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05F" w:rsidRPr="005558AE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558AE">
        <w:rPr>
          <w:b/>
          <w:bCs/>
          <w:sz w:val="28"/>
          <w:szCs w:val="28"/>
        </w:rPr>
        <w:t>АНАЛІЗ ВПЛИВУ</w:t>
      </w:r>
    </w:p>
    <w:p w:rsidR="0056405F" w:rsidRPr="00400F3A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>проєкту постанови Національної комісії, що здійснює державне</w:t>
      </w:r>
    </w:p>
    <w:p w:rsidR="0056405F" w:rsidRPr="00EF20A4" w:rsidRDefault="0056405F" w:rsidP="0056405F">
      <w:pPr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>регулювання у сферах енергетики та комунальних послуг</w:t>
      </w:r>
      <w:r w:rsidR="00D70957">
        <w:rPr>
          <w:b/>
          <w:bCs/>
          <w:sz w:val="28"/>
          <w:szCs w:val="28"/>
        </w:rPr>
        <w:t>,</w:t>
      </w:r>
      <w:r w:rsidRPr="00400F3A">
        <w:rPr>
          <w:b/>
          <w:bCs/>
          <w:sz w:val="28"/>
          <w:szCs w:val="28"/>
        </w:rPr>
        <w:t xml:space="preserve"> </w:t>
      </w:r>
      <w:r w:rsidRPr="00400F3A">
        <w:rPr>
          <w:b/>
          <w:sz w:val="28"/>
          <w:szCs w:val="28"/>
        </w:rPr>
        <w:t>«</w:t>
      </w:r>
      <w:r w:rsidRPr="0056405F">
        <w:rPr>
          <w:b/>
          <w:sz w:val="28"/>
          <w:szCs w:val="28"/>
        </w:rPr>
        <w:t xml:space="preserve">Про </w:t>
      </w:r>
      <w:r w:rsidR="00A91404">
        <w:rPr>
          <w:b/>
          <w:sz w:val="28"/>
          <w:szCs w:val="28"/>
        </w:rPr>
        <w:t>затвердження Змін</w:t>
      </w:r>
      <w:r w:rsidRPr="0056405F">
        <w:rPr>
          <w:b/>
          <w:sz w:val="28"/>
          <w:szCs w:val="28"/>
        </w:rPr>
        <w:t xml:space="preserve"> до Кодексу систем</w:t>
      </w:r>
      <w:r w:rsidR="00443FFC">
        <w:rPr>
          <w:b/>
          <w:sz w:val="28"/>
          <w:szCs w:val="28"/>
        </w:rPr>
        <w:t>и</w:t>
      </w:r>
      <w:r w:rsidRPr="0056405F">
        <w:rPr>
          <w:b/>
          <w:sz w:val="28"/>
          <w:szCs w:val="28"/>
        </w:rPr>
        <w:t xml:space="preserve"> </w:t>
      </w:r>
      <w:r w:rsidR="00443FFC">
        <w:rPr>
          <w:b/>
          <w:sz w:val="28"/>
          <w:szCs w:val="28"/>
        </w:rPr>
        <w:t>передачі</w:t>
      </w:r>
      <w:r w:rsidRPr="00400F3A">
        <w:rPr>
          <w:b/>
          <w:sz w:val="28"/>
          <w:szCs w:val="28"/>
        </w:rPr>
        <w:t>», що має ознаки регуляторного</w:t>
      </w:r>
      <w:r w:rsidRPr="00EF20A4">
        <w:rPr>
          <w:b/>
          <w:sz w:val="28"/>
          <w:szCs w:val="28"/>
        </w:rPr>
        <w:t xml:space="preserve"> акта</w:t>
      </w:r>
    </w:p>
    <w:p w:rsidR="00B336E1" w:rsidRDefault="00B336E1" w:rsidP="0056405F">
      <w:pPr>
        <w:jc w:val="center"/>
        <w:rPr>
          <w:b/>
          <w:sz w:val="28"/>
          <w:szCs w:val="28"/>
        </w:rPr>
      </w:pPr>
    </w:p>
    <w:p w:rsidR="0056405F" w:rsidRPr="005558AE" w:rsidRDefault="0056405F" w:rsidP="0056405F">
      <w:pPr>
        <w:jc w:val="center"/>
        <w:rPr>
          <w:b/>
          <w:sz w:val="28"/>
          <w:szCs w:val="28"/>
        </w:rPr>
      </w:pPr>
      <w:r w:rsidRPr="005558AE">
        <w:rPr>
          <w:b/>
          <w:sz w:val="28"/>
          <w:szCs w:val="28"/>
        </w:rPr>
        <w:t>І. Визначення проблеми</w:t>
      </w:r>
    </w:p>
    <w:p w:rsidR="00B336E1" w:rsidRPr="00360B02" w:rsidRDefault="00B336E1" w:rsidP="0056405F">
      <w:pPr>
        <w:jc w:val="center"/>
        <w:rPr>
          <w:b/>
          <w:sz w:val="28"/>
          <w:szCs w:val="28"/>
        </w:rPr>
      </w:pPr>
    </w:p>
    <w:p w:rsidR="00AF17E5" w:rsidRPr="00AF17E5" w:rsidRDefault="00AF17E5" w:rsidP="00AF17E5">
      <w:pPr>
        <w:ind w:firstLine="709"/>
        <w:jc w:val="both"/>
        <w:rPr>
          <w:sz w:val="28"/>
          <w:szCs w:val="28"/>
        </w:rPr>
      </w:pPr>
      <w:r w:rsidRPr="00AF17E5">
        <w:rPr>
          <w:sz w:val="28"/>
          <w:szCs w:val="28"/>
        </w:rPr>
        <w:t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</w:t>
      </w:r>
      <w:r w:rsidR="007A4680">
        <w:rPr>
          <w:sz w:val="28"/>
          <w:szCs w:val="28"/>
        </w:rPr>
        <w:t>и</w:t>
      </w:r>
      <w:r w:rsidRPr="00AF17E5">
        <w:rPr>
          <w:sz w:val="28"/>
          <w:szCs w:val="28"/>
        </w:rPr>
        <w:t>ть, зокрема, затвердження кодексу системи передачі.</w:t>
      </w:r>
    </w:p>
    <w:p w:rsidR="00AF17E5" w:rsidRPr="00AF17E5" w:rsidRDefault="00AF17E5" w:rsidP="00DD6C1E">
      <w:pPr>
        <w:ind w:firstLine="709"/>
        <w:jc w:val="both"/>
        <w:rPr>
          <w:sz w:val="28"/>
          <w:szCs w:val="28"/>
        </w:rPr>
      </w:pPr>
      <w:r w:rsidRPr="00AF17E5">
        <w:rPr>
          <w:sz w:val="28"/>
          <w:szCs w:val="28"/>
        </w:rPr>
        <w:t xml:space="preserve">З метою </w:t>
      </w:r>
      <w:r w:rsidR="007A4680" w:rsidRPr="007A4680">
        <w:rPr>
          <w:sz w:val="28"/>
          <w:szCs w:val="28"/>
        </w:rPr>
        <w:t xml:space="preserve">забезпечення відповідності положень Кодексу системи передачі вимогам, визначеним </w:t>
      </w:r>
      <w:ins w:id="0" w:author="Сергій Волков" w:date="2023-11-01T11:02:00Z">
        <w:r w:rsidR="00DD6C1E" w:rsidRPr="00DD6C1E">
          <w:rPr>
            <w:sz w:val="28"/>
            <w:szCs w:val="28"/>
          </w:rPr>
          <w:t>Закон</w:t>
        </w:r>
        <w:r w:rsidR="00DD6C1E">
          <w:rPr>
            <w:sz w:val="28"/>
            <w:szCs w:val="28"/>
          </w:rPr>
          <w:t>ом</w:t>
        </w:r>
        <w:r w:rsidR="00DD6C1E" w:rsidRPr="00DD6C1E">
          <w:rPr>
            <w:sz w:val="28"/>
            <w:szCs w:val="28"/>
          </w:rPr>
          <w:t xml:space="preserve"> України «Про внесення змін до деяких законів України щодо відновлення та зеленої трансформації енергетичної системи України» № 3220-ІХ (далі – Закон 3220)</w:t>
        </w:r>
      </w:ins>
      <w:del w:id="1" w:author="Сергій Волков" w:date="2023-11-01T11:01:00Z">
        <w:r w:rsidR="007A4680" w:rsidRPr="007A4680" w:rsidDel="00DD6C1E">
          <w:rPr>
            <w:sz w:val="28"/>
            <w:szCs w:val="28"/>
          </w:rPr>
          <w:delText>кодексами ENTSO-E</w:delText>
        </w:r>
      </w:del>
      <w:r w:rsidR="007A4680">
        <w:rPr>
          <w:sz w:val="28"/>
          <w:szCs w:val="28"/>
        </w:rPr>
        <w:t>,</w:t>
      </w:r>
      <w:r w:rsidR="007A4680" w:rsidRPr="007A4680">
        <w:rPr>
          <w:sz w:val="28"/>
          <w:szCs w:val="28"/>
        </w:rPr>
        <w:t xml:space="preserve"> </w:t>
      </w:r>
      <w:r w:rsidRPr="00AF17E5">
        <w:rPr>
          <w:sz w:val="28"/>
          <w:szCs w:val="28"/>
        </w:rPr>
        <w:t xml:space="preserve">удосконалення </w:t>
      </w:r>
      <w:r w:rsidR="007A4680">
        <w:rPr>
          <w:sz w:val="28"/>
          <w:szCs w:val="28"/>
        </w:rPr>
        <w:t xml:space="preserve">вимог </w:t>
      </w:r>
      <w:r w:rsidRPr="00AF17E5">
        <w:rPr>
          <w:sz w:val="28"/>
          <w:szCs w:val="28"/>
        </w:rPr>
        <w:t>Кодексу системи передачі НКРЕКП спільно з НЕК «Укренерго» як адміністратором Кодексу</w:t>
      </w:r>
      <w:r w:rsidR="00E16E8E">
        <w:rPr>
          <w:sz w:val="28"/>
          <w:szCs w:val="28"/>
        </w:rPr>
        <w:t xml:space="preserve"> системи передачі</w:t>
      </w:r>
      <w:r w:rsidRPr="00AF17E5">
        <w:rPr>
          <w:sz w:val="28"/>
          <w:szCs w:val="28"/>
        </w:rPr>
        <w:t xml:space="preserve"> розроблено проєкт постанови «Про затвердження Змін до Кодексу системи передачі» (далі – Проєкт постанови), яким передбачено визначити:</w:t>
      </w:r>
    </w:p>
    <w:p w:rsidR="00DD6C1E" w:rsidRPr="006212E8" w:rsidRDefault="00DD6C1E" w:rsidP="00DD6C1E">
      <w:pPr>
        <w:ind w:right="-284" w:firstLine="709"/>
        <w:jc w:val="both"/>
        <w:rPr>
          <w:ins w:id="2" w:author="Сергій Волков" w:date="2023-11-01T11:03:00Z"/>
          <w:sz w:val="28"/>
          <w:szCs w:val="28"/>
          <w:lang w:eastAsia="uk-UA"/>
        </w:rPr>
        <w:pPrChange w:id="3" w:author="Сергій Волков" w:date="2023-11-01T11:03:00Z">
          <w:pPr>
            <w:ind w:right="-284" w:firstLine="709"/>
          </w:pPr>
        </w:pPrChange>
      </w:pPr>
      <w:ins w:id="4" w:author="Сергій Волков" w:date="2023-11-01T11:03:00Z">
        <w:r w:rsidRPr="00F72A1C">
          <w:rPr>
            <w:sz w:val="28"/>
            <w:szCs w:val="28"/>
          </w:rPr>
          <w:t xml:space="preserve">особливості </w:t>
        </w:r>
        <w:r>
          <w:rPr>
            <w:sz w:val="28"/>
            <w:szCs w:val="28"/>
          </w:rPr>
          <w:t xml:space="preserve">приєднання (підключення) </w:t>
        </w:r>
        <w:r w:rsidRPr="006212E8">
          <w:rPr>
            <w:sz w:val="28"/>
            <w:szCs w:val="28"/>
          </w:rPr>
          <w:t>генеруючих установок споживача у власних електричних мережах;</w:t>
        </w:r>
      </w:ins>
    </w:p>
    <w:p w:rsidR="00DD6C1E" w:rsidRDefault="00DD6C1E" w:rsidP="00DD6C1E">
      <w:pPr>
        <w:ind w:right="-284" w:firstLine="709"/>
        <w:jc w:val="both"/>
        <w:rPr>
          <w:ins w:id="5" w:author="Сергій Волков" w:date="2023-11-01T11:03:00Z"/>
          <w:sz w:val="28"/>
          <w:szCs w:val="28"/>
        </w:rPr>
        <w:pPrChange w:id="6" w:author="Сергій Волков" w:date="2023-11-01T11:03:00Z">
          <w:pPr>
            <w:ind w:right="-284" w:firstLine="709"/>
          </w:pPr>
        </w:pPrChange>
      </w:pPr>
      <w:ins w:id="7" w:author="Сергій Волков" w:date="2023-11-01T11:03:00Z">
        <w:r>
          <w:rPr>
            <w:sz w:val="28"/>
            <w:szCs w:val="28"/>
          </w:rPr>
          <w:t xml:space="preserve">технічні вимоги до функціонування нового учасника ринку електричної енергії – </w:t>
        </w:r>
        <w:proofErr w:type="spellStart"/>
        <w:r>
          <w:rPr>
            <w:sz w:val="28"/>
            <w:szCs w:val="28"/>
          </w:rPr>
          <w:t>агрегатора</w:t>
        </w:r>
        <w:proofErr w:type="spellEnd"/>
        <w:r>
          <w:rPr>
            <w:sz w:val="28"/>
            <w:szCs w:val="28"/>
          </w:rPr>
          <w:t>;</w:t>
        </w:r>
      </w:ins>
    </w:p>
    <w:p w:rsidR="00DD6C1E" w:rsidRPr="006212E8" w:rsidRDefault="00DD6C1E" w:rsidP="00DD6C1E">
      <w:pPr>
        <w:ind w:right="-284" w:firstLine="709"/>
        <w:jc w:val="both"/>
        <w:rPr>
          <w:ins w:id="8" w:author="Сергій Волков" w:date="2023-11-01T11:03:00Z"/>
          <w:sz w:val="28"/>
          <w:szCs w:val="28"/>
          <w:lang w:eastAsia="uk-UA"/>
        </w:rPr>
        <w:pPrChange w:id="9" w:author="Сергій Волков" w:date="2023-11-01T11:03:00Z">
          <w:pPr>
            <w:ind w:right="-284" w:firstLine="709"/>
          </w:pPr>
        </w:pPrChange>
      </w:pPr>
      <w:ins w:id="10" w:author="Сергій Волков" w:date="2023-11-01T11:07:00Z">
        <w:r>
          <w:rPr>
            <w:sz w:val="28"/>
            <w:szCs w:val="28"/>
          </w:rPr>
          <w:t xml:space="preserve">уточнення </w:t>
        </w:r>
      </w:ins>
      <w:ins w:id="11" w:author="Сергій Волков" w:date="2023-11-01T11:03:00Z">
        <w:r>
          <w:rPr>
            <w:sz w:val="28"/>
            <w:szCs w:val="28"/>
          </w:rPr>
          <w:t>порядк</w:t>
        </w:r>
      </w:ins>
      <w:ins w:id="12" w:author="Сергій Волков" w:date="2023-11-01T11:07:00Z">
        <w:r>
          <w:rPr>
            <w:sz w:val="28"/>
            <w:szCs w:val="28"/>
          </w:rPr>
          <w:t>у</w:t>
        </w:r>
      </w:ins>
      <w:ins w:id="13" w:author="Сергій Волков" w:date="2023-11-01T11:03:00Z">
        <w:r>
          <w:rPr>
            <w:sz w:val="28"/>
            <w:szCs w:val="28"/>
          </w:rPr>
          <w:t xml:space="preserve"> приєднання (підключення) УЗЕ Користувача</w:t>
        </w:r>
        <w:r w:rsidRPr="006212E8">
          <w:rPr>
            <w:sz w:val="28"/>
            <w:szCs w:val="28"/>
          </w:rPr>
          <w:t xml:space="preserve"> у власних електричних мережах;</w:t>
        </w:r>
      </w:ins>
    </w:p>
    <w:p w:rsidR="00DD6C1E" w:rsidRDefault="00DD6C1E" w:rsidP="00DD6C1E">
      <w:pPr>
        <w:ind w:right="-284" w:firstLine="709"/>
        <w:jc w:val="both"/>
        <w:rPr>
          <w:ins w:id="14" w:author="Сергій Волков" w:date="2023-11-01T11:03:00Z"/>
          <w:sz w:val="28"/>
          <w:szCs w:val="28"/>
        </w:rPr>
        <w:pPrChange w:id="15" w:author="Сергій Волков" w:date="2023-11-01T11:03:00Z">
          <w:pPr>
            <w:ind w:right="-284" w:firstLine="709"/>
          </w:pPr>
        </w:pPrChange>
      </w:pPr>
      <w:ins w:id="16" w:author="Сергій Волков" w:date="2023-11-01T11:03:00Z">
        <w:r>
          <w:rPr>
            <w:sz w:val="28"/>
            <w:szCs w:val="28"/>
          </w:rPr>
          <w:t>приведено термінологію у відповідність до вимог Закону 3220;</w:t>
        </w:r>
      </w:ins>
    </w:p>
    <w:p w:rsidR="00DD6C1E" w:rsidRDefault="00DD6C1E" w:rsidP="00DD6C1E">
      <w:pPr>
        <w:ind w:right="-284" w:firstLine="709"/>
        <w:jc w:val="both"/>
        <w:rPr>
          <w:ins w:id="17" w:author="Сергій Волков" w:date="2023-11-01T11:08:00Z"/>
          <w:sz w:val="28"/>
          <w:szCs w:val="28"/>
        </w:rPr>
      </w:pPr>
      <w:ins w:id="18" w:author="Сергій Волков" w:date="2023-11-01T11:03:00Z">
        <w:r>
          <w:rPr>
            <w:sz w:val="28"/>
            <w:szCs w:val="28"/>
          </w:rPr>
          <w:t>уточнено порядок розрахунків за послуги з диспетчерського управління та послуг з передачі електричної енергії користувачами, врегулювання відповідних договірних відносин з урахуванням Закону 3220, тощо.</w:t>
        </w:r>
      </w:ins>
    </w:p>
    <w:p w:rsidR="00AF17E5" w:rsidRPr="00AF17E5" w:rsidDel="00DD6C1E" w:rsidRDefault="00AF17E5" w:rsidP="00AF17E5">
      <w:pPr>
        <w:ind w:firstLine="709"/>
        <w:jc w:val="both"/>
        <w:rPr>
          <w:del w:id="19" w:author="Сергій Волков" w:date="2023-11-01T11:02:00Z"/>
          <w:sz w:val="28"/>
          <w:szCs w:val="28"/>
        </w:rPr>
      </w:pPr>
      <w:del w:id="20" w:author="Сергій Волков" w:date="2023-11-01T11:02:00Z">
        <w:r w:rsidRPr="00AF17E5" w:rsidDel="00DD6C1E">
          <w:rPr>
            <w:sz w:val="28"/>
            <w:szCs w:val="28"/>
          </w:rPr>
          <w:delText>мінімальні технічні вимоги до резервів заміщення;</w:delText>
        </w:r>
      </w:del>
    </w:p>
    <w:p w:rsidR="00AF17E5" w:rsidRPr="00AF17E5" w:rsidDel="00DD6C1E" w:rsidRDefault="00AF17E5" w:rsidP="00AF17E5">
      <w:pPr>
        <w:ind w:firstLine="709"/>
        <w:jc w:val="both"/>
        <w:rPr>
          <w:del w:id="21" w:author="Сергій Волков" w:date="2023-11-01T11:02:00Z"/>
          <w:sz w:val="28"/>
          <w:szCs w:val="28"/>
        </w:rPr>
      </w:pPr>
      <w:del w:id="22" w:author="Сергій Волков" w:date="2023-11-01T11:02:00Z">
        <w:r w:rsidRPr="00AF17E5" w:rsidDel="00DD6C1E">
          <w:rPr>
            <w:sz w:val="28"/>
            <w:szCs w:val="28"/>
          </w:rPr>
          <w:delText>особливості налаштування уставок функції стабілізатора енергосистеми (PSS);</w:delText>
        </w:r>
      </w:del>
    </w:p>
    <w:p w:rsidR="00AF17E5" w:rsidRPr="00AF17E5" w:rsidDel="00DD6C1E" w:rsidRDefault="00AF17E5" w:rsidP="00AF17E5">
      <w:pPr>
        <w:ind w:firstLine="709"/>
        <w:jc w:val="both"/>
        <w:rPr>
          <w:del w:id="23" w:author="Сергій Волков" w:date="2023-11-01T11:02:00Z"/>
          <w:sz w:val="28"/>
          <w:szCs w:val="28"/>
        </w:rPr>
      </w:pPr>
      <w:del w:id="24" w:author="Сергій Волков" w:date="2023-11-01T11:02:00Z">
        <w:r w:rsidRPr="00AF17E5" w:rsidDel="00DD6C1E">
          <w:rPr>
            <w:sz w:val="28"/>
            <w:szCs w:val="28"/>
          </w:rPr>
          <w:delText>особливості налаштування уставок функції демпфірування коливань потужності (POD).</w:delText>
        </w:r>
      </w:del>
    </w:p>
    <w:p w:rsidR="00E16E8E" w:rsidDel="00DD6C1E" w:rsidRDefault="00AF17E5" w:rsidP="00AF17E5">
      <w:pPr>
        <w:ind w:firstLine="709"/>
        <w:jc w:val="both"/>
        <w:rPr>
          <w:del w:id="25" w:author="Сергій Волков" w:date="2023-11-01T11:08:00Z"/>
          <w:sz w:val="28"/>
          <w:szCs w:val="28"/>
        </w:rPr>
      </w:pPr>
      <w:del w:id="26" w:author="Сергій Волков" w:date="2023-11-01T11:08:00Z">
        <w:r w:rsidRPr="00AF17E5" w:rsidDel="00DD6C1E">
          <w:rPr>
            <w:sz w:val="28"/>
            <w:szCs w:val="28"/>
          </w:rPr>
          <w:delText xml:space="preserve">Зазначений Проєкт постанови розроблений з метою забезпечення відповідності положень Кодексу системи передачі вимогам, визначеним кодексами ENTSO-E щодо забезпечення уставок налаштування функцій стабілізатора енергосистеми (PSS) та демпфірування коливань потужності (POD), унормування вимог до третинного регулювання частоти та резервів заміщення, а також спрямований на </w:delText>
        </w:r>
        <w:bookmarkStart w:id="27" w:name="_Hlk127283845"/>
        <w:r w:rsidRPr="00AF17E5" w:rsidDel="00DD6C1E">
          <w:rPr>
            <w:sz w:val="28"/>
            <w:szCs w:val="28"/>
          </w:rPr>
          <w:delText>підвищення надійності роботи енергооб’єднання Синхронної зони Континентальної Європи та повноцінної паралельної роботи ОЕС України з енергосистемою Континентальної Європи ENTSO-Е</w:delText>
        </w:r>
        <w:bookmarkEnd w:id="27"/>
        <w:r w:rsidRPr="00AF17E5" w:rsidDel="00DD6C1E">
          <w:rPr>
            <w:sz w:val="28"/>
            <w:szCs w:val="28"/>
          </w:rPr>
          <w:delText>.</w:delText>
        </w:r>
      </w:del>
    </w:p>
    <w:p w:rsidR="00DD6C1E" w:rsidRDefault="00DD6C1E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:rsidR="0056405F" w:rsidRPr="00360B02" w:rsidRDefault="0056405F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360B02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:rsidR="0056405F" w:rsidRDefault="0056405F" w:rsidP="0056405F">
      <w:pPr>
        <w:pStyle w:val="a8"/>
        <w:spacing w:before="0" w:beforeAutospacing="0" w:after="0" w:afterAutospacing="0"/>
        <w:jc w:val="both"/>
        <w:rPr>
          <w:bCs/>
          <w:sz w:val="6"/>
          <w:szCs w:val="6"/>
          <w:lang w:val="uk-UA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529"/>
        <w:gridCol w:w="2376"/>
      </w:tblGrid>
      <w:tr w:rsidR="0056405F" w:rsidRPr="00135924" w:rsidTr="00F91308">
        <w:trPr>
          <w:trHeight w:val="491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Групи (підгрупи)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Так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Ні</w:t>
            </w:r>
          </w:p>
        </w:tc>
      </w:tr>
      <w:tr w:rsidR="0056405F" w:rsidRPr="00135924" w:rsidTr="00F91308">
        <w:trPr>
          <w:trHeight w:val="837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Громадяни</w:t>
            </w:r>
          </w:p>
        </w:tc>
        <w:tc>
          <w:tcPr>
            <w:tcW w:w="5529" w:type="dxa"/>
            <w:shd w:val="clear" w:color="auto" w:fill="auto"/>
          </w:tcPr>
          <w:p w:rsidR="00B729BC" w:rsidRPr="00EC0E8A" w:rsidRDefault="00B729BC" w:rsidP="00EC0E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6" w:type="dxa"/>
            <w:shd w:val="clear" w:color="auto" w:fill="auto"/>
          </w:tcPr>
          <w:p w:rsidR="0056405F" w:rsidRPr="00135924" w:rsidRDefault="00036A52" w:rsidP="00E42A0F">
            <w:pPr>
              <w:pStyle w:val="a8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</w:t>
            </w:r>
          </w:p>
        </w:tc>
      </w:tr>
      <w:tr w:rsidR="0056405F" w:rsidRPr="00135924" w:rsidTr="00F91308">
        <w:trPr>
          <w:trHeight w:val="1119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jc w:val="center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  <w:tr w:rsidR="0056405F" w:rsidRPr="00135924" w:rsidTr="00F91308">
        <w:trPr>
          <w:trHeight w:val="1410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Суб'єкти господарювання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</w:tbl>
    <w:p w:rsidR="0056405F" w:rsidRPr="00664284" w:rsidRDefault="0056405F" w:rsidP="0056405F">
      <w:pPr>
        <w:rPr>
          <w:sz w:val="14"/>
          <w:szCs w:val="14"/>
        </w:rPr>
      </w:pPr>
    </w:p>
    <w:p w:rsidR="007A4680" w:rsidRDefault="007A4680" w:rsidP="0056405F">
      <w:pPr>
        <w:jc w:val="center"/>
        <w:rPr>
          <w:ins w:id="28" w:author="Сергій Волков" w:date="2023-11-01T11:10:00Z"/>
          <w:b/>
          <w:sz w:val="28"/>
          <w:szCs w:val="28"/>
        </w:rPr>
      </w:pPr>
    </w:p>
    <w:p w:rsidR="00D24BEE" w:rsidRDefault="00D24BEE" w:rsidP="0056405F">
      <w:pPr>
        <w:jc w:val="center"/>
        <w:rPr>
          <w:b/>
          <w:sz w:val="28"/>
          <w:szCs w:val="28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ІІ. Цілі державного регулювання</w:t>
      </w:r>
    </w:p>
    <w:p w:rsidR="0056405F" w:rsidRDefault="0056405F" w:rsidP="00215A07">
      <w:pPr>
        <w:ind w:firstLine="709"/>
        <w:jc w:val="both"/>
        <w:rPr>
          <w:sz w:val="28"/>
          <w:szCs w:val="28"/>
        </w:rPr>
        <w:pPrChange w:id="29" w:author="Сергій Волков" w:date="2023-11-01T11:14:00Z">
          <w:pPr>
            <w:ind w:firstLine="709"/>
            <w:jc w:val="both"/>
          </w:pPr>
        </w:pPrChange>
      </w:pPr>
      <w:r w:rsidRPr="00360B02">
        <w:rPr>
          <w:sz w:val="28"/>
          <w:szCs w:val="28"/>
        </w:rPr>
        <w:t>Метою прийняття Проєкту постанови є</w:t>
      </w:r>
      <w:r>
        <w:rPr>
          <w:sz w:val="28"/>
          <w:szCs w:val="28"/>
        </w:rPr>
        <w:t>:</w:t>
      </w:r>
    </w:p>
    <w:p w:rsidR="007A4680" w:rsidRDefault="007A4680" w:rsidP="00215A07">
      <w:pPr>
        <w:ind w:firstLine="709"/>
        <w:jc w:val="both"/>
        <w:rPr>
          <w:sz w:val="28"/>
          <w:szCs w:val="28"/>
        </w:rPr>
        <w:pPrChange w:id="30" w:author="Сергій Волков" w:date="2023-11-01T11:14:00Z">
          <w:pPr>
            <w:ind w:firstLine="709"/>
            <w:jc w:val="both"/>
          </w:pPr>
        </w:pPrChange>
      </w:pPr>
      <w:bookmarkStart w:id="31" w:name="_Hlk127288174"/>
      <w:r w:rsidRPr="007A4680">
        <w:rPr>
          <w:sz w:val="28"/>
          <w:szCs w:val="28"/>
        </w:rPr>
        <w:t xml:space="preserve">підвищення надійності роботи </w:t>
      </w:r>
      <w:del w:id="32" w:author="Сергій Волков" w:date="2023-11-01T11:10:00Z">
        <w:r w:rsidRPr="007A4680" w:rsidDel="00D24BEE">
          <w:rPr>
            <w:sz w:val="28"/>
            <w:szCs w:val="28"/>
          </w:rPr>
          <w:delText>енергооб’єднання Синхронної зони Континентальної Європи</w:delText>
        </w:r>
      </w:del>
      <w:ins w:id="33" w:author="Сергій Волков" w:date="2023-11-01T11:10:00Z">
        <w:r w:rsidR="00D24BEE">
          <w:rPr>
            <w:sz w:val="28"/>
            <w:szCs w:val="28"/>
          </w:rPr>
          <w:t>Об’єднаної енергосистеми України</w:t>
        </w:r>
      </w:ins>
      <w:r>
        <w:rPr>
          <w:sz w:val="28"/>
          <w:szCs w:val="28"/>
        </w:rPr>
        <w:t>;</w:t>
      </w:r>
    </w:p>
    <w:p w:rsidR="007A4680" w:rsidDel="00215A07" w:rsidRDefault="00215A07" w:rsidP="00215A07">
      <w:pPr>
        <w:ind w:firstLine="709"/>
        <w:jc w:val="both"/>
        <w:rPr>
          <w:del w:id="34" w:author="Сергій Волков" w:date="2023-11-01T11:11:00Z"/>
          <w:sz w:val="28"/>
          <w:szCs w:val="28"/>
        </w:rPr>
        <w:pPrChange w:id="35" w:author="Сергій Волков" w:date="2023-11-01T11:14:00Z">
          <w:pPr>
            <w:ind w:firstLine="709"/>
            <w:jc w:val="both"/>
          </w:pPr>
        </w:pPrChange>
      </w:pPr>
      <w:ins w:id="36" w:author="Сергій Волков" w:date="2023-11-01T11:11:00Z">
        <w:r w:rsidRPr="00F72A1C">
          <w:rPr>
            <w:sz w:val="28"/>
            <w:szCs w:val="28"/>
          </w:rPr>
          <w:t>забезпечення подальшого розвитку малої розподіленої генерації з</w:t>
        </w:r>
        <w:r>
          <w:rPr>
            <w:sz w:val="28"/>
            <w:szCs w:val="28"/>
          </w:rPr>
          <w:t xml:space="preserve"> </w:t>
        </w:r>
        <w:r w:rsidRPr="00F72A1C">
          <w:rPr>
            <w:sz w:val="28"/>
            <w:szCs w:val="28"/>
          </w:rPr>
          <w:t>відновлюваних джерел енергії споживачами (</w:t>
        </w:r>
        <w:proofErr w:type="spellStart"/>
        <w:r w:rsidRPr="00F72A1C">
          <w:rPr>
            <w:sz w:val="28"/>
            <w:szCs w:val="28"/>
          </w:rPr>
          <w:t>прозьюмерами</w:t>
        </w:r>
        <w:proofErr w:type="spellEnd"/>
        <w:r w:rsidRPr="00F72A1C">
          <w:rPr>
            <w:sz w:val="28"/>
            <w:szCs w:val="28"/>
          </w:rPr>
          <w:t>)</w:t>
        </w:r>
      </w:ins>
      <w:ins w:id="37" w:author="Сергій Волков" w:date="2023-11-01T11:12:00Z">
        <w:r>
          <w:rPr>
            <w:sz w:val="28"/>
            <w:szCs w:val="28"/>
          </w:rPr>
          <w:t>;</w:t>
        </w:r>
      </w:ins>
      <w:del w:id="38" w:author="Сергій Волков" w:date="2023-11-01T11:11:00Z">
        <w:r w:rsidR="007A4680" w:rsidDel="00D24BEE">
          <w:rPr>
            <w:sz w:val="28"/>
            <w:szCs w:val="28"/>
          </w:rPr>
          <w:delText>забезпечення</w:delText>
        </w:r>
        <w:r w:rsidR="007A4680" w:rsidRPr="007A4680" w:rsidDel="00D24BEE">
          <w:rPr>
            <w:sz w:val="28"/>
            <w:szCs w:val="28"/>
          </w:rPr>
          <w:delText xml:space="preserve"> повноцінної паралельної роботи ОЕС України з енергосистемою Континентальної Європи ENTSO-Е</w:delText>
        </w:r>
        <w:r w:rsidR="007A4680" w:rsidDel="00215A07">
          <w:rPr>
            <w:sz w:val="28"/>
            <w:szCs w:val="28"/>
          </w:rPr>
          <w:delText>;</w:delText>
        </w:r>
      </w:del>
    </w:p>
    <w:p w:rsidR="00215A07" w:rsidRDefault="00215A07" w:rsidP="00215A07">
      <w:pPr>
        <w:ind w:firstLine="709"/>
        <w:jc w:val="both"/>
        <w:rPr>
          <w:ins w:id="39" w:author="Сергій Волков" w:date="2023-11-01T11:11:00Z"/>
          <w:sz w:val="28"/>
          <w:szCs w:val="28"/>
        </w:rPr>
        <w:pPrChange w:id="40" w:author="Сергій Волков" w:date="2023-11-01T11:14:00Z">
          <w:pPr>
            <w:ind w:firstLine="709"/>
            <w:jc w:val="both"/>
          </w:pPr>
        </w:pPrChange>
      </w:pPr>
    </w:p>
    <w:p w:rsidR="00215A07" w:rsidRDefault="007A4680" w:rsidP="00215A07">
      <w:pPr>
        <w:ind w:firstLine="709"/>
        <w:jc w:val="both"/>
        <w:rPr>
          <w:ins w:id="41" w:author="Сергій Волков" w:date="2023-11-01T11:12:00Z"/>
          <w:sz w:val="28"/>
          <w:szCs w:val="28"/>
        </w:rPr>
        <w:pPrChange w:id="42" w:author="Сергій Волков" w:date="2023-11-01T11:14:00Z">
          <w:pPr>
            <w:ind w:firstLine="709"/>
            <w:jc w:val="both"/>
          </w:pPr>
        </w:pPrChange>
      </w:pPr>
      <w:r>
        <w:rPr>
          <w:sz w:val="28"/>
          <w:szCs w:val="28"/>
        </w:rPr>
        <w:t xml:space="preserve">приведення </w:t>
      </w:r>
      <w:r w:rsidRPr="007A4680">
        <w:rPr>
          <w:sz w:val="28"/>
          <w:szCs w:val="28"/>
        </w:rPr>
        <w:t xml:space="preserve">положень Кодексу системи передачі </w:t>
      </w:r>
      <w:r>
        <w:rPr>
          <w:sz w:val="28"/>
          <w:szCs w:val="28"/>
        </w:rPr>
        <w:t xml:space="preserve">до </w:t>
      </w:r>
      <w:r w:rsidRPr="007A4680">
        <w:rPr>
          <w:sz w:val="28"/>
          <w:szCs w:val="28"/>
        </w:rPr>
        <w:t>вимог, визначени</w:t>
      </w:r>
      <w:r>
        <w:rPr>
          <w:sz w:val="28"/>
          <w:szCs w:val="28"/>
        </w:rPr>
        <w:t>х</w:t>
      </w:r>
      <w:ins w:id="43" w:author="Сергій Волков" w:date="2023-11-01T11:12:00Z">
        <w:r w:rsidR="00215A07" w:rsidRPr="00215A07">
          <w:rPr>
            <w:sz w:val="28"/>
            <w:szCs w:val="28"/>
          </w:rPr>
          <w:t xml:space="preserve"> </w:t>
        </w:r>
        <w:r w:rsidR="00215A07" w:rsidRPr="00DD6C1E">
          <w:rPr>
            <w:sz w:val="28"/>
            <w:szCs w:val="28"/>
          </w:rPr>
          <w:t>Закон</w:t>
        </w:r>
        <w:r w:rsidR="00215A07">
          <w:rPr>
            <w:sz w:val="28"/>
            <w:szCs w:val="28"/>
          </w:rPr>
          <w:t>ом</w:t>
        </w:r>
        <w:r w:rsidR="00215A07" w:rsidRPr="00DD6C1E">
          <w:rPr>
            <w:sz w:val="28"/>
            <w:szCs w:val="28"/>
          </w:rPr>
          <w:t xml:space="preserve"> 3220</w:t>
        </w:r>
        <w:r w:rsidR="00215A07">
          <w:rPr>
            <w:sz w:val="28"/>
            <w:szCs w:val="28"/>
          </w:rPr>
          <w:t>;</w:t>
        </w:r>
      </w:ins>
      <w:del w:id="44" w:author="Сергій Волков" w:date="2023-11-01T11:12:00Z">
        <w:r w:rsidRPr="007A4680" w:rsidDel="00215A07">
          <w:rPr>
            <w:sz w:val="28"/>
            <w:szCs w:val="28"/>
          </w:rPr>
          <w:delText xml:space="preserve"> кодексами ENTSO-E щодо </w:delText>
        </w:r>
        <w:r w:rsidDel="00215A07">
          <w:rPr>
            <w:sz w:val="28"/>
            <w:szCs w:val="28"/>
          </w:rPr>
          <w:delText>визначення</w:delText>
        </w:r>
      </w:del>
    </w:p>
    <w:p w:rsidR="00215A07" w:rsidRDefault="00215A07" w:rsidP="00215A07">
      <w:pPr>
        <w:ind w:firstLine="709"/>
        <w:jc w:val="both"/>
        <w:rPr>
          <w:ins w:id="45" w:author="Сергій Волков" w:date="2023-11-01T11:12:00Z"/>
          <w:sz w:val="28"/>
          <w:szCs w:val="28"/>
        </w:rPr>
        <w:pPrChange w:id="46" w:author="Сергій Волков" w:date="2023-11-01T11:14:00Z">
          <w:pPr>
            <w:ind w:firstLine="709"/>
            <w:jc w:val="both"/>
          </w:pPr>
        </w:pPrChange>
      </w:pPr>
      <w:ins w:id="47" w:author="Сергій Волков" w:date="2023-11-01T11:13:00Z">
        <w:r>
          <w:rPr>
            <w:sz w:val="28"/>
            <w:szCs w:val="28"/>
          </w:rPr>
          <w:t>удосконален</w:t>
        </w:r>
        <w:r>
          <w:rPr>
            <w:sz w:val="28"/>
            <w:szCs w:val="28"/>
          </w:rPr>
          <w:t>ня</w:t>
        </w:r>
        <w:r>
          <w:rPr>
            <w:sz w:val="28"/>
            <w:szCs w:val="28"/>
          </w:rPr>
          <w:t xml:space="preserve"> порядк</w:t>
        </w:r>
        <w:r>
          <w:rPr>
            <w:sz w:val="28"/>
            <w:szCs w:val="28"/>
          </w:rPr>
          <w:t>у</w:t>
        </w:r>
        <w:r>
          <w:rPr>
            <w:sz w:val="28"/>
            <w:szCs w:val="28"/>
          </w:rPr>
          <w:t xml:space="preserve"> приєднання (підключення) УЗЕ </w:t>
        </w:r>
        <w:r>
          <w:rPr>
            <w:sz w:val="28"/>
            <w:szCs w:val="28"/>
          </w:rPr>
          <w:t>к</w:t>
        </w:r>
        <w:r>
          <w:rPr>
            <w:sz w:val="28"/>
            <w:szCs w:val="28"/>
          </w:rPr>
          <w:t>ористувача</w:t>
        </w:r>
        <w:r w:rsidRPr="006212E8">
          <w:rPr>
            <w:sz w:val="28"/>
            <w:szCs w:val="28"/>
          </w:rPr>
          <w:t xml:space="preserve"> у власних електричних мережах</w:t>
        </w:r>
        <w:r>
          <w:rPr>
            <w:sz w:val="28"/>
            <w:szCs w:val="28"/>
          </w:rPr>
          <w:t>;</w:t>
        </w:r>
      </w:ins>
    </w:p>
    <w:p w:rsidR="00215A07" w:rsidRDefault="00215A07" w:rsidP="00D968AC">
      <w:pPr>
        <w:ind w:firstLine="709"/>
        <w:jc w:val="both"/>
        <w:rPr>
          <w:ins w:id="48" w:author="Сергій Волков" w:date="2023-11-01T11:12:00Z"/>
          <w:sz w:val="28"/>
          <w:szCs w:val="28"/>
        </w:rPr>
        <w:pPrChange w:id="49" w:author="Сергій Волков" w:date="2023-11-01T11:15:00Z">
          <w:pPr>
            <w:ind w:firstLine="709"/>
            <w:jc w:val="both"/>
          </w:pPr>
        </w:pPrChange>
      </w:pPr>
      <w:ins w:id="50" w:author="Сергій Волков" w:date="2023-11-01T11:14:00Z">
        <w:r>
          <w:rPr>
            <w:sz w:val="28"/>
            <w:szCs w:val="28"/>
          </w:rPr>
          <w:t xml:space="preserve">визначення </w:t>
        </w:r>
      </w:ins>
      <w:ins w:id="51" w:author="Сергій Волков" w:date="2023-11-01T11:13:00Z">
        <w:r w:rsidRPr="00215A07">
          <w:rPr>
            <w:sz w:val="28"/>
            <w:szCs w:val="28"/>
          </w:rPr>
          <w:t>технічн</w:t>
        </w:r>
      </w:ins>
      <w:ins w:id="52" w:author="Сергій Волков" w:date="2023-11-01T11:14:00Z">
        <w:r>
          <w:rPr>
            <w:sz w:val="28"/>
            <w:szCs w:val="28"/>
          </w:rPr>
          <w:t>их</w:t>
        </w:r>
      </w:ins>
      <w:ins w:id="53" w:author="Сергій Волков" w:date="2023-11-01T11:13:00Z">
        <w:r w:rsidRPr="00215A07">
          <w:rPr>
            <w:sz w:val="28"/>
            <w:szCs w:val="28"/>
          </w:rPr>
          <w:t xml:space="preserve"> вимог до функціонування нового учасника ринку електричної енергії – </w:t>
        </w:r>
        <w:proofErr w:type="spellStart"/>
        <w:r w:rsidRPr="00215A07">
          <w:rPr>
            <w:sz w:val="28"/>
            <w:szCs w:val="28"/>
          </w:rPr>
          <w:t>агрегатора</w:t>
        </w:r>
      </w:ins>
      <w:proofErr w:type="spellEnd"/>
      <w:ins w:id="54" w:author="Сергій Волков" w:date="2023-11-01T11:14:00Z">
        <w:r>
          <w:rPr>
            <w:sz w:val="28"/>
            <w:szCs w:val="28"/>
          </w:rPr>
          <w:t>;</w:t>
        </w:r>
      </w:ins>
    </w:p>
    <w:p w:rsidR="007A4680" w:rsidDel="00215A07" w:rsidRDefault="00215A07" w:rsidP="00D968AC">
      <w:pPr>
        <w:ind w:firstLine="709"/>
        <w:jc w:val="both"/>
        <w:rPr>
          <w:del w:id="55" w:author="Сергій Волков" w:date="2023-11-01T11:12:00Z"/>
          <w:sz w:val="28"/>
          <w:szCs w:val="28"/>
        </w:rPr>
        <w:pPrChange w:id="56" w:author="Сергій Волков" w:date="2023-11-01T11:15:00Z">
          <w:pPr>
            <w:ind w:firstLine="709"/>
            <w:jc w:val="both"/>
          </w:pPr>
        </w:pPrChange>
      </w:pPr>
      <w:ins w:id="57" w:author="Сергій Волков" w:date="2023-11-01T11:14:00Z">
        <w:r>
          <w:rPr>
            <w:sz w:val="28"/>
            <w:szCs w:val="28"/>
          </w:rPr>
          <w:t>визначення</w:t>
        </w:r>
        <w:r w:rsidRPr="00F72A1C">
          <w:rPr>
            <w:sz w:val="28"/>
            <w:szCs w:val="28"/>
          </w:rPr>
          <w:t xml:space="preserve"> </w:t>
        </w:r>
        <w:r w:rsidRPr="00F72A1C">
          <w:rPr>
            <w:sz w:val="28"/>
            <w:szCs w:val="28"/>
          </w:rPr>
          <w:t>особливост</w:t>
        </w:r>
        <w:r>
          <w:rPr>
            <w:sz w:val="28"/>
            <w:szCs w:val="28"/>
          </w:rPr>
          <w:t>ей</w:t>
        </w:r>
        <w:r w:rsidRPr="00F72A1C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 xml:space="preserve">приєднання (підключення) </w:t>
        </w:r>
        <w:r w:rsidRPr="006212E8">
          <w:rPr>
            <w:sz w:val="28"/>
            <w:szCs w:val="28"/>
          </w:rPr>
          <w:t>генеруючих установок споживача у власних електричних мережах</w:t>
        </w:r>
        <w:r>
          <w:rPr>
            <w:sz w:val="28"/>
            <w:szCs w:val="28"/>
          </w:rPr>
          <w:t xml:space="preserve"> тощо.</w:t>
        </w:r>
      </w:ins>
      <w:del w:id="58" w:author="Сергій Волков" w:date="2023-11-01T11:12:00Z">
        <w:r w:rsidR="007A4680" w:rsidDel="00215A07">
          <w:rPr>
            <w:sz w:val="28"/>
            <w:szCs w:val="28"/>
          </w:rPr>
          <w:delText>:</w:delText>
        </w:r>
      </w:del>
    </w:p>
    <w:p w:rsidR="007A4680" w:rsidRPr="00AF17E5" w:rsidDel="00D24BEE" w:rsidRDefault="007A4680" w:rsidP="00D968AC">
      <w:pPr>
        <w:ind w:firstLine="709"/>
        <w:jc w:val="both"/>
        <w:rPr>
          <w:del w:id="59" w:author="Сергій Волков" w:date="2023-11-01T11:10:00Z"/>
          <w:sz w:val="28"/>
          <w:szCs w:val="28"/>
        </w:rPr>
        <w:pPrChange w:id="60" w:author="Сергій Волков" w:date="2023-11-01T11:15:00Z">
          <w:pPr>
            <w:ind w:firstLine="709"/>
            <w:jc w:val="both"/>
          </w:pPr>
        </w:pPrChange>
      </w:pPr>
      <w:del w:id="61" w:author="Сергій Волков" w:date="2023-11-01T11:10:00Z">
        <w:r w:rsidRPr="00AF17E5" w:rsidDel="00D24BEE">
          <w:rPr>
            <w:sz w:val="28"/>
            <w:szCs w:val="28"/>
          </w:rPr>
          <w:delText>мінімальн</w:delText>
        </w:r>
        <w:r w:rsidDel="00D24BEE">
          <w:rPr>
            <w:sz w:val="28"/>
            <w:szCs w:val="28"/>
          </w:rPr>
          <w:delText>их</w:delText>
        </w:r>
        <w:r w:rsidRPr="00AF17E5" w:rsidDel="00D24BEE">
          <w:rPr>
            <w:sz w:val="28"/>
            <w:szCs w:val="28"/>
          </w:rPr>
          <w:delText xml:space="preserve"> технічн</w:delText>
        </w:r>
        <w:r w:rsidDel="00D24BEE">
          <w:rPr>
            <w:sz w:val="28"/>
            <w:szCs w:val="28"/>
          </w:rPr>
          <w:delText>их</w:delText>
        </w:r>
        <w:r w:rsidRPr="00AF17E5" w:rsidDel="00D24BEE">
          <w:rPr>
            <w:sz w:val="28"/>
            <w:szCs w:val="28"/>
          </w:rPr>
          <w:delText xml:space="preserve"> вимог до резервів заміщення</w:delText>
        </w:r>
        <w:r w:rsidDel="00D24BEE">
          <w:rPr>
            <w:sz w:val="28"/>
            <w:szCs w:val="28"/>
          </w:rPr>
          <w:delText>,</w:delText>
        </w:r>
      </w:del>
    </w:p>
    <w:p w:rsidR="007A4680" w:rsidRPr="00AF17E5" w:rsidDel="00D24BEE" w:rsidRDefault="007A4680" w:rsidP="00D968AC">
      <w:pPr>
        <w:ind w:firstLine="709"/>
        <w:jc w:val="both"/>
        <w:rPr>
          <w:del w:id="62" w:author="Сергій Волков" w:date="2023-11-01T11:10:00Z"/>
          <w:sz w:val="28"/>
          <w:szCs w:val="28"/>
        </w:rPr>
        <w:pPrChange w:id="63" w:author="Сергій Волков" w:date="2023-11-01T11:15:00Z">
          <w:pPr>
            <w:ind w:firstLine="709"/>
            <w:jc w:val="both"/>
          </w:pPr>
        </w:pPrChange>
      </w:pPr>
      <w:del w:id="64" w:author="Сергій Волков" w:date="2023-11-01T11:10:00Z">
        <w:r w:rsidRPr="00AF17E5" w:rsidDel="00D24BEE">
          <w:rPr>
            <w:sz w:val="28"/>
            <w:szCs w:val="28"/>
          </w:rPr>
          <w:delText>особливост</w:delText>
        </w:r>
        <w:r w:rsidDel="00D24BEE">
          <w:rPr>
            <w:sz w:val="28"/>
            <w:szCs w:val="28"/>
          </w:rPr>
          <w:delText>ей</w:delText>
        </w:r>
        <w:r w:rsidRPr="00AF17E5" w:rsidDel="00D24BEE">
          <w:rPr>
            <w:sz w:val="28"/>
            <w:szCs w:val="28"/>
          </w:rPr>
          <w:delText xml:space="preserve"> налаштування уставок функції стабілізатора енергосистеми (PSS)</w:delText>
        </w:r>
        <w:r w:rsidDel="00D24BEE">
          <w:rPr>
            <w:sz w:val="28"/>
            <w:szCs w:val="28"/>
          </w:rPr>
          <w:delText>,</w:delText>
        </w:r>
      </w:del>
    </w:p>
    <w:p w:rsidR="007A4680" w:rsidDel="00D24BEE" w:rsidRDefault="007A4680" w:rsidP="00D968AC">
      <w:pPr>
        <w:ind w:firstLine="709"/>
        <w:jc w:val="both"/>
        <w:rPr>
          <w:del w:id="65" w:author="Сергій Волков" w:date="2023-11-01T11:10:00Z"/>
          <w:sz w:val="28"/>
          <w:szCs w:val="28"/>
        </w:rPr>
        <w:pPrChange w:id="66" w:author="Сергій Волков" w:date="2023-11-01T11:15:00Z">
          <w:pPr>
            <w:ind w:firstLine="709"/>
            <w:jc w:val="both"/>
          </w:pPr>
        </w:pPrChange>
      </w:pPr>
      <w:del w:id="67" w:author="Сергій Волков" w:date="2023-11-01T11:10:00Z">
        <w:r w:rsidRPr="00AF17E5" w:rsidDel="00D24BEE">
          <w:rPr>
            <w:sz w:val="28"/>
            <w:szCs w:val="28"/>
          </w:rPr>
          <w:delText>особливост</w:delText>
        </w:r>
        <w:r w:rsidDel="00D24BEE">
          <w:rPr>
            <w:sz w:val="28"/>
            <w:szCs w:val="28"/>
          </w:rPr>
          <w:delText>ей</w:delText>
        </w:r>
        <w:r w:rsidRPr="00AF17E5" w:rsidDel="00D24BEE">
          <w:rPr>
            <w:sz w:val="28"/>
            <w:szCs w:val="28"/>
          </w:rPr>
          <w:delText xml:space="preserve"> налаштування уставок функції демпфірування коливань потужності (POD)</w:delText>
        </w:r>
        <w:r w:rsidDel="00D24BEE">
          <w:rPr>
            <w:sz w:val="28"/>
            <w:szCs w:val="28"/>
          </w:rPr>
          <w:delText>.</w:delText>
        </w:r>
      </w:del>
    </w:p>
    <w:bookmarkEnd w:id="31"/>
    <w:p w:rsidR="00C70CCC" w:rsidRDefault="00C70CCC" w:rsidP="00D968AC">
      <w:pPr>
        <w:ind w:firstLine="709"/>
        <w:jc w:val="both"/>
        <w:rPr>
          <w:ins w:id="68" w:author="Сергій Волков" w:date="2023-11-01T11:10:00Z"/>
          <w:sz w:val="28"/>
          <w:szCs w:val="28"/>
          <w:highlight w:val="yellow"/>
        </w:rPr>
        <w:pPrChange w:id="69" w:author="Сергій Волков" w:date="2023-11-01T11:15:00Z">
          <w:pPr>
            <w:pStyle w:val="a5"/>
            <w:spacing w:after="0"/>
            <w:ind w:left="0" w:firstLine="708"/>
            <w:jc w:val="both"/>
          </w:pPr>
        </w:pPrChange>
      </w:pPr>
    </w:p>
    <w:p w:rsidR="00D24BEE" w:rsidRPr="00360B02" w:rsidRDefault="00D24BEE" w:rsidP="00DB10AE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Pr="00360B02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1. Визначення альтернативних способів.</w:t>
      </w:r>
    </w:p>
    <w:p w:rsidR="0056405F" w:rsidRPr="005558AE" w:rsidRDefault="0056405F" w:rsidP="0056405F">
      <w:pPr>
        <w:jc w:val="both"/>
        <w:rPr>
          <w:sz w:val="6"/>
          <w:szCs w:val="6"/>
          <w:highlight w:val="yellow"/>
        </w:rPr>
      </w:pPr>
    </w:p>
    <w:tbl>
      <w:tblPr>
        <w:tblW w:w="99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7039"/>
      </w:tblGrid>
      <w:tr w:rsidR="0056405F" w:rsidRPr="005558AE" w:rsidTr="00F91308">
        <w:trPr>
          <w:trHeight w:val="762"/>
        </w:trPr>
        <w:tc>
          <w:tcPr>
            <w:tcW w:w="2956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70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  <w:highlight w:val="yellow"/>
              </w:rPr>
            </w:pPr>
            <w:r w:rsidRPr="005558AE">
              <w:rPr>
                <w:b/>
                <w:szCs w:val="28"/>
              </w:rPr>
              <w:t>Опис альтернативи</w:t>
            </w:r>
          </w:p>
        </w:tc>
      </w:tr>
      <w:tr w:rsidR="0056405F" w:rsidRPr="005558AE" w:rsidTr="00F91308">
        <w:trPr>
          <w:trHeight w:val="972"/>
        </w:trPr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7039" w:type="dxa"/>
            <w:shd w:val="clear" w:color="auto" w:fill="auto"/>
          </w:tcPr>
          <w:p w:rsidR="0056405F" w:rsidRDefault="00E70E09">
            <w:pPr>
              <w:pStyle w:val="2"/>
              <w:spacing w:after="0" w:line="240" w:lineRule="auto"/>
              <w:ind w:left="55"/>
              <w:jc w:val="both"/>
            </w:pPr>
            <w:r w:rsidRPr="00E70E09">
              <w:t xml:space="preserve">Невідповідність </w:t>
            </w:r>
            <w:r w:rsidR="00651AE9" w:rsidRPr="00651AE9">
              <w:t xml:space="preserve">Кодексу системи передачі </w:t>
            </w:r>
            <w:ins w:id="70" w:author="Сергій Волков" w:date="2023-11-01T11:18:00Z">
              <w:r w:rsidR="004C4C0E">
                <w:t xml:space="preserve">вимогам </w:t>
              </w:r>
            </w:ins>
            <w:del w:id="71" w:author="Сергій Волков" w:date="2023-11-01T11:16:00Z">
              <w:r w:rsidRPr="006B55E1" w:rsidDel="002C6490">
                <w:delText>технічним вимогам ENTSO-E</w:delText>
              </w:r>
            </w:del>
            <w:ins w:id="72" w:author="Сергій Волков" w:date="2023-11-01T11:16:00Z">
              <w:r w:rsidR="002C6490">
                <w:t>Закону 3220</w:t>
              </w:r>
            </w:ins>
            <w:r w:rsidR="00B90674">
              <w:t>.</w:t>
            </w:r>
          </w:p>
          <w:p w:rsidR="00143D68" w:rsidRPr="00E70E09" w:rsidRDefault="00143D68">
            <w:pPr>
              <w:pStyle w:val="2"/>
              <w:spacing w:after="0" w:line="240" w:lineRule="auto"/>
              <w:ind w:left="55"/>
              <w:jc w:val="both"/>
            </w:pPr>
            <w:r>
              <w:t>Відсутність можливості</w:t>
            </w:r>
            <w:r w:rsidRPr="00143D68">
              <w:t xml:space="preserve"> повноцінної </w:t>
            </w:r>
            <w:del w:id="73" w:author="Сергій Волков" w:date="2023-11-01T11:16:00Z">
              <w:r w:rsidRPr="00143D68" w:rsidDel="002C6490">
                <w:delText>паралельної роботи ОЕС України з енергосистемою Континентальної Європи ENTSO-</w:delText>
              </w:r>
            </w:del>
            <w:ins w:id="74" w:author="Сергій Волков" w:date="2023-11-01T11:16:00Z">
              <w:r w:rsidR="002C6490">
                <w:t xml:space="preserve">реалізації права </w:t>
              </w:r>
            </w:ins>
            <w:del w:id="75" w:author="Сергій Волков" w:date="2023-11-01T11:16:00Z">
              <w:r w:rsidRPr="00143D68" w:rsidDel="002C6490">
                <w:delText>Е</w:delText>
              </w:r>
            </w:del>
            <w:ins w:id="76" w:author="Сергій Волков" w:date="2023-11-01T11:16:00Z">
              <w:r w:rsidR="002C6490">
                <w:t xml:space="preserve">користувачів встановлювати УЗЕ, споживачів – встановлювати генеруючі установки, </w:t>
              </w:r>
            </w:ins>
            <w:ins w:id="77" w:author="Сергій Волков" w:date="2023-11-01T11:17:00Z">
              <w:r w:rsidR="002C6490" w:rsidRPr="002C6490">
                <w:t xml:space="preserve">функціонування нового учасника ринку електричної енергії – </w:t>
              </w:r>
              <w:proofErr w:type="spellStart"/>
              <w:r w:rsidR="002C6490" w:rsidRPr="002C6490">
                <w:t>агрегатора</w:t>
              </w:r>
            </w:ins>
            <w:proofErr w:type="spellEnd"/>
            <w:r>
              <w:t>.</w:t>
            </w:r>
          </w:p>
        </w:tc>
      </w:tr>
      <w:tr w:rsidR="0056405F" w:rsidRPr="005558AE" w:rsidTr="00F91308"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7039" w:type="dxa"/>
            <w:shd w:val="clear" w:color="auto" w:fill="auto"/>
          </w:tcPr>
          <w:p w:rsidR="00B06E62" w:rsidRDefault="00651AE9" w:rsidP="0018765B">
            <w:pPr>
              <w:pStyle w:val="3"/>
              <w:spacing w:after="0"/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Удосконалення та п</w:t>
            </w:r>
            <w:r w:rsidR="00BB3BAC" w:rsidRPr="00BB3BAC">
              <w:rPr>
                <w:sz w:val="24"/>
                <w:szCs w:val="24"/>
              </w:rPr>
              <w:t xml:space="preserve">риведення </w:t>
            </w:r>
            <w:r>
              <w:rPr>
                <w:sz w:val="24"/>
                <w:szCs w:val="24"/>
              </w:rPr>
              <w:t xml:space="preserve">положень </w:t>
            </w:r>
            <w:r w:rsidRPr="00651AE9">
              <w:rPr>
                <w:sz w:val="24"/>
                <w:szCs w:val="24"/>
              </w:rPr>
              <w:t xml:space="preserve">Кодексу системи передачі </w:t>
            </w:r>
            <w:r w:rsidR="00BB3BAC" w:rsidRPr="00BB3BAC">
              <w:rPr>
                <w:sz w:val="24"/>
                <w:szCs w:val="24"/>
              </w:rPr>
              <w:t xml:space="preserve">у відповідність </w:t>
            </w:r>
            <w:ins w:id="78" w:author="Сергій Волков" w:date="2023-11-01T11:17:00Z">
              <w:r w:rsidR="002C6490">
                <w:rPr>
                  <w:sz w:val="24"/>
                  <w:szCs w:val="24"/>
                </w:rPr>
                <w:t>і</w:t>
              </w:r>
            </w:ins>
            <w:r>
              <w:rPr>
                <w:sz w:val="24"/>
                <w:szCs w:val="24"/>
              </w:rPr>
              <w:t>з</w:t>
            </w:r>
            <w:ins w:id="79" w:author="Сергій Волков" w:date="2023-11-01T11:17:00Z">
              <w:r w:rsidR="002C6490">
                <w:rPr>
                  <w:sz w:val="24"/>
                  <w:szCs w:val="24"/>
                </w:rPr>
                <w:t xml:space="preserve"> </w:t>
              </w:r>
            </w:ins>
            <w:ins w:id="80" w:author="Сергій Волков" w:date="2023-11-01T11:19:00Z">
              <w:r w:rsidR="002744F2">
                <w:rPr>
                  <w:sz w:val="24"/>
                  <w:szCs w:val="24"/>
                </w:rPr>
                <w:t xml:space="preserve">вимогами </w:t>
              </w:r>
            </w:ins>
            <w:ins w:id="81" w:author="Сергій Волков" w:date="2023-11-01T11:17:00Z">
              <w:r w:rsidR="002C6490">
                <w:rPr>
                  <w:sz w:val="24"/>
                  <w:szCs w:val="24"/>
                </w:rPr>
                <w:t>Закон</w:t>
              </w:r>
            </w:ins>
            <w:ins w:id="82" w:author="Сергій Волков" w:date="2023-11-01T11:19:00Z">
              <w:r w:rsidR="002744F2">
                <w:rPr>
                  <w:sz w:val="24"/>
                  <w:szCs w:val="24"/>
                </w:rPr>
                <w:t>у</w:t>
              </w:r>
            </w:ins>
            <w:ins w:id="83" w:author="Сергій Волков" w:date="2023-11-01T11:17:00Z">
              <w:r w:rsidR="002C6490">
                <w:rPr>
                  <w:sz w:val="24"/>
                  <w:szCs w:val="24"/>
                </w:rPr>
                <w:t xml:space="preserve"> 3220</w:t>
              </w:r>
            </w:ins>
            <w:del w:id="84" w:author="Сергій Волков" w:date="2023-11-01T11:17:00Z">
              <w:r w:rsidDel="002C6490">
                <w:rPr>
                  <w:sz w:val="24"/>
                  <w:szCs w:val="24"/>
                </w:rPr>
                <w:delText xml:space="preserve"> </w:delText>
              </w:r>
              <w:r w:rsidR="00BC7F5D" w:rsidRPr="00F970AA" w:rsidDel="002C6490">
                <w:rPr>
                  <w:sz w:val="24"/>
                  <w:szCs w:val="24"/>
                </w:rPr>
                <w:delText>технічним</w:delText>
              </w:r>
              <w:r w:rsidDel="002C6490">
                <w:rPr>
                  <w:sz w:val="24"/>
                  <w:szCs w:val="24"/>
                </w:rPr>
                <w:delText>и</w:delText>
              </w:r>
              <w:r w:rsidR="00BC7F5D" w:rsidRPr="00F970AA" w:rsidDel="002C6490">
                <w:rPr>
                  <w:sz w:val="24"/>
                  <w:szCs w:val="24"/>
                </w:rPr>
                <w:delText xml:space="preserve"> вимогам</w:delText>
              </w:r>
              <w:r w:rsidDel="002C6490">
                <w:rPr>
                  <w:sz w:val="24"/>
                  <w:szCs w:val="24"/>
                </w:rPr>
                <w:delText>и</w:delText>
              </w:r>
              <w:r w:rsidR="00BC7F5D" w:rsidRPr="00F970AA" w:rsidDel="002C6490">
                <w:rPr>
                  <w:sz w:val="24"/>
                  <w:szCs w:val="24"/>
                </w:rPr>
                <w:delText xml:space="preserve"> ENTSO-E</w:delText>
              </w:r>
            </w:del>
            <w:r w:rsidR="00BB3BAC">
              <w:rPr>
                <w:sz w:val="24"/>
                <w:szCs w:val="24"/>
              </w:rPr>
              <w:t>.</w:t>
            </w:r>
          </w:p>
          <w:p w:rsidR="00143D68" w:rsidRPr="00FF5A58" w:rsidRDefault="00143D68" w:rsidP="0018765B">
            <w:pPr>
              <w:pStyle w:val="3"/>
              <w:spacing w:after="0"/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143D68">
              <w:rPr>
                <w:sz w:val="24"/>
                <w:szCs w:val="24"/>
              </w:rPr>
              <w:t xml:space="preserve">абезпечення </w:t>
            </w:r>
            <w:del w:id="85" w:author="Сергій Волков" w:date="2023-11-01T11:18:00Z">
              <w:r w:rsidRPr="00143D68" w:rsidDel="002C6490">
                <w:rPr>
                  <w:sz w:val="24"/>
                  <w:szCs w:val="24"/>
                </w:rPr>
                <w:delText xml:space="preserve">повноцінної </w:delText>
              </w:r>
            </w:del>
            <w:ins w:id="86" w:author="Сергій Волков" w:date="2023-11-01T11:18:00Z">
              <w:r w:rsidR="002C6490" w:rsidRPr="002C6490">
                <w:rPr>
                  <w:sz w:val="24"/>
                  <w:szCs w:val="24"/>
                </w:rPr>
                <w:t xml:space="preserve">повноцінної реалізації права користувачів встановлювати УЗЕ, споживачів – встановлювати генеруючі установки, функціонування нового учасника ринку електричної енергії – </w:t>
              </w:r>
              <w:proofErr w:type="spellStart"/>
              <w:r w:rsidR="002C6490" w:rsidRPr="002C6490">
                <w:rPr>
                  <w:sz w:val="24"/>
                  <w:szCs w:val="24"/>
                </w:rPr>
                <w:t>агрегатора</w:t>
              </w:r>
              <w:proofErr w:type="spellEnd"/>
              <w:r w:rsidR="002C6490" w:rsidRPr="002C6490">
                <w:rPr>
                  <w:sz w:val="24"/>
                  <w:szCs w:val="24"/>
                </w:rPr>
                <w:t>.</w:t>
              </w:r>
            </w:ins>
            <w:del w:id="87" w:author="Сергій Волков" w:date="2023-11-01T11:18:00Z">
              <w:r w:rsidRPr="00143D68" w:rsidDel="002C6490">
                <w:rPr>
                  <w:sz w:val="24"/>
                  <w:szCs w:val="24"/>
                </w:rPr>
                <w:delText>паралельної роботи ОЕС України з енергосистемою Континентальної Європи ENTSO-Е</w:delText>
              </w:r>
            </w:del>
            <w:r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2. Оцінка вибраних альтернативних способів досягнення цілей.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8"/>
          <w:szCs w:val="28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8"/>
          <w:szCs w:val="28"/>
        </w:rPr>
        <w:t>1) оцінка впливу на сферу інтересів держави: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3"/>
        <w:gridCol w:w="3544"/>
        <w:gridCol w:w="3289"/>
      </w:tblGrid>
      <w:tr w:rsidR="00651AE9" w:rsidRPr="005558AE" w:rsidTr="00F91308">
        <w:trPr>
          <w:trHeight w:val="634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651AE9" w:rsidRPr="005558AE" w:rsidTr="00F91308">
        <w:trPr>
          <w:trHeight w:val="944"/>
        </w:trPr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  <w:tc>
          <w:tcPr>
            <w:tcW w:w="3402" w:type="dxa"/>
            <w:shd w:val="clear" w:color="auto" w:fill="auto"/>
          </w:tcPr>
          <w:p w:rsidR="008E7821" w:rsidRDefault="008E7821" w:rsidP="007E72B4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0" w:firstLine="451"/>
              <w:jc w:val="both"/>
              <w:rPr>
                <w:ins w:id="88" w:author="Сергій Волков" w:date="2023-11-01T11:18:00Z"/>
              </w:rPr>
              <w:pPrChange w:id="89" w:author="Сергій Волков" w:date="2023-11-01T11:21:00Z">
                <w:pPr>
                  <w:pStyle w:val="2"/>
                  <w:spacing w:after="0" w:line="240" w:lineRule="auto"/>
                  <w:ind w:left="55"/>
                  <w:jc w:val="both"/>
                </w:pPr>
              </w:pPrChange>
            </w:pPr>
            <w:ins w:id="90" w:author="Сергій Волков" w:date="2023-11-01T11:18:00Z">
              <w:r w:rsidRPr="00E70E09">
                <w:t xml:space="preserve">Невідповідність </w:t>
              </w:r>
              <w:r w:rsidRPr="00651AE9">
                <w:t xml:space="preserve">Кодексу системи передачі </w:t>
              </w:r>
              <w:r w:rsidR="004C4C0E">
                <w:t xml:space="preserve">вимогам </w:t>
              </w:r>
              <w:r>
                <w:t>Закону 3220.</w:t>
              </w:r>
            </w:ins>
          </w:p>
          <w:p w:rsidR="004754FD" w:rsidDel="007E72B4" w:rsidRDefault="007E72B4" w:rsidP="007E72B4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0" w:firstLine="451"/>
              <w:jc w:val="both"/>
              <w:rPr>
                <w:del w:id="91" w:author="Сергій Волков" w:date="2023-11-01T11:18:00Z"/>
              </w:rPr>
              <w:pPrChange w:id="92" w:author="Сергій Волков" w:date="2023-11-01T11:21:00Z">
                <w:pPr>
                  <w:pStyle w:val="2"/>
                  <w:numPr>
                    <w:numId w:val="1"/>
                  </w:numPr>
                  <w:spacing w:after="0" w:line="240" w:lineRule="auto"/>
                  <w:ind w:firstLine="451"/>
                  <w:jc w:val="both"/>
                </w:pPr>
              </w:pPrChange>
            </w:pPr>
            <w:ins w:id="93" w:author="Сергій Волков" w:date="2023-11-01T11:20:00Z">
              <w:r>
                <w:t xml:space="preserve">Не вжиття всіх можливих спроб для </w:t>
              </w:r>
              <w:r w:rsidR="00EF5213" w:rsidRPr="00EF5213">
                <w:t>підвищення надійності роботи Об’єднаної енергосистеми України</w:t>
              </w:r>
            </w:ins>
            <w:ins w:id="94" w:author="Сергій Волков" w:date="2023-11-01T11:18:00Z">
              <w:r w:rsidR="008E7821">
                <w:t>.</w:t>
              </w:r>
            </w:ins>
            <w:del w:id="95" w:author="Сергій Волков" w:date="2023-11-01T11:18:00Z">
              <w:r w:rsidR="004754FD" w:rsidRPr="00E70E09" w:rsidDel="008E7821">
                <w:delText xml:space="preserve">Невідповідність </w:delText>
              </w:r>
              <w:r w:rsidR="004754FD" w:rsidRPr="00651AE9" w:rsidDel="008E7821">
                <w:delText xml:space="preserve">Кодексу системи передачі </w:delText>
              </w:r>
              <w:r w:rsidR="004754FD" w:rsidRPr="006B55E1" w:rsidDel="008E7821">
                <w:delText>технічним вимогам ENTSO-E</w:delText>
              </w:r>
              <w:r w:rsidR="004754FD" w:rsidDel="008E7821">
                <w:delText>.</w:delText>
              </w:r>
            </w:del>
          </w:p>
          <w:p w:rsidR="007E72B4" w:rsidRDefault="007E72B4" w:rsidP="007E72B4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0" w:firstLine="451"/>
              <w:jc w:val="both"/>
              <w:rPr>
                <w:ins w:id="96" w:author="Сергій Волков" w:date="2023-11-01T11:21:00Z"/>
              </w:rPr>
              <w:pPrChange w:id="97" w:author="Сергій Волков" w:date="2023-11-01T11:21:00Z">
                <w:pPr>
                  <w:pStyle w:val="2"/>
                  <w:numPr>
                    <w:numId w:val="1"/>
                  </w:numPr>
                  <w:spacing w:after="0" w:line="240" w:lineRule="auto"/>
                  <w:ind w:firstLine="436"/>
                  <w:jc w:val="both"/>
                </w:pPr>
              </w:pPrChange>
            </w:pPr>
          </w:p>
          <w:p w:rsidR="00B569A5" w:rsidRPr="005558AE" w:rsidRDefault="007E72B4" w:rsidP="008E7821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0" w:firstLine="451"/>
              <w:jc w:val="both"/>
              <w:rPr>
                <w:szCs w:val="28"/>
              </w:rPr>
              <w:pPrChange w:id="98" w:author="Сергій Волков" w:date="2023-11-01T11:18:00Z">
                <w:pPr>
                  <w:pStyle w:val="2"/>
                  <w:numPr>
                    <w:numId w:val="1"/>
                  </w:numPr>
                  <w:spacing w:after="0" w:line="240" w:lineRule="auto"/>
                  <w:ind w:firstLine="436"/>
                  <w:jc w:val="both"/>
                </w:pPr>
              </w:pPrChange>
            </w:pPr>
            <w:ins w:id="99" w:author="Сергій Волков" w:date="2023-11-01T11:21:00Z">
              <w:r>
                <w:t xml:space="preserve">Не вжиття всіх можливих </w:t>
              </w:r>
              <w:r w:rsidR="003A06C8">
                <w:t xml:space="preserve">спроб для </w:t>
              </w:r>
              <w:r w:rsidRPr="007E72B4">
                <w:t>забезпечення подальшого розвитку малої розподіленої генерації з відновлюваних джерел енергії споживачами (</w:t>
              </w:r>
              <w:proofErr w:type="spellStart"/>
              <w:r w:rsidRPr="007E72B4">
                <w:t>прозьюмерами</w:t>
              </w:r>
              <w:proofErr w:type="spellEnd"/>
              <w:r w:rsidRPr="007E72B4">
                <w:t>)</w:t>
              </w:r>
              <w:r w:rsidR="003A06C8">
                <w:t>.</w:t>
              </w:r>
            </w:ins>
            <w:ins w:id="100" w:author="Сергій Волков" w:date="2023-11-01T11:22:00Z">
              <w:r w:rsidR="003A06C8">
                <w:t xml:space="preserve"> </w:t>
              </w:r>
            </w:ins>
            <w:del w:id="101" w:author="Сергій Волков" w:date="2023-11-01T11:18:00Z">
              <w:r w:rsidR="004754FD" w:rsidDel="008E7821">
                <w:delText>Відсутність можливості</w:delText>
              </w:r>
              <w:r w:rsidR="004754FD" w:rsidRPr="00143D68" w:rsidDel="008E7821">
                <w:delText xml:space="preserve"> повноцінної паралельної роботи ОЕС України з енергосистемою Континентальної Європи ENTSO-Е</w:delText>
              </w:r>
              <w:r w:rsidR="004754FD" w:rsidDel="008E7821">
                <w:delText>.</w:delText>
              </w:r>
            </w:del>
          </w:p>
        </w:tc>
      </w:tr>
      <w:tr w:rsidR="00651AE9" w:rsidRPr="005558AE" w:rsidTr="00F91308"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:rsidR="002744F2" w:rsidRDefault="002744F2" w:rsidP="002744F2">
            <w:pPr>
              <w:pStyle w:val="3"/>
              <w:numPr>
                <w:ilvl w:val="0"/>
                <w:numId w:val="4"/>
              </w:numPr>
              <w:spacing w:after="0"/>
              <w:ind w:left="0" w:firstLine="430"/>
              <w:jc w:val="both"/>
              <w:rPr>
                <w:ins w:id="102" w:author="Сергій Волков" w:date="2023-11-01T11:19:00Z"/>
                <w:sz w:val="24"/>
                <w:szCs w:val="24"/>
              </w:rPr>
              <w:pPrChange w:id="103" w:author="Сергій Волков" w:date="2023-11-01T11:19:00Z">
                <w:pPr>
                  <w:pStyle w:val="3"/>
                  <w:spacing w:after="0"/>
                  <w:ind w:left="57"/>
                  <w:jc w:val="both"/>
                </w:pPr>
              </w:pPrChange>
            </w:pPr>
            <w:ins w:id="104" w:author="Сергій Волков" w:date="2023-11-01T11:19:00Z">
              <w:r>
                <w:rPr>
                  <w:sz w:val="24"/>
                  <w:szCs w:val="24"/>
                </w:rPr>
                <w:t>Удосконалення та п</w:t>
              </w:r>
              <w:r w:rsidRPr="00BB3BAC">
                <w:rPr>
                  <w:sz w:val="24"/>
                  <w:szCs w:val="24"/>
                </w:rPr>
                <w:t xml:space="preserve">риведення </w:t>
              </w:r>
              <w:r>
                <w:rPr>
                  <w:sz w:val="24"/>
                  <w:szCs w:val="24"/>
                </w:rPr>
                <w:t xml:space="preserve">положень </w:t>
              </w:r>
              <w:r w:rsidRPr="00651AE9">
                <w:rPr>
                  <w:sz w:val="24"/>
                  <w:szCs w:val="24"/>
                </w:rPr>
                <w:t xml:space="preserve">Кодексу системи передачі </w:t>
              </w:r>
              <w:r w:rsidRPr="00BB3BAC">
                <w:rPr>
                  <w:sz w:val="24"/>
                  <w:szCs w:val="24"/>
                </w:rPr>
                <w:t xml:space="preserve">у відповідність </w:t>
              </w:r>
              <w:r>
                <w:rPr>
                  <w:sz w:val="24"/>
                  <w:szCs w:val="24"/>
                </w:rPr>
                <w:t>із вимогами Закону 3220.</w:t>
              </w:r>
            </w:ins>
          </w:p>
          <w:p w:rsidR="003A06C8" w:rsidRPr="003A06C8" w:rsidRDefault="002744F2" w:rsidP="003A06C8">
            <w:pPr>
              <w:ind w:firstLine="430"/>
              <w:jc w:val="both"/>
              <w:rPr>
                <w:ins w:id="105" w:author="Сергій Волков" w:date="2023-11-01T11:24:00Z"/>
                <w:sz w:val="24"/>
                <w:szCs w:val="24"/>
              </w:rPr>
            </w:pPr>
            <w:ins w:id="106" w:author="Сергій Волков" w:date="2023-11-01T11:19:00Z">
              <w:r>
                <w:rPr>
                  <w:sz w:val="24"/>
                  <w:szCs w:val="24"/>
                </w:rPr>
                <w:t xml:space="preserve">2. </w:t>
              </w:r>
            </w:ins>
            <w:ins w:id="107" w:author="Сергій Волков" w:date="2023-11-01T11:24:00Z">
              <w:r w:rsidR="003A06C8">
                <w:rPr>
                  <w:sz w:val="24"/>
                  <w:szCs w:val="24"/>
                </w:rPr>
                <w:t>П</w:t>
              </w:r>
              <w:r w:rsidR="003A06C8" w:rsidRPr="003A06C8">
                <w:rPr>
                  <w:sz w:val="24"/>
                  <w:szCs w:val="24"/>
                </w:rPr>
                <w:t>ідвищення надійності роботи Об’єднаної енергосистеми України;</w:t>
              </w:r>
            </w:ins>
          </w:p>
          <w:p w:rsidR="00F57200" w:rsidDel="002744F2" w:rsidRDefault="003A06C8" w:rsidP="003A06C8">
            <w:pPr>
              <w:pStyle w:val="3"/>
              <w:numPr>
                <w:ilvl w:val="0"/>
                <w:numId w:val="3"/>
              </w:numPr>
              <w:spacing w:after="0"/>
              <w:ind w:left="0" w:firstLine="430"/>
              <w:jc w:val="both"/>
              <w:rPr>
                <w:del w:id="108" w:author="Сергій Волков" w:date="2023-11-01T11:19:00Z"/>
                <w:sz w:val="24"/>
                <w:szCs w:val="24"/>
              </w:rPr>
              <w:pPrChange w:id="109" w:author="Сергій Волков" w:date="2023-11-01T11:19:00Z">
                <w:pPr>
                  <w:pStyle w:val="3"/>
                  <w:numPr>
                    <w:numId w:val="3"/>
                  </w:numPr>
                  <w:spacing w:after="0"/>
                  <w:ind w:left="-25" w:firstLine="284"/>
                  <w:jc w:val="both"/>
                </w:pPr>
              </w:pPrChange>
            </w:pPr>
            <w:ins w:id="110" w:author="Сергій Волков" w:date="2023-11-01T11:24:00Z">
              <w:r>
                <w:rPr>
                  <w:sz w:val="24"/>
                  <w:szCs w:val="24"/>
                </w:rPr>
                <w:t>3. З</w:t>
              </w:r>
              <w:r w:rsidRPr="003A06C8">
                <w:rPr>
                  <w:sz w:val="24"/>
                  <w:szCs w:val="24"/>
                </w:rPr>
                <w:t>абезпечення подальшого розвитку малої розподіленої генерації з відновлюваних джерел енергії споживачами (</w:t>
              </w:r>
              <w:proofErr w:type="spellStart"/>
              <w:r w:rsidRPr="003A06C8">
                <w:rPr>
                  <w:sz w:val="24"/>
                  <w:szCs w:val="24"/>
                </w:rPr>
                <w:t>прозьюмерами</w:t>
              </w:r>
              <w:proofErr w:type="spellEnd"/>
              <w:r w:rsidRPr="003A06C8">
                <w:rPr>
                  <w:sz w:val="24"/>
                  <w:szCs w:val="24"/>
                </w:rPr>
                <w:t>);</w:t>
              </w:r>
            </w:ins>
            <w:del w:id="111" w:author="Сергій Волков" w:date="2023-11-01T11:19:00Z">
              <w:r w:rsidR="00F57200" w:rsidDel="002744F2">
                <w:rPr>
                  <w:sz w:val="24"/>
                  <w:szCs w:val="24"/>
                </w:rPr>
                <w:delText>Удосконалення та п</w:delText>
              </w:r>
              <w:r w:rsidR="00F57200" w:rsidRPr="00BB3BAC" w:rsidDel="002744F2">
                <w:rPr>
                  <w:sz w:val="24"/>
                  <w:szCs w:val="24"/>
                </w:rPr>
                <w:delText xml:space="preserve">риведення </w:delText>
              </w:r>
              <w:r w:rsidR="00F57200" w:rsidDel="002744F2">
                <w:rPr>
                  <w:sz w:val="24"/>
                  <w:szCs w:val="24"/>
                </w:rPr>
                <w:delText xml:space="preserve">положень </w:delText>
              </w:r>
              <w:r w:rsidR="00F57200" w:rsidRPr="00651AE9" w:rsidDel="002744F2">
                <w:rPr>
                  <w:sz w:val="24"/>
                  <w:szCs w:val="24"/>
                </w:rPr>
                <w:delText xml:space="preserve">Кодексу системи передачі </w:delText>
              </w:r>
              <w:r w:rsidR="00F57200" w:rsidRPr="00BB3BAC" w:rsidDel="002744F2">
                <w:rPr>
                  <w:sz w:val="24"/>
                  <w:szCs w:val="24"/>
                </w:rPr>
                <w:delText xml:space="preserve">у відповідність </w:delText>
              </w:r>
              <w:r w:rsidR="00F57200" w:rsidDel="002744F2">
                <w:rPr>
                  <w:sz w:val="24"/>
                  <w:szCs w:val="24"/>
                </w:rPr>
                <w:delText xml:space="preserve">з </w:delText>
              </w:r>
              <w:r w:rsidR="00F57200" w:rsidRPr="00F970AA" w:rsidDel="002744F2">
                <w:rPr>
                  <w:sz w:val="24"/>
                  <w:szCs w:val="24"/>
                </w:rPr>
                <w:delText>технічним</w:delText>
              </w:r>
              <w:r w:rsidR="00F57200" w:rsidDel="002744F2">
                <w:rPr>
                  <w:sz w:val="24"/>
                  <w:szCs w:val="24"/>
                </w:rPr>
                <w:delText>и</w:delText>
              </w:r>
              <w:r w:rsidR="00F57200" w:rsidRPr="00F970AA" w:rsidDel="002744F2">
                <w:rPr>
                  <w:sz w:val="24"/>
                  <w:szCs w:val="24"/>
                </w:rPr>
                <w:delText xml:space="preserve"> вимогам</w:delText>
              </w:r>
              <w:r w:rsidR="00F57200" w:rsidDel="002744F2">
                <w:rPr>
                  <w:sz w:val="24"/>
                  <w:szCs w:val="24"/>
                </w:rPr>
                <w:delText>и</w:delText>
              </w:r>
              <w:r w:rsidR="00F57200" w:rsidRPr="00F970AA" w:rsidDel="002744F2">
                <w:rPr>
                  <w:sz w:val="24"/>
                  <w:szCs w:val="24"/>
                </w:rPr>
                <w:delText xml:space="preserve"> ENTSO-E</w:delText>
              </w:r>
              <w:r w:rsidR="00F57200" w:rsidDel="002744F2">
                <w:rPr>
                  <w:sz w:val="24"/>
                  <w:szCs w:val="24"/>
                </w:rPr>
                <w:delText>.</w:delText>
              </w:r>
            </w:del>
          </w:p>
          <w:p w:rsidR="00EA6575" w:rsidRPr="004754FD" w:rsidRDefault="00F57200" w:rsidP="002744F2">
            <w:pPr>
              <w:ind w:firstLine="430"/>
              <w:jc w:val="both"/>
              <w:rPr>
                <w:sz w:val="24"/>
                <w:szCs w:val="24"/>
              </w:rPr>
              <w:pPrChange w:id="112" w:author="Сергій Волков" w:date="2023-11-01T11:19:00Z">
                <w:pPr>
                  <w:ind w:left="-25" w:firstLine="284"/>
                  <w:jc w:val="both"/>
                </w:pPr>
              </w:pPrChange>
            </w:pPr>
            <w:del w:id="113" w:author="Сергій Волков" w:date="2023-11-01T11:19:00Z">
              <w:r w:rsidDel="002744F2">
                <w:rPr>
                  <w:sz w:val="24"/>
                  <w:szCs w:val="24"/>
                </w:rPr>
                <w:delText>2. З</w:delText>
              </w:r>
              <w:r w:rsidRPr="00143D68" w:rsidDel="002744F2">
                <w:rPr>
                  <w:sz w:val="24"/>
                  <w:szCs w:val="24"/>
                </w:rPr>
                <w:delText>абезпечення повноцінної паралельної роботи ОЕС України з енергосистемою Континентальної Європи ENTSO-Е</w:delText>
              </w:r>
              <w:r w:rsidDel="002744F2">
                <w:rPr>
                  <w:sz w:val="24"/>
                  <w:szCs w:val="24"/>
                </w:rPr>
                <w:delText>.</w:delText>
              </w:r>
            </w:del>
          </w:p>
        </w:tc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2) оцінка впливу на сферу інтересів громадян: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19" w:type="dxa"/>
            <w:shd w:val="clear" w:color="auto" w:fill="auto"/>
          </w:tcPr>
          <w:p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56405F" w:rsidRPr="00135924" w:rsidRDefault="00AA75E6" w:rsidP="00EA6575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E26981">
              <w:rPr>
                <w:b/>
                <w:szCs w:val="28"/>
              </w:rPr>
              <w:t>Альтернатива 2</w:t>
            </w:r>
          </w:p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E26981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:rsidR="00014092" w:rsidRPr="00DB10AE" w:rsidRDefault="00AA75E6" w:rsidP="00F91308">
            <w:pPr>
              <w:pStyle w:val="2"/>
              <w:spacing w:after="0" w:line="240" w:lineRule="auto"/>
              <w:jc w:val="both"/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7"/>
          <w:szCs w:val="27"/>
        </w:rPr>
        <w:t>3) оцінка впливу на сферу інтересів суб'єктів господарювання: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br w:type="page"/>
            </w: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56405F" w:rsidRPr="00FF5A58" w:rsidRDefault="0056405F" w:rsidP="00F91308">
            <w:pPr>
              <w:pStyle w:val="2"/>
              <w:spacing w:after="0" w:line="240" w:lineRule="auto"/>
              <w:jc w:val="both"/>
            </w:pPr>
            <w:r w:rsidRPr="00FF5A58"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036A52" w:rsidDel="00D7344A" w:rsidRDefault="003A06C8" w:rsidP="003A06C8">
            <w:pPr>
              <w:pStyle w:val="2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del w:id="114" w:author="Сергій Волков" w:date="2023-11-01T11:28:00Z"/>
              </w:rPr>
            </w:pPr>
            <w:ins w:id="115" w:author="Сергій Волков" w:date="2023-11-01T11:28:00Z">
              <w:r w:rsidRPr="003A06C8">
                <w:t xml:space="preserve">Відсутність можливості повноцінної реалізації права користувачів встановлювати УЗЕ, споживачів – встановлювати генеруючі установки, функціонування нового учасника ринку електричної енергії – </w:t>
              </w:r>
              <w:proofErr w:type="spellStart"/>
              <w:r w:rsidRPr="003A06C8">
                <w:t>агрегатора</w:t>
              </w:r>
              <w:proofErr w:type="spellEnd"/>
              <w:r w:rsidRPr="003A06C8">
                <w:t>.</w:t>
              </w:r>
            </w:ins>
            <w:del w:id="116" w:author="Сергій Волков" w:date="2023-11-01T11:28:00Z">
              <w:r w:rsidR="00D117BF" w:rsidDel="003A06C8">
                <w:delText xml:space="preserve">1. </w:delText>
              </w:r>
              <w:r w:rsidR="00036A52" w:rsidRPr="00036A52" w:rsidDel="003A06C8">
                <w:delText>Відсутність можливості повноцінної паралельної роботи ОЕС України з енергосистемою Континентальної Європи ENTSO-Е.</w:delText>
              </w:r>
            </w:del>
          </w:p>
          <w:p w:rsidR="00D7344A" w:rsidRDefault="00D7344A" w:rsidP="003A06C8">
            <w:pPr>
              <w:pStyle w:val="2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ins w:id="117" w:author="Сергій Волков" w:date="2023-11-01T11:29:00Z"/>
              </w:rPr>
              <w:pPrChange w:id="118" w:author="Сергій Волков" w:date="2023-11-01T11:28:00Z">
                <w:pPr>
                  <w:pStyle w:val="2"/>
                  <w:spacing w:after="0" w:line="240" w:lineRule="auto"/>
                  <w:ind w:firstLine="317"/>
                  <w:jc w:val="both"/>
                </w:pPr>
              </w:pPrChange>
            </w:pPr>
          </w:p>
          <w:p w:rsidR="00036A52" w:rsidDel="003A06C8" w:rsidRDefault="00D7344A" w:rsidP="003A06C8">
            <w:pPr>
              <w:pStyle w:val="2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del w:id="119" w:author="Сергій Волков" w:date="2023-11-01T11:28:00Z"/>
              </w:rPr>
              <w:pPrChange w:id="120" w:author="Сергій Волков" w:date="2023-11-01T11:28:00Z">
                <w:pPr>
                  <w:pStyle w:val="2"/>
                  <w:numPr>
                    <w:numId w:val="3"/>
                  </w:numPr>
                  <w:spacing w:after="0" w:line="240" w:lineRule="auto"/>
                  <w:ind w:firstLine="317"/>
                  <w:jc w:val="both"/>
                </w:pPr>
              </w:pPrChange>
            </w:pPr>
            <w:ins w:id="121" w:author="Сергій Волков" w:date="2023-11-01T11:31:00Z">
              <w:r>
                <w:t xml:space="preserve">Не </w:t>
              </w:r>
              <w:r w:rsidRPr="00D7344A">
                <w:t xml:space="preserve">визначення </w:t>
              </w:r>
              <w:r>
                <w:t>порядку</w:t>
              </w:r>
              <w:r w:rsidRPr="00D7344A">
                <w:t xml:space="preserve"> приєднання (підключення) генеруючих установок споживача у власних електричних мережах </w:t>
              </w:r>
            </w:ins>
            <w:del w:id="122" w:author="Сергій Волков" w:date="2023-11-01T11:28:00Z">
              <w:r w:rsidR="001B6329" w:rsidDel="003A06C8">
                <w:delText xml:space="preserve">Не визначені </w:delText>
              </w:r>
              <w:r w:rsidR="00036A52" w:rsidDel="003A06C8">
                <w:delText>технічн</w:delText>
              </w:r>
              <w:r w:rsidR="001B6329" w:rsidDel="003A06C8">
                <w:delText>і</w:delText>
              </w:r>
              <w:r w:rsidR="00036A52" w:rsidDel="003A06C8">
                <w:delText xml:space="preserve"> вимог</w:delText>
              </w:r>
              <w:r w:rsidR="001B6329" w:rsidDel="003A06C8">
                <w:delText>и</w:delText>
              </w:r>
              <w:r w:rsidR="00036A52" w:rsidDel="003A06C8">
                <w:delText xml:space="preserve"> до резервів заміщення</w:delText>
              </w:r>
              <w:r w:rsidR="001B6329" w:rsidDel="003A06C8">
                <w:delText>.</w:delText>
              </w:r>
            </w:del>
          </w:p>
          <w:p w:rsidR="00036A52" w:rsidDel="003A06C8" w:rsidRDefault="001B6329" w:rsidP="003A06C8">
            <w:pPr>
              <w:pStyle w:val="2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del w:id="123" w:author="Сергій Волков" w:date="2023-11-01T11:28:00Z"/>
              </w:rPr>
              <w:pPrChange w:id="124" w:author="Сергій Волков" w:date="2023-11-01T11:28:00Z">
                <w:pPr>
                  <w:pStyle w:val="2"/>
                  <w:numPr>
                    <w:numId w:val="3"/>
                  </w:numPr>
                  <w:spacing w:after="0" w:line="240" w:lineRule="auto"/>
                  <w:ind w:firstLine="317"/>
                  <w:jc w:val="both"/>
                </w:pPr>
              </w:pPrChange>
            </w:pPr>
            <w:del w:id="125" w:author="Сергій Волков" w:date="2023-11-01T11:28:00Z">
              <w:r w:rsidDel="003A06C8">
                <w:delText>Не встановлені параметри</w:delText>
              </w:r>
              <w:r w:rsidR="00036A52" w:rsidDel="003A06C8">
                <w:delText xml:space="preserve"> налаштування уставок функції стабілізатора енергосистеми (PSS)</w:delText>
              </w:r>
              <w:r w:rsidDel="003A06C8">
                <w:delText>.</w:delText>
              </w:r>
            </w:del>
          </w:p>
          <w:p w:rsidR="00407C41" w:rsidRPr="00FF5A58" w:rsidRDefault="001B6329" w:rsidP="003A06C8">
            <w:pPr>
              <w:pStyle w:val="2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pPrChange w:id="126" w:author="Сергій Волков" w:date="2023-11-01T11:28:00Z">
                <w:pPr>
                  <w:pStyle w:val="2"/>
                  <w:spacing w:after="0" w:line="240" w:lineRule="auto"/>
                  <w:ind w:firstLine="317"/>
                  <w:jc w:val="both"/>
                </w:pPr>
              </w:pPrChange>
            </w:pPr>
            <w:del w:id="127" w:author="Сергій Волков" w:date="2023-11-01T11:28:00Z">
              <w:r w:rsidDel="003A06C8">
                <w:delText>4. Не встановлені параметри</w:delText>
              </w:r>
              <w:r w:rsidR="00036A52" w:rsidDel="003A06C8">
                <w:delText xml:space="preserve"> налаштування уставок функції демпфірування коливань потужності (POD)</w:delText>
              </w:r>
              <w:r w:rsidDel="003A06C8">
                <w:delText>.</w:delText>
              </w:r>
            </w:del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:rsidR="004B5A91" w:rsidRPr="004B5A91" w:rsidRDefault="0089270D" w:rsidP="004B5A91">
            <w:pPr>
              <w:pStyle w:val="2"/>
              <w:numPr>
                <w:ilvl w:val="0"/>
                <w:numId w:val="6"/>
              </w:numPr>
              <w:spacing w:after="0" w:line="240" w:lineRule="auto"/>
              <w:ind w:left="0" w:firstLine="460"/>
              <w:jc w:val="both"/>
              <w:rPr>
                <w:ins w:id="128" w:author="Сергій Волков" w:date="2023-11-01T11:35:00Z"/>
                <w:rPrChange w:id="129" w:author="Сергій Волков" w:date="2023-11-01T11:35:00Z">
                  <w:rPr>
                    <w:ins w:id="130" w:author="Сергій Волков" w:date="2023-11-01T11:35:00Z"/>
                  </w:rPr>
                </w:rPrChange>
              </w:rPr>
              <w:pPrChange w:id="131" w:author="Сергій Волков" w:date="2023-11-01T11:35:00Z">
                <w:pPr>
                  <w:pStyle w:val="2"/>
                  <w:numPr>
                    <w:numId w:val="6"/>
                  </w:numPr>
                  <w:spacing w:after="0" w:line="240" w:lineRule="auto"/>
                  <w:ind w:left="677" w:hanging="360"/>
                  <w:jc w:val="both"/>
                </w:pPr>
              </w:pPrChange>
            </w:pPr>
            <w:ins w:id="132" w:author="Сергій Волков" w:date="2023-11-01T11:36:00Z">
              <w:r>
                <w:t>Створення</w:t>
              </w:r>
            </w:ins>
            <w:ins w:id="133" w:author="Сергій Волков" w:date="2023-11-01T11:35:00Z">
              <w:r w:rsidR="004B5A91" w:rsidRPr="004B5A91">
                <w:rPr>
                  <w:rPrChange w:id="134" w:author="Сергій Волков" w:date="2023-11-01T11:35:00Z">
                    <w:rPr/>
                  </w:rPrChange>
                </w:rPr>
                <w:t xml:space="preserve"> можливості повноцінної реалізації права користувачів встановлювати УЗЕ, споживачів – встановлювати генеруючі установки, функціонування нового учасника ринку електричної енергії – </w:t>
              </w:r>
              <w:proofErr w:type="spellStart"/>
              <w:r w:rsidR="004B5A91" w:rsidRPr="004B5A91">
                <w:rPr>
                  <w:rPrChange w:id="135" w:author="Сергій Волков" w:date="2023-11-01T11:35:00Z">
                    <w:rPr/>
                  </w:rPrChange>
                </w:rPr>
                <w:t>агрегатора</w:t>
              </w:r>
              <w:proofErr w:type="spellEnd"/>
              <w:r w:rsidR="004B5A91" w:rsidRPr="004B5A91">
                <w:rPr>
                  <w:rPrChange w:id="136" w:author="Сергій Волков" w:date="2023-11-01T11:35:00Z">
                    <w:rPr/>
                  </w:rPrChange>
                </w:rPr>
                <w:t>.</w:t>
              </w:r>
            </w:ins>
          </w:p>
          <w:p w:rsidR="00777CA1" w:rsidDel="003A06C8" w:rsidRDefault="0089270D" w:rsidP="004B5A91">
            <w:pPr>
              <w:pStyle w:val="ab"/>
              <w:numPr>
                <w:ilvl w:val="0"/>
                <w:numId w:val="6"/>
              </w:numPr>
              <w:ind w:left="0" w:firstLine="460"/>
              <w:jc w:val="both"/>
              <w:rPr>
                <w:del w:id="137" w:author="Сергій Волков" w:date="2023-11-01T11:28:00Z"/>
              </w:rPr>
              <w:pPrChange w:id="138" w:author="Сергій Волков" w:date="2023-11-01T11:35:00Z">
                <w:pPr>
                  <w:pStyle w:val="2"/>
                  <w:spacing w:after="0" w:line="240" w:lineRule="auto"/>
                  <w:ind w:firstLine="317"/>
                  <w:jc w:val="both"/>
                </w:pPr>
              </w:pPrChange>
            </w:pPr>
            <w:ins w:id="139" w:author="Сергій Волков" w:date="2023-11-01T11:36:00Z">
              <w:r>
                <w:rPr>
                  <w:sz w:val="24"/>
                  <w:szCs w:val="24"/>
                </w:rPr>
                <w:t>В</w:t>
              </w:r>
            </w:ins>
            <w:ins w:id="140" w:author="Сергій Волков" w:date="2023-11-01T11:35:00Z">
              <w:r w:rsidR="004B5A91" w:rsidRPr="004B5A91">
                <w:rPr>
                  <w:sz w:val="24"/>
                  <w:szCs w:val="24"/>
                  <w:rPrChange w:id="141" w:author="Сергій Волков" w:date="2023-11-01T11:35:00Z">
                    <w:rPr/>
                  </w:rPrChange>
                </w:rPr>
                <w:t>изначення порядку приєднання (підключення) генеруючих установок споживача у власних електричних мережах</w:t>
              </w:r>
              <w:r w:rsidR="004B5A91" w:rsidRPr="00D7344A">
                <w:t xml:space="preserve"> </w:t>
              </w:r>
            </w:ins>
            <w:del w:id="142" w:author="Сергій Волков" w:date="2023-11-01T11:28:00Z">
              <w:r w:rsidR="00777CA1" w:rsidDel="003A06C8">
                <w:delText>1. Забезпечення</w:delText>
              </w:r>
              <w:r w:rsidR="00777CA1" w:rsidRPr="00036A52" w:rsidDel="003A06C8">
                <w:delText xml:space="preserve"> можливості повноцінної паралельної роботи ОЕС України з енергосистемою Континентальної Європи ENTSO-Е.</w:delText>
              </w:r>
            </w:del>
          </w:p>
          <w:p w:rsidR="00777CA1" w:rsidDel="003A06C8" w:rsidRDefault="00777CA1" w:rsidP="004B5A91">
            <w:pPr>
              <w:pStyle w:val="ab"/>
              <w:numPr>
                <w:ilvl w:val="0"/>
                <w:numId w:val="6"/>
              </w:numPr>
              <w:ind w:left="0" w:firstLine="460"/>
              <w:jc w:val="both"/>
              <w:rPr>
                <w:del w:id="143" w:author="Сергій Волков" w:date="2023-11-01T11:28:00Z"/>
              </w:rPr>
              <w:pPrChange w:id="144" w:author="Сергій Волков" w:date="2023-11-01T11:35:00Z">
                <w:pPr>
                  <w:pStyle w:val="2"/>
                  <w:numPr>
                    <w:numId w:val="3"/>
                  </w:numPr>
                  <w:spacing w:after="0" w:line="240" w:lineRule="auto"/>
                  <w:ind w:firstLine="317"/>
                  <w:jc w:val="both"/>
                </w:pPr>
              </w:pPrChange>
            </w:pPr>
            <w:del w:id="145" w:author="Сергій Волков" w:date="2023-11-01T11:28:00Z">
              <w:r w:rsidDel="003A06C8">
                <w:delText>Визначення технічних вимог до резервів заміщення.</w:delText>
              </w:r>
            </w:del>
          </w:p>
          <w:p w:rsidR="00777CA1" w:rsidDel="003A06C8" w:rsidRDefault="00777CA1" w:rsidP="004B5A91">
            <w:pPr>
              <w:pStyle w:val="ab"/>
              <w:numPr>
                <w:ilvl w:val="0"/>
                <w:numId w:val="6"/>
              </w:numPr>
              <w:ind w:left="0" w:firstLine="460"/>
              <w:jc w:val="both"/>
              <w:rPr>
                <w:del w:id="146" w:author="Сергій Волков" w:date="2023-11-01T11:28:00Z"/>
              </w:rPr>
              <w:pPrChange w:id="147" w:author="Сергій Волков" w:date="2023-11-01T11:35:00Z">
                <w:pPr>
                  <w:pStyle w:val="2"/>
                  <w:numPr>
                    <w:numId w:val="3"/>
                  </w:numPr>
                  <w:spacing w:after="0" w:line="240" w:lineRule="auto"/>
                  <w:ind w:firstLine="317"/>
                  <w:jc w:val="both"/>
                </w:pPr>
              </w:pPrChange>
            </w:pPr>
            <w:del w:id="148" w:author="Сергій Волков" w:date="2023-11-01T11:28:00Z">
              <w:r w:rsidDel="003A06C8">
                <w:delText>Визначення параметрів налаштування уставок функції стабілізатора енергосистеми (PSS).</w:delText>
              </w:r>
            </w:del>
          </w:p>
          <w:p w:rsidR="0056405F" w:rsidRPr="00777CA1" w:rsidRDefault="00777CA1" w:rsidP="004B5A91">
            <w:pPr>
              <w:pStyle w:val="ab"/>
              <w:numPr>
                <w:ilvl w:val="0"/>
                <w:numId w:val="6"/>
              </w:numPr>
              <w:ind w:left="0" w:firstLine="460"/>
              <w:jc w:val="both"/>
              <w:rPr>
                <w:sz w:val="24"/>
                <w:szCs w:val="24"/>
              </w:rPr>
              <w:pPrChange w:id="149" w:author="Сергій Волков" w:date="2023-11-01T11:35:00Z">
                <w:pPr>
                  <w:jc w:val="both"/>
                </w:pPr>
              </w:pPrChange>
            </w:pPr>
            <w:del w:id="150" w:author="Сергій Волков" w:date="2023-11-01T11:28:00Z">
              <w:r w:rsidRPr="0018765B" w:rsidDel="003A06C8">
                <w:rPr>
                  <w:sz w:val="24"/>
                  <w:szCs w:val="24"/>
                </w:rPr>
                <w:delText xml:space="preserve">4. </w:delText>
              </w:r>
              <w:r w:rsidDel="003A06C8">
                <w:rPr>
                  <w:sz w:val="24"/>
                  <w:szCs w:val="24"/>
                </w:rPr>
                <w:delText>В</w:delText>
              </w:r>
              <w:r w:rsidRPr="0018765B" w:rsidDel="003A06C8">
                <w:rPr>
                  <w:sz w:val="24"/>
                  <w:szCs w:val="24"/>
                </w:rPr>
                <w:delText>становлен</w:delText>
              </w:r>
              <w:r w:rsidDel="003A06C8">
                <w:rPr>
                  <w:sz w:val="24"/>
                  <w:szCs w:val="24"/>
                </w:rPr>
                <w:delText>ня</w:delText>
              </w:r>
              <w:r w:rsidRPr="0018765B" w:rsidDel="003A06C8">
                <w:rPr>
                  <w:sz w:val="24"/>
                  <w:szCs w:val="24"/>
                </w:rPr>
                <w:delText xml:space="preserve"> параметр</w:delText>
              </w:r>
              <w:r w:rsidDel="003A06C8">
                <w:rPr>
                  <w:sz w:val="24"/>
                  <w:szCs w:val="24"/>
                </w:rPr>
                <w:delText>ів</w:delText>
              </w:r>
              <w:r w:rsidRPr="0018765B" w:rsidDel="003A06C8">
                <w:rPr>
                  <w:sz w:val="24"/>
                  <w:szCs w:val="24"/>
                </w:rPr>
                <w:delText xml:space="preserve"> налаштування уставок функції демпфірування коливань потужності (POD).</w:delText>
              </w:r>
            </w:del>
          </w:p>
        </w:tc>
        <w:tc>
          <w:tcPr>
            <w:tcW w:w="3538" w:type="dxa"/>
            <w:shd w:val="clear" w:color="auto" w:fill="auto"/>
          </w:tcPr>
          <w:p w:rsidR="0056405F" w:rsidRPr="00FF5A58" w:rsidRDefault="00044343" w:rsidP="00F9130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center"/>
        <w:rPr>
          <w:b/>
          <w:sz w:val="27"/>
          <w:szCs w:val="27"/>
        </w:rPr>
      </w:pPr>
      <w:r w:rsidRPr="005558AE">
        <w:rPr>
          <w:b/>
          <w:sz w:val="27"/>
          <w:szCs w:val="27"/>
        </w:rPr>
        <w:t>ІV. Вибір найбільш оптимального альтернативного способу досягнення цілей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</w:rPr>
      </w:pPr>
    </w:p>
    <w:tbl>
      <w:tblPr>
        <w:tblW w:w="9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121"/>
        <w:gridCol w:w="3544"/>
      </w:tblGrid>
      <w:tr w:rsidR="0056405F" w:rsidRPr="005558AE" w:rsidTr="00CF43EF">
        <w:trPr>
          <w:trHeight w:val="1289"/>
        </w:trPr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Бал результативності</w:t>
            </w:r>
          </w:p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(за чотирибальною системою оцінки)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5558AE">
              <w:rPr>
                <w:b/>
                <w:lang w:val="uk-UA"/>
              </w:rPr>
              <w:t>бала</w:t>
            </w:r>
            <w:proofErr w:type="spellEnd"/>
          </w:p>
        </w:tc>
      </w:tr>
      <w:tr w:rsidR="0056405F" w:rsidRPr="005558AE" w:rsidTr="00CF43EF">
        <w:trPr>
          <w:trHeight w:val="979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56405F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56405F" w:rsidRPr="00135924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CF43EF">
        <w:trPr>
          <w:trHeight w:val="970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DB10AE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56405F" w:rsidRPr="005558AE" w:rsidRDefault="0056405F" w:rsidP="00F91308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F5A58">
              <w:rPr>
                <w:sz w:val="24"/>
                <w:szCs w:val="24"/>
              </w:rPr>
              <w:t xml:space="preserve">Дозволяє вирішити проблему найефективнішим шляхом. </w:t>
            </w:r>
            <w:r w:rsidR="00911072">
              <w:rPr>
                <w:sz w:val="24"/>
                <w:szCs w:val="24"/>
              </w:rPr>
              <w:t>У</w:t>
            </w:r>
            <w:r w:rsidR="008D2D8D">
              <w:rPr>
                <w:sz w:val="24"/>
                <w:szCs w:val="24"/>
              </w:rPr>
              <w:t xml:space="preserve">несення </w:t>
            </w:r>
            <w:r w:rsidR="00911072">
              <w:rPr>
                <w:sz w:val="24"/>
                <w:szCs w:val="24"/>
              </w:rPr>
              <w:t>запропонованих</w:t>
            </w:r>
            <w:r w:rsidR="008D2D8D">
              <w:rPr>
                <w:sz w:val="24"/>
                <w:szCs w:val="24"/>
              </w:rPr>
              <w:t xml:space="preserve"> змін до Кодексу забезпечить </w:t>
            </w:r>
            <w:r w:rsidR="00014092">
              <w:rPr>
                <w:sz w:val="24"/>
                <w:szCs w:val="24"/>
              </w:rPr>
              <w:t xml:space="preserve">приведення його </w:t>
            </w:r>
            <w:r w:rsidR="00014092" w:rsidRPr="00BB3BAC">
              <w:rPr>
                <w:sz w:val="24"/>
                <w:szCs w:val="24"/>
              </w:rPr>
              <w:t>у відповідність</w:t>
            </w:r>
            <w:r w:rsidR="00651AE9">
              <w:rPr>
                <w:sz w:val="24"/>
                <w:szCs w:val="24"/>
              </w:rPr>
              <w:t xml:space="preserve"> до </w:t>
            </w:r>
            <w:r w:rsidR="00014092" w:rsidRPr="00BB3BAC">
              <w:rPr>
                <w:sz w:val="24"/>
                <w:szCs w:val="24"/>
              </w:rPr>
              <w:t xml:space="preserve"> </w:t>
            </w:r>
            <w:del w:id="151" w:author="Сергій Волков" w:date="2023-11-01T11:36:00Z">
              <w:r w:rsidR="00D117BF" w:rsidRPr="00D117BF" w:rsidDel="00594724">
                <w:rPr>
                  <w:sz w:val="24"/>
                  <w:szCs w:val="24"/>
                </w:rPr>
                <w:delText>технічни</w:delText>
              </w:r>
              <w:r w:rsidR="00651AE9" w:rsidDel="00594724">
                <w:rPr>
                  <w:sz w:val="24"/>
                  <w:szCs w:val="24"/>
                </w:rPr>
                <w:delText>х</w:delText>
              </w:r>
              <w:r w:rsidR="00D117BF" w:rsidRPr="00D117BF" w:rsidDel="00594724">
                <w:rPr>
                  <w:sz w:val="24"/>
                  <w:szCs w:val="24"/>
                </w:rPr>
                <w:delText xml:space="preserve"> </w:delText>
              </w:r>
            </w:del>
            <w:r w:rsidR="00D117BF" w:rsidRPr="00D117BF">
              <w:rPr>
                <w:sz w:val="24"/>
                <w:szCs w:val="24"/>
              </w:rPr>
              <w:t xml:space="preserve">вимог </w:t>
            </w:r>
            <w:del w:id="152" w:author="Сергій Волков" w:date="2023-11-01T11:36:00Z">
              <w:r w:rsidR="00D117BF" w:rsidRPr="00D117BF" w:rsidDel="00594724">
                <w:rPr>
                  <w:sz w:val="24"/>
                  <w:szCs w:val="24"/>
                </w:rPr>
                <w:delText>ENTSO-E</w:delText>
              </w:r>
            </w:del>
            <w:ins w:id="153" w:author="Сергій Волков" w:date="2023-11-01T11:36:00Z">
              <w:r w:rsidR="00594724">
                <w:rPr>
                  <w:sz w:val="24"/>
                  <w:szCs w:val="24"/>
                </w:rPr>
                <w:t>Закону 3220</w:t>
              </w:r>
            </w:ins>
            <w:r w:rsidR="00014092"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570"/>
        <w:gridCol w:w="2297"/>
        <w:gridCol w:w="3090"/>
      </w:tblGrid>
      <w:tr w:rsidR="0056405F" w:rsidRPr="005558AE" w:rsidTr="002B23BF">
        <w:tc>
          <w:tcPr>
            <w:tcW w:w="210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sz w:val="14"/>
                <w:szCs w:val="14"/>
                <w:lang w:val="uk-UA"/>
              </w:rPr>
              <w:br w:type="page"/>
            </w:r>
            <w:r w:rsidRPr="005558AE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Вигоди (підсумок)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56405F" w:rsidRPr="005558AE" w:rsidTr="002B23B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297" w:type="dxa"/>
            <w:shd w:val="clear" w:color="auto" w:fill="auto"/>
          </w:tcPr>
          <w:p w:rsidR="0056405F" w:rsidRPr="00135924" w:rsidRDefault="00594724" w:rsidP="00F91308">
            <w:pPr>
              <w:jc w:val="both"/>
              <w:rPr>
                <w:sz w:val="24"/>
                <w:szCs w:val="24"/>
              </w:rPr>
            </w:pPr>
            <w:ins w:id="154" w:author="Сергій Волков" w:date="2023-11-01T11:37:00Z">
              <w:r>
                <w:rPr>
                  <w:sz w:val="24"/>
                  <w:szCs w:val="24"/>
                </w:rPr>
                <w:t>Не</w:t>
              </w:r>
              <w:r w:rsidR="005A34F9">
                <w:rPr>
                  <w:sz w:val="24"/>
                  <w:szCs w:val="24"/>
                </w:rPr>
                <w:t xml:space="preserve">відповідність </w:t>
              </w:r>
              <w:r w:rsidR="005A34F9">
                <w:rPr>
                  <w:sz w:val="24"/>
                  <w:szCs w:val="24"/>
                </w:rPr>
                <w:t xml:space="preserve">Кодексу </w:t>
              </w:r>
              <w:r w:rsidR="005A34F9" w:rsidRPr="00D117BF">
                <w:rPr>
                  <w:sz w:val="24"/>
                  <w:szCs w:val="24"/>
                </w:rPr>
                <w:t>вимог</w:t>
              </w:r>
            </w:ins>
            <w:ins w:id="155" w:author="Сергій Волков" w:date="2023-11-01T11:38:00Z">
              <w:r w:rsidR="005A34F9">
                <w:rPr>
                  <w:sz w:val="24"/>
                  <w:szCs w:val="24"/>
                </w:rPr>
                <w:t>ам</w:t>
              </w:r>
            </w:ins>
            <w:ins w:id="156" w:author="Сергій Волков" w:date="2023-11-01T11:37:00Z">
              <w:r w:rsidR="005A34F9" w:rsidRPr="00D117BF">
                <w:rPr>
                  <w:sz w:val="24"/>
                  <w:szCs w:val="24"/>
                </w:rPr>
                <w:t xml:space="preserve"> </w:t>
              </w:r>
              <w:r w:rsidR="005A34F9">
                <w:rPr>
                  <w:sz w:val="24"/>
                  <w:szCs w:val="24"/>
                </w:rPr>
                <w:t>Закону 3220.</w:t>
              </w:r>
            </w:ins>
            <w:del w:id="157" w:author="Сергій Волков" w:date="2023-11-01T11:37:00Z">
              <w:r w:rsidR="0056405F" w:rsidRPr="00135924" w:rsidDel="00594724">
                <w:rPr>
                  <w:sz w:val="24"/>
                  <w:szCs w:val="24"/>
                </w:rPr>
                <w:delText>Відсутні.</w:delText>
              </w:r>
            </w:del>
          </w:p>
        </w:tc>
        <w:tc>
          <w:tcPr>
            <w:tcW w:w="3090" w:type="dxa"/>
            <w:shd w:val="clear" w:color="auto" w:fill="auto"/>
          </w:tcPr>
          <w:p w:rsidR="0056405F" w:rsidRPr="00594589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2B23B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Забезпечує досягнення цілей державного регулювання.</w:t>
            </w:r>
          </w:p>
        </w:tc>
        <w:tc>
          <w:tcPr>
            <w:tcW w:w="2297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3090" w:type="dxa"/>
            <w:shd w:val="clear" w:color="auto" w:fill="auto"/>
          </w:tcPr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Унесення запропонованих змін до Кодексу забезпечить приведення його </w:t>
            </w:r>
            <w:r w:rsidRPr="00BB3BAC">
              <w:rPr>
                <w:sz w:val="24"/>
                <w:szCs w:val="24"/>
              </w:rPr>
              <w:t xml:space="preserve">у відповідність </w:t>
            </w:r>
            <w:r w:rsidR="00651AE9">
              <w:rPr>
                <w:sz w:val="24"/>
                <w:szCs w:val="24"/>
              </w:rPr>
              <w:t xml:space="preserve">до </w:t>
            </w:r>
            <w:del w:id="158" w:author="Сергій Волков" w:date="2023-11-01T11:37:00Z">
              <w:r w:rsidR="00D117BF" w:rsidRPr="00D117BF" w:rsidDel="00594724">
                <w:rPr>
                  <w:sz w:val="24"/>
                  <w:szCs w:val="24"/>
                </w:rPr>
                <w:delText>технічни</w:delText>
              </w:r>
              <w:r w:rsidR="00651AE9" w:rsidDel="00594724">
                <w:rPr>
                  <w:sz w:val="24"/>
                  <w:szCs w:val="24"/>
                </w:rPr>
                <w:delText>х</w:delText>
              </w:r>
              <w:r w:rsidR="00D117BF" w:rsidRPr="00D117BF" w:rsidDel="00594724">
                <w:rPr>
                  <w:sz w:val="24"/>
                  <w:szCs w:val="24"/>
                </w:rPr>
                <w:delText xml:space="preserve"> </w:delText>
              </w:r>
            </w:del>
            <w:r w:rsidR="00D117BF" w:rsidRPr="00D117BF">
              <w:rPr>
                <w:sz w:val="24"/>
                <w:szCs w:val="24"/>
              </w:rPr>
              <w:t xml:space="preserve">вимог </w:t>
            </w:r>
            <w:del w:id="159" w:author="Сергій Волков" w:date="2023-11-01T11:37:00Z">
              <w:r w:rsidR="00D117BF" w:rsidRPr="00D117BF" w:rsidDel="00594724">
                <w:rPr>
                  <w:sz w:val="24"/>
                  <w:szCs w:val="24"/>
                </w:rPr>
                <w:delText>ENTSO-E</w:delText>
              </w:r>
            </w:del>
            <w:ins w:id="160" w:author="Сергій Волков" w:date="2023-11-01T11:37:00Z">
              <w:r w:rsidR="00594724">
                <w:rPr>
                  <w:sz w:val="24"/>
                  <w:szCs w:val="24"/>
                </w:rPr>
                <w:t>Закону 3220</w:t>
              </w:r>
            </w:ins>
            <w:r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15"/>
        <w:gridCol w:w="2948"/>
      </w:tblGrid>
      <w:tr w:rsidR="0056405F" w:rsidRPr="005558AE" w:rsidTr="00CF43EF">
        <w:trPr>
          <w:trHeight w:val="1710"/>
        </w:trPr>
        <w:tc>
          <w:tcPr>
            <w:tcW w:w="28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</w:t>
            </w:r>
          </w:p>
        </w:tc>
        <w:tc>
          <w:tcPr>
            <w:tcW w:w="4315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00373C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EC0E8A">
              <w:rPr>
                <w:sz w:val="24"/>
                <w:szCs w:val="24"/>
              </w:rPr>
              <w:t>инн</w:t>
            </w:r>
            <w:r w:rsidR="000B5D93">
              <w:rPr>
                <w:sz w:val="24"/>
                <w:szCs w:val="24"/>
              </w:rPr>
              <w:t>а редакція</w:t>
            </w:r>
            <w:r w:rsidRPr="00EC0E8A">
              <w:rPr>
                <w:sz w:val="24"/>
                <w:szCs w:val="24"/>
              </w:rPr>
              <w:t xml:space="preserve"> Кодекс</w:t>
            </w:r>
            <w:r w:rsidR="000B5D93">
              <w:rPr>
                <w:sz w:val="24"/>
                <w:szCs w:val="24"/>
              </w:rPr>
              <w:t>у систем</w:t>
            </w:r>
            <w:r w:rsidR="004D1216">
              <w:rPr>
                <w:sz w:val="24"/>
                <w:szCs w:val="24"/>
              </w:rPr>
              <w:t>и</w:t>
            </w:r>
            <w:r w:rsidR="000B5D93">
              <w:rPr>
                <w:sz w:val="24"/>
                <w:szCs w:val="24"/>
              </w:rPr>
              <w:t xml:space="preserve"> </w:t>
            </w:r>
            <w:r w:rsidR="004D1216">
              <w:rPr>
                <w:sz w:val="24"/>
                <w:szCs w:val="24"/>
              </w:rPr>
              <w:t>передачі</w:t>
            </w:r>
            <w:r w:rsidRPr="00EC0E8A">
              <w:rPr>
                <w:sz w:val="24"/>
                <w:szCs w:val="24"/>
              </w:rPr>
              <w:t xml:space="preserve"> не </w:t>
            </w:r>
            <w:r w:rsidR="000B5D93">
              <w:rPr>
                <w:sz w:val="24"/>
                <w:szCs w:val="24"/>
              </w:rPr>
              <w:t>вирішує визначену проблему.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 xml:space="preserve">Обрана </w:t>
            </w:r>
            <w:r>
              <w:rPr>
                <w:b/>
                <w:szCs w:val="28"/>
              </w:rPr>
              <w:br/>
            </w: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4315" w:type="dxa"/>
            <w:shd w:val="clear" w:color="auto" w:fill="auto"/>
          </w:tcPr>
          <w:p w:rsidR="0056405F" w:rsidRPr="00A4541C" w:rsidRDefault="0056405F" w:rsidP="00F91308">
            <w:pPr>
              <w:jc w:val="both"/>
              <w:rPr>
                <w:sz w:val="24"/>
                <w:szCs w:val="24"/>
              </w:rPr>
            </w:pPr>
            <w:r w:rsidRPr="00594589">
              <w:rPr>
                <w:sz w:val="24"/>
                <w:szCs w:val="24"/>
              </w:rPr>
              <w:t>Дозволяє вирішити проблему</w:t>
            </w:r>
            <w:r w:rsidR="0000373C">
              <w:rPr>
                <w:sz w:val="24"/>
                <w:szCs w:val="24"/>
              </w:rPr>
              <w:t xml:space="preserve">. </w:t>
            </w:r>
            <w:r w:rsidRPr="00594589">
              <w:rPr>
                <w:sz w:val="24"/>
                <w:szCs w:val="24"/>
              </w:rPr>
              <w:t xml:space="preserve">Забезпечує виконання вимог </w:t>
            </w:r>
            <w:del w:id="161" w:author="Сергій Волков" w:date="2023-11-01T11:45:00Z">
              <w:r w:rsidR="00A4541C" w:rsidDel="005C36EF">
                <w:rPr>
                  <w:sz w:val="24"/>
                  <w:szCs w:val="24"/>
                </w:rPr>
                <w:delText>т</w:delText>
              </w:r>
              <w:r w:rsidR="00D117BF" w:rsidRPr="00A4541C" w:rsidDel="005C36EF">
                <w:rPr>
                  <w:sz w:val="24"/>
                  <w:szCs w:val="24"/>
                </w:rPr>
                <w:delText>ехнічних вимог ENTSO-E</w:delText>
              </w:r>
            </w:del>
            <w:ins w:id="162" w:author="Сергій Волков" w:date="2023-11-01T11:45:00Z">
              <w:r w:rsidR="005C36EF">
                <w:rPr>
                  <w:sz w:val="24"/>
                  <w:szCs w:val="24"/>
                </w:rPr>
                <w:t>Закону 3220</w:t>
              </w:r>
            </w:ins>
            <w:r w:rsidRPr="00A4541C">
              <w:rPr>
                <w:sz w:val="24"/>
                <w:szCs w:val="24"/>
              </w:rPr>
              <w:t>.</w:t>
            </w:r>
          </w:p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 w:rsidRPr="00B336E1">
              <w:rPr>
                <w:sz w:val="24"/>
                <w:szCs w:val="24"/>
              </w:rPr>
              <w:t xml:space="preserve">Унесення запропонованих змін до Кодексу забезпечить приведення його у відповідність </w:t>
            </w:r>
            <w:r w:rsidR="00651AE9">
              <w:rPr>
                <w:sz w:val="24"/>
                <w:szCs w:val="24"/>
              </w:rPr>
              <w:t xml:space="preserve">до </w:t>
            </w:r>
            <w:del w:id="163" w:author="Сергій Волков" w:date="2023-11-01T11:49:00Z">
              <w:r w:rsidR="00D117BF" w:rsidRPr="00D117BF" w:rsidDel="005C36EF">
                <w:rPr>
                  <w:sz w:val="24"/>
                  <w:szCs w:val="24"/>
                </w:rPr>
                <w:delText>технічни</w:delText>
              </w:r>
              <w:r w:rsidR="00651AE9" w:rsidDel="005C36EF">
                <w:rPr>
                  <w:sz w:val="24"/>
                  <w:szCs w:val="24"/>
                </w:rPr>
                <w:delText>х</w:delText>
              </w:r>
              <w:r w:rsidR="00D117BF" w:rsidRPr="00D117BF" w:rsidDel="005C36EF">
                <w:rPr>
                  <w:sz w:val="24"/>
                  <w:szCs w:val="24"/>
                </w:rPr>
                <w:delText xml:space="preserve"> вимог ENTSO-E</w:delText>
              </w:r>
            </w:del>
            <w:ins w:id="164" w:author="Сергій Волков" w:date="2023-11-01T11:49:00Z">
              <w:r w:rsidR="005C36EF">
                <w:rPr>
                  <w:sz w:val="24"/>
                  <w:szCs w:val="24"/>
                </w:rPr>
                <w:t>вимог Закону 3220</w:t>
              </w:r>
            </w:ins>
            <w:r w:rsidRPr="00B336E1">
              <w:rPr>
                <w:sz w:val="24"/>
                <w:szCs w:val="24"/>
              </w:rPr>
              <w:t>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A4541C" w:rsidRPr="005558AE" w:rsidRDefault="00A4541C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lastRenderedPageBreak/>
        <w:t>V. Механізми та заходи, які забезпечать розв</w:t>
      </w:r>
      <w:r w:rsidR="00991381">
        <w:rPr>
          <w:b/>
          <w:sz w:val="28"/>
          <w:szCs w:val="28"/>
        </w:rPr>
        <w:t>’</w:t>
      </w:r>
      <w:r w:rsidRPr="00EF20A4">
        <w:rPr>
          <w:b/>
          <w:sz w:val="28"/>
          <w:szCs w:val="28"/>
        </w:rPr>
        <w:t>язання визначеної проблеми</w:t>
      </w:r>
    </w:p>
    <w:p w:rsidR="0056405F" w:rsidRDefault="00B336E1" w:rsidP="0056405F">
      <w:pPr>
        <w:ind w:firstLine="709"/>
        <w:jc w:val="both"/>
        <w:rPr>
          <w:sz w:val="28"/>
          <w:szCs w:val="28"/>
        </w:rPr>
      </w:pPr>
      <w:r w:rsidRPr="00B336E1">
        <w:rPr>
          <w:sz w:val="28"/>
          <w:szCs w:val="28"/>
        </w:rPr>
        <w:t xml:space="preserve">Прийняття проєкту Постанови НКРЕКП матиме наслідком приведення нормативно-правової бази НКРЕКП у відповідність до </w:t>
      </w:r>
      <w:del w:id="165" w:author="Сергій Волков" w:date="2023-11-01T11:49:00Z">
        <w:r w:rsidR="00D117BF" w:rsidRPr="00D117BF" w:rsidDel="00052A2C">
          <w:rPr>
            <w:sz w:val="28"/>
            <w:szCs w:val="28"/>
          </w:rPr>
          <w:delText>технічни</w:delText>
        </w:r>
        <w:r w:rsidR="00D117BF" w:rsidDel="00052A2C">
          <w:rPr>
            <w:sz w:val="28"/>
            <w:szCs w:val="28"/>
          </w:rPr>
          <w:delText>х</w:delText>
        </w:r>
        <w:r w:rsidR="00D117BF" w:rsidRPr="00D117BF" w:rsidDel="00052A2C">
          <w:rPr>
            <w:sz w:val="28"/>
            <w:szCs w:val="28"/>
          </w:rPr>
          <w:delText xml:space="preserve"> вимог ENTSO-E</w:delText>
        </w:r>
      </w:del>
      <w:ins w:id="166" w:author="Сергій Волков" w:date="2023-11-01T11:49:00Z">
        <w:r w:rsidR="00052A2C">
          <w:rPr>
            <w:sz w:val="28"/>
            <w:szCs w:val="28"/>
          </w:rPr>
          <w:t>Закону 3220</w:t>
        </w:r>
      </w:ins>
      <w:r w:rsidRPr="00B336E1">
        <w:rPr>
          <w:sz w:val="28"/>
          <w:szCs w:val="28"/>
        </w:rPr>
        <w:t>.</w:t>
      </w:r>
    </w:p>
    <w:p w:rsidR="00B336E1" w:rsidRDefault="00B336E1" w:rsidP="0056405F">
      <w:pPr>
        <w:ind w:firstLine="709"/>
        <w:jc w:val="both"/>
        <w:rPr>
          <w:sz w:val="28"/>
          <w:szCs w:val="28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:rsidR="0056405F" w:rsidRPr="0018765B" w:rsidRDefault="0056405F" w:rsidP="0056405F">
      <w:pPr>
        <w:jc w:val="both"/>
        <w:rPr>
          <w:sz w:val="24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Строк дії акта необмежений та може бути змінений у разі внесення відповідних змін до чинного законодавства.</w:t>
      </w:r>
    </w:p>
    <w:p w:rsidR="0056405F" w:rsidRPr="0018765B" w:rsidRDefault="0056405F" w:rsidP="0056405F">
      <w:pPr>
        <w:pStyle w:val="a5"/>
        <w:spacing w:after="0"/>
        <w:ind w:left="0"/>
        <w:jc w:val="both"/>
        <w:rPr>
          <w:sz w:val="24"/>
          <w:szCs w:val="28"/>
          <w:highlight w:val="yellow"/>
        </w:rPr>
      </w:pPr>
    </w:p>
    <w:p w:rsidR="0056405F" w:rsidRPr="00EF20A4" w:rsidRDefault="0056405F" w:rsidP="0056405F">
      <w:pPr>
        <w:ind w:firstLine="709"/>
        <w:jc w:val="both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:rsidR="0056405F" w:rsidRPr="0018765B" w:rsidRDefault="0056405F" w:rsidP="0056405F">
      <w:pPr>
        <w:jc w:val="both"/>
        <w:rPr>
          <w:sz w:val="24"/>
          <w:szCs w:val="28"/>
        </w:rPr>
      </w:pPr>
    </w:p>
    <w:p w:rsidR="0056405F" w:rsidRPr="00EF20A4" w:rsidRDefault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За результатами дії регуляторного акта:</w:t>
      </w:r>
    </w:p>
    <w:p w:rsidR="0056405F" w:rsidRPr="00EF20A4" w:rsidRDefault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1) 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:rsidR="0056405F" w:rsidRPr="00EF20A4" w:rsidRDefault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2) </w:t>
      </w:r>
      <w:r w:rsidR="008D2D8D" w:rsidRPr="008D2D8D">
        <w:rPr>
          <w:sz w:val="28"/>
          <w:szCs w:val="28"/>
        </w:rPr>
        <w:t>дія акта розповсюджується на</w:t>
      </w:r>
      <w:r w:rsidR="00355E83">
        <w:rPr>
          <w:sz w:val="28"/>
          <w:szCs w:val="28"/>
        </w:rPr>
        <w:t xml:space="preserve"> ОСП,</w:t>
      </w:r>
      <w:r w:rsidR="008D2D8D" w:rsidRPr="008D2D8D">
        <w:rPr>
          <w:sz w:val="28"/>
          <w:szCs w:val="28"/>
        </w:rPr>
        <w:t xml:space="preserve"> </w:t>
      </w:r>
      <w:r w:rsidR="00355E83">
        <w:rPr>
          <w:sz w:val="28"/>
          <w:szCs w:val="28"/>
        </w:rPr>
        <w:t xml:space="preserve">виробників електричної енергії, </w:t>
      </w:r>
      <w:del w:id="167" w:author="Сергій Волков" w:date="2023-11-01T11:49:00Z">
        <w:r w:rsidR="00355E83" w:rsidDel="00052A2C">
          <w:rPr>
            <w:sz w:val="28"/>
            <w:szCs w:val="28"/>
          </w:rPr>
          <w:delText>операторів установок зберігання енергії</w:delText>
        </w:r>
      </w:del>
      <w:proofErr w:type="spellStart"/>
      <w:ins w:id="168" w:author="Сергій Волков" w:date="2023-11-01T11:49:00Z">
        <w:r w:rsidR="00052A2C">
          <w:rPr>
            <w:sz w:val="28"/>
            <w:szCs w:val="28"/>
          </w:rPr>
          <w:t>агрегаторів</w:t>
        </w:r>
      </w:ins>
      <w:proofErr w:type="spellEnd"/>
      <w:r w:rsidR="00A4541C">
        <w:rPr>
          <w:sz w:val="28"/>
          <w:szCs w:val="28"/>
        </w:rPr>
        <w:t>, споживачі</w:t>
      </w:r>
      <w:r w:rsidR="00825F54">
        <w:rPr>
          <w:sz w:val="28"/>
          <w:szCs w:val="28"/>
        </w:rPr>
        <w:t>в</w:t>
      </w:r>
      <w:r w:rsidR="00A4541C">
        <w:rPr>
          <w:sz w:val="28"/>
          <w:szCs w:val="28"/>
        </w:rPr>
        <w:t xml:space="preserve"> електричної енергії</w:t>
      </w:r>
      <w:r w:rsidR="00B17766">
        <w:rPr>
          <w:sz w:val="28"/>
          <w:szCs w:val="28"/>
        </w:rPr>
        <w:t>;</w:t>
      </w:r>
    </w:p>
    <w:p w:rsidR="0056405F" w:rsidRDefault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3) рівень поінформованості суб'єктів господарювання з основних положень акта – середній.</w:t>
      </w:r>
    </w:p>
    <w:p w:rsidR="0056405F" w:rsidRPr="00EF20A4" w:rsidRDefault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Відповідно до вимог статті 15 Закону України </w:t>
      </w:r>
      <w:r>
        <w:rPr>
          <w:sz w:val="28"/>
          <w:szCs w:val="28"/>
        </w:rPr>
        <w:t>«</w:t>
      </w:r>
      <w:r w:rsidRPr="00EF20A4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Pr="00EF20A4">
        <w:rPr>
          <w:sz w:val="28"/>
          <w:szCs w:val="28"/>
        </w:rPr>
        <w:t xml:space="preserve"> </w:t>
      </w:r>
      <w:r w:rsidR="00991381">
        <w:rPr>
          <w:sz w:val="28"/>
          <w:szCs w:val="28"/>
        </w:rPr>
        <w:t>П</w:t>
      </w:r>
      <w:r w:rsidRPr="00EF20A4">
        <w:rPr>
          <w:sz w:val="28"/>
          <w:szCs w:val="28"/>
        </w:rPr>
        <w:t xml:space="preserve">роєкт постанови, що має ознаки регуляторного акта,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>
        <w:rPr>
          <w:sz w:val="28"/>
          <w:szCs w:val="28"/>
        </w:rPr>
        <w:t>веб</w:t>
      </w:r>
      <w:r w:rsidRPr="00EF20A4">
        <w:rPr>
          <w:sz w:val="28"/>
          <w:szCs w:val="28"/>
        </w:rPr>
        <w:t>сайті</w:t>
      </w:r>
      <w:proofErr w:type="spellEnd"/>
      <w:r w:rsidRPr="00EF20A4">
        <w:rPr>
          <w:sz w:val="28"/>
          <w:szCs w:val="28"/>
        </w:rPr>
        <w:t xml:space="preserve"> НКРЕКП в мережі Інтернет </w:t>
      </w:r>
      <w:hyperlink r:id="rId7" w:history="1">
        <w:r w:rsidRPr="00EF20A4">
          <w:rPr>
            <w:rStyle w:val="a7"/>
            <w:sz w:val="28"/>
            <w:szCs w:val="28"/>
            <w:lang w:val="en-US"/>
          </w:rPr>
          <w:t>www</w:t>
        </w:r>
        <w:r w:rsidRPr="00EF20A4">
          <w:rPr>
            <w:rStyle w:val="a7"/>
            <w:sz w:val="28"/>
            <w:szCs w:val="28"/>
          </w:rPr>
          <w:t>.nerc.gov.ua</w:t>
        </w:r>
      </w:hyperlink>
      <w:r w:rsidRPr="00EF20A4">
        <w:rPr>
          <w:sz w:val="28"/>
          <w:szCs w:val="28"/>
        </w:rPr>
        <w:t xml:space="preserve"> з метою одержання зауважень та пропозицій.</w:t>
      </w:r>
    </w:p>
    <w:p w:rsidR="0056405F" w:rsidRPr="00EF20A4" w:rsidRDefault="0056405F" w:rsidP="006B55E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НКРЕКП в межах своєї компетенції надає необхідні роз</w:t>
      </w:r>
      <w:r w:rsidR="00991381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</w:t>
      </w:r>
      <w:r w:rsidR="00651AE9">
        <w:rPr>
          <w:sz w:val="28"/>
          <w:szCs w:val="28"/>
        </w:rPr>
        <w:t>положень</w:t>
      </w:r>
      <w:r w:rsidRPr="00EF20A4">
        <w:rPr>
          <w:sz w:val="28"/>
          <w:szCs w:val="28"/>
        </w:rPr>
        <w:t xml:space="preserve"> Проєкту </w:t>
      </w:r>
      <w:r w:rsidR="00991381">
        <w:rPr>
          <w:sz w:val="28"/>
          <w:szCs w:val="28"/>
        </w:rPr>
        <w:t>постанови та</w:t>
      </w:r>
      <w:r>
        <w:rPr>
          <w:sz w:val="28"/>
          <w:szCs w:val="28"/>
        </w:rPr>
        <w:t xml:space="preserve"> надалі</w:t>
      </w:r>
      <w:r w:rsidRPr="00EF20A4">
        <w:rPr>
          <w:sz w:val="28"/>
          <w:szCs w:val="28"/>
        </w:rPr>
        <w:t xml:space="preserve"> надаватиме роз</w:t>
      </w:r>
      <w:r w:rsidR="008D2D8D">
        <w:rPr>
          <w:sz w:val="28"/>
          <w:szCs w:val="28"/>
        </w:rPr>
        <w:t>’</w:t>
      </w:r>
      <w:r w:rsidRPr="00EF20A4">
        <w:rPr>
          <w:sz w:val="28"/>
          <w:szCs w:val="28"/>
        </w:rPr>
        <w:t>яснення щодо застосування акта після набрання ним чинності.</w:t>
      </w:r>
    </w:p>
    <w:p w:rsidR="002B23BF" w:rsidRDefault="002B23BF" w:rsidP="0056405F">
      <w:pPr>
        <w:jc w:val="center"/>
        <w:rPr>
          <w:b/>
          <w:sz w:val="28"/>
          <w:szCs w:val="28"/>
        </w:rPr>
      </w:pPr>
    </w:p>
    <w:p w:rsidR="0056405F" w:rsidRPr="00EF20A4" w:rsidRDefault="0056405F" w:rsidP="0056405F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VIII. Очікувані результати прийняття регуляторного акта</w:t>
      </w:r>
    </w:p>
    <w:p w:rsidR="0056405F" w:rsidRPr="0018765B" w:rsidRDefault="0056405F">
      <w:pPr>
        <w:ind w:firstLine="567"/>
        <w:jc w:val="both"/>
        <w:rPr>
          <w:sz w:val="24"/>
          <w:szCs w:val="28"/>
        </w:rPr>
      </w:pPr>
    </w:p>
    <w:p w:rsidR="0056405F" w:rsidRDefault="00A816C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Очікуваним р</w:t>
      </w:r>
      <w:r w:rsidR="0056405F" w:rsidRPr="00EF20A4">
        <w:rPr>
          <w:sz w:val="28"/>
          <w:szCs w:val="28"/>
        </w:rPr>
        <w:t xml:space="preserve">езультатом прийняття постанови НКРЕКП </w:t>
      </w:r>
      <w:r w:rsidR="008D2D8D" w:rsidRPr="008D2D8D">
        <w:rPr>
          <w:sz w:val="28"/>
          <w:szCs w:val="28"/>
        </w:rPr>
        <w:t>«Про внесення змін до Кодексу систем</w:t>
      </w:r>
      <w:r w:rsidR="00355E83">
        <w:rPr>
          <w:sz w:val="28"/>
          <w:szCs w:val="28"/>
        </w:rPr>
        <w:t>и</w:t>
      </w:r>
      <w:r w:rsidR="008D2D8D" w:rsidRPr="008D2D8D">
        <w:rPr>
          <w:sz w:val="28"/>
          <w:szCs w:val="28"/>
        </w:rPr>
        <w:t xml:space="preserve"> </w:t>
      </w:r>
      <w:r w:rsidR="00355E83">
        <w:rPr>
          <w:sz w:val="28"/>
          <w:szCs w:val="28"/>
        </w:rPr>
        <w:t>передачі</w:t>
      </w:r>
      <w:r w:rsidR="008D2D8D" w:rsidRPr="008D2D8D">
        <w:rPr>
          <w:sz w:val="28"/>
          <w:szCs w:val="28"/>
        </w:rPr>
        <w:t>»</w:t>
      </w:r>
      <w:r w:rsidR="0056405F">
        <w:rPr>
          <w:sz w:val="28"/>
          <w:szCs w:val="28"/>
        </w:rPr>
        <w:t xml:space="preserve"> </w:t>
      </w:r>
      <w:r w:rsidR="0056405F" w:rsidRPr="00EF20A4">
        <w:rPr>
          <w:sz w:val="28"/>
          <w:szCs w:val="28"/>
        </w:rPr>
        <w:t xml:space="preserve">має стати: </w:t>
      </w:r>
    </w:p>
    <w:p w:rsidR="002848D6" w:rsidRPr="006212E8" w:rsidRDefault="002848D6" w:rsidP="002848D6">
      <w:pPr>
        <w:ind w:right="-284" w:firstLine="709"/>
        <w:jc w:val="both"/>
        <w:rPr>
          <w:ins w:id="169" w:author="Сергій Волков" w:date="2023-11-01T11:50:00Z"/>
          <w:sz w:val="28"/>
          <w:szCs w:val="28"/>
          <w:lang w:eastAsia="uk-UA"/>
        </w:rPr>
      </w:pPr>
      <w:ins w:id="170" w:author="Сергій Волков" w:date="2023-11-01T11:50:00Z">
        <w:r>
          <w:rPr>
            <w:sz w:val="28"/>
            <w:szCs w:val="28"/>
          </w:rPr>
          <w:t xml:space="preserve">визначення на рівні Кодексу системи передачі </w:t>
        </w:r>
        <w:r w:rsidRPr="00F72A1C">
          <w:rPr>
            <w:sz w:val="28"/>
            <w:szCs w:val="28"/>
          </w:rPr>
          <w:t>особливост</w:t>
        </w:r>
        <w:r>
          <w:rPr>
            <w:sz w:val="28"/>
            <w:szCs w:val="28"/>
          </w:rPr>
          <w:t>ей</w:t>
        </w:r>
        <w:r w:rsidRPr="00F72A1C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 xml:space="preserve">приєднання (підключення) </w:t>
        </w:r>
        <w:r w:rsidRPr="006212E8">
          <w:rPr>
            <w:sz w:val="28"/>
            <w:szCs w:val="28"/>
          </w:rPr>
          <w:t>генеруючих установок споживача у власних електричних мережах;</w:t>
        </w:r>
      </w:ins>
    </w:p>
    <w:p w:rsidR="002848D6" w:rsidRDefault="002848D6" w:rsidP="002848D6">
      <w:pPr>
        <w:ind w:right="-284" w:firstLine="709"/>
        <w:jc w:val="both"/>
        <w:rPr>
          <w:ins w:id="171" w:author="Сергій Волков" w:date="2023-11-01T11:50:00Z"/>
          <w:sz w:val="28"/>
          <w:szCs w:val="28"/>
        </w:rPr>
      </w:pPr>
      <w:ins w:id="172" w:author="Сергій Волков" w:date="2023-11-01T11:50:00Z">
        <w:r>
          <w:rPr>
            <w:sz w:val="28"/>
            <w:szCs w:val="28"/>
          </w:rPr>
          <w:t>визначення</w:t>
        </w:r>
      </w:ins>
      <w:ins w:id="173" w:author="Сергій Волков" w:date="2023-11-01T11:51:00Z">
        <w:r>
          <w:rPr>
            <w:sz w:val="28"/>
            <w:szCs w:val="28"/>
          </w:rPr>
          <w:t xml:space="preserve"> </w:t>
        </w:r>
      </w:ins>
      <w:ins w:id="174" w:author="Сергій Волков" w:date="2023-11-01T11:50:00Z">
        <w:r>
          <w:rPr>
            <w:sz w:val="28"/>
            <w:szCs w:val="28"/>
          </w:rPr>
          <w:t>технічн</w:t>
        </w:r>
      </w:ins>
      <w:ins w:id="175" w:author="Сергій Волков" w:date="2023-11-01T11:51:00Z">
        <w:r>
          <w:rPr>
            <w:sz w:val="28"/>
            <w:szCs w:val="28"/>
          </w:rPr>
          <w:t>их</w:t>
        </w:r>
      </w:ins>
      <w:ins w:id="176" w:author="Сергій Волков" w:date="2023-11-01T11:50:00Z">
        <w:r>
          <w:rPr>
            <w:sz w:val="28"/>
            <w:szCs w:val="28"/>
          </w:rPr>
          <w:t xml:space="preserve"> вимог до функціонування нового учасника ринку електричної енергії – </w:t>
        </w:r>
        <w:proofErr w:type="spellStart"/>
        <w:r>
          <w:rPr>
            <w:sz w:val="28"/>
            <w:szCs w:val="28"/>
          </w:rPr>
          <w:t>агрегатора</w:t>
        </w:r>
        <w:proofErr w:type="spellEnd"/>
        <w:r>
          <w:rPr>
            <w:sz w:val="28"/>
            <w:szCs w:val="28"/>
          </w:rPr>
          <w:t>;</w:t>
        </w:r>
      </w:ins>
    </w:p>
    <w:p w:rsidR="002848D6" w:rsidRPr="006212E8" w:rsidRDefault="002848D6" w:rsidP="002848D6">
      <w:pPr>
        <w:ind w:right="-284" w:firstLine="709"/>
        <w:jc w:val="both"/>
        <w:rPr>
          <w:ins w:id="177" w:author="Сергій Волков" w:date="2023-11-01T11:50:00Z"/>
          <w:sz w:val="28"/>
          <w:szCs w:val="28"/>
          <w:lang w:eastAsia="uk-UA"/>
        </w:rPr>
      </w:pPr>
      <w:ins w:id="178" w:author="Сергій Волков" w:date="2023-11-01T11:50:00Z">
        <w:r>
          <w:rPr>
            <w:sz w:val="28"/>
            <w:szCs w:val="28"/>
          </w:rPr>
          <w:t>уточнення порядку приєднання (підключення) УЗЕ Користувача</w:t>
        </w:r>
        <w:r w:rsidRPr="006212E8">
          <w:rPr>
            <w:sz w:val="28"/>
            <w:szCs w:val="28"/>
          </w:rPr>
          <w:t xml:space="preserve"> у власних електричних мережах;</w:t>
        </w:r>
      </w:ins>
    </w:p>
    <w:p w:rsidR="002848D6" w:rsidRDefault="002848D6" w:rsidP="002848D6">
      <w:pPr>
        <w:ind w:right="-284" w:firstLine="709"/>
        <w:jc w:val="both"/>
        <w:rPr>
          <w:ins w:id="179" w:author="Сергій Волков" w:date="2023-11-01T11:50:00Z"/>
          <w:sz w:val="28"/>
          <w:szCs w:val="28"/>
        </w:rPr>
      </w:pPr>
      <w:ins w:id="180" w:author="Сергій Волков" w:date="2023-11-01T11:50:00Z">
        <w:r>
          <w:rPr>
            <w:sz w:val="28"/>
            <w:szCs w:val="28"/>
          </w:rPr>
          <w:t>приведен</w:t>
        </w:r>
      </w:ins>
      <w:ins w:id="181" w:author="Сергій Волков" w:date="2023-11-01T11:51:00Z">
        <w:r>
          <w:rPr>
            <w:sz w:val="28"/>
            <w:szCs w:val="28"/>
          </w:rPr>
          <w:t>ня</w:t>
        </w:r>
      </w:ins>
      <w:ins w:id="182" w:author="Сергій Волков" w:date="2023-11-01T11:50:00Z">
        <w:r>
          <w:rPr>
            <w:sz w:val="28"/>
            <w:szCs w:val="28"/>
          </w:rPr>
          <w:t xml:space="preserve"> термінологі</w:t>
        </w:r>
      </w:ins>
      <w:ins w:id="183" w:author="Сергій Волков" w:date="2023-11-01T11:51:00Z">
        <w:r>
          <w:rPr>
            <w:sz w:val="28"/>
            <w:szCs w:val="28"/>
          </w:rPr>
          <w:t>ї</w:t>
        </w:r>
      </w:ins>
      <w:ins w:id="184" w:author="Сергій Волков" w:date="2023-11-01T11:50:00Z">
        <w:r>
          <w:rPr>
            <w:sz w:val="28"/>
            <w:szCs w:val="28"/>
          </w:rPr>
          <w:t xml:space="preserve"> у відповідність до вимог Закону 3220;</w:t>
        </w:r>
      </w:ins>
    </w:p>
    <w:p w:rsidR="002848D6" w:rsidRDefault="002848D6" w:rsidP="002848D6">
      <w:pPr>
        <w:ind w:right="-284" w:firstLine="709"/>
        <w:jc w:val="both"/>
        <w:rPr>
          <w:ins w:id="185" w:author="Сергій Волков" w:date="2023-11-01T11:50:00Z"/>
          <w:sz w:val="28"/>
          <w:szCs w:val="28"/>
        </w:rPr>
      </w:pPr>
      <w:ins w:id="186" w:author="Сергій Волков" w:date="2023-11-01T11:50:00Z">
        <w:r>
          <w:rPr>
            <w:sz w:val="28"/>
            <w:szCs w:val="28"/>
          </w:rPr>
          <w:t>уточнен</w:t>
        </w:r>
      </w:ins>
      <w:ins w:id="187" w:author="Сергій Волков" w:date="2023-11-01T11:51:00Z">
        <w:r>
          <w:rPr>
            <w:sz w:val="28"/>
            <w:szCs w:val="28"/>
          </w:rPr>
          <w:t>ня</w:t>
        </w:r>
      </w:ins>
      <w:ins w:id="188" w:author="Сергій Волков" w:date="2023-11-01T11:50:00Z">
        <w:r>
          <w:rPr>
            <w:sz w:val="28"/>
            <w:szCs w:val="28"/>
          </w:rPr>
          <w:t xml:space="preserve"> поряд</w:t>
        </w:r>
      </w:ins>
      <w:ins w:id="189" w:author="Сергій Волков" w:date="2023-11-01T11:51:00Z">
        <w:r>
          <w:rPr>
            <w:sz w:val="28"/>
            <w:szCs w:val="28"/>
          </w:rPr>
          <w:t>ку</w:t>
        </w:r>
      </w:ins>
      <w:ins w:id="190" w:author="Сергій Волков" w:date="2023-11-01T11:50:00Z">
        <w:r>
          <w:rPr>
            <w:sz w:val="28"/>
            <w:szCs w:val="28"/>
          </w:rPr>
          <w:t xml:space="preserve"> розрахунків за послуги з диспетчерського управління та послуг з передачі електричної енергії користувачами, врегулювання відповідних договірних відносин з урахуванням Закону 3220, тощо.</w:t>
        </w:r>
      </w:ins>
    </w:p>
    <w:p w:rsidR="00825F54" w:rsidRPr="00825F54" w:rsidDel="00052A2C" w:rsidRDefault="00825F54" w:rsidP="0018765B">
      <w:pPr>
        <w:pStyle w:val="a5"/>
        <w:spacing w:after="0"/>
        <w:ind w:left="0" w:firstLine="567"/>
        <w:jc w:val="both"/>
        <w:rPr>
          <w:del w:id="191" w:author="Сергій Волков" w:date="2023-11-01T11:50:00Z"/>
          <w:sz w:val="28"/>
          <w:szCs w:val="28"/>
        </w:rPr>
      </w:pPr>
      <w:del w:id="192" w:author="Сергій Волков" w:date="2023-11-01T11:50:00Z">
        <w:r w:rsidRPr="00825F54" w:rsidDel="00052A2C">
          <w:rPr>
            <w:sz w:val="28"/>
            <w:szCs w:val="28"/>
          </w:rPr>
          <w:delText>підвищення надійності роботи енергооб’єднання Синхронної зони Континентальної Європи;</w:delText>
        </w:r>
      </w:del>
    </w:p>
    <w:p w:rsidR="00825F54" w:rsidRPr="00825F54" w:rsidDel="00052A2C" w:rsidRDefault="00825F54" w:rsidP="0018765B">
      <w:pPr>
        <w:pStyle w:val="a5"/>
        <w:spacing w:after="0"/>
        <w:ind w:left="0" w:firstLine="567"/>
        <w:jc w:val="both"/>
        <w:rPr>
          <w:del w:id="193" w:author="Сергій Волков" w:date="2023-11-01T11:50:00Z"/>
          <w:sz w:val="28"/>
          <w:szCs w:val="28"/>
        </w:rPr>
      </w:pPr>
      <w:del w:id="194" w:author="Сергій Волков" w:date="2023-11-01T11:50:00Z">
        <w:r w:rsidRPr="00825F54" w:rsidDel="00052A2C">
          <w:rPr>
            <w:sz w:val="28"/>
            <w:szCs w:val="28"/>
          </w:rPr>
          <w:delText>забезпечення повноцінної паралельної роботи ОЕС України з енергосистемою Континентальної Європи ENTSO-Е;</w:delText>
        </w:r>
      </w:del>
    </w:p>
    <w:p w:rsidR="00825F54" w:rsidRPr="00825F54" w:rsidDel="00052A2C" w:rsidRDefault="00825F54" w:rsidP="0018765B">
      <w:pPr>
        <w:pStyle w:val="a5"/>
        <w:spacing w:after="0"/>
        <w:ind w:left="0" w:firstLine="567"/>
        <w:jc w:val="both"/>
        <w:rPr>
          <w:del w:id="195" w:author="Сергій Волков" w:date="2023-11-01T11:50:00Z"/>
          <w:sz w:val="28"/>
          <w:szCs w:val="28"/>
        </w:rPr>
      </w:pPr>
      <w:del w:id="196" w:author="Сергій Волков" w:date="2023-11-01T11:50:00Z">
        <w:r w:rsidRPr="00825F54" w:rsidDel="00052A2C">
          <w:rPr>
            <w:sz w:val="28"/>
            <w:szCs w:val="28"/>
          </w:rPr>
          <w:delText>приведення положень Кодексу системи передачі до вимог, визначених кодексами ENTSO-E щодо визначення:</w:delText>
        </w:r>
      </w:del>
    </w:p>
    <w:p w:rsidR="00825F54" w:rsidRPr="00825F54" w:rsidDel="00052A2C" w:rsidRDefault="00825F54" w:rsidP="0018765B">
      <w:pPr>
        <w:pStyle w:val="a5"/>
        <w:spacing w:after="0"/>
        <w:ind w:left="0" w:firstLine="567"/>
        <w:jc w:val="both"/>
        <w:rPr>
          <w:del w:id="197" w:author="Сергій Волков" w:date="2023-11-01T11:50:00Z"/>
          <w:sz w:val="28"/>
          <w:szCs w:val="28"/>
        </w:rPr>
      </w:pPr>
      <w:del w:id="198" w:author="Сергій Волков" w:date="2023-11-01T11:50:00Z">
        <w:r w:rsidRPr="00825F54" w:rsidDel="00052A2C">
          <w:rPr>
            <w:sz w:val="28"/>
            <w:szCs w:val="28"/>
          </w:rPr>
          <w:delText>мінімальних технічних вимог до резервів заміщення,</w:delText>
        </w:r>
      </w:del>
    </w:p>
    <w:p w:rsidR="00825F54" w:rsidRPr="00825F54" w:rsidDel="00052A2C" w:rsidRDefault="00825F54" w:rsidP="0018765B">
      <w:pPr>
        <w:pStyle w:val="a5"/>
        <w:spacing w:after="0"/>
        <w:ind w:left="0" w:firstLine="567"/>
        <w:jc w:val="both"/>
        <w:rPr>
          <w:del w:id="199" w:author="Сергій Волков" w:date="2023-11-01T11:50:00Z"/>
          <w:sz w:val="28"/>
          <w:szCs w:val="28"/>
        </w:rPr>
      </w:pPr>
      <w:del w:id="200" w:author="Сергій Волков" w:date="2023-11-01T11:50:00Z">
        <w:r w:rsidRPr="00825F54" w:rsidDel="00052A2C">
          <w:rPr>
            <w:sz w:val="28"/>
            <w:szCs w:val="28"/>
          </w:rPr>
          <w:delText>особливостей налаштування уставок функції стабілізатора енергосистеми (PSS),</w:delText>
        </w:r>
      </w:del>
    </w:p>
    <w:p w:rsidR="000006FD" w:rsidDel="00052A2C" w:rsidRDefault="00825F54">
      <w:pPr>
        <w:pStyle w:val="a5"/>
        <w:spacing w:after="0"/>
        <w:ind w:left="0" w:firstLine="567"/>
        <w:jc w:val="both"/>
        <w:rPr>
          <w:del w:id="201" w:author="Сергій Волков" w:date="2023-11-01T11:50:00Z"/>
          <w:sz w:val="28"/>
          <w:szCs w:val="28"/>
        </w:rPr>
      </w:pPr>
      <w:del w:id="202" w:author="Сергій Волков" w:date="2023-11-01T11:50:00Z">
        <w:r w:rsidRPr="00825F54" w:rsidDel="00052A2C">
          <w:rPr>
            <w:sz w:val="28"/>
            <w:szCs w:val="28"/>
          </w:rPr>
          <w:delText>особливостей налаштування уставок функції демпфірування коливань потужності (POD).</w:delText>
        </w:r>
      </w:del>
    </w:p>
    <w:p w:rsidR="000006FD" w:rsidRDefault="000006FD">
      <w:pPr>
        <w:pStyle w:val="a5"/>
        <w:spacing w:after="0"/>
        <w:ind w:left="0" w:firstLine="567"/>
        <w:jc w:val="both"/>
        <w:rPr>
          <w:ins w:id="203" w:author="Сергій Волков" w:date="2023-11-01T11:50:00Z"/>
          <w:sz w:val="28"/>
          <w:szCs w:val="28"/>
        </w:rPr>
      </w:pPr>
    </w:p>
    <w:p w:rsidR="00052A2C" w:rsidRDefault="00052A2C">
      <w:pPr>
        <w:pStyle w:val="a5"/>
        <w:spacing w:after="0"/>
        <w:ind w:left="0" w:firstLine="567"/>
        <w:jc w:val="both"/>
        <w:rPr>
          <w:sz w:val="28"/>
          <w:szCs w:val="28"/>
        </w:rPr>
      </w:pPr>
    </w:p>
    <w:p w:rsidR="000006FD" w:rsidRDefault="000006FD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p w:rsidR="00B336E1" w:rsidRDefault="00B336E1" w:rsidP="0056405F">
      <w:pPr>
        <w:jc w:val="both"/>
        <w:rPr>
          <w:b/>
          <w:sz w:val="28"/>
          <w:szCs w:val="28"/>
        </w:rPr>
      </w:pPr>
    </w:p>
    <w:p w:rsidR="0056405F" w:rsidRPr="005558AE" w:rsidRDefault="0056405F" w:rsidP="0056405F">
      <w:pPr>
        <w:jc w:val="both"/>
        <w:rPr>
          <w:sz w:val="28"/>
          <w:szCs w:val="28"/>
        </w:rPr>
      </w:pPr>
      <w:r w:rsidRPr="005558AE">
        <w:rPr>
          <w:b/>
          <w:sz w:val="28"/>
          <w:szCs w:val="28"/>
        </w:rPr>
        <w:lastRenderedPageBreak/>
        <w:t>Голова НКРЕКП</w:t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ins w:id="204" w:author="Сергій Волков" w:date="2023-11-01T11:53:00Z">
        <w:r w:rsidR="001C1FDC">
          <w:rPr>
            <w:b/>
            <w:sz w:val="28"/>
            <w:szCs w:val="28"/>
          </w:rPr>
          <w:t xml:space="preserve">        </w:t>
        </w:r>
      </w:ins>
      <w:bookmarkStart w:id="205" w:name="_GoBack"/>
      <w:bookmarkEnd w:id="205"/>
      <w:del w:id="206" w:author="Сергій Волков" w:date="2023-11-01T11:51:00Z">
        <w:r w:rsidRPr="005558AE" w:rsidDel="002848D6">
          <w:rPr>
            <w:b/>
            <w:sz w:val="28"/>
            <w:szCs w:val="28"/>
          </w:rPr>
          <w:tab/>
        </w:r>
        <w:r w:rsidRPr="005558AE" w:rsidDel="002848D6">
          <w:rPr>
            <w:b/>
            <w:sz w:val="28"/>
            <w:szCs w:val="28"/>
          </w:rPr>
          <w:tab/>
        </w:r>
        <w:r w:rsidRPr="005558AE" w:rsidDel="002848D6">
          <w:rPr>
            <w:b/>
            <w:sz w:val="28"/>
            <w:szCs w:val="28"/>
          </w:rPr>
          <w:tab/>
        </w:r>
      </w:del>
      <w:r w:rsidR="00B336E1">
        <w:rPr>
          <w:b/>
          <w:sz w:val="28"/>
          <w:szCs w:val="28"/>
        </w:rPr>
        <w:t>К</w:t>
      </w:r>
      <w:ins w:id="207" w:author="Сергій Волков" w:date="2023-11-01T11:51:00Z">
        <w:r w:rsidR="002848D6">
          <w:rPr>
            <w:b/>
            <w:sz w:val="28"/>
            <w:szCs w:val="28"/>
          </w:rPr>
          <w:t>остянтин</w:t>
        </w:r>
      </w:ins>
      <w:del w:id="208" w:author="Сергій Волков" w:date="2023-11-01T11:51:00Z">
        <w:r w:rsidR="00B336E1" w:rsidDel="002848D6">
          <w:rPr>
            <w:b/>
            <w:sz w:val="28"/>
            <w:szCs w:val="28"/>
          </w:rPr>
          <w:delText>.</w:delText>
        </w:r>
      </w:del>
      <w:r w:rsidR="00B336E1">
        <w:rPr>
          <w:b/>
          <w:sz w:val="28"/>
          <w:szCs w:val="28"/>
        </w:rPr>
        <w:t xml:space="preserve"> </w:t>
      </w:r>
      <w:r w:rsidR="002848D6">
        <w:rPr>
          <w:b/>
          <w:sz w:val="28"/>
          <w:szCs w:val="28"/>
        </w:rPr>
        <w:t>УЩАПОВСЬКИЙ</w:t>
      </w: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EC53EB" w:rsidRPr="00991381" w:rsidRDefault="0056405F" w:rsidP="00991381">
      <w:pPr>
        <w:jc w:val="both"/>
        <w:rPr>
          <w:sz w:val="28"/>
          <w:szCs w:val="28"/>
        </w:rPr>
      </w:pPr>
      <w:r w:rsidRPr="005558AE">
        <w:rPr>
          <w:sz w:val="28"/>
          <w:szCs w:val="28"/>
        </w:rPr>
        <w:t>«</w:t>
      </w:r>
      <w:r w:rsidR="008D2D8D">
        <w:rPr>
          <w:sz w:val="28"/>
          <w:szCs w:val="28"/>
        </w:rPr>
        <w:t>__</w:t>
      </w:r>
      <w:r w:rsidR="00557803" w:rsidRPr="00A47363">
        <w:rPr>
          <w:sz w:val="28"/>
          <w:szCs w:val="28"/>
          <w:lang w:val="ru-RU"/>
        </w:rPr>
        <w:t>_</w:t>
      </w:r>
      <w:r w:rsidRPr="005558AE">
        <w:rPr>
          <w:sz w:val="28"/>
          <w:szCs w:val="28"/>
        </w:rPr>
        <w:t>»</w:t>
      </w:r>
      <w:r w:rsidRPr="0056405F">
        <w:rPr>
          <w:sz w:val="28"/>
          <w:szCs w:val="28"/>
          <w:lang w:val="ru-RU"/>
        </w:rPr>
        <w:t xml:space="preserve"> </w:t>
      </w:r>
      <w:r w:rsidR="00745E63" w:rsidRPr="0000373C"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  <w:lang w:val="ru-RU"/>
        </w:rPr>
        <w:t xml:space="preserve"> </w:t>
      </w:r>
      <w:r w:rsidR="00825F54" w:rsidRPr="005558AE">
        <w:rPr>
          <w:sz w:val="28"/>
          <w:szCs w:val="28"/>
        </w:rPr>
        <w:t>202</w:t>
      </w:r>
      <w:r w:rsidR="00825F54">
        <w:rPr>
          <w:sz w:val="28"/>
          <w:szCs w:val="28"/>
        </w:rPr>
        <w:t>3</w:t>
      </w:r>
      <w:r w:rsidR="00825F54" w:rsidRPr="005558AE">
        <w:rPr>
          <w:sz w:val="28"/>
          <w:szCs w:val="28"/>
        </w:rPr>
        <w:t xml:space="preserve"> </w:t>
      </w:r>
      <w:r w:rsidRPr="005558AE">
        <w:rPr>
          <w:sz w:val="28"/>
          <w:szCs w:val="28"/>
        </w:rPr>
        <w:t>р</w:t>
      </w:r>
      <w:r w:rsidR="008D2D8D">
        <w:rPr>
          <w:sz w:val="28"/>
          <w:szCs w:val="28"/>
        </w:rPr>
        <w:t>оку</w:t>
      </w:r>
    </w:p>
    <w:sectPr w:rsidR="00EC53EB" w:rsidRPr="00991381" w:rsidSect="00B336E1">
      <w:headerReference w:type="default" r:id="rId8"/>
      <w:pgSz w:w="11907" w:h="16840" w:code="9"/>
      <w:pgMar w:top="993" w:right="709" w:bottom="993" w:left="1134" w:header="720" w:footer="59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54A" w:rsidRDefault="00C1654A">
      <w:r>
        <w:separator/>
      </w:r>
    </w:p>
  </w:endnote>
  <w:endnote w:type="continuationSeparator" w:id="0">
    <w:p w:rsidR="00C1654A" w:rsidRDefault="00C16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54A" w:rsidRDefault="00C1654A">
      <w:r>
        <w:separator/>
      </w:r>
    </w:p>
  </w:footnote>
  <w:footnote w:type="continuationSeparator" w:id="0">
    <w:p w:rsidR="00C1654A" w:rsidRDefault="00C16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213" w:rsidRDefault="008D2D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816C4">
      <w:rPr>
        <w:noProof/>
      </w:rPr>
      <w:t>4</w:t>
    </w:r>
    <w:r>
      <w:fldChar w:fldCharType="end"/>
    </w:r>
  </w:p>
  <w:p w:rsidR="007D1213" w:rsidRDefault="001C1FD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C33B4"/>
    <w:multiLevelType w:val="hybridMultilevel"/>
    <w:tmpl w:val="FB2A16FA"/>
    <w:lvl w:ilvl="0" w:tplc="61CC2EC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3" w:hanging="360"/>
      </w:pPr>
    </w:lvl>
    <w:lvl w:ilvl="2" w:tplc="2000001B" w:tentative="1">
      <w:start w:val="1"/>
      <w:numFmt w:val="lowerRoman"/>
      <w:lvlText w:val="%3."/>
      <w:lvlJc w:val="right"/>
      <w:pPr>
        <w:ind w:left="2083" w:hanging="180"/>
      </w:pPr>
    </w:lvl>
    <w:lvl w:ilvl="3" w:tplc="2000000F" w:tentative="1">
      <w:start w:val="1"/>
      <w:numFmt w:val="decimal"/>
      <w:lvlText w:val="%4."/>
      <w:lvlJc w:val="left"/>
      <w:pPr>
        <w:ind w:left="2803" w:hanging="360"/>
      </w:pPr>
    </w:lvl>
    <w:lvl w:ilvl="4" w:tplc="20000019" w:tentative="1">
      <w:start w:val="1"/>
      <w:numFmt w:val="lowerLetter"/>
      <w:lvlText w:val="%5."/>
      <w:lvlJc w:val="left"/>
      <w:pPr>
        <w:ind w:left="3523" w:hanging="360"/>
      </w:pPr>
    </w:lvl>
    <w:lvl w:ilvl="5" w:tplc="2000001B" w:tentative="1">
      <w:start w:val="1"/>
      <w:numFmt w:val="lowerRoman"/>
      <w:lvlText w:val="%6."/>
      <w:lvlJc w:val="right"/>
      <w:pPr>
        <w:ind w:left="4243" w:hanging="180"/>
      </w:pPr>
    </w:lvl>
    <w:lvl w:ilvl="6" w:tplc="2000000F" w:tentative="1">
      <w:start w:val="1"/>
      <w:numFmt w:val="decimal"/>
      <w:lvlText w:val="%7."/>
      <w:lvlJc w:val="left"/>
      <w:pPr>
        <w:ind w:left="4963" w:hanging="360"/>
      </w:pPr>
    </w:lvl>
    <w:lvl w:ilvl="7" w:tplc="20000019" w:tentative="1">
      <w:start w:val="1"/>
      <w:numFmt w:val="lowerLetter"/>
      <w:lvlText w:val="%8."/>
      <w:lvlJc w:val="left"/>
      <w:pPr>
        <w:ind w:left="5683" w:hanging="360"/>
      </w:pPr>
    </w:lvl>
    <w:lvl w:ilvl="8" w:tplc="200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9B6025B"/>
    <w:multiLevelType w:val="hybridMultilevel"/>
    <w:tmpl w:val="A414289E"/>
    <w:lvl w:ilvl="0" w:tplc="BF36F7DE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97" w:hanging="360"/>
      </w:pPr>
    </w:lvl>
    <w:lvl w:ilvl="2" w:tplc="2000001B" w:tentative="1">
      <w:start w:val="1"/>
      <w:numFmt w:val="lowerRoman"/>
      <w:lvlText w:val="%3."/>
      <w:lvlJc w:val="right"/>
      <w:pPr>
        <w:ind w:left="2117" w:hanging="180"/>
      </w:pPr>
    </w:lvl>
    <w:lvl w:ilvl="3" w:tplc="2000000F" w:tentative="1">
      <w:start w:val="1"/>
      <w:numFmt w:val="decimal"/>
      <w:lvlText w:val="%4."/>
      <w:lvlJc w:val="left"/>
      <w:pPr>
        <w:ind w:left="2837" w:hanging="360"/>
      </w:pPr>
    </w:lvl>
    <w:lvl w:ilvl="4" w:tplc="20000019" w:tentative="1">
      <w:start w:val="1"/>
      <w:numFmt w:val="lowerLetter"/>
      <w:lvlText w:val="%5."/>
      <w:lvlJc w:val="left"/>
      <w:pPr>
        <w:ind w:left="3557" w:hanging="360"/>
      </w:pPr>
    </w:lvl>
    <w:lvl w:ilvl="5" w:tplc="2000001B" w:tentative="1">
      <w:start w:val="1"/>
      <w:numFmt w:val="lowerRoman"/>
      <w:lvlText w:val="%6."/>
      <w:lvlJc w:val="right"/>
      <w:pPr>
        <w:ind w:left="4277" w:hanging="180"/>
      </w:pPr>
    </w:lvl>
    <w:lvl w:ilvl="6" w:tplc="2000000F" w:tentative="1">
      <w:start w:val="1"/>
      <w:numFmt w:val="decimal"/>
      <w:lvlText w:val="%7."/>
      <w:lvlJc w:val="left"/>
      <w:pPr>
        <w:ind w:left="4997" w:hanging="360"/>
      </w:pPr>
    </w:lvl>
    <w:lvl w:ilvl="7" w:tplc="20000019" w:tentative="1">
      <w:start w:val="1"/>
      <w:numFmt w:val="lowerLetter"/>
      <w:lvlText w:val="%8."/>
      <w:lvlJc w:val="left"/>
      <w:pPr>
        <w:ind w:left="5717" w:hanging="360"/>
      </w:pPr>
    </w:lvl>
    <w:lvl w:ilvl="8" w:tplc="2000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" w15:restartNumberingAfterBreak="0">
    <w:nsid w:val="295F696A"/>
    <w:multiLevelType w:val="hybridMultilevel"/>
    <w:tmpl w:val="FB2A16FA"/>
    <w:lvl w:ilvl="0" w:tplc="61CC2EC8">
      <w:start w:val="1"/>
      <w:numFmt w:val="decimal"/>
      <w:lvlText w:val="%1."/>
      <w:lvlJc w:val="left"/>
      <w:pPr>
        <w:ind w:left="41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35" w:hanging="360"/>
      </w:pPr>
    </w:lvl>
    <w:lvl w:ilvl="2" w:tplc="2000001B" w:tentative="1">
      <w:start w:val="1"/>
      <w:numFmt w:val="lowerRoman"/>
      <w:lvlText w:val="%3."/>
      <w:lvlJc w:val="right"/>
      <w:pPr>
        <w:ind w:left="1855" w:hanging="180"/>
      </w:pPr>
    </w:lvl>
    <w:lvl w:ilvl="3" w:tplc="2000000F" w:tentative="1">
      <w:start w:val="1"/>
      <w:numFmt w:val="decimal"/>
      <w:lvlText w:val="%4."/>
      <w:lvlJc w:val="left"/>
      <w:pPr>
        <w:ind w:left="2575" w:hanging="360"/>
      </w:pPr>
    </w:lvl>
    <w:lvl w:ilvl="4" w:tplc="20000019" w:tentative="1">
      <w:start w:val="1"/>
      <w:numFmt w:val="lowerLetter"/>
      <w:lvlText w:val="%5."/>
      <w:lvlJc w:val="left"/>
      <w:pPr>
        <w:ind w:left="3295" w:hanging="360"/>
      </w:pPr>
    </w:lvl>
    <w:lvl w:ilvl="5" w:tplc="2000001B" w:tentative="1">
      <w:start w:val="1"/>
      <w:numFmt w:val="lowerRoman"/>
      <w:lvlText w:val="%6."/>
      <w:lvlJc w:val="right"/>
      <w:pPr>
        <w:ind w:left="4015" w:hanging="180"/>
      </w:pPr>
    </w:lvl>
    <w:lvl w:ilvl="6" w:tplc="2000000F" w:tentative="1">
      <w:start w:val="1"/>
      <w:numFmt w:val="decimal"/>
      <w:lvlText w:val="%7."/>
      <w:lvlJc w:val="left"/>
      <w:pPr>
        <w:ind w:left="4735" w:hanging="360"/>
      </w:pPr>
    </w:lvl>
    <w:lvl w:ilvl="7" w:tplc="20000019" w:tentative="1">
      <w:start w:val="1"/>
      <w:numFmt w:val="lowerLetter"/>
      <w:lvlText w:val="%8."/>
      <w:lvlJc w:val="left"/>
      <w:pPr>
        <w:ind w:left="5455" w:hanging="360"/>
      </w:pPr>
    </w:lvl>
    <w:lvl w:ilvl="8" w:tplc="2000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3" w15:restartNumberingAfterBreak="0">
    <w:nsid w:val="348D46C9"/>
    <w:multiLevelType w:val="hybridMultilevel"/>
    <w:tmpl w:val="6A943874"/>
    <w:lvl w:ilvl="0" w:tplc="B06CA52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37" w:hanging="360"/>
      </w:pPr>
    </w:lvl>
    <w:lvl w:ilvl="2" w:tplc="2000001B" w:tentative="1">
      <w:start w:val="1"/>
      <w:numFmt w:val="lowerRoman"/>
      <w:lvlText w:val="%3."/>
      <w:lvlJc w:val="right"/>
      <w:pPr>
        <w:ind w:left="1857" w:hanging="180"/>
      </w:pPr>
    </w:lvl>
    <w:lvl w:ilvl="3" w:tplc="2000000F" w:tentative="1">
      <w:start w:val="1"/>
      <w:numFmt w:val="decimal"/>
      <w:lvlText w:val="%4."/>
      <w:lvlJc w:val="left"/>
      <w:pPr>
        <w:ind w:left="2577" w:hanging="360"/>
      </w:pPr>
    </w:lvl>
    <w:lvl w:ilvl="4" w:tplc="20000019" w:tentative="1">
      <w:start w:val="1"/>
      <w:numFmt w:val="lowerLetter"/>
      <w:lvlText w:val="%5."/>
      <w:lvlJc w:val="left"/>
      <w:pPr>
        <w:ind w:left="3297" w:hanging="360"/>
      </w:pPr>
    </w:lvl>
    <w:lvl w:ilvl="5" w:tplc="2000001B" w:tentative="1">
      <w:start w:val="1"/>
      <w:numFmt w:val="lowerRoman"/>
      <w:lvlText w:val="%6."/>
      <w:lvlJc w:val="right"/>
      <w:pPr>
        <w:ind w:left="4017" w:hanging="180"/>
      </w:pPr>
    </w:lvl>
    <w:lvl w:ilvl="6" w:tplc="2000000F" w:tentative="1">
      <w:start w:val="1"/>
      <w:numFmt w:val="decimal"/>
      <w:lvlText w:val="%7."/>
      <w:lvlJc w:val="left"/>
      <w:pPr>
        <w:ind w:left="4737" w:hanging="360"/>
      </w:pPr>
    </w:lvl>
    <w:lvl w:ilvl="7" w:tplc="20000019" w:tentative="1">
      <w:start w:val="1"/>
      <w:numFmt w:val="lowerLetter"/>
      <w:lvlText w:val="%8."/>
      <w:lvlJc w:val="left"/>
      <w:pPr>
        <w:ind w:left="5457" w:hanging="360"/>
      </w:pPr>
    </w:lvl>
    <w:lvl w:ilvl="8" w:tplc="200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 w15:restartNumberingAfterBreak="0">
    <w:nsid w:val="67057A3C"/>
    <w:multiLevelType w:val="hybridMultilevel"/>
    <w:tmpl w:val="A414289E"/>
    <w:lvl w:ilvl="0" w:tplc="BF36F7DE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97" w:hanging="360"/>
      </w:pPr>
    </w:lvl>
    <w:lvl w:ilvl="2" w:tplc="2000001B" w:tentative="1">
      <w:start w:val="1"/>
      <w:numFmt w:val="lowerRoman"/>
      <w:lvlText w:val="%3."/>
      <w:lvlJc w:val="right"/>
      <w:pPr>
        <w:ind w:left="2117" w:hanging="180"/>
      </w:pPr>
    </w:lvl>
    <w:lvl w:ilvl="3" w:tplc="2000000F" w:tentative="1">
      <w:start w:val="1"/>
      <w:numFmt w:val="decimal"/>
      <w:lvlText w:val="%4."/>
      <w:lvlJc w:val="left"/>
      <w:pPr>
        <w:ind w:left="2837" w:hanging="360"/>
      </w:pPr>
    </w:lvl>
    <w:lvl w:ilvl="4" w:tplc="20000019" w:tentative="1">
      <w:start w:val="1"/>
      <w:numFmt w:val="lowerLetter"/>
      <w:lvlText w:val="%5."/>
      <w:lvlJc w:val="left"/>
      <w:pPr>
        <w:ind w:left="3557" w:hanging="360"/>
      </w:pPr>
    </w:lvl>
    <w:lvl w:ilvl="5" w:tplc="2000001B" w:tentative="1">
      <w:start w:val="1"/>
      <w:numFmt w:val="lowerRoman"/>
      <w:lvlText w:val="%6."/>
      <w:lvlJc w:val="right"/>
      <w:pPr>
        <w:ind w:left="4277" w:hanging="180"/>
      </w:pPr>
    </w:lvl>
    <w:lvl w:ilvl="6" w:tplc="2000000F" w:tentative="1">
      <w:start w:val="1"/>
      <w:numFmt w:val="decimal"/>
      <w:lvlText w:val="%7."/>
      <w:lvlJc w:val="left"/>
      <w:pPr>
        <w:ind w:left="4997" w:hanging="360"/>
      </w:pPr>
    </w:lvl>
    <w:lvl w:ilvl="7" w:tplc="20000019" w:tentative="1">
      <w:start w:val="1"/>
      <w:numFmt w:val="lowerLetter"/>
      <w:lvlText w:val="%8."/>
      <w:lvlJc w:val="left"/>
      <w:pPr>
        <w:ind w:left="5717" w:hanging="360"/>
      </w:pPr>
    </w:lvl>
    <w:lvl w:ilvl="8" w:tplc="2000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 w15:restartNumberingAfterBreak="0">
    <w:nsid w:val="7BAC5964"/>
    <w:multiLevelType w:val="hybridMultilevel"/>
    <w:tmpl w:val="088C22AE"/>
    <w:lvl w:ilvl="0" w:tplc="BF48BCC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37" w:hanging="360"/>
      </w:pPr>
    </w:lvl>
    <w:lvl w:ilvl="2" w:tplc="2000001B" w:tentative="1">
      <w:start w:val="1"/>
      <w:numFmt w:val="lowerRoman"/>
      <w:lvlText w:val="%3."/>
      <w:lvlJc w:val="right"/>
      <w:pPr>
        <w:ind w:left="1857" w:hanging="180"/>
      </w:pPr>
    </w:lvl>
    <w:lvl w:ilvl="3" w:tplc="2000000F" w:tentative="1">
      <w:start w:val="1"/>
      <w:numFmt w:val="decimal"/>
      <w:lvlText w:val="%4."/>
      <w:lvlJc w:val="left"/>
      <w:pPr>
        <w:ind w:left="2577" w:hanging="360"/>
      </w:pPr>
    </w:lvl>
    <w:lvl w:ilvl="4" w:tplc="20000019" w:tentative="1">
      <w:start w:val="1"/>
      <w:numFmt w:val="lowerLetter"/>
      <w:lvlText w:val="%5."/>
      <w:lvlJc w:val="left"/>
      <w:pPr>
        <w:ind w:left="3297" w:hanging="360"/>
      </w:pPr>
    </w:lvl>
    <w:lvl w:ilvl="5" w:tplc="2000001B" w:tentative="1">
      <w:start w:val="1"/>
      <w:numFmt w:val="lowerRoman"/>
      <w:lvlText w:val="%6."/>
      <w:lvlJc w:val="right"/>
      <w:pPr>
        <w:ind w:left="4017" w:hanging="180"/>
      </w:pPr>
    </w:lvl>
    <w:lvl w:ilvl="6" w:tplc="2000000F" w:tentative="1">
      <w:start w:val="1"/>
      <w:numFmt w:val="decimal"/>
      <w:lvlText w:val="%7."/>
      <w:lvlJc w:val="left"/>
      <w:pPr>
        <w:ind w:left="4737" w:hanging="360"/>
      </w:pPr>
    </w:lvl>
    <w:lvl w:ilvl="7" w:tplc="20000019" w:tentative="1">
      <w:start w:val="1"/>
      <w:numFmt w:val="lowerLetter"/>
      <w:lvlText w:val="%8."/>
      <w:lvlJc w:val="left"/>
      <w:pPr>
        <w:ind w:left="5457" w:hanging="360"/>
      </w:pPr>
    </w:lvl>
    <w:lvl w:ilvl="8" w:tplc="2000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ергій Волков">
    <w15:presenceInfo w15:providerId="AD" w15:userId="S-1-5-21-3392963191-3272932242-2177625116-30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05F"/>
    <w:rsid w:val="000006FD"/>
    <w:rsid w:val="0000373C"/>
    <w:rsid w:val="00014092"/>
    <w:rsid w:val="00017CEA"/>
    <w:rsid w:val="00036A52"/>
    <w:rsid w:val="00044343"/>
    <w:rsid w:val="00052391"/>
    <w:rsid w:val="00052A2C"/>
    <w:rsid w:val="000858A0"/>
    <w:rsid w:val="000B5D93"/>
    <w:rsid w:val="000E39FE"/>
    <w:rsid w:val="0012580C"/>
    <w:rsid w:val="00143D68"/>
    <w:rsid w:val="00170781"/>
    <w:rsid w:val="0018765B"/>
    <w:rsid w:val="001A4454"/>
    <w:rsid w:val="001B6329"/>
    <w:rsid w:val="001B6AF9"/>
    <w:rsid w:val="001C1FDC"/>
    <w:rsid w:val="001E52E4"/>
    <w:rsid w:val="002069AF"/>
    <w:rsid w:val="00211978"/>
    <w:rsid w:val="00215503"/>
    <w:rsid w:val="00215A07"/>
    <w:rsid w:val="00223B06"/>
    <w:rsid w:val="00261CC6"/>
    <w:rsid w:val="0027332F"/>
    <w:rsid w:val="002744F2"/>
    <w:rsid w:val="002837A6"/>
    <w:rsid w:val="002848D6"/>
    <w:rsid w:val="00295A0A"/>
    <w:rsid w:val="002B23BF"/>
    <w:rsid w:val="002B5DEC"/>
    <w:rsid w:val="002C6490"/>
    <w:rsid w:val="00302FBD"/>
    <w:rsid w:val="00313E07"/>
    <w:rsid w:val="00336C40"/>
    <w:rsid w:val="00355E83"/>
    <w:rsid w:val="00386C19"/>
    <w:rsid w:val="003A06C8"/>
    <w:rsid w:val="003D3BF1"/>
    <w:rsid w:val="003E1F55"/>
    <w:rsid w:val="00407C41"/>
    <w:rsid w:val="00442DEC"/>
    <w:rsid w:val="00443FFC"/>
    <w:rsid w:val="004754FD"/>
    <w:rsid w:val="004B5A91"/>
    <w:rsid w:val="004C4C0E"/>
    <w:rsid w:val="004D1216"/>
    <w:rsid w:val="004D6FC1"/>
    <w:rsid w:val="004F6D05"/>
    <w:rsid w:val="00506E71"/>
    <w:rsid w:val="0054096C"/>
    <w:rsid w:val="00557803"/>
    <w:rsid w:val="0056405F"/>
    <w:rsid w:val="00594724"/>
    <w:rsid w:val="005A34F9"/>
    <w:rsid w:val="005C36EF"/>
    <w:rsid w:val="005D0B1A"/>
    <w:rsid w:val="005D626A"/>
    <w:rsid w:val="005E552B"/>
    <w:rsid w:val="005F0F74"/>
    <w:rsid w:val="005F15AD"/>
    <w:rsid w:val="005F3340"/>
    <w:rsid w:val="005F448F"/>
    <w:rsid w:val="00603393"/>
    <w:rsid w:val="0060512F"/>
    <w:rsid w:val="00614F67"/>
    <w:rsid w:val="00651AE9"/>
    <w:rsid w:val="006931A2"/>
    <w:rsid w:val="006B55E1"/>
    <w:rsid w:val="006C1ED2"/>
    <w:rsid w:val="006C6BBF"/>
    <w:rsid w:val="006F38B5"/>
    <w:rsid w:val="00745E63"/>
    <w:rsid w:val="0077564E"/>
    <w:rsid w:val="00777CA1"/>
    <w:rsid w:val="00793DA1"/>
    <w:rsid w:val="007A0314"/>
    <w:rsid w:val="007A4680"/>
    <w:rsid w:val="007B7BFF"/>
    <w:rsid w:val="007C5623"/>
    <w:rsid w:val="007D262E"/>
    <w:rsid w:val="007E3AD4"/>
    <w:rsid w:val="007E72B4"/>
    <w:rsid w:val="007F3655"/>
    <w:rsid w:val="00824682"/>
    <w:rsid w:val="00825F54"/>
    <w:rsid w:val="00826171"/>
    <w:rsid w:val="0089270D"/>
    <w:rsid w:val="008D2D8D"/>
    <w:rsid w:val="008E7821"/>
    <w:rsid w:val="00903E41"/>
    <w:rsid w:val="00911072"/>
    <w:rsid w:val="00915E66"/>
    <w:rsid w:val="009177E5"/>
    <w:rsid w:val="0094149F"/>
    <w:rsid w:val="009539F8"/>
    <w:rsid w:val="009559E2"/>
    <w:rsid w:val="00962651"/>
    <w:rsid w:val="00991381"/>
    <w:rsid w:val="00A07D36"/>
    <w:rsid w:val="00A4541C"/>
    <w:rsid w:val="00A47363"/>
    <w:rsid w:val="00A6034C"/>
    <w:rsid w:val="00A67310"/>
    <w:rsid w:val="00A816C4"/>
    <w:rsid w:val="00A91404"/>
    <w:rsid w:val="00A94860"/>
    <w:rsid w:val="00AA75E6"/>
    <w:rsid w:val="00AE3B94"/>
    <w:rsid w:val="00AF17E5"/>
    <w:rsid w:val="00B06E62"/>
    <w:rsid w:val="00B17766"/>
    <w:rsid w:val="00B336E1"/>
    <w:rsid w:val="00B55365"/>
    <w:rsid w:val="00B569A5"/>
    <w:rsid w:val="00B6058C"/>
    <w:rsid w:val="00B729BC"/>
    <w:rsid w:val="00B812FC"/>
    <w:rsid w:val="00B90674"/>
    <w:rsid w:val="00BB120C"/>
    <w:rsid w:val="00BB3BAC"/>
    <w:rsid w:val="00BC4B32"/>
    <w:rsid w:val="00BC7F5D"/>
    <w:rsid w:val="00BE32CA"/>
    <w:rsid w:val="00C02221"/>
    <w:rsid w:val="00C1654A"/>
    <w:rsid w:val="00C67EEF"/>
    <w:rsid w:val="00C70CCC"/>
    <w:rsid w:val="00C75AC5"/>
    <w:rsid w:val="00CE16EF"/>
    <w:rsid w:val="00CF43EF"/>
    <w:rsid w:val="00D0577D"/>
    <w:rsid w:val="00D117BF"/>
    <w:rsid w:val="00D11E97"/>
    <w:rsid w:val="00D22733"/>
    <w:rsid w:val="00D24BEE"/>
    <w:rsid w:val="00D70957"/>
    <w:rsid w:val="00D7344A"/>
    <w:rsid w:val="00D968AC"/>
    <w:rsid w:val="00DB10AE"/>
    <w:rsid w:val="00DD6C1E"/>
    <w:rsid w:val="00DE21C2"/>
    <w:rsid w:val="00E16E8E"/>
    <w:rsid w:val="00E23ACA"/>
    <w:rsid w:val="00E42A0F"/>
    <w:rsid w:val="00E70E09"/>
    <w:rsid w:val="00EA6575"/>
    <w:rsid w:val="00EB063D"/>
    <w:rsid w:val="00EB6A37"/>
    <w:rsid w:val="00EC0E8A"/>
    <w:rsid w:val="00EC53EB"/>
    <w:rsid w:val="00ED27FA"/>
    <w:rsid w:val="00EE6933"/>
    <w:rsid w:val="00EF5213"/>
    <w:rsid w:val="00F40038"/>
    <w:rsid w:val="00F57200"/>
    <w:rsid w:val="00F83531"/>
    <w:rsid w:val="00FC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73ED"/>
  <w15:chartTrackingRefBased/>
  <w15:docId w15:val="{06842805-300F-40E3-9CF3-1C8E089D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405F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6405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rsid w:val="00564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6405F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6405F"/>
    <w:rPr>
      <w:color w:val="0000FF"/>
      <w:u w:val="single"/>
    </w:rPr>
  </w:style>
  <w:style w:type="paragraph" w:styleId="a8">
    <w:name w:val="Normal (Web)"/>
    <w:basedOn w:val="a"/>
    <w:rsid w:val="0056405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Indent 3"/>
    <w:basedOn w:val="a"/>
    <w:link w:val="30"/>
    <w:rsid w:val="005640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564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56405F"/>
    <w:rPr>
      <w:rFonts w:ascii="Verdana" w:hAnsi="Verdana" w:cs="Verdana"/>
      <w:lang w:val="en-US" w:eastAsia="en-US"/>
    </w:rPr>
  </w:style>
  <w:style w:type="character" w:customStyle="1" w:styleId="rvts23">
    <w:name w:val="rvts23"/>
    <w:rsid w:val="0056405F"/>
  </w:style>
  <w:style w:type="character" w:customStyle="1" w:styleId="rvts9">
    <w:name w:val="rvts9"/>
    <w:rsid w:val="0056405F"/>
  </w:style>
  <w:style w:type="character" w:customStyle="1" w:styleId="rvts0">
    <w:name w:val="rvts0"/>
    <w:rsid w:val="0056405F"/>
  </w:style>
  <w:style w:type="paragraph" w:customStyle="1" w:styleId="rvps2">
    <w:name w:val="rvps2"/>
    <w:basedOn w:val="a"/>
    <w:rsid w:val="0056405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a">
    <w:name w:val="Знак Знак Знак Знак Знак Знак Знак"/>
    <w:basedOn w:val="a"/>
    <w:rsid w:val="00295A0A"/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B729BC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52391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0523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6</Pages>
  <Words>1831</Words>
  <Characters>10442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Сергій Волков</cp:lastModifiedBy>
  <cp:revision>75</cp:revision>
  <dcterms:created xsi:type="dcterms:W3CDTF">2022-07-04T13:04:00Z</dcterms:created>
  <dcterms:modified xsi:type="dcterms:W3CDTF">2023-11-01T09:53:00Z</dcterms:modified>
</cp:coreProperties>
</file>