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DBD38"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ЗАТВЕРДЖЕНО</w:t>
      </w:r>
    </w:p>
    <w:p w14:paraId="4760DC9E"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Постанова Національної</w:t>
      </w:r>
    </w:p>
    <w:p w14:paraId="69FC79FB"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комісії, що здійснює державне</w:t>
      </w:r>
    </w:p>
    <w:p w14:paraId="15E07132"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регулювання у сферах</w:t>
      </w:r>
    </w:p>
    <w:p w14:paraId="5E634AED"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енергетики та комунальних</w:t>
      </w:r>
    </w:p>
    <w:p w14:paraId="223E560B"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послуг</w:t>
      </w:r>
    </w:p>
    <w:p w14:paraId="4C77A5B5" w14:textId="77777777" w:rsidR="00663B04" w:rsidRPr="001938FB" w:rsidRDefault="00663B04" w:rsidP="00663B04">
      <w:pPr>
        <w:spacing w:after="0" w:line="240" w:lineRule="auto"/>
        <w:ind w:left="5670"/>
        <w:contextualSpacing/>
        <w:rPr>
          <w:rFonts w:ascii="Times New Roman" w:hAnsi="Times New Roman" w:cs="Times New Roman"/>
          <w:sz w:val="28"/>
          <w:szCs w:val="28"/>
        </w:rPr>
      </w:pPr>
      <w:r w:rsidRPr="001938FB">
        <w:rPr>
          <w:rFonts w:ascii="Times New Roman" w:hAnsi="Times New Roman" w:cs="Times New Roman"/>
          <w:sz w:val="28"/>
          <w:szCs w:val="28"/>
        </w:rPr>
        <w:t>_________ № _____________</w:t>
      </w:r>
    </w:p>
    <w:p w14:paraId="251CF60F" w14:textId="77777777" w:rsidR="00663B04" w:rsidRPr="001938FB" w:rsidRDefault="00663B04" w:rsidP="00663B04">
      <w:pPr>
        <w:spacing w:after="0" w:line="240" w:lineRule="auto"/>
        <w:ind w:firstLine="567"/>
        <w:contextualSpacing/>
        <w:jc w:val="center"/>
        <w:rPr>
          <w:rFonts w:ascii="Times New Roman" w:hAnsi="Times New Roman" w:cs="Times New Roman"/>
          <w:sz w:val="28"/>
          <w:szCs w:val="28"/>
        </w:rPr>
      </w:pPr>
    </w:p>
    <w:p w14:paraId="6318671A" w14:textId="77777777" w:rsidR="00663B04" w:rsidRPr="001938FB" w:rsidRDefault="00663B04" w:rsidP="00663B04">
      <w:pPr>
        <w:spacing w:after="0" w:line="240" w:lineRule="auto"/>
        <w:ind w:firstLine="567"/>
        <w:contextualSpacing/>
        <w:jc w:val="center"/>
        <w:rPr>
          <w:rFonts w:ascii="Times New Roman" w:hAnsi="Times New Roman" w:cs="Times New Roman"/>
          <w:sz w:val="28"/>
          <w:szCs w:val="28"/>
        </w:rPr>
      </w:pPr>
    </w:p>
    <w:p w14:paraId="3A383F7D" w14:textId="77777777" w:rsidR="00663B04" w:rsidRPr="001938FB" w:rsidRDefault="00663B04" w:rsidP="00663B04">
      <w:pPr>
        <w:spacing w:after="0" w:line="240" w:lineRule="auto"/>
        <w:ind w:firstLine="567"/>
        <w:contextualSpacing/>
        <w:jc w:val="center"/>
        <w:rPr>
          <w:rFonts w:ascii="Times New Roman" w:hAnsi="Times New Roman" w:cs="Times New Roman"/>
          <w:b/>
          <w:sz w:val="28"/>
          <w:szCs w:val="28"/>
        </w:rPr>
      </w:pPr>
      <w:r w:rsidRPr="001938FB">
        <w:rPr>
          <w:rFonts w:ascii="Times New Roman" w:hAnsi="Times New Roman" w:cs="Times New Roman"/>
          <w:b/>
          <w:sz w:val="28"/>
          <w:szCs w:val="28"/>
        </w:rPr>
        <w:t>Порядок продажу та обліку електричної енергії, виробленої активними споживачами, та розрахунків за неї</w:t>
      </w:r>
    </w:p>
    <w:p w14:paraId="1AE87F98" w14:textId="77777777" w:rsidR="00663B04" w:rsidRPr="001938FB" w:rsidRDefault="00663B04" w:rsidP="00663B04">
      <w:pPr>
        <w:spacing w:after="0" w:line="240" w:lineRule="auto"/>
        <w:ind w:firstLine="567"/>
        <w:contextualSpacing/>
        <w:jc w:val="both"/>
        <w:rPr>
          <w:rFonts w:ascii="Times New Roman" w:hAnsi="Times New Roman" w:cs="Times New Roman"/>
          <w:sz w:val="28"/>
          <w:szCs w:val="28"/>
        </w:rPr>
      </w:pPr>
    </w:p>
    <w:p w14:paraId="6473B43F" w14:textId="1BBB1B39" w:rsidR="00663B04" w:rsidRPr="001938FB" w:rsidRDefault="001477A3" w:rsidP="00663B04">
      <w:pPr>
        <w:spacing w:after="0" w:line="240" w:lineRule="auto"/>
        <w:ind w:left="567"/>
        <w:jc w:val="center"/>
        <w:rPr>
          <w:rFonts w:ascii="Times New Roman" w:hAnsi="Times New Roman" w:cs="Times New Roman"/>
          <w:b/>
          <w:bCs/>
          <w:sz w:val="28"/>
          <w:szCs w:val="28"/>
        </w:rPr>
      </w:pPr>
      <w:r w:rsidRPr="001938FB">
        <w:rPr>
          <w:rFonts w:ascii="Times New Roman" w:hAnsi="Times New Roman" w:cs="Times New Roman"/>
          <w:b/>
          <w:bCs/>
          <w:sz w:val="28"/>
          <w:szCs w:val="28"/>
        </w:rPr>
        <w:t>1</w:t>
      </w:r>
      <w:r w:rsidR="00663B04" w:rsidRPr="001938FB">
        <w:rPr>
          <w:rFonts w:ascii="Times New Roman" w:hAnsi="Times New Roman" w:cs="Times New Roman"/>
          <w:b/>
          <w:bCs/>
          <w:sz w:val="28"/>
          <w:szCs w:val="28"/>
        </w:rPr>
        <w:t xml:space="preserve">. Загальні положення </w:t>
      </w:r>
    </w:p>
    <w:p w14:paraId="45D6C069" w14:textId="77777777" w:rsidR="00663B04" w:rsidRPr="001938FB" w:rsidRDefault="00663B04" w:rsidP="00663B04">
      <w:pPr>
        <w:spacing w:after="0" w:line="240" w:lineRule="auto"/>
        <w:ind w:left="567"/>
        <w:jc w:val="center"/>
        <w:rPr>
          <w:rFonts w:ascii="Times New Roman" w:hAnsi="Times New Roman" w:cs="Times New Roman"/>
          <w:b/>
          <w:bCs/>
          <w:sz w:val="28"/>
          <w:szCs w:val="28"/>
        </w:rPr>
      </w:pPr>
    </w:p>
    <w:p w14:paraId="5AA048B8" w14:textId="74100AD9" w:rsidR="00663B04" w:rsidRPr="001938FB" w:rsidRDefault="00663B04" w:rsidP="00DF1106">
      <w:pPr>
        <w:pStyle w:val="a7"/>
        <w:spacing w:before="0" w:beforeAutospacing="0" w:after="0" w:afterAutospacing="0" w:line="240" w:lineRule="auto"/>
        <w:ind w:firstLine="567"/>
        <w:jc w:val="both"/>
        <w:rPr>
          <w:sz w:val="28"/>
          <w:szCs w:val="28"/>
        </w:rPr>
      </w:pPr>
      <w:r w:rsidRPr="001938FB">
        <w:rPr>
          <w:sz w:val="28"/>
          <w:szCs w:val="28"/>
        </w:rPr>
        <w:t>1.1. Цей Порядок визначає порядок дій учасників ринку електричної енергії та постачальників послуг комерційного обліку під час продажу та обліку електричної енергії, виробленої активними споживачами, та розрахунків за неї.</w:t>
      </w:r>
    </w:p>
    <w:p w14:paraId="267D1DC8" w14:textId="77777777" w:rsidR="001477A3" w:rsidRPr="001938FB" w:rsidRDefault="001477A3" w:rsidP="00DF1106">
      <w:pPr>
        <w:pStyle w:val="a7"/>
        <w:spacing w:before="0" w:beforeAutospacing="0" w:after="0" w:afterAutospacing="0" w:line="240" w:lineRule="auto"/>
        <w:ind w:firstLine="567"/>
        <w:jc w:val="both"/>
        <w:rPr>
          <w:sz w:val="28"/>
          <w:szCs w:val="28"/>
        </w:rPr>
      </w:pPr>
    </w:p>
    <w:p w14:paraId="5212AD1C" w14:textId="385E3927" w:rsidR="00663B04" w:rsidRPr="001938FB" w:rsidRDefault="00663B04" w:rsidP="00DF1106">
      <w:pPr>
        <w:pStyle w:val="a7"/>
        <w:spacing w:before="0" w:beforeAutospacing="0" w:after="0" w:afterAutospacing="0" w:line="240" w:lineRule="auto"/>
        <w:ind w:firstLine="567"/>
        <w:jc w:val="both"/>
        <w:rPr>
          <w:sz w:val="28"/>
          <w:szCs w:val="28"/>
        </w:rPr>
      </w:pPr>
      <w:r w:rsidRPr="001938FB">
        <w:rPr>
          <w:sz w:val="28"/>
          <w:szCs w:val="28"/>
        </w:rPr>
        <w:t xml:space="preserve">1.2. Дія цього Порядку поширюється на </w:t>
      </w:r>
      <w:r w:rsidR="00CB0EEE" w:rsidRPr="001938FB">
        <w:rPr>
          <w:sz w:val="28"/>
          <w:szCs w:val="28"/>
        </w:rPr>
        <w:t>електропостач</w:t>
      </w:r>
      <w:r w:rsidR="001938FB" w:rsidRPr="001938FB">
        <w:rPr>
          <w:sz w:val="28"/>
          <w:szCs w:val="28"/>
        </w:rPr>
        <w:t>а</w:t>
      </w:r>
      <w:r w:rsidR="00CB0EEE" w:rsidRPr="001938FB">
        <w:rPr>
          <w:sz w:val="28"/>
          <w:szCs w:val="28"/>
        </w:rPr>
        <w:t>льників</w:t>
      </w:r>
      <w:r w:rsidRPr="001938FB">
        <w:rPr>
          <w:sz w:val="28"/>
          <w:szCs w:val="28"/>
        </w:rPr>
        <w:t>, постачальників послуг комерційного обліку, активних споживачів, та інших учасників ринку електричної енергії, які відповідно до закону беруть участь у процесі продажу та обліку електричної енергії, виробленої активними споживачами, та розрахунків за неї.</w:t>
      </w:r>
    </w:p>
    <w:p w14:paraId="0DAA3262" w14:textId="77777777" w:rsidR="001477A3" w:rsidRPr="001938FB" w:rsidRDefault="001477A3" w:rsidP="00DF1106">
      <w:pPr>
        <w:pStyle w:val="a7"/>
        <w:spacing w:before="0" w:beforeAutospacing="0" w:after="0" w:afterAutospacing="0" w:line="240" w:lineRule="auto"/>
        <w:ind w:firstLine="567"/>
        <w:jc w:val="both"/>
        <w:rPr>
          <w:sz w:val="28"/>
          <w:szCs w:val="28"/>
        </w:rPr>
      </w:pPr>
    </w:p>
    <w:p w14:paraId="3187E516" w14:textId="70C48B37" w:rsidR="00894886" w:rsidRPr="001938FB" w:rsidRDefault="00894886" w:rsidP="00DF1106">
      <w:pPr>
        <w:pStyle w:val="a7"/>
        <w:spacing w:before="0" w:beforeAutospacing="0" w:after="0" w:afterAutospacing="0" w:line="240" w:lineRule="auto"/>
        <w:ind w:firstLine="567"/>
        <w:jc w:val="both"/>
        <w:rPr>
          <w:sz w:val="28"/>
          <w:szCs w:val="28"/>
        </w:rPr>
      </w:pPr>
      <w:r w:rsidRPr="001938FB">
        <w:rPr>
          <w:sz w:val="28"/>
          <w:szCs w:val="28"/>
        </w:rPr>
        <w:t xml:space="preserve">1.3. У </w:t>
      </w:r>
      <w:r w:rsidR="00CB0EEE" w:rsidRPr="001938FB">
        <w:rPr>
          <w:sz w:val="28"/>
          <w:szCs w:val="28"/>
        </w:rPr>
        <w:t xml:space="preserve">разі </w:t>
      </w:r>
      <w:r w:rsidRPr="001938FB">
        <w:rPr>
          <w:sz w:val="28"/>
          <w:szCs w:val="28"/>
        </w:rPr>
        <w:t>скасування статусу активного споживача договори, укладені споживачем у ролі активного споживача з учасниками ринку електричної енергії втрачають чинність.</w:t>
      </w:r>
    </w:p>
    <w:p w14:paraId="33E40E14" w14:textId="77777777" w:rsidR="001477A3" w:rsidRPr="001938FB" w:rsidRDefault="001477A3" w:rsidP="00DF1106">
      <w:pPr>
        <w:pStyle w:val="a7"/>
        <w:spacing w:before="0" w:beforeAutospacing="0" w:after="0" w:afterAutospacing="0" w:line="240" w:lineRule="auto"/>
        <w:ind w:firstLine="567"/>
        <w:jc w:val="both"/>
        <w:rPr>
          <w:sz w:val="28"/>
          <w:szCs w:val="28"/>
        </w:rPr>
      </w:pPr>
      <w:bookmarkStart w:id="0" w:name="_GoBack"/>
      <w:bookmarkEnd w:id="0"/>
    </w:p>
    <w:p w14:paraId="456C55A2" w14:textId="34927DCB" w:rsidR="00663B04" w:rsidRPr="001938FB" w:rsidRDefault="00663B04" w:rsidP="00DF1106">
      <w:pPr>
        <w:pStyle w:val="a7"/>
        <w:spacing w:before="0" w:beforeAutospacing="0" w:after="0" w:afterAutospacing="0" w:line="240" w:lineRule="auto"/>
        <w:ind w:firstLine="567"/>
        <w:jc w:val="both"/>
        <w:rPr>
          <w:i/>
          <w:sz w:val="28"/>
          <w:szCs w:val="28"/>
        </w:rPr>
      </w:pPr>
      <w:r w:rsidRPr="001938FB">
        <w:rPr>
          <w:sz w:val="28"/>
          <w:szCs w:val="28"/>
        </w:rPr>
        <w:t>1.</w:t>
      </w:r>
      <w:r w:rsidR="00894886" w:rsidRPr="001938FB">
        <w:rPr>
          <w:sz w:val="28"/>
          <w:szCs w:val="28"/>
        </w:rPr>
        <w:t>4</w:t>
      </w:r>
      <w:r w:rsidRPr="001938FB">
        <w:rPr>
          <w:sz w:val="28"/>
          <w:szCs w:val="28"/>
        </w:rPr>
        <w:t xml:space="preserve">. У цьому Порядку терміни вживаються у значеннях, наведених у </w:t>
      </w:r>
      <w:r w:rsidR="00DE0362" w:rsidRPr="001938FB">
        <w:rPr>
          <w:sz w:val="28"/>
          <w:szCs w:val="28"/>
        </w:rPr>
        <w:t xml:space="preserve">законах </w:t>
      </w:r>
      <w:r w:rsidRPr="001938FB">
        <w:rPr>
          <w:sz w:val="28"/>
          <w:szCs w:val="28"/>
        </w:rPr>
        <w:t>України «Про ринок електричної енергії»</w:t>
      </w:r>
      <w:r w:rsidR="00115D8B" w:rsidRPr="001938FB">
        <w:rPr>
          <w:sz w:val="28"/>
          <w:szCs w:val="28"/>
        </w:rPr>
        <w:t>,</w:t>
      </w:r>
      <w:r w:rsidR="00DE0362" w:rsidRPr="001938FB">
        <w:rPr>
          <w:sz w:val="28"/>
          <w:szCs w:val="28"/>
        </w:rPr>
        <w:t xml:space="preserve"> </w:t>
      </w:r>
      <w:r w:rsidRPr="001938FB">
        <w:rPr>
          <w:sz w:val="28"/>
          <w:szCs w:val="28"/>
        </w:rPr>
        <w:t xml:space="preserve">«Про альтернативні джерела енергії», Правилах роздрібного ринку електричної енергії, затверджених постановою НКРЕКП від 14 березня 2018 року № 312 (далі – </w:t>
      </w:r>
      <w:bookmarkStart w:id="1" w:name="_Hlk147307050"/>
      <w:r w:rsidRPr="001938FB">
        <w:rPr>
          <w:sz w:val="28"/>
          <w:szCs w:val="28"/>
        </w:rPr>
        <w:t>Правила роздрібного ринку електричної енергії</w:t>
      </w:r>
      <w:bookmarkEnd w:id="1"/>
      <w:r w:rsidRPr="001938FB">
        <w:rPr>
          <w:sz w:val="28"/>
          <w:szCs w:val="28"/>
        </w:rPr>
        <w:t>), Правилах ринку, затверджених постановою НКРЕКП від 14</w:t>
      </w:r>
      <w:r w:rsidR="00CB0EEE" w:rsidRPr="001938FB">
        <w:rPr>
          <w:sz w:val="28"/>
          <w:szCs w:val="28"/>
        </w:rPr>
        <w:t> </w:t>
      </w:r>
      <w:r w:rsidRPr="001938FB">
        <w:rPr>
          <w:sz w:val="28"/>
          <w:szCs w:val="28"/>
        </w:rPr>
        <w:t xml:space="preserve">березня 2018 року № 307 (далі – Правила ринку), </w:t>
      </w:r>
      <w:r w:rsidR="00115D8B" w:rsidRPr="001938FB">
        <w:rPr>
          <w:sz w:val="28"/>
          <w:szCs w:val="28"/>
        </w:rPr>
        <w:t>та</w:t>
      </w:r>
      <w:r w:rsidRPr="001938FB">
        <w:rPr>
          <w:sz w:val="28"/>
          <w:szCs w:val="28"/>
        </w:rPr>
        <w:t xml:space="preserve"> Правилах ринку </w:t>
      </w:r>
      <w:r w:rsidR="00115D8B" w:rsidRPr="001938FB">
        <w:rPr>
          <w:sz w:val="28"/>
          <w:szCs w:val="28"/>
        </w:rPr>
        <w:t>«</w:t>
      </w:r>
      <w:r w:rsidRPr="001938FB">
        <w:rPr>
          <w:sz w:val="28"/>
          <w:szCs w:val="28"/>
        </w:rPr>
        <w:t>на добу наперед</w:t>
      </w:r>
      <w:r w:rsidR="00115D8B" w:rsidRPr="001938FB">
        <w:rPr>
          <w:sz w:val="28"/>
          <w:szCs w:val="28"/>
        </w:rPr>
        <w:t>»</w:t>
      </w:r>
      <w:r w:rsidRPr="001938FB">
        <w:rPr>
          <w:sz w:val="28"/>
          <w:szCs w:val="28"/>
        </w:rPr>
        <w:t xml:space="preserve"> та внутрішньодобового ринку, затверджених постановою НКРЕКП від</w:t>
      </w:r>
      <w:r w:rsidR="00CB0EEE" w:rsidRPr="001938FB">
        <w:rPr>
          <w:sz w:val="28"/>
          <w:szCs w:val="28"/>
        </w:rPr>
        <w:t> </w:t>
      </w:r>
      <w:r w:rsidRPr="001938FB">
        <w:rPr>
          <w:sz w:val="28"/>
          <w:szCs w:val="28"/>
        </w:rPr>
        <w:t>14</w:t>
      </w:r>
      <w:r w:rsidR="00CB0EEE" w:rsidRPr="001938FB">
        <w:rPr>
          <w:sz w:val="28"/>
          <w:szCs w:val="28"/>
        </w:rPr>
        <w:t> </w:t>
      </w:r>
      <w:r w:rsidRPr="001938FB">
        <w:rPr>
          <w:sz w:val="28"/>
          <w:szCs w:val="28"/>
        </w:rPr>
        <w:t xml:space="preserve">березня 2018 року № 308. </w:t>
      </w:r>
    </w:p>
    <w:p w14:paraId="681DFD1E" w14:textId="77777777" w:rsidR="00663B04" w:rsidRPr="001938FB" w:rsidRDefault="00663B04" w:rsidP="00DF1106">
      <w:pPr>
        <w:pStyle w:val="a7"/>
        <w:spacing w:before="0" w:beforeAutospacing="0" w:after="0" w:afterAutospacing="0" w:line="240" w:lineRule="auto"/>
        <w:ind w:firstLine="567"/>
        <w:jc w:val="both"/>
        <w:rPr>
          <w:sz w:val="28"/>
          <w:szCs w:val="28"/>
        </w:rPr>
      </w:pPr>
    </w:p>
    <w:p w14:paraId="61845CDC" w14:textId="55209680" w:rsidR="00663B04" w:rsidRPr="001938FB" w:rsidRDefault="001477A3" w:rsidP="00DF1106">
      <w:pPr>
        <w:spacing w:after="0" w:line="240" w:lineRule="auto"/>
        <w:ind w:firstLine="567"/>
        <w:jc w:val="center"/>
        <w:rPr>
          <w:rFonts w:ascii="Times New Roman" w:hAnsi="Times New Roman" w:cs="Times New Roman"/>
          <w:b/>
          <w:bCs/>
          <w:sz w:val="28"/>
          <w:szCs w:val="28"/>
        </w:rPr>
      </w:pPr>
      <w:r w:rsidRPr="001938FB">
        <w:rPr>
          <w:rFonts w:ascii="Times New Roman" w:hAnsi="Times New Roman" w:cs="Times New Roman"/>
          <w:b/>
          <w:bCs/>
          <w:sz w:val="28"/>
          <w:szCs w:val="28"/>
        </w:rPr>
        <w:t>2</w:t>
      </w:r>
      <w:r w:rsidR="00663B04" w:rsidRPr="001938FB">
        <w:rPr>
          <w:rFonts w:ascii="Times New Roman" w:hAnsi="Times New Roman" w:cs="Times New Roman"/>
          <w:b/>
          <w:bCs/>
          <w:sz w:val="28"/>
          <w:szCs w:val="28"/>
        </w:rPr>
        <w:t>. Участь активних споживачів у сегментах ринку електричної енергії</w:t>
      </w:r>
    </w:p>
    <w:p w14:paraId="2DEB5284" w14:textId="77777777" w:rsidR="00663B04" w:rsidRPr="001938FB" w:rsidRDefault="00663B04" w:rsidP="00DF1106">
      <w:pPr>
        <w:spacing w:after="0" w:line="240" w:lineRule="auto"/>
        <w:ind w:firstLine="567"/>
        <w:jc w:val="center"/>
        <w:rPr>
          <w:rFonts w:ascii="Times New Roman" w:hAnsi="Times New Roman" w:cs="Times New Roman"/>
          <w:bCs/>
          <w:i/>
          <w:sz w:val="28"/>
          <w:szCs w:val="28"/>
        </w:rPr>
      </w:pPr>
      <w:r w:rsidRPr="001938FB">
        <w:rPr>
          <w:rFonts w:ascii="Times New Roman" w:hAnsi="Times New Roman" w:cs="Times New Roman"/>
          <w:b/>
          <w:bCs/>
          <w:sz w:val="28"/>
          <w:szCs w:val="28"/>
        </w:rPr>
        <w:t xml:space="preserve"> </w:t>
      </w:r>
    </w:p>
    <w:p w14:paraId="37C96FB0" w14:textId="2F5D85E7" w:rsidR="00663B04" w:rsidRPr="001938FB" w:rsidRDefault="00894886" w:rsidP="00DF1106">
      <w:pPr>
        <w:pStyle w:val="a7"/>
        <w:spacing w:before="0" w:beforeAutospacing="0" w:after="0" w:afterAutospacing="0" w:line="240" w:lineRule="auto"/>
        <w:ind w:firstLine="567"/>
        <w:jc w:val="both"/>
        <w:rPr>
          <w:sz w:val="28"/>
          <w:szCs w:val="28"/>
        </w:rPr>
      </w:pPr>
      <w:r w:rsidRPr="001938FB">
        <w:rPr>
          <w:sz w:val="28"/>
          <w:szCs w:val="28"/>
        </w:rPr>
        <w:t>2</w:t>
      </w:r>
      <w:r w:rsidR="00663B04" w:rsidRPr="001938FB">
        <w:rPr>
          <w:sz w:val="28"/>
          <w:szCs w:val="28"/>
        </w:rPr>
        <w:t>.1. Діяльність активних споживачів з участі у балансуючому ринку, ринку допоміжних послуг, продажу надлишків виробленої електричної енергії на ринку електричної енергії регулюється Правилами ринку.</w:t>
      </w:r>
    </w:p>
    <w:p w14:paraId="0987E385" w14:textId="77777777" w:rsidR="001477A3" w:rsidRPr="001938FB" w:rsidRDefault="001477A3" w:rsidP="00DF1106">
      <w:pPr>
        <w:pStyle w:val="a7"/>
        <w:spacing w:before="0" w:beforeAutospacing="0" w:after="0" w:afterAutospacing="0" w:line="240" w:lineRule="auto"/>
        <w:ind w:firstLine="567"/>
        <w:jc w:val="both"/>
        <w:rPr>
          <w:sz w:val="28"/>
          <w:szCs w:val="28"/>
        </w:rPr>
      </w:pPr>
    </w:p>
    <w:p w14:paraId="45CE95B1" w14:textId="3D300A42" w:rsidR="00663B04" w:rsidRPr="001938FB" w:rsidRDefault="00894886" w:rsidP="00DF1106">
      <w:pPr>
        <w:pStyle w:val="a7"/>
        <w:spacing w:before="0" w:beforeAutospacing="0" w:after="0" w:afterAutospacing="0" w:line="240" w:lineRule="auto"/>
        <w:ind w:firstLine="567"/>
        <w:jc w:val="both"/>
        <w:rPr>
          <w:sz w:val="28"/>
          <w:szCs w:val="28"/>
        </w:rPr>
      </w:pPr>
      <w:r w:rsidRPr="001938FB">
        <w:rPr>
          <w:sz w:val="28"/>
          <w:szCs w:val="28"/>
        </w:rPr>
        <w:t>2</w:t>
      </w:r>
      <w:r w:rsidR="00663B04" w:rsidRPr="001938FB">
        <w:rPr>
          <w:sz w:val="28"/>
          <w:szCs w:val="28"/>
        </w:rPr>
        <w:t xml:space="preserve">.2. Діяльність активних споживачів з управління попитом регулюється Правилами роздрібного ринку електричної енергії, Правилами ринку, Кодексом </w:t>
      </w:r>
      <w:r w:rsidR="00663B04" w:rsidRPr="001938FB">
        <w:rPr>
          <w:sz w:val="28"/>
          <w:szCs w:val="28"/>
        </w:rPr>
        <w:lastRenderedPageBreak/>
        <w:t xml:space="preserve">системи передачі, затвердженим постановою НКРЕКП від 14 березня 2018 року </w:t>
      </w:r>
      <w:r w:rsidR="00E502A5" w:rsidRPr="001938FB">
        <w:rPr>
          <w:sz w:val="28"/>
          <w:szCs w:val="28"/>
        </w:rPr>
        <w:t xml:space="preserve">                  </w:t>
      </w:r>
      <w:r w:rsidR="00663B04" w:rsidRPr="001938FB">
        <w:rPr>
          <w:sz w:val="28"/>
          <w:szCs w:val="28"/>
        </w:rPr>
        <w:t xml:space="preserve">№ 309 (далі – КСП) та Кодексом комерційного обліку, затвердженим постановою НКРЕКП від 14 березня 2018 року № 310 (далі – ККО), іншими нормативно-правовими актами. </w:t>
      </w:r>
    </w:p>
    <w:p w14:paraId="77064E81" w14:textId="77777777" w:rsidR="001477A3" w:rsidRPr="001938FB" w:rsidRDefault="001477A3" w:rsidP="00DF1106">
      <w:pPr>
        <w:pStyle w:val="a7"/>
        <w:spacing w:before="0" w:beforeAutospacing="0" w:after="0" w:afterAutospacing="0" w:line="240" w:lineRule="auto"/>
        <w:ind w:firstLine="567"/>
        <w:jc w:val="both"/>
        <w:rPr>
          <w:i/>
          <w:sz w:val="28"/>
          <w:szCs w:val="28"/>
        </w:rPr>
      </w:pPr>
    </w:p>
    <w:p w14:paraId="21519094" w14:textId="47FEA479" w:rsidR="00663B04" w:rsidRPr="001938FB" w:rsidRDefault="00894886" w:rsidP="00DF1106">
      <w:pPr>
        <w:pStyle w:val="a7"/>
        <w:spacing w:before="0" w:beforeAutospacing="0" w:after="0" w:afterAutospacing="0" w:line="240" w:lineRule="auto"/>
        <w:ind w:firstLine="567"/>
        <w:jc w:val="both"/>
        <w:rPr>
          <w:sz w:val="28"/>
          <w:szCs w:val="28"/>
        </w:rPr>
      </w:pPr>
      <w:r w:rsidRPr="001938FB">
        <w:rPr>
          <w:sz w:val="28"/>
          <w:szCs w:val="28"/>
        </w:rPr>
        <w:t>2</w:t>
      </w:r>
      <w:r w:rsidR="00663B04" w:rsidRPr="001938FB">
        <w:rPr>
          <w:sz w:val="28"/>
          <w:szCs w:val="28"/>
        </w:rPr>
        <w:t xml:space="preserve">.3. Діяльність </w:t>
      </w:r>
      <w:r w:rsidR="00691211" w:rsidRPr="001938FB">
        <w:rPr>
          <w:sz w:val="28"/>
          <w:szCs w:val="28"/>
        </w:rPr>
        <w:t>активних споживачів</w:t>
      </w:r>
      <w:r w:rsidR="00663B04" w:rsidRPr="001938FB">
        <w:rPr>
          <w:sz w:val="28"/>
          <w:szCs w:val="28"/>
        </w:rPr>
        <w:t>, на генеруючі установки яких не поширюється дія «зеленого» тарифу</w:t>
      </w:r>
      <w:r w:rsidR="00E502A5" w:rsidRPr="001938FB">
        <w:rPr>
          <w:sz w:val="28"/>
          <w:szCs w:val="28"/>
        </w:rPr>
        <w:t>,</w:t>
      </w:r>
      <w:r w:rsidR="00663B04" w:rsidRPr="001938FB">
        <w:rPr>
          <w:sz w:val="28"/>
          <w:szCs w:val="28"/>
        </w:rPr>
        <w:t xml:space="preserve"> здійснюється на роздрібному ринку за механізмом самовиробництва</w:t>
      </w:r>
      <w:r w:rsidR="005E5665" w:rsidRPr="001938FB">
        <w:rPr>
          <w:sz w:val="28"/>
          <w:szCs w:val="28"/>
        </w:rPr>
        <w:t>.</w:t>
      </w:r>
    </w:p>
    <w:p w14:paraId="0EF8884E" w14:textId="77777777" w:rsidR="001477A3" w:rsidRPr="001938FB" w:rsidRDefault="001477A3" w:rsidP="00DF1106">
      <w:pPr>
        <w:pStyle w:val="a7"/>
        <w:spacing w:before="0" w:beforeAutospacing="0" w:after="0" w:afterAutospacing="0" w:line="240" w:lineRule="auto"/>
        <w:ind w:firstLine="567"/>
        <w:jc w:val="both"/>
        <w:rPr>
          <w:sz w:val="28"/>
          <w:szCs w:val="28"/>
        </w:rPr>
      </w:pPr>
    </w:p>
    <w:p w14:paraId="5124391C" w14:textId="6740C533" w:rsidR="00663B04" w:rsidRPr="001938FB" w:rsidRDefault="00894886" w:rsidP="00DF1106">
      <w:pPr>
        <w:pStyle w:val="a7"/>
        <w:spacing w:before="0" w:beforeAutospacing="0" w:after="0" w:afterAutospacing="0" w:line="240" w:lineRule="auto"/>
        <w:ind w:firstLine="567"/>
        <w:jc w:val="both"/>
        <w:rPr>
          <w:sz w:val="28"/>
          <w:szCs w:val="28"/>
        </w:rPr>
      </w:pPr>
      <w:r w:rsidRPr="001938FB">
        <w:rPr>
          <w:sz w:val="28"/>
          <w:szCs w:val="28"/>
        </w:rPr>
        <w:t>2</w:t>
      </w:r>
      <w:r w:rsidR="00E502A5" w:rsidRPr="001938FB">
        <w:rPr>
          <w:sz w:val="28"/>
          <w:szCs w:val="28"/>
        </w:rPr>
        <w:t>.4</w:t>
      </w:r>
      <w:r w:rsidR="00663B04" w:rsidRPr="001938FB">
        <w:rPr>
          <w:sz w:val="28"/>
          <w:szCs w:val="28"/>
        </w:rPr>
        <w:t xml:space="preserve">. </w:t>
      </w:r>
      <w:bookmarkStart w:id="2" w:name="_Hlk145597557"/>
      <w:r w:rsidR="00663B04" w:rsidRPr="001938FB">
        <w:rPr>
          <w:sz w:val="28"/>
          <w:szCs w:val="28"/>
        </w:rPr>
        <w:t xml:space="preserve">Особливості продажу та обліку електричної енергії, виробленої генеруючими установками </w:t>
      </w:r>
      <w:r w:rsidR="003D6032" w:rsidRPr="001938FB">
        <w:rPr>
          <w:sz w:val="28"/>
          <w:szCs w:val="28"/>
        </w:rPr>
        <w:t>приватних домогосподарств</w:t>
      </w:r>
      <w:r w:rsidR="00663B04" w:rsidRPr="001938FB">
        <w:rPr>
          <w:sz w:val="28"/>
          <w:szCs w:val="28"/>
        </w:rPr>
        <w:t xml:space="preserve">, а також розрахунків за неї </w:t>
      </w:r>
      <w:bookmarkEnd w:id="2"/>
      <w:r w:rsidR="00663B04" w:rsidRPr="001938FB">
        <w:rPr>
          <w:sz w:val="28"/>
          <w:szCs w:val="28"/>
        </w:rPr>
        <w:t xml:space="preserve">за «зеленим» тарифом </w:t>
      </w:r>
      <w:r w:rsidR="000778F1" w:rsidRPr="001938FB">
        <w:rPr>
          <w:sz w:val="28"/>
          <w:szCs w:val="28"/>
        </w:rPr>
        <w:t>регулю</w:t>
      </w:r>
      <w:r w:rsidR="00CB0EEE" w:rsidRPr="001938FB">
        <w:rPr>
          <w:sz w:val="28"/>
          <w:szCs w:val="28"/>
        </w:rPr>
        <w:t>ю</w:t>
      </w:r>
      <w:r w:rsidR="000778F1" w:rsidRPr="001938FB">
        <w:rPr>
          <w:sz w:val="28"/>
          <w:szCs w:val="28"/>
        </w:rPr>
        <w:t xml:space="preserve">ться </w:t>
      </w:r>
      <w:r w:rsidR="001477A3" w:rsidRPr="001938FB">
        <w:rPr>
          <w:sz w:val="28"/>
          <w:szCs w:val="28"/>
        </w:rPr>
        <w:t>главою 4</w:t>
      </w:r>
      <w:r w:rsidR="00663B04" w:rsidRPr="001938FB">
        <w:rPr>
          <w:sz w:val="28"/>
          <w:szCs w:val="28"/>
        </w:rPr>
        <w:t xml:space="preserve"> цього Порядку. Інші споживачі, у тому числі енергетичні кооперативи, яким встановлено </w:t>
      </w:r>
      <w:r w:rsidR="00CE0A57" w:rsidRPr="001938FB">
        <w:rPr>
          <w:sz w:val="28"/>
          <w:szCs w:val="28"/>
        </w:rPr>
        <w:t>«</w:t>
      </w:r>
      <w:r w:rsidR="00663B04" w:rsidRPr="001938FB">
        <w:rPr>
          <w:sz w:val="28"/>
          <w:szCs w:val="28"/>
        </w:rPr>
        <w:t>зелений</w:t>
      </w:r>
      <w:r w:rsidR="00CE0A57" w:rsidRPr="001938FB">
        <w:rPr>
          <w:sz w:val="28"/>
          <w:szCs w:val="28"/>
        </w:rPr>
        <w:t>»</w:t>
      </w:r>
      <w:r w:rsidR="00663B04" w:rsidRPr="001938FB">
        <w:rPr>
          <w:sz w:val="28"/>
          <w:szCs w:val="28"/>
        </w:rPr>
        <w:t xml:space="preserve"> тариф, здійснюють продаж виробленої електричної енергії за </w:t>
      </w:r>
      <w:bookmarkStart w:id="3" w:name="_Hlk147304801"/>
      <w:r w:rsidR="00CE0A57" w:rsidRPr="001938FB">
        <w:rPr>
          <w:sz w:val="28"/>
          <w:szCs w:val="28"/>
        </w:rPr>
        <w:t>«</w:t>
      </w:r>
      <w:r w:rsidR="00663B04" w:rsidRPr="001938FB">
        <w:rPr>
          <w:sz w:val="28"/>
          <w:szCs w:val="28"/>
        </w:rPr>
        <w:t>зеленим</w:t>
      </w:r>
      <w:r w:rsidR="00CE0A57" w:rsidRPr="001938FB">
        <w:rPr>
          <w:sz w:val="28"/>
          <w:szCs w:val="28"/>
        </w:rPr>
        <w:t>»</w:t>
      </w:r>
      <w:r w:rsidR="00663B04" w:rsidRPr="001938FB">
        <w:rPr>
          <w:sz w:val="28"/>
          <w:szCs w:val="28"/>
        </w:rPr>
        <w:t xml:space="preserve"> </w:t>
      </w:r>
      <w:bookmarkEnd w:id="3"/>
      <w:r w:rsidR="00663B04" w:rsidRPr="001938FB">
        <w:rPr>
          <w:sz w:val="28"/>
          <w:szCs w:val="28"/>
        </w:rPr>
        <w:t xml:space="preserve">тарифом гарантованому покупцю відповідно до нормативно-правових актів </w:t>
      </w:r>
      <w:r w:rsidR="00CB0EEE" w:rsidRPr="001938FB">
        <w:rPr>
          <w:sz w:val="28"/>
          <w:szCs w:val="28"/>
        </w:rPr>
        <w:t>НКРЕКП</w:t>
      </w:r>
      <w:r w:rsidR="00663B04" w:rsidRPr="001938FB">
        <w:rPr>
          <w:sz w:val="28"/>
          <w:szCs w:val="28"/>
        </w:rPr>
        <w:t xml:space="preserve">, що регулюють діяльність гарантованого покупця та купівлі електричної енергії за «зеленим» тарифом, за аукціонною ціною та механізмом ринкової премії. </w:t>
      </w:r>
    </w:p>
    <w:p w14:paraId="75AFBB9D" w14:textId="77777777" w:rsidR="00663B04" w:rsidRPr="001938FB" w:rsidRDefault="00663B04" w:rsidP="00DF1106">
      <w:pPr>
        <w:pStyle w:val="a7"/>
        <w:spacing w:before="0" w:beforeAutospacing="0" w:after="0" w:afterAutospacing="0" w:line="240" w:lineRule="auto"/>
        <w:ind w:firstLine="567"/>
        <w:jc w:val="both"/>
        <w:rPr>
          <w:sz w:val="28"/>
          <w:szCs w:val="28"/>
        </w:rPr>
      </w:pPr>
    </w:p>
    <w:p w14:paraId="71BD6B12" w14:textId="023732B5" w:rsidR="00663B04" w:rsidRPr="001938FB" w:rsidRDefault="00DF1106" w:rsidP="00DF1106">
      <w:pPr>
        <w:pStyle w:val="a7"/>
        <w:spacing w:before="0" w:beforeAutospacing="0" w:after="0" w:afterAutospacing="0" w:line="240" w:lineRule="auto"/>
        <w:ind w:firstLine="567"/>
        <w:jc w:val="center"/>
        <w:rPr>
          <w:b/>
          <w:sz w:val="28"/>
          <w:szCs w:val="28"/>
        </w:rPr>
      </w:pPr>
      <w:r w:rsidRPr="001938FB">
        <w:rPr>
          <w:b/>
          <w:bCs/>
          <w:sz w:val="28"/>
          <w:szCs w:val="28"/>
        </w:rPr>
        <w:t>3</w:t>
      </w:r>
      <w:r w:rsidR="00894886" w:rsidRPr="001938FB">
        <w:rPr>
          <w:b/>
          <w:bCs/>
          <w:sz w:val="28"/>
          <w:szCs w:val="28"/>
        </w:rPr>
        <w:t>.</w:t>
      </w:r>
      <w:r w:rsidR="00663B04" w:rsidRPr="001938FB">
        <w:rPr>
          <w:b/>
          <w:bCs/>
          <w:sz w:val="28"/>
          <w:szCs w:val="28"/>
        </w:rPr>
        <w:t xml:space="preserve"> </w:t>
      </w:r>
      <w:r w:rsidR="00C72BE5" w:rsidRPr="001938FB">
        <w:rPr>
          <w:b/>
          <w:sz w:val="28"/>
          <w:szCs w:val="28"/>
        </w:rPr>
        <w:t>Взаємовідносини сторін</w:t>
      </w:r>
      <w:r w:rsidR="00663B04" w:rsidRPr="001938FB">
        <w:rPr>
          <w:b/>
          <w:sz w:val="28"/>
          <w:szCs w:val="28"/>
        </w:rPr>
        <w:t xml:space="preserve"> </w:t>
      </w:r>
      <w:r w:rsidR="00A450AD" w:rsidRPr="001938FB">
        <w:rPr>
          <w:b/>
          <w:sz w:val="28"/>
          <w:szCs w:val="28"/>
        </w:rPr>
        <w:t xml:space="preserve">за </w:t>
      </w:r>
      <w:r w:rsidR="00663B04" w:rsidRPr="001938FB">
        <w:rPr>
          <w:b/>
          <w:sz w:val="28"/>
          <w:szCs w:val="28"/>
        </w:rPr>
        <w:t>договор</w:t>
      </w:r>
      <w:r w:rsidR="00A450AD" w:rsidRPr="001938FB">
        <w:rPr>
          <w:b/>
          <w:sz w:val="28"/>
          <w:szCs w:val="28"/>
        </w:rPr>
        <w:t>ом</w:t>
      </w:r>
      <w:r w:rsidR="00663B04" w:rsidRPr="001938FB">
        <w:rPr>
          <w:b/>
          <w:sz w:val="28"/>
          <w:szCs w:val="28"/>
        </w:rPr>
        <w:t xml:space="preserve"> </w:t>
      </w:r>
      <w:r w:rsidR="00B440F1" w:rsidRPr="001938FB">
        <w:rPr>
          <w:b/>
          <w:sz w:val="28"/>
          <w:szCs w:val="28"/>
        </w:rPr>
        <w:t xml:space="preserve">купівлі-продажу електричної енергії </w:t>
      </w:r>
      <w:r w:rsidR="00663B04" w:rsidRPr="001938FB">
        <w:rPr>
          <w:b/>
          <w:sz w:val="28"/>
          <w:szCs w:val="28"/>
        </w:rPr>
        <w:t>за механізмом самовиробництва</w:t>
      </w:r>
    </w:p>
    <w:p w14:paraId="04846A0C" w14:textId="77777777" w:rsidR="00CE0A57" w:rsidRPr="001938FB" w:rsidRDefault="00CE0A57" w:rsidP="00DF1106">
      <w:pPr>
        <w:pStyle w:val="a7"/>
        <w:spacing w:before="0" w:beforeAutospacing="0" w:after="0" w:afterAutospacing="0" w:line="240" w:lineRule="auto"/>
        <w:ind w:firstLine="567"/>
        <w:jc w:val="center"/>
        <w:rPr>
          <w:b/>
          <w:sz w:val="28"/>
          <w:szCs w:val="28"/>
        </w:rPr>
      </w:pPr>
    </w:p>
    <w:p w14:paraId="0AC18741" w14:textId="3EA582E5" w:rsidR="00B42684" w:rsidRPr="001938FB" w:rsidRDefault="008948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3</w:t>
      </w:r>
      <w:r w:rsidR="00663B04" w:rsidRPr="001938FB">
        <w:rPr>
          <w:rFonts w:ascii="Times New Roman" w:hAnsi="Times New Roman" w:cs="Times New Roman"/>
          <w:sz w:val="28"/>
          <w:szCs w:val="28"/>
        </w:rPr>
        <w:t xml:space="preserve">.1. Активний споживач продає надлишки виробленої на генеруючих установках, у тому числі збереженої, електричної енергії або за механізмом самовиробництва, або за </w:t>
      </w:r>
      <w:bookmarkStart w:id="4" w:name="_Hlk147304913"/>
      <w:r w:rsidR="00CE0A57" w:rsidRPr="001938FB">
        <w:rPr>
          <w:rFonts w:ascii="Times New Roman" w:hAnsi="Times New Roman" w:cs="Times New Roman"/>
          <w:sz w:val="28"/>
          <w:szCs w:val="28"/>
        </w:rPr>
        <w:t>«зеленим»</w:t>
      </w:r>
      <w:bookmarkEnd w:id="4"/>
      <w:r w:rsidR="00CE0A57" w:rsidRPr="001938FB">
        <w:rPr>
          <w:rFonts w:ascii="Times New Roman" w:hAnsi="Times New Roman" w:cs="Times New Roman"/>
          <w:sz w:val="28"/>
          <w:szCs w:val="28"/>
        </w:rPr>
        <w:t xml:space="preserve"> </w:t>
      </w:r>
      <w:r w:rsidR="00663B04" w:rsidRPr="001938FB">
        <w:rPr>
          <w:rFonts w:ascii="Times New Roman" w:hAnsi="Times New Roman" w:cs="Times New Roman"/>
          <w:sz w:val="28"/>
          <w:szCs w:val="28"/>
        </w:rPr>
        <w:t xml:space="preserve">тарифом (для активних споживачів, які отримали право купівлі-продажу електричної енергії за </w:t>
      </w:r>
      <w:r w:rsidR="00CE0A57" w:rsidRPr="001938FB">
        <w:rPr>
          <w:rFonts w:ascii="Times New Roman" w:hAnsi="Times New Roman" w:cs="Times New Roman"/>
          <w:sz w:val="28"/>
          <w:szCs w:val="28"/>
        </w:rPr>
        <w:t xml:space="preserve">«зеленим» </w:t>
      </w:r>
      <w:r w:rsidR="00663B04" w:rsidRPr="001938FB">
        <w:rPr>
          <w:rFonts w:ascii="Times New Roman" w:hAnsi="Times New Roman" w:cs="Times New Roman"/>
          <w:sz w:val="28"/>
          <w:szCs w:val="28"/>
        </w:rPr>
        <w:t xml:space="preserve">тарифом за правилами, </w:t>
      </w:r>
      <w:r w:rsidR="00DF1106" w:rsidRPr="001938FB">
        <w:rPr>
          <w:rFonts w:ascii="Times New Roman" w:hAnsi="Times New Roman" w:cs="Times New Roman"/>
          <w:sz w:val="28"/>
          <w:szCs w:val="28"/>
        </w:rPr>
        <w:t>встановленими</w:t>
      </w:r>
      <w:r w:rsidR="00663B04" w:rsidRPr="001938FB">
        <w:rPr>
          <w:rFonts w:ascii="Times New Roman" w:hAnsi="Times New Roman" w:cs="Times New Roman"/>
          <w:sz w:val="28"/>
          <w:szCs w:val="28"/>
        </w:rPr>
        <w:t xml:space="preserve"> статтею 9</w:t>
      </w:r>
      <w:r w:rsidR="00663B04" w:rsidRPr="001938FB">
        <w:rPr>
          <w:rFonts w:ascii="Times New Roman" w:hAnsi="Times New Roman" w:cs="Times New Roman"/>
          <w:sz w:val="28"/>
          <w:szCs w:val="28"/>
          <w:vertAlign w:val="superscript"/>
        </w:rPr>
        <w:t>1</w:t>
      </w:r>
      <w:r w:rsidR="00663B04" w:rsidRPr="001938FB">
        <w:rPr>
          <w:rFonts w:ascii="Times New Roman" w:hAnsi="Times New Roman" w:cs="Times New Roman"/>
          <w:sz w:val="28"/>
          <w:szCs w:val="28"/>
        </w:rPr>
        <w:t xml:space="preserve"> Закону України «Про альтернативні джерела</w:t>
      </w:r>
      <w:r w:rsidR="00DF1106" w:rsidRPr="001938FB">
        <w:t xml:space="preserve"> </w:t>
      </w:r>
      <w:r w:rsidR="00DF1106" w:rsidRPr="001938FB">
        <w:rPr>
          <w:rFonts w:ascii="Times New Roman" w:hAnsi="Times New Roman" w:cs="Times New Roman"/>
          <w:sz w:val="28"/>
          <w:szCs w:val="28"/>
        </w:rPr>
        <w:t>енергії</w:t>
      </w:r>
      <w:r w:rsidR="00663B04" w:rsidRPr="001938FB">
        <w:rPr>
          <w:rFonts w:ascii="Times New Roman" w:hAnsi="Times New Roman" w:cs="Times New Roman"/>
          <w:sz w:val="28"/>
          <w:szCs w:val="28"/>
        </w:rPr>
        <w:t>»</w:t>
      </w:r>
      <w:r w:rsidR="0068716A"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Одночасне укладення договору купівлі-продажу за </w:t>
      </w:r>
      <w:r w:rsidR="00CE0A57" w:rsidRPr="001938FB">
        <w:rPr>
          <w:rFonts w:ascii="Times New Roman" w:hAnsi="Times New Roman" w:cs="Times New Roman"/>
          <w:sz w:val="28"/>
          <w:szCs w:val="28"/>
        </w:rPr>
        <w:t>«зеленим»</w:t>
      </w:r>
      <w:r w:rsidR="00663B04" w:rsidRPr="001938FB">
        <w:rPr>
          <w:rFonts w:ascii="Times New Roman" w:hAnsi="Times New Roman" w:cs="Times New Roman"/>
          <w:sz w:val="28"/>
          <w:szCs w:val="28"/>
        </w:rPr>
        <w:t xml:space="preserve">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14:paraId="2E366591" w14:textId="77777777" w:rsidR="00DF1106" w:rsidRPr="001938FB" w:rsidRDefault="00DF1106" w:rsidP="00DF1106">
      <w:pPr>
        <w:spacing w:after="0" w:line="240" w:lineRule="auto"/>
        <w:ind w:firstLine="567"/>
        <w:jc w:val="both"/>
        <w:rPr>
          <w:rFonts w:ascii="Times New Roman" w:hAnsi="Times New Roman" w:cs="Times New Roman"/>
          <w:sz w:val="28"/>
          <w:szCs w:val="28"/>
        </w:rPr>
      </w:pPr>
    </w:p>
    <w:p w14:paraId="3D6E89E0" w14:textId="77E32598" w:rsidR="0042643F" w:rsidRPr="001938FB" w:rsidRDefault="008948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3</w:t>
      </w:r>
      <w:r w:rsidR="00663B04" w:rsidRPr="001938FB">
        <w:rPr>
          <w:rFonts w:ascii="Times New Roman" w:hAnsi="Times New Roman" w:cs="Times New Roman"/>
          <w:sz w:val="28"/>
          <w:szCs w:val="28"/>
        </w:rPr>
        <w:t xml:space="preserve">.2. У разі якщо активний споживач укладає договір купівлі-продажу електричної енергії за механізмом самовиробництва, вартість послуг з розподілу та/або передачі електричної енергії, спожитої активним споживачем, сплачується через  електропостачальника або постачальника універсальних послуг згідно з відповідною комерційною пропозицією постачальника. </w:t>
      </w:r>
    </w:p>
    <w:p w14:paraId="602621B7" w14:textId="77777777" w:rsidR="00DF1106" w:rsidRPr="001938FB" w:rsidRDefault="00DF1106" w:rsidP="00DF1106">
      <w:pPr>
        <w:spacing w:after="0" w:line="240" w:lineRule="auto"/>
        <w:ind w:firstLine="567"/>
        <w:jc w:val="both"/>
        <w:rPr>
          <w:rFonts w:ascii="Times New Roman" w:hAnsi="Times New Roman" w:cs="Times New Roman"/>
          <w:sz w:val="28"/>
          <w:szCs w:val="28"/>
        </w:rPr>
      </w:pPr>
    </w:p>
    <w:p w14:paraId="54AC383B" w14:textId="3880B792" w:rsidR="00663B04" w:rsidRPr="001938FB" w:rsidRDefault="008948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3</w:t>
      </w:r>
      <w:r w:rsidR="00663B04" w:rsidRPr="001938FB">
        <w:rPr>
          <w:rFonts w:ascii="Times New Roman" w:hAnsi="Times New Roman" w:cs="Times New Roman"/>
          <w:sz w:val="28"/>
          <w:szCs w:val="28"/>
        </w:rPr>
        <w:t>.3. Приватні домогосподарства та малі непобутові споживачі здійснюють продаж відпущеної електричної енергії відповідному постачальнику за механізмом самовиробництва у разі укладення</w:t>
      </w:r>
      <w:r w:rsidR="007261DC" w:rsidRPr="001938FB">
        <w:t xml:space="preserve"> </w:t>
      </w:r>
      <w:r w:rsidR="007261DC" w:rsidRPr="001938FB">
        <w:rPr>
          <w:rFonts w:ascii="Times New Roman" w:hAnsi="Times New Roman" w:cs="Times New Roman"/>
          <w:sz w:val="28"/>
          <w:szCs w:val="28"/>
        </w:rPr>
        <w:t>договору купівлі-продажу електричної енергії за механізмом самовиробництва</w:t>
      </w:r>
      <w:r w:rsidR="00663B04" w:rsidRPr="001938FB">
        <w:rPr>
          <w:rFonts w:ascii="Times New Roman" w:hAnsi="Times New Roman" w:cs="Times New Roman"/>
          <w:sz w:val="28"/>
          <w:szCs w:val="28"/>
        </w:rPr>
        <w:t>:</w:t>
      </w:r>
    </w:p>
    <w:p w14:paraId="1A208557" w14:textId="0D386B92" w:rsidR="00485760" w:rsidRPr="001938FB" w:rsidRDefault="00663B04" w:rsidP="006E05BA">
      <w:pPr>
        <w:spacing w:after="0" w:line="240" w:lineRule="auto"/>
        <w:ind w:firstLine="567"/>
        <w:jc w:val="both"/>
        <w:rPr>
          <w:rFonts w:ascii="Times New Roman" w:hAnsi="Times New Roman" w:cs="Times New Roman"/>
          <w:i/>
          <w:sz w:val="28"/>
          <w:szCs w:val="28"/>
        </w:rPr>
      </w:pPr>
      <w:r w:rsidRPr="001938FB">
        <w:rPr>
          <w:rFonts w:ascii="Times New Roman" w:hAnsi="Times New Roman" w:cs="Times New Roman"/>
          <w:sz w:val="28"/>
          <w:szCs w:val="28"/>
        </w:rPr>
        <w:t xml:space="preserve">з постачальником універсальних послуг– за ціною, що склалася на ринку </w:t>
      </w:r>
      <w:r w:rsidR="00645F91" w:rsidRPr="001938FB">
        <w:rPr>
          <w:rFonts w:ascii="Times New Roman" w:hAnsi="Times New Roman" w:cs="Times New Roman"/>
          <w:sz w:val="28"/>
          <w:szCs w:val="28"/>
        </w:rPr>
        <w:t>«</w:t>
      </w:r>
      <w:r w:rsidRPr="001938FB">
        <w:rPr>
          <w:rFonts w:ascii="Times New Roman" w:hAnsi="Times New Roman" w:cs="Times New Roman"/>
          <w:sz w:val="28"/>
          <w:szCs w:val="28"/>
        </w:rPr>
        <w:t>на добу наперед</w:t>
      </w:r>
      <w:r w:rsidR="00645F91" w:rsidRPr="001938FB">
        <w:rPr>
          <w:rFonts w:ascii="Times New Roman" w:hAnsi="Times New Roman" w:cs="Times New Roman"/>
          <w:sz w:val="28"/>
          <w:szCs w:val="28"/>
        </w:rPr>
        <w:t>»</w:t>
      </w:r>
      <w:r w:rsidRPr="001938FB">
        <w:rPr>
          <w:rFonts w:ascii="Times New Roman" w:hAnsi="Times New Roman" w:cs="Times New Roman"/>
          <w:sz w:val="28"/>
          <w:szCs w:val="28"/>
        </w:rPr>
        <w:t xml:space="preserve"> у розрахунковому періоді (годині);</w:t>
      </w:r>
      <w:r w:rsidR="00D86786" w:rsidRPr="001938FB">
        <w:rPr>
          <w:rFonts w:ascii="Times New Roman" w:hAnsi="Times New Roman" w:cs="Times New Roman"/>
          <w:sz w:val="28"/>
          <w:szCs w:val="28"/>
        </w:rPr>
        <w:t xml:space="preserve"> </w:t>
      </w:r>
    </w:p>
    <w:p w14:paraId="15194A84" w14:textId="77777777" w:rsidR="00485760" w:rsidRPr="001938FB" w:rsidRDefault="00485760" w:rsidP="00485760">
      <w:pPr>
        <w:spacing w:after="0" w:line="240" w:lineRule="auto"/>
        <w:ind w:firstLine="567"/>
        <w:jc w:val="both"/>
        <w:rPr>
          <w:rFonts w:ascii="Times New Roman" w:hAnsi="Times New Roman" w:cs="Times New Roman"/>
          <w:i/>
          <w:sz w:val="28"/>
          <w:szCs w:val="28"/>
        </w:rPr>
      </w:pPr>
    </w:p>
    <w:p w14:paraId="1416455D" w14:textId="4B290B5B" w:rsidR="00663B04" w:rsidRPr="001938FB" w:rsidRDefault="00663B04"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lastRenderedPageBreak/>
        <w:t xml:space="preserve">з електропостачальником, </w:t>
      </w:r>
      <w:r w:rsidR="00255A07" w:rsidRPr="001938FB">
        <w:rPr>
          <w:rFonts w:ascii="Times New Roman" w:hAnsi="Times New Roman" w:cs="Times New Roman"/>
          <w:sz w:val="28"/>
          <w:szCs w:val="28"/>
        </w:rPr>
        <w:t>який не є</w:t>
      </w:r>
      <w:r w:rsidRPr="001938FB">
        <w:rPr>
          <w:rFonts w:ascii="Times New Roman" w:hAnsi="Times New Roman" w:cs="Times New Roman"/>
          <w:sz w:val="28"/>
          <w:szCs w:val="28"/>
        </w:rPr>
        <w:t xml:space="preserve"> постачальник</w:t>
      </w:r>
      <w:r w:rsidR="00255A07" w:rsidRPr="001938FB">
        <w:rPr>
          <w:rFonts w:ascii="Times New Roman" w:hAnsi="Times New Roman" w:cs="Times New Roman"/>
          <w:sz w:val="28"/>
          <w:szCs w:val="28"/>
        </w:rPr>
        <w:t>ом</w:t>
      </w:r>
      <w:r w:rsidRPr="001938FB">
        <w:rPr>
          <w:rFonts w:ascii="Times New Roman" w:hAnsi="Times New Roman" w:cs="Times New Roman"/>
          <w:sz w:val="28"/>
          <w:szCs w:val="28"/>
        </w:rPr>
        <w:t xml:space="preserve"> універсальних послуг,– за вільними цінами.</w:t>
      </w:r>
    </w:p>
    <w:p w14:paraId="356FAA5F" w14:textId="31E86018" w:rsidR="00663B04" w:rsidRPr="001938FB" w:rsidRDefault="00663B04"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Інші  непобутові споживачі, які уклали з електропостачальником договір купівлі-продажу електричної енергії за механізмом самовиробництва, здійснюють продаж електропостачальнику відпущеної електричної енергії за вільними цінами.</w:t>
      </w:r>
    </w:p>
    <w:p w14:paraId="3ABB40CD" w14:textId="77777777" w:rsidR="00DF1106" w:rsidRPr="001938FB" w:rsidRDefault="00DF1106" w:rsidP="00DF1106">
      <w:pPr>
        <w:spacing w:after="0" w:line="240" w:lineRule="auto"/>
        <w:ind w:firstLine="567"/>
        <w:jc w:val="both"/>
        <w:rPr>
          <w:rFonts w:ascii="Times New Roman" w:hAnsi="Times New Roman" w:cs="Times New Roman"/>
          <w:sz w:val="28"/>
          <w:szCs w:val="28"/>
        </w:rPr>
      </w:pPr>
    </w:p>
    <w:p w14:paraId="169C67A5" w14:textId="08BA5806" w:rsidR="00F617A1" w:rsidRPr="001938FB" w:rsidRDefault="008948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3</w:t>
      </w:r>
      <w:r w:rsidR="00663B04" w:rsidRPr="001938FB">
        <w:rPr>
          <w:rFonts w:ascii="Times New Roman" w:hAnsi="Times New Roman" w:cs="Times New Roman"/>
          <w:sz w:val="28"/>
          <w:szCs w:val="28"/>
        </w:rPr>
        <w:t xml:space="preserve">.4. 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виробленої </w:t>
      </w:r>
      <w:r w:rsidR="00F617A1" w:rsidRPr="001938FB">
        <w:rPr>
          <w:rFonts w:ascii="Times New Roman" w:hAnsi="Times New Roman" w:cs="Times New Roman"/>
          <w:sz w:val="28"/>
          <w:szCs w:val="28"/>
        </w:rPr>
        <w:t xml:space="preserve">та/або </w:t>
      </w:r>
      <w:r w:rsidR="00663B04" w:rsidRPr="001938FB">
        <w:rPr>
          <w:rFonts w:ascii="Times New Roman" w:hAnsi="Times New Roman" w:cs="Times New Roman"/>
          <w:sz w:val="28"/>
          <w:szCs w:val="28"/>
        </w:rPr>
        <w:t>збереженої від генеруючих установок здійснюється за цінами</w:t>
      </w:r>
      <w:r w:rsidR="00A40E7F"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w:t>
      </w:r>
      <w:r w:rsidR="00A40E7F" w:rsidRPr="001938FB">
        <w:rPr>
          <w:rFonts w:ascii="Times New Roman" w:hAnsi="Times New Roman" w:cs="Times New Roman"/>
          <w:sz w:val="28"/>
          <w:szCs w:val="28"/>
        </w:rPr>
        <w:t>встановленими</w:t>
      </w:r>
      <w:r w:rsidR="00663B04" w:rsidRPr="001938FB">
        <w:rPr>
          <w:rFonts w:ascii="Times New Roman" w:hAnsi="Times New Roman" w:cs="Times New Roman"/>
          <w:sz w:val="28"/>
          <w:szCs w:val="28"/>
        </w:rPr>
        <w:t xml:space="preserve"> умовами договору </w:t>
      </w:r>
      <w:r w:rsidR="00A46F84" w:rsidRPr="001938FB">
        <w:rPr>
          <w:rFonts w:ascii="Times New Roman" w:hAnsi="Times New Roman" w:cs="Times New Roman"/>
          <w:sz w:val="28"/>
          <w:szCs w:val="28"/>
        </w:rPr>
        <w:t>купівлі-продажу електричної енергії за механізмом самовиробництва</w:t>
      </w:r>
      <w:r w:rsidR="00E6309E" w:rsidRPr="001938FB">
        <w:rPr>
          <w:rFonts w:ascii="Times New Roman" w:hAnsi="Times New Roman" w:cs="Times New Roman"/>
          <w:sz w:val="28"/>
          <w:szCs w:val="28"/>
        </w:rPr>
        <w:t>. В</w:t>
      </w:r>
      <w:r w:rsidR="00663B04" w:rsidRPr="001938FB">
        <w:rPr>
          <w:rFonts w:ascii="Times New Roman" w:hAnsi="Times New Roman" w:cs="Times New Roman"/>
          <w:sz w:val="28"/>
          <w:szCs w:val="28"/>
        </w:rPr>
        <w:t>ідпуск електричної енергії, збереженої від мереж зовнішнього електрозабезпечення (ОСР)</w:t>
      </w:r>
      <w:r w:rsidR="00142348"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здійснюється за ціною ринку </w:t>
      </w:r>
      <w:r w:rsidR="00D15DB4" w:rsidRPr="001938FB">
        <w:rPr>
          <w:rFonts w:ascii="Times New Roman" w:hAnsi="Times New Roman" w:cs="Times New Roman"/>
          <w:sz w:val="28"/>
          <w:szCs w:val="28"/>
        </w:rPr>
        <w:t>«</w:t>
      </w:r>
      <w:r w:rsidR="00663B04" w:rsidRPr="001938FB">
        <w:rPr>
          <w:rFonts w:ascii="Times New Roman" w:hAnsi="Times New Roman" w:cs="Times New Roman"/>
          <w:sz w:val="28"/>
          <w:szCs w:val="28"/>
        </w:rPr>
        <w:t>на добу наперед</w:t>
      </w:r>
      <w:r w:rsidR="00D15DB4" w:rsidRPr="001938FB">
        <w:rPr>
          <w:rFonts w:ascii="Times New Roman" w:hAnsi="Times New Roman" w:cs="Times New Roman"/>
          <w:sz w:val="28"/>
          <w:szCs w:val="28"/>
        </w:rPr>
        <w:t>»</w:t>
      </w:r>
      <w:r w:rsidR="00663B04" w:rsidRPr="001938FB">
        <w:rPr>
          <w:rFonts w:ascii="Times New Roman" w:hAnsi="Times New Roman" w:cs="Times New Roman"/>
          <w:sz w:val="28"/>
          <w:szCs w:val="28"/>
        </w:rPr>
        <w:t>, але не вище ціни, за якою постачальник універсальних послуг здійснює постачання електроенергії побутовим споживачам.</w:t>
      </w:r>
      <w:r w:rsidR="00F617A1" w:rsidRPr="001938FB">
        <w:rPr>
          <w:rFonts w:ascii="Times New Roman" w:hAnsi="Times New Roman" w:cs="Times New Roman"/>
          <w:sz w:val="28"/>
          <w:szCs w:val="28"/>
        </w:rPr>
        <w:t xml:space="preserve"> </w:t>
      </w:r>
    </w:p>
    <w:p w14:paraId="17E7D116" w14:textId="20FFF666" w:rsidR="00663B04" w:rsidRPr="001938FB" w:rsidRDefault="00663B04"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 </w:t>
      </w:r>
    </w:p>
    <w:p w14:paraId="334CF2EA" w14:textId="5DFE8DAA" w:rsidR="00663B04" w:rsidRPr="001938FB" w:rsidRDefault="00D86786" w:rsidP="00D86786">
      <w:pPr>
        <w:spacing w:after="0" w:line="240" w:lineRule="auto"/>
        <w:ind w:firstLine="567"/>
        <w:jc w:val="center"/>
        <w:rPr>
          <w:rFonts w:ascii="Times New Roman" w:hAnsi="Times New Roman" w:cs="Times New Roman"/>
          <w:b/>
          <w:bCs/>
          <w:sz w:val="28"/>
          <w:szCs w:val="28"/>
        </w:rPr>
      </w:pPr>
      <w:r w:rsidRPr="001938FB">
        <w:rPr>
          <w:rFonts w:ascii="Times New Roman" w:hAnsi="Times New Roman" w:cs="Times New Roman"/>
          <w:b/>
          <w:bCs/>
          <w:sz w:val="28"/>
          <w:szCs w:val="28"/>
        </w:rPr>
        <w:t>4</w:t>
      </w:r>
      <w:r w:rsidR="00663B04" w:rsidRPr="001938FB">
        <w:rPr>
          <w:rFonts w:ascii="Times New Roman" w:hAnsi="Times New Roman" w:cs="Times New Roman"/>
          <w:b/>
          <w:bCs/>
          <w:sz w:val="28"/>
          <w:szCs w:val="28"/>
        </w:rPr>
        <w:t xml:space="preserve">. Розрахунки сторін договору </w:t>
      </w:r>
      <w:r w:rsidRPr="001938FB">
        <w:rPr>
          <w:rFonts w:ascii="Times New Roman" w:hAnsi="Times New Roman" w:cs="Times New Roman"/>
          <w:b/>
          <w:bCs/>
          <w:sz w:val="28"/>
          <w:szCs w:val="28"/>
        </w:rPr>
        <w:t xml:space="preserve">купівлі-продажу електричної енергії </w:t>
      </w:r>
      <w:r w:rsidR="00663B04" w:rsidRPr="001938FB">
        <w:rPr>
          <w:rFonts w:ascii="Times New Roman" w:hAnsi="Times New Roman" w:cs="Times New Roman"/>
          <w:b/>
          <w:bCs/>
          <w:sz w:val="28"/>
          <w:szCs w:val="28"/>
        </w:rPr>
        <w:t>за механізмом самовиробництва.</w:t>
      </w:r>
    </w:p>
    <w:p w14:paraId="0B5CEA11" w14:textId="77777777" w:rsidR="00DF1106" w:rsidRPr="001938FB" w:rsidRDefault="00DF1106" w:rsidP="00DF1106">
      <w:pPr>
        <w:spacing w:after="0" w:line="240" w:lineRule="auto"/>
        <w:ind w:firstLine="567"/>
        <w:jc w:val="both"/>
        <w:rPr>
          <w:rFonts w:ascii="Times New Roman" w:hAnsi="Times New Roman" w:cs="Times New Roman"/>
          <w:sz w:val="28"/>
          <w:szCs w:val="28"/>
        </w:rPr>
      </w:pPr>
    </w:p>
    <w:p w14:paraId="2A0FBE25" w14:textId="4C632CD1" w:rsidR="00114BE2" w:rsidRPr="001938FB" w:rsidRDefault="00D867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4</w:t>
      </w:r>
      <w:r w:rsidR="00663B04" w:rsidRPr="001938FB">
        <w:rPr>
          <w:rFonts w:ascii="Times New Roman" w:hAnsi="Times New Roman" w:cs="Times New Roman"/>
          <w:sz w:val="28"/>
          <w:szCs w:val="28"/>
        </w:rPr>
        <w:t>.1. Проведення</w:t>
      </w:r>
      <w:r w:rsidR="000C1A61" w:rsidRPr="001938FB">
        <w:rPr>
          <w:rFonts w:ascii="Times New Roman" w:hAnsi="Times New Roman" w:cs="Times New Roman"/>
          <w:sz w:val="28"/>
          <w:szCs w:val="28"/>
        </w:rPr>
        <w:t xml:space="preserve"> </w:t>
      </w:r>
      <w:r w:rsidR="00663B04" w:rsidRPr="001938FB">
        <w:rPr>
          <w:rFonts w:ascii="Times New Roman" w:hAnsi="Times New Roman" w:cs="Times New Roman"/>
          <w:sz w:val="28"/>
          <w:szCs w:val="28"/>
        </w:rPr>
        <w:t>розрахунків між електропостачальник</w:t>
      </w:r>
      <w:r w:rsidR="00D15DB4" w:rsidRPr="001938FB">
        <w:rPr>
          <w:rFonts w:ascii="Times New Roman" w:hAnsi="Times New Roman" w:cs="Times New Roman"/>
          <w:sz w:val="28"/>
          <w:szCs w:val="28"/>
        </w:rPr>
        <w:t>ом</w:t>
      </w:r>
      <w:r w:rsidR="00663B04" w:rsidRPr="001938FB">
        <w:rPr>
          <w:rFonts w:ascii="Times New Roman" w:hAnsi="Times New Roman" w:cs="Times New Roman"/>
          <w:sz w:val="28"/>
          <w:szCs w:val="28"/>
        </w:rPr>
        <w:t xml:space="preserve"> або постачальник</w:t>
      </w:r>
      <w:r w:rsidR="00D15DB4" w:rsidRPr="001938FB">
        <w:rPr>
          <w:rFonts w:ascii="Times New Roman" w:hAnsi="Times New Roman" w:cs="Times New Roman"/>
          <w:sz w:val="28"/>
          <w:szCs w:val="28"/>
        </w:rPr>
        <w:t>ом</w:t>
      </w:r>
      <w:r w:rsidR="00663B04" w:rsidRPr="001938FB">
        <w:rPr>
          <w:rFonts w:ascii="Times New Roman" w:hAnsi="Times New Roman" w:cs="Times New Roman"/>
          <w:sz w:val="28"/>
          <w:szCs w:val="28"/>
        </w:rPr>
        <w:t xml:space="preserve"> універсальних послуг та активним споживачем за механізмом самовиробництва має здійснюватися шляхом визначення погодинного сальдування вартості</w:t>
      </w:r>
      <w:r w:rsidR="001604C8" w:rsidRPr="001938FB">
        <w:rPr>
          <w:rFonts w:ascii="Times New Roman" w:hAnsi="Times New Roman" w:cs="Times New Roman"/>
          <w:sz w:val="28"/>
          <w:szCs w:val="28"/>
        </w:rPr>
        <w:t xml:space="preserve"> обсягу </w:t>
      </w:r>
      <w:r w:rsidR="00663B04" w:rsidRPr="001938FB">
        <w:rPr>
          <w:rFonts w:ascii="Times New Roman" w:hAnsi="Times New Roman" w:cs="Times New Roman"/>
          <w:sz w:val="28"/>
          <w:szCs w:val="28"/>
        </w:rPr>
        <w:t xml:space="preserve">відпуску електричної енергії в електричну мережу та вартості обсягу відбору електричної енергії з електричної мережі за даними автоматизованої системи комерційного обліку електричної енергії, встановленої на об’єкті споживача. </w:t>
      </w:r>
    </w:p>
    <w:p w14:paraId="38FE61B1" w14:textId="2C9CA7B7" w:rsidR="00663B04" w:rsidRPr="001938FB" w:rsidRDefault="00663B04"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Визначення вартості обсягів відпущеної та відібраної електричної енергії здійснюється за кожну годину доби за цінами</w:t>
      </w:r>
      <w:r w:rsidR="00BC0A50" w:rsidRPr="001938FB">
        <w:rPr>
          <w:rFonts w:ascii="Times New Roman" w:hAnsi="Times New Roman" w:cs="Times New Roman"/>
          <w:sz w:val="28"/>
          <w:szCs w:val="28"/>
        </w:rPr>
        <w:t>,</w:t>
      </w:r>
      <w:r w:rsidRPr="001938FB">
        <w:rPr>
          <w:rFonts w:ascii="Times New Roman" w:hAnsi="Times New Roman" w:cs="Times New Roman"/>
          <w:sz w:val="28"/>
          <w:szCs w:val="28"/>
        </w:rPr>
        <w:t xml:space="preserve"> встановленими у відповідні години</w:t>
      </w:r>
      <w:r w:rsidR="00114BE2" w:rsidRPr="001938FB">
        <w:rPr>
          <w:rFonts w:ascii="Times New Roman" w:hAnsi="Times New Roman" w:cs="Times New Roman"/>
          <w:sz w:val="28"/>
          <w:szCs w:val="28"/>
        </w:rPr>
        <w:t>:</w:t>
      </w:r>
      <w:r w:rsidRPr="001938FB">
        <w:rPr>
          <w:rFonts w:ascii="Times New Roman" w:hAnsi="Times New Roman" w:cs="Times New Roman"/>
          <w:sz w:val="28"/>
          <w:szCs w:val="28"/>
        </w:rPr>
        <w:t xml:space="preserve"> на відпуск в мережу</w:t>
      </w:r>
      <w:r w:rsidR="00BC1CF8" w:rsidRPr="001938FB">
        <w:rPr>
          <w:rFonts w:ascii="Times New Roman" w:hAnsi="Times New Roman" w:cs="Times New Roman"/>
          <w:sz w:val="28"/>
          <w:szCs w:val="28"/>
        </w:rPr>
        <w:t xml:space="preserve"> відповідно до пункту </w:t>
      </w:r>
      <w:r w:rsidR="00894886" w:rsidRPr="001938FB">
        <w:rPr>
          <w:rFonts w:ascii="Times New Roman" w:hAnsi="Times New Roman" w:cs="Times New Roman"/>
          <w:sz w:val="28"/>
          <w:szCs w:val="28"/>
        </w:rPr>
        <w:t>3</w:t>
      </w:r>
      <w:r w:rsidR="00BC1CF8" w:rsidRPr="001938FB">
        <w:rPr>
          <w:rFonts w:ascii="Times New Roman" w:hAnsi="Times New Roman" w:cs="Times New Roman"/>
          <w:sz w:val="28"/>
          <w:szCs w:val="28"/>
        </w:rPr>
        <w:t>.3</w:t>
      </w:r>
      <w:r w:rsidR="00AC50AE" w:rsidRPr="001938FB">
        <w:rPr>
          <w:rFonts w:ascii="Times New Roman" w:hAnsi="Times New Roman" w:cs="Times New Roman"/>
          <w:sz w:val="28"/>
          <w:szCs w:val="28"/>
        </w:rPr>
        <w:t xml:space="preserve"> глави 3</w:t>
      </w:r>
      <w:r w:rsidR="00BC1CF8" w:rsidRPr="001938FB">
        <w:rPr>
          <w:rFonts w:ascii="Times New Roman" w:hAnsi="Times New Roman" w:cs="Times New Roman"/>
          <w:sz w:val="28"/>
          <w:szCs w:val="28"/>
        </w:rPr>
        <w:t xml:space="preserve"> цього Порядку</w:t>
      </w:r>
      <w:r w:rsidR="005D2DFF" w:rsidRPr="001938FB">
        <w:rPr>
          <w:rFonts w:ascii="Times New Roman" w:hAnsi="Times New Roman" w:cs="Times New Roman"/>
          <w:sz w:val="28"/>
          <w:szCs w:val="28"/>
        </w:rPr>
        <w:t xml:space="preserve">, </w:t>
      </w:r>
      <w:r w:rsidRPr="001938FB">
        <w:rPr>
          <w:rFonts w:ascii="Times New Roman" w:hAnsi="Times New Roman" w:cs="Times New Roman"/>
          <w:sz w:val="28"/>
          <w:szCs w:val="28"/>
        </w:rPr>
        <w:t>на відбір</w:t>
      </w:r>
      <w:r w:rsidR="00BC1CF8" w:rsidRPr="001938FB">
        <w:rPr>
          <w:rFonts w:ascii="Times New Roman" w:hAnsi="Times New Roman" w:cs="Times New Roman"/>
          <w:sz w:val="28"/>
          <w:szCs w:val="28"/>
        </w:rPr>
        <w:t xml:space="preserve"> з мережі</w:t>
      </w:r>
      <w:r w:rsidRPr="001938FB">
        <w:rPr>
          <w:rFonts w:ascii="Times New Roman" w:hAnsi="Times New Roman" w:cs="Times New Roman"/>
          <w:sz w:val="28"/>
          <w:szCs w:val="28"/>
        </w:rPr>
        <w:t xml:space="preserve"> згідно з комерційною пропозицією постачальника</w:t>
      </w:r>
      <w:r w:rsidR="005D2DFF" w:rsidRPr="001938FB">
        <w:rPr>
          <w:rFonts w:ascii="Times New Roman" w:hAnsi="Times New Roman" w:cs="Times New Roman"/>
          <w:sz w:val="28"/>
          <w:szCs w:val="28"/>
        </w:rPr>
        <w:t>.</w:t>
      </w:r>
    </w:p>
    <w:p w14:paraId="4FF2DBFE" w14:textId="3137A69C" w:rsidR="00DF1106" w:rsidRPr="001938FB" w:rsidRDefault="00AC50AE"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Р</w:t>
      </w:r>
      <w:r w:rsidR="001A1CD5" w:rsidRPr="001938FB">
        <w:rPr>
          <w:rFonts w:ascii="Times New Roman" w:hAnsi="Times New Roman" w:cs="Times New Roman"/>
          <w:sz w:val="28"/>
          <w:szCs w:val="28"/>
        </w:rPr>
        <w:t>озрахунки між ст</w:t>
      </w:r>
      <w:r w:rsidR="009A7C0D" w:rsidRPr="001938FB">
        <w:rPr>
          <w:rFonts w:ascii="Times New Roman" w:hAnsi="Times New Roman" w:cs="Times New Roman"/>
          <w:sz w:val="28"/>
          <w:szCs w:val="28"/>
        </w:rPr>
        <w:t>о</w:t>
      </w:r>
      <w:r w:rsidR="001A1CD5" w:rsidRPr="001938FB">
        <w:rPr>
          <w:rFonts w:ascii="Times New Roman" w:hAnsi="Times New Roman" w:cs="Times New Roman"/>
          <w:sz w:val="28"/>
          <w:szCs w:val="28"/>
        </w:rPr>
        <w:t xml:space="preserve">ронами </w:t>
      </w:r>
      <w:r w:rsidR="00947E7C" w:rsidRPr="001938FB">
        <w:rPr>
          <w:rFonts w:ascii="Times New Roman" w:hAnsi="Times New Roman" w:cs="Times New Roman"/>
          <w:sz w:val="28"/>
          <w:szCs w:val="28"/>
        </w:rPr>
        <w:t xml:space="preserve">за </w:t>
      </w:r>
      <w:r w:rsidR="001A1CD5" w:rsidRPr="001938FB">
        <w:rPr>
          <w:rFonts w:ascii="Times New Roman" w:hAnsi="Times New Roman" w:cs="Times New Roman"/>
          <w:sz w:val="28"/>
          <w:szCs w:val="28"/>
        </w:rPr>
        <w:t>договор</w:t>
      </w:r>
      <w:r w:rsidR="00947E7C" w:rsidRPr="001938FB">
        <w:rPr>
          <w:rFonts w:ascii="Times New Roman" w:hAnsi="Times New Roman" w:cs="Times New Roman"/>
          <w:sz w:val="28"/>
          <w:szCs w:val="28"/>
        </w:rPr>
        <w:t>ом</w:t>
      </w:r>
      <w:r w:rsidR="001A1CD5" w:rsidRPr="001938FB">
        <w:rPr>
          <w:rFonts w:ascii="Times New Roman" w:hAnsi="Times New Roman" w:cs="Times New Roman"/>
          <w:sz w:val="28"/>
          <w:szCs w:val="28"/>
        </w:rPr>
        <w:t xml:space="preserve"> купі</w:t>
      </w:r>
      <w:r w:rsidR="009A7C0D" w:rsidRPr="001938FB">
        <w:rPr>
          <w:rFonts w:ascii="Times New Roman" w:hAnsi="Times New Roman" w:cs="Times New Roman"/>
          <w:sz w:val="28"/>
          <w:szCs w:val="28"/>
        </w:rPr>
        <w:t>влі-продажу за механізмом самовиробництва</w:t>
      </w:r>
      <w:r w:rsidR="00663B04" w:rsidRPr="001938FB">
        <w:rPr>
          <w:rFonts w:ascii="Times New Roman" w:hAnsi="Times New Roman" w:cs="Times New Roman"/>
          <w:sz w:val="28"/>
          <w:szCs w:val="28"/>
        </w:rPr>
        <w:t xml:space="preserve"> провод</w:t>
      </w:r>
      <w:r w:rsidR="009A7C0D" w:rsidRPr="001938FB">
        <w:rPr>
          <w:rFonts w:ascii="Times New Roman" w:hAnsi="Times New Roman" w:cs="Times New Roman"/>
          <w:sz w:val="28"/>
          <w:szCs w:val="28"/>
        </w:rPr>
        <w:t>я</w:t>
      </w:r>
      <w:r w:rsidR="00663B04" w:rsidRPr="001938FB">
        <w:rPr>
          <w:rFonts w:ascii="Times New Roman" w:hAnsi="Times New Roman" w:cs="Times New Roman"/>
          <w:sz w:val="28"/>
          <w:szCs w:val="28"/>
        </w:rPr>
        <w:t xml:space="preserve">ться </w:t>
      </w:r>
      <w:r w:rsidR="00947E7C" w:rsidRPr="001938FB">
        <w:rPr>
          <w:rFonts w:ascii="Times New Roman" w:hAnsi="Times New Roman" w:cs="Times New Roman"/>
          <w:sz w:val="28"/>
          <w:szCs w:val="28"/>
        </w:rPr>
        <w:t>за</w:t>
      </w:r>
      <w:r w:rsidR="00663B04" w:rsidRPr="001938FB">
        <w:rPr>
          <w:rFonts w:ascii="Times New Roman" w:hAnsi="Times New Roman" w:cs="Times New Roman"/>
          <w:sz w:val="28"/>
          <w:szCs w:val="28"/>
        </w:rPr>
        <w:t xml:space="preserve"> розрахунков</w:t>
      </w:r>
      <w:r w:rsidR="00947E7C" w:rsidRPr="001938FB">
        <w:rPr>
          <w:rFonts w:ascii="Times New Roman" w:hAnsi="Times New Roman" w:cs="Times New Roman"/>
          <w:sz w:val="28"/>
          <w:szCs w:val="28"/>
        </w:rPr>
        <w:t>ий</w:t>
      </w:r>
      <w:r w:rsidR="00663B04" w:rsidRPr="001938FB">
        <w:rPr>
          <w:rFonts w:ascii="Times New Roman" w:hAnsi="Times New Roman" w:cs="Times New Roman"/>
          <w:sz w:val="28"/>
          <w:szCs w:val="28"/>
        </w:rPr>
        <w:t xml:space="preserve"> період, яким є календарний місяць, з урахуванням вартості послуг з передачі та/або розподілу електричної енергії. </w:t>
      </w:r>
      <w:r w:rsidRPr="001938FB">
        <w:rPr>
          <w:rFonts w:ascii="Times New Roman" w:hAnsi="Times New Roman" w:cs="Times New Roman"/>
          <w:sz w:val="28"/>
          <w:szCs w:val="28"/>
        </w:rPr>
        <w:t xml:space="preserve"> </w:t>
      </w:r>
    </w:p>
    <w:p w14:paraId="0A1EA673" w14:textId="77777777" w:rsidR="00CB0EEE" w:rsidRPr="001938FB" w:rsidRDefault="00CB0EEE" w:rsidP="00DF1106">
      <w:pPr>
        <w:spacing w:after="0" w:line="240" w:lineRule="auto"/>
        <w:ind w:firstLine="567"/>
        <w:jc w:val="both"/>
        <w:rPr>
          <w:rFonts w:ascii="Times New Roman" w:hAnsi="Times New Roman" w:cs="Times New Roman"/>
          <w:sz w:val="28"/>
          <w:szCs w:val="28"/>
        </w:rPr>
      </w:pPr>
    </w:p>
    <w:p w14:paraId="3A4DFE67" w14:textId="18EE5424" w:rsidR="00663B04" w:rsidRPr="001938FB" w:rsidRDefault="00D867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4</w:t>
      </w:r>
      <w:r w:rsidR="00663B04" w:rsidRPr="001938FB">
        <w:rPr>
          <w:rFonts w:ascii="Times New Roman" w:hAnsi="Times New Roman" w:cs="Times New Roman"/>
          <w:sz w:val="28"/>
          <w:szCs w:val="28"/>
        </w:rPr>
        <w:t>.2. Відповідно до умов договору купівлі-продажу електричної енергії за механізмом самовиробництва електропостачальник або постачальник універсальних послуг здійснює взаємозалік вартості відпуску та відбору електричної енергії з урахуванням вартості послуг з передачі та/або розподілу електричної енергії станом на перш</w:t>
      </w:r>
      <w:r w:rsidR="006C389F" w:rsidRPr="001938FB">
        <w:rPr>
          <w:rFonts w:ascii="Times New Roman" w:hAnsi="Times New Roman" w:cs="Times New Roman"/>
          <w:sz w:val="28"/>
          <w:szCs w:val="28"/>
        </w:rPr>
        <w:t>ий</w:t>
      </w:r>
      <w:r w:rsidR="00663B04" w:rsidRPr="001938FB">
        <w:rPr>
          <w:rFonts w:ascii="Times New Roman" w:hAnsi="Times New Roman" w:cs="Times New Roman"/>
          <w:sz w:val="28"/>
          <w:szCs w:val="28"/>
        </w:rPr>
        <w:t xml:space="preserve"> календарн</w:t>
      </w:r>
      <w:r w:rsidR="006C389F" w:rsidRPr="001938FB">
        <w:rPr>
          <w:rFonts w:ascii="Times New Roman" w:hAnsi="Times New Roman" w:cs="Times New Roman"/>
          <w:sz w:val="28"/>
          <w:szCs w:val="28"/>
        </w:rPr>
        <w:t>ий</w:t>
      </w:r>
      <w:r w:rsidR="00663B04" w:rsidRPr="001938FB">
        <w:rPr>
          <w:rFonts w:ascii="Times New Roman" w:hAnsi="Times New Roman" w:cs="Times New Roman"/>
          <w:sz w:val="28"/>
          <w:szCs w:val="28"/>
        </w:rPr>
        <w:t xml:space="preserve"> д</w:t>
      </w:r>
      <w:r w:rsidR="006C389F" w:rsidRPr="001938FB">
        <w:rPr>
          <w:rFonts w:ascii="Times New Roman" w:hAnsi="Times New Roman" w:cs="Times New Roman"/>
          <w:sz w:val="28"/>
          <w:szCs w:val="28"/>
        </w:rPr>
        <w:t>е</w:t>
      </w:r>
      <w:r w:rsidR="00663B04" w:rsidRPr="001938FB">
        <w:rPr>
          <w:rFonts w:ascii="Times New Roman" w:hAnsi="Times New Roman" w:cs="Times New Roman"/>
          <w:sz w:val="28"/>
          <w:szCs w:val="28"/>
        </w:rPr>
        <w:t>н</w:t>
      </w:r>
      <w:r w:rsidR="006C389F" w:rsidRPr="001938FB">
        <w:rPr>
          <w:rFonts w:ascii="Times New Roman" w:hAnsi="Times New Roman" w:cs="Times New Roman"/>
          <w:sz w:val="28"/>
          <w:szCs w:val="28"/>
        </w:rPr>
        <w:t>ь</w:t>
      </w:r>
      <w:r w:rsidR="00663B04" w:rsidRPr="001938FB">
        <w:rPr>
          <w:rFonts w:ascii="Times New Roman" w:hAnsi="Times New Roman" w:cs="Times New Roman"/>
          <w:sz w:val="28"/>
          <w:szCs w:val="28"/>
        </w:rPr>
        <w:t xml:space="preserve"> після закінчення розрахункового періоду. </w:t>
      </w:r>
    </w:p>
    <w:p w14:paraId="5D257A0D" w14:textId="210AC5EA" w:rsidR="00663B04" w:rsidRPr="001938FB" w:rsidRDefault="00663B04"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Якщо за розрахунковий період (місяць) вартість спожитої з мережі електричної енергії перевищує вартість відпущеної електричної енергії, то різниця між вартістю спожитої та відпущеної електричної енергії підлягає сплаті активним споживачем на користь постачальника, до 20 числа місяця, наступного за розрахунковим, відповідно до умов договору купівлі-продажу електричної енергії </w:t>
      </w:r>
      <w:r w:rsidRPr="001938FB">
        <w:rPr>
          <w:rFonts w:ascii="Times New Roman" w:hAnsi="Times New Roman" w:cs="Times New Roman"/>
          <w:sz w:val="28"/>
          <w:szCs w:val="28"/>
        </w:rPr>
        <w:lastRenderedPageBreak/>
        <w:t>за механізмом самовиробництва. Якщо за розрахунковий період (місяць) вартість відпущеної електричної енергії перевищує вартість спожитої електричної енергії, то різниця між вартістю відпущеної та спожитої електричної енергії підлягає сплаті постачальником на користь активного споживача до 20 числа місяця, наступного за розрахунковим.</w:t>
      </w:r>
    </w:p>
    <w:p w14:paraId="4B845ED3" w14:textId="32EE7691" w:rsidR="00F96541" w:rsidRPr="001938FB" w:rsidRDefault="00271219" w:rsidP="00DF1106">
      <w:pPr>
        <w:spacing w:after="0" w:line="240" w:lineRule="auto"/>
        <w:ind w:firstLine="567"/>
        <w:jc w:val="both"/>
        <w:rPr>
          <w:rFonts w:ascii="Times New Roman" w:hAnsi="Times New Roman" w:cs="Times New Roman"/>
          <w:sz w:val="28"/>
          <w:szCs w:val="28"/>
        </w:rPr>
      </w:pPr>
      <w:bookmarkStart w:id="5" w:name="_Hlk147236504"/>
      <w:r w:rsidRPr="001938FB">
        <w:rPr>
          <w:rFonts w:ascii="Times New Roman" w:hAnsi="Times New Roman" w:cs="Times New Roman"/>
          <w:sz w:val="28"/>
          <w:szCs w:val="28"/>
        </w:rPr>
        <w:t xml:space="preserve">До складу обсягу відпущеної електричної енергії в електричну мережу </w:t>
      </w:r>
      <w:r w:rsidR="004A5086" w:rsidRPr="001938FB">
        <w:rPr>
          <w:rFonts w:ascii="Times New Roman" w:hAnsi="Times New Roman" w:cs="Times New Roman"/>
          <w:sz w:val="28"/>
          <w:szCs w:val="28"/>
        </w:rPr>
        <w:t>а</w:t>
      </w:r>
      <w:r w:rsidRPr="001938FB">
        <w:rPr>
          <w:rFonts w:ascii="Times New Roman" w:hAnsi="Times New Roman" w:cs="Times New Roman"/>
          <w:sz w:val="28"/>
          <w:szCs w:val="28"/>
        </w:rPr>
        <w:t xml:space="preserve">ктивним споживачем під час здійснення взаємозаліку, зараховується електрична енергія, вироблена генеруючими установками третіх осіб, що приєднані до електричних мереж або електроустановок </w:t>
      </w:r>
      <w:r w:rsidR="004A5086" w:rsidRPr="001938FB">
        <w:rPr>
          <w:rFonts w:ascii="Times New Roman" w:hAnsi="Times New Roman" w:cs="Times New Roman"/>
          <w:sz w:val="28"/>
          <w:szCs w:val="28"/>
        </w:rPr>
        <w:t>а</w:t>
      </w:r>
      <w:r w:rsidRPr="001938FB">
        <w:rPr>
          <w:rFonts w:ascii="Times New Roman" w:hAnsi="Times New Roman" w:cs="Times New Roman"/>
          <w:sz w:val="28"/>
          <w:szCs w:val="28"/>
        </w:rPr>
        <w:t xml:space="preserve">ктивного споживача, та не спожита електроустановками такого </w:t>
      </w:r>
      <w:r w:rsidR="004A5086" w:rsidRPr="001938FB">
        <w:rPr>
          <w:rFonts w:ascii="Times New Roman" w:hAnsi="Times New Roman" w:cs="Times New Roman"/>
          <w:sz w:val="28"/>
          <w:szCs w:val="28"/>
        </w:rPr>
        <w:t>а</w:t>
      </w:r>
      <w:r w:rsidRPr="001938FB">
        <w:rPr>
          <w:rFonts w:ascii="Times New Roman" w:hAnsi="Times New Roman" w:cs="Times New Roman"/>
          <w:sz w:val="28"/>
          <w:szCs w:val="28"/>
        </w:rPr>
        <w:t>ктивного споживача</w:t>
      </w:r>
      <w:r w:rsidR="00DA7810" w:rsidRPr="001938FB">
        <w:rPr>
          <w:rFonts w:ascii="Times New Roman" w:hAnsi="Times New Roman" w:cs="Times New Roman"/>
          <w:sz w:val="28"/>
          <w:szCs w:val="28"/>
        </w:rPr>
        <w:t xml:space="preserve"> за умови, що </w:t>
      </w:r>
      <w:r w:rsidR="00F96541" w:rsidRPr="001938FB">
        <w:rPr>
          <w:rFonts w:ascii="Times New Roman" w:hAnsi="Times New Roman" w:cs="Times New Roman"/>
          <w:sz w:val="28"/>
          <w:szCs w:val="28"/>
        </w:rPr>
        <w:t>весь обсяг електричної енергії, виробленої такими генеруючими установками, що належать третім особам, придбавається активним споживачем</w:t>
      </w:r>
      <w:r w:rsidR="00ED5B9A" w:rsidRPr="001938FB">
        <w:rPr>
          <w:rFonts w:ascii="Times New Roman" w:hAnsi="Times New Roman" w:cs="Times New Roman"/>
          <w:sz w:val="28"/>
          <w:szCs w:val="28"/>
        </w:rPr>
        <w:t>.</w:t>
      </w:r>
    </w:p>
    <w:p w14:paraId="0147639C" w14:textId="77777777" w:rsidR="00DF1106" w:rsidRPr="001938FB" w:rsidRDefault="00DF1106" w:rsidP="00DF1106">
      <w:pPr>
        <w:spacing w:after="0" w:line="240" w:lineRule="auto"/>
        <w:ind w:firstLine="567"/>
        <w:jc w:val="both"/>
        <w:rPr>
          <w:rFonts w:ascii="Times New Roman" w:hAnsi="Times New Roman" w:cs="Times New Roman"/>
          <w:sz w:val="28"/>
          <w:szCs w:val="28"/>
        </w:rPr>
      </w:pPr>
    </w:p>
    <w:bookmarkEnd w:id="5"/>
    <w:p w14:paraId="01C82D40" w14:textId="3B56C8C0" w:rsidR="00663B04" w:rsidRPr="001938FB" w:rsidRDefault="00D86786"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4</w:t>
      </w:r>
      <w:r w:rsidR="00663B04" w:rsidRPr="001938FB">
        <w:rPr>
          <w:rFonts w:ascii="Times New Roman" w:hAnsi="Times New Roman" w:cs="Times New Roman"/>
          <w:sz w:val="28"/>
          <w:szCs w:val="28"/>
        </w:rPr>
        <w:t>.3. Активний споживач</w:t>
      </w:r>
      <w:r w:rsidR="006E77E3"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який встановив установку зберігання енергії, сплачує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(під час зупинки генеруючої установки)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w:t>
      </w:r>
      <w:r w:rsidR="00AD7906"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w:t>
      </w:r>
      <w:r w:rsidR="00AD7906" w:rsidRPr="001938FB">
        <w:rPr>
          <w:rFonts w:ascii="Times New Roman" w:hAnsi="Times New Roman" w:cs="Times New Roman"/>
          <w:sz w:val="28"/>
          <w:szCs w:val="28"/>
        </w:rPr>
        <w:t xml:space="preserve">який встановив установку зберігання енергії, </w:t>
      </w:r>
      <w:r w:rsidR="00663B04" w:rsidRPr="001938FB">
        <w:rPr>
          <w:rFonts w:ascii="Times New Roman" w:hAnsi="Times New Roman" w:cs="Times New Roman"/>
          <w:sz w:val="28"/>
          <w:szCs w:val="28"/>
        </w:rPr>
        <w:t xml:space="preserve">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 </w:t>
      </w:r>
    </w:p>
    <w:p w14:paraId="777CB2A2" w14:textId="35462F72" w:rsidR="00985590" w:rsidRPr="001938FB" w:rsidRDefault="00E6742D"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В</w:t>
      </w:r>
      <w:r w:rsidR="00985590" w:rsidRPr="001938FB">
        <w:rPr>
          <w:rFonts w:ascii="Times New Roman" w:hAnsi="Times New Roman" w:cs="Times New Roman"/>
          <w:sz w:val="28"/>
          <w:szCs w:val="28"/>
        </w:rPr>
        <w:t>арт</w:t>
      </w:r>
      <w:r w:rsidR="00672C51" w:rsidRPr="001938FB">
        <w:rPr>
          <w:rFonts w:ascii="Times New Roman" w:hAnsi="Times New Roman" w:cs="Times New Roman"/>
          <w:sz w:val="28"/>
          <w:szCs w:val="28"/>
        </w:rPr>
        <w:t>і</w:t>
      </w:r>
      <w:r w:rsidR="00985590" w:rsidRPr="001938FB">
        <w:rPr>
          <w:rFonts w:ascii="Times New Roman" w:hAnsi="Times New Roman" w:cs="Times New Roman"/>
          <w:sz w:val="28"/>
          <w:szCs w:val="28"/>
        </w:rPr>
        <w:t>ст</w:t>
      </w:r>
      <w:r w:rsidR="00672C51" w:rsidRPr="001938FB">
        <w:rPr>
          <w:rFonts w:ascii="Times New Roman" w:hAnsi="Times New Roman" w:cs="Times New Roman"/>
          <w:sz w:val="28"/>
          <w:szCs w:val="28"/>
        </w:rPr>
        <w:t>ь</w:t>
      </w:r>
      <w:r w:rsidR="00985590" w:rsidRPr="001938FB">
        <w:rPr>
          <w:rFonts w:ascii="Times New Roman" w:hAnsi="Times New Roman" w:cs="Times New Roman"/>
          <w:sz w:val="28"/>
          <w:szCs w:val="28"/>
        </w:rPr>
        <w:t>, яку має сплатити активний споживач за спожиту електричну енергію</w:t>
      </w:r>
      <w:r w:rsidR="00672C51" w:rsidRPr="001938FB">
        <w:rPr>
          <w:rFonts w:ascii="Times New Roman" w:hAnsi="Times New Roman" w:cs="Times New Roman"/>
          <w:sz w:val="28"/>
          <w:szCs w:val="28"/>
        </w:rPr>
        <w:t xml:space="preserve"> визначається за формулою</w:t>
      </w:r>
    </w:p>
    <w:p w14:paraId="05DDEE83" w14:textId="77777777" w:rsidR="00985590" w:rsidRPr="001938FB" w:rsidRDefault="00985590" w:rsidP="00DF1106">
      <w:pPr>
        <w:spacing w:after="0" w:line="240" w:lineRule="auto"/>
        <w:ind w:firstLine="567"/>
        <w:jc w:val="both"/>
        <w:rPr>
          <w:rFonts w:ascii="Times New Roman" w:hAnsi="Times New Roman" w:cs="Times New Roman"/>
          <w:i/>
          <w:sz w:val="28"/>
          <w:szCs w:val="28"/>
        </w:rPr>
      </w:pPr>
    </w:p>
    <w:p w14:paraId="2E13D329" w14:textId="1853796D" w:rsidR="00985590" w:rsidRPr="001938FB" w:rsidRDefault="00985590" w:rsidP="006227DD">
      <w:pPr>
        <w:spacing w:after="0" w:line="240" w:lineRule="auto"/>
        <w:ind w:firstLine="567"/>
        <w:jc w:val="center"/>
        <w:rPr>
          <w:rFonts w:ascii="Times New Roman" w:eastAsiaTheme="minorEastAsia" w:hAnsi="Times New Roman" w:cs="Times New Roman"/>
          <w:sz w:val="28"/>
          <w:szCs w:val="28"/>
        </w:rPr>
      </w:pPr>
      <w:r w:rsidRPr="001938FB">
        <w:rPr>
          <w:rFonts w:ascii="Times New Roman" w:hAnsi="Times New Roman" w:cs="Times New Roman"/>
          <w:sz w:val="28"/>
          <w:szCs w:val="28"/>
        </w:rPr>
        <w:t xml:space="preserve">В </w:t>
      </w:r>
      <w:proofErr w:type="spellStart"/>
      <w:r w:rsidRPr="001938FB">
        <w:rPr>
          <w:rFonts w:ascii="Times New Roman" w:hAnsi="Times New Roman" w:cs="Times New Roman"/>
          <w:sz w:val="28"/>
          <w:szCs w:val="28"/>
          <w:vertAlign w:val="subscript"/>
        </w:rPr>
        <w:t>опл</w:t>
      </w:r>
      <w:proofErr w:type="spellEnd"/>
      <w:r w:rsidRPr="001938FB">
        <w:rPr>
          <w:rFonts w:ascii="Times New Roman" w:hAnsi="Times New Roman" w:cs="Times New Roman"/>
          <w:sz w:val="28"/>
          <w:szCs w:val="28"/>
          <w:vertAlign w:val="subscript"/>
        </w:rPr>
        <w:t xml:space="preserve">  </w:t>
      </w:r>
      <w:r w:rsidRPr="001938FB">
        <w:rPr>
          <w:rFonts w:ascii="Times New Roman" w:hAnsi="Times New Roman" w:cs="Times New Roman"/>
          <w:sz w:val="28"/>
          <w:szCs w:val="28"/>
        </w:rPr>
        <w:t xml:space="preserve">= </w:t>
      </w:r>
      <m:oMath>
        <m:r>
          <w:rPr>
            <w:rFonts w:ascii="Cambria Math" w:hAnsi="Cambria Math" w:cs="Times New Roman"/>
            <w:sz w:val="28"/>
            <w:szCs w:val="28"/>
          </w:rPr>
          <m:t xml:space="preserve">∆ В </m:t>
        </m:r>
      </m:oMath>
      <w:r w:rsidRPr="001938FB">
        <w:rPr>
          <w:rFonts w:ascii="Times New Roman" w:eastAsiaTheme="minorEastAsia" w:hAnsi="Times New Roman" w:cs="Times New Roman"/>
          <w:sz w:val="28"/>
          <w:szCs w:val="28"/>
          <w:vertAlign w:val="subscript"/>
        </w:rPr>
        <w:t xml:space="preserve">спож. </w:t>
      </w:r>
      <w:r w:rsidRPr="001938FB">
        <w:rPr>
          <w:rFonts w:ascii="Times New Roman" w:eastAsiaTheme="minorEastAsia" w:hAnsi="Times New Roman" w:cs="Times New Roman"/>
          <w:sz w:val="28"/>
          <w:szCs w:val="28"/>
        </w:rPr>
        <w:t xml:space="preserve">+ В </w:t>
      </w:r>
      <w:proofErr w:type="spellStart"/>
      <w:r w:rsidRPr="001938FB">
        <w:rPr>
          <w:rFonts w:ascii="Times New Roman" w:eastAsiaTheme="minorEastAsia" w:hAnsi="Times New Roman" w:cs="Times New Roman"/>
          <w:sz w:val="28"/>
          <w:szCs w:val="28"/>
          <w:vertAlign w:val="subscript"/>
        </w:rPr>
        <w:t>тр</w:t>
      </w:r>
      <w:proofErr w:type="spellEnd"/>
      <w:r w:rsidR="006227DD" w:rsidRPr="001938FB">
        <w:rPr>
          <w:rFonts w:ascii="Times New Roman" w:eastAsiaTheme="minorEastAsia" w:hAnsi="Times New Roman" w:cs="Times New Roman"/>
          <w:sz w:val="28"/>
          <w:szCs w:val="28"/>
          <w:vertAlign w:val="subscript"/>
        </w:rPr>
        <w:t>,</w:t>
      </w:r>
      <w:r w:rsidRPr="001938FB">
        <w:rPr>
          <w:rFonts w:ascii="Times New Roman" w:eastAsiaTheme="minorEastAsia" w:hAnsi="Times New Roman" w:cs="Times New Roman"/>
          <w:sz w:val="28"/>
          <w:szCs w:val="28"/>
        </w:rPr>
        <w:tab/>
      </w:r>
      <w:r w:rsidR="003B2FAA" w:rsidRPr="001938FB">
        <w:rPr>
          <w:rFonts w:ascii="Times New Roman" w:eastAsiaTheme="minorEastAsia" w:hAnsi="Times New Roman" w:cs="Times New Roman"/>
          <w:sz w:val="28"/>
          <w:szCs w:val="28"/>
        </w:rPr>
        <w:t xml:space="preserve">грн,    </w:t>
      </w:r>
      <w:r w:rsidRPr="001938FB">
        <w:rPr>
          <w:rFonts w:ascii="Times New Roman" w:eastAsiaTheme="minorEastAsia" w:hAnsi="Times New Roman" w:cs="Times New Roman"/>
          <w:sz w:val="28"/>
          <w:szCs w:val="28"/>
        </w:rPr>
        <w:t>(1)</w:t>
      </w:r>
    </w:p>
    <w:p w14:paraId="49988EE1" w14:textId="77777777" w:rsidR="00985590" w:rsidRPr="001938FB" w:rsidRDefault="00985590" w:rsidP="00DF1106">
      <w:pPr>
        <w:spacing w:after="0" w:line="240" w:lineRule="auto"/>
        <w:ind w:firstLine="567"/>
        <w:jc w:val="both"/>
        <w:rPr>
          <w:rFonts w:ascii="Times New Roman" w:eastAsiaTheme="minorEastAsia" w:hAnsi="Times New Roman" w:cs="Times New Roman"/>
          <w:sz w:val="28"/>
          <w:szCs w:val="28"/>
        </w:rPr>
      </w:pPr>
    </w:p>
    <w:p w14:paraId="7CAE3669" w14:textId="1C2319A0" w:rsidR="00985590"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де </w:t>
      </w:r>
      <w:r w:rsidR="00985590" w:rsidRPr="001938FB">
        <w:rPr>
          <w:rFonts w:ascii="Times New Roman" w:hAnsi="Times New Roman" w:cs="Times New Roman"/>
          <w:sz w:val="28"/>
          <w:szCs w:val="28"/>
        </w:rPr>
        <w:t xml:space="preserve">В </w:t>
      </w:r>
      <w:proofErr w:type="spellStart"/>
      <w:r w:rsidR="00985590" w:rsidRPr="001938FB">
        <w:rPr>
          <w:rFonts w:ascii="Times New Roman" w:hAnsi="Times New Roman" w:cs="Times New Roman"/>
          <w:sz w:val="28"/>
          <w:szCs w:val="28"/>
          <w:vertAlign w:val="subscript"/>
        </w:rPr>
        <w:t>опл</w:t>
      </w:r>
      <w:proofErr w:type="spellEnd"/>
      <w:r w:rsidR="00985590" w:rsidRPr="001938FB">
        <w:rPr>
          <w:rFonts w:ascii="Times New Roman" w:hAnsi="Times New Roman" w:cs="Times New Roman"/>
          <w:sz w:val="28"/>
          <w:szCs w:val="28"/>
        </w:rPr>
        <w:t xml:space="preserve"> – вартість, яку має сплатити активний споживач за спожиту електричну енергію;</w:t>
      </w:r>
    </w:p>
    <w:p w14:paraId="426A50D5" w14:textId="7BCB6AF5" w:rsidR="00985590" w:rsidRPr="001938FB" w:rsidRDefault="00985590" w:rsidP="00DF1106">
      <w:pPr>
        <w:spacing w:after="0" w:line="240" w:lineRule="auto"/>
        <w:ind w:firstLine="567"/>
        <w:jc w:val="both"/>
        <w:rPr>
          <w:rFonts w:ascii="Times New Roman" w:eastAsiaTheme="minorEastAsia" w:hAnsi="Times New Roman" w:cs="Times New Roman"/>
          <w:sz w:val="28"/>
          <w:szCs w:val="28"/>
        </w:rPr>
      </w:pPr>
      <m:oMath>
        <m:r>
          <w:rPr>
            <w:rFonts w:ascii="Cambria Math" w:hAnsi="Cambria Math" w:cs="Times New Roman"/>
            <w:sz w:val="28"/>
            <w:szCs w:val="28"/>
          </w:rPr>
          <m:t xml:space="preserve">∆ В </m:t>
        </m:r>
      </m:oMath>
      <w:r w:rsidRPr="001938FB">
        <w:rPr>
          <w:rFonts w:ascii="Times New Roman" w:eastAsiaTheme="minorEastAsia" w:hAnsi="Times New Roman" w:cs="Times New Roman"/>
          <w:sz w:val="28"/>
          <w:szCs w:val="28"/>
          <w:vertAlign w:val="subscript"/>
        </w:rPr>
        <w:t>спож</w:t>
      </w:r>
      <w:r w:rsidRPr="001938FB">
        <w:rPr>
          <w:rFonts w:ascii="Times New Roman" w:eastAsiaTheme="minorEastAsia" w:hAnsi="Times New Roman" w:cs="Times New Roman"/>
          <w:sz w:val="28"/>
          <w:szCs w:val="28"/>
        </w:rPr>
        <w:t xml:space="preserve"> </w:t>
      </w:r>
      <w:bookmarkStart w:id="6" w:name="_Hlk147324420"/>
      <w:r w:rsidRPr="001938FB">
        <w:rPr>
          <w:rFonts w:ascii="Times New Roman" w:eastAsiaTheme="minorEastAsia" w:hAnsi="Times New Roman" w:cs="Times New Roman"/>
          <w:sz w:val="28"/>
          <w:szCs w:val="28"/>
        </w:rPr>
        <w:t xml:space="preserve">– </w:t>
      </w:r>
      <w:bookmarkEnd w:id="6"/>
      <w:r w:rsidRPr="001938FB">
        <w:rPr>
          <w:rFonts w:ascii="Times New Roman" w:eastAsiaTheme="minorEastAsia" w:hAnsi="Times New Roman" w:cs="Times New Roman"/>
          <w:sz w:val="28"/>
          <w:szCs w:val="28"/>
        </w:rPr>
        <w:t xml:space="preserve">вартість спожитої електричної енергії без </w:t>
      </w:r>
      <w:r w:rsidR="006227DD" w:rsidRPr="001938FB">
        <w:rPr>
          <w:rFonts w:ascii="Times New Roman" w:eastAsiaTheme="minorEastAsia" w:hAnsi="Times New Roman" w:cs="Times New Roman"/>
          <w:sz w:val="28"/>
          <w:szCs w:val="28"/>
        </w:rPr>
        <w:t xml:space="preserve">врахування вартості </w:t>
      </w:r>
      <w:r w:rsidR="00203B1A" w:rsidRPr="001938FB">
        <w:rPr>
          <w:rFonts w:ascii="Times New Roman" w:hAnsi="Times New Roman" w:cs="Times New Roman"/>
          <w:sz w:val="28"/>
          <w:szCs w:val="28"/>
        </w:rPr>
        <w:t>послуг з розподілу та передачі</w:t>
      </w:r>
      <w:r w:rsidRPr="001938FB">
        <w:rPr>
          <w:rFonts w:ascii="Times New Roman" w:eastAsiaTheme="minorEastAsia" w:hAnsi="Times New Roman" w:cs="Times New Roman"/>
          <w:sz w:val="28"/>
          <w:szCs w:val="28"/>
        </w:rPr>
        <w:t>;</w:t>
      </w:r>
    </w:p>
    <w:p w14:paraId="03ABCA6F" w14:textId="67FBA87F" w:rsidR="00985590" w:rsidRPr="001938FB" w:rsidRDefault="00985590" w:rsidP="00DF1106">
      <w:pPr>
        <w:spacing w:after="0" w:line="240" w:lineRule="auto"/>
        <w:ind w:firstLine="567"/>
        <w:jc w:val="both"/>
        <w:rPr>
          <w:rFonts w:ascii="Times New Roman" w:eastAsiaTheme="minorEastAsia" w:hAnsi="Times New Roman" w:cs="Times New Roman"/>
          <w:sz w:val="28"/>
          <w:szCs w:val="28"/>
        </w:rPr>
      </w:pPr>
      <w:r w:rsidRPr="001938FB">
        <w:rPr>
          <w:rFonts w:ascii="Times New Roman" w:hAnsi="Times New Roman" w:cs="Times New Roman"/>
          <w:sz w:val="28"/>
          <w:szCs w:val="28"/>
        </w:rPr>
        <w:t xml:space="preserve">В </w:t>
      </w:r>
      <w:proofErr w:type="spellStart"/>
      <w:r w:rsidRPr="001938FB">
        <w:rPr>
          <w:rFonts w:ascii="Times New Roman" w:hAnsi="Times New Roman" w:cs="Times New Roman"/>
          <w:sz w:val="28"/>
          <w:szCs w:val="28"/>
          <w:vertAlign w:val="subscript"/>
        </w:rPr>
        <w:t>тр</w:t>
      </w:r>
      <w:proofErr w:type="spellEnd"/>
      <w:r w:rsidRPr="001938FB">
        <w:rPr>
          <w:rFonts w:ascii="Times New Roman" w:hAnsi="Times New Roman" w:cs="Times New Roman"/>
          <w:sz w:val="28"/>
          <w:szCs w:val="28"/>
          <w:vertAlign w:val="subscript"/>
        </w:rPr>
        <w:t xml:space="preserve">   </w:t>
      </w:r>
      <w:r w:rsidR="006227DD"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вартість </w:t>
      </w:r>
      <w:r w:rsidR="00203B1A" w:rsidRPr="001938FB">
        <w:rPr>
          <w:rFonts w:ascii="Times New Roman" w:hAnsi="Times New Roman" w:cs="Times New Roman"/>
          <w:sz w:val="28"/>
          <w:szCs w:val="28"/>
        </w:rPr>
        <w:t xml:space="preserve">послуг з розподілу та передачі </w:t>
      </w:r>
      <w:r w:rsidRPr="001938FB">
        <w:rPr>
          <w:rFonts w:ascii="Times New Roman" w:hAnsi="Times New Roman" w:cs="Times New Roman"/>
          <w:sz w:val="28"/>
          <w:szCs w:val="28"/>
        </w:rPr>
        <w:t>електричної енергії</w:t>
      </w:r>
      <w:r w:rsidR="006227DD" w:rsidRPr="001938FB">
        <w:rPr>
          <w:rFonts w:ascii="Times New Roman" w:hAnsi="Times New Roman" w:cs="Times New Roman"/>
          <w:sz w:val="28"/>
          <w:szCs w:val="28"/>
        </w:rPr>
        <w:t>.</w:t>
      </w:r>
    </w:p>
    <w:p w14:paraId="7081A9A3" w14:textId="77777777" w:rsidR="00985590" w:rsidRPr="001938FB" w:rsidRDefault="00985590" w:rsidP="00DF1106">
      <w:pPr>
        <w:spacing w:after="0" w:line="240" w:lineRule="auto"/>
        <w:ind w:firstLine="567"/>
        <w:jc w:val="both"/>
        <w:rPr>
          <w:rFonts w:ascii="Times New Roman" w:hAnsi="Times New Roman" w:cs="Times New Roman"/>
          <w:sz w:val="28"/>
          <w:szCs w:val="28"/>
        </w:rPr>
      </w:pPr>
    </w:p>
    <w:p w14:paraId="3955BD96" w14:textId="76DFF130" w:rsidR="00985590"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Вартість</w:t>
      </w:r>
      <w:r w:rsidR="00985590" w:rsidRPr="001938FB">
        <w:rPr>
          <w:rFonts w:ascii="Times New Roman" w:hAnsi="Times New Roman" w:cs="Times New Roman"/>
          <w:sz w:val="28"/>
          <w:szCs w:val="28"/>
        </w:rPr>
        <w:t xml:space="preserve"> </w:t>
      </w:r>
      <w:r w:rsidR="00203B1A" w:rsidRPr="001938FB">
        <w:rPr>
          <w:rFonts w:ascii="Times New Roman" w:hAnsi="Times New Roman" w:cs="Times New Roman"/>
          <w:sz w:val="28"/>
          <w:szCs w:val="28"/>
        </w:rPr>
        <w:t xml:space="preserve">послуг з розподілу та передачі </w:t>
      </w:r>
      <w:r w:rsidR="00985590" w:rsidRPr="001938FB">
        <w:rPr>
          <w:rFonts w:ascii="Times New Roman" w:hAnsi="Times New Roman" w:cs="Times New Roman"/>
          <w:sz w:val="28"/>
          <w:szCs w:val="28"/>
        </w:rPr>
        <w:t>електричної енергії</w:t>
      </w:r>
      <w:r w:rsidRPr="001938FB">
        <w:rPr>
          <w:rFonts w:ascii="Times New Roman" w:hAnsi="Times New Roman" w:cs="Times New Roman"/>
          <w:sz w:val="28"/>
          <w:szCs w:val="28"/>
        </w:rPr>
        <w:t xml:space="preserve"> визначається за формулою</w:t>
      </w:r>
    </w:p>
    <w:p w14:paraId="0AF0A428" w14:textId="3A9F8F50" w:rsidR="00985590" w:rsidRPr="001938FB" w:rsidRDefault="00985590" w:rsidP="006227DD">
      <w:pPr>
        <w:tabs>
          <w:tab w:val="left" w:pos="6675"/>
        </w:tabs>
        <w:spacing w:after="0" w:line="240" w:lineRule="auto"/>
        <w:ind w:firstLine="567"/>
        <w:jc w:val="center"/>
        <w:rPr>
          <w:rFonts w:ascii="Times New Roman" w:hAnsi="Times New Roman" w:cs="Times New Roman"/>
          <w:sz w:val="28"/>
          <w:szCs w:val="28"/>
        </w:rPr>
      </w:pPr>
      <w:r w:rsidRPr="001938FB">
        <w:rPr>
          <w:rFonts w:ascii="Times New Roman" w:hAnsi="Times New Roman" w:cs="Times New Roman"/>
          <w:sz w:val="28"/>
          <w:szCs w:val="28"/>
        </w:rPr>
        <w:t xml:space="preserve">В </w:t>
      </w:r>
      <w:proofErr w:type="spellStart"/>
      <w:r w:rsidRPr="001938FB">
        <w:rPr>
          <w:rFonts w:ascii="Times New Roman" w:hAnsi="Times New Roman" w:cs="Times New Roman"/>
          <w:sz w:val="28"/>
          <w:szCs w:val="28"/>
          <w:vertAlign w:val="subscript"/>
        </w:rPr>
        <w:t>тр</w:t>
      </w:r>
      <w:proofErr w:type="spellEnd"/>
      <w:r w:rsidRPr="001938FB">
        <w:rPr>
          <w:rFonts w:ascii="Times New Roman" w:hAnsi="Times New Roman" w:cs="Times New Roman"/>
          <w:sz w:val="28"/>
          <w:szCs w:val="28"/>
          <w:vertAlign w:val="subscript"/>
        </w:rPr>
        <w:t xml:space="preserve">  </w:t>
      </w:r>
      <w:r w:rsidRPr="001938FB">
        <w:rPr>
          <w:rFonts w:ascii="Times New Roman" w:hAnsi="Times New Roman" w:cs="Times New Roman"/>
          <w:sz w:val="28"/>
          <w:szCs w:val="28"/>
        </w:rPr>
        <w:t>=</w:t>
      </w:r>
      <w:r w:rsidRPr="001938FB">
        <w:rPr>
          <w:rFonts w:ascii="Times New Roman" w:hAnsi="Times New Roman" w:cs="Times New Roman"/>
          <w:sz w:val="28"/>
          <w:szCs w:val="28"/>
          <w:vertAlign w:val="subscript"/>
        </w:rPr>
        <w:t xml:space="preserve"> </w:t>
      </w:r>
      <w:r w:rsidRPr="001938FB">
        <w:rPr>
          <w:rFonts w:ascii="Times New Roman" w:hAnsi="Times New Roman" w:cs="Times New Roman"/>
          <w:sz w:val="28"/>
          <w:szCs w:val="28"/>
        </w:rPr>
        <w:t xml:space="preserve">W </w:t>
      </w:r>
      <w:proofErr w:type="spellStart"/>
      <w:r w:rsidRPr="001938FB">
        <w:rPr>
          <w:rFonts w:ascii="Times New Roman" w:hAnsi="Times New Roman" w:cs="Times New Roman"/>
          <w:sz w:val="28"/>
          <w:szCs w:val="28"/>
          <w:vertAlign w:val="subscript"/>
        </w:rPr>
        <w:t>тр</w:t>
      </w:r>
      <w:proofErr w:type="spellEnd"/>
      <w:r w:rsidRPr="001938FB">
        <w:rPr>
          <w:rFonts w:ascii="Times New Roman" w:hAnsi="Times New Roman" w:cs="Times New Roman"/>
          <w:sz w:val="28"/>
          <w:szCs w:val="28"/>
          <w:vertAlign w:val="subscript"/>
        </w:rPr>
        <w:t>.</w:t>
      </w:r>
      <m:oMath>
        <m:r>
          <w:ins w:id="7" w:author="Дмитро Жидченко" w:date="2023-09-28T11:52:00Z">
            <w:rPr>
              <w:rFonts w:ascii="Cambria Math" w:hAnsi="Cambria Math" w:cs="Times New Roman"/>
              <w:sz w:val="28"/>
              <w:szCs w:val="28"/>
            </w:rPr>
            <m:t xml:space="preserve"> *</m:t>
          </w:ins>
        </m:r>
      </m:oMath>
      <w:r w:rsidRPr="001938FB">
        <w:rPr>
          <w:rFonts w:ascii="Times New Roman" w:hAnsi="Times New Roman" w:cs="Times New Roman"/>
          <w:sz w:val="28"/>
          <w:szCs w:val="28"/>
          <w:vertAlign w:val="subscript"/>
        </w:rPr>
        <w:t xml:space="preserve"> </w:t>
      </w:r>
      <w:r w:rsidRPr="001938FB">
        <w:rPr>
          <w:rFonts w:ascii="Times New Roman" w:hAnsi="Times New Roman" w:cs="Times New Roman"/>
          <w:sz w:val="28"/>
          <w:szCs w:val="28"/>
        </w:rPr>
        <w:t xml:space="preserve">(Т </w:t>
      </w:r>
      <w:r w:rsidRPr="001938FB">
        <w:rPr>
          <w:rFonts w:ascii="Times New Roman" w:hAnsi="Times New Roman" w:cs="Times New Roman"/>
          <w:sz w:val="28"/>
          <w:szCs w:val="28"/>
          <w:vertAlign w:val="subscript"/>
        </w:rPr>
        <w:t xml:space="preserve">перед. + </w:t>
      </w:r>
      <w:r w:rsidRPr="001938FB">
        <w:rPr>
          <w:rFonts w:ascii="Times New Roman" w:hAnsi="Times New Roman" w:cs="Times New Roman"/>
          <w:sz w:val="28"/>
          <w:szCs w:val="28"/>
        </w:rPr>
        <w:t xml:space="preserve">Т </w:t>
      </w:r>
      <w:proofErr w:type="spellStart"/>
      <w:r w:rsidRPr="001938FB">
        <w:rPr>
          <w:rFonts w:ascii="Times New Roman" w:hAnsi="Times New Roman" w:cs="Times New Roman"/>
          <w:sz w:val="28"/>
          <w:szCs w:val="28"/>
          <w:vertAlign w:val="subscript"/>
        </w:rPr>
        <w:t>розп</w:t>
      </w:r>
      <w:proofErr w:type="spellEnd"/>
      <w:r w:rsidRPr="001938FB">
        <w:rPr>
          <w:rFonts w:ascii="Times New Roman" w:hAnsi="Times New Roman" w:cs="Times New Roman"/>
          <w:sz w:val="28"/>
          <w:szCs w:val="28"/>
          <w:vertAlign w:val="subscript"/>
        </w:rPr>
        <w:t>.</w:t>
      </w:r>
      <w:r w:rsidRPr="001938FB">
        <w:rPr>
          <w:rFonts w:ascii="Times New Roman" w:hAnsi="Times New Roman" w:cs="Times New Roman"/>
          <w:sz w:val="28"/>
          <w:szCs w:val="28"/>
        </w:rPr>
        <w:t>)</w:t>
      </w:r>
      <w:r w:rsidR="006227DD" w:rsidRPr="001938FB">
        <w:rPr>
          <w:rFonts w:ascii="Times New Roman" w:hAnsi="Times New Roman" w:cs="Times New Roman"/>
          <w:sz w:val="28"/>
          <w:szCs w:val="28"/>
        </w:rPr>
        <w:t>,</w:t>
      </w:r>
      <w:r w:rsidR="003B2FAA" w:rsidRPr="001938FB">
        <w:rPr>
          <w:rFonts w:ascii="Times New Roman" w:hAnsi="Times New Roman" w:cs="Times New Roman"/>
          <w:sz w:val="28"/>
          <w:szCs w:val="28"/>
        </w:rPr>
        <w:t xml:space="preserve"> грн,</w:t>
      </w:r>
      <w:r w:rsidRPr="001938FB">
        <w:rPr>
          <w:rFonts w:ascii="Times New Roman" w:hAnsi="Times New Roman" w:cs="Times New Roman"/>
          <w:sz w:val="28"/>
          <w:szCs w:val="28"/>
        </w:rPr>
        <w:tab/>
        <w:t>(2)</w:t>
      </w:r>
    </w:p>
    <w:p w14:paraId="396FC346" w14:textId="77777777" w:rsidR="006227DD" w:rsidRPr="001938FB" w:rsidRDefault="006227DD" w:rsidP="00DF1106">
      <w:pPr>
        <w:spacing w:after="0" w:line="240" w:lineRule="auto"/>
        <w:ind w:firstLine="567"/>
        <w:jc w:val="both"/>
        <w:rPr>
          <w:rFonts w:ascii="Times New Roman" w:hAnsi="Times New Roman" w:cs="Times New Roman"/>
          <w:sz w:val="28"/>
          <w:szCs w:val="28"/>
        </w:rPr>
      </w:pPr>
    </w:p>
    <w:p w14:paraId="529094AD" w14:textId="5509C39F" w:rsidR="00985590"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де </w:t>
      </w:r>
      <w:r w:rsidR="00985590" w:rsidRPr="001938FB">
        <w:rPr>
          <w:rFonts w:ascii="Times New Roman" w:hAnsi="Times New Roman" w:cs="Times New Roman"/>
          <w:sz w:val="28"/>
          <w:szCs w:val="28"/>
        </w:rPr>
        <w:t xml:space="preserve">В </w:t>
      </w:r>
      <w:proofErr w:type="spellStart"/>
      <w:r w:rsidR="00985590" w:rsidRPr="001938FB">
        <w:rPr>
          <w:rFonts w:ascii="Times New Roman" w:hAnsi="Times New Roman" w:cs="Times New Roman"/>
          <w:sz w:val="28"/>
          <w:szCs w:val="28"/>
          <w:vertAlign w:val="subscript"/>
        </w:rPr>
        <w:t>тр</w:t>
      </w:r>
      <w:proofErr w:type="spellEnd"/>
      <w:r w:rsidR="00985590" w:rsidRPr="001938FB">
        <w:rPr>
          <w:rFonts w:ascii="Times New Roman" w:hAnsi="Times New Roman" w:cs="Times New Roman"/>
          <w:sz w:val="28"/>
          <w:szCs w:val="28"/>
          <w:vertAlign w:val="subscript"/>
        </w:rPr>
        <w:t xml:space="preserve">   </w:t>
      </w:r>
      <w:r w:rsidR="006227DD" w:rsidRPr="001938FB">
        <w:rPr>
          <w:rFonts w:ascii="Times New Roman" w:eastAsiaTheme="minorEastAsia" w:hAnsi="Times New Roman" w:cs="Times New Roman"/>
          <w:sz w:val="28"/>
          <w:szCs w:val="28"/>
        </w:rPr>
        <w:t xml:space="preserve">– </w:t>
      </w:r>
      <w:r w:rsidR="00985590" w:rsidRPr="001938FB">
        <w:rPr>
          <w:rFonts w:ascii="Times New Roman" w:hAnsi="Times New Roman" w:cs="Times New Roman"/>
          <w:sz w:val="28"/>
          <w:szCs w:val="28"/>
        </w:rPr>
        <w:t xml:space="preserve">вартість послуг з </w:t>
      </w:r>
      <w:r w:rsidR="00FB15C8" w:rsidRPr="001938FB">
        <w:rPr>
          <w:rFonts w:ascii="Times New Roman" w:hAnsi="Times New Roman" w:cs="Times New Roman"/>
          <w:sz w:val="28"/>
          <w:szCs w:val="28"/>
        </w:rPr>
        <w:t>розподілу</w:t>
      </w:r>
      <w:r w:rsidR="00203B1A" w:rsidRPr="001938FB">
        <w:rPr>
          <w:rFonts w:ascii="Times New Roman" w:hAnsi="Times New Roman" w:cs="Times New Roman"/>
          <w:sz w:val="28"/>
          <w:szCs w:val="28"/>
        </w:rPr>
        <w:t xml:space="preserve"> та </w:t>
      </w:r>
      <w:r w:rsidR="00FB15C8" w:rsidRPr="001938FB">
        <w:rPr>
          <w:rFonts w:ascii="Times New Roman" w:hAnsi="Times New Roman" w:cs="Times New Roman"/>
          <w:sz w:val="28"/>
          <w:szCs w:val="28"/>
        </w:rPr>
        <w:t>передачі</w:t>
      </w:r>
      <w:r w:rsidR="00985590" w:rsidRPr="001938FB">
        <w:rPr>
          <w:rFonts w:ascii="Times New Roman" w:hAnsi="Times New Roman" w:cs="Times New Roman"/>
          <w:sz w:val="28"/>
          <w:szCs w:val="28"/>
        </w:rPr>
        <w:t xml:space="preserve"> електричної енергії; </w:t>
      </w:r>
      <w:r w:rsidR="00203B1A" w:rsidRPr="001938FB">
        <w:rPr>
          <w:rFonts w:ascii="Times New Roman" w:hAnsi="Times New Roman" w:cs="Times New Roman"/>
          <w:sz w:val="28"/>
          <w:szCs w:val="28"/>
        </w:rPr>
        <w:t xml:space="preserve"> </w:t>
      </w:r>
    </w:p>
    <w:p w14:paraId="0FA48572" w14:textId="1E76FBA0" w:rsidR="00985590" w:rsidRPr="001938FB" w:rsidRDefault="00985590" w:rsidP="00DF1106">
      <w:pPr>
        <w:spacing w:after="0" w:line="240" w:lineRule="auto"/>
        <w:ind w:firstLine="567"/>
        <w:jc w:val="both"/>
        <w:rPr>
          <w:rFonts w:ascii="Times New Roman" w:hAnsi="Times New Roman" w:cs="Times New Roman"/>
          <w:sz w:val="28"/>
          <w:szCs w:val="28"/>
        </w:rPr>
      </w:pPr>
      <w:proofErr w:type="spellStart"/>
      <w:r w:rsidRPr="001938FB">
        <w:rPr>
          <w:rFonts w:ascii="Times New Roman" w:hAnsi="Times New Roman" w:cs="Times New Roman"/>
          <w:sz w:val="28"/>
          <w:szCs w:val="28"/>
        </w:rPr>
        <w:t>W</w:t>
      </w:r>
      <w:r w:rsidRPr="001938FB">
        <w:rPr>
          <w:rFonts w:ascii="Times New Roman" w:hAnsi="Times New Roman" w:cs="Times New Roman"/>
          <w:sz w:val="28"/>
          <w:szCs w:val="28"/>
          <w:vertAlign w:val="subscript"/>
        </w:rPr>
        <w:t>тр</w:t>
      </w:r>
      <w:proofErr w:type="spellEnd"/>
      <w:r w:rsidRPr="001938FB">
        <w:rPr>
          <w:rFonts w:ascii="Times New Roman" w:hAnsi="Times New Roman" w:cs="Times New Roman"/>
          <w:sz w:val="28"/>
          <w:szCs w:val="28"/>
          <w:vertAlign w:val="subscript"/>
        </w:rPr>
        <w:t xml:space="preserve"> </w:t>
      </w:r>
      <w:r w:rsidR="006227DD" w:rsidRPr="001938FB">
        <w:rPr>
          <w:rFonts w:ascii="Times New Roman" w:eastAsiaTheme="minorEastAsia" w:hAnsi="Times New Roman" w:cs="Times New Roman"/>
          <w:sz w:val="28"/>
          <w:szCs w:val="28"/>
        </w:rPr>
        <w:t xml:space="preserve">– </w:t>
      </w:r>
      <w:r w:rsidRPr="001938FB">
        <w:rPr>
          <w:rFonts w:ascii="Times New Roman" w:hAnsi="Times New Roman" w:cs="Times New Roman"/>
          <w:i/>
          <w:sz w:val="28"/>
          <w:szCs w:val="28"/>
        </w:rPr>
        <w:t xml:space="preserve"> </w:t>
      </w:r>
      <w:r w:rsidRPr="001938FB">
        <w:rPr>
          <w:rFonts w:ascii="Times New Roman" w:hAnsi="Times New Roman" w:cs="Times New Roman"/>
          <w:sz w:val="28"/>
          <w:szCs w:val="28"/>
        </w:rPr>
        <w:t xml:space="preserve">обсяг </w:t>
      </w:r>
      <w:r w:rsidR="00604D7F" w:rsidRPr="001938FB">
        <w:rPr>
          <w:rFonts w:ascii="Times New Roman" w:hAnsi="Times New Roman" w:cs="Times New Roman"/>
          <w:sz w:val="28"/>
          <w:szCs w:val="28"/>
        </w:rPr>
        <w:t>відбору</w:t>
      </w:r>
      <w:r w:rsidRPr="001938FB">
        <w:rPr>
          <w:rFonts w:ascii="Times New Roman" w:hAnsi="Times New Roman" w:cs="Times New Roman"/>
          <w:sz w:val="28"/>
          <w:szCs w:val="28"/>
        </w:rPr>
        <w:t xml:space="preserve"> електричної енергії</w:t>
      </w:r>
      <w:r w:rsidR="00604D7F" w:rsidRPr="001938FB">
        <w:rPr>
          <w:rFonts w:ascii="Times New Roman" w:hAnsi="Times New Roman" w:cs="Times New Roman"/>
          <w:sz w:val="28"/>
          <w:szCs w:val="28"/>
        </w:rPr>
        <w:t xml:space="preserve"> з мережі оператора системи</w:t>
      </w:r>
      <w:r w:rsidRPr="001938FB">
        <w:rPr>
          <w:rFonts w:ascii="Times New Roman" w:hAnsi="Times New Roman" w:cs="Times New Roman"/>
          <w:sz w:val="28"/>
          <w:szCs w:val="28"/>
        </w:rPr>
        <w:t xml:space="preserve">; </w:t>
      </w:r>
    </w:p>
    <w:p w14:paraId="35A01CAA" w14:textId="77777777" w:rsidR="00985590" w:rsidRPr="001938FB" w:rsidRDefault="00985590"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Т </w:t>
      </w:r>
      <w:r w:rsidRPr="001938FB">
        <w:rPr>
          <w:rFonts w:ascii="Times New Roman" w:hAnsi="Times New Roman" w:cs="Times New Roman"/>
          <w:sz w:val="28"/>
          <w:szCs w:val="28"/>
          <w:vertAlign w:val="subscript"/>
        </w:rPr>
        <w:t xml:space="preserve">перед </w:t>
      </w:r>
      <w:r w:rsidRPr="001938FB">
        <w:rPr>
          <w:rFonts w:ascii="Times New Roman" w:hAnsi="Times New Roman" w:cs="Times New Roman"/>
          <w:sz w:val="28"/>
          <w:szCs w:val="28"/>
        </w:rPr>
        <w:t>– тариф на передачу електричної енергії;</w:t>
      </w:r>
    </w:p>
    <w:p w14:paraId="5A786CB7" w14:textId="4F0A8C07" w:rsidR="00985590" w:rsidRPr="001938FB" w:rsidRDefault="00985590"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Т </w:t>
      </w:r>
      <w:proofErr w:type="spellStart"/>
      <w:r w:rsidRPr="001938FB">
        <w:rPr>
          <w:rFonts w:ascii="Times New Roman" w:hAnsi="Times New Roman" w:cs="Times New Roman"/>
          <w:sz w:val="28"/>
          <w:szCs w:val="28"/>
          <w:vertAlign w:val="subscript"/>
        </w:rPr>
        <w:t>розп</w:t>
      </w:r>
      <w:proofErr w:type="spellEnd"/>
      <w:r w:rsidRPr="001938FB">
        <w:rPr>
          <w:rFonts w:ascii="Times New Roman" w:hAnsi="Times New Roman" w:cs="Times New Roman"/>
          <w:sz w:val="28"/>
          <w:szCs w:val="28"/>
          <w:vertAlign w:val="subscript"/>
        </w:rPr>
        <w:t xml:space="preserve">  </w:t>
      </w:r>
      <w:r w:rsidR="006227DD"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тариф на розподіл електричної енергії</w:t>
      </w:r>
      <w:r w:rsidR="006227DD" w:rsidRPr="001938FB">
        <w:rPr>
          <w:rFonts w:ascii="Times New Roman" w:hAnsi="Times New Roman" w:cs="Times New Roman"/>
          <w:sz w:val="28"/>
          <w:szCs w:val="28"/>
        </w:rPr>
        <w:t>.</w:t>
      </w:r>
      <w:r w:rsidRPr="001938FB">
        <w:rPr>
          <w:rFonts w:ascii="Times New Roman" w:hAnsi="Times New Roman" w:cs="Times New Roman"/>
          <w:sz w:val="28"/>
          <w:szCs w:val="28"/>
        </w:rPr>
        <w:t xml:space="preserve"> </w:t>
      </w:r>
    </w:p>
    <w:p w14:paraId="58EF82D8" w14:textId="77777777" w:rsidR="00985590" w:rsidRPr="001938FB" w:rsidRDefault="00985590" w:rsidP="00DF1106">
      <w:pPr>
        <w:spacing w:after="0" w:line="240" w:lineRule="auto"/>
        <w:ind w:firstLine="567"/>
        <w:jc w:val="both"/>
        <w:rPr>
          <w:rFonts w:ascii="Times New Roman" w:hAnsi="Times New Roman" w:cs="Times New Roman"/>
          <w:sz w:val="28"/>
          <w:szCs w:val="28"/>
        </w:rPr>
      </w:pPr>
    </w:p>
    <w:p w14:paraId="076397EE" w14:textId="3D09519B" w:rsidR="00672C51"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Обсяг </w:t>
      </w:r>
      <w:r w:rsidR="00604D7F" w:rsidRPr="001938FB">
        <w:rPr>
          <w:rFonts w:ascii="Times New Roman" w:hAnsi="Times New Roman" w:cs="Times New Roman"/>
          <w:sz w:val="28"/>
          <w:szCs w:val="28"/>
        </w:rPr>
        <w:t xml:space="preserve">відбору </w:t>
      </w:r>
      <w:r w:rsidR="00985590" w:rsidRPr="001938FB">
        <w:rPr>
          <w:rFonts w:ascii="Times New Roman" w:hAnsi="Times New Roman" w:cs="Times New Roman"/>
          <w:sz w:val="28"/>
          <w:szCs w:val="28"/>
        </w:rPr>
        <w:t>електричної енергії</w:t>
      </w:r>
      <w:r w:rsidRPr="001938FB">
        <w:rPr>
          <w:rFonts w:ascii="Times New Roman" w:hAnsi="Times New Roman" w:cs="Times New Roman"/>
          <w:sz w:val="28"/>
          <w:szCs w:val="28"/>
        </w:rPr>
        <w:t xml:space="preserve"> визначається за формулою</w:t>
      </w:r>
      <w:r w:rsidR="006227DD" w:rsidRPr="001938FB">
        <w:rPr>
          <w:rFonts w:ascii="Times New Roman" w:hAnsi="Times New Roman" w:cs="Times New Roman"/>
          <w:sz w:val="28"/>
          <w:szCs w:val="28"/>
        </w:rPr>
        <w:t xml:space="preserve"> </w:t>
      </w:r>
      <w:r w:rsidR="00203B1A" w:rsidRPr="001938FB">
        <w:rPr>
          <w:rFonts w:ascii="Times New Roman" w:hAnsi="Times New Roman" w:cs="Times New Roman"/>
          <w:sz w:val="28"/>
          <w:szCs w:val="28"/>
        </w:rPr>
        <w:t xml:space="preserve"> </w:t>
      </w:r>
    </w:p>
    <w:p w14:paraId="56334E7E" w14:textId="12C83412" w:rsidR="00985590" w:rsidRPr="001938FB" w:rsidRDefault="00985590" w:rsidP="00DF1106">
      <w:pPr>
        <w:tabs>
          <w:tab w:val="left" w:pos="6570"/>
        </w:tabs>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lastRenderedPageBreak/>
        <w:t xml:space="preserve"> </w:t>
      </w:r>
    </w:p>
    <w:p w14:paraId="095708A0" w14:textId="67E1178C" w:rsidR="00985590" w:rsidRPr="001938FB" w:rsidRDefault="00985590" w:rsidP="006227DD">
      <w:pPr>
        <w:tabs>
          <w:tab w:val="left" w:pos="6570"/>
        </w:tabs>
        <w:spacing w:after="0" w:line="240" w:lineRule="auto"/>
        <w:ind w:firstLine="567"/>
        <w:jc w:val="center"/>
        <w:rPr>
          <w:rFonts w:ascii="Times New Roman" w:hAnsi="Times New Roman" w:cs="Times New Roman"/>
          <w:i/>
          <w:sz w:val="28"/>
          <w:szCs w:val="28"/>
          <w:vertAlign w:val="subscript"/>
        </w:rPr>
      </w:pPr>
      <w:proofErr w:type="spellStart"/>
      <w:r w:rsidRPr="001938FB">
        <w:rPr>
          <w:rFonts w:ascii="Times New Roman" w:hAnsi="Times New Roman" w:cs="Times New Roman"/>
          <w:sz w:val="28"/>
          <w:szCs w:val="28"/>
        </w:rPr>
        <w:t>W</w:t>
      </w:r>
      <w:r w:rsidRPr="001938FB">
        <w:rPr>
          <w:rFonts w:ascii="Times New Roman" w:hAnsi="Times New Roman" w:cs="Times New Roman"/>
          <w:sz w:val="28"/>
          <w:szCs w:val="28"/>
          <w:vertAlign w:val="subscript"/>
        </w:rPr>
        <w:t>тр</w:t>
      </w:r>
      <w:proofErr w:type="spellEnd"/>
      <w:r w:rsidRPr="001938FB">
        <w:rPr>
          <w:rFonts w:ascii="Times New Roman" w:hAnsi="Times New Roman" w:cs="Times New Roman"/>
          <w:sz w:val="28"/>
          <w:szCs w:val="28"/>
          <w:vertAlign w:val="subscript"/>
        </w:rPr>
        <w:t xml:space="preserve"> </w:t>
      </w:r>
      <m:oMath>
        <m:r>
          <w:rPr>
            <w:rFonts w:ascii="Cambria Math" w:hAnsi="Cambria Math" w:cs="Times New Roman"/>
            <w:sz w:val="28"/>
            <w:szCs w:val="28"/>
            <w:vertAlign w:val="subscript"/>
          </w:rPr>
          <m:t>=W</m:t>
        </m:r>
      </m:oMath>
      <w:r w:rsidRPr="001938FB">
        <w:rPr>
          <w:rFonts w:ascii="Times New Roman" w:eastAsiaTheme="minorEastAsia" w:hAnsi="Times New Roman" w:cs="Times New Roman"/>
          <w:i/>
          <w:sz w:val="28"/>
          <w:szCs w:val="28"/>
          <w:vertAlign w:val="subscript"/>
        </w:rPr>
        <w:t>спож</w:t>
      </w:r>
      <w:r w:rsidRPr="001938FB">
        <w:rPr>
          <w:rFonts w:ascii="Times New Roman" w:eastAsiaTheme="minorEastAsia" w:hAnsi="Times New Roman" w:cs="Times New Roman"/>
          <w:sz w:val="28"/>
          <w:szCs w:val="28"/>
          <w:vertAlign w:val="subscript"/>
        </w:rPr>
        <w:t xml:space="preserve"> </w:t>
      </w:r>
      <w:r w:rsidRPr="001938FB">
        <w:rPr>
          <w:rFonts w:ascii="Times New Roman" w:hAnsi="Times New Roman" w:cs="Times New Roman"/>
          <w:i/>
          <w:sz w:val="28"/>
          <w:szCs w:val="28"/>
          <w:vertAlign w:val="subscript"/>
        </w:rPr>
        <w:t xml:space="preserve">з мер. + </w:t>
      </w:r>
      <m:oMath>
        <m:r>
          <w:rPr>
            <w:rFonts w:ascii="Cambria Math" w:hAnsi="Cambria Math" w:cs="Times New Roman"/>
            <w:sz w:val="28"/>
            <w:szCs w:val="28"/>
            <w:vertAlign w:val="subscript"/>
          </w:rPr>
          <m:t xml:space="preserve">(W </m:t>
        </m:r>
      </m:oMath>
      <w:r w:rsidRPr="001938FB">
        <w:rPr>
          <w:rFonts w:ascii="Times New Roman" w:hAnsi="Times New Roman" w:cs="Times New Roman"/>
          <w:i/>
          <w:sz w:val="28"/>
          <w:szCs w:val="28"/>
          <w:vertAlign w:val="subscript"/>
        </w:rPr>
        <w:t xml:space="preserve">накоп. УЗЕ – </w:t>
      </w:r>
      <m:oMath>
        <m:r>
          <w:rPr>
            <w:rFonts w:ascii="Cambria Math" w:hAnsi="Cambria Math" w:cs="Times New Roman"/>
            <w:sz w:val="28"/>
            <w:szCs w:val="28"/>
            <w:vertAlign w:val="subscript"/>
          </w:rPr>
          <m:t xml:space="preserve">W </m:t>
        </m:r>
      </m:oMath>
      <w:r w:rsidRPr="001938FB">
        <w:rPr>
          <w:rFonts w:ascii="Times New Roman" w:hAnsi="Times New Roman" w:cs="Times New Roman"/>
          <w:i/>
          <w:sz w:val="28"/>
          <w:szCs w:val="28"/>
          <w:vertAlign w:val="subscript"/>
        </w:rPr>
        <w:t>відп. УЗЕ</w:t>
      </w:r>
      <w:r w:rsidRPr="001938FB">
        <w:rPr>
          <w:rFonts w:ascii="Times New Roman" w:hAnsi="Times New Roman" w:cs="Times New Roman"/>
          <w:sz w:val="28"/>
          <w:szCs w:val="28"/>
          <w:vertAlign w:val="subscript"/>
        </w:rPr>
        <w:t xml:space="preserve"> </w:t>
      </w:r>
      <w:r w:rsidRPr="001938FB">
        <w:rPr>
          <w:rFonts w:ascii="Times New Roman" w:hAnsi="Times New Roman" w:cs="Times New Roman"/>
          <w:sz w:val="28"/>
          <w:szCs w:val="28"/>
        </w:rPr>
        <w:t>)</w:t>
      </w:r>
      <w:r w:rsidR="006227DD" w:rsidRPr="001938FB">
        <w:rPr>
          <w:rFonts w:ascii="Times New Roman" w:hAnsi="Times New Roman" w:cs="Times New Roman"/>
          <w:sz w:val="28"/>
          <w:szCs w:val="28"/>
        </w:rPr>
        <w:t>,</w:t>
      </w:r>
      <w:r w:rsidRPr="001938FB">
        <w:rPr>
          <w:rFonts w:ascii="Times New Roman" w:hAnsi="Times New Roman" w:cs="Times New Roman"/>
          <w:i/>
          <w:sz w:val="28"/>
          <w:szCs w:val="28"/>
          <w:vertAlign w:val="subscript"/>
        </w:rPr>
        <w:t xml:space="preserve">  </w:t>
      </w:r>
      <w:r w:rsidR="003B2FAA" w:rsidRPr="001938FB">
        <w:rPr>
          <w:rFonts w:ascii="Times New Roman" w:hAnsi="Times New Roman" w:cs="Times New Roman"/>
          <w:sz w:val="28"/>
          <w:szCs w:val="28"/>
        </w:rPr>
        <w:t>кВт/год,</w:t>
      </w:r>
      <w:r w:rsidRPr="001938FB">
        <w:rPr>
          <w:rFonts w:ascii="Times New Roman" w:hAnsi="Times New Roman" w:cs="Times New Roman"/>
          <w:i/>
          <w:sz w:val="28"/>
          <w:szCs w:val="28"/>
          <w:vertAlign w:val="subscript"/>
        </w:rPr>
        <w:tab/>
      </w:r>
      <w:r w:rsidRPr="001938FB">
        <w:rPr>
          <w:rFonts w:ascii="Times New Roman" w:hAnsi="Times New Roman" w:cs="Times New Roman"/>
          <w:sz w:val="28"/>
          <w:szCs w:val="28"/>
        </w:rPr>
        <w:t>(3)</w:t>
      </w:r>
      <w:r w:rsidR="003B2FAA" w:rsidRPr="001938FB">
        <w:rPr>
          <w:rFonts w:ascii="Times New Roman" w:hAnsi="Times New Roman" w:cs="Times New Roman"/>
          <w:sz w:val="28"/>
          <w:szCs w:val="28"/>
        </w:rPr>
        <w:t xml:space="preserve"> </w:t>
      </w:r>
    </w:p>
    <w:p w14:paraId="6AF29539" w14:textId="77777777" w:rsidR="00985590" w:rsidRPr="001938FB" w:rsidRDefault="00985590" w:rsidP="00DF1106">
      <w:pPr>
        <w:spacing w:after="0" w:line="240" w:lineRule="auto"/>
        <w:ind w:firstLine="567"/>
        <w:jc w:val="both"/>
        <w:rPr>
          <w:rFonts w:ascii="Times New Roman" w:hAnsi="Times New Roman" w:cs="Times New Roman"/>
          <w:i/>
          <w:sz w:val="28"/>
          <w:szCs w:val="28"/>
          <w:vertAlign w:val="subscript"/>
        </w:rPr>
      </w:pPr>
    </w:p>
    <w:p w14:paraId="7753A743" w14:textId="36BDA728" w:rsidR="00985590"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де </w:t>
      </w:r>
      <w:proofErr w:type="spellStart"/>
      <w:r w:rsidR="00985590" w:rsidRPr="001938FB">
        <w:rPr>
          <w:rFonts w:ascii="Times New Roman" w:hAnsi="Times New Roman" w:cs="Times New Roman"/>
          <w:sz w:val="28"/>
          <w:szCs w:val="28"/>
        </w:rPr>
        <w:t>W</w:t>
      </w:r>
      <w:r w:rsidR="00985590" w:rsidRPr="001938FB">
        <w:rPr>
          <w:rFonts w:ascii="Times New Roman" w:hAnsi="Times New Roman" w:cs="Times New Roman"/>
          <w:sz w:val="28"/>
          <w:szCs w:val="28"/>
          <w:vertAlign w:val="subscript"/>
        </w:rPr>
        <w:t>тр</w:t>
      </w:r>
      <w:proofErr w:type="spellEnd"/>
      <w:r w:rsidR="00985590" w:rsidRPr="001938FB">
        <w:rPr>
          <w:rFonts w:ascii="Times New Roman" w:hAnsi="Times New Roman" w:cs="Times New Roman"/>
          <w:sz w:val="28"/>
          <w:szCs w:val="28"/>
          <w:vertAlign w:val="subscript"/>
        </w:rPr>
        <w:t xml:space="preserve"> </w:t>
      </w:r>
      <w:r w:rsidR="009505A3" w:rsidRPr="001938FB">
        <w:rPr>
          <w:rFonts w:ascii="Times New Roman" w:eastAsiaTheme="minorEastAsia" w:hAnsi="Times New Roman" w:cs="Times New Roman"/>
          <w:sz w:val="28"/>
          <w:szCs w:val="28"/>
        </w:rPr>
        <w:t xml:space="preserve">– </w:t>
      </w:r>
      <w:r w:rsidR="00985590" w:rsidRPr="001938FB">
        <w:rPr>
          <w:rFonts w:ascii="Times New Roman" w:hAnsi="Times New Roman" w:cs="Times New Roman"/>
          <w:i/>
          <w:sz w:val="28"/>
          <w:szCs w:val="28"/>
        </w:rPr>
        <w:t xml:space="preserve"> </w:t>
      </w:r>
      <w:r w:rsidR="00985590" w:rsidRPr="001938FB">
        <w:rPr>
          <w:rFonts w:ascii="Times New Roman" w:hAnsi="Times New Roman" w:cs="Times New Roman"/>
          <w:sz w:val="28"/>
          <w:szCs w:val="28"/>
        </w:rPr>
        <w:t xml:space="preserve">обсяг </w:t>
      </w:r>
      <w:r w:rsidR="00BE24B2" w:rsidRPr="001938FB">
        <w:rPr>
          <w:rFonts w:ascii="Times New Roman" w:hAnsi="Times New Roman" w:cs="Times New Roman"/>
          <w:sz w:val="28"/>
          <w:szCs w:val="28"/>
        </w:rPr>
        <w:t>відбору</w:t>
      </w:r>
      <w:r w:rsidR="00985590" w:rsidRPr="001938FB">
        <w:rPr>
          <w:rFonts w:ascii="Times New Roman" w:hAnsi="Times New Roman" w:cs="Times New Roman"/>
          <w:sz w:val="28"/>
          <w:szCs w:val="28"/>
        </w:rPr>
        <w:t xml:space="preserve"> електричної енергії</w:t>
      </w:r>
      <w:r w:rsidR="00BE24B2" w:rsidRPr="001938FB">
        <w:rPr>
          <w:rFonts w:ascii="Times New Roman" w:hAnsi="Times New Roman" w:cs="Times New Roman"/>
          <w:sz w:val="28"/>
          <w:szCs w:val="28"/>
        </w:rPr>
        <w:t xml:space="preserve"> з мережі оператора системи</w:t>
      </w:r>
      <w:r w:rsidR="00985590" w:rsidRPr="001938FB">
        <w:rPr>
          <w:rFonts w:ascii="Times New Roman" w:hAnsi="Times New Roman" w:cs="Times New Roman"/>
          <w:sz w:val="28"/>
          <w:szCs w:val="28"/>
        </w:rPr>
        <w:t xml:space="preserve">; </w:t>
      </w:r>
    </w:p>
    <w:p w14:paraId="5F44A368" w14:textId="77777777" w:rsidR="00985590" w:rsidRPr="001938FB" w:rsidRDefault="00985590" w:rsidP="00DF1106">
      <w:pPr>
        <w:spacing w:after="0" w:line="240" w:lineRule="auto"/>
        <w:ind w:firstLine="567"/>
        <w:jc w:val="both"/>
        <w:rPr>
          <w:rFonts w:ascii="Times New Roman" w:hAnsi="Times New Roman" w:cs="Times New Roman"/>
          <w:i/>
          <w:sz w:val="28"/>
          <w:szCs w:val="28"/>
        </w:rPr>
      </w:pPr>
      <m:oMath>
        <m:r>
          <w:rPr>
            <w:rFonts w:ascii="Cambria Math" w:hAnsi="Cambria Math" w:cs="Times New Roman"/>
            <w:sz w:val="28"/>
            <w:szCs w:val="28"/>
            <w:vertAlign w:val="subscript"/>
          </w:rPr>
          <m:t>W</m:t>
        </m:r>
      </m:oMath>
      <w:r w:rsidRPr="001938FB">
        <w:rPr>
          <w:rFonts w:ascii="Times New Roman" w:eastAsiaTheme="minorEastAsia" w:hAnsi="Times New Roman" w:cs="Times New Roman"/>
          <w:i/>
          <w:sz w:val="28"/>
          <w:szCs w:val="28"/>
          <w:vertAlign w:val="subscript"/>
        </w:rPr>
        <w:t>спож</w:t>
      </w:r>
      <w:r w:rsidRPr="001938FB">
        <w:rPr>
          <w:rFonts w:ascii="Times New Roman" w:eastAsiaTheme="minorEastAsia" w:hAnsi="Times New Roman" w:cs="Times New Roman"/>
          <w:sz w:val="28"/>
          <w:szCs w:val="28"/>
          <w:vertAlign w:val="subscript"/>
        </w:rPr>
        <w:t xml:space="preserve"> </w:t>
      </w:r>
      <w:r w:rsidRPr="001938FB">
        <w:rPr>
          <w:rFonts w:ascii="Times New Roman" w:hAnsi="Times New Roman" w:cs="Times New Roman"/>
          <w:i/>
          <w:sz w:val="28"/>
          <w:szCs w:val="28"/>
          <w:vertAlign w:val="subscript"/>
        </w:rPr>
        <w:t>з мер</w:t>
      </w:r>
      <w:r w:rsidRPr="001938FB">
        <w:rPr>
          <w:rFonts w:ascii="Times New Roman" w:hAnsi="Times New Roman" w:cs="Times New Roman"/>
          <w:i/>
          <w:sz w:val="28"/>
          <w:szCs w:val="28"/>
        </w:rPr>
        <w:t xml:space="preserve"> – </w:t>
      </w:r>
      <w:r w:rsidRPr="001938FB">
        <w:rPr>
          <w:rFonts w:ascii="Times New Roman" w:hAnsi="Times New Roman" w:cs="Times New Roman"/>
          <w:sz w:val="28"/>
          <w:szCs w:val="28"/>
        </w:rPr>
        <w:t>обсяг спожитої електричної енергії з мережі;</w:t>
      </w:r>
      <w:r w:rsidRPr="001938FB">
        <w:rPr>
          <w:rFonts w:ascii="Times New Roman" w:hAnsi="Times New Roman" w:cs="Times New Roman"/>
          <w:i/>
          <w:sz w:val="28"/>
          <w:szCs w:val="28"/>
        </w:rPr>
        <w:t xml:space="preserve"> </w:t>
      </w:r>
    </w:p>
    <w:p w14:paraId="673DC68A" w14:textId="77777777" w:rsidR="00985590" w:rsidRPr="001938FB" w:rsidRDefault="00985590" w:rsidP="00DF1106">
      <w:pPr>
        <w:spacing w:after="0" w:line="240" w:lineRule="auto"/>
        <w:ind w:firstLine="567"/>
        <w:jc w:val="both"/>
        <w:rPr>
          <w:rFonts w:ascii="Times New Roman" w:hAnsi="Times New Roman" w:cs="Times New Roman"/>
          <w:sz w:val="28"/>
          <w:szCs w:val="28"/>
        </w:rPr>
      </w:pPr>
      <m:oMath>
        <m:r>
          <w:rPr>
            <w:rFonts w:ascii="Cambria Math" w:hAnsi="Cambria Math" w:cs="Times New Roman"/>
            <w:sz w:val="28"/>
            <w:szCs w:val="28"/>
            <w:vertAlign w:val="subscript"/>
          </w:rPr>
          <m:t xml:space="preserve">W </m:t>
        </m:r>
      </m:oMath>
      <w:r w:rsidRPr="001938FB">
        <w:rPr>
          <w:rFonts w:ascii="Times New Roman" w:hAnsi="Times New Roman" w:cs="Times New Roman"/>
          <w:i/>
          <w:sz w:val="28"/>
          <w:szCs w:val="28"/>
          <w:vertAlign w:val="subscript"/>
        </w:rPr>
        <w:t>накоп. УЗЕ</w:t>
      </w:r>
      <w:r w:rsidRPr="001938FB">
        <w:rPr>
          <w:rFonts w:ascii="Times New Roman" w:hAnsi="Times New Roman" w:cs="Times New Roman"/>
          <w:i/>
          <w:sz w:val="28"/>
          <w:szCs w:val="28"/>
        </w:rPr>
        <w:t xml:space="preserve"> – </w:t>
      </w:r>
      <w:r w:rsidRPr="001938FB">
        <w:rPr>
          <w:rFonts w:ascii="Times New Roman" w:hAnsi="Times New Roman" w:cs="Times New Roman"/>
          <w:sz w:val="28"/>
          <w:szCs w:val="28"/>
        </w:rPr>
        <w:t>обсяг накопиченої електричної енергії в установці зберігання;</w:t>
      </w:r>
    </w:p>
    <w:p w14:paraId="47F67C57" w14:textId="0D969C4E" w:rsidR="00985590" w:rsidRPr="001938FB" w:rsidRDefault="00985590" w:rsidP="00DF1106">
      <w:pPr>
        <w:spacing w:after="0" w:line="240" w:lineRule="auto"/>
        <w:ind w:firstLine="567"/>
        <w:jc w:val="both"/>
        <w:rPr>
          <w:rFonts w:ascii="Times New Roman" w:hAnsi="Times New Roman" w:cs="Times New Roman"/>
          <w:sz w:val="28"/>
          <w:szCs w:val="28"/>
        </w:rPr>
      </w:pPr>
      <m:oMath>
        <m:r>
          <w:rPr>
            <w:rFonts w:ascii="Cambria Math" w:hAnsi="Cambria Math" w:cs="Times New Roman"/>
            <w:sz w:val="28"/>
            <w:szCs w:val="28"/>
            <w:vertAlign w:val="subscript"/>
          </w:rPr>
          <m:t xml:space="preserve">W </m:t>
        </m:r>
      </m:oMath>
      <w:r w:rsidRPr="001938FB">
        <w:rPr>
          <w:rFonts w:ascii="Times New Roman" w:hAnsi="Times New Roman" w:cs="Times New Roman"/>
          <w:i/>
          <w:sz w:val="28"/>
          <w:szCs w:val="28"/>
          <w:vertAlign w:val="subscript"/>
        </w:rPr>
        <w:t xml:space="preserve">відп. УЗЕ   </w:t>
      </w:r>
      <w:r w:rsidR="009505A3"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обсяг відпущеної електричної енергії</w:t>
      </w:r>
      <w:r w:rsidRPr="001938FB">
        <w:rPr>
          <w:rFonts w:ascii="Times New Roman" w:hAnsi="Times New Roman" w:cs="Times New Roman"/>
          <w:i/>
          <w:sz w:val="28"/>
          <w:szCs w:val="28"/>
        </w:rPr>
        <w:t xml:space="preserve"> </w:t>
      </w:r>
      <w:r w:rsidRPr="001938FB">
        <w:rPr>
          <w:rFonts w:ascii="Times New Roman" w:hAnsi="Times New Roman" w:cs="Times New Roman"/>
          <w:sz w:val="28"/>
          <w:szCs w:val="28"/>
        </w:rPr>
        <w:t>установкою зберігання</w:t>
      </w:r>
      <w:r w:rsidR="009505A3" w:rsidRPr="001938FB">
        <w:rPr>
          <w:rFonts w:ascii="Times New Roman" w:hAnsi="Times New Roman" w:cs="Times New Roman"/>
          <w:sz w:val="28"/>
          <w:szCs w:val="28"/>
        </w:rPr>
        <w:t>.</w:t>
      </w:r>
    </w:p>
    <w:p w14:paraId="560CF823" w14:textId="77777777" w:rsidR="00985590" w:rsidRPr="001938FB" w:rsidRDefault="00985590" w:rsidP="00DF1106">
      <w:pPr>
        <w:spacing w:after="0" w:line="240" w:lineRule="auto"/>
        <w:ind w:firstLine="567"/>
        <w:jc w:val="both"/>
        <w:rPr>
          <w:rFonts w:ascii="Times New Roman" w:eastAsiaTheme="minorEastAsia" w:hAnsi="Times New Roman" w:cs="Times New Roman"/>
          <w:sz w:val="28"/>
          <w:szCs w:val="28"/>
        </w:rPr>
      </w:pPr>
    </w:p>
    <w:p w14:paraId="1B08F601" w14:textId="0073B161" w:rsidR="00783026" w:rsidRPr="001938FB" w:rsidRDefault="00672C51" w:rsidP="00DF1106">
      <w:pPr>
        <w:spacing w:after="0" w:line="240" w:lineRule="auto"/>
        <w:ind w:firstLine="567"/>
        <w:jc w:val="both"/>
        <w:rPr>
          <w:rFonts w:ascii="Times New Roman" w:eastAsiaTheme="minorEastAsia" w:hAnsi="Times New Roman" w:cs="Times New Roman"/>
          <w:sz w:val="28"/>
          <w:szCs w:val="28"/>
        </w:rPr>
      </w:pPr>
      <w:r w:rsidRPr="001938FB">
        <w:rPr>
          <w:rFonts w:ascii="Times New Roman" w:eastAsiaTheme="minorEastAsia" w:hAnsi="Times New Roman" w:cs="Times New Roman"/>
          <w:sz w:val="28"/>
          <w:szCs w:val="28"/>
        </w:rPr>
        <w:t>В</w:t>
      </w:r>
      <w:r w:rsidR="00783026" w:rsidRPr="001938FB">
        <w:rPr>
          <w:rFonts w:ascii="Times New Roman" w:eastAsiaTheme="minorEastAsia" w:hAnsi="Times New Roman" w:cs="Times New Roman"/>
          <w:sz w:val="28"/>
          <w:szCs w:val="28"/>
        </w:rPr>
        <w:t>арт</w:t>
      </w:r>
      <w:r w:rsidRPr="001938FB">
        <w:rPr>
          <w:rFonts w:ascii="Times New Roman" w:eastAsiaTheme="minorEastAsia" w:hAnsi="Times New Roman" w:cs="Times New Roman"/>
          <w:sz w:val="28"/>
          <w:szCs w:val="28"/>
        </w:rPr>
        <w:t>ість</w:t>
      </w:r>
      <w:r w:rsidR="00783026" w:rsidRPr="001938FB">
        <w:rPr>
          <w:rFonts w:ascii="Times New Roman" w:eastAsiaTheme="minorEastAsia" w:hAnsi="Times New Roman" w:cs="Times New Roman"/>
          <w:sz w:val="28"/>
          <w:szCs w:val="28"/>
        </w:rPr>
        <w:t xml:space="preserve"> відпущеної в мережу </w:t>
      </w:r>
      <w:r w:rsidR="005F1493" w:rsidRPr="001938FB">
        <w:rPr>
          <w:rFonts w:ascii="Times New Roman" w:eastAsiaTheme="minorEastAsia" w:hAnsi="Times New Roman" w:cs="Times New Roman"/>
          <w:sz w:val="28"/>
          <w:szCs w:val="28"/>
        </w:rPr>
        <w:t>електричної енергії споживачем</w:t>
      </w:r>
      <w:r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визначається за формулою</w:t>
      </w:r>
    </w:p>
    <w:p w14:paraId="0A1367E5" w14:textId="25856EC5" w:rsidR="005F1493" w:rsidRPr="001938FB" w:rsidRDefault="005F1493" w:rsidP="00DF1106">
      <w:pPr>
        <w:spacing w:after="0" w:line="240" w:lineRule="auto"/>
        <w:ind w:firstLine="567"/>
        <w:jc w:val="both"/>
        <w:rPr>
          <w:rFonts w:ascii="Times New Roman" w:eastAsiaTheme="minorEastAsia" w:hAnsi="Times New Roman" w:cs="Times New Roman"/>
          <w:sz w:val="28"/>
          <w:szCs w:val="28"/>
        </w:rPr>
      </w:pPr>
    </w:p>
    <w:p w14:paraId="4373DE3E" w14:textId="0E3EE6B7" w:rsidR="005F1493" w:rsidRPr="001938FB" w:rsidRDefault="005F1493" w:rsidP="009505A3">
      <w:pPr>
        <w:spacing w:after="0" w:line="240" w:lineRule="auto"/>
        <w:ind w:firstLine="567"/>
        <w:jc w:val="center"/>
        <w:rPr>
          <w:rFonts w:ascii="Times New Roman" w:eastAsiaTheme="minorEastAsia" w:hAnsi="Times New Roman" w:cs="Times New Roman"/>
          <w:sz w:val="28"/>
          <w:szCs w:val="28"/>
        </w:rPr>
      </w:pPr>
      <m:oMath>
        <m:r>
          <w:rPr>
            <w:rFonts w:ascii="Cambria Math" w:hAnsi="Cambria Math" w:cs="Times New Roman"/>
            <w:sz w:val="28"/>
            <w:szCs w:val="28"/>
          </w:rPr>
          <m:t xml:space="preserve">∆ В </m:t>
        </m:r>
      </m:oMath>
      <w:r w:rsidRPr="001938FB">
        <w:rPr>
          <w:rFonts w:ascii="Times New Roman" w:eastAsiaTheme="minorEastAsia" w:hAnsi="Times New Roman" w:cs="Times New Roman"/>
          <w:sz w:val="28"/>
          <w:szCs w:val="28"/>
          <w:vertAlign w:val="subscript"/>
        </w:rPr>
        <w:t xml:space="preserve">відпущ. </w:t>
      </w:r>
      <w:r w:rsidRPr="001938FB">
        <w:rPr>
          <w:rFonts w:ascii="Times New Roman" w:hAnsi="Times New Roman" w:cs="Times New Roman"/>
          <w:sz w:val="28"/>
          <w:szCs w:val="28"/>
        </w:rPr>
        <w:t xml:space="preserve">= </w:t>
      </w:r>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sub>
          <m:sup>
            <m:r>
              <w:rPr>
                <w:rFonts w:ascii="Cambria Math" w:hAnsi="Cambria Math" w:cs="Times New Roman"/>
                <w:sz w:val="28"/>
                <w:szCs w:val="28"/>
              </w:rPr>
              <m:t>n</m:t>
            </m:r>
          </m:sup>
          <m:e>
            <m:sSubSup>
              <m:sSubSupPr>
                <m:ctrlPr>
                  <w:rPr>
                    <w:rFonts w:ascii="Cambria Math" w:hAnsi="Cambria Math" w:cs="Times New Roman"/>
                    <w:i/>
                    <w:sz w:val="28"/>
                    <w:szCs w:val="28"/>
                  </w:rPr>
                </m:ctrlPr>
              </m:sSubSupPr>
              <m:e>
                <m:r>
                  <w:rPr>
                    <w:rFonts w:ascii="Cambria Math" w:hAnsi="Cambria Math" w:cs="Times New Roman"/>
                    <w:sz w:val="28"/>
                    <w:szCs w:val="28"/>
                  </w:rPr>
                  <m:t>W</m:t>
                </m:r>
              </m:e>
              <m:sub>
                <m:r>
                  <w:rPr>
                    <w:rFonts w:ascii="Cambria Math" w:hAnsi="Cambria Math" w:cs="Times New Roman"/>
                    <w:sz w:val="28"/>
                    <w:szCs w:val="28"/>
                  </w:rPr>
                  <m:t>і</m:t>
                </m:r>
              </m:sub>
              <m:sup>
                <m:r>
                  <w:rPr>
                    <w:rFonts w:ascii="Cambria Math" w:hAnsi="Cambria Math" w:cs="Times New Roman"/>
                    <w:sz w:val="28"/>
                    <w:szCs w:val="28"/>
                  </w:rPr>
                  <m:t>вир.</m:t>
                </m:r>
              </m:sup>
            </m:sSubSup>
          </m:e>
        </m:nary>
        <m:r>
          <w:rPr>
            <w:rFonts w:ascii="Cambria Math"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T</m:t>
            </m:r>
          </m:e>
          <m:sub>
            <m:r>
              <w:rPr>
                <w:rFonts w:ascii="Cambria Math" w:hAnsi="Cambria Math" w:cs="Times New Roman"/>
                <w:sz w:val="28"/>
                <w:szCs w:val="28"/>
              </w:rPr>
              <m:t xml:space="preserve">РДН </m:t>
            </m:r>
          </m:sub>
          <m:sup>
            <m:r>
              <w:rPr>
                <w:rFonts w:ascii="Cambria Math" w:hAnsi="Cambria Math" w:cs="Times New Roman"/>
                <w:sz w:val="28"/>
                <w:szCs w:val="28"/>
              </w:rPr>
              <m:t>i</m:t>
            </m:r>
          </m:sup>
        </m:sSubSup>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Т</m:t>
            </m:r>
          </m:e>
          <m:sub>
            <m:r>
              <w:rPr>
                <w:rFonts w:ascii="Cambria Math" w:hAnsi="Cambria Math" w:cs="Times New Roman"/>
                <w:sz w:val="28"/>
                <w:szCs w:val="28"/>
              </w:rPr>
              <m:t>ком. проп.</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sub>
          <m:sup>
            <m:r>
              <w:rPr>
                <w:rFonts w:ascii="Cambria Math" w:hAnsi="Cambria Math" w:cs="Times New Roman"/>
                <w:sz w:val="28"/>
                <w:szCs w:val="28"/>
              </w:rPr>
              <m:t>n</m:t>
            </m:r>
          </m:sup>
          <m:e>
            <m:sSubSup>
              <m:sSubSupPr>
                <m:ctrlPr>
                  <w:rPr>
                    <w:rFonts w:ascii="Cambria Math" w:hAnsi="Cambria Math" w:cs="Times New Roman"/>
                    <w:i/>
                    <w:sz w:val="28"/>
                    <w:szCs w:val="28"/>
                  </w:rPr>
                </m:ctrlPr>
              </m:sSubSupPr>
              <m:e>
                <m:r>
                  <w:rPr>
                    <w:rFonts w:ascii="Cambria Math" w:hAnsi="Cambria Math" w:cs="Times New Roman"/>
                    <w:sz w:val="28"/>
                    <w:szCs w:val="28"/>
                  </w:rPr>
                  <m:t>W</m:t>
                </m:r>
              </m:e>
              <m:sub>
                <m:r>
                  <w:rPr>
                    <w:rFonts w:ascii="Cambria Math" w:hAnsi="Cambria Math" w:cs="Times New Roman"/>
                    <w:sz w:val="28"/>
                    <w:szCs w:val="28"/>
                  </w:rPr>
                  <m:t>і</m:t>
                </m:r>
              </m:sub>
              <m:sup>
                <m:r>
                  <w:rPr>
                    <w:rFonts w:ascii="Cambria Math" w:hAnsi="Cambria Math" w:cs="Times New Roman"/>
                    <w:sz w:val="28"/>
                    <w:szCs w:val="28"/>
                  </w:rPr>
                  <m:t>спож.</m:t>
                </m:r>
              </m:sup>
            </m:sSubSup>
          </m:e>
        </m:nary>
      </m:oMath>
      <w:r w:rsidR="009505A3" w:rsidRPr="001938FB">
        <w:rPr>
          <w:rFonts w:ascii="Times New Roman" w:eastAsiaTheme="minorEastAsia" w:hAnsi="Times New Roman" w:cs="Times New Roman"/>
          <w:sz w:val="28"/>
          <w:szCs w:val="28"/>
        </w:rPr>
        <w:t>,</w:t>
      </w:r>
      <w:r w:rsidRPr="001938FB">
        <w:rPr>
          <w:rFonts w:ascii="Times New Roman" w:eastAsiaTheme="minorEastAsia" w:hAnsi="Times New Roman" w:cs="Times New Roman"/>
          <w:sz w:val="28"/>
          <w:szCs w:val="28"/>
        </w:rPr>
        <w:t xml:space="preserve"> </w:t>
      </w:r>
      <w:r w:rsidR="003B2FAA" w:rsidRPr="001938FB">
        <w:rPr>
          <w:rFonts w:ascii="Times New Roman" w:eastAsiaTheme="minorEastAsia" w:hAnsi="Times New Roman" w:cs="Times New Roman"/>
          <w:sz w:val="28"/>
          <w:szCs w:val="28"/>
        </w:rPr>
        <w:t>грн,</w:t>
      </w:r>
      <w:r w:rsidRPr="001938FB">
        <w:rPr>
          <w:rFonts w:ascii="Times New Roman" w:eastAsiaTheme="minorEastAsia" w:hAnsi="Times New Roman" w:cs="Times New Roman"/>
          <w:sz w:val="28"/>
          <w:szCs w:val="28"/>
        </w:rPr>
        <w:t xml:space="preserve">                     (4)</w:t>
      </w:r>
    </w:p>
    <w:p w14:paraId="303F02E6" w14:textId="7C5EF91C" w:rsidR="00672C51" w:rsidRPr="001938FB" w:rsidRDefault="00672C51" w:rsidP="00DF1106">
      <w:pPr>
        <w:spacing w:after="0" w:line="240" w:lineRule="auto"/>
        <w:ind w:firstLine="567"/>
        <w:jc w:val="both"/>
        <w:rPr>
          <w:rFonts w:ascii="Times New Roman" w:eastAsiaTheme="minorEastAsia" w:hAnsi="Times New Roman" w:cs="Times New Roman"/>
          <w:sz w:val="28"/>
          <w:szCs w:val="28"/>
        </w:rPr>
      </w:pPr>
    </w:p>
    <w:p w14:paraId="061C2302" w14:textId="704D783E" w:rsidR="00672C51"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де n – кількість годин </w:t>
      </w:r>
      <w:r w:rsidR="003B2FAA" w:rsidRPr="001938FB">
        <w:rPr>
          <w:rFonts w:ascii="Times New Roman" w:hAnsi="Times New Roman" w:cs="Times New Roman"/>
          <w:sz w:val="28"/>
          <w:szCs w:val="28"/>
        </w:rPr>
        <w:t>у</w:t>
      </w:r>
      <w:r w:rsidRPr="001938FB">
        <w:rPr>
          <w:rFonts w:ascii="Times New Roman" w:hAnsi="Times New Roman" w:cs="Times New Roman"/>
          <w:sz w:val="28"/>
          <w:szCs w:val="28"/>
        </w:rPr>
        <w:t xml:space="preserve"> розрахунково</w:t>
      </w:r>
      <w:r w:rsidR="003B2FAA" w:rsidRPr="001938FB">
        <w:rPr>
          <w:rFonts w:ascii="Times New Roman" w:hAnsi="Times New Roman" w:cs="Times New Roman"/>
          <w:sz w:val="28"/>
          <w:szCs w:val="28"/>
        </w:rPr>
        <w:t>му</w:t>
      </w:r>
      <w:r w:rsidRPr="001938FB">
        <w:rPr>
          <w:rFonts w:ascii="Times New Roman" w:hAnsi="Times New Roman" w:cs="Times New Roman"/>
          <w:sz w:val="28"/>
          <w:szCs w:val="28"/>
        </w:rPr>
        <w:t xml:space="preserve"> період</w:t>
      </w:r>
      <w:r w:rsidR="003B2FAA" w:rsidRPr="001938FB">
        <w:rPr>
          <w:rFonts w:ascii="Times New Roman" w:hAnsi="Times New Roman" w:cs="Times New Roman"/>
          <w:sz w:val="28"/>
          <w:szCs w:val="28"/>
        </w:rPr>
        <w:t>і</w:t>
      </w:r>
      <w:r w:rsidRPr="001938FB">
        <w:rPr>
          <w:rFonts w:ascii="Times New Roman" w:hAnsi="Times New Roman" w:cs="Times New Roman"/>
          <w:sz w:val="28"/>
          <w:szCs w:val="28"/>
        </w:rPr>
        <w:t xml:space="preserve"> (календарний місяць);</w:t>
      </w:r>
    </w:p>
    <w:p w14:paraId="0077AAD8" w14:textId="19F5FAAA" w:rsidR="00672C51" w:rsidRPr="001938FB" w:rsidRDefault="00550E45" w:rsidP="00DF1106">
      <w:pPr>
        <w:spacing w:after="0" w:line="240" w:lineRule="auto"/>
        <w:ind w:firstLine="567"/>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T</m:t>
            </m:r>
          </m:e>
          <m:sub>
            <m:r>
              <w:rPr>
                <w:rFonts w:ascii="Cambria Math" w:hAnsi="Cambria Math" w:cs="Times New Roman"/>
                <w:sz w:val="28"/>
                <w:szCs w:val="28"/>
              </w:rPr>
              <m:t xml:space="preserve">РДН </m:t>
            </m:r>
          </m:sub>
          <m:sup>
            <m:r>
              <w:rPr>
                <w:rFonts w:ascii="Cambria Math" w:hAnsi="Cambria Math" w:cs="Times New Roman"/>
                <w:sz w:val="28"/>
                <w:szCs w:val="28"/>
              </w:rPr>
              <m:t>i</m:t>
            </m:r>
          </m:sup>
        </m:sSubSup>
      </m:oMath>
      <w:r w:rsidR="00672C51" w:rsidRPr="001938FB">
        <w:rPr>
          <w:rFonts w:ascii="Times New Roman" w:hAnsi="Times New Roman" w:cs="Times New Roman"/>
          <w:sz w:val="28"/>
          <w:szCs w:val="28"/>
        </w:rPr>
        <w:t xml:space="preserve"> – </w:t>
      </w:r>
      <w:r w:rsidR="005F1D87" w:rsidRPr="001938FB">
        <w:rPr>
          <w:rFonts w:ascii="Times New Roman" w:hAnsi="Times New Roman" w:cs="Times New Roman"/>
          <w:sz w:val="28"/>
          <w:szCs w:val="28"/>
        </w:rPr>
        <w:t>ціна</w:t>
      </w:r>
      <w:r w:rsidR="00672C51" w:rsidRPr="001938FB">
        <w:rPr>
          <w:rFonts w:ascii="Times New Roman" w:hAnsi="Times New Roman" w:cs="Times New Roman"/>
          <w:sz w:val="28"/>
          <w:szCs w:val="28"/>
        </w:rPr>
        <w:t xml:space="preserve"> на ринку на добу наперед в і-ту годину (у разі укладення договору з ПУП, у разі укладення договору за вільними цінами (не з постачальником універсальних послуг, а також інші споживачі) – тариф комерційної пропозиції (вільні ціни));</w:t>
      </w:r>
      <w:r w:rsidR="003B2FAA" w:rsidRPr="001938FB">
        <w:rPr>
          <w:rFonts w:ascii="Times New Roman" w:hAnsi="Times New Roman" w:cs="Times New Roman"/>
          <w:sz w:val="28"/>
          <w:szCs w:val="28"/>
        </w:rPr>
        <w:t xml:space="preserve"> </w:t>
      </w:r>
    </w:p>
    <w:p w14:paraId="09E1CCE8" w14:textId="4A7D049A" w:rsidR="00672C51" w:rsidRPr="001938FB" w:rsidRDefault="00550E45" w:rsidP="00DF1106">
      <w:pPr>
        <w:spacing w:after="0" w:line="240" w:lineRule="auto"/>
        <w:ind w:firstLine="567"/>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W</m:t>
            </m:r>
          </m:e>
          <m:sub>
            <m:r>
              <w:rPr>
                <w:rFonts w:ascii="Cambria Math" w:hAnsi="Cambria Math" w:cs="Times New Roman"/>
                <w:sz w:val="28"/>
                <w:szCs w:val="28"/>
              </w:rPr>
              <m:t>і</m:t>
            </m:r>
          </m:sub>
          <m:sup>
            <m:r>
              <w:rPr>
                <w:rFonts w:ascii="Cambria Math" w:hAnsi="Cambria Math" w:cs="Times New Roman"/>
                <w:sz w:val="28"/>
                <w:szCs w:val="28"/>
              </w:rPr>
              <m:t>вир.</m:t>
            </m:r>
          </m:sup>
        </m:sSubSup>
      </m:oMath>
      <w:r w:rsidR="00672C51" w:rsidRPr="001938FB">
        <w:rPr>
          <w:rFonts w:ascii="Times New Roman" w:hAnsi="Times New Roman" w:cs="Times New Roman"/>
          <w:sz w:val="28"/>
          <w:szCs w:val="28"/>
        </w:rPr>
        <w:t xml:space="preserve"> – обсяг виробленої </w:t>
      </w:r>
      <w:r w:rsidR="001F78BD" w:rsidRPr="001938FB">
        <w:rPr>
          <w:rFonts w:ascii="Times New Roman" w:hAnsi="Times New Roman" w:cs="Times New Roman"/>
          <w:sz w:val="28"/>
          <w:szCs w:val="28"/>
        </w:rPr>
        <w:t>електричної</w:t>
      </w:r>
      <w:r w:rsidR="00672C51" w:rsidRPr="001938FB">
        <w:rPr>
          <w:rFonts w:ascii="Times New Roman" w:hAnsi="Times New Roman" w:cs="Times New Roman"/>
          <w:sz w:val="28"/>
          <w:szCs w:val="28"/>
        </w:rPr>
        <w:t xml:space="preserve"> енергії понад споживання в певну і-ту годину розрахункового періоду (календарного місяця);</w:t>
      </w:r>
    </w:p>
    <w:p w14:paraId="367E88BF" w14:textId="0C2B8C91" w:rsidR="00672C51" w:rsidRPr="001938FB" w:rsidRDefault="00550E45" w:rsidP="00DF1106">
      <w:pPr>
        <w:spacing w:after="0" w:line="240" w:lineRule="auto"/>
        <w:ind w:firstLine="567"/>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W</m:t>
            </m:r>
          </m:e>
          <m:sub>
            <m:r>
              <w:rPr>
                <w:rFonts w:ascii="Cambria Math" w:hAnsi="Cambria Math" w:cs="Times New Roman"/>
                <w:sz w:val="28"/>
                <w:szCs w:val="28"/>
              </w:rPr>
              <m:t>і</m:t>
            </m:r>
          </m:sub>
          <m:sup>
            <m:r>
              <w:rPr>
                <w:rFonts w:ascii="Cambria Math" w:hAnsi="Cambria Math" w:cs="Times New Roman"/>
                <w:sz w:val="28"/>
                <w:szCs w:val="28"/>
              </w:rPr>
              <m:t>спож.</m:t>
            </m:r>
          </m:sup>
        </m:sSubSup>
        <m:r>
          <w:rPr>
            <w:rFonts w:ascii="Cambria Math" w:hAnsi="Cambria Math" w:cs="Times New Roman"/>
            <w:sz w:val="28"/>
            <w:szCs w:val="28"/>
          </w:rPr>
          <m:t xml:space="preserve">- </m:t>
        </m:r>
      </m:oMath>
      <w:r w:rsidR="00672C51" w:rsidRPr="001938FB">
        <w:rPr>
          <w:rFonts w:ascii="Times New Roman" w:hAnsi="Times New Roman" w:cs="Times New Roman"/>
          <w:sz w:val="28"/>
          <w:szCs w:val="28"/>
        </w:rPr>
        <w:t xml:space="preserve"> обсяг спожитої </w:t>
      </w:r>
      <w:r w:rsidR="00E55188" w:rsidRPr="001938FB">
        <w:rPr>
          <w:rFonts w:ascii="Times New Roman" w:hAnsi="Times New Roman" w:cs="Times New Roman"/>
          <w:sz w:val="28"/>
          <w:szCs w:val="28"/>
        </w:rPr>
        <w:t xml:space="preserve">електричної </w:t>
      </w:r>
      <w:r w:rsidR="00672C51" w:rsidRPr="001938FB">
        <w:rPr>
          <w:rFonts w:ascii="Times New Roman" w:hAnsi="Times New Roman" w:cs="Times New Roman"/>
          <w:sz w:val="28"/>
          <w:szCs w:val="28"/>
        </w:rPr>
        <w:t>енергії понад вироблену в певну і-ту годину розрахункового періоду (календарного місяця);</w:t>
      </w:r>
    </w:p>
    <w:p w14:paraId="2F50C9AA" w14:textId="6A9E6DF7" w:rsidR="00672C51" w:rsidRPr="001938FB" w:rsidRDefault="00550E45" w:rsidP="00DF1106">
      <w:pPr>
        <w:spacing w:after="0" w:line="24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Т</m:t>
            </m:r>
          </m:e>
          <m:sub>
            <m:r>
              <w:rPr>
                <w:rFonts w:ascii="Cambria Math" w:hAnsi="Cambria Math" w:cs="Times New Roman"/>
                <w:sz w:val="28"/>
                <w:szCs w:val="28"/>
              </w:rPr>
              <m:t xml:space="preserve">ком. проп. </m:t>
            </m:r>
          </m:sub>
        </m:sSub>
      </m:oMath>
      <w:r w:rsidR="00672C51" w:rsidRPr="001938FB">
        <w:rPr>
          <w:rFonts w:ascii="Times New Roman" w:hAnsi="Times New Roman" w:cs="Times New Roman"/>
          <w:sz w:val="28"/>
          <w:szCs w:val="28"/>
        </w:rPr>
        <w:t xml:space="preserve"> – </w:t>
      </w:r>
      <w:r w:rsidR="005F1D87" w:rsidRPr="001938FB">
        <w:rPr>
          <w:rFonts w:ascii="Times New Roman" w:hAnsi="Times New Roman" w:cs="Times New Roman"/>
          <w:sz w:val="28"/>
          <w:szCs w:val="28"/>
        </w:rPr>
        <w:t>ціна</w:t>
      </w:r>
      <w:r w:rsidR="00672C51" w:rsidRPr="001938FB">
        <w:rPr>
          <w:rFonts w:ascii="Times New Roman" w:hAnsi="Times New Roman" w:cs="Times New Roman"/>
          <w:sz w:val="28"/>
          <w:szCs w:val="28"/>
        </w:rPr>
        <w:t xml:space="preserve"> комерційної пропозиції (без врахування плат</w:t>
      </w:r>
      <w:r w:rsidR="003B2FAA" w:rsidRPr="001938FB">
        <w:rPr>
          <w:rFonts w:ascii="Times New Roman" w:hAnsi="Times New Roman" w:cs="Times New Roman"/>
          <w:sz w:val="28"/>
          <w:szCs w:val="28"/>
        </w:rPr>
        <w:t>и</w:t>
      </w:r>
      <w:r w:rsidR="00672C51" w:rsidRPr="001938FB">
        <w:rPr>
          <w:rFonts w:ascii="Times New Roman" w:hAnsi="Times New Roman" w:cs="Times New Roman"/>
          <w:sz w:val="28"/>
          <w:szCs w:val="28"/>
        </w:rPr>
        <w:t xml:space="preserve"> за послуги з передачі електричної енергії та розподілу електричної енергії).</w:t>
      </w:r>
    </w:p>
    <w:p w14:paraId="0AF74659" w14:textId="77777777" w:rsidR="005F1493" w:rsidRPr="001938FB" w:rsidRDefault="005F1493" w:rsidP="00DF1106">
      <w:pPr>
        <w:spacing w:after="0" w:line="240" w:lineRule="auto"/>
        <w:ind w:firstLine="567"/>
        <w:jc w:val="both"/>
        <w:rPr>
          <w:rFonts w:ascii="Times New Roman" w:eastAsiaTheme="minorEastAsia" w:hAnsi="Times New Roman" w:cs="Times New Roman"/>
          <w:sz w:val="28"/>
          <w:szCs w:val="28"/>
        </w:rPr>
      </w:pPr>
    </w:p>
    <w:p w14:paraId="4A982B15" w14:textId="5D41DF80" w:rsidR="00985590" w:rsidRPr="001938FB" w:rsidRDefault="00672C51" w:rsidP="00DF1106">
      <w:pPr>
        <w:spacing w:after="0" w:line="240" w:lineRule="auto"/>
        <w:ind w:firstLine="567"/>
        <w:jc w:val="both"/>
        <w:rPr>
          <w:rFonts w:ascii="Times New Roman" w:hAnsi="Times New Roman" w:cs="Times New Roman"/>
          <w:sz w:val="28"/>
          <w:szCs w:val="28"/>
        </w:rPr>
      </w:pPr>
      <w:r w:rsidRPr="001938FB">
        <w:rPr>
          <w:rFonts w:ascii="Times New Roman" w:eastAsiaTheme="minorEastAsia" w:hAnsi="Times New Roman" w:cs="Times New Roman"/>
          <w:sz w:val="28"/>
          <w:szCs w:val="28"/>
        </w:rPr>
        <w:t>В</w:t>
      </w:r>
      <w:r w:rsidR="00985590" w:rsidRPr="001938FB">
        <w:rPr>
          <w:rFonts w:ascii="Times New Roman" w:eastAsiaTheme="minorEastAsia" w:hAnsi="Times New Roman" w:cs="Times New Roman"/>
          <w:sz w:val="28"/>
          <w:szCs w:val="28"/>
        </w:rPr>
        <w:t>арт</w:t>
      </w:r>
      <w:r w:rsidRPr="001938FB">
        <w:rPr>
          <w:rFonts w:ascii="Times New Roman" w:eastAsiaTheme="minorEastAsia" w:hAnsi="Times New Roman" w:cs="Times New Roman"/>
          <w:sz w:val="28"/>
          <w:szCs w:val="28"/>
        </w:rPr>
        <w:t>і</w:t>
      </w:r>
      <w:r w:rsidR="00985590" w:rsidRPr="001938FB">
        <w:rPr>
          <w:rFonts w:ascii="Times New Roman" w:eastAsiaTheme="minorEastAsia" w:hAnsi="Times New Roman" w:cs="Times New Roman"/>
          <w:sz w:val="28"/>
          <w:szCs w:val="28"/>
        </w:rPr>
        <w:t>ст</w:t>
      </w:r>
      <w:r w:rsidRPr="001938FB">
        <w:rPr>
          <w:rFonts w:ascii="Times New Roman" w:eastAsiaTheme="minorEastAsia" w:hAnsi="Times New Roman" w:cs="Times New Roman"/>
          <w:sz w:val="28"/>
          <w:szCs w:val="28"/>
        </w:rPr>
        <w:t>ь</w:t>
      </w:r>
      <w:r w:rsidR="00985590" w:rsidRPr="001938FB">
        <w:rPr>
          <w:rFonts w:ascii="Times New Roman" w:eastAsiaTheme="minorEastAsia" w:hAnsi="Times New Roman" w:cs="Times New Roman"/>
          <w:sz w:val="28"/>
          <w:szCs w:val="28"/>
        </w:rPr>
        <w:t xml:space="preserve"> спожитої електричної енергії без </w:t>
      </w:r>
      <w:r w:rsidR="003B2FAA" w:rsidRPr="001938FB">
        <w:rPr>
          <w:rFonts w:ascii="Times New Roman" w:eastAsiaTheme="minorEastAsia" w:hAnsi="Times New Roman" w:cs="Times New Roman"/>
          <w:sz w:val="28"/>
          <w:szCs w:val="28"/>
        </w:rPr>
        <w:t xml:space="preserve">вартості </w:t>
      </w:r>
      <w:r w:rsidR="00985590" w:rsidRPr="001938FB">
        <w:rPr>
          <w:rFonts w:ascii="Times New Roman" w:eastAsiaTheme="minorEastAsia" w:hAnsi="Times New Roman" w:cs="Times New Roman"/>
          <w:sz w:val="28"/>
          <w:szCs w:val="28"/>
        </w:rPr>
        <w:t xml:space="preserve">послуги з </w:t>
      </w:r>
      <w:r w:rsidR="000E7914" w:rsidRPr="001938FB">
        <w:rPr>
          <w:rFonts w:ascii="Times New Roman" w:eastAsiaTheme="minorEastAsia" w:hAnsi="Times New Roman" w:cs="Times New Roman"/>
          <w:sz w:val="28"/>
          <w:szCs w:val="28"/>
        </w:rPr>
        <w:t>розподілу та передачі</w:t>
      </w:r>
      <w:r w:rsidR="003B2FAA" w:rsidRPr="001938FB">
        <w:rPr>
          <w:rFonts w:ascii="Times New Roman" w:hAnsi="Times New Roman" w:cs="Times New Roman"/>
          <w:sz w:val="28"/>
          <w:szCs w:val="28"/>
        </w:rPr>
        <w:t xml:space="preserve"> </w:t>
      </w:r>
      <w:r w:rsidRPr="001938FB">
        <w:rPr>
          <w:rFonts w:ascii="Times New Roman" w:hAnsi="Times New Roman" w:cs="Times New Roman"/>
          <w:sz w:val="28"/>
          <w:szCs w:val="28"/>
        </w:rPr>
        <w:t>визначається за формулою</w:t>
      </w:r>
      <w:r w:rsidR="003B2FAA" w:rsidRPr="001938FB">
        <w:rPr>
          <w:rFonts w:ascii="Times New Roman" w:hAnsi="Times New Roman" w:cs="Times New Roman"/>
          <w:sz w:val="28"/>
          <w:szCs w:val="28"/>
        </w:rPr>
        <w:t xml:space="preserve">  </w:t>
      </w:r>
    </w:p>
    <w:p w14:paraId="4AB9B2B3" w14:textId="77777777" w:rsidR="00985590" w:rsidRPr="001938FB" w:rsidRDefault="00985590" w:rsidP="00DF1106">
      <w:pPr>
        <w:spacing w:after="0" w:line="240" w:lineRule="auto"/>
        <w:ind w:firstLine="567"/>
        <w:jc w:val="both"/>
        <w:rPr>
          <w:rFonts w:ascii="Times New Roman" w:eastAsiaTheme="minorEastAsia" w:hAnsi="Times New Roman" w:cs="Times New Roman"/>
          <w:sz w:val="28"/>
          <w:szCs w:val="28"/>
          <w:vertAlign w:val="subscript"/>
        </w:rPr>
      </w:pPr>
    </w:p>
    <w:p w14:paraId="51095059" w14:textId="5FACB497" w:rsidR="00985590" w:rsidRPr="001938FB" w:rsidRDefault="00985590" w:rsidP="003B2FAA">
      <w:pPr>
        <w:spacing w:after="0" w:line="240" w:lineRule="auto"/>
        <w:ind w:firstLine="567"/>
        <w:jc w:val="center"/>
        <w:rPr>
          <w:rFonts w:ascii="Times New Roman" w:eastAsiaTheme="minorEastAsia" w:hAnsi="Times New Roman" w:cs="Times New Roman"/>
          <w:sz w:val="28"/>
          <w:szCs w:val="28"/>
        </w:rPr>
      </w:pPr>
      <m:oMath>
        <m:r>
          <w:rPr>
            <w:rFonts w:ascii="Cambria Math" w:hAnsi="Cambria Math" w:cs="Times New Roman"/>
            <w:sz w:val="28"/>
            <w:szCs w:val="28"/>
          </w:rPr>
          <m:t xml:space="preserve">∆ В </m:t>
        </m:r>
      </m:oMath>
      <w:r w:rsidRPr="001938FB">
        <w:rPr>
          <w:rFonts w:ascii="Times New Roman" w:eastAsiaTheme="minorEastAsia" w:hAnsi="Times New Roman" w:cs="Times New Roman"/>
          <w:sz w:val="28"/>
          <w:szCs w:val="28"/>
          <w:vertAlign w:val="subscript"/>
        </w:rPr>
        <w:t xml:space="preserve">спож. </w:t>
      </w:r>
      <w:r w:rsidRPr="001938FB">
        <w:rPr>
          <w:rFonts w:ascii="Times New Roman" w:hAnsi="Times New Roman" w:cs="Times New Roman"/>
          <w:sz w:val="28"/>
          <w:szCs w:val="28"/>
        </w:rPr>
        <w:t xml:space="preserve">= </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Т</m:t>
            </m:r>
          </m:e>
          <m:sub>
            <m:r>
              <w:rPr>
                <w:rFonts w:ascii="Cambria Math" w:hAnsi="Cambria Math" w:cs="Times New Roman"/>
                <w:sz w:val="28"/>
                <w:szCs w:val="28"/>
              </w:rPr>
              <m:t>ком. проп.</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sub>
          <m:sup>
            <m:r>
              <w:rPr>
                <w:rFonts w:ascii="Cambria Math" w:hAnsi="Cambria Math" w:cs="Times New Roman"/>
                <w:sz w:val="28"/>
                <w:szCs w:val="28"/>
              </w:rPr>
              <m:t>n</m:t>
            </m:r>
          </m:sup>
          <m:e>
            <m:sSubSup>
              <m:sSubSupPr>
                <m:ctrlPr>
                  <w:rPr>
                    <w:rFonts w:ascii="Cambria Math" w:hAnsi="Cambria Math" w:cs="Times New Roman"/>
                    <w:i/>
                    <w:sz w:val="28"/>
                    <w:szCs w:val="28"/>
                  </w:rPr>
                </m:ctrlPr>
              </m:sSubSupPr>
              <m:e>
                <m:r>
                  <w:rPr>
                    <w:rFonts w:ascii="Cambria Math" w:hAnsi="Cambria Math" w:cs="Times New Roman"/>
                    <w:sz w:val="28"/>
                    <w:szCs w:val="28"/>
                  </w:rPr>
                  <m:t>W</m:t>
                </m:r>
              </m:e>
              <m:sub>
                <m:r>
                  <w:rPr>
                    <w:rFonts w:ascii="Cambria Math" w:hAnsi="Cambria Math" w:cs="Times New Roman"/>
                    <w:sz w:val="28"/>
                    <w:szCs w:val="28"/>
                  </w:rPr>
                  <m:t>і</m:t>
                </m:r>
              </m:sub>
              <m:sup>
                <m:r>
                  <w:rPr>
                    <w:rFonts w:ascii="Cambria Math" w:hAnsi="Cambria Math" w:cs="Times New Roman"/>
                    <w:sz w:val="28"/>
                    <w:szCs w:val="28"/>
                  </w:rPr>
                  <m:t>спож.</m:t>
                </m:r>
              </m:sup>
            </m:sSubSup>
          </m:e>
        </m:nary>
        <m:r>
          <w:rPr>
            <w:rFonts w:ascii="Cambria Math" w:hAnsi="Cambria Math" w:cs="Times New Roman"/>
            <w:sz w:val="28"/>
            <w:szCs w:val="28"/>
          </w:rPr>
          <m:t xml:space="preserve">- </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m:t>
            </m:r>
          </m:sub>
          <m:sup>
            <m:r>
              <w:rPr>
                <w:rFonts w:ascii="Cambria Math" w:hAnsi="Cambria Math" w:cs="Times New Roman"/>
                <w:sz w:val="28"/>
                <w:szCs w:val="28"/>
              </w:rPr>
              <m:t>n</m:t>
            </m:r>
          </m:sup>
          <m:e>
            <m:sSubSup>
              <m:sSubSupPr>
                <m:ctrlPr>
                  <w:rPr>
                    <w:rFonts w:ascii="Cambria Math" w:hAnsi="Cambria Math" w:cs="Times New Roman"/>
                    <w:i/>
                    <w:sz w:val="28"/>
                    <w:szCs w:val="28"/>
                  </w:rPr>
                </m:ctrlPr>
              </m:sSubSupPr>
              <m:e>
                <m:r>
                  <w:rPr>
                    <w:rFonts w:ascii="Cambria Math" w:hAnsi="Cambria Math" w:cs="Times New Roman"/>
                    <w:sz w:val="28"/>
                    <w:szCs w:val="28"/>
                  </w:rPr>
                  <m:t>W</m:t>
                </m:r>
              </m:e>
              <m:sub>
                <m:r>
                  <w:rPr>
                    <w:rFonts w:ascii="Cambria Math" w:hAnsi="Cambria Math" w:cs="Times New Roman"/>
                    <w:sz w:val="28"/>
                    <w:szCs w:val="28"/>
                  </w:rPr>
                  <m:t>і</m:t>
                </m:r>
              </m:sub>
              <m:sup>
                <m:r>
                  <w:rPr>
                    <w:rFonts w:ascii="Cambria Math" w:hAnsi="Cambria Math" w:cs="Times New Roman"/>
                    <w:sz w:val="28"/>
                    <w:szCs w:val="28"/>
                  </w:rPr>
                  <m:t>вир.</m:t>
                </m:r>
              </m:sup>
            </m:sSubSup>
          </m:e>
        </m:nary>
        <m:r>
          <w:rPr>
            <w:rFonts w:ascii="Cambria Math"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T</m:t>
            </m:r>
          </m:e>
          <m:sub>
            <m:r>
              <w:rPr>
                <w:rFonts w:ascii="Cambria Math" w:hAnsi="Cambria Math" w:cs="Times New Roman"/>
                <w:sz w:val="28"/>
                <w:szCs w:val="28"/>
              </w:rPr>
              <m:t xml:space="preserve">РДН </m:t>
            </m:r>
          </m:sub>
          <m:sup>
            <m:r>
              <w:rPr>
                <w:rFonts w:ascii="Cambria Math" w:hAnsi="Cambria Math" w:cs="Times New Roman"/>
                <w:sz w:val="28"/>
                <w:szCs w:val="28"/>
              </w:rPr>
              <m:t>i</m:t>
            </m:r>
          </m:sup>
        </m:sSubSup>
      </m:oMath>
      <w:r w:rsidR="003B2FAA" w:rsidRPr="001938FB">
        <w:rPr>
          <w:rFonts w:ascii="Times New Roman" w:eastAsiaTheme="minorEastAsia" w:hAnsi="Times New Roman" w:cs="Times New Roman"/>
          <w:sz w:val="28"/>
          <w:szCs w:val="28"/>
        </w:rPr>
        <w:t>, грн,</w:t>
      </w:r>
      <w:r w:rsidRPr="001938FB">
        <w:rPr>
          <w:rFonts w:ascii="Times New Roman" w:eastAsiaTheme="minorEastAsia" w:hAnsi="Times New Roman" w:cs="Times New Roman"/>
          <w:sz w:val="28"/>
          <w:szCs w:val="28"/>
        </w:rPr>
        <w:t xml:space="preserve">                    (</w:t>
      </w:r>
      <w:r w:rsidR="005F1493" w:rsidRPr="001938FB">
        <w:rPr>
          <w:rFonts w:ascii="Times New Roman" w:eastAsiaTheme="minorEastAsia" w:hAnsi="Times New Roman" w:cs="Times New Roman"/>
          <w:sz w:val="28"/>
          <w:szCs w:val="28"/>
        </w:rPr>
        <w:t>5</w:t>
      </w:r>
      <w:r w:rsidRPr="001938FB">
        <w:rPr>
          <w:rFonts w:ascii="Times New Roman" w:eastAsiaTheme="minorEastAsia" w:hAnsi="Times New Roman" w:cs="Times New Roman"/>
          <w:sz w:val="28"/>
          <w:szCs w:val="28"/>
        </w:rPr>
        <w:t>)</w:t>
      </w:r>
    </w:p>
    <w:p w14:paraId="6D5C3F92" w14:textId="77777777" w:rsidR="00985590" w:rsidRPr="001938FB" w:rsidRDefault="00985590" w:rsidP="00DF1106">
      <w:pPr>
        <w:spacing w:after="0" w:line="240" w:lineRule="auto"/>
        <w:ind w:firstLine="567"/>
        <w:jc w:val="both"/>
        <w:rPr>
          <w:rFonts w:ascii="Times New Roman" w:hAnsi="Times New Roman" w:cs="Times New Roman"/>
          <w:sz w:val="28"/>
          <w:szCs w:val="28"/>
        </w:rPr>
      </w:pPr>
    </w:p>
    <w:p w14:paraId="249E2372" w14:textId="0CC55E93" w:rsidR="00985590" w:rsidRPr="001938FB" w:rsidRDefault="00985590" w:rsidP="00DF1106">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Постачання електричної енергії побутови</w:t>
      </w:r>
      <w:r w:rsidR="003B2FAA" w:rsidRPr="001938FB">
        <w:rPr>
          <w:rFonts w:ascii="Times New Roman" w:hAnsi="Times New Roman" w:cs="Times New Roman"/>
          <w:sz w:val="28"/>
          <w:szCs w:val="28"/>
        </w:rPr>
        <w:t>м</w:t>
      </w:r>
      <w:r w:rsidRPr="001938FB">
        <w:rPr>
          <w:rFonts w:ascii="Times New Roman" w:hAnsi="Times New Roman" w:cs="Times New Roman"/>
          <w:sz w:val="28"/>
          <w:szCs w:val="28"/>
        </w:rPr>
        <w:t xml:space="preserve"> споживач</w:t>
      </w:r>
      <w:r w:rsidR="003B2FAA" w:rsidRPr="001938FB">
        <w:rPr>
          <w:rFonts w:ascii="Times New Roman" w:hAnsi="Times New Roman" w:cs="Times New Roman"/>
          <w:sz w:val="28"/>
          <w:szCs w:val="28"/>
        </w:rPr>
        <w:t>ам</w:t>
      </w:r>
      <w:r w:rsidRPr="001938FB">
        <w:rPr>
          <w:rFonts w:ascii="Times New Roman" w:hAnsi="Times New Roman" w:cs="Times New Roman"/>
          <w:sz w:val="28"/>
          <w:szCs w:val="28"/>
        </w:rPr>
        <w:t xml:space="preserve"> здійснюється за фіксованими цінами, </w:t>
      </w:r>
      <w:r w:rsidR="000E7914" w:rsidRPr="001938FB">
        <w:rPr>
          <w:rFonts w:ascii="Times New Roman" w:hAnsi="Times New Roman" w:cs="Times New Roman"/>
          <w:sz w:val="28"/>
          <w:szCs w:val="28"/>
        </w:rPr>
        <w:t>ціна</w:t>
      </w:r>
      <w:r w:rsidRPr="001938FB">
        <w:rPr>
          <w:rFonts w:ascii="Times New Roman" w:hAnsi="Times New Roman" w:cs="Times New Roman"/>
          <w:sz w:val="28"/>
          <w:szCs w:val="28"/>
        </w:rPr>
        <w:t xml:space="preserve"> комерційної пропозиції для побутових споживачів, встановлюється відповідно до постанови Кабінету Міністрів України </w:t>
      </w:r>
      <w:r w:rsidR="00494DBA" w:rsidRPr="001938FB">
        <w:rPr>
          <w:rFonts w:ascii="Times New Roman" w:hAnsi="Times New Roman" w:cs="Times New Roman"/>
          <w:sz w:val="28"/>
          <w:szCs w:val="28"/>
        </w:rPr>
        <w:t>від 05</w:t>
      </w:r>
      <w:r w:rsidR="00E55188" w:rsidRPr="001938FB">
        <w:rPr>
          <w:rFonts w:ascii="Times New Roman" w:hAnsi="Times New Roman" w:cs="Times New Roman"/>
          <w:sz w:val="28"/>
          <w:szCs w:val="28"/>
        </w:rPr>
        <w:t xml:space="preserve"> червня </w:t>
      </w:r>
      <w:r w:rsidR="00494DBA" w:rsidRPr="001938FB">
        <w:rPr>
          <w:rFonts w:ascii="Times New Roman" w:hAnsi="Times New Roman" w:cs="Times New Roman"/>
          <w:sz w:val="28"/>
          <w:szCs w:val="28"/>
        </w:rPr>
        <w:t xml:space="preserve">2019 </w:t>
      </w:r>
      <w:r w:rsidR="00E55188" w:rsidRPr="001938FB">
        <w:rPr>
          <w:rFonts w:ascii="Times New Roman" w:hAnsi="Times New Roman" w:cs="Times New Roman"/>
          <w:sz w:val="28"/>
          <w:szCs w:val="28"/>
        </w:rPr>
        <w:t xml:space="preserve">року </w:t>
      </w:r>
      <w:r w:rsidRPr="001938FB">
        <w:rPr>
          <w:rFonts w:ascii="Times New Roman" w:hAnsi="Times New Roman" w:cs="Times New Roman"/>
          <w:sz w:val="28"/>
          <w:szCs w:val="28"/>
        </w:rPr>
        <w:t>№ 483.</w:t>
      </w:r>
    </w:p>
    <w:p w14:paraId="6EC8B2E3" w14:textId="77777777" w:rsidR="00E55188" w:rsidRPr="001938FB" w:rsidRDefault="00E55188" w:rsidP="00DF1106">
      <w:pPr>
        <w:spacing w:after="0" w:line="240" w:lineRule="auto"/>
        <w:ind w:firstLine="567"/>
        <w:jc w:val="both"/>
        <w:rPr>
          <w:rFonts w:ascii="Times New Roman" w:hAnsi="Times New Roman" w:cs="Times New Roman"/>
          <w:sz w:val="28"/>
          <w:szCs w:val="28"/>
        </w:rPr>
      </w:pPr>
    </w:p>
    <w:p w14:paraId="269ED8A2" w14:textId="4A3095BB" w:rsidR="00156CB7" w:rsidRPr="001938FB" w:rsidRDefault="00D86786" w:rsidP="00156CB7">
      <w:pPr>
        <w:spacing w:after="0" w:line="240" w:lineRule="auto"/>
        <w:ind w:firstLine="708"/>
        <w:jc w:val="both"/>
        <w:rPr>
          <w:rFonts w:ascii="Times New Roman" w:hAnsi="Times New Roman" w:cs="Times New Roman"/>
          <w:strike/>
          <w:sz w:val="28"/>
          <w:szCs w:val="28"/>
          <w:highlight w:val="cyan"/>
        </w:rPr>
      </w:pPr>
      <w:r w:rsidRPr="001938FB">
        <w:rPr>
          <w:rFonts w:ascii="Times New Roman" w:hAnsi="Times New Roman" w:cs="Times New Roman"/>
          <w:sz w:val="28"/>
          <w:szCs w:val="28"/>
        </w:rPr>
        <w:t>4</w:t>
      </w:r>
      <w:r w:rsidR="00156CB7" w:rsidRPr="001938FB">
        <w:rPr>
          <w:rFonts w:ascii="Times New Roman" w:hAnsi="Times New Roman" w:cs="Times New Roman"/>
          <w:sz w:val="28"/>
          <w:szCs w:val="28"/>
        </w:rPr>
        <w:t xml:space="preserve">.4. </w:t>
      </w:r>
      <w:r w:rsidR="00184EA8" w:rsidRPr="001938FB">
        <w:rPr>
          <w:rFonts w:ascii="Times New Roman" w:hAnsi="Times New Roman" w:cs="Times New Roman"/>
          <w:sz w:val="28"/>
          <w:szCs w:val="28"/>
        </w:rPr>
        <w:t>Е</w:t>
      </w:r>
      <w:r w:rsidR="00156CB7" w:rsidRPr="001938FB">
        <w:rPr>
          <w:rFonts w:ascii="Times New Roman" w:hAnsi="Times New Roman" w:cs="Times New Roman"/>
          <w:sz w:val="28"/>
          <w:szCs w:val="28"/>
        </w:rPr>
        <w:t>лектропостачальник у чіткий та прозорий спосіб інформу</w:t>
      </w:r>
      <w:r w:rsidR="00184EA8" w:rsidRPr="001938FB">
        <w:rPr>
          <w:rFonts w:ascii="Times New Roman" w:hAnsi="Times New Roman" w:cs="Times New Roman"/>
          <w:sz w:val="28"/>
          <w:szCs w:val="28"/>
        </w:rPr>
        <w:t>є</w:t>
      </w:r>
      <w:r w:rsidR="00156CB7" w:rsidRPr="001938FB">
        <w:rPr>
          <w:rFonts w:ascii="Times New Roman" w:hAnsi="Times New Roman" w:cs="Times New Roman"/>
          <w:sz w:val="28"/>
          <w:szCs w:val="28"/>
        </w:rPr>
        <w:t xml:space="preserve"> активних споживачів про вартість відпущеної та спожитої ними електричної енергії за механізмом самовиробництва із зазначенням </w:t>
      </w:r>
      <w:r w:rsidR="003B2FAA" w:rsidRPr="001938FB">
        <w:rPr>
          <w:rFonts w:ascii="Times New Roman" w:hAnsi="Times New Roman" w:cs="Times New Roman"/>
          <w:sz w:val="28"/>
          <w:szCs w:val="28"/>
        </w:rPr>
        <w:t xml:space="preserve">погодинних </w:t>
      </w:r>
      <w:r w:rsidR="00156CB7" w:rsidRPr="001938FB">
        <w:rPr>
          <w:rFonts w:ascii="Times New Roman" w:hAnsi="Times New Roman" w:cs="Times New Roman"/>
          <w:sz w:val="28"/>
          <w:szCs w:val="28"/>
        </w:rPr>
        <w:t>цін за відповідний розрахунковий період</w:t>
      </w:r>
      <w:r w:rsidR="002513BF" w:rsidRPr="001938FB">
        <w:rPr>
          <w:rFonts w:ascii="Times New Roman" w:hAnsi="Times New Roman" w:cs="Times New Roman"/>
          <w:sz w:val="28"/>
          <w:szCs w:val="28"/>
        </w:rPr>
        <w:t xml:space="preserve">. Зазначена інформація наводиться </w:t>
      </w:r>
      <w:r w:rsidR="007830CF" w:rsidRPr="001938FB">
        <w:rPr>
          <w:rFonts w:ascii="Times New Roman" w:hAnsi="Times New Roman" w:cs="Times New Roman"/>
          <w:sz w:val="28"/>
          <w:szCs w:val="28"/>
        </w:rPr>
        <w:t>електропостачальником</w:t>
      </w:r>
      <w:r w:rsidR="00156CB7" w:rsidRPr="001938FB">
        <w:rPr>
          <w:rFonts w:ascii="Times New Roman" w:hAnsi="Times New Roman" w:cs="Times New Roman"/>
          <w:sz w:val="28"/>
          <w:szCs w:val="28"/>
        </w:rPr>
        <w:t xml:space="preserve"> </w:t>
      </w:r>
      <w:r w:rsidR="003B2FAA" w:rsidRPr="001938FB">
        <w:rPr>
          <w:rFonts w:ascii="Times New Roman" w:hAnsi="Times New Roman" w:cs="Times New Roman"/>
          <w:sz w:val="28"/>
          <w:szCs w:val="28"/>
        </w:rPr>
        <w:t>в</w:t>
      </w:r>
      <w:r w:rsidR="007830CF" w:rsidRPr="001938FB">
        <w:rPr>
          <w:rFonts w:ascii="Times New Roman" w:hAnsi="Times New Roman" w:cs="Times New Roman"/>
          <w:sz w:val="28"/>
          <w:szCs w:val="28"/>
        </w:rPr>
        <w:t xml:space="preserve"> акті купівлі-продажу електричної енергії. </w:t>
      </w:r>
    </w:p>
    <w:p w14:paraId="44ED160E" w14:textId="77777777" w:rsidR="001D4D9F" w:rsidRPr="001938FB" w:rsidRDefault="001D4D9F" w:rsidP="00156CB7">
      <w:pPr>
        <w:spacing w:after="0" w:line="240" w:lineRule="auto"/>
        <w:ind w:firstLine="708"/>
        <w:jc w:val="both"/>
        <w:rPr>
          <w:rFonts w:ascii="Times New Roman" w:hAnsi="Times New Roman" w:cs="Times New Roman"/>
          <w:sz w:val="28"/>
          <w:szCs w:val="28"/>
        </w:rPr>
      </w:pPr>
    </w:p>
    <w:p w14:paraId="0068C035" w14:textId="0B27A87C" w:rsidR="00663B04" w:rsidRPr="001938FB" w:rsidRDefault="00D86786" w:rsidP="007B6782">
      <w:pPr>
        <w:spacing w:after="0" w:line="240" w:lineRule="auto"/>
        <w:ind w:firstLine="708"/>
        <w:jc w:val="center"/>
        <w:rPr>
          <w:rFonts w:ascii="Times New Roman" w:hAnsi="Times New Roman" w:cs="Times New Roman"/>
          <w:b/>
          <w:bCs/>
          <w:sz w:val="28"/>
          <w:szCs w:val="28"/>
        </w:rPr>
      </w:pPr>
      <w:r w:rsidRPr="001938FB">
        <w:rPr>
          <w:rFonts w:ascii="Times New Roman" w:hAnsi="Times New Roman" w:cs="Times New Roman"/>
          <w:b/>
          <w:bCs/>
          <w:sz w:val="28"/>
          <w:szCs w:val="28"/>
        </w:rPr>
        <w:t>5</w:t>
      </w:r>
      <w:r w:rsidR="00894886" w:rsidRPr="001938FB">
        <w:rPr>
          <w:rFonts w:ascii="Times New Roman" w:hAnsi="Times New Roman" w:cs="Times New Roman"/>
          <w:b/>
          <w:bCs/>
          <w:sz w:val="28"/>
          <w:szCs w:val="28"/>
        </w:rPr>
        <w:t>.</w:t>
      </w:r>
      <w:r w:rsidR="00663B04" w:rsidRPr="001938FB">
        <w:rPr>
          <w:rFonts w:ascii="Times New Roman" w:hAnsi="Times New Roman" w:cs="Times New Roman"/>
          <w:b/>
          <w:bCs/>
          <w:sz w:val="28"/>
          <w:szCs w:val="28"/>
        </w:rPr>
        <w:t xml:space="preserve"> </w:t>
      </w:r>
      <w:r w:rsidR="00A450AD" w:rsidRPr="001938FB">
        <w:rPr>
          <w:rFonts w:ascii="Times New Roman" w:hAnsi="Times New Roman" w:cs="Times New Roman"/>
          <w:b/>
          <w:sz w:val="28"/>
          <w:szCs w:val="28"/>
        </w:rPr>
        <w:t xml:space="preserve">Взаємовідносини сторін за </w:t>
      </w:r>
      <w:r w:rsidR="00663B04" w:rsidRPr="001938FB">
        <w:rPr>
          <w:rFonts w:ascii="Times New Roman" w:hAnsi="Times New Roman" w:cs="Times New Roman"/>
          <w:b/>
          <w:sz w:val="28"/>
          <w:szCs w:val="28"/>
        </w:rPr>
        <w:t>договор</w:t>
      </w:r>
      <w:r w:rsidR="00A450AD" w:rsidRPr="001938FB">
        <w:rPr>
          <w:rFonts w:ascii="Times New Roman" w:hAnsi="Times New Roman" w:cs="Times New Roman"/>
          <w:b/>
          <w:sz w:val="28"/>
          <w:szCs w:val="28"/>
        </w:rPr>
        <w:t>ом про</w:t>
      </w:r>
      <w:r w:rsidR="00663B04" w:rsidRPr="001938FB">
        <w:rPr>
          <w:rFonts w:ascii="Times New Roman" w:hAnsi="Times New Roman" w:cs="Times New Roman"/>
          <w:b/>
          <w:sz w:val="28"/>
          <w:szCs w:val="28"/>
        </w:rPr>
        <w:t xml:space="preserve"> продаж електричної енергії за «зеленим» тарифом</w:t>
      </w:r>
    </w:p>
    <w:p w14:paraId="4DA2646E" w14:textId="77777777" w:rsidR="00663B04" w:rsidRPr="001938FB" w:rsidRDefault="00663B04" w:rsidP="00663B04">
      <w:pPr>
        <w:spacing w:after="0" w:line="240" w:lineRule="auto"/>
        <w:ind w:left="567"/>
        <w:jc w:val="center"/>
        <w:rPr>
          <w:rFonts w:ascii="Times New Roman" w:hAnsi="Times New Roman" w:cs="Times New Roman"/>
          <w:b/>
          <w:bCs/>
          <w:sz w:val="28"/>
          <w:szCs w:val="28"/>
        </w:rPr>
      </w:pPr>
    </w:p>
    <w:p w14:paraId="69F3AC1F" w14:textId="59C94EC4" w:rsidR="00663B04" w:rsidRPr="001938FB" w:rsidRDefault="00D86786"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5</w:t>
      </w:r>
      <w:r w:rsidR="00663B04" w:rsidRPr="001938FB">
        <w:rPr>
          <w:rFonts w:ascii="Times New Roman" w:hAnsi="Times New Roman" w:cs="Times New Roman"/>
          <w:sz w:val="28"/>
          <w:szCs w:val="28"/>
        </w:rPr>
        <w:t xml:space="preserve">.1. Продаж електричної енергії, виробленої генеруючими установками приватних домогосподарств за «зеленим» тарифом здійснюється постачальнику універсальних послуг за договором про купівлю-продаж електричної енергії за </w:t>
      </w:r>
      <w:r w:rsidR="0098086C" w:rsidRPr="001938FB">
        <w:rPr>
          <w:rFonts w:ascii="Times New Roman" w:hAnsi="Times New Roman" w:cs="Times New Roman"/>
          <w:sz w:val="28"/>
          <w:szCs w:val="28"/>
        </w:rPr>
        <w:t xml:space="preserve">«зеленим» </w:t>
      </w:r>
      <w:r w:rsidR="00663B04" w:rsidRPr="001938FB">
        <w:rPr>
          <w:rFonts w:ascii="Times New Roman" w:hAnsi="Times New Roman" w:cs="Times New Roman"/>
          <w:sz w:val="28"/>
          <w:szCs w:val="28"/>
        </w:rPr>
        <w:t>тарифом приватним домогосподарством.</w:t>
      </w:r>
    </w:p>
    <w:p w14:paraId="168CBD5C" w14:textId="77777777" w:rsidR="0098086C" w:rsidRPr="001938FB" w:rsidRDefault="0098086C" w:rsidP="00663B04">
      <w:pPr>
        <w:spacing w:after="0" w:line="240" w:lineRule="auto"/>
        <w:ind w:firstLine="567"/>
        <w:jc w:val="both"/>
        <w:rPr>
          <w:rFonts w:ascii="Times New Roman" w:hAnsi="Times New Roman" w:cs="Times New Roman"/>
          <w:sz w:val="28"/>
          <w:szCs w:val="28"/>
        </w:rPr>
      </w:pPr>
    </w:p>
    <w:p w14:paraId="441F1986" w14:textId="15F2F564" w:rsidR="00663B04" w:rsidRPr="001938FB" w:rsidRDefault="00D86786" w:rsidP="00663B04">
      <w:pPr>
        <w:spacing w:after="0" w:line="240" w:lineRule="auto"/>
        <w:ind w:firstLine="567"/>
        <w:jc w:val="both"/>
        <w:rPr>
          <w:rFonts w:ascii="Times New Roman" w:hAnsi="Times New Roman" w:cs="Times New Roman"/>
          <w:sz w:val="28"/>
          <w:szCs w:val="28"/>
          <w:highlight w:val="green"/>
        </w:rPr>
      </w:pPr>
      <w:r w:rsidRPr="001938FB">
        <w:rPr>
          <w:rFonts w:ascii="Times New Roman" w:hAnsi="Times New Roman" w:cs="Times New Roman"/>
          <w:sz w:val="28"/>
          <w:szCs w:val="28"/>
        </w:rPr>
        <w:t>5</w:t>
      </w:r>
      <w:r w:rsidR="00663B04" w:rsidRPr="001938FB">
        <w:rPr>
          <w:rFonts w:ascii="Times New Roman" w:hAnsi="Times New Roman" w:cs="Times New Roman"/>
          <w:sz w:val="28"/>
          <w:szCs w:val="28"/>
        </w:rPr>
        <w:t xml:space="preserve">.2. Зобов'язання щодо купівлі постачальником універсальних послуг за </w:t>
      </w:r>
      <w:r w:rsidR="0098086C" w:rsidRPr="001938FB">
        <w:rPr>
          <w:rFonts w:ascii="Times New Roman" w:hAnsi="Times New Roman" w:cs="Times New Roman"/>
          <w:sz w:val="28"/>
          <w:szCs w:val="28"/>
        </w:rPr>
        <w:t xml:space="preserve">«зеленим» </w:t>
      </w:r>
      <w:r w:rsidR="00663B04" w:rsidRPr="001938FB">
        <w:rPr>
          <w:rFonts w:ascii="Times New Roman" w:hAnsi="Times New Roman" w:cs="Times New Roman"/>
          <w:sz w:val="28"/>
          <w:szCs w:val="28"/>
        </w:rPr>
        <w:t>тарифом обсягів виробленої електричної енергії генеруючою(-</w:t>
      </w:r>
      <w:proofErr w:type="spellStart"/>
      <w:r w:rsidR="00663B04" w:rsidRPr="001938FB">
        <w:rPr>
          <w:rFonts w:ascii="Times New Roman" w:hAnsi="Times New Roman" w:cs="Times New Roman"/>
          <w:sz w:val="28"/>
          <w:szCs w:val="28"/>
        </w:rPr>
        <w:t>ими</w:t>
      </w:r>
      <w:proofErr w:type="spellEnd"/>
      <w:r w:rsidR="00663B04" w:rsidRPr="001938FB">
        <w:rPr>
          <w:rFonts w:ascii="Times New Roman" w:hAnsi="Times New Roman" w:cs="Times New Roman"/>
          <w:sz w:val="28"/>
          <w:szCs w:val="28"/>
        </w:rPr>
        <w:t>) установкою(-</w:t>
      </w:r>
      <w:proofErr w:type="spellStart"/>
      <w:r w:rsidR="00663B04" w:rsidRPr="001938FB">
        <w:rPr>
          <w:rFonts w:ascii="Times New Roman" w:hAnsi="Times New Roman" w:cs="Times New Roman"/>
          <w:sz w:val="28"/>
          <w:szCs w:val="28"/>
        </w:rPr>
        <w:t>ами</w:t>
      </w:r>
      <w:proofErr w:type="spellEnd"/>
      <w:r w:rsidR="00663B04" w:rsidRPr="001938FB">
        <w:rPr>
          <w:rFonts w:ascii="Times New Roman" w:hAnsi="Times New Roman" w:cs="Times New Roman"/>
          <w:sz w:val="28"/>
          <w:szCs w:val="28"/>
        </w:rPr>
        <w:t xml:space="preserve">) приватного домогосподарства та розрахунки за неї починають діяти з першого числа календарного місяця, </w:t>
      </w:r>
      <w:r w:rsidR="0010606B" w:rsidRPr="001938FB">
        <w:rPr>
          <w:rFonts w:ascii="Times New Roman" w:hAnsi="Times New Roman" w:cs="Times New Roman"/>
          <w:sz w:val="28"/>
          <w:szCs w:val="28"/>
        </w:rPr>
        <w:t xml:space="preserve">наступного після того </w:t>
      </w:r>
      <w:r w:rsidR="00663B04" w:rsidRPr="001938FB">
        <w:rPr>
          <w:rFonts w:ascii="Times New Roman" w:hAnsi="Times New Roman" w:cs="Times New Roman"/>
          <w:sz w:val="28"/>
          <w:szCs w:val="28"/>
        </w:rPr>
        <w:t>у якому здійснено реєстрацію заяви-повідомлення про встановлення генеруючої установки.</w:t>
      </w:r>
      <w:bookmarkStart w:id="8" w:name="4244"/>
      <w:r w:rsidR="00663B04" w:rsidRPr="001938FB">
        <w:rPr>
          <w:rFonts w:ascii="Times New Roman" w:hAnsi="Times New Roman" w:cs="Times New Roman"/>
          <w:sz w:val="28"/>
          <w:szCs w:val="28"/>
        </w:rPr>
        <w:t xml:space="preserve"> </w:t>
      </w:r>
    </w:p>
    <w:p w14:paraId="7938D994" w14:textId="77777777" w:rsidR="0010606B" w:rsidRPr="001938FB" w:rsidRDefault="0010606B" w:rsidP="00663B04">
      <w:pPr>
        <w:spacing w:after="0" w:line="240" w:lineRule="auto"/>
        <w:ind w:firstLine="567"/>
        <w:jc w:val="both"/>
        <w:rPr>
          <w:rFonts w:ascii="Times New Roman" w:hAnsi="Times New Roman" w:cs="Times New Roman"/>
          <w:sz w:val="28"/>
          <w:szCs w:val="28"/>
        </w:rPr>
      </w:pPr>
    </w:p>
    <w:p w14:paraId="6F9BD5E5" w14:textId="24BCC75C" w:rsidR="00663B04" w:rsidRPr="001938FB" w:rsidRDefault="00D86786" w:rsidP="00663B04">
      <w:pPr>
        <w:spacing w:after="0" w:line="240" w:lineRule="auto"/>
        <w:ind w:firstLine="567"/>
        <w:jc w:val="both"/>
        <w:rPr>
          <w:rFonts w:ascii="Times New Roman" w:hAnsi="Times New Roman" w:cs="Times New Roman"/>
          <w:i/>
          <w:sz w:val="28"/>
          <w:szCs w:val="28"/>
        </w:rPr>
      </w:pPr>
      <w:r w:rsidRPr="001938FB">
        <w:rPr>
          <w:rFonts w:ascii="Times New Roman" w:hAnsi="Times New Roman" w:cs="Times New Roman"/>
          <w:sz w:val="28"/>
          <w:szCs w:val="28"/>
        </w:rPr>
        <w:t>5</w:t>
      </w:r>
      <w:r w:rsidR="00663B04" w:rsidRPr="001938FB">
        <w:rPr>
          <w:rFonts w:ascii="Times New Roman" w:hAnsi="Times New Roman" w:cs="Times New Roman"/>
          <w:sz w:val="28"/>
          <w:szCs w:val="28"/>
        </w:rPr>
        <w:t>.3. Індивідуальні побутові споживачі, які встановили генеруючу(-і) установку(-и), призначен</w:t>
      </w:r>
      <w:r w:rsidR="006978E2" w:rsidRPr="001938FB">
        <w:rPr>
          <w:rFonts w:ascii="Times New Roman" w:hAnsi="Times New Roman" w:cs="Times New Roman"/>
          <w:sz w:val="28"/>
          <w:szCs w:val="28"/>
        </w:rPr>
        <w:t>у(-</w:t>
      </w:r>
      <w:r w:rsidR="00663B04" w:rsidRPr="001938FB">
        <w:rPr>
          <w:rFonts w:ascii="Times New Roman" w:hAnsi="Times New Roman" w:cs="Times New Roman"/>
          <w:sz w:val="28"/>
          <w:szCs w:val="28"/>
        </w:rPr>
        <w:t>і</w:t>
      </w:r>
      <w:r w:rsidR="006978E2"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для виробництва електричної енергії з енергії сонячного випромінювання та/або енергії вітру, які купують електричну енергію від двох або більше постачальників електричної енергії в різні періоди часу, укладають окремий договір щодо постачання електричної енергії з кожним із них.</w:t>
      </w:r>
      <w:bookmarkEnd w:id="8"/>
      <w:r w:rsidR="00663B04" w:rsidRPr="001938FB">
        <w:rPr>
          <w:rFonts w:ascii="Times New Roman" w:hAnsi="Times New Roman" w:cs="Times New Roman"/>
          <w:sz w:val="28"/>
          <w:szCs w:val="28"/>
        </w:rPr>
        <w:t xml:space="preserve"> </w:t>
      </w:r>
    </w:p>
    <w:p w14:paraId="4869A582" w14:textId="695DD7D1"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У такому разі постачальник універсальних послуг купує в індивідуального побутового споживача електричну енергію, вироблену генеруючою(-</w:t>
      </w:r>
      <w:proofErr w:type="spellStart"/>
      <w:r w:rsidRPr="001938FB">
        <w:rPr>
          <w:rFonts w:ascii="Times New Roman" w:hAnsi="Times New Roman" w:cs="Times New Roman"/>
          <w:sz w:val="28"/>
          <w:szCs w:val="28"/>
        </w:rPr>
        <w:t>ими</w:t>
      </w:r>
      <w:proofErr w:type="spellEnd"/>
      <w:r w:rsidRPr="001938FB">
        <w:rPr>
          <w:rFonts w:ascii="Times New Roman" w:hAnsi="Times New Roman" w:cs="Times New Roman"/>
          <w:sz w:val="28"/>
          <w:szCs w:val="28"/>
        </w:rPr>
        <w:t>) установкою(-</w:t>
      </w:r>
      <w:proofErr w:type="spellStart"/>
      <w:r w:rsidRPr="001938FB">
        <w:rPr>
          <w:rFonts w:ascii="Times New Roman" w:hAnsi="Times New Roman" w:cs="Times New Roman"/>
          <w:sz w:val="28"/>
          <w:szCs w:val="28"/>
        </w:rPr>
        <w:t>ами</w:t>
      </w:r>
      <w:proofErr w:type="spellEnd"/>
      <w:r w:rsidRPr="001938FB">
        <w:rPr>
          <w:rFonts w:ascii="Times New Roman" w:hAnsi="Times New Roman" w:cs="Times New Roman"/>
          <w:sz w:val="28"/>
          <w:szCs w:val="28"/>
        </w:rPr>
        <w:t>) приватного домогосподарства, в обсязі відпуску електричної енергії, що перевищує місячне споживання такого приватного домогосподарства, у періоди часу дії договору про постачання електричної енергії постачальником універсальних послуг.</w:t>
      </w:r>
      <w:bookmarkStart w:id="9" w:name="3274"/>
    </w:p>
    <w:p w14:paraId="502D4F28" w14:textId="77777777" w:rsidR="0098086C" w:rsidRPr="001938FB" w:rsidRDefault="0098086C" w:rsidP="00663B04">
      <w:pPr>
        <w:spacing w:after="0" w:line="240" w:lineRule="auto"/>
        <w:ind w:firstLine="567"/>
        <w:jc w:val="both"/>
        <w:rPr>
          <w:rFonts w:ascii="Times New Roman" w:hAnsi="Times New Roman" w:cs="Times New Roman"/>
          <w:sz w:val="28"/>
          <w:szCs w:val="28"/>
        </w:rPr>
      </w:pPr>
    </w:p>
    <w:p w14:paraId="17FF34AF" w14:textId="50810BF2" w:rsidR="00663B04" w:rsidRPr="001938FB" w:rsidRDefault="00D86786" w:rsidP="00D86786">
      <w:pPr>
        <w:spacing w:after="0" w:line="240" w:lineRule="auto"/>
        <w:ind w:firstLine="567"/>
        <w:jc w:val="center"/>
        <w:rPr>
          <w:rFonts w:ascii="Times New Roman" w:hAnsi="Times New Roman" w:cs="Times New Roman"/>
          <w:b/>
          <w:bCs/>
          <w:sz w:val="28"/>
          <w:szCs w:val="28"/>
        </w:rPr>
      </w:pPr>
      <w:r w:rsidRPr="001938FB">
        <w:rPr>
          <w:rFonts w:ascii="Times New Roman" w:hAnsi="Times New Roman" w:cs="Times New Roman"/>
          <w:b/>
          <w:bCs/>
          <w:sz w:val="28"/>
          <w:szCs w:val="28"/>
        </w:rPr>
        <w:t>6</w:t>
      </w:r>
      <w:r w:rsidR="00663B04" w:rsidRPr="001938FB">
        <w:rPr>
          <w:rFonts w:ascii="Times New Roman" w:hAnsi="Times New Roman" w:cs="Times New Roman"/>
          <w:b/>
          <w:bCs/>
          <w:sz w:val="28"/>
          <w:szCs w:val="28"/>
        </w:rPr>
        <w:t>. Особливості обліку обсягів електричної енергії</w:t>
      </w:r>
      <w:r w:rsidRPr="001938FB">
        <w:rPr>
          <w:rFonts w:ascii="Times New Roman" w:hAnsi="Times New Roman" w:cs="Times New Roman"/>
          <w:b/>
          <w:bCs/>
          <w:sz w:val="28"/>
          <w:szCs w:val="28"/>
        </w:rPr>
        <w:t>,</w:t>
      </w:r>
      <w:r w:rsidRPr="001938FB">
        <w:rPr>
          <w:rFonts w:ascii="Times New Roman" w:hAnsi="Times New Roman" w:cs="Times New Roman"/>
          <w:b/>
          <w:sz w:val="28"/>
          <w:szCs w:val="28"/>
        </w:rPr>
        <w:t xml:space="preserve"> </w:t>
      </w:r>
      <w:r w:rsidRPr="001938FB">
        <w:rPr>
          <w:rFonts w:ascii="Times New Roman" w:hAnsi="Times New Roman" w:cs="Times New Roman"/>
          <w:b/>
          <w:bCs/>
          <w:sz w:val="28"/>
          <w:szCs w:val="28"/>
        </w:rPr>
        <w:t>виробленої генеруючими установками приватних домогосподарств</w:t>
      </w:r>
    </w:p>
    <w:p w14:paraId="33E13938" w14:textId="77777777" w:rsidR="0098086C" w:rsidRPr="001938FB" w:rsidRDefault="0098086C" w:rsidP="00663B04">
      <w:pPr>
        <w:spacing w:after="0" w:line="240" w:lineRule="auto"/>
        <w:ind w:firstLine="567"/>
        <w:jc w:val="both"/>
        <w:rPr>
          <w:rFonts w:ascii="Times New Roman" w:hAnsi="Times New Roman" w:cs="Times New Roman"/>
          <w:sz w:val="28"/>
          <w:szCs w:val="28"/>
        </w:rPr>
      </w:pPr>
    </w:p>
    <w:p w14:paraId="3494E9DA" w14:textId="46AED848" w:rsidR="00663B04" w:rsidRPr="001938FB" w:rsidRDefault="00D86786"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6</w:t>
      </w:r>
      <w:r w:rsidR="00663B04" w:rsidRPr="001938FB">
        <w:rPr>
          <w:rFonts w:ascii="Times New Roman" w:hAnsi="Times New Roman" w:cs="Times New Roman"/>
          <w:sz w:val="28"/>
          <w:szCs w:val="28"/>
        </w:rPr>
        <w:t>.1. Дані комерційного обліку, визначені у порядку, встановленому</w:t>
      </w:r>
      <w:r w:rsidR="006978E2" w:rsidRPr="001938FB">
        <w:rPr>
          <w:rFonts w:ascii="Times New Roman" w:hAnsi="Times New Roman" w:cs="Times New Roman"/>
          <w:sz w:val="28"/>
          <w:szCs w:val="28"/>
        </w:rPr>
        <w:t xml:space="preserve"> ККО</w:t>
      </w:r>
      <w:r w:rsidR="00663B04" w:rsidRPr="001938FB">
        <w:rPr>
          <w:rFonts w:ascii="Times New Roman" w:hAnsi="Times New Roman" w:cs="Times New Roman"/>
          <w:sz w:val="28"/>
          <w:szCs w:val="28"/>
        </w:rPr>
        <w:t xml:space="preserve">, є підставою для визначення обсягу електричної енергії, за яку постачальник універсальних послуг розраховується за </w:t>
      </w:r>
      <w:r w:rsidR="00CE0A57" w:rsidRPr="001938FB">
        <w:rPr>
          <w:rFonts w:ascii="Times New Roman" w:hAnsi="Times New Roman" w:cs="Times New Roman"/>
          <w:sz w:val="28"/>
          <w:szCs w:val="28"/>
        </w:rPr>
        <w:t>«зеленим»</w:t>
      </w:r>
      <w:r w:rsidR="00663B04" w:rsidRPr="001938FB">
        <w:rPr>
          <w:rFonts w:ascii="Times New Roman" w:hAnsi="Times New Roman" w:cs="Times New Roman"/>
          <w:sz w:val="28"/>
          <w:szCs w:val="28"/>
        </w:rPr>
        <w:t xml:space="preserve"> тарифом із побутовим споживачем.</w:t>
      </w:r>
      <w:bookmarkStart w:id="10" w:name="3275"/>
      <w:bookmarkEnd w:id="9"/>
    </w:p>
    <w:p w14:paraId="2D828F01" w14:textId="77777777" w:rsidR="0098086C" w:rsidRPr="001938FB" w:rsidRDefault="0098086C" w:rsidP="00663B04">
      <w:pPr>
        <w:spacing w:after="0" w:line="240" w:lineRule="auto"/>
        <w:ind w:firstLine="567"/>
        <w:jc w:val="both"/>
        <w:rPr>
          <w:rFonts w:ascii="Times New Roman" w:hAnsi="Times New Roman" w:cs="Times New Roman"/>
          <w:sz w:val="28"/>
          <w:szCs w:val="28"/>
        </w:rPr>
      </w:pPr>
    </w:p>
    <w:p w14:paraId="4FDC2696" w14:textId="20E24F9C" w:rsidR="00663B04" w:rsidRPr="001938FB" w:rsidRDefault="00D86786"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6</w:t>
      </w:r>
      <w:r w:rsidR="00663B04" w:rsidRPr="001938FB">
        <w:rPr>
          <w:rFonts w:ascii="Times New Roman" w:hAnsi="Times New Roman" w:cs="Times New Roman"/>
          <w:sz w:val="28"/>
          <w:szCs w:val="28"/>
        </w:rPr>
        <w:t>.2. Продаж електричної енергії, виробленої генеруючою установкою (генеруючими установками) приватного домогосподарства, без засобів комерційного обліку не допускається.</w:t>
      </w:r>
      <w:bookmarkStart w:id="11" w:name="4211"/>
      <w:bookmarkEnd w:id="10"/>
    </w:p>
    <w:p w14:paraId="54AAB6B7" w14:textId="77777777" w:rsidR="0098086C" w:rsidRPr="001938FB" w:rsidRDefault="0098086C" w:rsidP="00663B04">
      <w:pPr>
        <w:spacing w:after="0" w:line="240" w:lineRule="auto"/>
        <w:ind w:firstLine="567"/>
        <w:jc w:val="both"/>
        <w:rPr>
          <w:rFonts w:ascii="Times New Roman" w:hAnsi="Times New Roman" w:cs="Times New Roman"/>
          <w:sz w:val="28"/>
          <w:szCs w:val="28"/>
        </w:rPr>
      </w:pPr>
    </w:p>
    <w:p w14:paraId="4BC132E4" w14:textId="401C8A9E" w:rsidR="00663B04" w:rsidRPr="001938FB" w:rsidRDefault="00D86786" w:rsidP="006E05BA">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6</w:t>
      </w:r>
      <w:r w:rsidR="00663B04" w:rsidRPr="001938FB">
        <w:rPr>
          <w:rFonts w:ascii="Times New Roman" w:hAnsi="Times New Roman" w:cs="Times New Roman"/>
          <w:sz w:val="28"/>
          <w:szCs w:val="28"/>
        </w:rPr>
        <w:t>.3. Обсяг електричної енергії, відпущений в електричну мережу генеруючою(-</w:t>
      </w:r>
      <w:proofErr w:type="spellStart"/>
      <w:r w:rsidR="00663B04" w:rsidRPr="001938FB">
        <w:rPr>
          <w:rFonts w:ascii="Times New Roman" w:hAnsi="Times New Roman" w:cs="Times New Roman"/>
          <w:sz w:val="28"/>
          <w:szCs w:val="28"/>
        </w:rPr>
        <w:t>ими</w:t>
      </w:r>
      <w:proofErr w:type="spellEnd"/>
      <w:r w:rsidR="00663B04" w:rsidRPr="001938FB">
        <w:rPr>
          <w:rFonts w:ascii="Times New Roman" w:hAnsi="Times New Roman" w:cs="Times New Roman"/>
          <w:sz w:val="28"/>
          <w:szCs w:val="28"/>
        </w:rPr>
        <w:t>) установкою(-</w:t>
      </w:r>
      <w:proofErr w:type="spellStart"/>
      <w:r w:rsidR="00663B04" w:rsidRPr="001938FB">
        <w:rPr>
          <w:rFonts w:ascii="Times New Roman" w:hAnsi="Times New Roman" w:cs="Times New Roman"/>
          <w:sz w:val="28"/>
          <w:szCs w:val="28"/>
        </w:rPr>
        <w:t>ами</w:t>
      </w:r>
      <w:proofErr w:type="spellEnd"/>
      <w:r w:rsidR="00663B04" w:rsidRPr="001938FB">
        <w:rPr>
          <w:rFonts w:ascii="Times New Roman" w:hAnsi="Times New Roman" w:cs="Times New Roman"/>
          <w:sz w:val="28"/>
          <w:szCs w:val="28"/>
        </w:rPr>
        <w:t>) приватного домогосподарства, визначається за календарний місяць в обсязі, що перевищує місячне споживання електричної енергії таким приватним домогосподарством</w:t>
      </w:r>
      <w:bookmarkStart w:id="12" w:name="4212"/>
      <w:bookmarkEnd w:id="11"/>
      <w:r w:rsidR="006E05BA" w:rsidRPr="001938FB">
        <w:rPr>
          <w:rFonts w:ascii="Times New Roman" w:hAnsi="Times New Roman" w:cs="Times New Roman"/>
          <w:sz w:val="28"/>
          <w:szCs w:val="28"/>
        </w:rPr>
        <w:t>.</w:t>
      </w:r>
    </w:p>
    <w:p w14:paraId="4DCA2BF8" w14:textId="4BF3DB3E"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Визначення обсягу електричної енергії, відпущеної в електричну мережу генеруючою(-</w:t>
      </w:r>
      <w:proofErr w:type="spellStart"/>
      <w:r w:rsidRPr="001938FB">
        <w:rPr>
          <w:rFonts w:ascii="Times New Roman" w:hAnsi="Times New Roman" w:cs="Times New Roman"/>
          <w:sz w:val="28"/>
          <w:szCs w:val="28"/>
        </w:rPr>
        <w:t>ими</w:t>
      </w:r>
      <w:proofErr w:type="spellEnd"/>
      <w:r w:rsidRPr="001938FB">
        <w:rPr>
          <w:rFonts w:ascii="Times New Roman" w:hAnsi="Times New Roman" w:cs="Times New Roman"/>
          <w:sz w:val="28"/>
          <w:szCs w:val="28"/>
        </w:rPr>
        <w:t>) установкою(-</w:t>
      </w:r>
      <w:proofErr w:type="spellStart"/>
      <w:r w:rsidRPr="001938FB">
        <w:rPr>
          <w:rFonts w:ascii="Times New Roman" w:hAnsi="Times New Roman" w:cs="Times New Roman"/>
          <w:sz w:val="28"/>
          <w:szCs w:val="28"/>
        </w:rPr>
        <w:t>ами</w:t>
      </w:r>
      <w:proofErr w:type="spellEnd"/>
      <w:r w:rsidRPr="001938FB">
        <w:rPr>
          <w:rFonts w:ascii="Times New Roman" w:hAnsi="Times New Roman" w:cs="Times New Roman"/>
          <w:sz w:val="28"/>
          <w:szCs w:val="28"/>
        </w:rPr>
        <w:t>) приватного домогосподарства, здійснюється відповідно до</w:t>
      </w:r>
      <w:r w:rsidR="008F4DC4" w:rsidRPr="001938FB">
        <w:rPr>
          <w:rFonts w:ascii="Times New Roman" w:hAnsi="Times New Roman" w:cs="Times New Roman"/>
          <w:sz w:val="28"/>
          <w:szCs w:val="28"/>
        </w:rPr>
        <w:t xml:space="preserve"> ККО</w:t>
      </w:r>
      <w:r w:rsidRPr="001938FB">
        <w:rPr>
          <w:rFonts w:ascii="Times New Roman" w:hAnsi="Times New Roman" w:cs="Times New Roman"/>
          <w:sz w:val="28"/>
          <w:szCs w:val="28"/>
        </w:rPr>
        <w:t>.</w:t>
      </w:r>
      <w:bookmarkStart w:id="13" w:name="3278"/>
      <w:bookmarkEnd w:id="12"/>
    </w:p>
    <w:p w14:paraId="1C7FE179" w14:textId="77777777" w:rsidR="002A623B" w:rsidRPr="001938FB" w:rsidRDefault="002A623B" w:rsidP="00663B04">
      <w:pPr>
        <w:spacing w:after="0" w:line="240" w:lineRule="auto"/>
        <w:ind w:firstLine="567"/>
        <w:jc w:val="both"/>
        <w:rPr>
          <w:rFonts w:ascii="Times New Roman" w:hAnsi="Times New Roman" w:cs="Times New Roman"/>
          <w:sz w:val="28"/>
          <w:szCs w:val="28"/>
        </w:rPr>
      </w:pPr>
    </w:p>
    <w:p w14:paraId="6005AC72" w14:textId="789E1A41" w:rsidR="00663B04" w:rsidRPr="001938FB" w:rsidRDefault="008F4DC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lastRenderedPageBreak/>
        <w:t>6</w:t>
      </w:r>
      <w:r w:rsidR="00663B04" w:rsidRPr="001938FB">
        <w:rPr>
          <w:rFonts w:ascii="Times New Roman" w:hAnsi="Times New Roman" w:cs="Times New Roman"/>
          <w:sz w:val="28"/>
          <w:szCs w:val="28"/>
        </w:rPr>
        <w:t>.4. Якщо вироблена електрична енергія відпускається приватним домогосподарством у мережу власника мереж, який не є оператором системи розподілу або оператором системи передачі</w:t>
      </w:r>
      <w:r w:rsidRPr="001938FB">
        <w:rPr>
          <w:rFonts w:ascii="Times New Roman" w:hAnsi="Times New Roman" w:cs="Times New Roman"/>
          <w:sz w:val="28"/>
          <w:szCs w:val="28"/>
        </w:rPr>
        <w:t xml:space="preserve"> (основного споживача, оператора малої системи розподілу, колективного побутового споживача)</w:t>
      </w:r>
      <w:r w:rsidR="00663B04" w:rsidRPr="001938FB">
        <w:rPr>
          <w:rFonts w:ascii="Times New Roman" w:hAnsi="Times New Roman" w:cs="Times New Roman"/>
          <w:sz w:val="28"/>
          <w:szCs w:val="28"/>
        </w:rPr>
        <w:t>,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(генеруючими установками) приватного домогосподарства.</w:t>
      </w:r>
      <w:bookmarkStart w:id="14" w:name="4215"/>
      <w:bookmarkEnd w:id="13"/>
    </w:p>
    <w:p w14:paraId="3DD8A447" w14:textId="77777777" w:rsidR="002A623B" w:rsidRPr="001938FB" w:rsidRDefault="002A623B" w:rsidP="00663B04">
      <w:pPr>
        <w:spacing w:after="0" w:line="240" w:lineRule="auto"/>
        <w:ind w:firstLine="567"/>
        <w:jc w:val="both"/>
        <w:rPr>
          <w:rFonts w:ascii="Times New Roman" w:hAnsi="Times New Roman" w:cs="Times New Roman"/>
          <w:sz w:val="28"/>
          <w:szCs w:val="28"/>
        </w:rPr>
      </w:pPr>
    </w:p>
    <w:p w14:paraId="54B58C12" w14:textId="24BD4317" w:rsidR="00663B04" w:rsidRPr="001938FB" w:rsidRDefault="008F4DC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6</w:t>
      </w:r>
      <w:r w:rsidR="00663B04" w:rsidRPr="001938FB">
        <w:rPr>
          <w:rFonts w:ascii="Times New Roman" w:hAnsi="Times New Roman" w:cs="Times New Roman"/>
          <w:sz w:val="28"/>
          <w:szCs w:val="28"/>
        </w:rPr>
        <w:t xml:space="preserve">.5. Адміністратор комерційного обліку передає дані комерційного обліку за попередній місяць відповідно до вимог </w:t>
      </w:r>
      <w:r w:rsidRPr="001938FB">
        <w:rPr>
          <w:rFonts w:ascii="Times New Roman" w:hAnsi="Times New Roman" w:cs="Times New Roman"/>
          <w:sz w:val="28"/>
          <w:szCs w:val="28"/>
        </w:rPr>
        <w:t>ККО</w:t>
      </w:r>
      <w:r w:rsidR="00663B04" w:rsidRPr="001938FB">
        <w:rPr>
          <w:rFonts w:ascii="Times New Roman" w:hAnsi="Times New Roman" w:cs="Times New Roman"/>
          <w:sz w:val="28"/>
          <w:szCs w:val="28"/>
        </w:rPr>
        <w:t xml:space="preserve"> постачальнику універсальних послуг не пізніше третього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bookmarkStart w:id="15" w:name="3280"/>
      <w:bookmarkEnd w:id="14"/>
    </w:p>
    <w:p w14:paraId="53CB75A4" w14:textId="1D0585F8"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Постачальник універсальних послуг щомісяця разом із платіжним</w:t>
      </w:r>
      <w:r w:rsidR="00974F86" w:rsidRPr="001938FB">
        <w:rPr>
          <w:rFonts w:ascii="Times New Roman" w:hAnsi="Times New Roman" w:cs="Times New Roman"/>
          <w:sz w:val="28"/>
          <w:szCs w:val="28"/>
        </w:rPr>
        <w:t>и</w:t>
      </w:r>
      <w:r w:rsidRPr="001938FB">
        <w:rPr>
          <w:rFonts w:ascii="Times New Roman" w:hAnsi="Times New Roman" w:cs="Times New Roman"/>
          <w:sz w:val="28"/>
          <w:szCs w:val="28"/>
        </w:rPr>
        <w:t xml:space="preserve"> документ</w:t>
      </w:r>
      <w:r w:rsidR="00974F86" w:rsidRPr="001938FB">
        <w:rPr>
          <w:rFonts w:ascii="Times New Roman" w:hAnsi="Times New Roman" w:cs="Times New Roman"/>
          <w:sz w:val="28"/>
          <w:szCs w:val="28"/>
        </w:rPr>
        <w:t>ами</w:t>
      </w:r>
      <w:r w:rsidRPr="001938FB">
        <w:rPr>
          <w:rFonts w:ascii="Times New Roman" w:hAnsi="Times New Roman" w:cs="Times New Roman"/>
          <w:sz w:val="28"/>
          <w:szCs w:val="28"/>
        </w:rPr>
        <w:t xml:space="preserve"> за</w:t>
      </w:r>
      <w:r w:rsidR="008F4DC4" w:rsidRPr="001938FB">
        <w:rPr>
          <w:rFonts w:ascii="Times New Roman" w:hAnsi="Times New Roman" w:cs="Times New Roman"/>
          <w:sz w:val="28"/>
          <w:szCs w:val="28"/>
        </w:rPr>
        <w:t xml:space="preserve"> </w:t>
      </w:r>
      <w:r w:rsidR="00B967F5" w:rsidRPr="001938FB">
        <w:rPr>
          <w:rFonts w:ascii="Times New Roman" w:hAnsi="Times New Roman" w:cs="Times New Roman"/>
          <w:sz w:val="28"/>
          <w:szCs w:val="28"/>
        </w:rPr>
        <w:t xml:space="preserve">спожиту та </w:t>
      </w:r>
      <w:r w:rsidR="00974F86" w:rsidRPr="001938FB">
        <w:rPr>
          <w:rFonts w:ascii="Times New Roman" w:hAnsi="Times New Roman" w:cs="Times New Roman"/>
          <w:sz w:val="28"/>
          <w:szCs w:val="28"/>
        </w:rPr>
        <w:t>відпущену</w:t>
      </w:r>
      <w:r w:rsidR="002E13CA" w:rsidRPr="001938FB">
        <w:rPr>
          <w:rFonts w:ascii="Times New Roman" w:hAnsi="Times New Roman" w:cs="Times New Roman"/>
          <w:sz w:val="28"/>
          <w:szCs w:val="28"/>
        </w:rPr>
        <w:t xml:space="preserve"> </w:t>
      </w:r>
      <w:r w:rsidRPr="001938FB">
        <w:rPr>
          <w:rFonts w:ascii="Times New Roman" w:hAnsi="Times New Roman" w:cs="Times New Roman"/>
          <w:sz w:val="28"/>
          <w:szCs w:val="28"/>
        </w:rPr>
        <w:t>електричну енергію надає побутовому споживачу інформацію про покази засобів комерційного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bookmarkStart w:id="16" w:name="3281"/>
      <w:bookmarkEnd w:id="15"/>
    </w:p>
    <w:p w14:paraId="51B2E7EF" w14:textId="77777777" w:rsidR="00CB0EEE" w:rsidRPr="001938FB" w:rsidRDefault="00CB0EEE" w:rsidP="00663B04">
      <w:pPr>
        <w:spacing w:after="0" w:line="240" w:lineRule="auto"/>
        <w:ind w:firstLine="567"/>
        <w:jc w:val="both"/>
        <w:rPr>
          <w:rFonts w:ascii="Times New Roman" w:hAnsi="Times New Roman" w:cs="Times New Roman"/>
          <w:sz w:val="28"/>
          <w:szCs w:val="28"/>
        </w:rPr>
      </w:pPr>
    </w:p>
    <w:p w14:paraId="3F6CEC05" w14:textId="54E43430" w:rsidR="00663B04" w:rsidRPr="001938FB" w:rsidRDefault="008F4DC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6</w:t>
      </w:r>
      <w:r w:rsidR="00663B04" w:rsidRPr="001938FB">
        <w:rPr>
          <w:rFonts w:ascii="Times New Roman" w:hAnsi="Times New Roman" w:cs="Times New Roman"/>
          <w:sz w:val="28"/>
          <w:szCs w:val="28"/>
        </w:rPr>
        <w:t xml:space="preserve">.6. Постачальник послуг комерційного обліку під час контрольного знімання показів засобу комерційного обліку оформляє Акт контрольних знімань </w:t>
      </w:r>
      <w:r w:rsidR="00EA3A45" w:rsidRPr="001938FB">
        <w:rPr>
          <w:rFonts w:ascii="Times New Roman" w:hAnsi="Times New Roman" w:cs="Times New Roman"/>
          <w:sz w:val="28"/>
          <w:szCs w:val="28"/>
        </w:rPr>
        <w:t>показників засобу обліку електричної енергії</w:t>
      </w:r>
      <w:r w:rsidR="00663B04" w:rsidRPr="001938FB">
        <w:rPr>
          <w:rFonts w:ascii="Times New Roman" w:hAnsi="Times New Roman" w:cs="Times New Roman"/>
          <w:sz w:val="28"/>
          <w:szCs w:val="28"/>
        </w:rPr>
        <w:t xml:space="preserve"> за формою, наведеною в додатку 14 до </w:t>
      </w:r>
      <w:r w:rsidR="002A623B" w:rsidRPr="001938FB">
        <w:rPr>
          <w:rFonts w:ascii="Times New Roman" w:hAnsi="Times New Roman" w:cs="Times New Roman"/>
          <w:sz w:val="28"/>
          <w:szCs w:val="28"/>
        </w:rPr>
        <w:t>Правил роздрібного ринку електричної енергії</w:t>
      </w:r>
      <w:r w:rsidR="00663B04" w:rsidRPr="001938FB">
        <w:rPr>
          <w:rFonts w:ascii="Times New Roman" w:hAnsi="Times New Roman" w:cs="Times New Roman"/>
          <w:sz w:val="28"/>
          <w:szCs w:val="28"/>
        </w:rPr>
        <w:t>, та надає копії заінтересованим сторонам (споживачу, постачальнику універсальних послуг, оператору системи).</w:t>
      </w:r>
      <w:bookmarkStart w:id="17" w:name="3282"/>
      <w:bookmarkEnd w:id="16"/>
    </w:p>
    <w:p w14:paraId="50A754AE" w14:textId="4C0A0B5F"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Такий акт є підставою для проведення звірки отриманої та оплаченої електричної енергії, що проводиться у разі необхідності коригування взаєморозрахунків між постачальником універсальних послуг та споживачем.</w:t>
      </w:r>
      <w:bookmarkStart w:id="18" w:name="3283"/>
      <w:bookmarkEnd w:id="17"/>
    </w:p>
    <w:p w14:paraId="3863132E" w14:textId="77777777" w:rsidR="007613B5" w:rsidRPr="001938FB" w:rsidRDefault="007613B5" w:rsidP="00663B04">
      <w:pPr>
        <w:spacing w:after="0" w:line="240" w:lineRule="auto"/>
        <w:ind w:firstLine="567"/>
        <w:jc w:val="both"/>
        <w:rPr>
          <w:rFonts w:ascii="Times New Roman" w:hAnsi="Times New Roman" w:cs="Times New Roman"/>
          <w:sz w:val="28"/>
          <w:szCs w:val="28"/>
        </w:rPr>
      </w:pPr>
    </w:p>
    <w:p w14:paraId="3E688162" w14:textId="3BABFF45" w:rsidR="00663B04" w:rsidRPr="001938FB" w:rsidRDefault="008F4DC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6</w:t>
      </w:r>
      <w:r w:rsidR="00663B04" w:rsidRPr="001938FB">
        <w:rPr>
          <w:rFonts w:ascii="Times New Roman" w:hAnsi="Times New Roman" w:cs="Times New Roman"/>
          <w:sz w:val="28"/>
          <w:szCs w:val="28"/>
        </w:rPr>
        <w:t xml:space="preserve">.7. Дані автоматизованої системи комерційного обліку електричної енергії (далі </w:t>
      </w:r>
      <w:r w:rsidRPr="001938FB">
        <w:rPr>
          <w:rFonts w:ascii="Times New Roman" w:hAnsi="Times New Roman" w:cs="Times New Roman"/>
          <w:sz w:val="28"/>
          <w:szCs w:val="28"/>
        </w:rPr>
        <w:t>–</w:t>
      </w:r>
      <w:r w:rsidR="00663B04" w:rsidRPr="001938FB">
        <w:rPr>
          <w:rFonts w:ascii="Times New Roman" w:hAnsi="Times New Roman" w:cs="Times New Roman"/>
          <w:sz w:val="28"/>
          <w:szCs w:val="28"/>
        </w:rPr>
        <w:t xml:space="preserve"> АСКОЕ) оператора системи про обсяг електричної енергії, </w:t>
      </w:r>
      <w:r w:rsidRPr="001938FB">
        <w:rPr>
          <w:rFonts w:ascii="Times New Roman" w:hAnsi="Times New Roman" w:cs="Times New Roman"/>
          <w:sz w:val="28"/>
          <w:szCs w:val="28"/>
        </w:rPr>
        <w:t>відпущеної</w:t>
      </w:r>
      <w:r w:rsidR="00663B04" w:rsidRPr="001938FB">
        <w:rPr>
          <w:rFonts w:ascii="Times New Roman" w:hAnsi="Times New Roman" w:cs="Times New Roman"/>
          <w:sz w:val="28"/>
          <w:szCs w:val="28"/>
        </w:rPr>
        <w:t xml:space="preserve">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bookmarkStart w:id="19" w:name="3284"/>
      <w:bookmarkEnd w:id="18"/>
    </w:p>
    <w:p w14:paraId="72F5153E" w14:textId="5F8CD929"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w:t>
      </w:r>
      <w:bookmarkStart w:id="20" w:name="3285"/>
      <w:bookmarkEnd w:id="19"/>
      <w:r w:rsidR="00FD5E1A" w:rsidRPr="001938FB">
        <w:rPr>
          <w:rFonts w:ascii="Times New Roman" w:hAnsi="Times New Roman" w:cs="Times New Roman"/>
          <w:sz w:val="28"/>
          <w:szCs w:val="28"/>
        </w:rPr>
        <w:t xml:space="preserve"> </w:t>
      </w:r>
      <w:r w:rsidRPr="001938FB">
        <w:rPr>
          <w:rFonts w:ascii="Times New Roman" w:hAnsi="Times New Roman" w:cs="Times New Roman"/>
          <w:sz w:val="28"/>
          <w:szCs w:val="28"/>
        </w:rPr>
        <w:t xml:space="preserve">У такому разі покази засобу обліку фіксуються постачальником послуг комерційного обліку електричної енергії в Акті контрольних знімань </w:t>
      </w:r>
      <w:r w:rsidR="005235C4" w:rsidRPr="001938FB">
        <w:rPr>
          <w:rFonts w:ascii="Times New Roman" w:hAnsi="Times New Roman" w:cs="Times New Roman"/>
          <w:sz w:val="28"/>
          <w:szCs w:val="28"/>
        </w:rPr>
        <w:t>показників засобу обліку електричної енергії</w:t>
      </w:r>
      <w:r w:rsidRPr="001938FB">
        <w:rPr>
          <w:rFonts w:ascii="Times New Roman" w:hAnsi="Times New Roman" w:cs="Times New Roman"/>
          <w:sz w:val="28"/>
          <w:szCs w:val="28"/>
        </w:rPr>
        <w:t xml:space="preserve">, який </w:t>
      </w:r>
      <w:r w:rsidRPr="001938FB">
        <w:rPr>
          <w:rFonts w:ascii="Times New Roman" w:hAnsi="Times New Roman" w:cs="Times New Roman"/>
          <w:sz w:val="28"/>
          <w:szCs w:val="28"/>
        </w:rPr>
        <w:lastRenderedPageBreak/>
        <w:t>складається у двох примірниках та підписується побутовим споживачем і оператором системи.</w:t>
      </w:r>
      <w:bookmarkStart w:id="21" w:name="3286"/>
      <w:bookmarkEnd w:id="20"/>
    </w:p>
    <w:p w14:paraId="3F3CE50F" w14:textId="76EFCE1E"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Постачальник послуг комерційного обліку (оператор системи) не пізніше наступного дня після оформлення Акта </w:t>
      </w:r>
      <w:bookmarkStart w:id="22" w:name="_Hlk147307246"/>
      <w:r w:rsidRPr="001938FB">
        <w:rPr>
          <w:rFonts w:ascii="Times New Roman" w:hAnsi="Times New Roman" w:cs="Times New Roman"/>
          <w:sz w:val="28"/>
          <w:szCs w:val="28"/>
        </w:rPr>
        <w:t xml:space="preserve">контрольних знімань </w:t>
      </w:r>
      <w:r w:rsidR="005235C4" w:rsidRPr="001938FB">
        <w:rPr>
          <w:rFonts w:ascii="Times New Roman" w:hAnsi="Times New Roman" w:cs="Times New Roman"/>
          <w:sz w:val="28"/>
          <w:szCs w:val="28"/>
        </w:rPr>
        <w:t>показників засобу обліку електричної енергії</w:t>
      </w:r>
      <w:bookmarkEnd w:id="22"/>
      <w:r w:rsidR="005235C4" w:rsidRPr="001938FB">
        <w:rPr>
          <w:rFonts w:ascii="Times New Roman" w:hAnsi="Times New Roman" w:cs="Times New Roman"/>
          <w:sz w:val="28"/>
          <w:szCs w:val="28"/>
        </w:rPr>
        <w:t xml:space="preserve"> </w:t>
      </w:r>
      <w:r w:rsidRPr="001938FB">
        <w:rPr>
          <w:rFonts w:ascii="Times New Roman" w:hAnsi="Times New Roman" w:cs="Times New Roman"/>
          <w:sz w:val="28"/>
          <w:szCs w:val="28"/>
        </w:rPr>
        <w:t>передає його постачальнику універсальних послуг.</w:t>
      </w:r>
      <w:bookmarkStart w:id="23" w:name="3287"/>
      <w:bookmarkEnd w:id="21"/>
    </w:p>
    <w:p w14:paraId="1E2C3BE8" w14:textId="511CED60"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Зафіксовані в Акті </w:t>
      </w:r>
      <w:r w:rsidR="005235C4" w:rsidRPr="001938FB">
        <w:rPr>
          <w:rFonts w:ascii="Times New Roman" w:hAnsi="Times New Roman" w:cs="Times New Roman"/>
          <w:sz w:val="28"/>
          <w:szCs w:val="28"/>
        </w:rPr>
        <w:t xml:space="preserve">контрольних знімань показників засобу обліку електричної енергії </w:t>
      </w:r>
      <w:r w:rsidRPr="001938FB">
        <w:rPr>
          <w:rFonts w:ascii="Times New Roman" w:hAnsi="Times New Roman" w:cs="Times New Roman"/>
          <w:sz w:val="28"/>
          <w:szCs w:val="28"/>
        </w:rPr>
        <w:t>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проведення відповідно до цих даних розрахунків.</w:t>
      </w:r>
      <w:bookmarkStart w:id="24" w:name="3288"/>
      <w:bookmarkEnd w:id="23"/>
    </w:p>
    <w:p w14:paraId="2202E363" w14:textId="03BE77DB"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установки (генеруючих установок).</w:t>
      </w:r>
      <w:bookmarkStart w:id="25" w:name="3289"/>
      <w:bookmarkEnd w:id="24"/>
    </w:p>
    <w:p w14:paraId="3D08B35F" w14:textId="77777777" w:rsidR="00202333" w:rsidRPr="001938FB" w:rsidRDefault="00202333" w:rsidP="00663B04">
      <w:pPr>
        <w:spacing w:after="0" w:line="240" w:lineRule="auto"/>
        <w:ind w:firstLine="567"/>
        <w:jc w:val="both"/>
        <w:rPr>
          <w:rFonts w:ascii="Times New Roman" w:hAnsi="Times New Roman" w:cs="Times New Roman"/>
          <w:sz w:val="28"/>
          <w:szCs w:val="28"/>
        </w:rPr>
      </w:pPr>
    </w:p>
    <w:p w14:paraId="63DA17F7" w14:textId="7D9A8280" w:rsidR="00663B04" w:rsidRPr="001938FB" w:rsidRDefault="000229F7" w:rsidP="000229F7">
      <w:pPr>
        <w:spacing w:after="0" w:line="240" w:lineRule="auto"/>
        <w:ind w:firstLine="567"/>
        <w:jc w:val="center"/>
        <w:rPr>
          <w:rFonts w:ascii="Times New Roman" w:hAnsi="Times New Roman" w:cs="Times New Roman"/>
          <w:b/>
          <w:bCs/>
          <w:sz w:val="28"/>
          <w:szCs w:val="28"/>
        </w:rPr>
      </w:pPr>
      <w:r w:rsidRPr="001938FB">
        <w:rPr>
          <w:rFonts w:ascii="Times New Roman" w:hAnsi="Times New Roman" w:cs="Times New Roman"/>
          <w:b/>
          <w:bCs/>
          <w:sz w:val="28"/>
          <w:szCs w:val="28"/>
        </w:rPr>
        <w:t>7</w:t>
      </w:r>
      <w:r w:rsidR="00663B04" w:rsidRPr="001938FB">
        <w:rPr>
          <w:rFonts w:ascii="Times New Roman" w:hAnsi="Times New Roman" w:cs="Times New Roman"/>
          <w:b/>
          <w:bCs/>
          <w:sz w:val="28"/>
          <w:szCs w:val="28"/>
        </w:rPr>
        <w:t>. Оплата електричної енергії, виробленої генеруючою установкою (генеруючими установками) приватного домогосподарства</w:t>
      </w:r>
    </w:p>
    <w:p w14:paraId="6DAF3F18" w14:textId="77777777" w:rsidR="00202333" w:rsidRPr="001938FB" w:rsidRDefault="00202333" w:rsidP="00663B04">
      <w:pPr>
        <w:spacing w:after="0" w:line="240" w:lineRule="auto"/>
        <w:ind w:firstLine="567"/>
        <w:jc w:val="both"/>
        <w:rPr>
          <w:rFonts w:ascii="Times New Roman" w:hAnsi="Times New Roman" w:cs="Times New Roman"/>
          <w:sz w:val="28"/>
          <w:szCs w:val="28"/>
        </w:rPr>
      </w:pPr>
    </w:p>
    <w:p w14:paraId="40D6581D" w14:textId="18230FC7" w:rsidR="00663B04" w:rsidRPr="001938FB" w:rsidRDefault="000229F7"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7</w:t>
      </w:r>
      <w:r w:rsidR="00663B04" w:rsidRPr="001938FB">
        <w:rPr>
          <w:rFonts w:ascii="Times New Roman" w:hAnsi="Times New Roman" w:cs="Times New Roman"/>
          <w:sz w:val="28"/>
          <w:szCs w:val="28"/>
        </w:rPr>
        <w:t xml:space="preserve">.1. Умови та порядок оплати електричної енергії, виробленої генеруючою установкою (генеруючими установками) приватного домогосподарства, та відповідальність за їх порушення </w:t>
      </w:r>
      <w:r w:rsidRPr="001938FB">
        <w:rPr>
          <w:rFonts w:ascii="Times New Roman" w:hAnsi="Times New Roman" w:cs="Times New Roman"/>
          <w:sz w:val="28"/>
          <w:szCs w:val="28"/>
        </w:rPr>
        <w:t>виз</w:t>
      </w:r>
      <w:r w:rsidR="00663B04" w:rsidRPr="001938FB">
        <w:rPr>
          <w:rFonts w:ascii="Times New Roman" w:hAnsi="Times New Roman" w:cs="Times New Roman"/>
          <w:sz w:val="28"/>
          <w:szCs w:val="28"/>
        </w:rPr>
        <w:t>начаються договор</w:t>
      </w:r>
      <w:r w:rsidRPr="001938FB">
        <w:rPr>
          <w:rFonts w:ascii="Times New Roman" w:hAnsi="Times New Roman" w:cs="Times New Roman"/>
          <w:sz w:val="28"/>
          <w:szCs w:val="28"/>
        </w:rPr>
        <w:t>ом</w:t>
      </w:r>
      <w:r w:rsidR="00663B04" w:rsidRPr="001938FB">
        <w:rPr>
          <w:rFonts w:ascii="Times New Roman" w:hAnsi="Times New Roman" w:cs="Times New Roman"/>
          <w:sz w:val="28"/>
          <w:szCs w:val="28"/>
        </w:rPr>
        <w:t xml:space="preserve"> про купівлю-продаж електричної енергії за </w:t>
      </w:r>
      <w:r w:rsidR="00CE0A57" w:rsidRPr="001938FB">
        <w:rPr>
          <w:rFonts w:ascii="Times New Roman" w:hAnsi="Times New Roman" w:cs="Times New Roman"/>
          <w:sz w:val="28"/>
          <w:szCs w:val="28"/>
        </w:rPr>
        <w:t>«зеленим»</w:t>
      </w:r>
      <w:r w:rsidR="00663B04" w:rsidRPr="001938FB">
        <w:rPr>
          <w:rFonts w:ascii="Times New Roman" w:hAnsi="Times New Roman" w:cs="Times New Roman"/>
          <w:sz w:val="28"/>
          <w:szCs w:val="28"/>
        </w:rPr>
        <w:t xml:space="preserve"> тарифом приватним домогосподарством.</w:t>
      </w:r>
      <w:bookmarkStart w:id="26" w:name="3290"/>
      <w:bookmarkEnd w:id="25"/>
    </w:p>
    <w:p w14:paraId="4D988EBB" w14:textId="77777777" w:rsidR="00202333" w:rsidRPr="001938FB" w:rsidRDefault="00202333" w:rsidP="00663B04">
      <w:pPr>
        <w:spacing w:after="0" w:line="240" w:lineRule="auto"/>
        <w:ind w:firstLine="567"/>
        <w:jc w:val="both"/>
        <w:rPr>
          <w:rFonts w:ascii="Times New Roman" w:hAnsi="Times New Roman" w:cs="Times New Roman"/>
          <w:sz w:val="28"/>
          <w:szCs w:val="28"/>
        </w:rPr>
      </w:pPr>
    </w:p>
    <w:p w14:paraId="79FF3443" w14:textId="65FD389F" w:rsidR="00663B04" w:rsidRPr="001938FB" w:rsidRDefault="000229F7" w:rsidP="00663B04">
      <w:pPr>
        <w:spacing w:after="0" w:line="240" w:lineRule="auto"/>
        <w:ind w:firstLine="567"/>
        <w:jc w:val="both"/>
        <w:rPr>
          <w:rFonts w:ascii="Times New Roman" w:hAnsi="Times New Roman" w:cs="Times New Roman"/>
          <w:sz w:val="28"/>
          <w:szCs w:val="28"/>
          <w:highlight w:val="green"/>
        </w:rPr>
      </w:pPr>
      <w:bookmarkStart w:id="27" w:name="3292"/>
      <w:bookmarkEnd w:id="26"/>
      <w:r w:rsidRPr="001938FB">
        <w:rPr>
          <w:rFonts w:ascii="Times New Roman" w:hAnsi="Times New Roman" w:cs="Times New Roman"/>
          <w:sz w:val="28"/>
          <w:szCs w:val="28"/>
        </w:rPr>
        <w:t>7</w:t>
      </w:r>
      <w:r w:rsidR="00663B04" w:rsidRPr="001938FB">
        <w:rPr>
          <w:rFonts w:ascii="Times New Roman" w:hAnsi="Times New Roman" w:cs="Times New Roman"/>
          <w:sz w:val="28"/>
          <w:szCs w:val="28"/>
        </w:rPr>
        <w:t xml:space="preserve">.2. Плату за придбану у побутового споживача електричну енергію, вироблену генеруючою установкою (генеруючими установками) приватного домогосподарства, постачальник універсальних послуг має перераховувати на </w:t>
      </w:r>
      <w:r w:rsidR="003A7D8A" w:rsidRPr="001938FB">
        <w:rPr>
          <w:rFonts w:ascii="Times New Roman" w:hAnsi="Times New Roman" w:cs="Times New Roman"/>
          <w:sz w:val="28"/>
          <w:szCs w:val="28"/>
        </w:rPr>
        <w:t xml:space="preserve">особовий </w:t>
      </w:r>
      <w:r w:rsidR="00663B04" w:rsidRPr="001938FB">
        <w:rPr>
          <w:rFonts w:ascii="Times New Roman" w:hAnsi="Times New Roman" w:cs="Times New Roman"/>
          <w:sz w:val="28"/>
          <w:szCs w:val="28"/>
        </w:rPr>
        <w:t>рахунок побутового споживача</w:t>
      </w:r>
      <w:bookmarkStart w:id="28" w:name="3293"/>
      <w:bookmarkEnd w:id="27"/>
      <w:r w:rsidR="00AB7251" w:rsidRPr="001938FB">
        <w:rPr>
          <w:rFonts w:ascii="Times New Roman" w:hAnsi="Times New Roman" w:cs="Times New Roman"/>
          <w:sz w:val="28"/>
          <w:szCs w:val="28"/>
        </w:rPr>
        <w:t>.</w:t>
      </w:r>
    </w:p>
    <w:p w14:paraId="47FE4D56" w14:textId="77777777" w:rsidR="00CB0EEE" w:rsidRPr="001938FB" w:rsidRDefault="00CB0EEE" w:rsidP="00663B04">
      <w:pPr>
        <w:spacing w:after="0" w:line="240" w:lineRule="auto"/>
        <w:ind w:firstLine="567"/>
        <w:jc w:val="both"/>
        <w:rPr>
          <w:rFonts w:ascii="Times New Roman" w:hAnsi="Times New Roman" w:cs="Times New Roman"/>
          <w:sz w:val="28"/>
          <w:szCs w:val="28"/>
        </w:rPr>
      </w:pPr>
    </w:p>
    <w:p w14:paraId="4E84E57A" w14:textId="57789523" w:rsidR="00663B04" w:rsidRPr="001938FB" w:rsidRDefault="000229F7"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7</w:t>
      </w:r>
      <w:r w:rsidR="00663B04" w:rsidRPr="001938FB">
        <w:rPr>
          <w:rFonts w:ascii="Times New Roman" w:hAnsi="Times New Roman" w:cs="Times New Roman"/>
          <w:sz w:val="28"/>
          <w:szCs w:val="28"/>
        </w:rPr>
        <w:t>.3.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bookmarkStart w:id="29" w:name="4221"/>
      <w:bookmarkEnd w:id="28"/>
    </w:p>
    <w:p w14:paraId="5B644BF7" w14:textId="77777777"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та надає їх побутовому споживачу, у тому числі в електронному вигляді, для підписання. Якщо побутовий споживач до 12 числа календарного місяця, наступного за розрахунковим,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bookmarkStart w:id="30" w:name="4222"/>
      <w:bookmarkEnd w:id="29"/>
    </w:p>
    <w:p w14:paraId="31C329FC" w14:textId="40BABF61" w:rsidR="00663B04" w:rsidRPr="001938FB" w:rsidRDefault="00663B04"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 xml:space="preserve">Розрахунок за придбану електричну енергію постачальник універсальних послуг здійснює не пізніше 17 днів після закінчення розрахункового періоду на </w:t>
      </w:r>
      <w:r w:rsidRPr="001938FB">
        <w:rPr>
          <w:rFonts w:ascii="Times New Roman" w:hAnsi="Times New Roman" w:cs="Times New Roman"/>
          <w:sz w:val="28"/>
          <w:szCs w:val="28"/>
        </w:rPr>
        <w:lastRenderedPageBreak/>
        <w:t>основі Звіту про обсяги та напрями перетоків електричної енергії та Акта купівлі-продажу електричної енергії.</w:t>
      </w:r>
      <w:bookmarkStart w:id="31" w:name="3296"/>
      <w:bookmarkEnd w:id="30"/>
    </w:p>
    <w:p w14:paraId="574CBBF6" w14:textId="77777777" w:rsidR="00202333" w:rsidRPr="001938FB" w:rsidRDefault="00202333" w:rsidP="00663B04">
      <w:pPr>
        <w:spacing w:after="0" w:line="240" w:lineRule="auto"/>
        <w:ind w:firstLine="567"/>
        <w:jc w:val="both"/>
        <w:rPr>
          <w:rFonts w:ascii="Times New Roman" w:hAnsi="Times New Roman" w:cs="Times New Roman"/>
          <w:sz w:val="28"/>
          <w:szCs w:val="28"/>
        </w:rPr>
      </w:pPr>
    </w:p>
    <w:p w14:paraId="272E6790" w14:textId="551D7969" w:rsidR="00663B04" w:rsidRPr="001938FB" w:rsidRDefault="001A3A27" w:rsidP="00663B04">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7</w:t>
      </w:r>
      <w:r w:rsidR="00663B04" w:rsidRPr="001938FB">
        <w:rPr>
          <w:rFonts w:ascii="Times New Roman" w:hAnsi="Times New Roman" w:cs="Times New Roman"/>
          <w:sz w:val="28"/>
          <w:szCs w:val="28"/>
        </w:rPr>
        <w:t>.4.  Якщо місячний обсяг споживання електричної енергії приватного домогосподарства перевищує обсяг виробленої генеруючою установкою (генеруючими установками) такого приватного домогосподарства електричної енергії, побутовий споживач має сплатити різницю між спожитою приватним домогосподарством протягом місяця (розрахункового періоду) електричною енергією та відпущеною таким приватним домогосподарством у мережу електричною енергією за тарифом, визначеним в обраній комерційній пропозиції за договором про постачання електричної енергії постачальником універсальних послуг, на підставі виставленого постачальником універсальних послуг платіжного документа.</w:t>
      </w:r>
      <w:bookmarkStart w:id="32" w:name="3297"/>
      <w:bookmarkEnd w:id="31"/>
    </w:p>
    <w:p w14:paraId="1890BD27" w14:textId="77777777" w:rsidR="00202333" w:rsidRPr="001938FB" w:rsidRDefault="00202333" w:rsidP="00663B04">
      <w:pPr>
        <w:spacing w:after="0" w:line="240" w:lineRule="auto"/>
        <w:ind w:firstLine="567"/>
        <w:jc w:val="both"/>
        <w:rPr>
          <w:rFonts w:ascii="Times New Roman" w:hAnsi="Times New Roman" w:cs="Times New Roman"/>
          <w:sz w:val="28"/>
          <w:szCs w:val="28"/>
        </w:rPr>
      </w:pPr>
    </w:p>
    <w:p w14:paraId="3A47CFF0" w14:textId="07961376" w:rsidR="00663B04" w:rsidRPr="001938FB" w:rsidRDefault="001A3A27"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7</w:t>
      </w:r>
      <w:r w:rsidR="00663B04" w:rsidRPr="001938FB">
        <w:rPr>
          <w:rFonts w:ascii="Times New Roman" w:hAnsi="Times New Roman" w:cs="Times New Roman"/>
          <w:sz w:val="28"/>
          <w:szCs w:val="28"/>
        </w:rPr>
        <w:t xml:space="preserve">.5. Обсяг купленої електричної енергії побутовим споживачем, який перевищує обсяг виробленої генеруючою установкою приватного домогосподарства електричної енергії, W </w:t>
      </w:r>
      <w:proofErr w:type="spellStart"/>
      <w:r w:rsidR="00663B04" w:rsidRPr="001938FB">
        <w:rPr>
          <w:rFonts w:ascii="Times New Roman" w:hAnsi="Times New Roman" w:cs="Times New Roman"/>
          <w:sz w:val="28"/>
          <w:szCs w:val="28"/>
        </w:rPr>
        <w:t>купов</w:t>
      </w:r>
      <w:proofErr w:type="spellEnd"/>
      <w:r w:rsidR="00663B04" w:rsidRPr="001938FB">
        <w:rPr>
          <w:rFonts w:ascii="Times New Roman" w:hAnsi="Times New Roman" w:cs="Times New Roman"/>
          <w:sz w:val="28"/>
          <w:szCs w:val="28"/>
        </w:rPr>
        <w:t>, визначається за формулою</w:t>
      </w:r>
    </w:p>
    <w:p w14:paraId="7000EEBF" w14:textId="4DBFA0F7" w:rsidR="00663B04" w:rsidRPr="001938FB" w:rsidRDefault="00663B04" w:rsidP="001A3A27">
      <w:pPr>
        <w:spacing w:after="0" w:line="240" w:lineRule="auto"/>
        <w:ind w:firstLine="567"/>
        <w:jc w:val="center"/>
        <w:rPr>
          <w:rFonts w:ascii="Times New Roman" w:hAnsi="Times New Roman" w:cs="Times New Roman"/>
          <w:sz w:val="28"/>
          <w:szCs w:val="28"/>
        </w:rPr>
      </w:pPr>
      <w:bookmarkStart w:id="33" w:name="3298"/>
      <w:bookmarkEnd w:id="32"/>
      <w:r w:rsidRPr="001938FB">
        <w:rPr>
          <w:rFonts w:ascii="Times New Roman" w:hAnsi="Times New Roman" w:cs="Times New Roman"/>
          <w:i/>
          <w:sz w:val="28"/>
          <w:szCs w:val="28"/>
        </w:rPr>
        <w:t xml:space="preserve">W </w:t>
      </w:r>
      <w:r w:rsidRPr="001938FB">
        <w:rPr>
          <w:rFonts w:ascii="Times New Roman" w:hAnsi="Times New Roman" w:cs="Times New Roman"/>
          <w:i/>
          <w:sz w:val="28"/>
          <w:szCs w:val="28"/>
          <w:vertAlign w:val="subscript"/>
        </w:rPr>
        <w:t xml:space="preserve"> </w:t>
      </w:r>
      <w:proofErr w:type="spellStart"/>
      <w:r w:rsidRPr="001938FB">
        <w:rPr>
          <w:rFonts w:ascii="Times New Roman" w:hAnsi="Times New Roman" w:cs="Times New Roman"/>
          <w:i/>
          <w:sz w:val="28"/>
          <w:szCs w:val="28"/>
          <w:vertAlign w:val="subscript"/>
        </w:rPr>
        <w:t>купов</w:t>
      </w:r>
      <w:proofErr w:type="spellEnd"/>
      <w:r w:rsidRPr="001938FB">
        <w:rPr>
          <w:rFonts w:ascii="Times New Roman" w:hAnsi="Times New Roman" w:cs="Times New Roman"/>
          <w:i/>
          <w:sz w:val="28"/>
          <w:szCs w:val="28"/>
          <w:vertAlign w:val="subscript"/>
        </w:rPr>
        <w:t>.</w:t>
      </w:r>
      <w:r w:rsidRPr="001938FB">
        <w:rPr>
          <w:rFonts w:ascii="Times New Roman" w:hAnsi="Times New Roman" w:cs="Times New Roman"/>
          <w:sz w:val="28"/>
          <w:szCs w:val="28"/>
        </w:rPr>
        <w:t xml:space="preserve"> = </w:t>
      </w:r>
      <w:r w:rsidRPr="001938FB">
        <w:rPr>
          <w:rFonts w:ascii="Times New Roman" w:hAnsi="Times New Roman" w:cs="Times New Roman"/>
          <w:i/>
          <w:sz w:val="28"/>
          <w:szCs w:val="28"/>
        </w:rPr>
        <w:t xml:space="preserve">W </w:t>
      </w:r>
      <w:r w:rsidRPr="001938FB">
        <w:rPr>
          <w:rFonts w:ascii="Times New Roman" w:hAnsi="Times New Roman" w:cs="Times New Roman"/>
          <w:i/>
          <w:sz w:val="28"/>
          <w:szCs w:val="28"/>
          <w:vertAlign w:val="subscript"/>
        </w:rPr>
        <w:t xml:space="preserve"> </w:t>
      </w:r>
      <w:proofErr w:type="spellStart"/>
      <w:r w:rsidRPr="001938FB">
        <w:rPr>
          <w:rFonts w:ascii="Times New Roman" w:hAnsi="Times New Roman" w:cs="Times New Roman"/>
          <w:i/>
          <w:sz w:val="28"/>
          <w:szCs w:val="28"/>
          <w:vertAlign w:val="subscript"/>
        </w:rPr>
        <w:t>спожит</w:t>
      </w:r>
      <w:proofErr w:type="spellEnd"/>
      <w:r w:rsidRPr="001938FB">
        <w:rPr>
          <w:rFonts w:ascii="Times New Roman" w:hAnsi="Times New Roman" w:cs="Times New Roman"/>
          <w:sz w:val="28"/>
          <w:szCs w:val="28"/>
        </w:rPr>
        <w:t xml:space="preserve"> - </w:t>
      </w:r>
      <w:r w:rsidRPr="001938FB">
        <w:rPr>
          <w:rFonts w:ascii="Times New Roman" w:hAnsi="Times New Roman" w:cs="Times New Roman"/>
          <w:i/>
          <w:sz w:val="28"/>
          <w:szCs w:val="28"/>
        </w:rPr>
        <w:t xml:space="preserve">W </w:t>
      </w:r>
      <w:r w:rsidRPr="001938FB">
        <w:rPr>
          <w:rFonts w:ascii="Times New Roman" w:hAnsi="Times New Roman" w:cs="Times New Roman"/>
          <w:i/>
          <w:sz w:val="28"/>
          <w:szCs w:val="28"/>
          <w:vertAlign w:val="subscript"/>
        </w:rPr>
        <w:t xml:space="preserve"> </w:t>
      </w:r>
      <w:proofErr w:type="spellStart"/>
      <w:r w:rsidRPr="001938FB">
        <w:rPr>
          <w:rFonts w:ascii="Times New Roman" w:hAnsi="Times New Roman" w:cs="Times New Roman"/>
          <w:i/>
          <w:sz w:val="28"/>
          <w:szCs w:val="28"/>
          <w:vertAlign w:val="subscript"/>
        </w:rPr>
        <w:t>виробл</w:t>
      </w:r>
      <w:proofErr w:type="spellEnd"/>
      <w:r w:rsidRPr="001938FB">
        <w:rPr>
          <w:rFonts w:ascii="Times New Roman" w:hAnsi="Times New Roman" w:cs="Times New Roman"/>
          <w:sz w:val="28"/>
          <w:szCs w:val="28"/>
        </w:rPr>
        <w:t>, грн,</w:t>
      </w:r>
      <w:r w:rsidR="001A3A27" w:rsidRPr="001938FB">
        <w:rPr>
          <w:rFonts w:ascii="Times New Roman" w:hAnsi="Times New Roman" w:cs="Times New Roman"/>
          <w:sz w:val="28"/>
          <w:szCs w:val="28"/>
        </w:rPr>
        <w:t xml:space="preserve"> (6)</w:t>
      </w:r>
    </w:p>
    <w:p w14:paraId="6ED3F6F1" w14:textId="48DB8DEC" w:rsidR="00663B04" w:rsidRPr="001938FB" w:rsidRDefault="00663B04" w:rsidP="00D31DD3">
      <w:pPr>
        <w:spacing w:after="0" w:line="240" w:lineRule="auto"/>
        <w:ind w:firstLine="567"/>
        <w:jc w:val="both"/>
        <w:rPr>
          <w:rFonts w:ascii="Times New Roman" w:hAnsi="Times New Roman" w:cs="Times New Roman"/>
          <w:sz w:val="28"/>
          <w:szCs w:val="28"/>
        </w:rPr>
      </w:pPr>
      <w:bookmarkStart w:id="34" w:name="3299"/>
      <w:bookmarkEnd w:id="33"/>
      <w:r w:rsidRPr="001938FB">
        <w:rPr>
          <w:rFonts w:ascii="Times New Roman" w:hAnsi="Times New Roman" w:cs="Times New Roman"/>
          <w:sz w:val="28"/>
          <w:szCs w:val="28"/>
        </w:rPr>
        <w:t xml:space="preserve">де W </w:t>
      </w:r>
      <w:proofErr w:type="spellStart"/>
      <w:r w:rsidRPr="001938FB">
        <w:rPr>
          <w:rFonts w:ascii="Times New Roman" w:hAnsi="Times New Roman" w:cs="Times New Roman"/>
          <w:sz w:val="28"/>
          <w:szCs w:val="28"/>
          <w:vertAlign w:val="subscript"/>
        </w:rPr>
        <w:t>виробл</w:t>
      </w:r>
      <w:proofErr w:type="spellEnd"/>
      <w:r w:rsidRPr="001938FB">
        <w:rPr>
          <w:rFonts w:ascii="Times New Roman" w:hAnsi="Times New Roman" w:cs="Times New Roman"/>
          <w:sz w:val="28"/>
          <w:szCs w:val="28"/>
        </w:rPr>
        <w:t xml:space="preserve"> </w:t>
      </w:r>
      <w:r w:rsidR="001A3A27"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обсяг виробленої у розрахунковому місяці електричної енергії відповідною генеруючою установкою приватного домогосподарства;</w:t>
      </w:r>
    </w:p>
    <w:p w14:paraId="54B56892" w14:textId="1AF53902" w:rsidR="00663B04" w:rsidRPr="001938FB" w:rsidRDefault="00663B04" w:rsidP="00D31DD3">
      <w:pPr>
        <w:spacing w:after="0" w:line="240" w:lineRule="auto"/>
        <w:ind w:firstLine="567"/>
        <w:jc w:val="both"/>
        <w:rPr>
          <w:rFonts w:ascii="Times New Roman" w:hAnsi="Times New Roman" w:cs="Times New Roman"/>
          <w:sz w:val="28"/>
          <w:szCs w:val="28"/>
        </w:rPr>
      </w:pPr>
      <w:bookmarkStart w:id="35" w:name="3300"/>
      <w:bookmarkEnd w:id="34"/>
      <w:r w:rsidRPr="001938FB">
        <w:rPr>
          <w:rFonts w:ascii="Times New Roman" w:hAnsi="Times New Roman" w:cs="Times New Roman"/>
          <w:sz w:val="28"/>
          <w:szCs w:val="28"/>
        </w:rPr>
        <w:t xml:space="preserve">W </w:t>
      </w:r>
      <w:proofErr w:type="spellStart"/>
      <w:r w:rsidRPr="001938FB">
        <w:rPr>
          <w:rFonts w:ascii="Times New Roman" w:hAnsi="Times New Roman" w:cs="Times New Roman"/>
          <w:sz w:val="28"/>
          <w:szCs w:val="28"/>
          <w:vertAlign w:val="subscript"/>
        </w:rPr>
        <w:t>спожит</w:t>
      </w:r>
      <w:proofErr w:type="spellEnd"/>
      <w:r w:rsidRPr="001938FB">
        <w:rPr>
          <w:rFonts w:ascii="Times New Roman" w:hAnsi="Times New Roman" w:cs="Times New Roman"/>
          <w:sz w:val="28"/>
          <w:szCs w:val="28"/>
        </w:rPr>
        <w:t xml:space="preserve"> </w:t>
      </w:r>
      <w:r w:rsidR="001A3A27"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обсяг місячного споживання електроенергії такими приватними домогосподарствами;</w:t>
      </w:r>
    </w:p>
    <w:p w14:paraId="4E798DF8" w14:textId="2BB29634" w:rsidR="00663B04" w:rsidRPr="001938FB" w:rsidRDefault="00663B04" w:rsidP="00D31DD3">
      <w:pPr>
        <w:spacing w:after="0" w:line="240" w:lineRule="auto"/>
        <w:ind w:firstLine="567"/>
        <w:jc w:val="both"/>
        <w:rPr>
          <w:rFonts w:ascii="Times New Roman" w:hAnsi="Times New Roman" w:cs="Times New Roman"/>
          <w:sz w:val="28"/>
          <w:szCs w:val="28"/>
        </w:rPr>
      </w:pPr>
      <w:bookmarkStart w:id="36" w:name="3301"/>
      <w:bookmarkEnd w:id="35"/>
      <w:r w:rsidRPr="001938FB">
        <w:rPr>
          <w:rFonts w:ascii="Times New Roman" w:hAnsi="Times New Roman" w:cs="Times New Roman"/>
          <w:sz w:val="28"/>
          <w:szCs w:val="28"/>
        </w:rPr>
        <w:t xml:space="preserve">W </w:t>
      </w:r>
      <w:proofErr w:type="spellStart"/>
      <w:r w:rsidRPr="001938FB">
        <w:rPr>
          <w:rFonts w:ascii="Times New Roman" w:hAnsi="Times New Roman" w:cs="Times New Roman"/>
          <w:sz w:val="28"/>
          <w:szCs w:val="28"/>
          <w:vertAlign w:val="subscript"/>
        </w:rPr>
        <w:t>купов</w:t>
      </w:r>
      <w:proofErr w:type="spellEnd"/>
      <w:r w:rsidRPr="001938FB">
        <w:rPr>
          <w:rFonts w:ascii="Times New Roman" w:hAnsi="Times New Roman" w:cs="Times New Roman"/>
          <w:sz w:val="28"/>
          <w:szCs w:val="28"/>
          <w:vertAlign w:val="subscript"/>
        </w:rPr>
        <w:t>.</w:t>
      </w:r>
      <w:r w:rsidRPr="001938FB">
        <w:rPr>
          <w:rFonts w:ascii="Times New Roman" w:hAnsi="Times New Roman" w:cs="Times New Roman"/>
          <w:sz w:val="28"/>
          <w:szCs w:val="28"/>
        </w:rPr>
        <w:t xml:space="preserve"> </w:t>
      </w:r>
      <w:r w:rsidR="001A3A27"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p>
    <w:p w14:paraId="28483046" w14:textId="3FA52093" w:rsidR="00663B04" w:rsidRPr="001938FB" w:rsidRDefault="00663B04" w:rsidP="00D31DD3">
      <w:pPr>
        <w:spacing w:after="0" w:line="240" w:lineRule="auto"/>
        <w:ind w:firstLine="567"/>
        <w:jc w:val="both"/>
        <w:rPr>
          <w:rFonts w:ascii="Times New Roman" w:hAnsi="Times New Roman" w:cs="Times New Roman"/>
          <w:sz w:val="28"/>
          <w:szCs w:val="28"/>
        </w:rPr>
      </w:pPr>
      <w:bookmarkStart w:id="37" w:name="3302"/>
      <w:bookmarkEnd w:id="36"/>
      <w:r w:rsidRPr="001938FB">
        <w:rPr>
          <w:rFonts w:ascii="Times New Roman" w:hAnsi="Times New Roman" w:cs="Times New Roman"/>
          <w:sz w:val="28"/>
          <w:szCs w:val="28"/>
        </w:rPr>
        <w:t>Сума до оплати за визначеним обсягом розраховується з урахуванням тарифів на електричну енергію для побутових споживачів.</w:t>
      </w:r>
      <w:bookmarkStart w:id="38" w:name="3303"/>
      <w:bookmarkEnd w:id="37"/>
    </w:p>
    <w:p w14:paraId="3CDF8045" w14:textId="77777777" w:rsidR="006D49C1" w:rsidRPr="001938FB" w:rsidRDefault="006D49C1" w:rsidP="00D31DD3">
      <w:pPr>
        <w:spacing w:after="0" w:line="240" w:lineRule="auto"/>
        <w:ind w:firstLine="567"/>
        <w:jc w:val="both"/>
        <w:rPr>
          <w:rFonts w:ascii="Times New Roman" w:hAnsi="Times New Roman" w:cs="Times New Roman"/>
          <w:sz w:val="28"/>
          <w:szCs w:val="28"/>
        </w:rPr>
      </w:pPr>
    </w:p>
    <w:p w14:paraId="7470A459" w14:textId="6D069D9E" w:rsidR="00663B04" w:rsidRPr="001938FB" w:rsidRDefault="001A3A27"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7</w:t>
      </w:r>
      <w:r w:rsidR="00663B04" w:rsidRPr="001938FB">
        <w:rPr>
          <w:rFonts w:ascii="Times New Roman" w:hAnsi="Times New Roman" w:cs="Times New Roman"/>
          <w:sz w:val="28"/>
          <w:szCs w:val="28"/>
        </w:rPr>
        <w:t xml:space="preserve">.6. У разі встановлення у приватному домогосподарстві засобів 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w:t>
      </w:r>
      <w:r w:rsidR="00663B04" w:rsidRPr="001938FB">
        <w:rPr>
          <w:rFonts w:ascii="Times New Roman" w:hAnsi="Times New Roman" w:cs="Times New Roman"/>
          <w:i/>
          <w:sz w:val="28"/>
          <w:szCs w:val="28"/>
        </w:rPr>
        <w:t xml:space="preserve">B </w:t>
      </w:r>
      <w:r w:rsidR="00663B04" w:rsidRPr="001938FB">
        <w:rPr>
          <w:rFonts w:ascii="Times New Roman" w:hAnsi="Times New Roman" w:cs="Times New Roman"/>
          <w:i/>
          <w:sz w:val="28"/>
          <w:szCs w:val="28"/>
          <w:vertAlign w:val="subscript"/>
        </w:rPr>
        <w:t>плати,</w:t>
      </w:r>
      <w:r w:rsidR="00663B04" w:rsidRPr="001938FB">
        <w:rPr>
          <w:rFonts w:ascii="Times New Roman" w:hAnsi="Times New Roman" w:cs="Times New Roman"/>
          <w:sz w:val="28"/>
          <w:szCs w:val="28"/>
        </w:rPr>
        <w:t xml:space="preserve"> визначається за формулою</w:t>
      </w:r>
    </w:p>
    <w:p w14:paraId="205DF002" w14:textId="1705FC0C" w:rsidR="00663B04" w:rsidRPr="001938FB" w:rsidRDefault="00663B04" w:rsidP="001A3A27">
      <w:pPr>
        <w:spacing w:after="0" w:line="240" w:lineRule="auto"/>
        <w:ind w:firstLine="567"/>
        <w:jc w:val="center"/>
        <w:rPr>
          <w:rFonts w:ascii="Times New Roman" w:hAnsi="Times New Roman" w:cs="Times New Roman"/>
          <w:sz w:val="28"/>
          <w:szCs w:val="28"/>
        </w:rPr>
      </w:pPr>
      <w:bookmarkStart w:id="39" w:name="3304"/>
      <w:bookmarkEnd w:id="38"/>
      <w:r w:rsidRPr="001938FB">
        <w:rPr>
          <w:rFonts w:ascii="Times New Roman" w:hAnsi="Times New Roman" w:cs="Times New Roman"/>
          <w:noProof/>
          <w:sz w:val="28"/>
          <w:szCs w:val="28"/>
          <w:lang w:eastAsia="uk-UA"/>
        </w:rPr>
        <w:drawing>
          <wp:inline distT="0" distB="0" distL="0" distR="0" wp14:anchorId="44050B3A" wp14:editId="3CC97122">
            <wp:extent cx="1770988" cy="369597"/>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13901" cy="378553"/>
                    </a:xfrm>
                    <a:prstGeom prst="rect">
                      <a:avLst/>
                    </a:prstGeom>
                  </pic:spPr>
                </pic:pic>
              </a:graphicData>
            </a:graphic>
          </wp:inline>
        </w:drawing>
      </w:r>
      <w:r w:rsidRPr="001938FB">
        <w:rPr>
          <w:rFonts w:ascii="Times New Roman" w:hAnsi="Times New Roman" w:cs="Times New Roman"/>
          <w:sz w:val="28"/>
          <w:szCs w:val="28"/>
        </w:rPr>
        <w:t>, грн,</w:t>
      </w:r>
      <w:r w:rsidR="001A3A27" w:rsidRPr="001938FB">
        <w:rPr>
          <w:rFonts w:ascii="Times New Roman" w:hAnsi="Times New Roman" w:cs="Times New Roman"/>
          <w:sz w:val="28"/>
          <w:szCs w:val="28"/>
        </w:rPr>
        <w:t xml:space="preserve"> (7)</w:t>
      </w:r>
    </w:p>
    <w:p w14:paraId="4ECD3200" w14:textId="18D8374D" w:rsidR="00663B04" w:rsidRPr="001938FB" w:rsidRDefault="00663B04" w:rsidP="00D31DD3">
      <w:pPr>
        <w:spacing w:after="0" w:line="240" w:lineRule="auto"/>
        <w:ind w:firstLine="567"/>
        <w:jc w:val="both"/>
        <w:rPr>
          <w:rFonts w:ascii="Times New Roman" w:hAnsi="Times New Roman" w:cs="Times New Roman"/>
          <w:sz w:val="28"/>
          <w:szCs w:val="28"/>
        </w:rPr>
      </w:pPr>
      <w:bookmarkStart w:id="40" w:name="3305"/>
      <w:bookmarkEnd w:id="39"/>
      <w:r w:rsidRPr="001938FB">
        <w:rPr>
          <w:rFonts w:ascii="Times New Roman" w:hAnsi="Times New Roman" w:cs="Times New Roman"/>
          <w:sz w:val="28"/>
          <w:szCs w:val="28"/>
        </w:rPr>
        <w:t xml:space="preserve">де k </w:t>
      </w:r>
      <w:r w:rsidR="001A3A27"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період часу доби;</w:t>
      </w:r>
    </w:p>
    <w:p w14:paraId="31040976" w14:textId="586A952F" w:rsidR="00663B04" w:rsidRPr="001938FB" w:rsidRDefault="00663B04" w:rsidP="00D31DD3">
      <w:pPr>
        <w:spacing w:after="0" w:line="240" w:lineRule="auto"/>
        <w:ind w:firstLine="567"/>
        <w:jc w:val="both"/>
        <w:rPr>
          <w:rFonts w:ascii="Times New Roman" w:hAnsi="Times New Roman" w:cs="Times New Roman"/>
          <w:sz w:val="28"/>
          <w:szCs w:val="28"/>
        </w:rPr>
      </w:pPr>
      <w:bookmarkStart w:id="41" w:name="3306"/>
      <w:bookmarkEnd w:id="40"/>
      <w:r w:rsidRPr="001938FB">
        <w:rPr>
          <w:rFonts w:ascii="Times New Roman" w:hAnsi="Times New Roman" w:cs="Times New Roman"/>
          <w:sz w:val="28"/>
          <w:szCs w:val="28"/>
        </w:rPr>
        <w:t xml:space="preserve">n </w:t>
      </w:r>
      <w:r w:rsidR="001A3A27"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кількість періодів часу доби;</w:t>
      </w:r>
    </w:p>
    <w:p w14:paraId="02EBB715" w14:textId="69EF1BC7" w:rsidR="00663B04" w:rsidRPr="001938FB" w:rsidRDefault="00663B04" w:rsidP="00D31DD3">
      <w:pPr>
        <w:spacing w:after="0" w:line="240" w:lineRule="auto"/>
        <w:ind w:firstLine="567"/>
        <w:jc w:val="both"/>
        <w:rPr>
          <w:rFonts w:ascii="Times New Roman" w:hAnsi="Times New Roman" w:cs="Times New Roman"/>
          <w:sz w:val="28"/>
          <w:szCs w:val="28"/>
        </w:rPr>
      </w:pPr>
      <w:bookmarkStart w:id="42" w:name="3307"/>
      <w:bookmarkEnd w:id="41"/>
      <w:proofErr w:type="spellStart"/>
      <w:r w:rsidRPr="001938FB">
        <w:rPr>
          <w:rFonts w:ascii="Times New Roman" w:hAnsi="Times New Roman" w:cs="Times New Roman"/>
          <w:sz w:val="28"/>
          <w:szCs w:val="28"/>
        </w:rPr>
        <w:t>T</w:t>
      </w:r>
      <w:r w:rsidRPr="001938FB">
        <w:rPr>
          <w:rFonts w:ascii="Times New Roman" w:hAnsi="Times New Roman" w:cs="Times New Roman"/>
          <w:sz w:val="28"/>
          <w:szCs w:val="28"/>
          <w:vertAlign w:val="subscript"/>
        </w:rPr>
        <w:t>k</w:t>
      </w:r>
      <w:proofErr w:type="spellEnd"/>
      <w:r w:rsidRPr="001938FB">
        <w:rPr>
          <w:rFonts w:ascii="Times New Roman" w:hAnsi="Times New Roman" w:cs="Times New Roman"/>
          <w:sz w:val="28"/>
          <w:szCs w:val="28"/>
          <w:vertAlign w:val="subscript"/>
        </w:rPr>
        <w:t>-</w:t>
      </w:r>
      <w:r w:rsidRPr="001938FB">
        <w:rPr>
          <w:rFonts w:ascii="Times New Roman" w:hAnsi="Times New Roman" w:cs="Times New Roman"/>
          <w:sz w:val="28"/>
          <w:szCs w:val="28"/>
        </w:rPr>
        <w:t xml:space="preserve"> </w:t>
      </w:r>
      <w:r w:rsidR="004B7A1A"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тариф на спожиту електричну енергію в певному k-тому періоді доби;</w:t>
      </w:r>
    </w:p>
    <w:p w14:paraId="27DB517C" w14:textId="28A7E221" w:rsidR="00663B04" w:rsidRPr="001938FB" w:rsidRDefault="00663B04" w:rsidP="00D31DD3">
      <w:pPr>
        <w:spacing w:after="0" w:line="240" w:lineRule="auto"/>
        <w:ind w:firstLine="567"/>
        <w:jc w:val="both"/>
        <w:rPr>
          <w:rFonts w:ascii="Times New Roman" w:hAnsi="Times New Roman" w:cs="Times New Roman"/>
          <w:sz w:val="28"/>
          <w:szCs w:val="28"/>
        </w:rPr>
      </w:pPr>
      <w:bookmarkStart w:id="43" w:name="3308"/>
      <w:bookmarkEnd w:id="42"/>
      <w:r w:rsidRPr="001938FB">
        <w:rPr>
          <w:rFonts w:ascii="Times New Roman" w:hAnsi="Times New Roman" w:cs="Times New Roman"/>
          <w:sz w:val="28"/>
          <w:szCs w:val="28"/>
        </w:rPr>
        <w:t xml:space="preserve">W </w:t>
      </w:r>
      <w:r w:rsidRPr="001938FB">
        <w:rPr>
          <w:rFonts w:ascii="Times New Roman" w:hAnsi="Times New Roman" w:cs="Times New Roman"/>
          <w:sz w:val="28"/>
          <w:szCs w:val="28"/>
          <w:vertAlign w:val="subscript"/>
        </w:rPr>
        <w:t>k</w:t>
      </w:r>
      <w:r w:rsidRPr="001938FB">
        <w:rPr>
          <w:rFonts w:ascii="Times New Roman" w:hAnsi="Times New Roman" w:cs="Times New Roman"/>
          <w:sz w:val="28"/>
          <w:szCs w:val="28"/>
        </w:rPr>
        <w:t xml:space="preserve"> </w:t>
      </w:r>
      <w:r w:rsidR="004B7A1A"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місячний обсяг споживання у певному періоді (k-тому) часу доби;</w:t>
      </w:r>
    </w:p>
    <w:p w14:paraId="23D1C603" w14:textId="220C5EEE" w:rsidR="00663B04" w:rsidRPr="001938FB" w:rsidRDefault="00663B04" w:rsidP="00D31DD3">
      <w:pPr>
        <w:spacing w:after="0" w:line="240" w:lineRule="auto"/>
        <w:ind w:firstLine="567"/>
        <w:jc w:val="both"/>
        <w:rPr>
          <w:rFonts w:ascii="Times New Roman" w:hAnsi="Times New Roman" w:cs="Times New Roman"/>
          <w:sz w:val="28"/>
          <w:szCs w:val="28"/>
        </w:rPr>
      </w:pPr>
      <w:bookmarkStart w:id="44" w:name="3309"/>
      <w:bookmarkEnd w:id="43"/>
      <w:r w:rsidRPr="001938FB">
        <w:rPr>
          <w:rFonts w:ascii="Times New Roman" w:hAnsi="Times New Roman" w:cs="Times New Roman"/>
          <w:sz w:val="28"/>
          <w:szCs w:val="28"/>
        </w:rPr>
        <w:t xml:space="preserve">W </w:t>
      </w:r>
      <w:proofErr w:type="spellStart"/>
      <w:r w:rsidRPr="001938FB">
        <w:rPr>
          <w:rFonts w:ascii="Times New Roman" w:hAnsi="Times New Roman" w:cs="Times New Roman"/>
          <w:sz w:val="28"/>
          <w:szCs w:val="28"/>
          <w:vertAlign w:val="subscript"/>
        </w:rPr>
        <w:t>заг</w:t>
      </w:r>
      <w:proofErr w:type="spellEnd"/>
      <w:r w:rsidRPr="001938FB">
        <w:rPr>
          <w:rFonts w:ascii="Times New Roman" w:hAnsi="Times New Roman" w:cs="Times New Roman"/>
          <w:sz w:val="28"/>
          <w:szCs w:val="28"/>
        </w:rPr>
        <w:t xml:space="preserve"> </w:t>
      </w:r>
      <w:r w:rsidR="004B7A1A"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 xml:space="preserve"> загальний обсяг споживання електричної енергії;</w:t>
      </w:r>
      <w:r w:rsidR="004B7A1A" w:rsidRPr="001938FB">
        <w:rPr>
          <w:rFonts w:ascii="Times New Roman" w:hAnsi="Times New Roman" w:cs="Times New Roman"/>
          <w:sz w:val="28"/>
          <w:szCs w:val="28"/>
        </w:rPr>
        <w:t xml:space="preserve"> </w:t>
      </w:r>
    </w:p>
    <w:p w14:paraId="41A621E7" w14:textId="7D3906A1" w:rsidR="00663B04" w:rsidRPr="001938FB" w:rsidRDefault="00663B04" w:rsidP="00D31DD3">
      <w:pPr>
        <w:spacing w:after="0" w:line="240" w:lineRule="auto"/>
        <w:ind w:firstLine="567"/>
        <w:jc w:val="both"/>
        <w:rPr>
          <w:rFonts w:ascii="Times New Roman" w:hAnsi="Times New Roman" w:cs="Times New Roman"/>
          <w:sz w:val="28"/>
          <w:szCs w:val="28"/>
        </w:rPr>
      </w:pPr>
      <w:bookmarkStart w:id="45" w:name="3310"/>
      <w:bookmarkEnd w:id="44"/>
      <w:r w:rsidRPr="001938FB">
        <w:rPr>
          <w:rFonts w:ascii="Times New Roman" w:hAnsi="Times New Roman" w:cs="Times New Roman"/>
          <w:sz w:val="28"/>
          <w:szCs w:val="28"/>
        </w:rPr>
        <w:t xml:space="preserve">W </w:t>
      </w:r>
      <w:proofErr w:type="spellStart"/>
      <w:r w:rsidRPr="001938FB">
        <w:rPr>
          <w:rFonts w:ascii="Times New Roman" w:hAnsi="Times New Roman" w:cs="Times New Roman"/>
          <w:sz w:val="28"/>
          <w:szCs w:val="28"/>
          <w:vertAlign w:val="subscript"/>
        </w:rPr>
        <w:t>купов</w:t>
      </w:r>
      <w:proofErr w:type="spellEnd"/>
      <w:r w:rsidRPr="001938FB">
        <w:rPr>
          <w:rFonts w:ascii="Times New Roman" w:hAnsi="Times New Roman" w:cs="Times New Roman"/>
          <w:sz w:val="28"/>
          <w:szCs w:val="28"/>
          <w:vertAlign w:val="subscript"/>
        </w:rPr>
        <w:t>.</w:t>
      </w:r>
      <w:r w:rsidRPr="001938FB">
        <w:rPr>
          <w:rFonts w:ascii="Times New Roman" w:hAnsi="Times New Roman" w:cs="Times New Roman"/>
          <w:sz w:val="28"/>
          <w:szCs w:val="28"/>
        </w:rPr>
        <w:t xml:space="preserve"> </w:t>
      </w:r>
      <w:r w:rsidR="001A3A27" w:rsidRPr="001938FB">
        <w:rPr>
          <w:rFonts w:ascii="Times New Roman" w:eastAsiaTheme="minorEastAsia" w:hAnsi="Times New Roman" w:cs="Times New Roman"/>
          <w:sz w:val="28"/>
          <w:szCs w:val="28"/>
        </w:rPr>
        <w:t xml:space="preserve">– </w:t>
      </w:r>
      <w:r w:rsidRPr="001938FB">
        <w:rPr>
          <w:rFonts w:ascii="Times New Roman" w:hAnsi="Times New Roman" w:cs="Times New Roman"/>
          <w:sz w:val="28"/>
          <w:szCs w:val="28"/>
        </w:rPr>
        <w:t>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bookmarkStart w:id="46" w:name="3311"/>
      <w:bookmarkEnd w:id="45"/>
    </w:p>
    <w:p w14:paraId="1D6F7954" w14:textId="638942F8" w:rsidR="00663B04" w:rsidRPr="001938FB" w:rsidRDefault="00663B04"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lastRenderedPageBreak/>
        <w:t>Для реалізації вищенаведеної формули обсяг електричної енергії за відповідним періодом часу має бути визначений з урахуванням</w:t>
      </w:r>
      <w:bookmarkStart w:id="47" w:name="4225"/>
      <w:bookmarkEnd w:id="46"/>
      <w:r w:rsidRPr="001938FB">
        <w:rPr>
          <w:rFonts w:ascii="Times New Roman" w:hAnsi="Times New Roman" w:cs="Times New Roman"/>
          <w:sz w:val="28"/>
          <w:szCs w:val="28"/>
        </w:rPr>
        <w:t xml:space="preserve"> фіксованих цін на електричну енергію для побутових споживачів.</w:t>
      </w:r>
    </w:p>
    <w:p w14:paraId="23DB18E9" w14:textId="77777777" w:rsidR="00FD4AA8" w:rsidRPr="001938FB" w:rsidRDefault="00FD4AA8" w:rsidP="00D31DD3">
      <w:pPr>
        <w:spacing w:after="0" w:line="240" w:lineRule="auto"/>
        <w:ind w:firstLine="567"/>
        <w:jc w:val="both"/>
        <w:rPr>
          <w:rFonts w:ascii="Times New Roman" w:hAnsi="Times New Roman" w:cs="Times New Roman"/>
          <w:sz w:val="28"/>
          <w:szCs w:val="28"/>
        </w:rPr>
      </w:pPr>
    </w:p>
    <w:p w14:paraId="5E478D99" w14:textId="34E12097" w:rsidR="008F392F" w:rsidRPr="001938FB" w:rsidRDefault="004B7A1A"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7</w:t>
      </w:r>
      <w:r w:rsidR="00663B04" w:rsidRPr="001938FB">
        <w:rPr>
          <w:rFonts w:ascii="Times New Roman" w:hAnsi="Times New Roman" w:cs="Times New Roman"/>
          <w:sz w:val="28"/>
          <w:szCs w:val="28"/>
        </w:rPr>
        <w:t xml:space="preserve">.7. </w:t>
      </w:r>
      <w:r w:rsidR="008F392F" w:rsidRPr="001938FB">
        <w:rPr>
          <w:rFonts w:ascii="Times New Roman" w:hAnsi="Times New Roman" w:cs="Times New Roman"/>
          <w:sz w:val="28"/>
          <w:szCs w:val="28"/>
        </w:rPr>
        <w:t>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w:t>
      </w:r>
      <w:r w:rsidR="00FD4AA8" w:rsidRPr="001938FB">
        <w:rPr>
          <w:rFonts w:ascii="Times New Roman" w:hAnsi="Times New Roman" w:cs="Times New Roman"/>
          <w:sz w:val="28"/>
          <w:szCs w:val="28"/>
        </w:rPr>
        <w:t>,</w:t>
      </w:r>
      <w:r w:rsidR="008F392F" w:rsidRPr="001938FB">
        <w:rPr>
          <w:rFonts w:ascii="Times New Roman" w:hAnsi="Times New Roman" w:cs="Times New Roman"/>
          <w:sz w:val="28"/>
          <w:szCs w:val="28"/>
        </w:rPr>
        <w:t xml:space="preserve"> нараховується за умови наявності споживання електричної енергії </w:t>
      </w:r>
      <w:r w:rsidR="004538E7" w:rsidRPr="001938FB">
        <w:rPr>
          <w:rFonts w:ascii="Times New Roman" w:hAnsi="Times New Roman" w:cs="Times New Roman"/>
          <w:sz w:val="28"/>
          <w:szCs w:val="28"/>
        </w:rPr>
        <w:t xml:space="preserve">цим </w:t>
      </w:r>
      <w:r w:rsidR="008F392F" w:rsidRPr="001938FB">
        <w:rPr>
          <w:rFonts w:ascii="Times New Roman" w:hAnsi="Times New Roman" w:cs="Times New Roman"/>
          <w:sz w:val="28"/>
          <w:szCs w:val="28"/>
        </w:rPr>
        <w:t>приватним домогосподарством.</w:t>
      </w:r>
    </w:p>
    <w:p w14:paraId="690FAE86" w14:textId="7DBA1D9B" w:rsidR="00663B04" w:rsidRPr="001938FB" w:rsidRDefault="008F392F"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Розмір плати за «зеленим» тарифом за придбану електричну енергію, P плати, визначається за формулою</w:t>
      </w:r>
    </w:p>
    <w:p w14:paraId="19A72FC3" w14:textId="64579B37" w:rsidR="00663B04" w:rsidRPr="001938FB" w:rsidRDefault="00663B04" w:rsidP="004B7A1A">
      <w:pPr>
        <w:spacing w:after="0" w:line="240" w:lineRule="auto"/>
        <w:ind w:firstLine="567"/>
        <w:jc w:val="center"/>
        <w:rPr>
          <w:rFonts w:ascii="Times New Roman" w:hAnsi="Times New Roman" w:cs="Times New Roman"/>
          <w:sz w:val="28"/>
          <w:szCs w:val="28"/>
        </w:rPr>
      </w:pPr>
      <w:bookmarkStart w:id="48" w:name="4226"/>
      <w:bookmarkEnd w:id="47"/>
      <w:r w:rsidRPr="001938FB">
        <w:rPr>
          <w:rFonts w:ascii="Times New Roman" w:hAnsi="Times New Roman" w:cs="Times New Roman"/>
          <w:sz w:val="28"/>
          <w:szCs w:val="28"/>
        </w:rPr>
        <w:t xml:space="preserve">P плати = (W </w:t>
      </w:r>
      <w:proofErr w:type="spellStart"/>
      <w:r w:rsidRPr="001938FB">
        <w:rPr>
          <w:rFonts w:ascii="Times New Roman" w:hAnsi="Times New Roman" w:cs="Times New Roman"/>
          <w:sz w:val="28"/>
          <w:szCs w:val="28"/>
        </w:rPr>
        <w:t>виробл</w:t>
      </w:r>
      <w:proofErr w:type="spellEnd"/>
      <w:r w:rsidRPr="001938FB">
        <w:rPr>
          <w:rFonts w:ascii="Times New Roman" w:hAnsi="Times New Roman" w:cs="Times New Roman"/>
          <w:sz w:val="28"/>
          <w:szCs w:val="28"/>
        </w:rPr>
        <w:t xml:space="preserve"> - W </w:t>
      </w:r>
      <w:proofErr w:type="spellStart"/>
      <w:r w:rsidRPr="001938FB">
        <w:rPr>
          <w:rFonts w:ascii="Times New Roman" w:hAnsi="Times New Roman" w:cs="Times New Roman"/>
          <w:sz w:val="28"/>
          <w:szCs w:val="28"/>
        </w:rPr>
        <w:t>спожит</w:t>
      </w:r>
      <w:proofErr w:type="spellEnd"/>
      <w:r w:rsidRPr="001938FB">
        <w:rPr>
          <w:rFonts w:ascii="Times New Roman" w:hAnsi="Times New Roman" w:cs="Times New Roman"/>
          <w:sz w:val="28"/>
          <w:szCs w:val="28"/>
        </w:rPr>
        <w:t>) х T, грн,</w:t>
      </w:r>
      <w:r w:rsidR="004B7A1A" w:rsidRPr="001938FB">
        <w:rPr>
          <w:rFonts w:ascii="Times New Roman" w:hAnsi="Times New Roman" w:cs="Times New Roman"/>
          <w:sz w:val="28"/>
          <w:szCs w:val="28"/>
        </w:rPr>
        <w:t xml:space="preserve"> (8)</w:t>
      </w:r>
    </w:p>
    <w:p w14:paraId="3DE00097" w14:textId="0B211AD4" w:rsidR="00663B04" w:rsidRPr="001938FB" w:rsidRDefault="00663B04" w:rsidP="00D31DD3">
      <w:pPr>
        <w:spacing w:after="0" w:line="240" w:lineRule="auto"/>
        <w:ind w:firstLine="567"/>
        <w:jc w:val="both"/>
        <w:rPr>
          <w:rFonts w:ascii="Times New Roman" w:hAnsi="Times New Roman" w:cs="Times New Roman"/>
          <w:sz w:val="28"/>
          <w:szCs w:val="28"/>
        </w:rPr>
      </w:pPr>
      <w:bookmarkStart w:id="49" w:name="4227"/>
      <w:bookmarkEnd w:id="48"/>
      <w:r w:rsidRPr="001938FB">
        <w:rPr>
          <w:rFonts w:ascii="Times New Roman" w:hAnsi="Times New Roman" w:cs="Times New Roman"/>
          <w:sz w:val="28"/>
          <w:szCs w:val="28"/>
        </w:rPr>
        <w:t xml:space="preserve">де W </w:t>
      </w:r>
      <w:proofErr w:type="spellStart"/>
      <w:r w:rsidRPr="001938FB">
        <w:rPr>
          <w:rFonts w:ascii="Times New Roman" w:hAnsi="Times New Roman" w:cs="Times New Roman"/>
          <w:sz w:val="28"/>
          <w:szCs w:val="28"/>
        </w:rPr>
        <w:t>виробл</w:t>
      </w:r>
      <w:proofErr w:type="spellEnd"/>
      <w:r w:rsidRPr="001938FB">
        <w:rPr>
          <w:rFonts w:ascii="Times New Roman" w:hAnsi="Times New Roman" w:cs="Times New Roman"/>
          <w:sz w:val="28"/>
          <w:szCs w:val="28"/>
        </w:rPr>
        <w:t xml:space="preserve"> </w:t>
      </w:r>
      <w:r w:rsidR="004B7A1A" w:rsidRPr="001938FB">
        <w:rPr>
          <w:rFonts w:ascii="Times New Roman" w:hAnsi="Times New Roman" w:cs="Times New Roman"/>
          <w:sz w:val="28"/>
          <w:szCs w:val="28"/>
        </w:rPr>
        <w:t>–</w:t>
      </w:r>
      <w:r w:rsidRPr="001938FB">
        <w:rPr>
          <w:rFonts w:ascii="Times New Roman" w:hAnsi="Times New Roman" w:cs="Times New Roman"/>
          <w:sz w:val="28"/>
          <w:szCs w:val="28"/>
        </w:rPr>
        <w:t xml:space="preserve"> обсяг виробленої електричної енергії відповідною(-</w:t>
      </w:r>
      <w:proofErr w:type="spellStart"/>
      <w:r w:rsidRPr="001938FB">
        <w:rPr>
          <w:rFonts w:ascii="Times New Roman" w:hAnsi="Times New Roman" w:cs="Times New Roman"/>
          <w:sz w:val="28"/>
          <w:szCs w:val="28"/>
        </w:rPr>
        <w:t>ими</w:t>
      </w:r>
      <w:proofErr w:type="spellEnd"/>
      <w:r w:rsidRPr="001938FB">
        <w:rPr>
          <w:rFonts w:ascii="Times New Roman" w:hAnsi="Times New Roman" w:cs="Times New Roman"/>
          <w:sz w:val="28"/>
          <w:szCs w:val="28"/>
        </w:rPr>
        <w:t>) генеруючою(-</w:t>
      </w:r>
      <w:proofErr w:type="spellStart"/>
      <w:r w:rsidRPr="001938FB">
        <w:rPr>
          <w:rFonts w:ascii="Times New Roman" w:hAnsi="Times New Roman" w:cs="Times New Roman"/>
          <w:sz w:val="28"/>
          <w:szCs w:val="28"/>
        </w:rPr>
        <w:t>ими</w:t>
      </w:r>
      <w:proofErr w:type="spellEnd"/>
      <w:r w:rsidRPr="001938FB">
        <w:rPr>
          <w:rFonts w:ascii="Times New Roman" w:hAnsi="Times New Roman" w:cs="Times New Roman"/>
          <w:sz w:val="28"/>
          <w:szCs w:val="28"/>
        </w:rPr>
        <w:t>) установкою(-</w:t>
      </w:r>
      <w:proofErr w:type="spellStart"/>
      <w:r w:rsidRPr="001938FB">
        <w:rPr>
          <w:rFonts w:ascii="Times New Roman" w:hAnsi="Times New Roman" w:cs="Times New Roman"/>
          <w:sz w:val="28"/>
          <w:szCs w:val="28"/>
        </w:rPr>
        <w:t>ами</w:t>
      </w:r>
      <w:proofErr w:type="spellEnd"/>
      <w:r w:rsidRPr="001938FB">
        <w:rPr>
          <w:rFonts w:ascii="Times New Roman" w:hAnsi="Times New Roman" w:cs="Times New Roman"/>
          <w:sz w:val="28"/>
          <w:szCs w:val="28"/>
        </w:rPr>
        <w:t>) приватного домогосподарства;</w:t>
      </w:r>
    </w:p>
    <w:p w14:paraId="558375E6" w14:textId="277A8A1D" w:rsidR="00663B04" w:rsidRPr="001938FB" w:rsidRDefault="00663B04" w:rsidP="00D31DD3">
      <w:pPr>
        <w:spacing w:after="0" w:line="240" w:lineRule="auto"/>
        <w:ind w:firstLine="567"/>
        <w:jc w:val="both"/>
        <w:rPr>
          <w:rFonts w:ascii="Times New Roman" w:hAnsi="Times New Roman" w:cs="Times New Roman"/>
          <w:sz w:val="28"/>
          <w:szCs w:val="28"/>
        </w:rPr>
      </w:pPr>
      <w:bookmarkStart w:id="50" w:name="4228"/>
      <w:bookmarkEnd w:id="49"/>
      <w:r w:rsidRPr="001938FB">
        <w:rPr>
          <w:rFonts w:ascii="Times New Roman" w:hAnsi="Times New Roman" w:cs="Times New Roman"/>
          <w:sz w:val="28"/>
          <w:szCs w:val="28"/>
        </w:rPr>
        <w:t xml:space="preserve">W </w:t>
      </w:r>
      <w:proofErr w:type="spellStart"/>
      <w:r w:rsidRPr="001938FB">
        <w:rPr>
          <w:rFonts w:ascii="Times New Roman" w:hAnsi="Times New Roman" w:cs="Times New Roman"/>
          <w:sz w:val="28"/>
          <w:szCs w:val="28"/>
        </w:rPr>
        <w:t>спожит</w:t>
      </w:r>
      <w:proofErr w:type="spellEnd"/>
      <w:r w:rsidRPr="001938FB">
        <w:rPr>
          <w:rFonts w:ascii="Times New Roman" w:hAnsi="Times New Roman" w:cs="Times New Roman"/>
          <w:sz w:val="28"/>
          <w:szCs w:val="28"/>
        </w:rPr>
        <w:t xml:space="preserve"> </w:t>
      </w:r>
      <w:r w:rsidR="004B7A1A" w:rsidRPr="001938FB">
        <w:rPr>
          <w:rFonts w:ascii="Times New Roman" w:hAnsi="Times New Roman" w:cs="Times New Roman"/>
          <w:sz w:val="28"/>
          <w:szCs w:val="28"/>
        </w:rPr>
        <w:t>–</w:t>
      </w:r>
      <w:r w:rsidRPr="001938FB">
        <w:rPr>
          <w:rFonts w:ascii="Times New Roman" w:hAnsi="Times New Roman" w:cs="Times New Roman"/>
          <w:sz w:val="28"/>
          <w:szCs w:val="28"/>
        </w:rPr>
        <w:t xml:space="preserve"> обсяг місячного споживання електроенергії таким приватним домогосподарством;</w:t>
      </w:r>
    </w:p>
    <w:p w14:paraId="2F4ED89D" w14:textId="770E5D43" w:rsidR="00663B04" w:rsidRPr="001938FB" w:rsidRDefault="00663B04" w:rsidP="00D31DD3">
      <w:pPr>
        <w:spacing w:after="0" w:line="240" w:lineRule="auto"/>
        <w:ind w:firstLine="567"/>
        <w:jc w:val="both"/>
        <w:rPr>
          <w:rFonts w:ascii="Times New Roman" w:hAnsi="Times New Roman" w:cs="Times New Roman"/>
          <w:sz w:val="28"/>
          <w:szCs w:val="28"/>
        </w:rPr>
      </w:pPr>
      <w:bookmarkStart w:id="51" w:name="4229"/>
      <w:bookmarkEnd w:id="50"/>
      <w:r w:rsidRPr="001938FB">
        <w:rPr>
          <w:rFonts w:ascii="Times New Roman" w:hAnsi="Times New Roman" w:cs="Times New Roman"/>
          <w:sz w:val="28"/>
          <w:szCs w:val="28"/>
        </w:rPr>
        <w:t xml:space="preserve">T </w:t>
      </w:r>
      <w:r w:rsidR="004B7A1A" w:rsidRPr="001938FB">
        <w:rPr>
          <w:rFonts w:ascii="Times New Roman" w:hAnsi="Times New Roman" w:cs="Times New Roman"/>
          <w:sz w:val="28"/>
          <w:szCs w:val="28"/>
        </w:rPr>
        <w:t>–</w:t>
      </w:r>
      <w:r w:rsidRPr="001938FB">
        <w:rPr>
          <w:rFonts w:ascii="Times New Roman" w:hAnsi="Times New Roman" w:cs="Times New Roman"/>
          <w:sz w:val="28"/>
          <w:szCs w:val="28"/>
        </w:rPr>
        <w:t xml:space="preserve"> встановлений </w:t>
      </w:r>
      <w:r w:rsidR="004B7A1A" w:rsidRPr="001938FB">
        <w:rPr>
          <w:rFonts w:ascii="Times New Roman" w:hAnsi="Times New Roman" w:cs="Times New Roman"/>
          <w:sz w:val="28"/>
          <w:szCs w:val="28"/>
        </w:rPr>
        <w:t>«</w:t>
      </w:r>
      <w:r w:rsidRPr="001938FB">
        <w:rPr>
          <w:rFonts w:ascii="Times New Roman" w:hAnsi="Times New Roman" w:cs="Times New Roman"/>
          <w:sz w:val="28"/>
          <w:szCs w:val="28"/>
        </w:rPr>
        <w:t>зелений</w:t>
      </w:r>
      <w:r w:rsidR="004B7A1A" w:rsidRPr="001938FB">
        <w:rPr>
          <w:rFonts w:ascii="Times New Roman" w:hAnsi="Times New Roman" w:cs="Times New Roman"/>
          <w:sz w:val="28"/>
          <w:szCs w:val="28"/>
        </w:rPr>
        <w:t>»</w:t>
      </w:r>
      <w:r w:rsidRPr="001938FB">
        <w:rPr>
          <w:rFonts w:ascii="Times New Roman" w:hAnsi="Times New Roman" w:cs="Times New Roman"/>
          <w:sz w:val="28"/>
          <w:szCs w:val="28"/>
        </w:rPr>
        <w:t xml:space="preserve"> тариф для приватного домогосподарства, яке виробляє електричну енергію відповідною(-</w:t>
      </w:r>
      <w:proofErr w:type="spellStart"/>
      <w:r w:rsidRPr="001938FB">
        <w:rPr>
          <w:rFonts w:ascii="Times New Roman" w:hAnsi="Times New Roman" w:cs="Times New Roman"/>
          <w:sz w:val="28"/>
          <w:szCs w:val="28"/>
        </w:rPr>
        <w:t>ими</w:t>
      </w:r>
      <w:proofErr w:type="spellEnd"/>
      <w:r w:rsidRPr="001938FB">
        <w:rPr>
          <w:rFonts w:ascii="Times New Roman" w:hAnsi="Times New Roman" w:cs="Times New Roman"/>
          <w:sz w:val="28"/>
          <w:szCs w:val="28"/>
        </w:rPr>
        <w:t>) генеруючою(-</w:t>
      </w:r>
      <w:proofErr w:type="spellStart"/>
      <w:r w:rsidRPr="001938FB">
        <w:rPr>
          <w:rFonts w:ascii="Times New Roman" w:hAnsi="Times New Roman" w:cs="Times New Roman"/>
          <w:sz w:val="28"/>
          <w:szCs w:val="28"/>
        </w:rPr>
        <w:t>ими</w:t>
      </w:r>
      <w:proofErr w:type="spellEnd"/>
      <w:r w:rsidRPr="001938FB">
        <w:rPr>
          <w:rFonts w:ascii="Times New Roman" w:hAnsi="Times New Roman" w:cs="Times New Roman"/>
          <w:sz w:val="28"/>
          <w:szCs w:val="28"/>
        </w:rPr>
        <w:t>) установкою(-</w:t>
      </w:r>
      <w:proofErr w:type="spellStart"/>
      <w:r w:rsidRPr="001938FB">
        <w:rPr>
          <w:rFonts w:ascii="Times New Roman" w:hAnsi="Times New Roman" w:cs="Times New Roman"/>
          <w:sz w:val="28"/>
          <w:szCs w:val="28"/>
        </w:rPr>
        <w:t>ами</w:t>
      </w:r>
      <w:proofErr w:type="spellEnd"/>
      <w:r w:rsidRPr="001938FB">
        <w:rPr>
          <w:rFonts w:ascii="Times New Roman" w:hAnsi="Times New Roman" w:cs="Times New Roman"/>
          <w:sz w:val="28"/>
          <w:szCs w:val="28"/>
        </w:rPr>
        <w:t>), сумарна величина встановленої потужності якої(-</w:t>
      </w:r>
      <w:proofErr w:type="spellStart"/>
      <w:r w:rsidRPr="001938FB">
        <w:rPr>
          <w:rFonts w:ascii="Times New Roman" w:hAnsi="Times New Roman" w:cs="Times New Roman"/>
          <w:sz w:val="28"/>
          <w:szCs w:val="28"/>
        </w:rPr>
        <w:t>их</w:t>
      </w:r>
      <w:proofErr w:type="spellEnd"/>
      <w:r w:rsidRPr="001938FB">
        <w:rPr>
          <w:rFonts w:ascii="Times New Roman" w:hAnsi="Times New Roman" w:cs="Times New Roman"/>
          <w:sz w:val="28"/>
          <w:szCs w:val="28"/>
        </w:rPr>
        <w:t>) не перевищує потужність, встановлену відповідно до закону, дозволену до споживання та зазначену в договорі (договорах) зі споживачем.</w:t>
      </w:r>
      <w:bookmarkStart w:id="52" w:name="4230"/>
      <w:bookmarkEnd w:id="51"/>
    </w:p>
    <w:p w14:paraId="608A092D" w14:textId="33BF19E2" w:rsidR="001435A9" w:rsidRPr="001938FB" w:rsidRDefault="001435A9"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w:t>
      </w:r>
      <w:r w:rsidR="00B915B0" w:rsidRPr="001938FB">
        <w:rPr>
          <w:rFonts w:ascii="Times New Roman" w:hAnsi="Times New Roman" w:cs="Times New Roman"/>
          <w:sz w:val="28"/>
          <w:szCs w:val="28"/>
        </w:rPr>
        <w:t>,</w:t>
      </w:r>
      <w:r w:rsidRPr="001938FB">
        <w:rPr>
          <w:rFonts w:ascii="Times New Roman" w:hAnsi="Times New Roman" w:cs="Times New Roman"/>
          <w:sz w:val="28"/>
          <w:szCs w:val="28"/>
        </w:rPr>
        <w:t xml:space="preserve"> за вільними цінами, крім випадків, визначених законом.</w:t>
      </w:r>
    </w:p>
    <w:p w14:paraId="15F5324A" w14:textId="3DA35688" w:rsidR="00930077" w:rsidRPr="001938FB" w:rsidRDefault="00930077"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p w14:paraId="3E3B6EAE" w14:textId="77777777" w:rsidR="00FB18FC" w:rsidRPr="001938FB" w:rsidRDefault="00FB18FC" w:rsidP="00D31DD3">
      <w:pPr>
        <w:spacing w:after="0" w:line="240" w:lineRule="auto"/>
        <w:ind w:firstLine="567"/>
        <w:jc w:val="both"/>
        <w:rPr>
          <w:rFonts w:ascii="Times New Roman" w:hAnsi="Times New Roman" w:cs="Times New Roman"/>
          <w:sz w:val="28"/>
          <w:szCs w:val="28"/>
        </w:rPr>
      </w:pPr>
    </w:p>
    <w:p w14:paraId="7ED8D3A0" w14:textId="110766BA" w:rsidR="00663B04" w:rsidRPr="001938FB" w:rsidRDefault="004B7A1A" w:rsidP="00D31DD3">
      <w:pPr>
        <w:spacing w:after="0" w:line="240" w:lineRule="auto"/>
        <w:ind w:firstLine="567"/>
        <w:jc w:val="both"/>
        <w:rPr>
          <w:rFonts w:ascii="Times New Roman" w:hAnsi="Times New Roman" w:cs="Times New Roman"/>
          <w:sz w:val="28"/>
          <w:szCs w:val="28"/>
        </w:rPr>
      </w:pPr>
      <w:bookmarkStart w:id="53" w:name="4232"/>
      <w:bookmarkEnd w:id="52"/>
      <w:r w:rsidRPr="001938FB">
        <w:rPr>
          <w:rFonts w:ascii="Times New Roman" w:hAnsi="Times New Roman" w:cs="Times New Roman"/>
          <w:sz w:val="28"/>
          <w:szCs w:val="28"/>
        </w:rPr>
        <w:t>7</w:t>
      </w:r>
      <w:r w:rsidR="00663B04" w:rsidRPr="001938FB">
        <w:rPr>
          <w:rFonts w:ascii="Times New Roman" w:hAnsi="Times New Roman" w:cs="Times New Roman"/>
          <w:sz w:val="28"/>
          <w:szCs w:val="28"/>
        </w:rPr>
        <w:t>.8. Розмір плати, P плати, за куповану у побутового споживача електричну енергію, вироблену генеруючими установками приватного(-</w:t>
      </w:r>
      <w:proofErr w:type="spellStart"/>
      <w:r w:rsidR="00663B04" w:rsidRPr="001938FB">
        <w:rPr>
          <w:rFonts w:ascii="Times New Roman" w:hAnsi="Times New Roman" w:cs="Times New Roman"/>
          <w:sz w:val="28"/>
          <w:szCs w:val="28"/>
        </w:rPr>
        <w:t>их</w:t>
      </w:r>
      <w:proofErr w:type="spellEnd"/>
      <w:r w:rsidR="00663B04" w:rsidRPr="001938FB">
        <w:rPr>
          <w:rFonts w:ascii="Times New Roman" w:hAnsi="Times New Roman" w:cs="Times New Roman"/>
          <w:sz w:val="28"/>
          <w:szCs w:val="28"/>
        </w:rPr>
        <w:t>) домогосподарства(-в), сумарна потужність яких не перевищує величини встановленої потужності генеруючої(-</w:t>
      </w:r>
      <w:proofErr w:type="spellStart"/>
      <w:r w:rsidR="00663B04" w:rsidRPr="001938FB">
        <w:rPr>
          <w:rFonts w:ascii="Times New Roman" w:hAnsi="Times New Roman" w:cs="Times New Roman"/>
          <w:sz w:val="28"/>
          <w:szCs w:val="28"/>
        </w:rPr>
        <w:t>их</w:t>
      </w:r>
      <w:proofErr w:type="spellEnd"/>
      <w:r w:rsidR="00663B04" w:rsidRPr="001938FB">
        <w:rPr>
          <w:rFonts w:ascii="Times New Roman" w:hAnsi="Times New Roman" w:cs="Times New Roman"/>
          <w:sz w:val="28"/>
          <w:szCs w:val="28"/>
        </w:rPr>
        <w:t>) установки(-</w:t>
      </w:r>
      <w:proofErr w:type="spellStart"/>
      <w:r w:rsidR="00663B04" w:rsidRPr="001938FB">
        <w:rPr>
          <w:rFonts w:ascii="Times New Roman" w:hAnsi="Times New Roman" w:cs="Times New Roman"/>
          <w:sz w:val="28"/>
          <w:szCs w:val="28"/>
        </w:rPr>
        <w:t>ок</w:t>
      </w:r>
      <w:proofErr w:type="spellEnd"/>
      <w:r w:rsidR="00663B04" w:rsidRPr="001938FB">
        <w:rPr>
          <w:rFonts w:ascii="Times New Roman" w:hAnsi="Times New Roman" w:cs="Times New Roman"/>
          <w:sz w:val="28"/>
          <w:szCs w:val="28"/>
        </w:rPr>
        <w:t>) приватного(-</w:t>
      </w:r>
      <w:proofErr w:type="spellStart"/>
      <w:r w:rsidR="00663B04" w:rsidRPr="001938FB">
        <w:rPr>
          <w:rFonts w:ascii="Times New Roman" w:hAnsi="Times New Roman" w:cs="Times New Roman"/>
          <w:sz w:val="28"/>
          <w:szCs w:val="28"/>
        </w:rPr>
        <w:t>их</w:t>
      </w:r>
      <w:proofErr w:type="spellEnd"/>
      <w:r w:rsidR="00663B04" w:rsidRPr="001938FB">
        <w:rPr>
          <w:rFonts w:ascii="Times New Roman" w:hAnsi="Times New Roman" w:cs="Times New Roman"/>
          <w:sz w:val="28"/>
          <w:szCs w:val="28"/>
        </w:rPr>
        <w:t xml:space="preserve">) домогосподарства(-в), до яких застосовується </w:t>
      </w:r>
      <w:r w:rsidR="00CE0A57" w:rsidRPr="001938FB">
        <w:rPr>
          <w:rFonts w:ascii="Times New Roman" w:hAnsi="Times New Roman" w:cs="Times New Roman"/>
          <w:sz w:val="28"/>
          <w:szCs w:val="28"/>
        </w:rPr>
        <w:t>«зелений»</w:t>
      </w:r>
      <w:r w:rsidR="00663B04" w:rsidRPr="001938FB">
        <w:rPr>
          <w:rFonts w:ascii="Times New Roman" w:hAnsi="Times New Roman" w:cs="Times New Roman"/>
          <w:sz w:val="28"/>
          <w:szCs w:val="28"/>
        </w:rPr>
        <w:t xml:space="preserve"> тариф та мають застосовуватися різні коефіцієнти </w:t>
      </w:r>
      <w:r w:rsidR="00CE0A57" w:rsidRPr="001938FB">
        <w:rPr>
          <w:rFonts w:ascii="Times New Roman" w:hAnsi="Times New Roman" w:cs="Times New Roman"/>
          <w:sz w:val="28"/>
          <w:szCs w:val="28"/>
        </w:rPr>
        <w:t>«зеленого»</w:t>
      </w:r>
      <w:r w:rsidR="00663B04" w:rsidRPr="001938FB">
        <w:rPr>
          <w:rFonts w:ascii="Times New Roman" w:hAnsi="Times New Roman" w:cs="Times New Roman"/>
          <w:sz w:val="28"/>
          <w:szCs w:val="28"/>
        </w:rPr>
        <w:t xml:space="preserve"> тарифу, в обсязі, що перевищує місячне споживання електричної енергії таким приватним домогосподарством, визначається за формулою</w:t>
      </w:r>
    </w:p>
    <w:tbl>
      <w:tblPr>
        <w:tblW w:w="9397" w:type="dxa"/>
        <w:tblCellSpacing w:w="0" w:type="auto"/>
        <w:tblLook w:val="04A0" w:firstRow="1" w:lastRow="0" w:firstColumn="1" w:lastColumn="0" w:noHBand="0" w:noVBand="1"/>
      </w:tblPr>
      <w:tblGrid>
        <w:gridCol w:w="5812"/>
        <w:gridCol w:w="3585"/>
      </w:tblGrid>
      <w:tr w:rsidR="001938FB" w:rsidRPr="001938FB" w14:paraId="139A89C9" w14:textId="77777777" w:rsidTr="00113247">
        <w:trPr>
          <w:trHeight w:val="30"/>
          <w:tblCellSpacing w:w="0" w:type="auto"/>
        </w:trPr>
        <w:tc>
          <w:tcPr>
            <w:tcW w:w="5812" w:type="dxa"/>
            <w:vAlign w:val="center"/>
          </w:tcPr>
          <w:p w14:paraId="5F3BA419" w14:textId="77777777" w:rsidR="00663B04" w:rsidRPr="001938FB" w:rsidRDefault="00663B04" w:rsidP="00113247">
            <w:pPr>
              <w:spacing w:after="0" w:line="240" w:lineRule="auto"/>
              <w:ind w:firstLine="567"/>
              <w:jc w:val="right"/>
              <w:rPr>
                <w:rFonts w:ascii="Times New Roman" w:hAnsi="Times New Roman" w:cs="Times New Roman"/>
                <w:sz w:val="28"/>
                <w:szCs w:val="28"/>
              </w:rPr>
            </w:pPr>
            <w:bookmarkStart w:id="54" w:name="4233"/>
            <w:bookmarkEnd w:id="53"/>
            <w:r w:rsidRPr="001938FB">
              <w:rPr>
                <w:rFonts w:ascii="Times New Roman" w:hAnsi="Times New Roman" w:cs="Times New Roman"/>
                <w:noProof/>
                <w:sz w:val="28"/>
                <w:szCs w:val="28"/>
                <w:lang w:eastAsia="uk-UA"/>
              </w:rPr>
              <w:drawing>
                <wp:inline distT="0" distB="0" distL="0" distR="0" wp14:anchorId="78D5F55C" wp14:editId="2C2CDAB3">
                  <wp:extent cx="2065736" cy="41150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65736" cy="411501"/>
                          </a:xfrm>
                          <a:prstGeom prst="rect">
                            <a:avLst/>
                          </a:prstGeom>
                        </pic:spPr>
                      </pic:pic>
                    </a:graphicData>
                  </a:graphic>
                </wp:inline>
              </w:drawing>
            </w:r>
          </w:p>
        </w:tc>
        <w:tc>
          <w:tcPr>
            <w:tcW w:w="3585" w:type="dxa"/>
            <w:vAlign w:val="center"/>
          </w:tcPr>
          <w:p w14:paraId="0E134068" w14:textId="76AC0FB8" w:rsidR="00663B04" w:rsidRPr="001938FB" w:rsidRDefault="00663B04" w:rsidP="00113247">
            <w:pPr>
              <w:spacing w:after="0" w:line="240" w:lineRule="auto"/>
              <w:rPr>
                <w:rFonts w:ascii="Times New Roman" w:hAnsi="Times New Roman" w:cs="Times New Roman"/>
                <w:sz w:val="28"/>
                <w:szCs w:val="28"/>
              </w:rPr>
            </w:pPr>
            <w:bookmarkStart w:id="55" w:name="4234"/>
            <w:bookmarkEnd w:id="54"/>
            <w:r w:rsidRPr="001938FB">
              <w:rPr>
                <w:rFonts w:ascii="Times New Roman" w:hAnsi="Times New Roman" w:cs="Times New Roman"/>
                <w:sz w:val="28"/>
                <w:szCs w:val="28"/>
              </w:rPr>
              <w:t>, грн</w:t>
            </w:r>
            <w:r w:rsidR="00113247" w:rsidRPr="001938FB">
              <w:rPr>
                <w:rFonts w:ascii="Times New Roman" w:hAnsi="Times New Roman" w:cs="Times New Roman"/>
                <w:sz w:val="28"/>
                <w:szCs w:val="28"/>
              </w:rPr>
              <w:t xml:space="preserve"> (9)</w:t>
            </w:r>
          </w:p>
        </w:tc>
        <w:bookmarkEnd w:id="55"/>
      </w:tr>
    </w:tbl>
    <w:p w14:paraId="2AA499BF" w14:textId="77777777" w:rsidR="00663B04" w:rsidRPr="001938FB" w:rsidRDefault="00663B04"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br/>
      </w:r>
    </w:p>
    <w:p w14:paraId="07AAF0EF" w14:textId="62D694CC" w:rsidR="00663B04" w:rsidRPr="001938FB" w:rsidRDefault="00663B04" w:rsidP="00D31DD3">
      <w:pPr>
        <w:spacing w:after="0" w:line="240" w:lineRule="auto"/>
        <w:ind w:firstLine="567"/>
        <w:jc w:val="both"/>
        <w:rPr>
          <w:rFonts w:ascii="Times New Roman" w:hAnsi="Times New Roman" w:cs="Times New Roman"/>
          <w:sz w:val="28"/>
          <w:szCs w:val="28"/>
        </w:rPr>
      </w:pPr>
      <w:bookmarkStart w:id="56" w:name="4235"/>
      <w:r w:rsidRPr="001938FB">
        <w:rPr>
          <w:rFonts w:ascii="Times New Roman" w:hAnsi="Times New Roman" w:cs="Times New Roman"/>
          <w:sz w:val="28"/>
          <w:szCs w:val="28"/>
        </w:rPr>
        <w:t xml:space="preserve">де W i </w:t>
      </w:r>
      <w:r w:rsidR="00113247" w:rsidRPr="001938FB">
        <w:rPr>
          <w:rFonts w:ascii="Times New Roman" w:hAnsi="Times New Roman" w:cs="Times New Roman"/>
          <w:sz w:val="28"/>
          <w:szCs w:val="28"/>
        </w:rPr>
        <w:t>–</w:t>
      </w:r>
      <w:r w:rsidRPr="001938FB">
        <w:rPr>
          <w:rFonts w:ascii="Times New Roman" w:hAnsi="Times New Roman" w:cs="Times New Roman"/>
          <w:sz w:val="28"/>
          <w:szCs w:val="28"/>
        </w:rPr>
        <w:t xml:space="preserve"> обсяг електричної енергії, виробленої кожною i-ю генеруючою установкою приватного домогосподарства, до яких застосовуються різні коефіцієнти </w:t>
      </w:r>
      <w:r w:rsidR="00CE0A57" w:rsidRPr="001938FB">
        <w:rPr>
          <w:rFonts w:ascii="Times New Roman" w:hAnsi="Times New Roman" w:cs="Times New Roman"/>
          <w:sz w:val="28"/>
          <w:szCs w:val="28"/>
        </w:rPr>
        <w:t>«зеленого»</w:t>
      </w:r>
      <w:r w:rsidRPr="001938FB">
        <w:rPr>
          <w:rFonts w:ascii="Times New Roman" w:hAnsi="Times New Roman" w:cs="Times New Roman"/>
          <w:sz w:val="28"/>
          <w:szCs w:val="28"/>
        </w:rPr>
        <w:t xml:space="preserve"> тарифу;</w:t>
      </w:r>
    </w:p>
    <w:p w14:paraId="43E9AB4F" w14:textId="61F593A5" w:rsidR="00663B04" w:rsidRPr="001938FB" w:rsidRDefault="00663B04" w:rsidP="00D31DD3">
      <w:pPr>
        <w:spacing w:after="0" w:line="240" w:lineRule="auto"/>
        <w:ind w:firstLine="567"/>
        <w:jc w:val="both"/>
        <w:rPr>
          <w:rFonts w:ascii="Times New Roman" w:hAnsi="Times New Roman" w:cs="Times New Roman"/>
          <w:sz w:val="28"/>
          <w:szCs w:val="28"/>
        </w:rPr>
      </w:pPr>
      <w:bookmarkStart w:id="57" w:name="4236"/>
      <w:bookmarkEnd w:id="56"/>
      <w:r w:rsidRPr="001938FB">
        <w:rPr>
          <w:rFonts w:ascii="Times New Roman" w:hAnsi="Times New Roman" w:cs="Times New Roman"/>
          <w:sz w:val="28"/>
          <w:szCs w:val="28"/>
        </w:rPr>
        <w:lastRenderedPageBreak/>
        <w:t xml:space="preserve">W </w:t>
      </w:r>
      <w:proofErr w:type="spellStart"/>
      <w:r w:rsidRPr="001938FB">
        <w:rPr>
          <w:rFonts w:ascii="Times New Roman" w:hAnsi="Times New Roman" w:cs="Times New Roman"/>
          <w:sz w:val="28"/>
          <w:szCs w:val="28"/>
        </w:rPr>
        <w:t>спожит</w:t>
      </w:r>
      <w:proofErr w:type="spellEnd"/>
      <w:r w:rsidRPr="001938FB">
        <w:rPr>
          <w:rFonts w:ascii="Times New Roman" w:hAnsi="Times New Roman" w:cs="Times New Roman"/>
          <w:sz w:val="28"/>
          <w:szCs w:val="28"/>
        </w:rPr>
        <w:t xml:space="preserve"> </w:t>
      </w:r>
      <w:r w:rsidR="00113247" w:rsidRPr="001938FB">
        <w:rPr>
          <w:rFonts w:ascii="Times New Roman" w:hAnsi="Times New Roman" w:cs="Times New Roman"/>
          <w:sz w:val="28"/>
          <w:szCs w:val="28"/>
        </w:rPr>
        <w:t>–</w:t>
      </w:r>
      <w:r w:rsidRPr="001938FB">
        <w:rPr>
          <w:rFonts w:ascii="Times New Roman" w:hAnsi="Times New Roman" w:cs="Times New Roman"/>
          <w:sz w:val="28"/>
          <w:szCs w:val="28"/>
        </w:rPr>
        <w:t xml:space="preserve"> обсяг загального місячного споживання електричної енергії таким приватним домогосподарством;</w:t>
      </w:r>
    </w:p>
    <w:p w14:paraId="765DCF29" w14:textId="5F25DA1E" w:rsidR="00663B04" w:rsidRPr="001938FB" w:rsidRDefault="00663B04" w:rsidP="00D31DD3">
      <w:pPr>
        <w:spacing w:after="0" w:line="240" w:lineRule="auto"/>
        <w:ind w:firstLine="567"/>
        <w:jc w:val="both"/>
        <w:rPr>
          <w:rFonts w:ascii="Times New Roman" w:hAnsi="Times New Roman" w:cs="Times New Roman"/>
          <w:sz w:val="28"/>
          <w:szCs w:val="28"/>
        </w:rPr>
      </w:pPr>
      <w:bookmarkStart w:id="58" w:name="4237"/>
      <w:bookmarkEnd w:id="57"/>
      <w:r w:rsidRPr="001938FB">
        <w:rPr>
          <w:rFonts w:ascii="Times New Roman" w:hAnsi="Times New Roman" w:cs="Times New Roman"/>
          <w:sz w:val="28"/>
          <w:szCs w:val="28"/>
        </w:rPr>
        <w:t xml:space="preserve">T ср. зв. </w:t>
      </w:r>
      <w:r w:rsidR="00113247" w:rsidRPr="001938FB">
        <w:rPr>
          <w:rFonts w:ascii="Times New Roman" w:hAnsi="Times New Roman" w:cs="Times New Roman"/>
          <w:sz w:val="28"/>
          <w:szCs w:val="28"/>
        </w:rPr>
        <w:t>–</w:t>
      </w:r>
      <w:r w:rsidRPr="001938FB">
        <w:rPr>
          <w:rFonts w:ascii="Times New Roman" w:hAnsi="Times New Roman" w:cs="Times New Roman"/>
          <w:sz w:val="28"/>
          <w:szCs w:val="28"/>
        </w:rPr>
        <w:t xml:space="preserve"> середньозважений </w:t>
      </w:r>
      <w:r w:rsidR="00CE0A57" w:rsidRPr="001938FB">
        <w:rPr>
          <w:rFonts w:ascii="Times New Roman" w:hAnsi="Times New Roman" w:cs="Times New Roman"/>
          <w:sz w:val="28"/>
          <w:szCs w:val="28"/>
        </w:rPr>
        <w:t>«зелений»</w:t>
      </w:r>
      <w:r w:rsidRPr="001938FB">
        <w:rPr>
          <w:rFonts w:ascii="Times New Roman" w:hAnsi="Times New Roman" w:cs="Times New Roman"/>
          <w:sz w:val="28"/>
          <w:szCs w:val="28"/>
        </w:rPr>
        <w:t xml:space="preserve"> тариф на певний розрахунковий період для приватного домогосподарства, яке виробляє електричну енергію генеруючими установками, до яких застосовуються різні коефіцієнти </w:t>
      </w:r>
      <w:r w:rsidR="00CE0A57" w:rsidRPr="001938FB">
        <w:rPr>
          <w:rFonts w:ascii="Times New Roman" w:hAnsi="Times New Roman" w:cs="Times New Roman"/>
          <w:sz w:val="28"/>
          <w:szCs w:val="28"/>
        </w:rPr>
        <w:t>«зеленого»</w:t>
      </w:r>
      <w:r w:rsidRPr="001938FB">
        <w:rPr>
          <w:rFonts w:ascii="Times New Roman" w:hAnsi="Times New Roman" w:cs="Times New Roman"/>
          <w:sz w:val="28"/>
          <w:szCs w:val="28"/>
        </w:rPr>
        <w:t xml:space="preserve"> тарифу та сумарна величина встановленої потужності яких не перевищує встановлену потужність, відповідної категорії генеруючих установок приватних домогосподарств, для яких застосовується </w:t>
      </w:r>
      <w:r w:rsidR="00CE0A57" w:rsidRPr="001938FB">
        <w:rPr>
          <w:rFonts w:ascii="Times New Roman" w:hAnsi="Times New Roman" w:cs="Times New Roman"/>
          <w:sz w:val="28"/>
          <w:szCs w:val="28"/>
        </w:rPr>
        <w:t>«зелений»</w:t>
      </w:r>
      <w:r w:rsidRPr="001938FB">
        <w:rPr>
          <w:rFonts w:ascii="Times New Roman" w:hAnsi="Times New Roman" w:cs="Times New Roman"/>
          <w:sz w:val="28"/>
          <w:szCs w:val="28"/>
        </w:rPr>
        <w:t xml:space="preserve"> тариф, відповідно до закону, дозволену до споживання та зазначену в договорі (договорах) зі споживачем, що визначається за формулою</w:t>
      </w:r>
    </w:p>
    <w:tbl>
      <w:tblPr>
        <w:tblW w:w="0" w:type="auto"/>
        <w:tblCellSpacing w:w="0" w:type="auto"/>
        <w:tblLook w:val="04A0" w:firstRow="1" w:lastRow="0" w:firstColumn="1" w:lastColumn="0" w:noHBand="0" w:noVBand="1"/>
      </w:tblPr>
      <w:tblGrid>
        <w:gridCol w:w="5814"/>
        <w:gridCol w:w="3876"/>
      </w:tblGrid>
      <w:tr w:rsidR="001938FB" w:rsidRPr="001938FB" w14:paraId="66696826" w14:textId="77777777" w:rsidTr="000A7DB6">
        <w:trPr>
          <w:trHeight w:val="30"/>
          <w:tblCellSpacing w:w="0" w:type="auto"/>
        </w:trPr>
        <w:tc>
          <w:tcPr>
            <w:tcW w:w="5814" w:type="dxa"/>
            <w:vAlign w:val="center"/>
          </w:tcPr>
          <w:p w14:paraId="07E15374" w14:textId="77777777" w:rsidR="00663B04" w:rsidRPr="001938FB" w:rsidRDefault="00663B04" w:rsidP="00113247">
            <w:pPr>
              <w:spacing w:after="0" w:line="240" w:lineRule="auto"/>
              <w:ind w:firstLine="567"/>
              <w:jc w:val="right"/>
              <w:rPr>
                <w:rFonts w:ascii="Times New Roman" w:hAnsi="Times New Roman" w:cs="Times New Roman"/>
                <w:sz w:val="28"/>
                <w:szCs w:val="28"/>
              </w:rPr>
            </w:pPr>
            <w:bookmarkStart w:id="59" w:name="4238"/>
            <w:bookmarkEnd w:id="58"/>
            <w:r w:rsidRPr="001938FB">
              <w:rPr>
                <w:rFonts w:ascii="Times New Roman" w:hAnsi="Times New Roman" w:cs="Times New Roman"/>
                <w:noProof/>
                <w:sz w:val="28"/>
                <w:szCs w:val="28"/>
                <w:lang w:eastAsia="uk-UA"/>
              </w:rPr>
              <w:drawing>
                <wp:inline distT="0" distB="0" distL="0" distR="0" wp14:anchorId="0C8065E0" wp14:editId="2FA85381">
                  <wp:extent cx="1465097" cy="469582"/>
                  <wp:effectExtent l="0" t="0" r="1905"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80492" cy="474516"/>
                          </a:xfrm>
                          <a:prstGeom prst="rect">
                            <a:avLst/>
                          </a:prstGeom>
                        </pic:spPr>
                      </pic:pic>
                    </a:graphicData>
                  </a:graphic>
                </wp:inline>
              </w:drawing>
            </w:r>
          </w:p>
        </w:tc>
        <w:tc>
          <w:tcPr>
            <w:tcW w:w="3876" w:type="dxa"/>
            <w:vAlign w:val="center"/>
          </w:tcPr>
          <w:p w14:paraId="6A4B50D8" w14:textId="34348D84" w:rsidR="00663B04" w:rsidRPr="001938FB" w:rsidRDefault="00663B04" w:rsidP="00D31DD3">
            <w:pPr>
              <w:spacing w:after="0" w:line="240" w:lineRule="auto"/>
              <w:ind w:firstLine="567"/>
              <w:jc w:val="both"/>
              <w:rPr>
                <w:rFonts w:ascii="Times New Roman" w:hAnsi="Times New Roman" w:cs="Times New Roman"/>
                <w:sz w:val="28"/>
                <w:szCs w:val="28"/>
              </w:rPr>
            </w:pPr>
            <w:bookmarkStart w:id="60" w:name="4239"/>
            <w:bookmarkEnd w:id="59"/>
            <w:r w:rsidRPr="001938FB">
              <w:rPr>
                <w:rFonts w:ascii="Times New Roman" w:hAnsi="Times New Roman" w:cs="Times New Roman"/>
                <w:sz w:val="28"/>
                <w:szCs w:val="28"/>
              </w:rPr>
              <w:t>грн,</w:t>
            </w:r>
            <w:r w:rsidR="00113247" w:rsidRPr="001938FB">
              <w:rPr>
                <w:rFonts w:ascii="Times New Roman" w:hAnsi="Times New Roman" w:cs="Times New Roman"/>
                <w:sz w:val="28"/>
                <w:szCs w:val="28"/>
              </w:rPr>
              <w:t xml:space="preserve"> (10)</w:t>
            </w:r>
          </w:p>
        </w:tc>
        <w:bookmarkEnd w:id="60"/>
      </w:tr>
    </w:tbl>
    <w:p w14:paraId="74CD7968" w14:textId="77777777" w:rsidR="00663B04" w:rsidRPr="001938FB" w:rsidRDefault="00663B04" w:rsidP="00D31DD3">
      <w:pPr>
        <w:spacing w:after="0" w:line="240" w:lineRule="auto"/>
        <w:ind w:firstLine="567"/>
        <w:jc w:val="both"/>
        <w:rPr>
          <w:rFonts w:ascii="Times New Roman" w:hAnsi="Times New Roman" w:cs="Times New Roman"/>
          <w:sz w:val="28"/>
          <w:szCs w:val="28"/>
        </w:rPr>
      </w:pPr>
      <w:r w:rsidRPr="001938FB">
        <w:rPr>
          <w:rFonts w:ascii="Times New Roman" w:hAnsi="Times New Roman" w:cs="Times New Roman"/>
          <w:sz w:val="28"/>
          <w:szCs w:val="28"/>
        </w:rPr>
        <w:br/>
      </w:r>
    </w:p>
    <w:p w14:paraId="09B77170" w14:textId="51107C3E" w:rsidR="00663B04" w:rsidRPr="001938FB" w:rsidRDefault="00663B04" w:rsidP="00D31DD3">
      <w:pPr>
        <w:spacing w:after="0" w:line="240" w:lineRule="auto"/>
        <w:ind w:firstLine="567"/>
        <w:jc w:val="both"/>
        <w:rPr>
          <w:rFonts w:ascii="Times New Roman" w:hAnsi="Times New Roman" w:cs="Times New Roman"/>
          <w:sz w:val="28"/>
          <w:szCs w:val="28"/>
        </w:rPr>
      </w:pPr>
      <w:bookmarkStart w:id="61" w:name="4240"/>
      <w:r w:rsidRPr="001938FB">
        <w:rPr>
          <w:rFonts w:ascii="Times New Roman" w:hAnsi="Times New Roman" w:cs="Times New Roman"/>
          <w:sz w:val="28"/>
          <w:szCs w:val="28"/>
        </w:rPr>
        <w:t xml:space="preserve">де W i </w:t>
      </w:r>
      <w:r w:rsidR="00113247" w:rsidRPr="001938FB">
        <w:rPr>
          <w:rFonts w:ascii="Times New Roman" w:hAnsi="Times New Roman" w:cs="Times New Roman"/>
          <w:sz w:val="28"/>
          <w:szCs w:val="28"/>
        </w:rPr>
        <w:t>–</w:t>
      </w:r>
      <w:r w:rsidRPr="001938FB">
        <w:rPr>
          <w:rFonts w:ascii="Times New Roman" w:hAnsi="Times New Roman" w:cs="Times New Roman"/>
          <w:sz w:val="28"/>
          <w:szCs w:val="28"/>
        </w:rPr>
        <w:t xml:space="preserve"> обсяг електричної енергії, виробленої протягом розрахункового періоду i-ю генеруючою установкою приватного домогосподарства;</w:t>
      </w:r>
    </w:p>
    <w:p w14:paraId="5D878378" w14:textId="147C091C" w:rsidR="00663B04" w:rsidRPr="001938FB" w:rsidRDefault="00663B04" w:rsidP="00D31DD3">
      <w:pPr>
        <w:spacing w:after="0" w:line="240" w:lineRule="auto"/>
        <w:ind w:firstLine="567"/>
        <w:jc w:val="both"/>
        <w:rPr>
          <w:rFonts w:ascii="Times New Roman" w:hAnsi="Times New Roman" w:cs="Times New Roman"/>
          <w:sz w:val="28"/>
          <w:szCs w:val="28"/>
        </w:rPr>
      </w:pPr>
      <w:bookmarkStart w:id="62" w:name="4241"/>
      <w:bookmarkEnd w:id="61"/>
      <w:r w:rsidRPr="001938FB">
        <w:rPr>
          <w:rFonts w:ascii="Times New Roman" w:hAnsi="Times New Roman" w:cs="Times New Roman"/>
          <w:sz w:val="28"/>
          <w:szCs w:val="28"/>
        </w:rPr>
        <w:t xml:space="preserve">T i </w:t>
      </w:r>
      <w:r w:rsidR="00113247" w:rsidRPr="001938FB">
        <w:rPr>
          <w:rFonts w:ascii="Times New Roman" w:hAnsi="Times New Roman" w:cs="Times New Roman"/>
          <w:sz w:val="28"/>
          <w:szCs w:val="28"/>
        </w:rPr>
        <w:t>–</w:t>
      </w:r>
      <w:r w:rsidRPr="001938FB">
        <w:rPr>
          <w:rFonts w:ascii="Times New Roman" w:hAnsi="Times New Roman" w:cs="Times New Roman"/>
          <w:sz w:val="28"/>
          <w:szCs w:val="28"/>
        </w:rPr>
        <w:t xml:space="preserve"> встановлений зелений тариф для i-ї генеруючої установки приватного домогосподарства.</w:t>
      </w:r>
    </w:p>
    <w:bookmarkEnd w:id="62"/>
    <w:p w14:paraId="32CB6BC2" w14:textId="77777777" w:rsidR="00455868" w:rsidRPr="001938FB" w:rsidRDefault="00455868" w:rsidP="00663B04">
      <w:pPr>
        <w:spacing w:after="0" w:line="240" w:lineRule="auto"/>
        <w:ind w:left="432" w:hanging="432"/>
        <w:contextualSpacing/>
        <w:jc w:val="both"/>
        <w:rPr>
          <w:rFonts w:ascii="Times New Roman" w:eastAsia="Times New Roman" w:hAnsi="Times New Roman" w:cs="Times New Roman"/>
          <w:b/>
          <w:sz w:val="28"/>
          <w:szCs w:val="28"/>
          <w:lang w:eastAsia="uk-UA"/>
        </w:rPr>
      </w:pPr>
    </w:p>
    <w:p w14:paraId="5FBB0DB2" w14:textId="77777777" w:rsidR="00455868" w:rsidRPr="001938FB" w:rsidRDefault="00455868" w:rsidP="00663B04">
      <w:pPr>
        <w:spacing w:after="0" w:line="240" w:lineRule="auto"/>
        <w:ind w:left="432" w:hanging="432"/>
        <w:contextualSpacing/>
        <w:jc w:val="both"/>
        <w:rPr>
          <w:rFonts w:ascii="Times New Roman" w:eastAsia="Times New Roman" w:hAnsi="Times New Roman" w:cs="Times New Roman"/>
          <w:b/>
          <w:sz w:val="28"/>
          <w:szCs w:val="28"/>
          <w:lang w:eastAsia="uk-UA"/>
        </w:rPr>
      </w:pPr>
    </w:p>
    <w:p w14:paraId="26093F35" w14:textId="77777777" w:rsidR="00455868" w:rsidRPr="001938FB" w:rsidRDefault="00455868" w:rsidP="00663B04">
      <w:pPr>
        <w:spacing w:after="0" w:line="240" w:lineRule="auto"/>
        <w:ind w:left="432" w:hanging="432"/>
        <w:contextualSpacing/>
        <w:jc w:val="both"/>
        <w:rPr>
          <w:rFonts w:ascii="Times New Roman" w:eastAsia="Times New Roman" w:hAnsi="Times New Roman" w:cs="Times New Roman"/>
          <w:b/>
          <w:sz w:val="28"/>
          <w:szCs w:val="28"/>
          <w:lang w:eastAsia="uk-UA"/>
        </w:rPr>
      </w:pPr>
    </w:p>
    <w:p w14:paraId="4BCA8A0D" w14:textId="77777777" w:rsidR="00663B04" w:rsidRPr="001938FB" w:rsidRDefault="00663B04" w:rsidP="00663B04">
      <w:pPr>
        <w:spacing w:after="0" w:line="240" w:lineRule="auto"/>
        <w:ind w:left="432" w:hanging="432"/>
        <w:contextualSpacing/>
        <w:jc w:val="both"/>
        <w:rPr>
          <w:rFonts w:ascii="Times New Roman" w:eastAsia="Times New Roman" w:hAnsi="Times New Roman" w:cs="Times New Roman"/>
          <w:b/>
          <w:sz w:val="28"/>
          <w:szCs w:val="28"/>
          <w:lang w:eastAsia="uk-UA"/>
        </w:rPr>
      </w:pPr>
      <w:r w:rsidRPr="001938FB">
        <w:rPr>
          <w:rFonts w:ascii="Times New Roman" w:eastAsia="Times New Roman" w:hAnsi="Times New Roman" w:cs="Times New Roman"/>
          <w:b/>
          <w:sz w:val="28"/>
          <w:szCs w:val="28"/>
          <w:lang w:eastAsia="uk-UA"/>
        </w:rPr>
        <w:t xml:space="preserve">Директор Департаменту із </w:t>
      </w:r>
    </w:p>
    <w:p w14:paraId="341EFE99" w14:textId="77777777" w:rsidR="00663B04" w:rsidRPr="001938FB" w:rsidRDefault="00663B04" w:rsidP="00663B04">
      <w:pPr>
        <w:spacing w:after="0" w:line="240" w:lineRule="auto"/>
        <w:ind w:left="432" w:hanging="432"/>
        <w:contextualSpacing/>
        <w:jc w:val="both"/>
        <w:rPr>
          <w:rFonts w:ascii="Times New Roman" w:eastAsia="Times New Roman" w:hAnsi="Times New Roman" w:cs="Times New Roman"/>
          <w:b/>
          <w:sz w:val="28"/>
          <w:szCs w:val="28"/>
          <w:lang w:eastAsia="uk-UA"/>
        </w:rPr>
      </w:pPr>
      <w:r w:rsidRPr="001938FB">
        <w:rPr>
          <w:rFonts w:ascii="Times New Roman" w:eastAsia="Times New Roman" w:hAnsi="Times New Roman" w:cs="Times New Roman"/>
          <w:b/>
          <w:sz w:val="28"/>
          <w:szCs w:val="28"/>
          <w:lang w:eastAsia="uk-UA"/>
        </w:rPr>
        <w:t xml:space="preserve">регулювання відносин та </w:t>
      </w:r>
    </w:p>
    <w:p w14:paraId="241A0050" w14:textId="77777777" w:rsidR="00663B04" w:rsidRPr="001938FB" w:rsidRDefault="00663B04" w:rsidP="00663B04">
      <w:pPr>
        <w:spacing w:after="0" w:line="240" w:lineRule="auto"/>
        <w:ind w:left="432" w:hanging="432"/>
        <w:contextualSpacing/>
        <w:jc w:val="both"/>
        <w:rPr>
          <w:rFonts w:ascii="Times New Roman" w:eastAsia="Times New Roman" w:hAnsi="Times New Roman" w:cs="Times New Roman"/>
          <w:b/>
          <w:sz w:val="28"/>
          <w:szCs w:val="28"/>
          <w:lang w:eastAsia="uk-UA"/>
        </w:rPr>
      </w:pPr>
      <w:r w:rsidRPr="001938FB">
        <w:rPr>
          <w:rFonts w:ascii="Times New Roman" w:eastAsia="Times New Roman" w:hAnsi="Times New Roman" w:cs="Times New Roman"/>
          <w:b/>
          <w:sz w:val="28"/>
          <w:szCs w:val="28"/>
          <w:lang w:eastAsia="uk-UA"/>
        </w:rPr>
        <w:t xml:space="preserve">захисту прав споживачів </w:t>
      </w:r>
    </w:p>
    <w:p w14:paraId="148AB08B" w14:textId="51EAD541" w:rsidR="00663B04" w:rsidRPr="001938FB" w:rsidRDefault="00663B04" w:rsidP="00663B04">
      <w:pPr>
        <w:spacing w:after="0" w:line="240" w:lineRule="auto"/>
        <w:ind w:left="432" w:hanging="432"/>
        <w:contextualSpacing/>
        <w:jc w:val="both"/>
        <w:rPr>
          <w:rFonts w:ascii="Times New Roman" w:eastAsia="Times New Roman" w:hAnsi="Times New Roman" w:cs="Times New Roman"/>
          <w:b/>
          <w:sz w:val="28"/>
          <w:szCs w:val="28"/>
          <w:lang w:eastAsia="uk-UA"/>
        </w:rPr>
      </w:pPr>
      <w:r w:rsidRPr="001938FB">
        <w:rPr>
          <w:rFonts w:ascii="Times New Roman" w:eastAsia="Times New Roman" w:hAnsi="Times New Roman" w:cs="Times New Roman"/>
          <w:b/>
          <w:sz w:val="28"/>
          <w:szCs w:val="28"/>
          <w:lang w:eastAsia="uk-UA"/>
        </w:rPr>
        <w:t>на роздрібному ринку електричної енергії</w:t>
      </w:r>
      <w:r w:rsidRPr="001938FB">
        <w:rPr>
          <w:rFonts w:ascii="Times New Roman" w:eastAsia="Times New Roman" w:hAnsi="Times New Roman" w:cs="Times New Roman"/>
          <w:b/>
          <w:sz w:val="28"/>
          <w:szCs w:val="28"/>
          <w:lang w:eastAsia="uk-UA"/>
        </w:rPr>
        <w:tab/>
        <w:t xml:space="preserve">       </w:t>
      </w:r>
      <w:r w:rsidRPr="001938FB">
        <w:rPr>
          <w:rFonts w:ascii="Times New Roman" w:eastAsia="Times New Roman" w:hAnsi="Times New Roman" w:cs="Times New Roman"/>
          <w:b/>
          <w:sz w:val="28"/>
          <w:szCs w:val="28"/>
          <w:lang w:eastAsia="uk-UA"/>
        </w:rPr>
        <w:tab/>
      </w:r>
      <w:r w:rsidR="00143CCE" w:rsidRPr="001938FB">
        <w:rPr>
          <w:rFonts w:ascii="Times New Roman" w:eastAsia="Times New Roman" w:hAnsi="Times New Roman" w:cs="Times New Roman"/>
          <w:b/>
          <w:sz w:val="28"/>
          <w:szCs w:val="28"/>
          <w:lang w:eastAsia="uk-UA"/>
        </w:rPr>
        <w:t xml:space="preserve">        </w:t>
      </w:r>
      <w:r w:rsidRPr="001938FB">
        <w:rPr>
          <w:rFonts w:ascii="Times New Roman" w:eastAsia="Times New Roman" w:hAnsi="Times New Roman" w:cs="Times New Roman"/>
          <w:b/>
          <w:sz w:val="28"/>
          <w:szCs w:val="28"/>
          <w:lang w:eastAsia="uk-UA"/>
        </w:rPr>
        <w:t>Ігор ГОРОДИСЬКИЙ</w:t>
      </w:r>
    </w:p>
    <w:p w14:paraId="27A36FCE" w14:textId="77777777" w:rsidR="0085235F" w:rsidRPr="001938FB" w:rsidRDefault="0085235F" w:rsidP="00663B04">
      <w:pPr>
        <w:rPr>
          <w:sz w:val="28"/>
          <w:szCs w:val="28"/>
        </w:rPr>
      </w:pPr>
    </w:p>
    <w:sectPr w:rsidR="0085235F" w:rsidRPr="001938FB" w:rsidSect="00D135E2">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7C55E" w14:textId="77777777" w:rsidR="00550E45" w:rsidRDefault="00550E45">
      <w:pPr>
        <w:spacing w:after="0" w:line="240" w:lineRule="auto"/>
      </w:pPr>
      <w:r>
        <w:separator/>
      </w:r>
    </w:p>
  </w:endnote>
  <w:endnote w:type="continuationSeparator" w:id="0">
    <w:p w14:paraId="6E4E8621" w14:textId="77777777" w:rsidR="00550E45" w:rsidRDefault="00550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1A121" w14:textId="77777777" w:rsidR="00550E45" w:rsidRDefault="00550E45">
      <w:pPr>
        <w:spacing w:after="0" w:line="240" w:lineRule="auto"/>
      </w:pPr>
      <w:r>
        <w:separator/>
      </w:r>
    </w:p>
  </w:footnote>
  <w:footnote w:type="continuationSeparator" w:id="0">
    <w:p w14:paraId="7017D352" w14:textId="77777777" w:rsidR="00550E45" w:rsidRDefault="00550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8141810"/>
      <w:docPartObj>
        <w:docPartGallery w:val="Page Numbers (Top of Page)"/>
        <w:docPartUnique/>
      </w:docPartObj>
    </w:sdtPr>
    <w:sdtEndPr>
      <w:rPr>
        <w:rFonts w:ascii="Times New Roman" w:hAnsi="Times New Roman" w:cs="Times New Roman"/>
      </w:rPr>
    </w:sdtEndPr>
    <w:sdtContent>
      <w:p w14:paraId="30FC5988" w14:textId="77777777" w:rsidR="005833BD" w:rsidRPr="00AC50AE" w:rsidRDefault="007B34C1">
        <w:pPr>
          <w:pStyle w:val="a3"/>
          <w:jc w:val="center"/>
          <w:rPr>
            <w:rFonts w:ascii="Times New Roman" w:hAnsi="Times New Roman" w:cs="Times New Roman"/>
          </w:rPr>
        </w:pPr>
        <w:r w:rsidRPr="00AC50AE">
          <w:rPr>
            <w:rFonts w:ascii="Times New Roman" w:hAnsi="Times New Roman" w:cs="Times New Roman"/>
          </w:rPr>
          <w:fldChar w:fldCharType="begin"/>
        </w:r>
        <w:r w:rsidRPr="00AC50AE">
          <w:rPr>
            <w:rFonts w:ascii="Times New Roman" w:hAnsi="Times New Roman" w:cs="Times New Roman"/>
          </w:rPr>
          <w:instrText>PAGE   \* MERGEFORMAT</w:instrText>
        </w:r>
        <w:r w:rsidRPr="00AC50AE">
          <w:rPr>
            <w:rFonts w:ascii="Times New Roman" w:hAnsi="Times New Roman" w:cs="Times New Roman"/>
          </w:rPr>
          <w:fldChar w:fldCharType="separate"/>
        </w:r>
        <w:r w:rsidR="00290A93" w:rsidRPr="00AC50AE">
          <w:rPr>
            <w:rFonts w:ascii="Times New Roman" w:hAnsi="Times New Roman" w:cs="Times New Roman"/>
            <w:noProof/>
          </w:rPr>
          <w:t>8</w:t>
        </w:r>
        <w:r w:rsidRPr="00AC50AE">
          <w:rPr>
            <w:rFonts w:ascii="Times New Roman" w:hAnsi="Times New Roman" w:cs="Times New Roman"/>
          </w:rPr>
          <w:fldChar w:fldCharType="end"/>
        </w:r>
      </w:p>
    </w:sdtContent>
  </w:sdt>
  <w:p w14:paraId="5C0390C5" w14:textId="77777777" w:rsidR="005833BD" w:rsidRDefault="005833B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E2D52"/>
    <w:multiLevelType w:val="hybridMultilevel"/>
    <w:tmpl w:val="4C1055B6"/>
    <w:lvl w:ilvl="0" w:tplc="F60E3E3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3A97AA2"/>
    <w:multiLevelType w:val="hybridMultilevel"/>
    <w:tmpl w:val="BBFAEB60"/>
    <w:lvl w:ilvl="0" w:tplc="900489B0">
      <w:start w:val="2"/>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Дмитро Жидченко">
    <w15:presenceInfo w15:providerId="AD" w15:userId="S-1-5-21-3392963191-3272932242-2177625116-6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F4"/>
    <w:rsid w:val="0000117E"/>
    <w:rsid w:val="0000326E"/>
    <w:rsid w:val="00006107"/>
    <w:rsid w:val="00014A71"/>
    <w:rsid w:val="00015CE4"/>
    <w:rsid w:val="0002217A"/>
    <w:rsid w:val="000229F7"/>
    <w:rsid w:val="00031DCE"/>
    <w:rsid w:val="00044B48"/>
    <w:rsid w:val="000457DD"/>
    <w:rsid w:val="00056B73"/>
    <w:rsid w:val="00063575"/>
    <w:rsid w:val="000647F2"/>
    <w:rsid w:val="00066D36"/>
    <w:rsid w:val="000729D7"/>
    <w:rsid w:val="000778F1"/>
    <w:rsid w:val="0008621D"/>
    <w:rsid w:val="0008794D"/>
    <w:rsid w:val="00090EF1"/>
    <w:rsid w:val="0009400A"/>
    <w:rsid w:val="000958A8"/>
    <w:rsid w:val="00097F5A"/>
    <w:rsid w:val="000A141F"/>
    <w:rsid w:val="000B15B2"/>
    <w:rsid w:val="000C1A61"/>
    <w:rsid w:val="000C3A7F"/>
    <w:rsid w:val="000D4C17"/>
    <w:rsid w:val="000E17BB"/>
    <w:rsid w:val="000E2C7A"/>
    <w:rsid w:val="000E7914"/>
    <w:rsid w:val="000F16F5"/>
    <w:rsid w:val="000F2E14"/>
    <w:rsid w:val="001024E7"/>
    <w:rsid w:val="0010606B"/>
    <w:rsid w:val="00113247"/>
    <w:rsid w:val="00113FFA"/>
    <w:rsid w:val="00114BE2"/>
    <w:rsid w:val="00115D8B"/>
    <w:rsid w:val="00117B14"/>
    <w:rsid w:val="00120256"/>
    <w:rsid w:val="00122FEF"/>
    <w:rsid w:val="00127EA7"/>
    <w:rsid w:val="00130FB8"/>
    <w:rsid w:val="00134EEA"/>
    <w:rsid w:val="00140AB0"/>
    <w:rsid w:val="00142348"/>
    <w:rsid w:val="001435A9"/>
    <w:rsid w:val="0014369A"/>
    <w:rsid w:val="00143CCE"/>
    <w:rsid w:val="0014540A"/>
    <w:rsid w:val="00145FB0"/>
    <w:rsid w:val="001477A3"/>
    <w:rsid w:val="001549D9"/>
    <w:rsid w:val="00156CB7"/>
    <w:rsid w:val="00157D74"/>
    <w:rsid w:val="001604C8"/>
    <w:rsid w:val="001622F3"/>
    <w:rsid w:val="00164B98"/>
    <w:rsid w:val="0017421E"/>
    <w:rsid w:val="00174BA0"/>
    <w:rsid w:val="00174E47"/>
    <w:rsid w:val="00182DB5"/>
    <w:rsid w:val="00184EA8"/>
    <w:rsid w:val="00185A7A"/>
    <w:rsid w:val="00187D0C"/>
    <w:rsid w:val="001938FB"/>
    <w:rsid w:val="00197C3D"/>
    <w:rsid w:val="001A01EA"/>
    <w:rsid w:val="001A10D3"/>
    <w:rsid w:val="001A1CD5"/>
    <w:rsid w:val="001A3A27"/>
    <w:rsid w:val="001A5B09"/>
    <w:rsid w:val="001A7039"/>
    <w:rsid w:val="001A7C79"/>
    <w:rsid w:val="001B2EA3"/>
    <w:rsid w:val="001B74EA"/>
    <w:rsid w:val="001C0D3D"/>
    <w:rsid w:val="001C2A97"/>
    <w:rsid w:val="001D242E"/>
    <w:rsid w:val="001D2A33"/>
    <w:rsid w:val="001D4311"/>
    <w:rsid w:val="001D4D9F"/>
    <w:rsid w:val="001D7542"/>
    <w:rsid w:val="001D7B61"/>
    <w:rsid w:val="001E4801"/>
    <w:rsid w:val="001F2550"/>
    <w:rsid w:val="001F6B2A"/>
    <w:rsid w:val="001F7745"/>
    <w:rsid w:val="001F78BD"/>
    <w:rsid w:val="00202333"/>
    <w:rsid w:val="00202C94"/>
    <w:rsid w:val="00203B1A"/>
    <w:rsid w:val="0020447D"/>
    <w:rsid w:val="00204DFC"/>
    <w:rsid w:val="0020685C"/>
    <w:rsid w:val="00215754"/>
    <w:rsid w:val="00217633"/>
    <w:rsid w:val="00217C73"/>
    <w:rsid w:val="00224DFF"/>
    <w:rsid w:val="00227850"/>
    <w:rsid w:val="002321AC"/>
    <w:rsid w:val="00232AC3"/>
    <w:rsid w:val="00237C68"/>
    <w:rsid w:val="00240E34"/>
    <w:rsid w:val="00244ACB"/>
    <w:rsid w:val="002513BF"/>
    <w:rsid w:val="00255A07"/>
    <w:rsid w:val="0025618A"/>
    <w:rsid w:val="0025797E"/>
    <w:rsid w:val="00265749"/>
    <w:rsid w:val="002658BA"/>
    <w:rsid w:val="00265F26"/>
    <w:rsid w:val="00271219"/>
    <w:rsid w:val="00273B14"/>
    <w:rsid w:val="00273CE3"/>
    <w:rsid w:val="00274E0D"/>
    <w:rsid w:val="002768C6"/>
    <w:rsid w:val="00283544"/>
    <w:rsid w:val="00286BC1"/>
    <w:rsid w:val="00290A93"/>
    <w:rsid w:val="00290AB3"/>
    <w:rsid w:val="00293040"/>
    <w:rsid w:val="00294ADD"/>
    <w:rsid w:val="002952CC"/>
    <w:rsid w:val="002A623B"/>
    <w:rsid w:val="002A6E78"/>
    <w:rsid w:val="002B1F50"/>
    <w:rsid w:val="002B2756"/>
    <w:rsid w:val="002B4DAE"/>
    <w:rsid w:val="002B4E7B"/>
    <w:rsid w:val="002B5FA2"/>
    <w:rsid w:val="002C00B8"/>
    <w:rsid w:val="002C1DA2"/>
    <w:rsid w:val="002D36E6"/>
    <w:rsid w:val="002D4DE4"/>
    <w:rsid w:val="002E13CA"/>
    <w:rsid w:val="002E14E4"/>
    <w:rsid w:val="002E2BEC"/>
    <w:rsid w:val="002E6C47"/>
    <w:rsid w:val="002E7C7E"/>
    <w:rsid w:val="002F0465"/>
    <w:rsid w:val="002F6611"/>
    <w:rsid w:val="00313A06"/>
    <w:rsid w:val="0031467E"/>
    <w:rsid w:val="00315D16"/>
    <w:rsid w:val="003246BD"/>
    <w:rsid w:val="00325004"/>
    <w:rsid w:val="00342354"/>
    <w:rsid w:val="00346772"/>
    <w:rsid w:val="0035732F"/>
    <w:rsid w:val="00357BF6"/>
    <w:rsid w:val="0036311D"/>
    <w:rsid w:val="003643B2"/>
    <w:rsid w:val="00365FF7"/>
    <w:rsid w:val="0038271A"/>
    <w:rsid w:val="00387BDF"/>
    <w:rsid w:val="003942AD"/>
    <w:rsid w:val="003A1879"/>
    <w:rsid w:val="003A7D8A"/>
    <w:rsid w:val="003B2FAA"/>
    <w:rsid w:val="003B3FBA"/>
    <w:rsid w:val="003C3941"/>
    <w:rsid w:val="003C3BD9"/>
    <w:rsid w:val="003C441D"/>
    <w:rsid w:val="003D6032"/>
    <w:rsid w:val="003E0E3D"/>
    <w:rsid w:val="003E3A90"/>
    <w:rsid w:val="003E5543"/>
    <w:rsid w:val="003E6A4F"/>
    <w:rsid w:val="003F423D"/>
    <w:rsid w:val="003F62FF"/>
    <w:rsid w:val="003F6D1E"/>
    <w:rsid w:val="003F7EFC"/>
    <w:rsid w:val="00403743"/>
    <w:rsid w:val="004106BC"/>
    <w:rsid w:val="004162C8"/>
    <w:rsid w:val="00420088"/>
    <w:rsid w:val="0042019B"/>
    <w:rsid w:val="0042643F"/>
    <w:rsid w:val="004377B5"/>
    <w:rsid w:val="004502A5"/>
    <w:rsid w:val="00451AF7"/>
    <w:rsid w:val="004538E7"/>
    <w:rsid w:val="00455868"/>
    <w:rsid w:val="00460A50"/>
    <w:rsid w:val="00462990"/>
    <w:rsid w:val="0048259D"/>
    <w:rsid w:val="00484EA6"/>
    <w:rsid w:val="00485760"/>
    <w:rsid w:val="0049029C"/>
    <w:rsid w:val="00493AF8"/>
    <w:rsid w:val="00494DBA"/>
    <w:rsid w:val="00494F18"/>
    <w:rsid w:val="00495186"/>
    <w:rsid w:val="004A446B"/>
    <w:rsid w:val="004A5086"/>
    <w:rsid w:val="004B4323"/>
    <w:rsid w:val="004B4EDC"/>
    <w:rsid w:val="004B730C"/>
    <w:rsid w:val="004B7A1A"/>
    <w:rsid w:val="004B7E3F"/>
    <w:rsid w:val="004C3D49"/>
    <w:rsid w:val="004C5E24"/>
    <w:rsid w:val="004C5E7A"/>
    <w:rsid w:val="004D65C1"/>
    <w:rsid w:val="004E2EC3"/>
    <w:rsid w:val="004E4490"/>
    <w:rsid w:val="004E60C7"/>
    <w:rsid w:val="004F2011"/>
    <w:rsid w:val="004F5571"/>
    <w:rsid w:val="004F5DE9"/>
    <w:rsid w:val="00501009"/>
    <w:rsid w:val="00510800"/>
    <w:rsid w:val="005123AE"/>
    <w:rsid w:val="00515D71"/>
    <w:rsid w:val="005235C4"/>
    <w:rsid w:val="00524A31"/>
    <w:rsid w:val="00527A6B"/>
    <w:rsid w:val="00532D48"/>
    <w:rsid w:val="0053441E"/>
    <w:rsid w:val="0054269D"/>
    <w:rsid w:val="00550114"/>
    <w:rsid w:val="00550E45"/>
    <w:rsid w:val="005564E4"/>
    <w:rsid w:val="00560C9D"/>
    <w:rsid w:val="00570534"/>
    <w:rsid w:val="0057418A"/>
    <w:rsid w:val="00576FE1"/>
    <w:rsid w:val="0058199F"/>
    <w:rsid w:val="005833BD"/>
    <w:rsid w:val="00584D5A"/>
    <w:rsid w:val="005A2559"/>
    <w:rsid w:val="005A30C4"/>
    <w:rsid w:val="005B2D61"/>
    <w:rsid w:val="005C0D11"/>
    <w:rsid w:val="005C36F3"/>
    <w:rsid w:val="005D2DFF"/>
    <w:rsid w:val="005E4275"/>
    <w:rsid w:val="005E5665"/>
    <w:rsid w:val="005F1493"/>
    <w:rsid w:val="005F1D87"/>
    <w:rsid w:val="005F2E17"/>
    <w:rsid w:val="005F35E8"/>
    <w:rsid w:val="005F4EB5"/>
    <w:rsid w:val="005F5DD0"/>
    <w:rsid w:val="005F6761"/>
    <w:rsid w:val="00602767"/>
    <w:rsid w:val="00602FFA"/>
    <w:rsid w:val="00604D7F"/>
    <w:rsid w:val="00606547"/>
    <w:rsid w:val="00615771"/>
    <w:rsid w:val="00620AF5"/>
    <w:rsid w:val="006227DD"/>
    <w:rsid w:val="00624919"/>
    <w:rsid w:val="00624A04"/>
    <w:rsid w:val="00636529"/>
    <w:rsid w:val="00641954"/>
    <w:rsid w:val="00643ED2"/>
    <w:rsid w:val="006448C3"/>
    <w:rsid w:val="00644F9D"/>
    <w:rsid w:val="00645F91"/>
    <w:rsid w:val="00646555"/>
    <w:rsid w:val="00646ACE"/>
    <w:rsid w:val="006533C9"/>
    <w:rsid w:val="00657D99"/>
    <w:rsid w:val="00661138"/>
    <w:rsid w:val="006627B4"/>
    <w:rsid w:val="00663B04"/>
    <w:rsid w:val="006661D7"/>
    <w:rsid w:val="00672C51"/>
    <w:rsid w:val="00674996"/>
    <w:rsid w:val="006805CE"/>
    <w:rsid w:val="00680D29"/>
    <w:rsid w:val="00682FA5"/>
    <w:rsid w:val="0068716A"/>
    <w:rsid w:val="00691211"/>
    <w:rsid w:val="006978E2"/>
    <w:rsid w:val="006A5C33"/>
    <w:rsid w:val="006A6F24"/>
    <w:rsid w:val="006B34D9"/>
    <w:rsid w:val="006B4396"/>
    <w:rsid w:val="006C389F"/>
    <w:rsid w:val="006C3EA9"/>
    <w:rsid w:val="006D067E"/>
    <w:rsid w:val="006D2CE2"/>
    <w:rsid w:val="006D49C1"/>
    <w:rsid w:val="006E05BA"/>
    <w:rsid w:val="006E5BAE"/>
    <w:rsid w:val="006E77E3"/>
    <w:rsid w:val="006E7BC9"/>
    <w:rsid w:val="006F142E"/>
    <w:rsid w:val="006F3A18"/>
    <w:rsid w:val="006F4308"/>
    <w:rsid w:val="006F5430"/>
    <w:rsid w:val="00700834"/>
    <w:rsid w:val="00700845"/>
    <w:rsid w:val="0070611E"/>
    <w:rsid w:val="00706C2B"/>
    <w:rsid w:val="00711B89"/>
    <w:rsid w:val="00716A65"/>
    <w:rsid w:val="00722F0D"/>
    <w:rsid w:val="00723101"/>
    <w:rsid w:val="007245DF"/>
    <w:rsid w:val="00724C22"/>
    <w:rsid w:val="0072503D"/>
    <w:rsid w:val="007261DC"/>
    <w:rsid w:val="00727EE3"/>
    <w:rsid w:val="007310F0"/>
    <w:rsid w:val="00732AB7"/>
    <w:rsid w:val="00755125"/>
    <w:rsid w:val="0076084F"/>
    <w:rsid w:val="00760EC9"/>
    <w:rsid w:val="007613B5"/>
    <w:rsid w:val="00772DDA"/>
    <w:rsid w:val="0077321B"/>
    <w:rsid w:val="007760FD"/>
    <w:rsid w:val="00776501"/>
    <w:rsid w:val="00783026"/>
    <w:rsid w:val="007830CF"/>
    <w:rsid w:val="00785134"/>
    <w:rsid w:val="00785B6E"/>
    <w:rsid w:val="007A01D5"/>
    <w:rsid w:val="007A3F5A"/>
    <w:rsid w:val="007A6900"/>
    <w:rsid w:val="007A7753"/>
    <w:rsid w:val="007A79D3"/>
    <w:rsid w:val="007B34C1"/>
    <w:rsid w:val="007B6782"/>
    <w:rsid w:val="007D1A99"/>
    <w:rsid w:val="007D23BC"/>
    <w:rsid w:val="007E2C26"/>
    <w:rsid w:val="007E2F6D"/>
    <w:rsid w:val="007E71F3"/>
    <w:rsid w:val="007E7E29"/>
    <w:rsid w:val="007F00F3"/>
    <w:rsid w:val="007F0120"/>
    <w:rsid w:val="007F10AF"/>
    <w:rsid w:val="007F274F"/>
    <w:rsid w:val="007F46BC"/>
    <w:rsid w:val="00807304"/>
    <w:rsid w:val="0081100B"/>
    <w:rsid w:val="00817659"/>
    <w:rsid w:val="00820439"/>
    <w:rsid w:val="00821126"/>
    <w:rsid w:val="00825E2E"/>
    <w:rsid w:val="00826AA5"/>
    <w:rsid w:val="00836578"/>
    <w:rsid w:val="008407DF"/>
    <w:rsid w:val="00842245"/>
    <w:rsid w:val="00847E25"/>
    <w:rsid w:val="008513D8"/>
    <w:rsid w:val="0085235F"/>
    <w:rsid w:val="00856917"/>
    <w:rsid w:val="008635FD"/>
    <w:rsid w:val="00870A05"/>
    <w:rsid w:val="00876D03"/>
    <w:rsid w:val="00891A08"/>
    <w:rsid w:val="00894886"/>
    <w:rsid w:val="00895589"/>
    <w:rsid w:val="008A5002"/>
    <w:rsid w:val="008B5546"/>
    <w:rsid w:val="008D1180"/>
    <w:rsid w:val="008D3CDC"/>
    <w:rsid w:val="008E1ACE"/>
    <w:rsid w:val="008E73D4"/>
    <w:rsid w:val="008F1E25"/>
    <w:rsid w:val="008F392F"/>
    <w:rsid w:val="008F4DC4"/>
    <w:rsid w:val="009055CD"/>
    <w:rsid w:val="009076D4"/>
    <w:rsid w:val="009111C0"/>
    <w:rsid w:val="00911B6E"/>
    <w:rsid w:val="00914ED6"/>
    <w:rsid w:val="00917B51"/>
    <w:rsid w:val="0092610C"/>
    <w:rsid w:val="00930077"/>
    <w:rsid w:val="00933FAB"/>
    <w:rsid w:val="00934FF1"/>
    <w:rsid w:val="00947E7C"/>
    <w:rsid w:val="009505A3"/>
    <w:rsid w:val="00953568"/>
    <w:rsid w:val="00955380"/>
    <w:rsid w:val="00965C62"/>
    <w:rsid w:val="009746C9"/>
    <w:rsid w:val="009746D0"/>
    <w:rsid w:val="00974F86"/>
    <w:rsid w:val="00976931"/>
    <w:rsid w:val="0098086C"/>
    <w:rsid w:val="0098417A"/>
    <w:rsid w:val="00985590"/>
    <w:rsid w:val="00987BEF"/>
    <w:rsid w:val="00993618"/>
    <w:rsid w:val="009A228E"/>
    <w:rsid w:val="009A7C0D"/>
    <w:rsid w:val="009B1CEC"/>
    <w:rsid w:val="009C6E5A"/>
    <w:rsid w:val="009C7470"/>
    <w:rsid w:val="009D09AC"/>
    <w:rsid w:val="009E03DF"/>
    <w:rsid w:val="009E04B3"/>
    <w:rsid w:val="009E1E65"/>
    <w:rsid w:val="009E5BA2"/>
    <w:rsid w:val="009F6F7F"/>
    <w:rsid w:val="009F7317"/>
    <w:rsid w:val="009F7E47"/>
    <w:rsid w:val="00A033EA"/>
    <w:rsid w:val="00A0755A"/>
    <w:rsid w:val="00A10A71"/>
    <w:rsid w:val="00A14D44"/>
    <w:rsid w:val="00A17087"/>
    <w:rsid w:val="00A17428"/>
    <w:rsid w:val="00A33F36"/>
    <w:rsid w:val="00A37C75"/>
    <w:rsid w:val="00A40E7F"/>
    <w:rsid w:val="00A450AD"/>
    <w:rsid w:val="00A46F84"/>
    <w:rsid w:val="00A56E36"/>
    <w:rsid w:val="00A703EB"/>
    <w:rsid w:val="00A76BB3"/>
    <w:rsid w:val="00A832BE"/>
    <w:rsid w:val="00A87352"/>
    <w:rsid w:val="00A87D06"/>
    <w:rsid w:val="00A9270C"/>
    <w:rsid w:val="00A92757"/>
    <w:rsid w:val="00A92E96"/>
    <w:rsid w:val="00AA0E3D"/>
    <w:rsid w:val="00AB097F"/>
    <w:rsid w:val="00AB2ABC"/>
    <w:rsid w:val="00AB4C7C"/>
    <w:rsid w:val="00AB6115"/>
    <w:rsid w:val="00AB7251"/>
    <w:rsid w:val="00AB727F"/>
    <w:rsid w:val="00AC3F9D"/>
    <w:rsid w:val="00AC50AE"/>
    <w:rsid w:val="00AD2643"/>
    <w:rsid w:val="00AD66B7"/>
    <w:rsid w:val="00AD7906"/>
    <w:rsid w:val="00AE4901"/>
    <w:rsid w:val="00AF09DB"/>
    <w:rsid w:val="00AF4E93"/>
    <w:rsid w:val="00AF6A5F"/>
    <w:rsid w:val="00B000CB"/>
    <w:rsid w:val="00B02090"/>
    <w:rsid w:val="00B049EF"/>
    <w:rsid w:val="00B23998"/>
    <w:rsid w:val="00B2485A"/>
    <w:rsid w:val="00B2529C"/>
    <w:rsid w:val="00B261E9"/>
    <w:rsid w:val="00B329D3"/>
    <w:rsid w:val="00B41A69"/>
    <w:rsid w:val="00B42684"/>
    <w:rsid w:val="00B440F1"/>
    <w:rsid w:val="00B477E2"/>
    <w:rsid w:val="00B63252"/>
    <w:rsid w:val="00B66453"/>
    <w:rsid w:val="00B73DCB"/>
    <w:rsid w:val="00B80297"/>
    <w:rsid w:val="00B81BB4"/>
    <w:rsid w:val="00B87C33"/>
    <w:rsid w:val="00B915B0"/>
    <w:rsid w:val="00B931AD"/>
    <w:rsid w:val="00B964C4"/>
    <w:rsid w:val="00B967F5"/>
    <w:rsid w:val="00BA0D92"/>
    <w:rsid w:val="00BC0A50"/>
    <w:rsid w:val="00BC1CF8"/>
    <w:rsid w:val="00BC7A07"/>
    <w:rsid w:val="00BD3A2B"/>
    <w:rsid w:val="00BD5CA9"/>
    <w:rsid w:val="00BD6EAD"/>
    <w:rsid w:val="00BE24B2"/>
    <w:rsid w:val="00BE2C8D"/>
    <w:rsid w:val="00BE3F6A"/>
    <w:rsid w:val="00BF0E77"/>
    <w:rsid w:val="00BF37A1"/>
    <w:rsid w:val="00C23322"/>
    <w:rsid w:val="00C245FC"/>
    <w:rsid w:val="00C30CC2"/>
    <w:rsid w:val="00C35E8C"/>
    <w:rsid w:val="00C37D48"/>
    <w:rsid w:val="00C43F2F"/>
    <w:rsid w:val="00C450B9"/>
    <w:rsid w:val="00C51DB6"/>
    <w:rsid w:val="00C531DE"/>
    <w:rsid w:val="00C61831"/>
    <w:rsid w:val="00C66186"/>
    <w:rsid w:val="00C72BE5"/>
    <w:rsid w:val="00C77F71"/>
    <w:rsid w:val="00C82758"/>
    <w:rsid w:val="00C83D92"/>
    <w:rsid w:val="00C87A64"/>
    <w:rsid w:val="00C952DF"/>
    <w:rsid w:val="00CA4883"/>
    <w:rsid w:val="00CA49DF"/>
    <w:rsid w:val="00CB08DC"/>
    <w:rsid w:val="00CB0EEE"/>
    <w:rsid w:val="00CB392A"/>
    <w:rsid w:val="00CB55C4"/>
    <w:rsid w:val="00CB7FE3"/>
    <w:rsid w:val="00CC0047"/>
    <w:rsid w:val="00CC169C"/>
    <w:rsid w:val="00CC3D16"/>
    <w:rsid w:val="00CC50B8"/>
    <w:rsid w:val="00CC781B"/>
    <w:rsid w:val="00CD0B5C"/>
    <w:rsid w:val="00CD3AC3"/>
    <w:rsid w:val="00CE0A57"/>
    <w:rsid w:val="00CE7D80"/>
    <w:rsid w:val="00CF0ED8"/>
    <w:rsid w:val="00CF2AA7"/>
    <w:rsid w:val="00CF385A"/>
    <w:rsid w:val="00CF4AE9"/>
    <w:rsid w:val="00CF5F13"/>
    <w:rsid w:val="00CF75AA"/>
    <w:rsid w:val="00D015FA"/>
    <w:rsid w:val="00D03EC2"/>
    <w:rsid w:val="00D135E2"/>
    <w:rsid w:val="00D14348"/>
    <w:rsid w:val="00D15DB4"/>
    <w:rsid w:val="00D24B2A"/>
    <w:rsid w:val="00D300E2"/>
    <w:rsid w:val="00D31DD3"/>
    <w:rsid w:val="00D32D94"/>
    <w:rsid w:val="00D34B42"/>
    <w:rsid w:val="00D42AF0"/>
    <w:rsid w:val="00D43148"/>
    <w:rsid w:val="00D53F4E"/>
    <w:rsid w:val="00D66EE4"/>
    <w:rsid w:val="00D66F72"/>
    <w:rsid w:val="00D72141"/>
    <w:rsid w:val="00D80816"/>
    <w:rsid w:val="00D837F8"/>
    <w:rsid w:val="00D86372"/>
    <w:rsid w:val="00D86786"/>
    <w:rsid w:val="00D9076D"/>
    <w:rsid w:val="00DA44C3"/>
    <w:rsid w:val="00DA7810"/>
    <w:rsid w:val="00DB6E84"/>
    <w:rsid w:val="00DB7343"/>
    <w:rsid w:val="00DC193D"/>
    <w:rsid w:val="00DC367B"/>
    <w:rsid w:val="00DC6679"/>
    <w:rsid w:val="00DC6948"/>
    <w:rsid w:val="00DC6E89"/>
    <w:rsid w:val="00DD3FED"/>
    <w:rsid w:val="00DD4B62"/>
    <w:rsid w:val="00DD6B9D"/>
    <w:rsid w:val="00DD79C7"/>
    <w:rsid w:val="00DE0362"/>
    <w:rsid w:val="00DE1BD4"/>
    <w:rsid w:val="00DE5155"/>
    <w:rsid w:val="00DF0066"/>
    <w:rsid w:val="00DF1106"/>
    <w:rsid w:val="00DF2244"/>
    <w:rsid w:val="00E21ADF"/>
    <w:rsid w:val="00E2482E"/>
    <w:rsid w:val="00E414A4"/>
    <w:rsid w:val="00E43ABA"/>
    <w:rsid w:val="00E500BA"/>
    <w:rsid w:val="00E50206"/>
    <w:rsid w:val="00E502A5"/>
    <w:rsid w:val="00E516D1"/>
    <w:rsid w:val="00E54938"/>
    <w:rsid w:val="00E55188"/>
    <w:rsid w:val="00E6309E"/>
    <w:rsid w:val="00E63B77"/>
    <w:rsid w:val="00E6742D"/>
    <w:rsid w:val="00E81E0F"/>
    <w:rsid w:val="00E84A56"/>
    <w:rsid w:val="00E85AFA"/>
    <w:rsid w:val="00E973D1"/>
    <w:rsid w:val="00E974F4"/>
    <w:rsid w:val="00EA0ADB"/>
    <w:rsid w:val="00EA3A45"/>
    <w:rsid w:val="00EC784B"/>
    <w:rsid w:val="00ED10B5"/>
    <w:rsid w:val="00ED5B9A"/>
    <w:rsid w:val="00EE02BF"/>
    <w:rsid w:val="00EE0F0F"/>
    <w:rsid w:val="00EE1FD4"/>
    <w:rsid w:val="00EE20B1"/>
    <w:rsid w:val="00EE5577"/>
    <w:rsid w:val="00EE71DC"/>
    <w:rsid w:val="00EF041D"/>
    <w:rsid w:val="00EF4359"/>
    <w:rsid w:val="00F01335"/>
    <w:rsid w:val="00F01E3F"/>
    <w:rsid w:val="00F0222D"/>
    <w:rsid w:val="00F0289F"/>
    <w:rsid w:val="00F04C94"/>
    <w:rsid w:val="00F077A1"/>
    <w:rsid w:val="00F15B48"/>
    <w:rsid w:val="00F15DF4"/>
    <w:rsid w:val="00F17403"/>
    <w:rsid w:val="00F17A24"/>
    <w:rsid w:val="00F35AF0"/>
    <w:rsid w:val="00F42ECC"/>
    <w:rsid w:val="00F43871"/>
    <w:rsid w:val="00F44132"/>
    <w:rsid w:val="00F5617E"/>
    <w:rsid w:val="00F56702"/>
    <w:rsid w:val="00F57ECC"/>
    <w:rsid w:val="00F617A1"/>
    <w:rsid w:val="00F61D87"/>
    <w:rsid w:val="00F6287E"/>
    <w:rsid w:val="00F71DD9"/>
    <w:rsid w:val="00F723BE"/>
    <w:rsid w:val="00F73922"/>
    <w:rsid w:val="00F80BBA"/>
    <w:rsid w:val="00F83549"/>
    <w:rsid w:val="00F856B8"/>
    <w:rsid w:val="00F87E5D"/>
    <w:rsid w:val="00F90D1D"/>
    <w:rsid w:val="00F916B3"/>
    <w:rsid w:val="00F96541"/>
    <w:rsid w:val="00FA3F49"/>
    <w:rsid w:val="00FB1361"/>
    <w:rsid w:val="00FB15C8"/>
    <w:rsid w:val="00FB18FC"/>
    <w:rsid w:val="00FB397E"/>
    <w:rsid w:val="00FD01B8"/>
    <w:rsid w:val="00FD2FD0"/>
    <w:rsid w:val="00FD4AA8"/>
    <w:rsid w:val="00FD5E1A"/>
    <w:rsid w:val="00FD6C61"/>
    <w:rsid w:val="00FE2EB2"/>
    <w:rsid w:val="00FE5C7C"/>
    <w:rsid w:val="00FE5D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4EB6"/>
  <w15:chartTrackingRefBased/>
  <w15:docId w15:val="{3E3E89D1-9C59-4E06-BB2F-2EAC22C0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3B04"/>
  </w:style>
  <w:style w:type="paragraph" w:styleId="4">
    <w:name w:val="heading 4"/>
    <w:basedOn w:val="a"/>
    <w:next w:val="a"/>
    <w:link w:val="40"/>
    <w:uiPriority w:val="9"/>
    <w:unhideWhenUsed/>
    <w:qFormat/>
    <w:rsid w:val="00265749"/>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974F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header"/>
    <w:basedOn w:val="a"/>
    <w:link w:val="a4"/>
    <w:uiPriority w:val="99"/>
    <w:unhideWhenUsed/>
    <w:rsid w:val="00E974F4"/>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E974F4"/>
  </w:style>
  <w:style w:type="paragraph" w:styleId="a5">
    <w:name w:val="List Paragraph"/>
    <w:basedOn w:val="a"/>
    <w:uiPriority w:val="34"/>
    <w:qFormat/>
    <w:rsid w:val="00820439"/>
    <w:pPr>
      <w:ind w:left="720"/>
      <w:contextualSpacing/>
    </w:pPr>
  </w:style>
  <w:style w:type="character" w:styleId="a6">
    <w:name w:val="Emphasis"/>
    <w:basedOn w:val="a0"/>
    <w:uiPriority w:val="20"/>
    <w:qFormat/>
    <w:rsid w:val="00AF6A5F"/>
    <w:rPr>
      <w:i/>
      <w:iCs/>
    </w:rPr>
  </w:style>
  <w:style w:type="paragraph" w:styleId="a7">
    <w:name w:val="Normal (Web)"/>
    <w:basedOn w:val="a"/>
    <w:unhideWhenUsed/>
    <w:rsid w:val="00B80297"/>
    <w:pPr>
      <w:spacing w:before="100" w:beforeAutospacing="1" w:after="100" w:afterAutospacing="1"/>
    </w:pPr>
    <w:rPr>
      <w:rFonts w:ascii="Times New Roman" w:eastAsiaTheme="minorEastAsia" w:hAnsi="Times New Roman" w:cs="Times New Roman"/>
      <w:sz w:val="24"/>
      <w:szCs w:val="24"/>
      <w:lang w:eastAsia="uk-UA"/>
    </w:rPr>
  </w:style>
  <w:style w:type="character" w:customStyle="1" w:styleId="40">
    <w:name w:val="Заголовок 4 Знак"/>
    <w:basedOn w:val="a0"/>
    <w:link w:val="4"/>
    <w:uiPriority w:val="9"/>
    <w:rsid w:val="00265749"/>
    <w:rPr>
      <w:rFonts w:asciiTheme="majorHAnsi" w:eastAsiaTheme="majorEastAsia" w:hAnsiTheme="majorHAnsi" w:cstheme="majorBidi"/>
      <w:b/>
      <w:bCs/>
      <w:i/>
      <w:iCs/>
      <w:color w:val="4472C4" w:themeColor="accent1"/>
      <w:lang w:val="en-US"/>
    </w:rPr>
  </w:style>
  <w:style w:type="character" w:styleId="a8">
    <w:name w:val="Hyperlink"/>
    <w:basedOn w:val="a0"/>
    <w:uiPriority w:val="99"/>
    <w:unhideWhenUsed/>
    <w:rsid w:val="000958A8"/>
    <w:rPr>
      <w:color w:val="0000FF"/>
      <w:u w:val="single"/>
    </w:rPr>
  </w:style>
  <w:style w:type="character" w:customStyle="1" w:styleId="rvts23">
    <w:name w:val="rvts23"/>
    <w:basedOn w:val="a0"/>
    <w:rsid w:val="003E3A90"/>
  </w:style>
  <w:style w:type="character" w:styleId="a9">
    <w:name w:val="Placeholder Text"/>
    <w:basedOn w:val="a0"/>
    <w:uiPriority w:val="99"/>
    <w:semiHidden/>
    <w:rsid w:val="00F61D87"/>
    <w:rPr>
      <w:color w:val="808080"/>
    </w:rPr>
  </w:style>
  <w:style w:type="paragraph" w:styleId="aa">
    <w:name w:val="Revision"/>
    <w:hidden/>
    <w:uiPriority w:val="99"/>
    <w:semiHidden/>
    <w:rsid w:val="00274E0D"/>
    <w:pPr>
      <w:spacing w:after="0" w:line="240" w:lineRule="auto"/>
    </w:pPr>
  </w:style>
  <w:style w:type="character" w:styleId="ab">
    <w:name w:val="annotation reference"/>
    <w:basedOn w:val="a0"/>
    <w:uiPriority w:val="99"/>
    <w:semiHidden/>
    <w:unhideWhenUsed/>
    <w:rsid w:val="00274E0D"/>
    <w:rPr>
      <w:sz w:val="16"/>
      <w:szCs w:val="16"/>
    </w:rPr>
  </w:style>
  <w:style w:type="paragraph" w:styleId="ac">
    <w:name w:val="annotation text"/>
    <w:basedOn w:val="a"/>
    <w:link w:val="ad"/>
    <w:uiPriority w:val="99"/>
    <w:unhideWhenUsed/>
    <w:rsid w:val="00274E0D"/>
    <w:pPr>
      <w:spacing w:line="240" w:lineRule="auto"/>
    </w:pPr>
    <w:rPr>
      <w:sz w:val="20"/>
      <w:szCs w:val="20"/>
    </w:rPr>
  </w:style>
  <w:style w:type="character" w:customStyle="1" w:styleId="ad">
    <w:name w:val="Текст примітки Знак"/>
    <w:basedOn w:val="a0"/>
    <w:link w:val="ac"/>
    <w:uiPriority w:val="99"/>
    <w:rsid w:val="00274E0D"/>
    <w:rPr>
      <w:sz w:val="20"/>
      <w:szCs w:val="20"/>
    </w:rPr>
  </w:style>
  <w:style w:type="paragraph" w:styleId="ae">
    <w:name w:val="annotation subject"/>
    <w:basedOn w:val="ac"/>
    <w:next w:val="ac"/>
    <w:link w:val="af"/>
    <w:uiPriority w:val="99"/>
    <w:semiHidden/>
    <w:unhideWhenUsed/>
    <w:rsid w:val="00274E0D"/>
    <w:rPr>
      <w:b/>
      <w:bCs/>
    </w:rPr>
  </w:style>
  <w:style w:type="character" w:customStyle="1" w:styleId="af">
    <w:name w:val="Тема примітки Знак"/>
    <w:basedOn w:val="ad"/>
    <w:link w:val="ae"/>
    <w:uiPriority w:val="99"/>
    <w:semiHidden/>
    <w:rsid w:val="00274E0D"/>
    <w:rPr>
      <w:b/>
      <w:bCs/>
      <w:sz w:val="20"/>
      <w:szCs w:val="20"/>
    </w:rPr>
  </w:style>
  <w:style w:type="paragraph" w:styleId="af0">
    <w:name w:val="Balloon Text"/>
    <w:basedOn w:val="a"/>
    <w:link w:val="af1"/>
    <w:uiPriority w:val="99"/>
    <w:semiHidden/>
    <w:unhideWhenUsed/>
    <w:rsid w:val="00691211"/>
    <w:pPr>
      <w:spacing w:after="0" w:line="240" w:lineRule="auto"/>
    </w:pPr>
    <w:rPr>
      <w:rFonts w:ascii="Segoe UI" w:hAnsi="Segoe UI" w:cs="Segoe UI"/>
      <w:sz w:val="18"/>
      <w:szCs w:val="18"/>
    </w:rPr>
  </w:style>
  <w:style w:type="character" w:customStyle="1" w:styleId="af1">
    <w:name w:val="Текст у виносці Знак"/>
    <w:basedOn w:val="a0"/>
    <w:link w:val="af0"/>
    <w:uiPriority w:val="99"/>
    <w:semiHidden/>
    <w:rsid w:val="00691211"/>
    <w:rPr>
      <w:rFonts w:ascii="Segoe UI" w:hAnsi="Segoe UI" w:cs="Segoe UI"/>
      <w:sz w:val="18"/>
      <w:szCs w:val="18"/>
    </w:rPr>
  </w:style>
  <w:style w:type="paragraph" w:styleId="af2">
    <w:name w:val="footer"/>
    <w:basedOn w:val="a"/>
    <w:link w:val="af3"/>
    <w:uiPriority w:val="99"/>
    <w:unhideWhenUsed/>
    <w:rsid w:val="00AC50AE"/>
    <w:pPr>
      <w:tabs>
        <w:tab w:val="center" w:pos="4844"/>
        <w:tab w:val="right" w:pos="9689"/>
      </w:tabs>
      <w:spacing w:after="0" w:line="240" w:lineRule="auto"/>
    </w:pPr>
  </w:style>
  <w:style w:type="character" w:customStyle="1" w:styleId="af3">
    <w:name w:val="Нижній колонтитул Знак"/>
    <w:basedOn w:val="a0"/>
    <w:link w:val="af2"/>
    <w:uiPriority w:val="99"/>
    <w:rsid w:val="00AC5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40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88913-4F0D-4548-A073-756499EF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16239</Words>
  <Characters>9257</Characters>
  <Application>Microsoft Office Word</Application>
  <DocSecurity>0</DocSecurity>
  <Lines>77</Lines>
  <Paragraphs>50</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Ковтун</dc:creator>
  <cp:keywords/>
  <dc:description/>
  <cp:lastModifiedBy>Тарас Гриб</cp:lastModifiedBy>
  <cp:revision>2</cp:revision>
  <cp:lastPrinted>2023-10-03T09:28:00Z</cp:lastPrinted>
  <dcterms:created xsi:type="dcterms:W3CDTF">2023-10-12T12:55:00Z</dcterms:created>
  <dcterms:modified xsi:type="dcterms:W3CDTF">2023-10-12T12:55:00Z</dcterms:modified>
</cp:coreProperties>
</file>