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05F" w:rsidRPr="005558AE" w:rsidRDefault="0056405F" w:rsidP="0056405F">
      <w:pPr>
        <w:tabs>
          <w:tab w:val="left" w:pos="709"/>
        </w:tabs>
        <w:jc w:val="center"/>
        <w:rPr>
          <w:b/>
          <w:bCs/>
          <w:sz w:val="28"/>
          <w:szCs w:val="28"/>
        </w:rPr>
      </w:pPr>
      <w:r w:rsidRPr="005558AE">
        <w:rPr>
          <w:b/>
          <w:bCs/>
          <w:sz w:val="28"/>
          <w:szCs w:val="28"/>
        </w:rPr>
        <w:t>АНАЛІЗ ВПЛИВУ</w:t>
      </w:r>
    </w:p>
    <w:p w:rsidR="0056405F" w:rsidRPr="00400F3A" w:rsidRDefault="0056405F" w:rsidP="0056405F">
      <w:pPr>
        <w:tabs>
          <w:tab w:val="left" w:pos="709"/>
        </w:tabs>
        <w:jc w:val="center"/>
        <w:rPr>
          <w:b/>
          <w:bCs/>
          <w:sz w:val="28"/>
          <w:szCs w:val="28"/>
        </w:rPr>
      </w:pPr>
      <w:r w:rsidRPr="00400F3A">
        <w:rPr>
          <w:b/>
          <w:bCs/>
          <w:sz w:val="28"/>
          <w:szCs w:val="28"/>
        </w:rPr>
        <w:t>проєкту постанови Національної комісії, що здійснює державне</w:t>
      </w:r>
    </w:p>
    <w:p w:rsidR="0056405F" w:rsidRPr="00EF20A4" w:rsidRDefault="0056405F" w:rsidP="0056405F">
      <w:pPr>
        <w:jc w:val="center"/>
        <w:rPr>
          <w:b/>
          <w:bCs/>
          <w:sz w:val="28"/>
          <w:szCs w:val="28"/>
        </w:rPr>
      </w:pPr>
      <w:r w:rsidRPr="00400F3A">
        <w:rPr>
          <w:b/>
          <w:bCs/>
          <w:sz w:val="28"/>
          <w:szCs w:val="28"/>
        </w:rPr>
        <w:t>регулювання у сферах енергетики та комунальних послуг</w:t>
      </w:r>
      <w:r w:rsidR="00D70957">
        <w:rPr>
          <w:b/>
          <w:bCs/>
          <w:sz w:val="28"/>
          <w:szCs w:val="28"/>
        </w:rPr>
        <w:t>,</w:t>
      </w:r>
      <w:r w:rsidRPr="00400F3A">
        <w:rPr>
          <w:b/>
          <w:bCs/>
          <w:sz w:val="28"/>
          <w:szCs w:val="28"/>
        </w:rPr>
        <w:t xml:space="preserve"> </w:t>
      </w:r>
      <w:r w:rsidRPr="00400F3A">
        <w:rPr>
          <w:b/>
          <w:sz w:val="28"/>
          <w:szCs w:val="28"/>
        </w:rPr>
        <w:t>«</w:t>
      </w:r>
      <w:r w:rsidRPr="0056405F">
        <w:rPr>
          <w:b/>
          <w:sz w:val="28"/>
          <w:szCs w:val="28"/>
        </w:rPr>
        <w:t xml:space="preserve">Про </w:t>
      </w:r>
      <w:r w:rsidR="00A91404">
        <w:rPr>
          <w:b/>
          <w:sz w:val="28"/>
          <w:szCs w:val="28"/>
        </w:rPr>
        <w:t>затвердження Змін</w:t>
      </w:r>
      <w:r w:rsidRPr="0056405F">
        <w:rPr>
          <w:b/>
          <w:sz w:val="28"/>
          <w:szCs w:val="28"/>
        </w:rPr>
        <w:t xml:space="preserve"> до Кодексу систем</w:t>
      </w:r>
      <w:r w:rsidR="00443FFC">
        <w:rPr>
          <w:b/>
          <w:sz w:val="28"/>
          <w:szCs w:val="28"/>
        </w:rPr>
        <w:t>и</w:t>
      </w:r>
      <w:r w:rsidRPr="0056405F">
        <w:rPr>
          <w:b/>
          <w:sz w:val="28"/>
          <w:szCs w:val="28"/>
        </w:rPr>
        <w:t xml:space="preserve"> </w:t>
      </w:r>
      <w:r w:rsidR="00443FFC">
        <w:rPr>
          <w:b/>
          <w:sz w:val="28"/>
          <w:szCs w:val="28"/>
        </w:rPr>
        <w:t>передачі</w:t>
      </w:r>
      <w:r w:rsidRPr="00400F3A">
        <w:rPr>
          <w:b/>
          <w:sz w:val="28"/>
          <w:szCs w:val="28"/>
        </w:rPr>
        <w:t>», що має ознаки регуляторного</w:t>
      </w:r>
      <w:r w:rsidRPr="00EF20A4">
        <w:rPr>
          <w:b/>
          <w:sz w:val="28"/>
          <w:szCs w:val="28"/>
        </w:rPr>
        <w:t xml:space="preserve"> акта</w:t>
      </w:r>
    </w:p>
    <w:p w:rsidR="0056405F" w:rsidDel="00041268" w:rsidRDefault="0056405F" w:rsidP="0056405F">
      <w:pPr>
        <w:jc w:val="center"/>
        <w:rPr>
          <w:del w:id="0" w:author="Сергій Волков" w:date="2022-11-23T11:30:00Z"/>
          <w:b/>
          <w:sz w:val="28"/>
          <w:szCs w:val="28"/>
        </w:rPr>
      </w:pPr>
    </w:p>
    <w:p w:rsidR="00B336E1" w:rsidRDefault="00B336E1" w:rsidP="0056405F">
      <w:pPr>
        <w:jc w:val="center"/>
        <w:rPr>
          <w:b/>
          <w:sz w:val="28"/>
          <w:szCs w:val="28"/>
        </w:rPr>
      </w:pPr>
    </w:p>
    <w:p w:rsidR="0056405F" w:rsidRPr="005558AE" w:rsidRDefault="0056405F" w:rsidP="0056405F">
      <w:pPr>
        <w:jc w:val="center"/>
        <w:rPr>
          <w:b/>
          <w:sz w:val="28"/>
          <w:szCs w:val="28"/>
        </w:rPr>
      </w:pPr>
      <w:r w:rsidRPr="005558AE">
        <w:rPr>
          <w:b/>
          <w:sz w:val="28"/>
          <w:szCs w:val="28"/>
        </w:rPr>
        <w:t>І. Визначення проблеми</w:t>
      </w:r>
    </w:p>
    <w:p w:rsidR="00B336E1" w:rsidRPr="00360B02" w:rsidRDefault="00B336E1" w:rsidP="0056405F">
      <w:pPr>
        <w:jc w:val="center"/>
        <w:rPr>
          <w:b/>
          <w:sz w:val="28"/>
          <w:szCs w:val="28"/>
        </w:rPr>
      </w:pPr>
    </w:p>
    <w:p w:rsidR="00A91404" w:rsidRDefault="00A91404" w:rsidP="000872C3">
      <w:pPr>
        <w:ind w:firstLine="709"/>
        <w:jc w:val="both"/>
        <w:rPr>
          <w:sz w:val="28"/>
          <w:szCs w:val="28"/>
        </w:rPr>
        <w:pPrChange w:id="1" w:author="Сергій Волков" w:date="2022-11-23T11:34:00Z">
          <w:pPr>
            <w:ind w:firstLine="709"/>
            <w:jc w:val="both"/>
          </w:pPr>
        </w:pPrChange>
      </w:pPr>
      <w:r w:rsidRPr="00A91404">
        <w:rPr>
          <w:sz w:val="28"/>
          <w:szCs w:val="28"/>
        </w:rPr>
        <w:t>Відповідно до положень частини третьої статті 6 Закону України «Про ринок електричної енергії» до повноважень Національної комісії, що здійснює державне регулювання у сферах енергетики та комунальних послуг (далі – НКРЕКП, Регулятор), на ринку електричної енергії належать, зокрема, затвердження кодексу систем</w:t>
      </w:r>
      <w:r w:rsidR="00443FFC">
        <w:rPr>
          <w:sz w:val="28"/>
          <w:szCs w:val="28"/>
        </w:rPr>
        <w:t>и</w:t>
      </w:r>
      <w:r w:rsidRPr="00A91404">
        <w:rPr>
          <w:sz w:val="28"/>
          <w:szCs w:val="28"/>
        </w:rPr>
        <w:t xml:space="preserve"> </w:t>
      </w:r>
      <w:r w:rsidR="00443FFC">
        <w:rPr>
          <w:sz w:val="28"/>
          <w:szCs w:val="28"/>
        </w:rPr>
        <w:t>передачі</w:t>
      </w:r>
      <w:r w:rsidRPr="00A91404">
        <w:rPr>
          <w:sz w:val="28"/>
          <w:szCs w:val="28"/>
        </w:rPr>
        <w:t>.</w:t>
      </w:r>
    </w:p>
    <w:p w:rsidR="007F3655" w:rsidRPr="007F3655" w:rsidDel="00041268" w:rsidRDefault="007F3655" w:rsidP="000872C3">
      <w:pPr>
        <w:ind w:firstLine="709"/>
        <w:jc w:val="both"/>
        <w:rPr>
          <w:del w:id="2" w:author="Сергій Волков" w:date="2022-11-23T11:27:00Z"/>
          <w:sz w:val="28"/>
          <w:szCs w:val="28"/>
        </w:rPr>
        <w:pPrChange w:id="3" w:author="Сергій Волков" w:date="2022-11-23T11:34:00Z">
          <w:pPr>
            <w:ind w:firstLine="709"/>
            <w:jc w:val="both"/>
          </w:pPr>
        </w:pPrChange>
      </w:pPr>
      <w:del w:id="4" w:author="Сергій Волков" w:date="2022-11-23T11:27:00Z">
        <w:r w:rsidRPr="007F3655" w:rsidDel="00041268">
          <w:rPr>
            <w:sz w:val="28"/>
            <w:szCs w:val="28"/>
          </w:rPr>
          <w:delText xml:space="preserve">Відповідно до розділу Load-Frequency Control and Reserves </w:delText>
        </w:r>
        <w:bookmarkStart w:id="5" w:name="_Hlk111037680"/>
        <w:r w:rsidRPr="007F3655" w:rsidDel="00041268">
          <w:rPr>
            <w:sz w:val="28"/>
            <w:szCs w:val="28"/>
          </w:rPr>
          <w:delText xml:space="preserve">Каталогу заходів з інтеграції ОЕС України до ENTSO-E </w:delText>
        </w:r>
        <w:bookmarkEnd w:id="5"/>
        <w:r w:rsidRPr="007F3655" w:rsidDel="00041268">
          <w:rPr>
            <w:sz w:val="28"/>
            <w:szCs w:val="28"/>
          </w:rPr>
          <w:delText xml:space="preserve">(Каталог заходів – частина Угоди «Про умови майбутнього об’єднання української та європейської енергосистем»), які Україна мала виконати до моменту синхронізації Об’єднаної енергосистеми України з енергооб'єднанням Синхронної зони Континентальної Європи (CE SA), положення Кодексу системи передачі стосовно відповідності технічних вимог до резерву підтримки частоти (РПЧ) мали бути приведені до технічних вимог ENTSO-E, а саме Commission Regulation (EU) 2017/1485 of 2 August 2017 establishing a guideline on electricity transmission system operation </w:delText>
        </w:r>
        <w:r w:rsidDel="00041268">
          <w:rPr>
            <w:sz w:val="28"/>
            <w:szCs w:val="28"/>
          </w:rPr>
          <w:delText>(</w:delText>
        </w:r>
        <w:r w:rsidRPr="007F3655" w:rsidDel="00041268">
          <w:rPr>
            <w:sz w:val="28"/>
            <w:szCs w:val="28"/>
          </w:rPr>
          <w:delText>Регламент ЄС 2017/1485 від 02.08.2017 (SOGL).</w:delText>
        </w:r>
      </w:del>
    </w:p>
    <w:p w:rsidR="007F3655" w:rsidRPr="007F3655" w:rsidDel="00041268" w:rsidRDefault="007F3655" w:rsidP="000872C3">
      <w:pPr>
        <w:ind w:firstLine="709"/>
        <w:jc w:val="both"/>
        <w:rPr>
          <w:del w:id="6" w:author="Сергій Волков" w:date="2022-11-23T11:27:00Z"/>
          <w:sz w:val="28"/>
          <w:szCs w:val="28"/>
        </w:rPr>
        <w:pPrChange w:id="7" w:author="Сергій Волков" w:date="2022-11-23T11:34:00Z">
          <w:pPr>
            <w:ind w:firstLine="709"/>
            <w:jc w:val="both"/>
          </w:pPr>
        </w:pPrChange>
      </w:pPr>
      <w:del w:id="8" w:author="Сергій Волков" w:date="2022-11-23T11:27:00Z">
        <w:r w:rsidRPr="007F3655" w:rsidDel="00041268">
          <w:rPr>
            <w:sz w:val="28"/>
            <w:szCs w:val="28"/>
          </w:rPr>
          <w:delText>Згідно з вимогами технічних експлуатаційних стандартів CE SA до постачальників допоміжних послуг з РПЧ висуваються вимоги, обов’язкові до виконання всіма учасниками енергооб’єднання</w:delText>
        </w:r>
        <w:r w:rsidR="00B55365" w:rsidDel="00041268">
          <w:rPr>
            <w:sz w:val="28"/>
            <w:szCs w:val="28"/>
          </w:rPr>
          <w:delText xml:space="preserve">, </w:delText>
        </w:r>
        <w:r w:rsidR="00B55365" w:rsidRPr="002B23BF" w:rsidDel="00041268">
          <w:rPr>
            <w:sz w:val="28"/>
            <w:szCs w:val="28"/>
          </w:rPr>
          <w:delText>які</w:delText>
        </w:r>
        <w:r w:rsidRPr="007F3655" w:rsidDel="00041268">
          <w:rPr>
            <w:sz w:val="28"/>
            <w:szCs w:val="28"/>
          </w:rPr>
          <w:delText xml:space="preserve"> викладен</w:delText>
        </w:r>
        <w:r w:rsidR="00B55365" w:rsidDel="00041268">
          <w:rPr>
            <w:sz w:val="28"/>
            <w:szCs w:val="28"/>
          </w:rPr>
          <w:delText>і</w:delText>
        </w:r>
        <w:r w:rsidRPr="007F3655" w:rsidDel="00041268">
          <w:rPr>
            <w:sz w:val="28"/>
            <w:szCs w:val="28"/>
          </w:rPr>
          <w:delText xml:space="preserve"> у </w:delText>
        </w:r>
        <w:r w:rsidR="00B55365" w:rsidRPr="00B55365" w:rsidDel="00041268">
          <w:rPr>
            <w:sz w:val="28"/>
            <w:szCs w:val="28"/>
          </w:rPr>
          <w:delText>с</w:delText>
        </w:r>
        <w:r w:rsidRPr="007F3655" w:rsidDel="00041268">
          <w:rPr>
            <w:sz w:val="28"/>
            <w:szCs w:val="28"/>
          </w:rPr>
          <w:delText>татті 154</w:delText>
        </w:r>
        <w:r w:rsidR="00A6034C" w:rsidRPr="00A6034C" w:rsidDel="00041268">
          <w:rPr>
            <w:sz w:val="28"/>
            <w:szCs w:val="28"/>
          </w:rPr>
          <w:delText xml:space="preserve"> </w:delText>
        </w:r>
        <w:r w:rsidR="00A6034C" w:rsidRPr="007F3655" w:rsidDel="00041268">
          <w:rPr>
            <w:sz w:val="28"/>
            <w:szCs w:val="28"/>
          </w:rPr>
          <w:delText>Регламент</w:delText>
        </w:r>
        <w:r w:rsidR="00A6034C" w:rsidDel="00041268">
          <w:rPr>
            <w:sz w:val="28"/>
            <w:szCs w:val="28"/>
          </w:rPr>
          <w:delText>у</w:delText>
        </w:r>
        <w:r w:rsidR="00A6034C" w:rsidRPr="007F3655" w:rsidDel="00041268">
          <w:rPr>
            <w:sz w:val="28"/>
            <w:szCs w:val="28"/>
          </w:rPr>
          <w:delText xml:space="preserve"> ЄС 2017/1485 від 02.08.2017</w:delText>
        </w:r>
        <w:r w:rsidRPr="007F3655" w:rsidDel="00041268">
          <w:rPr>
            <w:sz w:val="28"/>
            <w:szCs w:val="28"/>
          </w:rPr>
          <w:delText xml:space="preserve">. </w:delText>
        </w:r>
      </w:del>
    </w:p>
    <w:p w:rsidR="007F3655" w:rsidRPr="007F3655" w:rsidDel="00041268" w:rsidRDefault="007F3655" w:rsidP="000872C3">
      <w:pPr>
        <w:ind w:firstLine="709"/>
        <w:jc w:val="both"/>
        <w:rPr>
          <w:del w:id="9" w:author="Сергій Волков" w:date="2022-11-23T11:27:00Z"/>
          <w:sz w:val="28"/>
          <w:szCs w:val="28"/>
        </w:rPr>
        <w:pPrChange w:id="10" w:author="Сергій Волков" w:date="2022-11-23T11:34:00Z">
          <w:pPr>
            <w:ind w:firstLine="709"/>
            <w:jc w:val="both"/>
          </w:pPr>
        </w:pPrChange>
      </w:pPr>
      <w:del w:id="11" w:author="Сергій Волков" w:date="2022-11-23T11:27:00Z">
        <w:r w:rsidRPr="007F3655" w:rsidDel="00041268">
          <w:rPr>
            <w:sz w:val="28"/>
            <w:szCs w:val="28"/>
          </w:rPr>
          <w:delText xml:space="preserve">Проте, враховуючи прискорену процедуру синхронізації блоку регулювання Україна-Молдова до CE SA, </w:delText>
        </w:r>
        <w:r w:rsidR="00B55365" w:rsidDel="00041268">
          <w:rPr>
            <w:sz w:val="28"/>
            <w:szCs w:val="28"/>
          </w:rPr>
          <w:delText>та</w:delText>
        </w:r>
        <w:r w:rsidRPr="007F3655" w:rsidDel="00041268">
          <w:rPr>
            <w:sz w:val="28"/>
            <w:szCs w:val="28"/>
          </w:rPr>
          <w:delText xml:space="preserve"> оскільки Об’єднана енергосистема України </w:delText>
        </w:r>
        <w:r w:rsidR="00B55365" w:rsidRPr="007F3655" w:rsidDel="00041268">
          <w:rPr>
            <w:sz w:val="28"/>
            <w:szCs w:val="28"/>
          </w:rPr>
          <w:delText xml:space="preserve">фактично </w:delText>
        </w:r>
        <w:r w:rsidRPr="007F3655" w:rsidDel="00041268">
          <w:rPr>
            <w:sz w:val="28"/>
            <w:szCs w:val="28"/>
          </w:rPr>
          <w:delText>вже працює за новими правилами і активно приймає участь у процесі підтримки частоти з моменту синхронізації 16.03.2022 у повному обсязі згідно заданих величин РПЧ за новими вимогами енергооб'єднання, виникла необхідність внесення змін до Кодексу системи передачі, оскільки існуючі на сьогодні аналогічні вимоги стосовно відповідності технічних вимог до РПЧ дещо відрізняються від вимог ENTSO-E.</w:delText>
        </w:r>
      </w:del>
    </w:p>
    <w:p w:rsidR="000872C3" w:rsidRDefault="000872C3" w:rsidP="000872C3">
      <w:pPr>
        <w:ind w:firstLine="709"/>
        <w:jc w:val="both"/>
        <w:rPr>
          <w:ins w:id="12" w:author="Сергій Волков" w:date="2022-11-23T11:34:00Z"/>
          <w:sz w:val="28"/>
          <w:szCs w:val="28"/>
        </w:rPr>
        <w:pPrChange w:id="13" w:author="Сергій Волков" w:date="2022-11-23T11:34:00Z">
          <w:pPr>
            <w:ind w:firstLine="709"/>
          </w:pPr>
        </w:pPrChange>
      </w:pPr>
      <w:ins w:id="14" w:author="Сергій Волков" w:date="2022-11-23T11:34:00Z">
        <w:r>
          <w:rPr>
            <w:sz w:val="28"/>
            <w:szCs w:val="28"/>
          </w:rPr>
          <w:t xml:space="preserve">З метою удосконалення Кодексу системи передачі НКРЕКП спільно </w:t>
        </w:r>
        <w:r>
          <w:rPr>
            <w:sz w:val="28"/>
            <w:szCs w:val="28"/>
          </w:rPr>
          <w:br/>
          <w:t xml:space="preserve">з НЕК «Укренерго» як адміністратором Кодексу </w:t>
        </w:r>
      </w:ins>
      <w:ins w:id="15" w:author="Сергій Волков" w:date="2022-11-23T14:07:00Z">
        <w:r w:rsidR="009F407A">
          <w:rPr>
            <w:sz w:val="28"/>
            <w:szCs w:val="28"/>
          </w:rPr>
          <w:t xml:space="preserve">системи передачі </w:t>
        </w:r>
      </w:ins>
      <w:ins w:id="16" w:author="Сергій Волков" w:date="2022-11-23T11:34:00Z">
        <w:r>
          <w:rPr>
            <w:sz w:val="28"/>
            <w:szCs w:val="28"/>
          </w:rPr>
          <w:t>розроблено проєкт постанови «Про затвердження Змін до Кодексу системи передачі» (далі – Проєкт постанови), яким передбачено:</w:t>
        </w:r>
      </w:ins>
    </w:p>
    <w:p w:rsidR="000872C3" w:rsidRDefault="000872C3" w:rsidP="000872C3">
      <w:pPr>
        <w:ind w:firstLine="709"/>
        <w:jc w:val="both"/>
        <w:rPr>
          <w:ins w:id="17" w:author="Сергій Волков" w:date="2022-11-23T11:34:00Z"/>
          <w:sz w:val="28"/>
          <w:szCs w:val="28"/>
        </w:rPr>
        <w:pPrChange w:id="18" w:author="Сергій Волков" w:date="2022-11-23T11:34:00Z">
          <w:pPr>
            <w:ind w:firstLine="709"/>
          </w:pPr>
        </w:pPrChange>
      </w:pPr>
      <w:ins w:id="19" w:author="Сергій Волков" w:date="2022-11-23T11:34:00Z">
        <w:r w:rsidRPr="009C60CB">
          <w:rPr>
            <w:sz w:val="28"/>
            <w:szCs w:val="28"/>
          </w:rPr>
          <w:t>приведення термінології та положень К</w:t>
        </w:r>
        <w:r>
          <w:rPr>
            <w:sz w:val="28"/>
            <w:szCs w:val="28"/>
          </w:rPr>
          <w:t xml:space="preserve">одексу </w:t>
        </w:r>
      </w:ins>
      <w:ins w:id="20" w:author="Сергій Волков" w:date="2022-11-23T14:07:00Z">
        <w:r w:rsidR="009F407A">
          <w:rPr>
            <w:sz w:val="28"/>
            <w:szCs w:val="28"/>
          </w:rPr>
          <w:t xml:space="preserve">системи передачі </w:t>
        </w:r>
      </w:ins>
      <w:ins w:id="21" w:author="Сергій Волков" w:date="2022-11-23T11:34:00Z">
        <w:r w:rsidRPr="009C60CB">
          <w:rPr>
            <w:sz w:val="28"/>
            <w:szCs w:val="28"/>
          </w:rPr>
          <w:t>у відповідність до вимог європейської</w:t>
        </w:r>
        <w:r>
          <w:rPr>
            <w:sz w:val="28"/>
            <w:szCs w:val="28"/>
          </w:rPr>
          <w:t xml:space="preserve"> </w:t>
        </w:r>
        <w:r w:rsidRPr="009C60CB">
          <w:rPr>
            <w:sz w:val="28"/>
            <w:szCs w:val="28"/>
          </w:rPr>
          <w:t>нормативно-правової бази у сфері електроенергетики</w:t>
        </w:r>
        <w:r>
          <w:rPr>
            <w:sz w:val="28"/>
            <w:szCs w:val="28"/>
          </w:rPr>
          <w:t>;</w:t>
        </w:r>
      </w:ins>
    </w:p>
    <w:p w:rsidR="000872C3" w:rsidRDefault="000872C3" w:rsidP="000872C3">
      <w:pPr>
        <w:ind w:firstLine="709"/>
        <w:jc w:val="both"/>
        <w:rPr>
          <w:ins w:id="22" w:author="Сергій Волков" w:date="2022-11-23T11:34:00Z"/>
          <w:sz w:val="28"/>
          <w:szCs w:val="28"/>
        </w:rPr>
        <w:pPrChange w:id="23" w:author="Сергій Волков" w:date="2022-11-23T11:34:00Z">
          <w:pPr>
            <w:ind w:firstLine="709"/>
          </w:pPr>
        </w:pPrChange>
      </w:pPr>
      <w:ins w:id="24" w:author="Сергій Волков" w:date="2022-11-23T11:34:00Z">
        <w:r w:rsidRPr="009C60CB">
          <w:rPr>
            <w:sz w:val="28"/>
            <w:szCs w:val="28"/>
          </w:rPr>
          <w:t>актуалізаці</w:t>
        </w:r>
        <w:r>
          <w:rPr>
            <w:sz w:val="28"/>
            <w:szCs w:val="28"/>
          </w:rPr>
          <w:t xml:space="preserve">я </w:t>
        </w:r>
        <w:r w:rsidRPr="009C60CB">
          <w:rPr>
            <w:sz w:val="28"/>
            <w:szCs w:val="28"/>
          </w:rPr>
          <w:t>положень</w:t>
        </w:r>
        <w:r>
          <w:rPr>
            <w:sz w:val="28"/>
            <w:szCs w:val="28"/>
          </w:rPr>
          <w:t xml:space="preserve"> Кодексу</w:t>
        </w:r>
        <w:r w:rsidRPr="009C60CB">
          <w:rPr>
            <w:sz w:val="28"/>
            <w:szCs w:val="28"/>
          </w:rPr>
          <w:t xml:space="preserve"> </w:t>
        </w:r>
      </w:ins>
      <w:ins w:id="25" w:author="Сергій Волков" w:date="2022-11-23T14:07:00Z">
        <w:r w:rsidR="009F407A">
          <w:rPr>
            <w:sz w:val="28"/>
            <w:szCs w:val="28"/>
          </w:rPr>
          <w:t xml:space="preserve">системи передачі </w:t>
        </w:r>
      </w:ins>
      <w:ins w:id="26" w:author="Сергій Волков" w:date="2022-11-23T11:34:00Z">
        <w:r w:rsidRPr="009C60CB">
          <w:rPr>
            <w:sz w:val="28"/>
            <w:szCs w:val="28"/>
          </w:rPr>
          <w:t>в частині унормування порядку організації приєднання до системи передачі у</w:t>
        </w:r>
        <w:r>
          <w:rPr>
            <w:sz w:val="28"/>
            <w:szCs w:val="28"/>
          </w:rPr>
          <w:t xml:space="preserve"> </w:t>
        </w:r>
        <w:r w:rsidRPr="009C60CB">
          <w:rPr>
            <w:sz w:val="28"/>
            <w:szCs w:val="28"/>
          </w:rPr>
          <w:t>разі зміни Замовника (сторони договору) або зміни (за ініціативою Замовника) комплексу</w:t>
        </w:r>
        <w:r>
          <w:rPr>
            <w:sz w:val="28"/>
            <w:szCs w:val="28"/>
          </w:rPr>
          <w:t xml:space="preserve"> </w:t>
        </w:r>
        <w:r w:rsidRPr="009C60CB">
          <w:rPr>
            <w:sz w:val="28"/>
            <w:szCs w:val="28"/>
          </w:rPr>
          <w:t>умов та вимог до інженерного забезпечення об'єкта Замовника, визначених у технічних</w:t>
        </w:r>
        <w:r>
          <w:rPr>
            <w:sz w:val="28"/>
            <w:szCs w:val="28"/>
          </w:rPr>
          <w:t xml:space="preserve"> </w:t>
        </w:r>
        <w:r w:rsidRPr="009C60CB">
          <w:rPr>
            <w:sz w:val="28"/>
            <w:szCs w:val="28"/>
          </w:rPr>
          <w:t>умовах на приєднання</w:t>
        </w:r>
        <w:r>
          <w:rPr>
            <w:sz w:val="28"/>
            <w:szCs w:val="28"/>
          </w:rPr>
          <w:t>;</w:t>
        </w:r>
      </w:ins>
    </w:p>
    <w:p w:rsidR="000872C3" w:rsidRDefault="000872C3" w:rsidP="000872C3">
      <w:pPr>
        <w:ind w:firstLine="709"/>
        <w:jc w:val="both"/>
        <w:rPr>
          <w:ins w:id="27" w:author="Сергій Волков" w:date="2022-11-23T11:34:00Z"/>
          <w:sz w:val="28"/>
          <w:szCs w:val="28"/>
        </w:rPr>
        <w:pPrChange w:id="28" w:author="Сергій Волков" w:date="2022-11-23T11:34:00Z">
          <w:pPr>
            <w:ind w:firstLine="709"/>
          </w:pPr>
        </w:pPrChange>
      </w:pPr>
      <w:ins w:id="29" w:author="Сергій Волков" w:date="2022-11-23T11:34:00Z">
        <w:r w:rsidRPr="009C60CB">
          <w:rPr>
            <w:sz w:val="28"/>
            <w:szCs w:val="28"/>
          </w:rPr>
          <w:t>врегулювання вимог щодо якості</w:t>
        </w:r>
        <w:r>
          <w:rPr>
            <w:sz w:val="28"/>
            <w:szCs w:val="28"/>
          </w:rPr>
          <w:t xml:space="preserve"> </w:t>
        </w:r>
        <w:r w:rsidRPr="009C60CB">
          <w:rPr>
            <w:sz w:val="28"/>
            <w:szCs w:val="28"/>
          </w:rPr>
          <w:t>надання послуг з передачі електричної енергії</w:t>
        </w:r>
        <w:r>
          <w:rPr>
            <w:sz w:val="28"/>
            <w:szCs w:val="28"/>
          </w:rPr>
          <w:t>;</w:t>
        </w:r>
      </w:ins>
    </w:p>
    <w:p w:rsidR="000872C3" w:rsidRPr="00A762FC" w:rsidRDefault="000872C3" w:rsidP="000872C3">
      <w:pPr>
        <w:ind w:firstLine="709"/>
        <w:jc w:val="both"/>
        <w:rPr>
          <w:ins w:id="30" w:author="Сергій Волков" w:date="2022-11-23T11:34:00Z"/>
          <w:sz w:val="28"/>
          <w:szCs w:val="28"/>
        </w:rPr>
        <w:pPrChange w:id="31" w:author="Сергій Волков" w:date="2022-11-23T11:34:00Z">
          <w:pPr>
            <w:ind w:firstLine="709"/>
          </w:pPr>
        </w:pPrChange>
      </w:pPr>
      <w:ins w:id="32" w:author="Сергій Волков" w:date="2022-11-23T11:34:00Z">
        <w:r>
          <w:rPr>
            <w:sz w:val="28"/>
            <w:szCs w:val="28"/>
          </w:rPr>
          <w:t>виключення окремих положень Кодексу для</w:t>
        </w:r>
        <w:r w:rsidRPr="009C60CB">
          <w:rPr>
            <w:sz w:val="28"/>
            <w:szCs w:val="28"/>
          </w:rPr>
          <w:t xml:space="preserve"> </w:t>
        </w:r>
        <w:r>
          <w:rPr>
            <w:sz w:val="28"/>
            <w:szCs w:val="28"/>
          </w:rPr>
          <w:t xml:space="preserve">забезпечення </w:t>
        </w:r>
        <w:r w:rsidRPr="009C60CB">
          <w:rPr>
            <w:sz w:val="28"/>
            <w:szCs w:val="28"/>
          </w:rPr>
          <w:t xml:space="preserve">виконання </w:t>
        </w:r>
        <w:r w:rsidR="00D01F81">
          <w:rPr>
            <w:sz w:val="28"/>
            <w:szCs w:val="28"/>
          </w:rPr>
          <w:t>п</w:t>
        </w:r>
        <w:r w:rsidRPr="009C60CB">
          <w:rPr>
            <w:sz w:val="28"/>
            <w:szCs w:val="28"/>
          </w:rPr>
          <w:t>останови Кабінету Міністрів України від 23 серпня 2022 року</w:t>
        </w:r>
        <w:r>
          <w:rPr>
            <w:sz w:val="28"/>
            <w:szCs w:val="28"/>
          </w:rPr>
          <w:t xml:space="preserve"> </w:t>
        </w:r>
        <w:r w:rsidRPr="009C60CB">
          <w:rPr>
            <w:sz w:val="28"/>
            <w:szCs w:val="28"/>
          </w:rPr>
          <w:t xml:space="preserve">№ 946 «Про припинення дії Угоди між Кабінетом </w:t>
        </w:r>
      </w:ins>
      <w:ins w:id="33" w:author="Сергій Волков" w:date="2022-11-23T14:08:00Z">
        <w:r w:rsidR="009F407A">
          <w:rPr>
            <w:sz w:val="28"/>
            <w:szCs w:val="28"/>
          </w:rPr>
          <w:t>М</w:t>
        </w:r>
      </w:ins>
      <w:ins w:id="34" w:author="Сергій Волков" w:date="2022-11-23T11:34:00Z">
        <w:r w:rsidRPr="009C60CB">
          <w:rPr>
            <w:sz w:val="28"/>
            <w:szCs w:val="28"/>
          </w:rPr>
          <w:t>іністрів України та Урядом Російської</w:t>
        </w:r>
        <w:r>
          <w:rPr>
            <w:sz w:val="28"/>
            <w:szCs w:val="28"/>
          </w:rPr>
          <w:t xml:space="preserve"> </w:t>
        </w:r>
        <w:r w:rsidRPr="009C60CB">
          <w:rPr>
            <w:sz w:val="28"/>
            <w:szCs w:val="28"/>
          </w:rPr>
          <w:t>Федерації про заходи щодо забезпечення паралельної роботи Об'єднаної енергетичної</w:t>
        </w:r>
        <w:r>
          <w:rPr>
            <w:sz w:val="28"/>
            <w:szCs w:val="28"/>
          </w:rPr>
          <w:t xml:space="preserve"> </w:t>
        </w:r>
        <w:r w:rsidRPr="009C60CB">
          <w:rPr>
            <w:sz w:val="28"/>
            <w:szCs w:val="28"/>
          </w:rPr>
          <w:t>системи України і єдиної енергетичної системи Російської Федерації» та у зв’язку із</w:t>
        </w:r>
        <w:r>
          <w:rPr>
            <w:sz w:val="28"/>
            <w:szCs w:val="28"/>
          </w:rPr>
          <w:t xml:space="preserve"> </w:t>
        </w:r>
        <w:r w:rsidRPr="009C60CB">
          <w:rPr>
            <w:sz w:val="28"/>
            <w:szCs w:val="28"/>
          </w:rPr>
          <w:t>синхронізацією ОЕС України з енергосистемою Континентальної Європи ENTSO-E та</w:t>
        </w:r>
        <w:r>
          <w:rPr>
            <w:sz w:val="28"/>
            <w:szCs w:val="28"/>
          </w:rPr>
          <w:t xml:space="preserve"> </w:t>
        </w:r>
        <w:r w:rsidRPr="009C60CB">
          <w:rPr>
            <w:sz w:val="28"/>
            <w:szCs w:val="28"/>
          </w:rPr>
          <w:t>припиненням дії договору про зону регулювання «острів Бурштинської ТЕС» у складі блоку</w:t>
        </w:r>
        <w:r>
          <w:rPr>
            <w:sz w:val="28"/>
            <w:szCs w:val="28"/>
          </w:rPr>
          <w:t xml:space="preserve"> </w:t>
        </w:r>
        <w:r w:rsidRPr="009C60CB">
          <w:rPr>
            <w:sz w:val="28"/>
            <w:szCs w:val="28"/>
          </w:rPr>
          <w:t>регулювання PSE</w:t>
        </w:r>
        <w:r>
          <w:rPr>
            <w:sz w:val="28"/>
            <w:szCs w:val="28"/>
          </w:rPr>
          <w:t xml:space="preserve"> тощо.</w:t>
        </w:r>
      </w:ins>
    </w:p>
    <w:p w:rsidR="007F3655" w:rsidRPr="000872C3" w:rsidDel="000872C3" w:rsidRDefault="007F3655" w:rsidP="007F3655">
      <w:pPr>
        <w:ind w:firstLine="709"/>
        <w:jc w:val="both"/>
        <w:rPr>
          <w:del w:id="35" w:author="Сергій Волков" w:date="2022-11-23T11:34:00Z"/>
          <w:sz w:val="28"/>
          <w:szCs w:val="28"/>
          <w:rPrChange w:id="36" w:author="Сергій Волков" w:date="2022-11-23T11:34:00Z">
            <w:rPr>
              <w:del w:id="37" w:author="Сергій Волков" w:date="2022-11-23T11:34:00Z"/>
              <w:sz w:val="28"/>
              <w:szCs w:val="28"/>
            </w:rPr>
          </w:rPrChange>
        </w:rPr>
      </w:pPr>
      <w:del w:id="38" w:author="Сергій Волков" w:date="2022-11-23T11:34:00Z">
        <w:r w:rsidRPr="000872C3" w:rsidDel="000872C3">
          <w:rPr>
            <w:sz w:val="28"/>
            <w:szCs w:val="28"/>
            <w:rPrChange w:id="39" w:author="Сергій Волков" w:date="2022-11-23T11:34:00Z">
              <w:rPr>
                <w:sz w:val="28"/>
                <w:szCs w:val="28"/>
              </w:rPr>
            </w:rPrChange>
          </w:rPr>
          <w:delText xml:space="preserve">Враховуючи зазначене вище </w:delText>
        </w:r>
        <w:r w:rsidR="0027332F" w:rsidRPr="000872C3" w:rsidDel="000872C3">
          <w:rPr>
            <w:sz w:val="28"/>
            <w:szCs w:val="28"/>
            <w:rPrChange w:id="40" w:author="Сергій Волков" w:date="2022-11-23T11:34:00Z">
              <w:rPr>
                <w:sz w:val="28"/>
                <w:szCs w:val="28"/>
              </w:rPr>
            </w:rPrChange>
          </w:rPr>
          <w:delText xml:space="preserve">та з метою узгодження положень Кодексу системи передачі з </w:delText>
        </w:r>
        <w:r w:rsidRPr="000872C3" w:rsidDel="000872C3">
          <w:rPr>
            <w:sz w:val="28"/>
            <w:szCs w:val="28"/>
            <w:rPrChange w:id="41" w:author="Сергій Волков" w:date="2022-11-23T11:34:00Z">
              <w:rPr>
                <w:sz w:val="28"/>
                <w:szCs w:val="28"/>
              </w:rPr>
            </w:rPrChange>
          </w:rPr>
          <w:delText xml:space="preserve">НЕК </w:delText>
        </w:r>
        <w:r w:rsidR="00261CC6" w:rsidRPr="000872C3" w:rsidDel="000872C3">
          <w:rPr>
            <w:sz w:val="28"/>
            <w:szCs w:val="28"/>
            <w:rPrChange w:id="42" w:author="Сергій Волков" w:date="2022-11-23T11:34:00Z">
              <w:rPr>
                <w:sz w:val="28"/>
                <w:szCs w:val="28"/>
              </w:rPr>
            </w:rPrChange>
          </w:rPr>
          <w:delText>«</w:delText>
        </w:r>
        <w:r w:rsidRPr="000872C3" w:rsidDel="000872C3">
          <w:rPr>
            <w:sz w:val="28"/>
            <w:szCs w:val="28"/>
            <w:rPrChange w:id="43" w:author="Сергій Волков" w:date="2022-11-23T11:34:00Z">
              <w:rPr>
                <w:sz w:val="28"/>
                <w:szCs w:val="28"/>
              </w:rPr>
            </w:rPrChange>
          </w:rPr>
          <w:delText>Укренерго</w:delText>
        </w:r>
        <w:r w:rsidR="00261CC6" w:rsidRPr="000872C3" w:rsidDel="000872C3">
          <w:rPr>
            <w:sz w:val="28"/>
            <w:szCs w:val="28"/>
            <w:rPrChange w:id="44" w:author="Сергій Волков" w:date="2022-11-23T11:34:00Z">
              <w:rPr>
                <w:sz w:val="28"/>
                <w:szCs w:val="28"/>
              </w:rPr>
            </w:rPrChange>
          </w:rPr>
          <w:delText>»</w:delText>
        </w:r>
        <w:r w:rsidR="0027332F" w:rsidRPr="000872C3" w:rsidDel="000872C3">
          <w:rPr>
            <w:rPrChange w:id="45" w:author="Сергій Волков" w:date="2022-11-23T11:34:00Z">
              <w:rPr/>
            </w:rPrChange>
          </w:rPr>
          <w:delText xml:space="preserve"> </w:delText>
        </w:r>
        <w:r w:rsidR="0027332F" w:rsidRPr="000872C3" w:rsidDel="000872C3">
          <w:rPr>
            <w:sz w:val="28"/>
            <w:szCs w:val="28"/>
            <w:rPrChange w:id="46" w:author="Сергій Волков" w:date="2022-11-23T11:34:00Z">
              <w:rPr>
                <w:sz w:val="28"/>
                <w:szCs w:val="28"/>
              </w:rPr>
            </w:rPrChange>
          </w:rPr>
          <w:delText xml:space="preserve">з положеннями Каталогу заходів з інтеграції ОЕС України до </w:delText>
        </w:r>
        <w:r w:rsidR="0027332F" w:rsidRPr="0027332F" w:rsidDel="000872C3">
          <w:rPr>
            <w:sz w:val="28"/>
            <w:szCs w:val="28"/>
          </w:rPr>
          <w:delText>ENTSO</w:delText>
        </w:r>
        <w:r w:rsidR="0027332F" w:rsidRPr="000872C3" w:rsidDel="000872C3">
          <w:rPr>
            <w:sz w:val="28"/>
            <w:szCs w:val="28"/>
            <w:rPrChange w:id="47" w:author="Сергій Волков" w:date="2022-11-23T11:34:00Z">
              <w:rPr>
                <w:sz w:val="28"/>
                <w:szCs w:val="28"/>
              </w:rPr>
            </w:rPrChange>
          </w:rPr>
          <w:delText>-</w:delText>
        </w:r>
        <w:r w:rsidR="0027332F" w:rsidRPr="0027332F" w:rsidDel="000872C3">
          <w:rPr>
            <w:sz w:val="28"/>
            <w:szCs w:val="28"/>
          </w:rPr>
          <w:delText>E</w:delText>
        </w:r>
        <w:r w:rsidR="0027332F" w:rsidRPr="000872C3" w:rsidDel="000872C3">
          <w:rPr>
            <w:sz w:val="28"/>
            <w:szCs w:val="28"/>
            <w:rPrChange w:id="48" w:author="Сергій Волков" w:date="2022-11-23T11:34:00Z">
              <w:rPr>
                <w:sz w:val="28"/>
                <w:szCs w:val="28"/>
              </w:rPr>
            </w:rPrChange>
          </w:rPr>
          <w:delText>,</w:delText>
        </w:r>
        <w:r w:rsidR="00E70E09" w:rsidRPr="000872C3" w:rsidDel="000872C3">
          <w:rPr>
            <w:sz w:val="28"/>
            <w:szCs w:val="28"/>
            <w:rPrChange w:id="49" w:author="Сергій Волков" w:date="2022-11-23T11:34:00Z">
              <w:rPr>
                <w:sz w:val="28"/>
                <w:szCs w:val="28"/>
              </w:rPr>
            </w:rPrChange>
          </w:rPr>
          <w:delText xml:space="preserve"> ОСП</w:delText>
        </w:r>
        <w:r w:rsidRPr="000872C3" w:rsidDel="000872C3">
          <w:rPr>
            <w:sz w:val="28"/>
            <w:szCs w:val="28"/>
            <w:rPrChange w:id="50" w:author="Сергій Волков" w:date="2022-11-23T11:34:00Z">
              <w:rPr>
                <w:sz w:val="28"/>
                <w:szCs w:val="28"/>
              </w:rPr>
            </w:rPrChange>
          </w:rPr>
          <w:delText xml:space="preserve"> спільно з НКРЕКП </w:delText>
        </w:r>
        <w:r w:rsidR="00302FBD" w:rsidRPr="000872C3" w:rsidDel="000872C3">
          <w:rPr>
            <w:sz w:val="28"/>
            <w:szCs w:val="28"/>
            <w:rPrChange w:id="51" w:author="Сергій Волков" w:date="2022-11-23T11:34:00Z">
              <w:rPr>
                <w:sz w:val="28"/>
                <w:szCs w:val="28"/>
              </w:rPr>
            </w:rPrChange>
          </w:rPr>
          <w:delText xml:space="preserve">розробили </w:delText>
        </w:r>
        <w:r w:rsidRPr="000872C3" w:rsidDel="000872C3">
          <w:rPr>
            <w:sz w:val="28"/>
            <w:szCs w:val="28"/>
            <w:rPrChange w:id="52" w:author="Сергій Волков" w:date="2022-11-23T11:34:00Z">
              <w:rPr>
                <w:sz w:val="28"/>
                <w:szCs w:val="28"/>
              </w:rPr>
            </w:rPrChange>
          </w:rPr>
          <w:delText>проєкт постанови «Про затвердження Змін до Кодексу системи передачі» (далі – Проєкт постанови).</w:delText>
        </w:r>
      </w:del>
    </w:p>
    <w:p w:rsidR="007F3655" w:rsidRPr="000872C3" w:rsidDel="000872C3" w:rsidRDefault="007F3655" w:rsidP="007F3655">
      <w:pPr>
        <w:ind w:firstLine="709"/>
        <w:jc w:val="both"/>
        <w:rPr>
          <w:del w:id="53" w:author="Сергій Волков" w:date="2022-11-23T11:34:00Z"/>
          <w:sz w:val="28"/>
          <w:szCs w:val="28"/>
          <w:rPrChange w:id="54" w:author="Сергій Волков" w:date="2022-11-23T11:34:00Z">
            <w:rPr>
              <w:del w:id="55" w:author="Сергій Волков" w:date="2022-11-23T11:34:00Z"/>
              <w:sz w:val="28"/>
              <w:szCs w:val="28"/>
            </w:rPr>
          </w:rPrChange>
        </w:rPr>
      </w:pPr>
      <w:del w:id="56" w:author="Сергій Волков" w:date="2022-11-23T11:34:00Z">
        <w:r w:rsidRPr="000872C3" w:rsidDel="000872C3">
          <w:rPr>
            <w:sz w:val="28"/>
            <w:szCs w:val="28"/>
            <w:rPrChange w:id="57" w:author="Сергій Волков" w:date="2022-11-23T11:34:00Z">
              <w:rPr>
                <w:sz w:val="28"/>
                <w:szCs w:val="28"/>
              </w:rPr>
            </w:rPrChange>
          </w:rPr>
          <w:delText>Положеннями Проєкту постанови передбачається:</w:delText>
        </w:r>
      </w:del>
    </w:p>
    <w:p w:rsidR="007F3655" w:rsidRPr="000872C3" w:rsidDel="000872C3" w:rsidRDefault="007F3655" w:rsidP="007F3655">
      <w:pPr>
        <w:ind w:firstLine="709"/>
        <w:jc w:val="both"/>
        <w:rPr>
          <w:del w:id="58" w:author="Сергій Волков" w:date="2022-11-23T11:34:00Z"/>
          <w:sz w:val="28"/>
          <w:szCs w:val="28"/>
          <w:rPrChange w:id="59" w:author="Сергій Волков" w:date="2022-11-23T11:34:00Z">
            <w:rPr>
              <w:del w:id="60" w:author="Сергій Волков" w:date="2022-11-23T11:34:00Z"/>
              <w:sz w:val="28"/>
              <w:szCs w:val="28"/>
            </w:rPr>
          </w:rPrChange>
        </w:rPr>
      </w:pPr>
      <w:del w:id="61" w:author="Сергій Волков" w:date="2022-11-23T11:34:00Z">
        <w:r w:rsidRPr="000872C3" w:rsidDel="000872C3">
          <w:rPr>
            <w:sz w:val="28"/>
            <w:szCs w:val="28"/>
            <w:rPrChange w:id="62" w:author="Сергій Волков" w:date="2022-11-23T11:34:00Z">
              <w:rPr>
                <w:sz w:val="28"/>
                <w:szCs w:val="28"/>
              </w:rPr>
            </w:rPrChange>
          </w:rPr>
          <w:delText>можливість встановлення ОСП «мертвої зони» первинного регулювання штучно з власних міркувань не фіксуючи її величину, а не визначення природніми притаманними властивостями системи регулювання;</w:delText>
        </w:r>
      </w:del>
    </w:p>
    <w:p w:rsidR="007F3655" w:rsidRPr="000872C3" w:rsidDel="000872C3" w:rsidRDefault="007F3655" w:rsidP="007F3655">
      <w:pPr>
        <w:ind w:firstLine="709"/>
        <w:jc w:val="both"/>
        <w:rPr>
          <w:del w:id="63" w:author="Сергій Волков" w:date="2022-11-23T11:34:00Z"/>
          <w:sz w:val="28"/>
          <w:szCs w:val="28"/>
          <w:rPrChange w:id="64" w:author="Сергій Волков" w:date="2022-11-23T11:34:00Z">
            <w:rPr>
              <w:del w:id="65" w:author="Сергій Волков" w:date="2022-11-23T11:34:00Z"/>
              <w:sz w:val="28"/>
              <w:szCs w:val="28"/>
            </w:rPr>
          </w:rPrChange>
        </w:rPr>
      </w:pPr>
      <w:del w:id="66" w:author="Сергій Волков" w:date="2022-11-23T11:34:00Z">
        <w:r w:rsidRPr="000872C3" w:rsidDel="000872C3">
          <w:rPr>
            <w:sz w:val="28"/>
            <w:szCs w:val="28"/>
            <w:rPrChange w:id="67" w:author="Сергій Волков" w:date="2022-11-23T11:34:00Z">
              <w:rPr>
                <w:sz w:val="28"/>
                <w:szCs w:val="28"/>
              </w:rPr>
            </w:rPrChange>
          </w:rPr>
          <w:delText>розрізняються вимоги щодо тривалості надання РПЧ для одиниці/групи постачання РПЧ з енергоємністю, яка не обмежує їх здатність забезпечувати РПЧ, та для яких є такі обмеження;</w:delText>
        </w:r>
      </w:del>
    </w:p>
    <w:p w:rsidR="002837A6" w:rsidRPr="000872C3" w:rsidDel="000872C3" w:rsidRDefault="007F3655">
      <w:pPr>
        <w:ind w:firstLine="709"/>
        <w:jc w:val="both"/>
        <w:rPr>
          <w:del w:id="68" w:author="Сергій Волков" w:date="2022-11-23T11:34:00Z"/>
          <w:sz w:val="28"/>
          <w:szCs w:val="28"/>
          <w:rPrChange w:id="69" w:author="Сергій Волков" w:date="2022-11-23T11:34:00Z">
            <w:rPr>
              <w:del w:id="70" w:author="Сергій Волков" w:date="2022-11-23T11:34:00Z"/>
              <w:sz w:val="28"/>
              <w:szCs w:val="28"/>
              <w:lang w:val="ru-RU"/>
            </w:rPr>
          </w:rPrChange>
        </w:rPr>
      </w:pPr>
      <w:del w:id="71" w:author="Сергій Волков" w:date="2022-11-23T11:34:00Z">
        <w:r w:rsidRPr="000872C3" w:rsidDel="000872C3">
          <w:rPr>
            <w:sz w:val="28"/>
            <w:szCs w:val="28"/>
            <w:rPrChange w:id="72" w:author="Сергій Волков" w:date="2022-11-23T11:34:00Z">
              <w:rPr>
                <w:sz w:val="28"/>
                <w:szCs w:val="28"/>
              </w:rPr>
            </w:rPrChange>
          </w:rPr>
          <w:lastRenderedPageBreak/>
          <w:delText>у формулі для визначення статизму актуалізовано розрахунок відхилення частоти, що дорівнює різниці поточного виміряного значення частоти та номінального значення (без врахування меж мертвої зони, якщо її встановлено).</w:delText>
        </w:r>
      </w:del>
    </w:p>
    <w:p w:rsidR="00B336E1" w:rsidRDefault="00B336E1">
      <w:pPr>
        <w:pStyle w:val="a8"/>
        <w:spacing w:before="0" w:beforeAutospacing="0" w:after="0" w:afterAutospacing="0"/>
        <w:ind w:firstLine="709"/>
        <w:jc w:val="both"/>
        <w:rPr>
          <w:bCs/>
          <w:sz w:val="28"/>
          <w:szCs w:val="28"/>
          <w:lang w:val="uk-UA"/>
        </w:rPr>
      </w:pPr>
    </w:p>
    <w:p w:rsidR="0056405F" w:rsidRPr="00360B02" w:rsidRDefault="0056405F" w:rsidP="0056405F">
      <w:pPr>
        <w:pStyle w:val="a8"/>
        <w:spacing w:before="0" w:beforeAutospacing="0" w:after="0" w:afterAutospacing="0"/>
        <w:ind w:firstLine="709"/>
        <w:jc w:val="both"/>
        <w:rPr>
          <w:bCs/>
          <w:sz w:val="28"/>
          <w:szCs w:val="28"/>
          <w:lang w:val="uk-UA"/>
        </w:rPr>
      </w:pPr>
      <w:r w:rsidRPr="00360B02">
        <w:rPr>
          <w:bCs/>
          <w:sz w:val="28"/>
          <w:szCs w:val="28"/>
          <w:lang w:val="uk-UA"/>
        </w:rPr>
        <w:t>Визначення основних груп (підгруп), на які проблема справляє вплив:</w:t>
      </w:r>
    </w:p>
    <w:p w:rsidR="0056405F" w:rsidRDefault="0056405F" w:rsidP="0056405F">
      <w:pPr>
        <w:pStyle w:val="a8"/>
        <w:spacing w:before="0" w:beforeAutospacing="0" w:after="0" w:afterAutospacing="0"/>
        <w:jc w:val="both"/>
        <w:rPr>
          <w:bCs/>
          <w:sz w:val="6"/>
          <w:szCs w:val="6"/>
          <w:lang w:val="uk-UA"/>
        </w:rPr>
      </w:pP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529"/>
        <w:gridCol w:w="2376"/>
      </w:tblGrid>
      <w:tr w:rsidR="0056405F" w:rsidRPr="00135924" w:rsidTr="00F91308">
        <w:trPr>
          <w:trHeight w:val="491"/>
        </w:trPr>
        <w:tc>
          <w:tcPr>
            <w:tcW w:w="2268"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Групи (підгрупи)</w:t>
            </w:r>
          </w:p>
        </w:tc>
        <w:tc>
          <w:tcPr>
            <w:tcW w:w="5529"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Так</w:t>
            </w:r>
          </w:p>
        </w:tc>
        <w:tc>
          <w:tcPr>
            <w:tcW w:w="2376"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Ні</w:t>
            </w:r>
          </w:p>
        </w:tc>
      </w:tr>
      <w:tr w:rsidR="0056405F" w:rsidRPr="00135924" w:rsidTr="00F91308">
        <w:trPr>
          <w:trHeight w:val="837"/>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Громадяни</w:t>
            </w:r>
          </w:p>
        </w:tc>
        <w:tc>
          <w:tcPr>
            <w:tcW w:w="5529" w:type="dxa"/>
            <w:shd w:val="clear" w:color="auto" w:fill="auto"/>
          </w:tcPr>
          <w:p w:rsidR="00B729BC" w:rsidRPr="00EC0E8A" w:rsidRDefault="00B729BC" w:rsidP="00EC0E8A">
            <w:pPr>
              <w:jc w:val="center"/>
              <w:rPr>
                <w:sz w:val="24"/>
                <w:szCs w:val="24"/>
              </w:rPr>
            </w:pPr>
          </w:p>
        </w:tc>
        <w:tc>
          <w:tcPr>
            <w:tcW w:w="2376" w:type="dxa"/>
            <w:shd w:val="clear" w:color="auto" w:fill="auto"/>
          </w:tcPr>
          <w:p w:rsidR="0056405F" w:rsidRPr="00135924" w:rsidRDefault="00E42A0F" w:rsidP="00E42A0F">
            <w:pPr>
              <w:pStyle w:val="a8"/>
              <w:spacing w:before="0" w:beforeAutospacing="0" w:after="0" w:afterAutospacing="0"/>
              <w:jc w:val="center"/>
              <w:rPr>
                <w:szCs w:val="28"/>
                <w:lang w:val="uk-UA"/>
              </w:rPr>
            </w:pPr>
            <w:r>
              <w:rPr>
                <w:szCs w:val="28"/>
                <w:lang w:val="uk-UA"/>
              </w:rPr>
              <w:t>Ні</w:t>
            </w:r>
          </w:p>
        </w:tc>
      </w:tr>
      <w:tr w:rsidR="0056405F" w:rsidRPr="00135924" w:rsidTr="00F91308">
        <w:trPr>
          <w:trHeight w:val="1119"/>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Держава</w:t>
            </w:r>
          </w:p>
        </w:tc>
        <w:tc>
          <w:tcPr>
            <w:tcW w:w="5529" w:type="dxa"/>
            <w:shd w:val="clear" w:color="auto" w:fill="auto"/>
          </w:tcPr>
          <w:p w:rsidR="0056405F" w:rsidRPr="00EC0E8A" w:rsidRDefault="00962651" w:rsidP="00EC0E8A">
            <w:pPr>
              <w:jc w:val="center"/>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rPr>
                <w:szCs w:val="28"/>
                <w:lang w:val="uk-UA"/>
              </w:rPr>
            </w:pPr>
          </w:p>
        </w:tc>
      </w:tr>
      <w:tr w:rsidR="0056405F" w:rsidRPr="00135924" w:rsidTr="00F91308">
        <w:trPr>
          <w:trHeight w:val="1410"/>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Суб'єкти господарювання</w:t>
            </w:r>
          </w:p>
        </w:tc>
        <w:tc>
          <w:tcPr>
            <w:tcW w:w="5529" w:type="dxa"/>
            <w:shd w:val="clear" w:color="auto" w:fill="auto"/>
          </w:tcPr>
          <w:p w:rsidR="0056405F" w:rsidRPr="00EC0E8A" w:rsidRDefault="00962651" w:rsidP="00EC0E8A">
            <w:pPr>
              <w:overflowPunct w:val="0"/>
              <w:autoSpaceDE w:val="0"/>
              <w:autoSpaceDN w:val="0"/>
              <w:adjustRightInd w:val="0"/>
              <w:jc w:val="center"/>
              <w:textAlignment w:val="baseline"/>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rPr>
                <w:szCs w:val="28"/>
                <w:lang w:val="uk-UA"/>
              </w:rPr>
            </w:pPr>
          </w:p>
        </w:tc>
      </w:tr>
    </w:tbl>
    <w:p w:rsidR="0056405F" w:rsidRPr="00664284" w:rsidRDefault="0056405F" w:rsidP="0056405F">
      <w:pPr>
        <w:rPr>
          <w:sz w:val="14"/>
          <w:szCs w:val="14"/>
        </w:rPr>
      </w:pPr>
    </w:p>
    <w:p w:rsidR="0056405F" w:rsidRPr="00360B02" w:rsidRDefault="0056405F" w:rsidP="0056405F">
      <w:pPr>
        <w:jc w:val="center"/>
        <w:rPr>
          <w:b/>
          <w:sz w:val="28"/>
          <w:szCs w:val="28"/>
        </w:rPr>
      </w:pPr>
      <w:r w:rsidRPr="00360B02">
        <w:rPr>
          <w:b/>
          <w:sz w:val="28"/>
          <w:szCs w:val="28"/>
        </w:rPr>
        <w:t>ІІ. Цілі державного регулювання</w:t>
      </w:r>
    </w:p>
    <w:p w:rsidR="0056405F" w:rsidRPr="00360B02" w:rsidRDefault="0056405F" w:rsidP="0056405F">
      <w:pPr>
        <w:jc w:val="both"/>
        <w:rPr>
          <w:sz w:val="28"/>
          <w:szCs w:val="28"/>
        </w:rPr>
      </w:pPr>
    </w:p>
    <w:p w:rsidR="0056405F" w:rsidRDefault="0056405F" w:rsidP="0056405F">
      <w:pPr>
        <w:ind w:firstLine="709"/>
        <w:jc w:val="both"/>
        <w:rPr>
          <w:sz w:val="28"/>
          <w:szCs w:val="28"/>
        </w:rPr>
      </w:pPr>
      <w:r w:rsidRPr="00360B02">
        <w:rPr>
          <w:sz w:val="28"/>
          <w:szCs w:val="28"/>
        </w:rPr>
        <w:t>Метою прийняття Проєкту постанови є</w:t>
      </w:r>
      <w:r>
        <w:rPr>
          <w:sz w:val="28"/>
          <w:szCs w:val="28"/>
        </w:rPr>
        <w:t>:</w:t>
      </w:r>
    </w:p>
    <w:p w:rsidR="00D01F81" w:rsidRPr="00D01F81" w:rsidRDefault="00D01F81" w:rsidP="00D01F81">
      <w:pPr>
        <w:ind w:firstLine="709"/>
        <w:jc w:val="both"/>
        <w:rPr>
          <w:ins w:id="73" w:author="Сергій Волков" w:date="2022-11-23T11:35:00Z"/>
          <w:sz w:val="28"/>
          <w:szCs w:val="28"/>
        </w:rPr>
      </w:pPr>
      <w:ins w:id="74" w:author="Сергій Волков" w:date="2022-11-23T11:35:00Z">
        <w:r w:rsidRPr="00D01F81">
          <w:rPr>
            <w:sz w:val="28"/>
            <w:szCs w:val="28"/>
          </w:rPr>
          <w:t xml:space="preserve">приведення термінології та положень Кодексу </w:t>
        </w:r>
      </w:ins>
      <w:ins w:id="75" w:author="Сергій Волков" w:date="2022-11-23T14:00:00Z">
        <w:r w:rsidR="00506E53">
          <w:rPr>
            <w:sz w:val="28"/>
            <w:szCs w:val="28"/>
          </w:rPr>
          <w:t xml:space="preserve">системи передачі </w:t>
        </w:r>
      </w:ins>
      <w:ins w:id="76" w:author="Сергій Волков" w:date="2022-11-23T11:35:00Z">
        <w:r w:rsidRPr="00D01F81">
          <w:rPr>
            <w:sz w:val="28"/>
            <w:szCs w:val="28"/>
          </w:rPr>
          <w:t>у відповідність до вимог європейської нормативно-правової бази у сфері електроенергетики;</w:t>
        </w:r>
      </w:ins>
    </w:p>
    <w:p w:rsidR="00D01F81" w:rsidRPr="00D01F81" w:rsidRDefault="00D01F81" w:rsidP="00D01F81">
      <w:pPr>
        <w:ind w:firstLine="709"/>
        <w:jc w:val="both"/>
        <w:rPr>
          <w:ins w:id="77" w:author="Сергій Волков" w:date="2022-11-23T11:35:00Z"/>
          <w:sz w:val="28"/>
          <w:szCs w:val="28"/>
        </w:rPr>
      </w:pPr>
      <w:ins w:id="78" w:author="Сергій Волков" w:date="2022-11-23T11:35:00Z">
        <w:r w:rsidRPr="00D01F81">
          <w:rPr>
            <w:sz w:val="28"/>
            <w:szCs w:val="28"/>
          </w:rPr>
          <w:t>актуалізація положень Кодексу</w:t>
        </w:r>
      </w:ins>
      <w:ins w:id="79" w:author="Сергій Волков" w:date="2022-11-23T14:00:00Z">
        <w:r w:rsidR="00506E53">
          <w:rPr>
            <w:sz w:val="28"/>
            <w:szCs w:val="28"/>
          </w:rPr>
          <w:t xml:space="preserve"> системи передачі</w:t>
        </w:r>
      </w:ins>
      <w:ins w:id="80" w:author="Сергій Волков" w:date="2022-11-23T11:35:00Z">
        <w:r w:rsidRPr="00D01F81">
          <w:rPr>
            <w:sz w:val="28"/>
            <w:szCs w:val="28"/>
          </w:rPr>
          <w:t xml:space="preserve"> в частині унормування порядку організації приєднання до системи передачі у разі зміни Замовника (сторони договору) або зміни (за ініціативою Замовника) комплексу умов та вимог до інженерного забезпечення об'єкта Замовника, визначених у технічних умовах на приєднання;</w:t>
        </w:r>
      </w:ins>
    </w:p>
    <w:p w:rsidR="00D01F81" w:rsidRPr="00D01F81" w:rsidRDefault="00D01F81" w:rsidP="00D01F81">
      <w:pPr>
        <w:ind w:firstLine="709"/>
        <w:jc w:val="both"/>
        <w:rPr>
          <w:ins w:id="81" w:author="Сергій Волков" w:date="2022-11-23T11:35:00Z"/>
          <w:sz w:val="28"/>
          <w:szCs w:val="28"/>
        </w:rPr>
      </w:pPr>
      <w:ins w:id="82" w:author="Сергій Волков" w:date="2022-11-23T11:35:00Z">
        <w:r w:rsidRPr="00D01F81">
          <w:rPr>
            <w:sz w:val="28"/>
            <w:szCs w:val="28"/>
          </w:rPr>
          <w:t>врегулювання вимог щодо якості надання послуг з передачі електричної енергії;</w:t>
        </w:r>
      </w:ins>
    </w:p>
    <w:p w:rsidR="00E70E09" w:rsidDel="00D01F81" w:rsidRDefault="00D01F81" w:rsidP="00DB10AE">
      <w:pPr>
        <w:pStyle w:val="a5"/>
        <w:spacing w:after="0"/>
        <w:ind w:left="0" w:firstLine="708"/>
        <w:jc w:val="both"/>
        <w:rPr>
          <w:del w:id="83" w:author="Сергій Волков" w:date="2022-11-23T11:35:00Z"/>
          <w:sz w:val="28"/>
          <w:szCs w:val="28"/>
        </w:rPr>
      </w:pPr>
      <w:ins w:id="84" w:author="Сергій Волков" w:date="2022-11-23T11:35:00Z">
        <w:r w:rsidRPr="00D01F81">
          <w:rPr>
            <w:sz w:val="28"/>
            <w:szCs w:val="28"/>
          </w:rPr>
          <w:t xml:space="preserve">виключення окремих положень Кодексу </w:t>
        </w:r>
      </w:ins>
      <w:ins w:id="85" w:author="Сергій Волков" w:date="2022-11-23T14:00:00Z">
        <w:r w:rsidR="00506E53">
          <w:rPr>
            <w:sz w:val="28"/>
            <w:szCs w:val="28"/>
          </w:rPr>
          <w:t xml:space="preserve">системи передачі </w:t>
        </w:r>
      </w:ins>
      <w:ins w:id="86" w:author="Сергій Волков" w:date="2022-11-23T11:35:00Z">
        <w:r w:rsidRPr="00D01F81">
          <w:rPr>
            <w:sz w:val="28"/>
            <w:szCs w:val="28"/>
          </w:rPr>
          <w:t xml:space="preserve">для забезпечення виконання постанови Кабінету Міністрів України від 23 серпня 2022 року № 946 «Про припинення дії Угоди між Кабінетом </w:t>
        </w:r>
      </w:ins>
      <w:ins w:id="87" w:author="Сергій Волков" w:date="2022-11-23T14:10:00Z">
        <w:r w:rsidR="009F407A">
          <w:rPr>
            <w:sz w:val="28"/>
            <w:szCs w:val="28"/>
          </w:rPr>
          <w:t>М</w:t>
        </w:r>
      </w:ins>
      <w:bookmarkStart w:id="88" w:name="_GoBack"/>
      <w:bookmarkEnd w:id="88"/>
      <w:ins w:id="89" w:author="Сергій Волков" w:date="2022-11-23T11:35:00Z">
        <w:r w:rsidRPr="00D01F81">
          <w:rPr>
            <w:sz w:val="28"/>
            <w:szCs w:val="28"/>
          </w:rPr>
          <w:t>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 та у зв’язку із синхронізацією ОЕС України з енергосистемою Континентальної Європи ENTSO-E та припиненням дії договору про зону регулювання «острів Бурштинської ТЕС» у складі блоку регулювання PSE тощо.</w:t>
        </w:r>
      </w:ins>
      <w:del w:id="90" w:author="Сергій Волков" w:date="2022-11-23T11:35:00Z">
        <w:r w:rsidR="00E70E09" w:rsidDel="00D01F81">
          <w:rPr>
            <w:sz w:val="28"/>
            <w:szCs w:val="28"/>
          </w:rPr>
          <w:delText xml:space="preserve">приведення вимог Кодексу системи передачі </w:delText>
        </w:r>
        <w:r w:rsidR="00E70E09" w:rsidRPr="007F3655" w:rsidDel="00D01F81">
          <w:rPr>
            <w:sz w:val="28"/>
            <w:szCs w:val="28"/>
          </w:rPr>
          <w:delText xml:space="preserve">стосовно відповідності технічних вимог до РПЧ </w:delText>
        </w:r>
        <w:r w:rsidR="00E70E09" w:rsidDel="00D01F81">
          <w:rPr>
            <w:sz w:val="28"/>
            <w:szCs w:val="28"/>
          </w:rPr>
          <w:delText>до</w:delText>
        </w:r>
        <w:r w:rsidR="00E70E09" w:rsidRPr="007F3655" w:rsidDel="00D01F81">
          <w:rPr>
            <w:sz w:val="28"/>
            <w:szCs w:val="28"/>
          </w:rPr>
          <w:delText xml:space="preserve"> технічних вимог ENTSO-E</w:delText>
        </w:r>
        <w:r w:rsidR="00E70E09" w:rsidDel="00D01F81">
          <w:rPr>
            <w:sz w:val="28"/>
            <w:szCs w:val="28"/>
          </w:rPr>
          <w:delText>;</w:delText>
        </w:r>
      </w:del>
    </w:p>
    <w:p w:rsidR="00D01F81" w:rsidRDefault="00D01F81" w:rsidP="00D01F81">
      <w:pPr>
        <w:ind w:firstLine="709"/>
        <w:jc w:val="both"/>
        <w:rPr>
          <w:ins w:id="91" w:author="Сергій Волков" w:date="2022-11-23T11:35:00Z"/>
          <w:sz w:val="28"/>
          <w:szCs w:val="28"/>
        </w:rPr>
      </w:pPr>
    </w:p>
    <w:p w:rsidR="00E70E09" w:rsidRPr="002B23BF" w:rsidDel="00D01F81" w:rsidRDefault="00651AE9" w:rsidP="00E70E09">
      <w:pPr>
        <w:ind w:firstLine="709"/>
        <w:jc w:val="both"/>
        <w:rPr>
          <w:del w:id="92" w:author="Сергій Волков" w:date="2022-11-23T11:35:00Z"/>
          <w:strike/>
          <w:sz w:val="28"/>
          <w:szCs w:val="28"/>
        </w:rPr>
      </w:pPr>
      <w:del w:id="93" w:author="Сергій Волков" w:date="2022-11-23T11:35:00Z">
        <w:r w:rsidDel="00D01F81">
          <w:rPr>
            <w:sz w:val="28"/>
            <w:szCs w:val="28"/>
          </w:rPr>
          <w:delText xml:space="preserve">забезпечити </w:delText>
        </w:r>
        <w:r w:rsidR="00E70E09" w:rsidRPr="007F3655" w:rsidDel="00D01F81">
          <w:rPr>
            <w:sz w:val="28"/>
            <w:szCs w:val="28"/>
          </w:rPr>
          <w:delText>можливість встановлення ОСП «мертвої зони» первинного регулювання штучно з власних міркувань не фіксуючи її величину</w:delText>
        </w:r>
        <w:r w:rsidR="00E70E09" w:rsidRPr="002B23BF" w:rsidDel="00D01F81">
          <w:rPr>
            <w:sz w:val="28"/>
            <w:szCs w:val="28"/>
          </w:rPr>
          <w:delText>;</w:delText>
        </w:r>
      </w:del>
    </w:p>
    <w:p w:rsidR="00E70E09" w:rsidRPr="007F3655" w:rsidDel="00D01F81" w:rsidRDefault="00651AE9" w:rsidP="00E70E09">
      <w:pPr>
        <w:ind w:firstLine="709"/>
        <w:jc w:val="both"/>
        <w:rPr>
          <w:del w:id="94" w:author="Сергій Волков" w:date="2022-11-23T11:35:00Z"/>
          <w:sz w:val="28"/>
          <w:szCs w:val="28"/>
        </w:rPr>
      </w:pPr>
      <w:del w:id="95" w:author="Сергій Волков" w:date="2022-11-23T11:35:00Z">
        <w:r w:rsidDel="00D01F81">
          <w:rPr>
            <w:sz w:val="28"/>
            <w:szCs w:val="28"/>
          </w:rPr>
          <w:delText>розмежувати</w:delText>
        </w:r>
        <w:r w:rsidRPr="007F3655" w:rsidDel="00D01F81">
          <w:rPr>
            <w:sz w:val="28"/>
            <w:szCs w:val="28"/>
          </w:rPr>
          <w:delText xml:space="preserve"> </w:delText>
        </w:r>
        <w:r w:rsidR="00E70E09" w:rsidRPr="007F3655" w:rsidDel="00D01F81">
          <w:rPr>
            <w:sz w:val="28"/>
            <w:szCs w:val="28"/>
          </w:rPr>
          <w:delText>вимоги щодо тривалості надання РПЧ для одиниці/групи постачання РПЧ з енергоємністю, яка не обмежує їх здатність забезпечувати РПЧ, та для яких є такі обмеження;</w:delText>
        </w:r>
      </w:del>
    </w:p>
    <w:p w:rsidR="00E70E09" w:rsidRPr="00D01F81" w:rsidDel="00D01F81" w:rsidRDefault="00651AE9" w:rsidP="00E70E09">
      <w:pPr>
        <w:ind w:firstLine="709"/>
        <w:jc w:val="both"/>
        <w:rPr>
          <w:del w:id="96" w:author="Сергій Волков" w:date="2022-11-23T11:35:00Z"/>
          <w:sz w:val="28"/>
          <w:szCs w:val="28"/>
          <w:rPrChange w:id="97" w:author="Сергій Волков" w:date="2022-11-23T11:35:00Z">
            <w:rPr>
              <w:del w:id="98" w:author="Сергій Волков" w:date="2022-11-23T11:35:00Z"/>
              <w:sz w:val="28"/>
              <w:szCs w:val="28"/>
              <w:lang w:val="ru-RU"/>
            </w:rPr>
          </w:rPrChange>
        </w:rPr>
      </w:pPr>
      <w:del w:id="99" w:author="Сергій Волков" w:date="2022-11-23T11:35:00Z">
        <w:r w:rsidRPr="007F3655" w:rsidDel="00D01F81">
          <w:rPr>
            <w:sz w:val="28"/>
            <w:szCs w:val="28"/>
          </w:rPr>
          <w:delText>актуаліз</w:delText>
        </w:r>
        <w:r w:rsidDel="00D01F81">
          <w:rPr>
            <w:sz w:val="28"/>
            <w:szCs w:val="28"/>
          </w:rPr>
          <w:delText>увати</w:delText>
        </w:r>
        <w:r w:rsidRPr="007F3655" w:rsidDel="00D01F81">
          <w:rPr>
            <w:sz w:val="28"/>
            <w:szCs w:val="28"/>
          </w:rPr>
          <w:delText xml:space="preserve"> </w:delText>
        </w:r>
        <w:r w:rsidR="00E70E09" w:rsidRPr="007F3655" w:rsidDel="00D01F81">
          <w:rPr>
            <w:sz w:val="28"/>
            <w:szCs w:val="28"/>
          </w:rPr>
          <w:delText>у формулі для визначення статизму розрахунок відхилення частоти, що дорівнює різниці поточного виміряного значення частоти та номінального значення (без врахування меж мертвої зони, якщо її встановлено).</w:delText>
        </w:r>
      </w:del>
    </w:p>
    <w:p w:rsidR="00C70CCC" w:rsidRPr="00360B02" w:rsidRDefault="00C70CCC" w:rsidP="00DB10AE">
      <w:pPr>
        <w:pStyle w:val="a5"/>
        <w:spacing w:after="0"/>
        <w:ind w:left="0" w:firstLine="708"/>
        <w:jc w:val="both"/>
        <w:rPr>
          <w:sz w:val="28"/>
          <w:szCs w:val="28"/>
          <w:highlight w:val="yellow"/>
        </w:rPr>
      </w:pPr>
    </w:p>
    <w:p w:rsidR="0056405F" w:rsidRPr="00360B02" w:rsidRDefault="0056405F" w:rsidP="0056405F">
      <w:pPr>
        <w:jc w:val="center"/>
        <w:rPr>
          <w:b/>
          <w:sz w:val="28"/>
          <w:szCs w:val="28"/>
        </w:rPr>
      </w:pPr>
      <w:r w:rsidRPr="00360B02">
        <w:rPr>
          <w:b/>
          <w:sz w:val="28"/>
          <w:szCs w:val="28"/>
        </w:rPr>
        <w:t>ІІІ. Визначення та оцінка альтернативних способів досягнення цілей</w:t>
      </w:r>
    </w:p>
    <w:p w:rsidR="0056405F" w:rsidRPr="00360B02" w:rsidRDefault="0056405F" w:rsidP="0056405F">
      <w:pPr>
        <w:jc w:val="both"/>
        <w:rPr>
          <w:sz w:val="28"/>
          <w:szCs w:val="28"/>
        </w:rPr>
      </w:pPr>
    </w:p>
    <w:p w:rsidR="0056405F" w:rsidRPr="00360B02" w:rsidRDefault="0056405F" w:rsidP="0056405F">
      <w:pPr>
        <w:ind w:firstLine="709"/>
        <w:jc w:val="both"/>
        <w:rPr>
          <w:sz w:val="28"/>
          <w:szCs w:val="28"/>
        </w:rPr>
      </w:pPr>
      <w:r w:rsidRPr="00360B02">
        <w:rPr>
          <w:sz w:val="28"/>
          <w:szCs w:val="28"/>
        </w:rPr>
        <w:t>1. Визначення альтернативних способів.</w:t>
      </w:r>
    </w:p>
    <w:p w:rsidR="0056405F" w:rsidRPr="005558AE" w:rsidRDefault="0056405F" w:rsidP="0056405F">
      <w:pPr>
        <w:jc w:val="both"/>
        <w:rPr>
          <w:sz w:val="6"/>
          <w:szCs w:val="6"/>
          <w:highlight w:val="yellow"/>
        </w:rPr>
      </w:pP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7039"/>
      </w:tblGrid>
      <w:tr w:rsidR="0056405F" w:rsidRPr="005558AE" w:rsidTr="00F91308">
        <w:trPr>
          <w:trHeight w:val="762"/>
        </w:trPr>
        <w:tc>
          <w:tcPr>
            <w:tcW w:w="2956"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7039" w:type="dxa"/>
            <w:shd w:val="clear" w:color="auto" w:fill="auto"/>
            <w:vAlign w:val="center"/>
          </w:tcPr>
          <w:p w:rsidR="0056405F" w:rsidRPr="005558AE" w:rsidRDefault="0056405F" w:rsidP="00F91308">
            <w:pPr>
              <w:pStyle w:val="2"/>
              <w:spacing w:after="0" w:line="240" w:lineRule="auto"/>
              <w:jc w:val="center"/>
              <w:rPr>
                <w:b/>
                <w:szCs w:val="28"/>
                <w:highlight w:val="yellow"/>
              </w:rPr>
            </w:pPr>
            <w:r w:rsidRPr="005558AE">
              <w:rPr>
                <w:b/>
                <w:szCs w:val="28"/>
              </w:rPr>
              <w:t>Опис альтернативи</w:t>
            </w:r>
          </w:p>
        </w:tc>
      </w:tr>
      <w:tr w:rsidR="0056405F" w:rsidRPr="005558AE" w:rsidTr="00F91308">
        <w:trPr>
          <w:trHeight w:val="972"/>
        </w:trPr>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7039" w:type="dxa"/>
            <w:shd w:val="clear" w:color="auto" w:fill="auto"/>
          </w:tcPr>
          <w:p w:rsidR="00333F85" w:rsidRDefault="00E70E09" w:rsidP="00795E67">
            <w:pPr>
              <w:ind w:firstLine="709"/>
              <w:jc w:val="both"/>
              <w:rPr>
                <w:ins w:id="100" w:author="Сергій Волков" w:date="2022-11-23T11:50:00Z"/>
                <w:sz w:val="24"/>
                <w:szCs w:val="24"/>
              </w:rPr>
            </w:pPr>
            <w:r w:rsidRPr="00795E67">
              <w:rPr>
                <w:sz w:val="24"/>
                <w:szCs w:val="24"/>
                <w:rPrChange w:id="101" w:author="Сергій Волков" w:date="2022-11-23T11:46:00Z">
                  <w:rPr/>
                </w:rPrChange>
              </w:rPr>
              <w:t xml:space="preserve">Невідповідність </w:t>
            </w:r>
            <w:r w:rsidR="00651AE9" w:rsidRPr="00795E67">
              <w:rPr>
                <w:sz w:val="24"/>
                <w:szCs w:val="24"/>
                <w:rPrChange w:id="102" w:author="Сергій Волков" w:date="2022-11-23T11:46:00Z">
                  <w:rPr/>
                </w:rPrChange>
              </w:rPr>
              <w:t xml:space="preserve">Кодексу системи передачі </w:t>
            </w:r>
            <w:r w:rsidRPr="00795E67">
              <w:rPr>
                <w:sz w:val="24"/>
                <w:szCs w:val="24"/>
                <w:rPrChange w:id="103" w:author="Сергій Волков" w:date="2022-11-23T11:46:00Z">
                  <w:rPr/>
                </w:rPrChange>
              </w:rPr>
              <w:t>технічним вимогам ENTSO-E</w:t>
            </w:r>
            <w:ins w:id="104" w:author="Сергій Волков" w:date="2022-11-23T11:42:00Z">
              <w:r w:rsidR="00CF3A00" w:rsidRPr="00795E67">
                <w:rPr>
                  <w:sz w:val="24"/>
                  <w:szCs w:val="24"/>
                  <w:rPrChange w:id="105" w:author="Сергій Волков" w:date="2022-11-23T11:46:00Z">
                    <w:rPr/>
                  </w:rPrChange>
                </w:rPr>
                <w:t xml:space="preserve"> та постанови Кабінету Міністрів України </w:t>
              </w:r>
            </w:ins>
            <w:ins w:id="106" w:author="Сергій Волков" w:date="2022-11-23T11:49:00Z">
              <w:r w:rsidR="00795E67">
                <w:rPr>
                  <w:sz w:val="24"/>
                  <w:szCs w:val="24"/>
                </w:rPr>
                <w:br/>
              </w:r>
            </w:ins>
            <w:ins w:id="107" w:author="Сергій Волков" w:date="2022-11-23T11:42:00Z">
              <w:r w:rsidR="00CF3A00" w:rsidRPr="00795E67">
                <w:rPr>
                  <w:sz w:val="24"/>
                  <w:szCs w:val="24"/>
                  <w:rPrChange w:id="108" w:author="Сергій Волков" w:date="2022-11-23T11:46:00Z">
                    <w:rPr/>
                  </w:rPrChange>
                </w:rPr>
                <w:t>від 23 серпня 2022 року № 946 «Про припинення дії Угоди між Кабінетом міністрів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w:t>
              </w:r>
            </w:ins>
            <w:del w:id="109" w:author="Сергій Волков" w:date="2022-11-23T11:41:00Z">
              <w:r w:rsidRPr="00795E67" w:rsidDel="00E23DF2">
                <w:rPr>
                  <w:sz w:val="24"/>
                  <w:szCs w:val="24"/>
                  <w:rPrChange w:id="110" w:author="Сергій Волков" w:date="2022-11-23T11:46:00Z">
                    <w:rPr/>
                  </w:rPrChange>
                </w:rPr>
                <w:delText>, а саме Статті 154 Регламенту ЄС 2017/1485 від 02.08.2017</w:delText>
              </w:r>
            </w:del>
            <w:r w:rsidRPr="00795E67">
              <w:rPr>
                <w:sz w:val="24"/>
                <w:szCs w:val="24"/>
                <w:rPrChange w:id="111" w:author="Сергій Волков" w:date="2022-11-23T11:46:00Z">
                  <w:rPr/>
                </w:rPrChange>
              </w:rPr>
              <w:t>.</w:t>
            </w:r>
            <w:ins w:id="112" w:author="Сергій Волков" w:date="2022-11-23T11:46:00Z">
              <w:r w:rsidR="00795E67" w:rsidRPr="00795E67">
                <w:rPr>
                  <w:sz w:val="24"/>
                  <w:szCs w:val="24"/>
                  <w:rPrChange w:id="113" w:author="Сергій Волков" w:date="2022-11-23T11:46:00Z">
                    <w:rPr/>
                  </w:rPrChange>
                </w:rPr>
                <w:t xml:space="preserve"> </w:t>
              </w:r>
            </w:ins>
          </w:p>
          <w:p w:rsidR="00E23DF2" w:rsidRPr="00795E67" w:rsidRDefault="00333F85" w:rsidP="00795E67">
            <w:pPr>
              <w:ind w:firstLine="709"/>
              <w:jc w:val="both"/>
              <w:rPr>
                <w:sz w:val="24"/>
                <w:szCs w:val="24"/>
                <w:rPrChange w:id="114" w:author="Сергій Волков" w:date="2022-11-23T11:46:00Z">
                  <w:rPr/>
                </w:rPrChange>
              </w:rPr>
              <w:pPrChange w:id="115" w:author="Сергій Волков" w:date="2022-11-23T11:46:00Z">
                <w:pPr>
                  <w:pStyle w:val="2"/>
                  <w:spacing w:after="0" w:line="240" w:lineRule="auto"/>
                  <w:ind w:left="55"/>
                  <w:jc w:val="both"/>
                </w:pPr>
              </w:pPrChange>
            </w:pPr>
            <w:ins w:id="116" w:author="Сергій Волков" w:date="2022-11-23T11:49:00Z">
              <w:r>
                <w:rPr>
                  <w:sz w:val="24"/>
                  <w:szCs w:val="24"/>
                </w:rPr>
                <w:t>Відсутність у Кодексі системи передачі чітк</w:t>
              </w:r>
            </w:ins>
            <w:ins w:id="117" w:author="Сергій Волков" w:date="2022-11-23T11:50:00Z">
              <w:r>
                <w:rPr>
                  <w:sz w:val="24"/>
                  <w:szCs w:val="24"/>
                </w:rPr>
                <w:t>о</w:t>
              </w:r>
            </w:ins>
            <w:ins w:id="118" w:author="Сергій Волков" w:date="2022-11-23T11:49:00Z">
              <w:r>
                <w:rPr>
                  <w:sz w:val="24"/>
                  <w:szCs w:val="24"/>
                </w:rPr>
                <w:t xml:space="preserve">го </w:t>
              </w:r>
            </w:ins>
            <w:ins w:id="119" w:author="Сергій Волков" w:date="2022-11-23T11:50:00Z">
              <w:r>
                <w:rPr>
                  <w:sz w:val="24"/>
                  <w:szCs w:val="24"/>
                </w:rPr>
                <w:t>порядку</w:t>
              </w:r>
            </w:ins>
            <w:ins w:id="120" w:author="Сергій Волков" w:date="2022-11-23T11:46:00Z">
              <w:r w:rsidR="00795E67" w:rsidRPr="00795E67">
                <w:rPr>
                  <w:sz w:val="24"/>
                  <w:szCs w:val="24"/>
                  <w:rPrChange w:id="121" w:author="Сергій Волков" w:date="2022-11-23T11:46:00Z">
                    <w:rPr>
                      <w:sz w:val="28"/>
                      <w:szCs w:val="28"/>
                    </w:rPr>
                  </w:rPrChange>
                </w:rPr>
                <w:t xml:space="preserve"> організації приєднання до системи передачі у разі зміни </w:t>
              </w:r>
            </w:ins>
            <w:ins w:id="122" w:author="Сергій Волков" w:date="2022-11-23T11:50:00Z">
              <w:r>
                <w:rPr>
                  <w:sz w:val="24"/>
                  <w:szCs w:val="24"/>
                </w:rPr>
                <w:t>з</w:t>
              </w:r>
            </w:ins>
            <w:ins w:id="123" w:author="Сергій Волков" w:date="2022-11-23T11:46:00Z">
              <w:r w:rsidR="00795E67" w:rsidRPr="00795E67">
                <w:rPr>
                  <w:sz w:val="24"/>
                  <w:szCs w:val="24"/>
                  <w:rPrChange w:id="124" w:author="Сергій Волков" w:date="2022-11-23T11:46:00Z">
                    <w:rPr>
                      <w:sz w:val="28"/>
                      <w:szCs w:val="28"/>
                    </w:rPr>
                  </w:rPrChange>
                </w:rPr>
                <w:t xml:space="preserve">амовника (сторони договору) або зміни (за ініціативою </w:t>
              </w:r>
            </w:ins>
            <w:ins w:id="125" w:author="Сергій Волков" w:date="2022-11-23T14:01:00Z">
              <w:r w:rsidR="00506E53">
                <w:rPr>
                  <w:sz w:val="24"/>
                  <w:szCs w:val="24"/>
                </w:rPr>
                <w:t>з</w:t>
              </w:r>
            </w:ins>
            <w:ins w:id="126" w:author="Сергій Волков" w:date="2022-11-23T11:46:00Z">
              <w:r w:rsidR="00795E67" w:rsidRPr="00795E67">
                <w:rPr>
                  <w:sz w:val="24"/>
                  <w:szCs w:val="24"/>
                  <w:rPrChange w:id="127" w:author="Сергій Волков" w:date="2022-11-23T11:46:00Z">
                    <w:rPr>
                      <w:sz w:val="28"/>
                      <w:szCs w:val="28"/>
                    </w:rPr>
                  </w:rPrChange>
                </w:rPr>
                <w:t xml:space="preserve">амовника) комплексу умов та вимог до інженерного забезпечення об'єкта </w:t>
              </w:r>
            </w:ins>
            <w:ins w:id="128" w:author="Сергій Волков" w:date="2022-11-23T11:50:00Z">
              <w:r>
                <w:rPr>
                  <w:sz w:val="24"/>
                  <w:szCs w:val="24"/>
                </w:rPr>
                <w:t>з</w:t>
              </w:r>
            </w:ins>
            <w:ins w:id="129" w:author="Сергій Волков" w:date="2022-11-23T11:46:00Z">
              <w:r w:rsidR="00795E67" w:rsidRPr="00795E67">
                <w:rPr>
                  <w:sz w:val="24"/>
                  <w:szCs w:val="24"/>
                  <w:rPrChange w:id="130" w:author="Сергій Волков" w:date="2022-11-23T11:46:00Z">
                    <w:rPr>
                      <w:sz w:val="28"/>
                      <w:szCs w:val="28"/>
                    </w:rPr>
                  </w:rPrChange>
                </w:rPr>
                <w:t>амовника, визначених у технічних умовах на приєднання</w:t>
              </w:r>
              <w:r w:rsidR="00795E67">
                <w:rPr>
                  <w:sz w:val="24"/>
                  <w:szCs w:val="24"/>
                </w:rPr>
                <w:t xml:space="preserve">, </w:t>
              </w:r>
            </w:ins>
            <w:ins w:id="131" w:author="Сергій Волков" w:date="2022-11-23T11:50:00Z">
              <w:r>
                <w:rPr>
                  <w:sz w:val="24"/>
                  <w:szCs w:val="24"/>
                </w:rPr>
                <w:t>а також</w:t>
              </w:r>
            </w:ins>
            <w:ins w:id="132" w:author="Сергій Волков" w:date="2022-11-23T11:46:00Z">
              <w:r w:rsidR="00795E67" w:rsidRPr="00795E67">
                <w:rPr>
                  <w:sz w:val="24"/>
                  <w:szCs w:val="24"/>
                  <w:rPrChange w:id="133" w:author="Сергій Волков" w:date="2022-11-23T11:46:00Z">
                    <w:rPr>
                      <w:sz w:val="28"/>
                      <w:szCs w:val="28"/>
                    </w:rPr>
                  </w:rPrChange>
                </w:rPr>
                <w:t xml:space="preserve"> вимог щодо якості надання послуг з передачі електричної енергії</w:t>
              </w:r>
              <w:r w:rsidR="00795E67">
                <w:rPr>
                  <w:sz w:val="24"/>
                  <w:szCs w:val="24"/>
                </w:rPr>
                <w:t>.</w:t>
              </w:r>
            </w:ins>
          </w:p>
        </w:tc>
      </w:tr>
      <w:tr w:rsidR="0056405F" w:rsidRPr="005558AE" w:rsidTr="00F91308">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p w:rsidR="0056405F" w:rsidRPr="005558AE" w:rsidRDefault="0056405F" w:rsidP="00F91308">
            <w:pPr>
              <w:pStyle w:val="2"/>
              <w:spacing w:after="0" w:line="240" w:lineRule="auto"/>
              <w:jc w:val="both"/>
              <w:rPr>
                <w:szCs w:val="28"/>
              </w:rPr>
            </w:pPr>
          </w:p>
        </w:tc>
        <w:tc>
          <w:tcPr>
            <w:tcW w:w="7039" w:type="dxa"/>
            <w:shd w:val="clear" w:color="auto" w:fill="auto"/>
          </w:tcPr>
          <w:p w:rsidR="00FD1C39" w:rsidRDefault="00651AE9" w:rsidP="00FD1C39">
            <w:pPr>
              <w:ind w:firstLine="709"/>
              <w:jc w:val="both"/>
              <w:rPr>
                <w:ins w:id="134" w:author="Сергій Волков" w:date="2022-11-23T13:22:00Z"/>
                <w:sz w:val="24"/>
                <w:szCs w:val="24"/>
              </w:rPr>
            </w:pPr>
            <w:r>
              <w:rPr>
                <w:sz w:val="24"/>
                <w:szCs w:val="24"/>
              </w:rPr>
              <w:t>Удосконалення та п</w:t>
            </w:r>
            <w:r w:rsidR="00BB3BAC" w:rsidRPr="00BB3BAC">
              <w:rPr>
                <w:sz w:val="24"/>
                <w:szCs w:val="24"/>
              </w:rPr>
              <w:t xml:space="preserve">риведення </w:t>
            </w:r>
            <w:r>
              <w:rPr>
                <w:sz w:val="24"/>
                <w:szCs w:val="24"/>
              </w:rPr>
              <w:t xml:space="preserve">положень </w:t>
            </w:r>
            <w:r w:rsidRPr="00651AE9">
              <w:rPr>
                <w:sz w:val="24"/>
                <w:szCs w:val="24"/>
              </w:rPr>
              <w:t xml:space="preserve">Кодексу системи передачі </w:t>
            </w:r>
            <w:r w:rsidR="00BB3BAC" w:rsidRPr="00BB3BAC">
              <w:rPr>
                <w:sz w:val="24"/>
                <w:szCs w:val="24"/>
              </w:rPr>
              <w:t xml:space="preserve">у відповідність </w:t>
            </w:r>
            <w:ins w:id="135" w:author="Сергій Волков" w:date="2022-11-23T13:14:00Z">
              <w:r w:rsidR="00FD1C39">
                <w:rPr>
                  <w:sz w:val="24"/>
                  <w:szCs w:val="24"/>
                </w:rPr>
                <w:t xml:space="preserve">до </w:t>
              </w:r>
              <w:r w:rsidR="00A354F4" w:rsidRPr="00BF6EB3">
                <w:rPr>
                  <w:sz w:val="24"/>
                  <w:szCs w:val="24"/>
                </w:rPr>
                <w:t>технічни</w:t>
              </w:r>
              <w:r w:rsidR="00FD1C39">
                <w:rPr>
                  <w:sz w:val="24"/>
                  <w:szCs w:val="24"/>
                </w:rPr>
                <w:t>х</w:t>
              </w:r>
              <w:r w:rsidR="00A354F4" w:rsidRPr="00BF6EB3">
                <w:rPr>
                  <w:sz w:val="24"/>
                  <w:szCs w:val="24"/>
                </w:rPr>
                <w:t xml:space="preserve"> вимог ENTSO-E та постанови Кабінету Міністрів України </w:t>
              </w:r>
              <w:r w:rsidR="00A354F4">
                <w:rPr>
                  <w:sz w:val="24"/>
                  <w:szCs w:val="24"/>
                </w:rPr>
                <w:br/>
              </w:r>
              <w:r w:rsidR="00A354F4" w:rsidRPr="00BF6EB3">
                <w:rPr>
                  <w:sz w:val="24"/>
                  <w:szCs w:val="24"/>
                </w:rPr>
                <w:t xml:space="preserve">від 23 серпня 2022 року № 946 «Про припинення дії Угоди між Кабінетом міністрів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 </w:t>
              </w:r>
            </w:ins>
          </w:p>
          <w:p w:rsidR="00B06E62" w:rsidRPr="00FF5A58" w:rsidRDefault="00FD1C39" w:rsidP="00FD1C39">
            <w:pPr>
              <w:ind w:firstLine="709"/>
              <w:jc w:val="both"/>
              <w:rPr>
                <w:sz w:val="24"/>
                <w:szCs w:val="24"/>
              </w:rPr>
              <w:pPrChange w:id="136" w:author="Сергій Волков" w:date="2022-11-23T13:22:00Z">
                <w:pPr>
                  <w:pStyle w:val="3"/>
                  <w:ind w:left="55"/>
                  <w:jc w:val="both"/>
                </w:pPr>
              </w:pPrChange>
            </w:pPr>
            <w:ins w:id="137" w:author="Сергій Волков" w:date="2022-11-23T13:17:00Z">
              <w:r>
                <w:rPr>
                  <w:sz w:val="24"/>
                  <w:szCs w:val="24"/>
                </w:rPr>
                <w:t>Удосконалення вимог</w:t>
              </w:r>
            </w:ins>
            <w:ins w:id="138" w:author="Сергій Волков" w:date="2022-11-23T13:14:00Z">
              <w:r w:rsidR="00A354F4">
                <w:rPr>
                  <w:sz w:val="24"/>
                  <w:szCs w:val="24"/>
                </w:rPr>
                <w:t xml:space="preserve"> Кодекс</w:t>
              </w:r>
            </w:ins>
            <w:ins w:id="139" w:author="Сергій Волков" w:date="2022-11-23T13:17:00Z">
              <w:r>
                <w:rPr>
                  <w:sz w:val="24"/>
                  <w:szCs w:val="24"/>
                </w:rPr>
                <w:t>у</w:t>
              </w:r>
            </w:ins>
            <w:ins w:id="140" w:author="Сергій Волков" w:date="2022-11-23T13:14:00Z">
              <w:r w:rsidR="00A354F4">
                <w:rPr>
                  <w:sz w:val="24"/>
                  <w:szCs w:val="24"/>
                </w:rPr>
                <w:t xml:space="preserve"> системи передачі </w:t>
              </w:r>
            </w:ins>
            <w:ins w:id="141" w:author="Сергій Волков" w:date="2022-11-23T13:17:00Z">
              <w:r>
                <w:rPr>
                  <w:sz w:val="24"/>
                  <w:szCs w:val="24"/>
                </w:rPr>
                <w:t>шляхом чітког</w:t>
              </w:r>
            </w:ins>
            <w:ins w:id="142" w:author="Сергій Волков" w:date="2022-11-23T13:21:00Z">
              <w:r>
                <w:rPr>
                  <w:sz w:val="24"/>
                  <w:szCs w:val="24"/>
                </w:rPr>
                <w:t xml:space="preserve">о </w:t>
              </w:r>
            </w:ins>
            <w:ins w:id="143" w:author="Сергій Волков" w:date="2022-11-23T13:17:00Z">
              <w:r>
                <w:rPr>
                  <w:sz w:val="24"/>
                  <w:szCs w:val="24"/>
                </w:rPr>
                <w:t>визначення</w:t>
              </w:r>
            </w:ins>
            <w:ins w:id="144" w:author="Сергій Волков" w:date="2022-11-23T13:22:00Z">
              <w:r>
                <w:rPr>
                  <w:sz w:val="24"/>
                  <w:szCs w:val="24"/>
                </w:rPr>
                <w:t xml:space="preserve"> у ньому</w:t>
              </w:r>
            </w:ins>
            <w:ins w:id="145" w:author="Сергій Волков" w:date="2022-11-23T13:14:00Z">
              <w:r w:rsidR="00A354F4">
                <w:rPr>
                  <w:sz w:val="24"/>
                  <w:szCs w:val="24"/>
                </w:rPr>
                <w:t xml:space="preserve"> порядку</w:t>
              </w:r>
              <w:r w:rsidR="00A354F4" w:rsidRPr="00BF6EB3">
                <w:rPr>
                  <w:sz w:val="24"/>
                  <w:szCs w:val="24"/>
                </w:rPr>
                <w:t xml:space="preserve"> організації приєднання до системи передачі у разі зміни </w:t>
              </w:r>
              <w:r w:rsidR="00A354F4">
                <w:rPr>
                  <w:sz w:val="24"/>
                  <w:szCs w:val="24"/>
                </w:rPr>
                <w:t>з</w:t>
              </w:r>
              <w:r w:rsidR="00A354F4" w:rsidRPr="00BF6EB3">
                <w:rPr>
                  <w:sz w:val="24"/>
                  <w:szCs w:val="24"/>
                </w:rPr>
                <w:t xml:space="preserve">амовника (сторони договору) або зміни (за ініціативою </w:t>
              </w:r>
            </w:ins>
            <w:ins w:id="146" w:author="Сергій Волков" w:date="2022-11-23T13:22:00Z">
              <w:r>
                <w:rPr>
                  <w:sz w:val="24"/>
                  <w:szCs w:val="24"/>
                </w:rPr>
                <w:t>з</w:t>
              </w:r>
            </w:ins>
            <w:ins w:id="147" w:author="Сергій Волков" w:date="2022-11-23T13:14:00Z">
              <w:r w:rsidR="00A354F4" w:rsidRPr="00BF6EB3">
                <w:rPr>
                  <w:sz w:val="24"/>
                  <w:szCs w:val="24"/>
                </w:rPr>
                <w:t xml:space="preserve">амовника) комплексу умов та вимог до інженерного забезпечення об'єкта </w:t>
              </w:r>
              <w:r w:rsidR="00A354F4">
                <w:rPr>
                  <w:sz w:val="24"/>
                  <w:szCs w:val="24"/>
                </w:rPr>
                <w:t>з</w:t>
              </w:r>
              <w:r w:rsidR="00A354F4" w:rsidRPr="00BF6EB3">
                <w:rPr>
                  <w:sz w:val="24"/>
                  <w:szCs w:val="24"/>
                </w:rPr>
                <w:t>амовника, визначених у технічних умовах на приєднання</w:t>
              </w:r>
              <w:r w:rsidR="00A354F4">
                <w:rPr>
                  <w:sz w:val="24"/>
                  <w:szCs w:val="24"/>
                </w:rPr>
                <w:t>, а також</w:t>
              </w:r>
              <w:r w:rsidR="00A354F4" w:rsidRPr="00BF6EB3">
                <w:rPr>
                  <w:sz w:val="24"/>
                  <w:szCs w:val="24"/>
                </w:rPr>
                <w:t xml:space="preserve"> вимог щодо якості надання послуг з передачі електричної енергії</w:t>
              </w:r>
              <w:r w:rsidR="00A354F4">
                <w:rPr>
                  <w:sz w:val="24"/>
                  <w:szCs w:val="24"/>
                </w:rPr>
                <w:t>.</w:t>
              </w:r>
            </w:ins>
            <w:del w:id="148" w:author="Сергій Волков" w:date="2022-11-23T13:14:00Z">
              <w:r w:rsidR="00651AE9" w:rsidDel="00A354F4">
                <w:rPr>
                  <w:sz w:val="24"/>
                  <w:szCs w:val="24"/>
                </w:rPr>
                <w:delText xml:space="preserve">з </w:delText>
              </w:r>
              <w:r w:rsidR="00BC7F5D" w:rsidRPr="00F970AA" w:rsidDel="00A354F4">
                <w:rPr>
                  <w:sz w:val="24"/>
                  <w:szCs w:val="24"/>
                </w:rPr>
                <w:delText>технічним</w:delText>
              </w:r>
              <w:r w:rsidR="00651AE9" w:rsidDel="00A354F4">
                <w:rPr>
                  <w:sz w:val="24"/>
                  <w:szCs w:val="24"/>
                </w:rPr>
                <w:delText>и</w:delText>
              </w:r>
              <w:r w:rsidR="00BC7F5D" w:rsidRPr="00F970AA" w:rsidDel="00A354F4">
                <w:rPr>
                  <w:sz w:val="24"/>
                  <w:szCs w:val="24"/>
                </w:rPr>
                <w:delText xml:space="preserve"> вимогам</w:delText>
              </w:r>
              <w:r w:rsidR="00651AE9" w:rsidDel="00A354F4">
                <w:rPr>
                  <w:sz w:val="24"/>
                  <w:szCs w:val="24"/>
                </w:rPr>
                <w:delText>и</w:delText>
              </w:r>
              <w:r w:rsidR="00BC7F5D" w:rsidRPr="00F970AA" w:rsidDel="00A354F4">
                <w:rPr>
                  <w:sz w:val="24"/>
                  <w:szCs w:val="24"/>
                </w:rPr>
                <w:delText xml:space="preserve"> ENTSO-E, а саме </w:delText>
              </w:r>
              <w:r w:rsidR="00651AE9" w:rsidDel="00A354F4">
                <w:rPr>
                  <w:sz w:val="24"/>
                  <w:szCs w:val="24"/>
                </w:rPr>
                <w:delText>до с</w:delText>
              </w:r>
              <w:r w:rsidR="00BC7F5D" w:rsidRPr="00F970AA" w:rsidDel="00A354F4">
                <w:rPr>
                  <w:sz w:val="24"/>
                  <w:szCs w:val="24"/>
                </w:rPr>
                <w:delText>татті 154 Регламенту ЄС 2017/1485 від 02.08.2017</w:delText>
              </w:r>
            </w:del>
            <w:del w:id="149" w:author="Сергій Волков" w:date="2022-11-23T13:26:00Z">
              <w:r w:rsidR="00BB3BAC" w:rsidDel="00CB5289">
                <w:rPr>
                  <w:sz w:val="24"/>
                  <w:szCs w:val="24"/>
                </w:rPr>
                <w:delText xml:space="preserve">. </w:delText>
              </w:r>
              <w:r w:rsidR="00651AE9" w:rsidDel="00CB5289">
                <w:rPr>
                  <w:sz w:val="24"/>
                  <w:szCs w:val="24"/>
                </w:rPr>
                <w:delText xml:space="preserve"> </w:delText>
              </w:r>
            </w:del>
          </w:p>
        </w:tc>
      </w:tr>
    </w:tbl>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lastRenderedPageBreak/>
        <w:t>2. Оцінка вибраних альтернативних способів досягнення цілей.</w:t>
      </w:r>
    </w:p>
    <w:p w:rsidR="0056405F" w:rsidRPr="005558AE" w:rsidRDefault="0056405F" w:rsidP="0056405F">
      <w:pPr>
        <w:pStyle w:val="a5"/>
        <w:spacing w:after="0"/>
        <w:ind w:left="0"/>
        <w:jc w:val="both"/>
        <w:rPr>
          <w:sz w:val="28"/>
          <w:szCs w:val="28"/>
        </w:rPr>
      </w:pPr>
    </w:p>
    <w:p w:rsidR="0056405F" w:rsidRPr="005558AE" w:rsidRDefault="0056405F" w:rsidP="0056405F">
      <w:pPr>
        <w:pStyle w:val="a5"/>
        <w:spacing w:after="0"/>
        <w:ind w:left="0" w:firstLine="709"/>
        <w:jc w:val="both"/>
        <w:rPr>
          <w:sz w:val="27"/>
          <w:szCs w:val="27"/>
        </w:rPr>
      </w:pPr>
      <w:r w:rsidRPr="005558AE">
        <w:rPr>
          <w:sz w:val="28"/>
          <w:szCs w:val="28"/>
        </w:rPr>
        <w:t>1) оцінка впливу на сферу інтересів держави:</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3217"/>
        <w:gridCol w:w="3377"/>
      </w:tblGrid>
      <w:tr w:rsidR="00651AE9" w:rsidRPr="005558AE" w:rsidTr="00F91308">
        <w:trPr>
          <w:trHeight w:val="634"/>
        </w:trPr>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261"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651AE9" w:rsidRPr="005558AE" w:rsidTr="00F91308">
        <w:trPr>
          <w:trHeight w:val="944"/>
        </w:trPr>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p w:rsidR="0056405F" w:rsidRPr="005558AE" w:rsidRDefault="0056405F" w:rsidP="00F91308">
            <w:pPr>
              <w:pStyle w:val="2"/>
              <w:spacing w:after="0" w:line="240" w:lineRule="auto"/>
              <w:jc w:val="both"/>
              <w:rPr>
                <w:szCs w:val="28"/>
              </w:rPr>
            </w:pPr>
          </w:p>
        </w:tc>
        <w:tc>
          <w:tcPr>
            <w:tcW w:w="3261" w:type="dxa"/>
            <w:shd w:val="clear" w:color="auto" w:fill="auto"/>
          </w:tcPr>
          <w:p w:rsidR="0056405F" w:rsidRPr="005558AE" w:rsidRDefault="0056405F" w:rsidP="00F91308">
            <w:pPr>
              <w:pStyle w:val="2"/>
              <w:spacing w:after="0" w:line="240" w:lineRule="auto"/>
              <w:jc w:val="both"/>
              <w:rPr>
                <w:szCs w:val="28"/>
              </w:rPr>
            </w:pPr>
            <w:r w:rsidRPr="005558AE">
              <w:rPr>
                <w:szCs w:val="28"/>
              </w:rPr>
              <w:t>Відсутні.</w:t>
            </w:r>
          </w:p>
        </w:tc>
        <w:tc>
          <w:tcPr>
            <w:tcW w:w="3402" w:type="dxa"/>
            <w:shd w:val="clear" w:color="auto" w:fill="auto"/>
          </w:tcPr>
          <w:p w:rsidR="00B569A5" w:rsidRPr="005558AE" w:rsidRDefault="00B569A5" w:rsidP="003F6AD8">
            <w:pPr>
              <w:ind w:firstLine="709"/>
              <w:jc w:val="both"/>
              <w:rPr>
                <w:szCs w:val="28"/>
              </w:rPr>
              <w:pPrChange w:id="150" w:author="Сергій Волков" w:date="2022-11-23T13:32:00Z">
                <w:pPr>
                  <w:pStyle w:val="2"/>
                  <w:spacing w:after="0" w:line="240" w:lineRule="auto"/>
                  <w:jc w:val="both"/>
                </w:pPr>
              </w:pPrChange>
            </w:pPr>
            <w:r w:rsidRPr="00CB5289">
              <w:rPr>
                <w:sz w:val="24"/>
                <w:szCs w:val="24"/>
                <w:rPrChange w:id="151" w:author="Сергій Волков" w:date="2022-11-23T13:24:00Z">
                  <w:rPr/>
                </w:rPrChange>
              </w:rPr>
              <w:t xml:space="preserve">Невідповідність </w:t>
            </w:r>
            <w:r w:rsidR="00651AE9" w:rsidRPr="00CB5289">
              <w:rPr>
                <w:sz w:val="24"/>
                <w:szCs w:val="24"/>
                <w:rPrChange w:id="152" w:author="Сергій Волков" w:date="2022-11-23T13:24:00Z">
                  <w:rPr/>
                </w:rPrChange>
              </w:rPr>
              <w:t>Кодексу системи передачі</w:t>
            </w:r>
            <w:r w:rsidRPr="00CB5289">
              <w:rPr>
                <w:sz w:val="24"/>
                <w:szCs w:val="24"/>
                <w:rPrChange w:id="153" w:author="Сергій Волков" w:date="2022-11-23T13:24:00Z">
                  <w:rPr/>
                </w:rPrChange>
              </w:rPr>
              <w:t xml:space="preserve"> технічним вимогам ENTSO-E, </w:t>
            </w:r>
            <w:ins w:id="154" w:author="Сергій Волков" w:date="2022-11-23T13:24:00Z">
              <w:r w:rsidR="00CB5289" w:rsidRPr="00CB5289">
                <w:rPr>
                  <w:sz w:val="24"/>
                  <w:szCs w:val="24"/>
                  <w:rPrChange w:id="155" w:author="Сергій Волков" w:date="2022-11-23T13:24:00Z">
                    <w:rPr/>
                  </w:rPrChange>
                </w:rPr>
                <w:t>та постанов</w:t>
              </w:r>
            </w:ins>
            <w:ins w:id="156" w:author="Сергій Волков" w:date="2022-11-23T13:25:00Z">
              <w:r w:rsidR="00CB5289">
                <w:rPr>
                  <w:sz w:val="24"/>
                  <w:szCs w:val="24"/>
                </w:rPr>
                <w:t>і</w:t>
              </w:r>
            </w:ins>
            <w:ins w:id="157" w:author="Сергій Волков" w:date="2022-11-23T13:24:00Z">
              <w:r w:rsidR="00CB5289" w:rsidRPr="00CB5289">
                <w:rPr>
                  <w:sz w:val="24"/>
                  <w:szCs w:val="24"/>
                  <w:rPrChange w:id="158" w:author="Сергій Волков" w:date="2022-11-23T13:24:00Z">
                    <w:rPr/>
                  </w:rPrChange>
                </w:rPr>
                <w:t xml:space="preserve"> Кабінету Міністрів України </w:t>
              </w:r>
              <w:r w:rsidR="00CB5289" w:rsidRPr="00CB5289">
                <w:rPr>
                  <w:sz w:val="24"/>
                  <w:szCs w:val="24"/>
                  <w:rPrChange w:id="159" w:author="Сергій Волков" w:date="2022-11-23T13:24:00Z">
                    <w:rPr/>
                  </w:rPrChange>
                </w:rPr>
                <w:br/>
                <w:t xml:space="preserve">від 23 серпня 2022 року № 946 «Про </w:t>
              </w:r>
              <w:r w:rsidR="00CB5289" w:rsidRPr="00BF6EB3">
                <w:rPr>
                  <w:sz w:val="24"/>
                  <w:szCs w:val="24"/>
                </w:rPr>
                <w:t>припинення дії Угоди між Кабінетом міністрів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w:t>
              </w:r>
            </w:ins>
            <w:del w:id="160" w:author="Сергій Волков" w:date="2022-11-23T13:23:00Z">
              <w:r w:rsidRPr="00F970AA" w:rsidDel="00FD1C39">
                <w:delText>а саме Статті 154 Регламенту ЄС 2017/1485 від 02.08.2017</w:delText>
              </w:r>
            </w:del>
            <w:del w:id="161" w:author="Сергій Волков" w:date="2022-11-23T13:32:00Z">
              <w:r w:rsidRPr="00F970AA" w:rsidDel="003F6AD8">
                <w:delText>.</w:delText>
              </w:r>
            </w:del>
          </w:p>
        </w:tc>
      </w:tr>
      <w:tr w:rsidR="00651AE9" w:rsidRPr="005558AE" w:rsidTr="00F91308">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261" w:type="dxa"/>
            <w:shd w:val="clear" w:color="auto" w:fill="auto"/>
          </w:tcPr>
          <w:p w:rsidR="00CB5289" w:rsidRDefault="00CB5289" w:rsidP="00CB5289">
            <w:pPr>
              <w:tabs>
                <w:tab w:val="left" w:pos="683"/>
              </w:tabs>
              <w:jc w:val="both"/>
              <w:rPr>
                <w:ins w:id="162" w:author="Сергій Волков" w:date="2022-11-23T13:28:00Z"/>
                <w:sz w:val="24"/>
                <w:szCs w:val="24"/>
              </w:rPr>
            </w:pPr>
            <w:ins w:id="163" w:author="Сергій Волков" w:date="2022-11-23T13:27:00Z">
              <w:r>
                <w:rPr>
                  <w:sz w:val="24"/>
                  <w:szCs w:val="24"/>
                </w:rPr>
                <w:t xml:space="preserve">1. </w:t>
              </w:r>
              <w:r>
                <w:rPr>
                  <w:sz w:val="24"/>
                  <w:szCs w:val="24"/>
                </w:rPr>
                <w:t>Удосконалення та п</w:t>
              </w:r>
              <w:r w:rsidRPr="00BB3BAC">
                <w:rPr>
                  <w:sz w:val="24"/>
                  <w:szCs w:val="24"/>
                </w:rPr>
                <w:t xml:space="preserve">риведення </w:t>
              </w:r>
              <w:r>
                <w:rPr>
                  <w:sz w:val="24"/>
                  <w:szCs w:val="24"/>
                </w:rPr>
                <w:t xml:space="preserve">положень </w:t>
              </w:r>
              <w:r w:rsidRPr="00651AE9">
                <w:rPr>
                  <w:sz w:val="24"/>
                  <w:szCs w:val="24"/>
                </w:rPr>
                <w:t xml:space="preserve">Кодексу системи передачі </w:t>
              </w:r>
              <w:r w:rsidRPr="00BB3BAC">
                <w:rPr>
                  <w:sz w:val="24"/>
                  <w:szCs w:val="24"/>
                </w:rPr>
                <w:t xml:space="preserve">у відповідність </w:t>
              </w:r>
              <w:r>
                <w:rPr>
                  <w:sz w:val="24"/>
                  <w:szCs w:val="24"/>
                </w:rPr>
                <w:t xml:space="preserve">до </w:t>
              </w:r>
              <w:r w:rsidRPr="00BF6EB3">
                <w:rPr>
                  <w:sz w:val="24"/>
                  <w:szCs w:val="24"/>
                </w:rPr>
                <w:t>технічни</w:t>
              </w:r>
              <w:r>
                <w:rPr>
                  <w:sz w:val="24"/>
                  <w:szCs w:val="24"/>
                </w:rPr>
                <w:t>х</w:t>
              </w:r>
              <w:r w:rsidRPr="00BF6EB3">
                <w:rPr>
                  <w:sz w:val="24"/>
                  <w:szCs w:val="24"/>
                </w:rPr>
                <w:t xml:space="preserve"> вимог ENTSO-E та постанови Кабінету Міністрів України </w:t>
              </w:r>
              <w:r>
                <w:rPr>
                  <w:sz w:val="24"/>
                  <w:szCs w:val="24"/>
                </w:rPr>
                <w:br/>
              </w:r>
              <w:r w:rsidRPr="00BF6EB3">
                <w:rPr>
                  <w:sz w:val="24"/>
                  <w:szCs w:val="24"/>
                </w:rPr>
                <w:t>від 23 серпня 2022 року</w:t>
              </w:r>
            </w:ins>
            <w:ins w:id="164" w:author="Сергій Волков" w:date="2022-11-23T14:02:00Z">
              <w:r w:rsidR="00506E53">
                <w:rPr>
                  <w:sz w:val="24"/>
                  <w:szCs w:val="24"/>
                </w:rPr>
                <w:t xml:space="preserve">        </w:t>
              </w:r>
            </w:ins>
            <w:ins w:id="165" w:author="Сергій Волков" w:date="2022-11-23T13:27:00Z">
              <w:r w:rsidRPr="00BF6EB3">
                <w:rPr>
                  <w:sz w:val="24"/>
                  <w:szCs w:val="24"/>
                </w:rPr>
                <w:t xml:space="preserve"> № 946 «Про припинення дії Угоди між Кабінетом міністрів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 </w:t>
              </w:r>
            </w:ins>
          </w:p>
          <w:p w:rsidR="0056405F" w:rsidDel="00CB5289" w:rsidRDefault="00CB5289" w:rsidP="00696219">
            <w:pPr>
              <w:ind w:firstLine="536"/>
              <w:jc w:val="both"/>
              <w:rPr>
                <w:del w:id="166" w:author="Сергій Волков" w:date="2022-11-23T13:26:00Z"/>
                <w:sz w:val="24"/>
                <w:szCs w:val="24"/>
              </w:rPr>
              <w:pPrChange w:id="167" w:author="Сергій Волков" w:date="2022-11-23T13:30:00Z">
                <w:pPr>
                  <w:jc w:val="both"/>
                </w:pPr>
              </w:pPrChange>
            </w:pPr>
            <w:ins w:id="168" w:author="Сергій Волков" w:date="2022-11-23T13:27:00Z">
              <w:r>
                <w:rPr>
                  <w:sz w:val="24"/>
                  <w:szCs w:val="24"/>
                </w:rPr>
                <w:t xml:space="preserve">2. </w:t>
              </w:r>
            </w:ins>
            <w:del w:id="169" w:author="Сергій Волков" w:date="2022-11-23T13:26:00Z">
              <w:r w:rsidR="00EA6575" w:rsidDel="00CB5289">
                <w:rPr>
                  <w:sz w:val="24"/>
                  <w:szCs w:val="24"/>
                </w:rPr>
                <w:delText xml:space="preserve">1. </w:delText>
              </w:r>
              <w:r w:rsidR="00651AE9" w:rsidDel="00CB5289">
                <w:rPr>
                  <w:sz w:val="24"/>
                  <w:szCs w:val="24"/>
                </w:rPr>
                <w:delText>Удосконалення та п</w:delText>
              </w:r>
              <w:r w:rsidR="00B569A5" w:rsidRPr="00B569A5" w:rsidDel="00CB5289">
                <w:rPr>
                  <w:sz w:val="24"/>
                  <w:szCs w:val="24"/>
                </w:rPr>
                <w:delText xml:space="preserve">риведення </w:delText>
              </w:r>
              <w:r w:rsidR="00651AE9" w:rsidDel="00CB5289">
                <w:rPr>
                  <w:sz w:val="24"/>
                  <w:szCs w:val="24"/>
                </w:rPr>
                <w:delText xml:space="preserve">положень </w:delText>
              </w:r>
              <w:r w:rsidR="00651AE9" w:rsidRPr="00651AE9" w:rsidDel="00CB5289">
                <w:rPr>
                  <w:sz w:val="24"/>
                  <w:szCs w:val="24"/>
                </w:rPr>
                <w:delText xml:space="preserve">Кодексу системи передачі </w:delText>
              </w:r>
              <w:r w:rsidR="00B569A5" w:rsidRPr="00B569A5" w:rsidDel="00CB5289">
                <w:rPr>
                  <w:sz w:val="24"/>
                  <w:szCs w:val="24"/>
                </w:rPr>
                <w:delText xml:space="preserve">у відповідність </w:delText>
              </w:r>
              <w:r w:rsidR="00651AE9" w:rsidDel="00CB5289">
                <w:rPr>
                  <w:sz w:val="24"/>
                  <w:szCs w:val="24"/>
                </w:rPr>
                <w:delText xml:space="preserve">до </w:delText>
              </w:r>
              <w:r w:rsidR="00B569A5" w:rsidRPr="00B569A5" w:rsidDel="00CB5289">
                <w:rPr>
                  <w:sz w:val="24"/>
                  <w:szCs w:val="24"/>
                </w:rPr>
                <w:delText>технічни</w:delText>
              </w:r>
              <w:r w:rsidR="00651AE9" w:rsidDel="00CB5289">
                <w:rPr>
                  <w:sz w:val="24"/>
                  <w:szCs w:val="24"/>
                </w:rPr>
                <w:delText>х</w:delText>
              </w:r>
              <w:r w:rsidR="00B569A5" w:rsidRPr="00B569A5" w:rsidDel="00CB5289">
                <w:rPr>
                  <w:sz w:val="24"/>
                  <w:szCs w:val="24"/>
                </w:rPr>
                <w:delText xml:space="preserve"> вимог ENTSO-E, а саме </w:delText>
              </w:r>
              <w:r w:rsidR="00651AE9" w:rsidDel="00CB5289">
                <w:rPr>
                  <w:sz w:val="24"/>
                  <w:szCs w:val="24"/>
                </w:rPr>
                <w:delText>до с</w:delText>
              </w:r>
              <w:r w:rsidR="00B569A5" w:rsidRPr="00B569A5" w:rsidDel="00CB5289">
                <w:rPr>
                  <w:sz w:val="24"/>
                  <w:szCs w:val="24"/>
                </w:rPr>
                <w:delText>татті 154 Регламенту ЄС 2017/1485 від 02.08.2017.</w:delText>
              </w:r>
            </w:del>
          </w:p>
          <w:p w:rsidR="00EA6575" w:rsidRPr="00834436" w:rsidRDefault="00EA6575" w:rsidP="00696219">
            <w:pPr>
              <w:ind w:left="-22" w:firstLine="416"/>
              <w:jc w:val="both"/>
              <w:rPr>
                <w:sz w:val="24"/>
                <w:szCs w:val="24"/>
              </w:rPr>
              <w:pPrChange w:id="170" w:author="Сергій Волков" w:date="2022-11-23T13:31:00Z">
                <w:pPr>
                  <w:jc w:val="both"/>
                </w:pPr>
              </w:pPrChange>
            </w:pPr>
            <w:del w:id="171" w:author="Сергій Волков" w:date="2022-11-23T13:28:00Z">
              <w:r w:rsidDel="00CB5289">
                <w:rPr>
                  <w:sz w:val="24"/>
                  <w:szCs w:val="24"/>
                </w:rPr>
                <w:delText>2</w:delText>
              </w:r>
            </w:del>
            <w:del w:id="172" w:author="Сергій Волков" w:date="2022-11-23T13:33:00Z">
              <w:r w:rsidDel="003F6AD8">
                <w:rPr>
                  <w:sz w:val="24"/>
                  <w:szCs w:val="24"/>
                </w:rPr>
                <w:delText xml:space="preserve">. </w:delText>
              </w:r>
            </w:del>
            <w:r w:rsidR="00651AE9">
              <w:rPr>
                <w:sz w:val="24"/>
                <w:szCs w:val="24"/>
              </w:rPr>
              <w:t>Забезпечення можливості з</w:t>
            </w:r>
            <w:r>
              <w:rPr>
                <w:sz w:val="24"/>
                <w:szCs w:val="24"/>
              </w:rPr>
              <w:t>алучення інвестицій.</w:t>
            </w:r>
          </w:p>
        </w:tc>
        <w:tc>
          <w:tcPr>
            <w:tcW w:w="3402" w:type="dxa"/>
            <w:shd w:val="clear" w:color="auto" w:fill="auto"/>
          </w:tcPr>
          <w:p w:rsidR="0056405F" w:rsidRPr="005558AE" w:rsidRDefault="0056405F" w:rsidP="00F91308">
            <w:pPr>
              <w:pStyle w:val="2"/>
              <w:spacing w:after="0" w:line="240" w:lineRule="auto"/>
              <w:jc w:val="both"/>
              <w:rPr>
                <w:szCs w:val="28"/>
              </w:rPr>
            </w:pPr>
            <w:r w:rsidRPr="005558AE">
              <w:rPr>
                <w:szCs w:val="28"/>
              </w:rPr>
              <w:t>Відсутні.</w:t>
            </w:r>
          </w:p>
        </w:tc>
      </w:tr>
    </w:tbl>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t>2) оцінка впливу на сферу інтересів громадян:</w:t>
      </w:r>
    </w:p>
    <w:p w:rsidR="0056405F" w:rsidRPr="005558AE" w:rsidRDefault="0056405F" w:rsidP="0056405F">
      <w:pPr>
        <w:pStyle w:val="a5"/>
        <w:spacing w:after="0"/>
        <w:ind w:left="0"/>
        <w:jc w:val="both"/>
        <w:rPr>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119"/>
        <w:gridCol w:w="3538"/>
      </w:tblGrid>
      <w:tr w:rsidR="0056405F" w:rsidRPr="005558AE" w:rsidTr="00CF43EF">
        <w:trPr>
          <w:trHeight w:val="496"/>
        </w:trPr>
        <w:tc>
          <w:tcPr>
            <w:tcW w:w="328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11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538"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56405F" w:rsidRPr="005558AE" w:rsidTr="00CF43EF">
        <w:tc>
          <w:tcPr>
            <w:tcW w:w="3289"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3119" w:type="dxa"/>
            <w:shd w:val="clear" w:color="auto" w:fill="auto"/>
          </w:tcPr>
          <w:p w:rsidR="0056405F" w:rsidRPr="00135924" w:rsidRDefault="0056405F" w:rsidP="00F91308">
            <w:pPr>
              <w:pStyle w:val="2"/>
              <w:spacing w:after="0" w:line="240" w:lineRule="auto"/>
              <w:jc w:val="both"/>
              <w:rPr>
                <w:szCs w:val="28"/>
              </w:rPr>
            </w:pPr>
            <w:r w:rsidRPr="00135924">
              <w:rPr>
                <w:szCs w:val="28"/>
              </w:rPr>
              <w:t>Відсутні.</w:t>
            </w:r>
          </w:p>
        </w:tc>
        <w:tc>
          <w:tcPr>
            <w:tcW w:w="3538" w:type="dxa"/>
            <w:shd w:val="clear" w:color="auto" w:fill="auto"/>
          </w:tcPr>
          <w:p w:rsidR="0056405F" w:rsidRPr="00135924" w:rsidRDefault="00AA75E6" w:rsidP="00EA6575">
            <w:pPr>
              <w:pStyle w:val="2"/>
              <w:spacing w:after="0" w:line="240" w:lineRule="auto"/>
              <w:jc w:val="both"/>
              <w:rPr>
                <w:szCs w:val="28"/>
              </w:rPr>
            </w:pPr>
            <w:r w:rsidRPr="00135924">
              <w:rPr>
                <w:szCs w:val="28"/>
              </w:rPr>
              <w:t>Відсутні.</w:t>
            </w:r>
          </w:p>
        </w:tc>
      </w:tr>
      <w:tr w:rsidR="0056405F" w:rsidRPr="005558AE" w:rsidTr="00CF43EF">
        <w:tc>
          <w:tcPr>
            <w:tcW w:w="3289" w:type="dxa"/>
            <w:shd w:val="clear" w:color="auto" w:fill="auto"/>
          </w:tcPr>
          <w:p w:rsidR="0056405F" w:rsidRPr="00E26981" w:rsidRDefault="0056405F" w:rsidP="00F91308">
            <w:pPr>
              <w:pStyle w:val="2"/>
              <w:spacing w:after="0" w:line="240" w:lineRule="auto"/>
              <w:jc w:val="both"/>
              <w:rPr>
                <w:b/>
                <w:szCs w:val="28"/>
              </w:rPr>
            </w:pPr>
            <w:r w:rsidRPr="00E26981">
              <w:rPr>
                <w:b/>
                <w:szCs w:val="28"/>
              </w:rPr>
              <w:t>Альтернатива 2</w:t>
            </w:r>
          </w:p>
          <w:p w:rsidR="0056405F" w:rsidRPr="00E26981" w:rsidRDefault="0056405F" w:rsidP="00F91308">
            <w:pPr>
              <w:pStyle w:val="2"/>
              <w:spacing w:after="0" w:line="240" w:lineRule="auto"/>
              <w:jc w:val="both"/>
              <w:rPr>
                <w:szCs w:val="28"/>
              </w:rPr>
            </w:pPr>
            <w:r>
              <w:rPr>
                <w:szCs w:val="28"/>
              </w:rPr>
              <w:t>У</w:t>
            </w:r>
            <w:r w:rsidRPr="00E26981">
              <w:rPr>
                <w:szCs w:val="28"/>
              </w:rPr>
              <w:t>несення змін до чинного регуляторного акта.</w:t>
            </w:r>
          </w:p>
        </w:tc>
        <w:tc>
          <w:tcPr>
            <w:tcW w:w="3119" w:type="dxa"/>
            <w:shd w:val="clear" w:color="auto" w:fill="auto"/>
          </w:tcPr>
          <w:p w:rsidR="00014092" w:rsidRPr="00DB10AE" w:rsidRDefault="00AA75E6" w:rsidP="00F91308">
            <w:pPr>
              <w:pStyle w:val="2"/>
              <w:spacing w:after="0" w:line="240" w:lineRule="auto"/>
              <w:jc w:val="both"/>
            </w:pPr>
            <w:r w:rsidRPr="00135924">
              <w:rPr>
                <w:szCs w:val="28"/>
              </w:rPr>
              <w:t>Відсутні.</w:t>
            </w:r>
          </w:p>
        </w:tc>
        <w:tc>
          <w:tcPr>
            <w:tcW w:w="3538" w:type="dxa"/>
            <w:shd w:val="clear" w:color="auto" w:fill="auto"/>
          </w:tcPr>
          <w:p w:rsidR="0056405F" w:rsidRPr="00135924" w:rsidRDefault="0056405F" w:rsidP="00F91308">
            <w:pPr>
              <w:pStyle w:val="2"/>
              <w:spacing w:after="0" w:line="240" w:lineRule="auto"/>
              <w:jc w:val="both"/>
              <w:rPr>
                <w:szCs w:val="28"/>
              </w:rPr>
            </w:pPr>
            <w:r w:rsidRPr="00135924">
              <w:rPr>
                <w:szCs w:val="28"/>
              </w:rPr>
              <w:t>Відсутні.</w:t>
            </w:r>
          </w:p>
        </w:tc>
      </w:tr>
    </w:tbl>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7"/>
          <w:szCs w:val="27"/>
          <w:highlight w:val="yellow"/>
        </w:rPr>
      </w:pPr>
    </w:p>
    <w:p w:rsidR="0056405F" w:rsidRPr="005558AE" w:rsidRDefault="0056405F" w:rsidP="0056405F">
      <w:pPr>
        <w:pStyle w:val="a5"/>
        <w:spacing w:after="0"/>
        <w:ind w:left="0" w:firstLine="709"/>
        <w:jc w:val="both"/>
        <w:rPr>
          <w:sz w:val="27"/>
          <w:szCs w:val="27"/>
        </w:rPr>
      </w:pPr>
      <w:r w:rsidRPr="005558AE">
        <w:rPr>
          <w:sz w:val="27"/>
          <w:szCs w:val="27"/>
        </w:rPr>
        <w:t>3) оцінка впливу на сферу інтересів суб'єктів господарювання:</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119"/>
        <w:gridCol w:w="3538"/>
      </w:tblGrid>
      <w:tr w:rsidR="0056405F" w:rsidRPr="005558AE" w:rsidTr="00CF43EF">
        <w:trPr>
          <w:trHeight w:val="496"/>
        </w:trPr>
        <w:tc>
          <w:tcPr>
            <w:tcW w:w="3289" w:type="dxa"/>
            <w:shd w:val="clear" w:color="auto" w:fill="auto"/>
            <w:vAlign w:val="center"/>
          </w:tcPr>
          <w:p w:rsidR="0056405F" w:rsidRPr="005558AE" w:rsidRDefault="0056405F" w:rsidP="00F91308">
            <w:pPr>
              <w:pStyle w:val="2"/>
              <w:spacing w:after="0" w:line="240" w:lineRule="auto"/>
              <w:jc w:val="center"/>
              <w:rPr>
                <w:b/>
                <w:szCs w:val="28"/>
              </w:rPr>
            </w:pPr>
            <w:r w:rsidRPr="005558AE">
              <w:br w:type="page"/>
            </w:r>
            <w:r w:rsidRPr="005558AE">
              <w:rPr>
                <w:b/>
                <w:szCs w:val="28"/>
              </w:rPr>
              <w:t>Вид альтернативи</w:t>
            </w:r>
          </w:p>
        </w:tc>
        <w:tc>
          <w:tcPr>
            <w:tcW w:w="311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538"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56405F" w:rsidRPr="005558AE" w:rsidTr="00CF43EF">
        <w:tc>
          <w:tcPr>
            <w:tcW w:w="3289"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p w:rsidR="0056405F" w:rsidRPr="005558AE" w:rsidRDefault="0056405F" w:rsidP="00F91308">
            <w:pPr>
              <w:pStyle w:val="2"/>
              <w:spacing w:after="0" w:line="240" w:lineRule="auto"/>
              <w:jc w:val="both"/>
              <w:rPr>
                <w:szCs w:val="28"/>
              </w:rPr>
            </w:pPr>
          </w:p>
        </w:tc>
        <w:tc>
          <w:tcPr>
            <w:tcW w:w="3119" w:type="dxa"/>
            <w:shd w:val="clear" w:color="auto" w:fill="auto"/>
          </w:tcPr>
          <w:p w:rsidR="0056405F" w:rsidRPr="00FF5A58" w:rsidRDefault="0056405F" w:rsidP="00F91308">
            <w:pPr>
              <w:pStyle w:val="2"/>
              <w:spacing w:after="0" w:line="240" w:lineRule="auto"/>
              <w:jc w:val="both"/>
            </w:pPr>
            <w:r w:rsidRPr="00FF5A58">
              <w:t>Відсутні.</w:t>
            </w:r>
          </w:p>
        </w:tc>
        <w:tc>
          <w:tcPr>
            <w:tcW w:w="3538" w:type="dxa"/>
            <w:shd w:val="clear" w:color="auto" w:fill="auto"/>
          </w:tcPr>
          <w:p w:rsidR="00D117BF" w:rsidDel="003F6AD8" w:rsidRDefault="00D117BF" w:rsidP="00A3519D">
            <w:pPr>
              <w:pStyle w:val="2"/>
              <w:spacing w:after="0" w:line="240" w:lineRule="auto"/>
              <w:ind w:firstLine="458"/>
              <w:jc w:val="both"/>
              <w:rPr>
                <w:del w:id="173" w:author="Сергій Волков" w:date="2022-11-23T13:33:00Z"/>
              </w:rPr>
              <w:pPrChange w:id="174" w:author="Сергій Волков" w:date="2022-11-23T13:35:00Z">
                <w:pPr>
                  <w:pStyle w:val="2"/>
                  <w:spacing w:after="0" w:line="240" w:lineRule="auto"/>
                  <w:jc w:val="both"/>
                </w:pPr>
              </w:pPrChange>
            </w:pPr>
            <w:r>
              <w:t xml:space="preserve">1. </w:t>
            </w:r>
            <w:del w:id="175" w:author="Сергій Волков" w:date="2022-11-23T13:33:00Z">
              <w:r w:rsidDel="003F6AD8">
                <w:delText xml:space="preserve">Відсутність </w:delText>
              </w:r>
              <w:r w:rsidRPr="00BC7F5D" w:rsidDel="003F6AD8">
                <w:delText>можлив</w:delText>
              </w:r>
              <w:r w:rsidDel="003F6AD8">
                <w:delText>о</w:delText>
              </w:r>
              <w:r w:rsidRPr="00BC7F5D" w:rsidDel="003F6AD8">
                <w:delText>ст</w:delText>
              </w:r>
              <w:r w:rsidDel="003F6AD8">
                <w:delText>і</w:delText>
              </w:r>
              <w:r w:rsidRPr="00BC7F5D" w:rsidDel="003F6AD8">
                <w:delText xml:space="preserve"> встановлення ОСП «мертвої зони» первинного регулювання штучно з власних міркувань не фіксуючи її величину</w:delText>
              </w:r>
              <w:r w:rsidDel="003F6AD8">
                <w:delText>;</w:delText>
              </w:r>
            </w:del>
          </w:p>
          <w:p w:rsidR="00D117BF" w:rsidDel="003F6AD8" w:rsidRDefault="00D117BF" w:rsidP="00A3519D">
            <w:pPr>
              <w:pStyle w:val="2"/>
              <w:spacing w:after="0" w:line="240" w:lineRule="auto"/>
              <w:ind w:firstLine="458"/>
              <w:jc w:val="both"/>
              <w:rPr>
                <w:del w:id="176" w:author="Сергій Волков" w:date="2022-11-23T13:33:00Z"/>
              </w:rPr>
              <w:pPrChange w:id="177" w:author="Сергій Волков" w:date="2022-11-23T13:35:00Z">
                <w:pPr>
                  <w:pStyle w:val="2"/>
                  <w:spacing w:after="0" w:line="240" w:lineRule="auto"/>
                  <w:jc w:val="both"/>
                </w:pPr>
              </w:pPrChange>
            </w:pPr>
            <w:del w:id="178" w:author="Сергій Волков" w:date="2022-11-23T13:33:00Z">
              <w:r w:rsidDel="003F6AD8">
                <w:delText>2.</w:delText>
              </w:r>
              <w:r w:rsidRPr="00BC7F5D" w:rsidDel="003F6AD8">
                <w:delText xml:space="preserve"> </w:delText>
              </w:r>
              <w:r w:rsidDel="003F6AD8">
                <w:delText>Відсутність</w:delText>
              </w:r>
              <w:r w:rsidRPr="00BC7F5D" w:rsidDel="003F6AD8">
                <w:delText xml:space="preserve"> вимог щодо тривалості надання РПЧ для одиниці/групи постачання РПЧ з енергоємністю, яка не обмежує їх здатність забезпечувати РПЧ, та для яких є такі обмеження</w:delText>
              </w:r>
              <w:r w:rsidDel="003F6AD8">
                <w:delText>;</w:delText>
              </w:r>
            </w:del>
          </w:p>
          <w:p w:rsidR="00A3519D" w:rsidRDefault="00D117BF" w:rsidP="00A3519D">
            <w:pPr>
              <w:pStyle w:val="2"/>
              <w:spacing w:after="0" w:line="240" w:lineRule="auto"/>
              <w:ind w:firstLine="458"/>
              <w:jc w:val="both"/>
              <w:rPr>
                <w:ins w:id="179" w:author="Сергій Волков" w:date="2022-11-23T13:34:00Z"/>
              </w:rPr>
              <w:pPrChange w:id="180" w:author="Сергій Волков" w:date="2022-11-23T13:35:00Z">
                <w:pPr>
                  <w:pStyle w:val="2"/>
                  <w:spacing w:after="0" w:line="240" w:lineRule="auto"/>
                  <w:jc w:val="both"/>
                </w:pPr>
              </w:pPrChange>
            </w:pPr>
            <w:del w:id="181" w:author="Сергій Волков" w:date="2022-11-23T13:33:00Z">
              <w:r w:rsidDel="003F6AD8">
                <w:delText>3. Неточність у</w:delText>
              </w:r>
              <w:r w:rsidRPr="00BC7F5D" w:rsidDel="003F6AD8">
                <w:delText xml:space="preserve"> розрахунк</w:delText>
              </w:r>
              <w:r w:rsidDel="003F6AD8">
                <w:delText>у</w:delText>
              </w:r>
              <w:r w:rsidRPr="00BC7F5D" w:rsidDel="003F6AD8">
                <w:delText xml:space="preserve"> відхилення частоти у формулі для визначення статизму</w:delText>
              </w:r>
              <w:r w:rsidDel="003F6AD8">
                <w:delText>.</w:delText>
              </w:r>
            </w:del>
            <w:ins w:id="182" w:author="Сергій Волков" w:date="2022-11-23T13:34:00Z">
              <w:r w:rsidR="003F6AD8">
                <w:t>Відсутність чіткого порядку</w:t>
              </w:r>
              <w:r w:rsidR="003F6AD8" w:rsidRPr="00BF6EB3">
                <w:t xml:space="preserve"> організації приєднання до системи передачі у разі зміни </w:t>
              </w:r>
              <w:r w:rsidR="003F6AD8">
                <w:t>з</w:t>
              </w:r>
              <w:r w:rsidR="003F6AD8" w:rsidRPr="00BF6EB3">
                <w:t xml:space="preserve">амовника (сторони договору) або зміни (за ініціативою Замовника) комплексу умов та вимог до інженерного забезпечення об'єкта </w:t>
              </w:r>
              <w:r w:rsidR="003F6AD8">
                <w:t>з</w:t>
              </w:r>
              <w:r w:rsidR="003F6AD8" w:rsidRPr="00BF6EB3">
                <w:t>амовника, визначених у технічних умовах на приєднання</w:t>
              </w:r>
              <w:r w:rsidR="00A3519D">
                <w:t>.</w:t>
              </w:r>
            </w:ins>
          </w:p>
          <w:p w:rsidR="00407C41" w:rsidRPr="00FF5A58" w:rsidRDefault="00A3519D" w:rsidP="00A3519D">
            <w:pPr>
              <w:pStyle w:val="2"/>
              <w:spacing w:after="0" w:line="240" w:lineRule="auto"/>
              <w:ind w:firstLine="458"/>
              <w:jc w:val="both"/>
              <w:pPrChange w:id="183" w:author="Сергій Волков" w:date="2022-11-23T13:35:00Z">
                <w:pPr>
                  <w:pStyle w:val="2"/>
                  <w:spacing w:after="0" w:line="240" w:lineRule="auto"/>
                  <w:jc w:val="both"/>
                </w:pPr>
              </w:pPrChange>
            </w:pPr>
            <w:ins w:id="184" w:author="Сергій Волков" w:date="2022-11-23T13:34:00Z">
              <w:r>
                <w:t xml:space="preserve">2. Відсутність чітких </w:t>
              </w:r>
              <w:r w:rsidR="003F6AD8" w:rsidRPr="00BF6EB3">
                <w:t>вимог щодо якості надання послуг з передачі електричної енергії</w:t>
              </w:r>
              <w:r w:rsidR="003F6AD8">
                <w:t>.</w:t>
              </w:r>
            </w:ins>
          </w:p>
        </w:tc>
      </w:tr>
      <w:tr w:rsidR="0056405F" w:rsidRPr="005558AE" w:rsidTr="00CF43EF">
        <w:tc>
          <w:tcPr>
            <w:tcW w:w="3289"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119" w:type="dxa"/>
            <w:shd w:val="clear" w:color="auto" w:fill="auto"/>
          </w:tcPr>
          <w:p w:rsidR="00A3519D" w:rsidRPr="00A3519D" w:rsidRDefault="00A3519D" w:rsidP="00A3519D">
            <w:pPr>
              <w:pStyle w:val="2"/>
              <w:spacing w:after="0" w:line="240" w:lineRule="auto"/>
              <w:ind w:firstLine="458"/>
              <w:jc w:val="both"/>
              <w:rPr>
                <w:ins w:id="185" w:author="Сергій Волков" w:date="2022-11-23T13:36:00Z"/>
                <w:rPrChange w:id="186" w:author="Сергій Волков" w:date="2022-11-23T13:36:00Z">
                  <w:rPr>
                    <w:ins w:id="187" w:author="Сергій Волков" w:date="2022-11-23T13:36:00Z"/>
                  </w:rPr>
                </w:rPrChange>
              </w:rPr>
            </w:pPr>
            <w:ins w:id="188" w:author="Сергій Волков" w:date="2022-11-23T13:36:00Z">
              <w:r w:rsidRPr="00A3519D">
                <w:rPr>
                  <w:rPrChange w:id="189" w:author="Сергій Волков" w:date="2022-11-23T13:36:00Z">
                    <w:rPr/>
                  </w:rPrChange>
                </w:rPr>
                <w:t xml:space="preserve">1. </w:t>
              </w:r>
            </w:ins>
            <w:ins w:id="190" w:author="Сергій Волков" w:date="2022-11-23T13:37:00Z">
              <w:r>
                <w:t>Визначення</w:t>
              </w:r>
            </w:ins>
            <w:ins w:id="191" w:author="Сергій Волков" w:date="2022-11-23T13:36:00Z">
              <w:r w:rsidRPr="00A3519D">
                <w:rPr>
                  <w:rPrChange w:id="192" w:author="Сергій Волков" w:date="2022-11-23T13:36:00Z">
                    <w:rPr/>
                  </w:rPrChange>
                </w:rPr>
                <w:t xml:space="preserve"> чіткого порядку організації приєднання до системи передачі у разі зміни замовника (сторони договору) або зміни (за ініціативою Замовника) комплексу умов та вимог до інженерного забезпечення об'єкта замовника, визначених у технічних умовах на приєднання.</w:t>
              </w:r>
            </w:ins>
          </w:p>
          <w:p w:rsidR="00D117BF" w:rsidDel="00A3519D" w:rsidRDefault="00A3519D" w:rsidP="00A3519D">
            <w:pPr>
              <w:ind w:firstLine="601"/>
              <w:jc w:val="both"/>
              <w:rPr>
                <w:del w:id="193" w:author="Сергій Волков" w:date="2022-11-23T13:36:00Z"/>
                <w:sz w:val="24"/>
                <w:szCs w:val="24"/>
              </w:rPr>
              <w:pPrChange w:id="194" w:author="Сергій Волков" w:date="2022-11-23T13:40:00Z">
                <w:pPr>
                  <w:jc w:val="both"/>
                </w:pPr>
              </w:pPrChange>
            </w:pPr>
            <w:ins w:id="195" w:author="Сергій Волков" w:date="2022-11-23T13:36:00Z">
              <w:r w:rsidRPr="00A3519D">
                <w:rPr>
                  <w:sz w:val="24"/>
                  <w:szCs w:val="24"/>
                  <w:rPrChange w:id="196" w:author="Сергій Волков" w:date="2022-11-23T13:36:00Z">
                    <w:rPr/>
                  </w:rPrChange>
                </w:rPr>
                <w:t>2. В</w:t>
              </w:r>
            </w:ins>
            <w:ins w:id="197" w:author="Сергій Волков" w:date="2022-11-23T13:37:00Z">
              <w:r>
                <w:rPr>
                  <w:sz w:val="24"/>
                  <w:szCs w:val="24"/>
                </w:rPr>
                <w:t>изначення</w:t>
              </w:r>
            </w:ins>
            <w:ins w:id="198" w:author="Сергій Волков" w:date="2022-11-23T13:36:00Z">
              <w:r w:rsidRPr="00A3519D">
                <w:rPr>
                  <w:sz w:val="24"/>
                  <w:szCs w:val="24"/>
                  <w:rPrChange w:id="199" w:author="Сергій Волков" w:date="2022-11-23T13:36:00Z">
                    <w:rPr/>
                  </w:rPrChange>
                </w:rPr>
                <w:t xml:space="preserve"> чітких </w:t>
              </w:r>
              <w:r w:rsidRPr="00A3519D">
                <w:rPr>
                  <w:sz w:val="24"/>
                  <w:szCs w:val="24"/>
                  <w:rPrChange w:id="200" w:author="Сергій Волков" w:date="2022-11-23T13:36:00Z">
                    <w:rPr>
                      <w:sz w:val="24"/>
                      <w:szCs w:val="24"/>
                    </w:rPr>
                  </w:rPrChange>
                </w:rPr>
                <w:t>вимог щодо якості надання послуг з передачі електричної енер</w:t>
              </w:r>
              <w:r w:rsidRPr="00BF6EB3">
                <w:rPr>
                  <w:sz w:val="24"/>
                  <w:szCs w:val="24"/>
                </w:rPr>
                <w:t>гії</w:t>
              </w:r>
              <w:r>
                <w:rPr>
                  <w:sz w:val="24"/>
                  <w:szCs w:val="24"/>
                </w:rPr>
                <w:t>.</w:t>
              </w:r>
            </w:ins>
            <w:del w:id="201" w:author="Сергій Волков" w:date="2022-11-23T13:36:00Z">
              <w:r w:rsidR="00D117BF" w:rsidDel="00A3519D">
                <w:rPr>
                  <w:sz w:val="24"/>
                  <w:szCs w:val="24"/>
                </w:rPr>
                <w:delText>1. Визначено</w:delText>
              </w:r>
              <w:r w:rsidR="00D117BF" w:rsidDel="00A3519D">
                <w:delText xml:space="preserve"> </w:delText>
              </w:r>
              <w:r w:rsidR="00D117BF" w:rsidRPr="00BC7F5D" w:rsidDel="00A3519D">
                <w:rPr>
                  <w:sz w:val="24"/>
                  <w:szCs w:val="24"/>
                </w:rPr>
                <w:delText>можлив</w:delText>
              </w:r>
              <w:r w:rsidR="00D117BF" w:rsidDel="00A3519D">
                <w:rPr>
                  <w:sz w:val="24"/>
                  <w:szCs w:val="24"/>
                </w:rPr>
                <w:delText>і</w:delText>
              </w:r>
              <w:r w:rsidR="00D117BF" w:rsidRPr="00BC7F5D" w:rsidDel="00A3519D">
                <w:rPr>
                  <w:sz w:val="24"/>
                  <w:szCs w:val="24"/>
                </w:rPr>
                <w:delText>ст</w:delText>
              </w:r>
              <w:r w:rsidR="00D117BF" w:rsidDel="00A3519D">
                <w:rPr>
                  <w:sz w:val="24"/>
                  <w:szCs w:val="24"/>
                </w:rPr>
                <w:delText>ь</w:delText>
              </w:r>
              <w:r w:rsidR="00D117BF" w:rsidRPr="00BC7F5D" w:rsidDel="00A3519D">
                <w:rPr>
                  <w:sz w:val="24"/>
                  <w:szCs w:val="24"/>
                </w:rPr>
                <w:delText xml:space="preserve"> встановлення ОСП «мертвої зони» первинного </w:delText>
              </w:r>
              <w:r w:rsidR="00D117BF" w:rsidRPr="00BC7F5D" w:rsidDel="00A3519D">
                <w:rPr>
                  <w:sz w:val="24"/>
                  <w:szCs w:val="24"/>
                </w:rPr>
                <w:lastRenderedPageBreak/>
                <w:delText>регулювання штучно з власних міркувань не фіксуючи її величину</w:delText>
              </w:r>
              <w:r w:rsidR="00D117BF" w:rsidDel="00A3519D">
                <w:rPr>
                  <w:sz w:val="24"/>
                  <w:szCs w:val="24"/>
                </w:rPr>
                <w:delText>;</w:delText>
              </w:r>
            </w:del>
          </w:p>
          <w:p w:rsidR="00D117BF" w:rsidDel="00A3519D" w:rsidRDefault="00D117BF" w:rsidP="00A3519D">
            <w:pPr>
              <w:ind w:firstLine="601"/>
              <w:jc w:val="both"/>
              <w:rPr>
                <w:del w:id="202" w:author="Сергій Волков" w:date="2022-11-23T13:36:00Z"/>
                <w:sz w:val="24"/>
                <w:szCs w:val="24"/>
              </w:rPr>
              <w:pPrChange w:id="203" w:author="Сергій Волков" w:date="2022-11-23T13:40:00Z">
                <w:pPr>
                  <w:jc w:val="both"/>
                </w:pPr>
              </w:pPrChange>
            </w:pPr>
            <w:del w:id="204" w:author="Сергій Волков" w:date="2022-11-23T13:36:00Z">
              <w:r w:rsidDel="00A3519D">
                <w:rPr>
                  <w:sz w:val="24"/>
                  <w:szCs w:val="24"/>
                </w:rPr>
                <w:delText>2.</w:delText>
              </w:r>
              <w:r w:rsidRPr="00BC7F5D" w:rsidDel="00A3519D">
                <w:rPr>
                  <w:sz w:val="24"/>
                  <w:szCs w:val="24"/>
                </w:rPr>
                <w:delText xml:space="preserve"> </w:delText>
              </w:r>
              <w:r w:rsidDel="00A3519D">
                <w:rPr>
                  <w:sz w:val="24"/>
                  <w:szCs w:val="24"/>
                </w:rPr>
                <w:delText>Уточнено</w:delText>
              </w:r>
              <w:r w:rsidRPr="00BC7F5D" w:rsidDel="00A3519D">
                <w:rPr>
                  <w:sz w:val="24"/>
                  <w:szCs w:val="24"/>
                </w:rPr>
                <w:delText xml:space="preserve"> вимог</w:delText>
              </w:r>
              <w:r w:rsidDel="00A3519D">
                <w:rPr>
                  <w:sz w:val="24"/>
                  <w:szCs w:val="24"/>
                </w:rPr>
                <w:delText>и</w:delText>
              </w:r>
              <w:r w:rsidRPr="00BC7F5D" w:rsidDel="00A3519D">
                <w:rPr>
                  <w:sz w:val="24"/>
                  <w:szCs w:val="24"/>
                </w:rPr>
                <w:delText xml:space="preserve"> щодо тривалості надання РПЧ для одиниці/групи постачання РПЧ з енергоємністю, яка не обмежує їх здатність забезпечувати РПЧ, та для яких є такі обмеження</w:delText>
              </w:r>
              <w:r w:rsidDel="00A3519D">
                <w:rPr>
                  <w:sz w:val="24"/>
                  <w:szCs w:val="24"/>
                </w:rPr>
                <w:delText>;</w:delText>
              </w:r>
            </w:del>
          </w:p>
          <w:p w:rsidR="0056405F" w:rsidRPr="00DB10AE" w:rsidRDefault="00D117BF" w:rsidP="00A3519D">
            <w:pPr>
              <w:ind w:firstLine="601"/>
              <w:jc w:val="both"/>
              <w:rPr>
                <w:sz w:val="24"/>
                <w:szCs w:val="24"/>
              </w:rPr>
              <w:pPrChange w:id="205" w:author="Сергій Волков" w:date="2022-11-23T13:40:00Z">
                <w:pPr>
                  <w:jc w:val="both"/>
                </w:pPr>
              </w:pPrChange>
            </w:pPr>
            <w:del w:id="206" w:author="Сергій Волков" w:date="2022-11-23T13:36:00Z">
              <w:r w:rsidDel="00A3519D">
                <w:rPr>
                  <w:sz w:val="24"/>
                  <w:szCs w:val="24"/>
                </w:rPr>
                <w:delText>3. А</w:delText>
              </w:r>
              <w:r w:rsidRPr="00BC7F5D" w:rsidDel="00A3519D">
                <w:rPr>
                  <w:sz w:val="24"/>
                  <w:szCs w:val="24"/>
                </w:rPr>
                <w:delText>ктуаліз</w:delText>
              </w:r>
              <w:r w:rsidDel="00A3519D">
                <w:rPr>
                  <w:sz w:val="24"/>
                  <w:szCs w:val="24"/>
                </w:rPr>
                <w:delText>овано</w:delText>
              </w:r>
              <w:r w:rsidRPr="00BC7F5D" w:rsidDel="00A3519D">
                <w:rPr>
                  <w:sz w:val="24"/>
                  <w:szCs w:val="24"/>
                </w:rPr>
                <w:delText xml:space="preserve"> розрахун</w:delText>
              </w:r>
              <w:r w:rsidDel="00A3519D">
                <w:rPr>
                  <w:sz w:val="24"/>
                  <w:szCs w:val="24"/>
                </w:rPr>
                <w:delText>о</w:delText>
              </w:r>
              <w:r w:rsidRPr="00BC7F5D" w:rsidDel="00A3519D">
                <w:rPr>
                  <w:sz w:val="24"/>
                  <w:szCs w:val="24"/>
                </w:rPr>
                <w:delText>к відхилення частоти у формулі для визначення статизму, що дорівнює різниці поточного виміряного значення частоти та номінального значення (без врахування меж мертвої зони, якщо її встановлено)</w:delText>
              </w:r>
              <w:r w:rsidRPr="00B06E62" w:rsidDel="00A3519D">
                <w:rPr>
                  <w:sz w:val="24"/>
                  <w:szCs w:val="24"/>
                </w:rPr>
                <w:delText>.</w:delText>
              </w:r>
            </w:del>
          </w:p>
        </w:tc>
        <w:tc>
          <w:tcPr>
            <w:tcW w:w="3538" w:type="dxa"/>
            <w:shd w:val="clear" w:color="auto" w:fill="auto"/>
          </w:tcPr>
          <w:p w:rsidR="0056405F" w:rsidRPr="00FF5A58" w:rsidRDefault="00044343" w:rsidP="00F91308">
            <w:pPr>
              <w:overflowPunct w:val="0"/>
              <w:autoSpaceDE w:val="0"/>
              <w:autoSpaceDN w:val="0"/>
              <w:adjustRightInd w:val="0"/>
              <w:jc w:val="both"/>
              <w:textAlignment w:val="baseline"/>
              <w:rPr>
                <w:sz w:val="24"/>
                <w:szCs w:val="24"/>
              </w:rPr>
            </w:pPr>
            <w:r>
              <w:rPr>
                <w:sz w:val="24"/>
                <w:szCs w:val="24"/>
              </w:rPr>
              <w:t>Відсутні.</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center"/>
        <w:rPr>
          <w:b/>
          <w:sz w:val="27"/>
          <w:szCs w:val="27"/>
        </w:rPr>
      </w:pPr>
      <w:r w:rsidRPr="005558AE">
        <w:rPr>
          <w:b/>
          <w:sz w:val="27"/>
          <w:szCs w:val="27"/>
        </w:rPr>
        <w:t>ІV. Вибір найбільш оптимального альтернативного способу досягнення цілей</w:t>
      </w:r>
    </w:p>
    <w:p w:rsidR="0056405F" w:rsidRPr="005558AE" w:rsidRDefault="0056405F" w:rsidP="0056405F">
      <w:pPr>
        <w:pStyle w:val="a5"/>
        <w:spacing w:after="0"/>
        <w:ind w:left="0"/>
        <w:jc w:val="both"/>
        <w:rPr>
          <w:sz w:val="10"/>
          <w:szCs w:val="10"/>
        </w:rPr>
      </w:pPr>
    </w:p>
    <w:tbl>
      <w:tblPr>
        <w:tblW w:w="9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121"/>
        <w:gridCol w:w="3544"/>
      </w:tblGrid>
      <w:tr w:rsidR="0056405F" w:rsidRPr="005558AE" w:rsidTr="00CF43EF">
        <w:trPr>
          <w:trHeight w:val="1289"/>
        </w:trPr>
        <w:tc>
          <w:tcPr>
            <w:tcW w:w="3284"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Рейтинг результативності (досягнення цілей під час вирішення проблеми)</w:t>
            </w:r>
          </w:p>
        </w:tc>
        <w:tc>
          <w:tcPr>
            <w:tcW w:w="3121"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Бал результативності</w:t>
            </w:r>
          </w:p>
          <w:p w:rsidR="0056405F" w:rsidRPr="005558AE" w:rsidRDefault="0056405F" w:rsidP="00F91308">
            <w:pPr>
              <w:pStyle w:val="a8"/>
              <w:spacing w:before="0" w:beforeAutospacing="0" w:after="0" w:afterAutospacing="0"/>
              <w:jc w:val="center"/>
              <w:rPr>
                <w:b/>
                <w:lang w:val="uk-UA"/>
              </w:rPr>
            </w:pPr>
            <w:r w:rsidRPr="005558AE">
              <w:rPr>
                <w:b/>
                <w:lang w:val="uk-UA"/>
              </w:rPr>
              <w:t>(за чотирибальною системою оцінки)</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 xml:space="preserve">Коментарі щодо присвоєння відповідного </w:t>
            </w:r>
            <w:proofErr w:type="spellStart"/>
            <w:r w:rsidRPr="005558AE">
              <w:rPr>
                <w:b/>
                <w:lang w:val="uk-UA"/>
              </w:rPr>
              <w:t>бала</w:t>
            </w:r>
            <w:proofErr w:type="spellEnd"/>
          </w:p>
        </w:tc>
      </w:tr>
      <w:tr w:rsidR="0056405F" w:rsidRPr="005558AE" w:rsidTr="00CF43EF">
        <w:trPr>
          <w:trHeight w:val="979"/>
        </w:trPr>
        <w:tc>
          <w:tcPr>
            <w:tcW w:w="3284"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3121" w:type="dxa"/>
            <w:shd w:val="clear" w:color="auto" w:fill="auto"/>
          </w:tcPr>
          <w:p w:rsidR="0056405F" w:rsidRPr="005558AE" w:rsidRDefault="0056405F" w:rsidP="00F91308">
            <w:pPr>
              <w:jc w:val="center"/>
              <w:rPr>
                <w:sz w:val="24"/>
                <w:szCs w:val="24"/>
              </w:rPr>
            </w:pPr>
            <w:r>
              <w:rPr>
                <w:sz w:val="24"/>
                <w:szCs w:val="24"/>
              </w:rPr>
              <w:t>1</w:t>
            </w:r>
          </w:p>
        </w:tc>
        <w:tc>
          <w:tcPr>
            <w:tcW w:w="3544" w:type="dxa"/>
            <w:shd w:val="clear" w:color="auto" w:fill="auto"/>
          </w:tcPr>
          <w:p w:rsidR="0056405F" w:rsidRPr="00135924" w:rsidRDefault="000B5D93" w:rsidP="00F91308">
            <w:pPr>
              <w:jc w:val="both"/>
              <w:rPr>
                <w:sz w:val="24"/>
                <w:szCs w:val="24"/>
              </w:rPr>
            </w:pPr>
            <w:r>
              <w:rPr>
                <w:sz w:val="24"/>
                <w:szCs w:val="24"/>
              </w:rPr>
              <w:t>Не вирішує визначену проблему.</w:t>
            </w:r>
          </w:p>
        </w:tc>
      </w:tr>
      <w:tr w:rsidR="0056405F" w:rsidRPr="005558AE" w:rsidTr="00CF43EF">
        <w:trPr>
          <w:trHeight w:val="970"/>
        </w:trPr>
        <w:tc>
          <w:tcPr>
            <w:tcW w:w="3284"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121" w:type="dxa"/>
            <w:shd w:val="clear" w:color="auto" w:fill="auto"/>
          </w:tcPr>
          <w:p w:rsidR="0056405F" w:rsidRPr="005558AE" w:rsidRDefault="00DB10AE" w:rsidP="00F91308">
            <w:pPr>
              <w:jc w:val="center"/>
              <w:rPr>
                <w:sz w:val="24"/>
                <w:szCs w:val="24"/>
              </w:rPr>
            </w:pPr>
            <w:r>
              <w:rPr>
                <w:sz w:val="24"/>
                <w:szCs w:val="24"/>
              </w:rPr>
              <w:t>4</w:t>
            </w:r>
          </w:p>
        </w:tc>
        <w:tc>
          <w:tcPr>
            <w:tcW w:w="3544" w:type="dxa"/>
            <w:shd w:val="clear" w:color="auto" w:fill="auto"/>
          </w:tcPr>
          <w:p w:rsidR="0056405F" w:rsidRPr="005558AE" w:rsidRDefault="0056405F" w:rsidP="00F91308">
            <w:pPr>
              <w:pStyle w:val="3"/>
              <w:spacing w:after="0"/>
              <w:ind w:left="0"/>
              <w:jc w:val="both"/>
              <w:rPr>
                <w:sz w:val="24"/>
                <w:szCs w:val="24"/>
              </w:rPr>
            </w:pPr>
            <w:r w:rsidRPr="00FF5A58">
              <w:rPr>
                <w:sz w:val="24"/>
                <w:szCs w:val="24"/>
              </w:rPr>
              <w:t xml:space="preserve">Дозволяє вирішити проблему найефективнішим шляхом. </w:t>
            </w:r>
            <w:r w:rsidR="00911072">
              <w:rPr>
                <w:sz w:val="24"/>
                <w:szCs w:val="24"/>
              </w:rPr>
              <w:t>У</w:t>
            </w:r>
            <w:r w:rsidR="008D2D8D">
              <w:rPr>
                <w:sz w:val="24"/>
                <w:szCs w:val="24"/>
              </w:rPr>
              <w:t xml:space="preserve">несення </w:t>
            </w:r>
            <w:r w:rsidR="00911072">
              <w:rPr>
                <w:sz w:val="24"/>
                <w:szCs w:val="24"/>
              </w:rPr>
              <w:t>запропонованих</w:t>
            </w:r>
            <w:r w:rsidR="008D2D8D">
              <w:rPr>
                <w:sz w:val="24"/>
                <w:szCs w:val="24"/>
              </w:rPr>
              <w:t xml:space="preserve"> змін до Кодексу </w:t>
            </w:r>
            <w:ins w:id="207" w:author="Сергій Волков" w:date="2022-11-23T14:03:00Z">
              <w:r w:rsidR="00506E53">
                <w:rPr>
                  <w:sz w:val="24"/>
                  <w:szCs w:val="24"/>
                </w:rPr>
                <w:t xml:space="preserve">системи передачі </w:t>
              </w:r>
            </w:ins>
            <w:r w:rsidR="008D2D8D">
              <w:rPr>
                <w:sz w:val="24"/>
                <w:szCs w:val="24"/>
              </w:rPr>
              <w:t xml:space="preserve">забезпечить </w:t>
            </w:r>
            <w:r w:rsidR="00014092">
              <w:rPr>
                <w:sz w:val="24"/>
                <w:szCs w:val="24"/>
              </w:rPr>
              <w:t xml:space="preserve">приведення його </w:t>
            </w:r>
            <w:r w:rsidR="00014092" w:rsidRPr="00BB3BAC">
              <w:rPr>
                <w:sz w:val="24"/>
                <w:szCs w:val="24"/>
              </w:rPr>
              <w:t>у відповідність</w:t>
            </w:r>
            <w:r w:rsidR="00651AE9">
              <w:rPr>
                <w:sz w:val="24"/>
                <w:szCs w:val="24"/>
              </w:rPr>
              <w:t xml:space="preserve"> до </w:t>
            </w:r>
            <w:r w:rsidR="00014092" w:rsidRPr="00BB3BAC">
              <w:rPr>
                <w:sz w:val="24"/>
                <w:szCs w:val="24"/>
              </w:rPr>
              <w:t xml:space="preserve"> </w:t>
            </w:r>
            <w:r w:rsidR="00D117BF" w:rsidRPr="00D117BF">
              <w:rPr>
                <w:sz w:val="24"/>
                <w:szCs w:val="24"/>
              </w:rPr>
              <w:t>технічни</w:t>
            </w:r>
            <w:r w:rsidR="00651AE9">
              <w:rPr>
                <w:sz w:val="24"/>
                <w:szCs w:val="24"/>
              </w:rPr>
              <w:t>х</w:t>
            </w:r>
            <w:r w:rsidR="00D117BF" w:rsidRPr="00D117BF">
              <w:rPr>
                <w:sz w:val="24"/>
                <w:szCs w:val="24"/>
              </w:rPr>
              <w:t xml:space="preserve"> вимог ENTSO-E</w:t>
            </w:r>
            <w:ins w:id="208" w:author="Сергій Волков" w:date="2022-11-23T13:44:00Z">
              <w:r w:rsidR="003D310E">
                <w:rPr>
                  <w:sz w:val="24"/>
                  <w:szCs w:val="24"/>
                </w:rPr>
                <w:t xml:space="preserve"> </w:t>
              </w:r>
              <w:r w:rsidR="003D310E" w:rsidRPr="00BF6EB3">
                <w:rPr>
                  <w:sz w:val="24"/>
                  <w:szCs w:val="24"/>
                </w:rPr>
                <w:t>та постанови Кабінету Міністрів України від 23 серпня 2022 року № 946 «Про припинення дії Угоди між Кабінетом міністрів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w:t>
              </w:r>
            </w:ins>
            <w:r w:rsidR="00014092">
              <w:rPr>
                <w:sz w:val="24"/>
                <w:szCs w:val="24"/>
              </w:rPr>
              <w:t>.</w:t>
            </w:r>
          </w:p>
        </w:tc>
      </w:tr>
    </w:tbl>
    <w:p w:rsidR="0056405F" w:rsidRPr="005558AE" w:rsidRDefault="0056405F" w:rsidP="0056405F">
      <w:pPr>
        <w:pStyle w:val="a5"/>
        <w:spacing w:after="0"/>
        <w:ind w:left="0"/>
        <w:jc w:val="both"/>
        <w:rPr>
          <w:sz w:val="14"/>
          <w:szCs w:val="14"/>
        </w:rPr>
      </w:pPr>
    </w:p>
    <w:p w:rsidR="0056405F" w:rsidRPr="005558AE" w:rsidRDefault="0056405F" w:rsidP="0056405F">
      <w:pPr>
        <w:pStyle w:val="a5"/>
        <w:spacing w:after="0"/>
        <w:ind w:left="0"/>
        <w:jc w:val="both"/>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2570"/>
        <w:gridCol w:w="2297"/>
        <w:gridCol w:w="3090"/>
      </w:tblGrid>
      <w:tr w:rsidR="0056405F" w:rsidRPr="005558AE" w:rsidTr="002B23BF">
        <w:tc>
          <w:tcPr>
            <w:tcW w:w="2108" w:type="dxa"/>
            <w:shd w:val="clear" w:color="auto" w:fill="auto"/>
            <w:vAlign w:val="center"/>
          </w:tcPr>
          <w:p w:rsidR="0056405F" w:rsidRPr="005558AE" w:rsidRDefault="0056405F" w:rsidP="00F91308">
            <w:pPr>
              <w:pStyle w:val="a8"/>
              <w:jc w:val="center"/>
              <w:rPr>
                <w:b/>
                <w:lang w:val="uk-UA"/>
              </w:rPr>
            </w:pPr>
            <w:r w:rsidRPr="005558AE">
              <w:rPr>
                <w:sz w:val="14"/>
                <w:szCs w:val="14"/>
                <w:lang w:val="uk-UA"/>
              </w:rPr>
              <w:br w:type="page"/>
            </w:r>
            <w:r w:rsidRPr="005558AE">
              <w:rPr>
                <w:b/>
                <w:lang w:val="uk-UA"/>
              </w:rPr>
              <w:t>Рейтинг результативності</w:t>
            </w:r>
          </w:p>
        </w:tc>
        <w:tc>
          <w:tcPr>
            <w:tcW w:w="2570" w:type="dxa"/>
            <w:shd w:val="clear" w:color="auto" w:fill="auto"/>
            <w:vAlign w:val="center"/>
          </w:tcPr>
          <w:p w:rsidR="0056405F" w:rsidRPr="005558AE" w:rsidRDefault="0056405F" w:rsidP="00F91308">
            <w:pPr>
              <w:pStyle w:val="a8"/>
              <w:jc w:val="center"/>
              <w:rPr>
                <w:b/>
                <w:lang w:val="uk-UA"/>
              </w:rPr>
            </w:pPr>
            <w:r w:rsidRPr="005558AE">
              <w:rPr>
                <w:b/>
                <w:lang w:val="uk-UA"/>
              </w:rPr>
              <w:t>Вигоди (підсумок)</w:t>
            </w:r>
          </w:p>
        </w:tc>
        <w:tc>
          <w:tcPr>
            <w:tcW w:w="2297" w:type="dxa"/>
            <w:shd w:val="clear" w:color="auto" w:fill="auto"/>
            <w:vAlign w:val="center"/>
          </w:tcPr>
          <w:p w:rsidR="0056405F" w:rsidRPr="005558AE" w:rsidRDefault="0056405F" w:rsidP="00F91308">
            <w:pPr>
              <w:pStyle w:val="a8"/>
              <w:jc w:val="center"/>
              <w:rPr>
                <w:b/>
                <w:lang w:val="uk-UA"/>
              </w:rPr>
            </w:pPr>
            <w:r w:rsidRPr="005558AE">
              <w:rPr>
                <w:b/>
                <w:lang w:val="uk-UA"/>
              </w:rPr>
              <w:t>Витрати (підсумок)</w:t>
            </w:r>
          </w:p>
        </w:tc>
        <w:tc>
          <w:tcPr>
            <w:tcW w:w="3090" w:type="dxa"/>
            <w:shd w:val="clear" w:color="auto" w:fill="auto"/>
            <w:vAlign w:val="center"/>
          </w:tcPr>
          <w:p w:rsidR="0056405F" w:rsidRPr="005558AE" w:rsidRDefault="0056405F" w:rsidP="00F91308">
            <w:pPr>
              <w:pStyle w:val="a8"/>
              <w:jc w:val="center"/>
              <w:rPr>
                <w:b/>
                <w:lang w:val="uk-UA"/>
              </w:rPr>
            </w:pPr>
            <w:r w:rsidRPr="005558AE">
              <w:rPr>
                <w:b/>
                <w:lang w:val="uk-UA"/>
              </w:rPr>
              <w:t>Обґрунтування відповідного місця альтернативи у рейтингу</w:t>
            </w:r>
          </w:p>
        </w:tc>
      </w:tr>
      <w:tr w:rsidR="0056405F" w:rsidRPr="005558AE" w:rsidTr="002B23B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2570"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297"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3090" w:type="dxa"/>
            <w:shd w:val="clear" w:color="auto" w:fill="auto"/>
          </w:tcPr>
          <w:p w:rsidR="0056405F" w:rsidRPr="00594589" w:rsidRDefault="000B5D93" w:rsidP="00F91308">
            <w:pPr>
              <w:jc w:val="both"/>
              <w:rPr>
                <w:sz w:val="24"/>
                <w:szCs w:val="24"/>
              </w:rPr>
            </w:pPr>
            <w:r>
              <w:rPr>
                <w:sz w:val="24"/>
                <w:szCs w:val="24"/>
              </w:rPr>
              <w:t>Не вирішує визначену проблему.</w:t>
            </w:r>
          </w:p>
        </w:tc>
      </w:tr>
      <w:tr w:rsidR="0056405F" w:rsidRPr="005558AE" w:rsidTr="002B23B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2570" w:type="dxa"/>
            <w:shd w:val="clear" w:color="auto" w:fill="auto"/>
          </w:tcPr>
          <w:p w:rsidR="0056405F" w:rsidRPr="00135924" w:rsidRDefault="0056405F" w:rsidP="00F91308">
            <w:pPr>
              <w:jc w:val="both"/>
              <w:rPr>
                <w:sz w:val="24"/>
                <w:szCs w:val="24"/>
              </w:rPr>
            </w:pPr>
            <w:r w:rsidRPr="00135924">
              <w:rPr>
                <w:sz w:val="24"/>
                <w:szCs w:val="24"/>
              </w:rPr>
              <w:t>Забезпечує досягнення цілей державного регулювання.</w:t>
            </w:r>
          </w:p>
        </w:tc>
        <w:tc>
          <w:tcPr>
            <w:tcW w:w="2297"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3090" w:type="dxa"/>
            <w:shd w:val="clear" w:color="auto" w:fill="auto"/>
          </w:tcPr>
          <w:p w:rsidR="0056405F" w:rsidRPr="00594589" w:rsidRDefault="00B336E1" w:rsidP="00F91308">
            <w:pPr>
              <w:jc w:val="both"/>
              <w:rPr>
                <w:sz w:val="24"/>
                <w:szCs w:val="24"/>
              </w:rPr>
            </w:pPr>
            <w:r>
              <w:rPr>
                <w:sz w:val="24"/>
                <w:szCs w:val="24"/>
              </w:rPr>
              <w:t xml:space="preserve">Унесення запропонованих змін до Кодексу </w:t>
            </w:r>
            <w:ins w:id="209" w:author="Сергій Волков" w:date="2022-11-23T14:03:00Z">
              <w:r w:rsidR="00506E53">
                <w:rPr>
                  <w:sz w:val="24"/>
                  <w:szCs w:val="24"/>
                </w:rPr>
                <w:t xml:space="preserve">системи передачі </w:t>
              </w:r>
            </w:ins>
            <w:r>
              <w:rPr>
                <w:sz w:val="24"/>
                <w:szCs w:val="24"/>
              </w:rPr>
              <w:t xml:space="preserve">забезпечить приведення його </w:t>
            </w:r>
            <w:r w:rsidRPr="00BB3BAC">
              <w:rPr>
                <w:sz w:val="24"/>
                <w:szCs w:val="24"/>
              </w:rPr>
              <w:t xml:space="preserve">у відповідність </w:t>
            </w:r>
            <w:r w:rsidR="00651AE9">
              <w:rPr>
                <w:sz w:val="24"/>
                <w:szCs w:val="24"/>
              </w:rPr>
              <w:t xml:space="preserve">до </w:t>
            </w:r>
            <w:r w:rsidR="00D117BF" w:rsidRPr="00D117BF">
              <w:rPr>
                <w:sz w:val="24"/>
                <w:szCs w:val="24"/>
              </w:rPr>
              <w:t>технічни</w:t>
            </w:r>
            <w:r w:rsidR="00651AE9">
              <w:rPr>
                <w:sz w:val="24"/>
                <w:szCs w:val="24"/>
              </w:rPr>
              <w:t>х</w:t>
            </w:r>
            <w:r w:rsidR="00D117BF" w:rsidRPr="00D117BF">
              <w:rPr>
                <w:sz w:val="24"/>
                <w:szCs w:val="24"/>
              </w:rPr>
              <w:t xml:space="preserve"> вимог ENTSO-E</w:t>
            </w:r>
            <w:ins w:id="210" w:author="Сергій Волков" w:date="2022-11-23T13:44:00Z">
              <w:r w:rsidR="003D310E">
                <w:rPr>
                  <w:sz w:val="24"/>
                  <w:szCs w:val="24"/>
                </w:rPr>
                <w:t xml:space="preserve"> </w:t>
              </w:r>
              <w:r w:rsidR="003D310E" w:rsidRPr="00BF6EB3">
                <w:rPr>
                  <w:sz w:val="24"/>
                  <w:szCs w:val="24"/>
                </w:rPr>
                <w:t xml:space="preserve">та постанови Кабінету Міністрів України </w:t>
              </w:r>
              <w:r w:rsidR="003D310E">
                <w:rPr>
                  <w:sz w:val="24"/>
                  <w:szCs w:val="24"/>
                </w:rPr>
                <w:br/>
              </w:r>
              <w:r w:rsidR="003D310E" w:rsidRPr="00BF6EB3">
                <w:rPr>
                  <w:sz w:val="24"/>
                  <w:szCs w:val="24"/>
                </w:rPr>
                <w:t xml:space="preserve">від 23 серпня 2022 року </w:t>
              </w:r>
              <w:r w:rsidR="003D310E">
                <w:rPr>
                  <w:sz w:val="24"/>
                  <w:szCs w:val="24"/>
                </w:rPr>
                <w:t xml:space="preserve">         </w:t>
              </w:r>
              <w:r w:rsidR="003D310E" w:rsidRPr="00BF6EB3">
                <w:rPr>
                  <w:sz w:val="24"/>
                  <w:szCs w:val="24"/>
                </w:rPr>
                <w:t xml:space="preserve">№ 946 «Про припинення дії Угоди між Кабінетом </w:t>
              </w:r>
            </w:ins>
            <w:ins w:id="211" w:author="Сергій Волков" w:date="2022-11-23T14:04:00Z">
              <w:r w:rsidR="00506E53">
                <w:rPr>
                  <w:sz w:val="24"/>
                  <w:szCs w:val="24"/>
                </w:rPr>
                <w:t>М</w:t>
              </w:r>
            </w:ins>
            <w:ins w:id="212" w:author="Сергій Волков" w:date="2022-11-23T13:44:00Z">
              <w:r w:rsidR="003D310E" w:rsidRPr="00BF6EB3">
                <w:rPr>
                  <w:sz w:val="24"/>
                  <w:szCs w:val="24"/>
                </w:rPr>
                <w:t>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w:t>
              </w:r>
            </w:ins>
            <w:r>
              <w:rPr>
                <w:sz w:val="24"/>
                <w:szCs w:val="24"/>
              </w:rPr>
              <w:t>.</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2"/>
          <w:szCs w:val="2"/>
          <w:highlight w:val="yellow"/>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315"/>
        <w:gridCol w:w="2948"/>
      </w:tblGrid>
      <w:tr w:rsidR="0056405F" w:rsidRPr="005558AE" w:rsidTr="00CF43EF">
        <w:trPr>
          <w:trHeight w:val="1710"/>
        </w:trPr>
        <w:tc>
          <w:tcPr>
            <w:tcW w:w="2802" w:type="dxa"/>
            <w:shd w:val="clear" w:color="auto" w:fill="auto"/>
            <w:vAlign w:val="center"/>
          </w:tcPr>
          <w:p w:rsidR="0056405F" w:rsidRPr="005558AE" w:rsidRDefault="0056405F" w:rsidP="00F91308">
            <w:pPr>
              <w:pStyle w:val="a8"/>
              <w:jc w:val="center"/>
              <w:rPr>
                <w:b/>
                <w:lang w:val="uk-UA"/>
              </w:rPr>
            </w:pPr>
            <w:r w:rsidRPr="005558AE">
              <w:rPr>
                <w:b/>
                <w:lang w:val="uk-UA"/>
              </w:rPr>
              <w:lastRenderedPageBreak/>
              <w:t>Рейтинг</w:t>
            </w:r>
          </w:p>
        </w:tc>
        <w:tc>
          <w:tcPr>
            <w:tcW w:w="4315" w:type="dxa"/>
            <w:shd w:val="clear" w:color="auto" w:fill="auto"/>
            <w:vAlign w:val="center"/>
          </w:tcPr>
          <w:p w:rsidR="0056405F" w:rsidRPr="005558AE" w:rsidRDefault="0056405F" w:rsidP="00F91308">
            <w:pPr>
              <w:pStyle w:val="a8"/>
              <w:jc w:val="center"/>
              <w:rPr>
                <w:b/>
                <w:lang w:val="uk-UA"/>
              </w:rPr>
            </w:pPr>
            <w:r w:rsidRPr="005558AE">
              <w:rPr>
                <w:b/>
                <w:lang w:val="uk-UA"/>
              </w:rPr>
              <w:t>Аргументи щодо переваги обраної альтернативи / причини відмови від альтернативи</w:t>
            </w:r>
          </w:p>
        </w:tc>
        <w:tc>
          <w:tcPr>
            <w:tcW w:w="2948" w:type="dxa"/>
            <w:shd w:val="clear" w:color="auto" w:fill="auto"/>
            <w:vAlign w:val="center"/>
          </w:tcPr>
          <w:p w:rsidR="0056405F" w:rsidRPr="005558AE" w:rsidRDefault="0056405F" w:rsidP="00F91308">
            <w:pPr>
              <w:pStyle w:val="a8"/>
              <w:jc w:val="center"/>
              <w:rPr>
                <w:b/>
                <w:lang w:val="uk-UA"/>
              </w:rPr>
            </w:pPr>
            <w:r w:rsidRPr="005558AE">
              <w:rPr>
                <w:b/>
                <w:lang w:val="uk-UA"/>
              </w:rPr>
              <w:t>Оцінка ризику зовнішніх чинників на дію запропонованого регуляторного акта</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4315" w:type="dxa"/>
            <w:shd w:val="clear" w:color="auto" w:fill="auto"/>
          </w:tcPr>
          <w:p w:rsidR="0056405F" w:rsidRPr="00594589" w:rsidRDefault="0000373C" w:rsidP="00F91308">
            <w:pPr>
              <w:jc w:val="both"/>
              <w:rPr>
                <w:sz w:val="24"/>
                <w:szCs w:val="24"/>
              </w:rPr>
            </w:pPr>
            <w:r>
              <w:rPr>
                <w:sz w:val="24"/>
                <w:szCs w:val="24"/>
              </w:rPr>
              <w:t>Ч</w:t>
            </w:r>
            <w:r w:rsidRPr="00EC0E8A">
              <w:rPr>
                <w:sz w:val="24"/>
                <w:szCs w:val="24"/>
              </w:rPr>
              <w:t>инн</w:t>
            </w:r>
            <w:r w:rsidR="000B5D93">
              <w:rPr>
                <w:sz w:val="24"/>
                <w:szCs w:val="24"/>
              </w:rPr>
              <w:t>а редакція</w:t>
            </w:r>
            <w:r w:rsidRPr="00EC0E8A">
              <w:rPr>
                <w:sz w:val="24"/>
                <w:szCs w:val="24"/>
              </w:rPr>
              <w:t xml:space="preserve"> Кодекс</w:t>
            </w:r>
            <w:r w:rsidR="000B5D93">
              <w:rPr>
                <w:sz w:val="24"/>
                <w:szCs w:val="24"/>
              </w:rPr>
              <w:t>у систем</w:t>
            </w:r>
            <w:r w:rsidR="004D1216">
              <w:rPr>
                <w:sz w:val="24"/>
                <w:szCs w:val="24"/>
              </w:rPr>
              <w:t>и</w:t>
            </w:r>
            <w:r w:rsidR="000B5D93">
              <w:rPr>
                <w:sz w:val="24"/>
                <w:szCs w:val="24"/>
              </w:rPr>
              <w:t xml:space="preserve"> </w:t>
            </w:r>
            <w:r w:rsidR="004D1216">
              <w:rPr>
                <w:sz w:val="24"/>
                <w:szCs w:val="24"/>
              </w:rPr>
              <w:t>передачі</w:t>
            </w:r>
            <w:r w:rsidRPr="00EC0E8A">
              <w:rPr>
                <w:sz w:val="24"/>
                <w:szCs w:val="24"/>
              </w:rPr>
              <w:t xml:space="preserve"> не </w:t>
            </w:r>
            <w:r w:rsidR="000B5D93">
              <w:rPr>
                <w:sz w:val="24"/>
                <w:szCs w:val="24"/>
              </w:rPr>
              <w:t>вирішує визначену проблему.</w:t>
            </w:r>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t xml:space="preserve">Обрана </w:t>
            </w:r>
            <w:r>
              <w:rPr>
                <w:b/>
                <w:szCs w:val="28"/>
              </w:rPr>
              <w:br/>
            </w: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4315" w:type="dxa"/>
            <w:shd w:val="clear" w:color="auto" w:fill="auto"/>
          </w:tcPr>
          <w:p w:rsidR="0056405F" w:rsidRPr="00A3519D" w:rsidDel="003D310E" w:rsidRDefault="0056405F" w:rsidP="003D310E">
            <w:pPr>
              <w:jc w:val="both"/>
              <w:rPr>
                <w:del w:id="213" w:author="Сергій Волков" w:date="2022-11-23T13:45:00Z"/>
                <w:sz w:val="24"/>
                <w:szCs w:val="24"/>
                <w:rPrChange w:id="214" w:author="Сергій Волков" w:date="2022-11-23T13:42:00Z">
                  <w:rPr>
                    <w:del w:id="215" w:author="Сергій Волков" w:date="2022-11-23T13:45:00Z"/>
                    <w:sz w:val="24"/>
                    <w:szCs w:val="24"/>
                  </w:rPr>
                </w:rPrChange>
              </w:rPr>
              <w:pPrChange w:id="216" w:author="Сергій Волков" w:date="2022-11-23T13:45:00Z">
                <w:pPr>
                  <w:jc w:val="both"/>
                </w:pPr>
              </w:pPrChange>
            </w:pPr>
            <w:r w:rsidRPr="00A3519D">
              <w:rPr>
                <w:sz w:val="24"/>
                <w:szCs w:val="24"/>
                <w:rPrChange w:id="217" w:author="Сергій Волков" w:date="2022-11-23T13:42:00Z">
                  <w:rPr>
                    <w:sz w:val="24"/>
                    <w:szCs w:val="24"/>
                  </w:rPr>
                </w:rPrChange>
              </w:rPr>
              <w:t>Дозволяє вирішити проблему</w:t>
            </w:r>
            <w:r w:rsidR="0000373C" w:rsidRPr="00A3519D">
              <w:rPr>
                <w:sz w:val="24"/>
                <w:szCs w:val="24"/>
                <w:rPrChange w:id="218" w:author="Сергій Волков" w:date="2022-11-23T13:42:00Z">
                  <w:rPr>
                    <w:sz w:val="24"/>
                    <w:szCs w:val="24"/>
                  </w:rPr>
                </w:rPrChange>
              </w:rPr>
              <w:t xml:space="preserve">. </w:t>
            </w:r>
            <w:del w:id="219" w:author="Сергій Волков" w:date="2022-11-23T13:45:00Z">
              <w:r w:rsidRPr="00A3519D" w:rsidDel="003D310E">
                <w:rPr>
                  <w:sz w:val="24"/>
                  <w:szCs w:val="24"/>
                  <w:rPrChange w:id="220" w:author="Сергій Волков" w:date="2022-11-23T13:42:00Z">
                    <w:rPr>
                      <w:sz w:val="24"/>
                      <w:szCs w:val="24"/>
                    </w:rPr>
                  </w:rPrChange>
                </w:rPr>
                <w:delText>Забезпечує виконання вимог чинного законодавства України</w:delText>
              </w:r>
              <w:r w:rsidR="00D117BF" w:rsidRPr="00A3519D" w:rsidDel="003D310E">
                <w:rPr>
                  <w:sz w:val="24"/>
                  <w:szCs w:val="24"/>
                  <w:rPrChange w:id="221" w:author="Сергій Волков" w:date="2022-11-23T13:42:00Z">
                    <w:rPr/>
                  </w:rPrChange>
                </w:rPr>
                <w:delText xml:space="preserve"> та </w:delText>
              </w:r>
              <w:r w:rsidR="00D117BF" w:rsidRPr="00A3519D" w:rsidDel="003D310E">
                <w:rPr>
                  <w:sz w:val="24"/>
                  <w:szCs w:val="24"/>
                  <w:rPrChange w:id="222" w:author="Сергій Волков" w:date="2022-11-23T13:42:00Z">
                    <w:rPr>
                      <w:sz w:val="24"/>
                      <w:szCs w:val="24"/>
                    </w:rPr>
                  </w:rPrChange>
                </w:rPr>
                <w:delText>технічних вимог ENTSO-E</w:delText>
              </w:r>
              <w:r w:rsidRPr="00A3519D" w:rsidDel="003D310E">
                <w:rPr>
                  <w:sz w:val="24"/>
                  <w:szCs w:val="24"/>
                  <w:rPrChange w:id="223" w:author="Сергій Волков" w:date="2022-11-23T13:42:00Z">
                    <w:rPr>
                      <w:sz w:val="24"/>
                      <w:szCs w:val="24"/>
                    </w:rPr>
                  </w:rPrChange>
                </w:rPr>
                <w:delText>.</w:delText>
              </w:r>
            </w:del>
          </w:p>
          <w:p w:rsidR="003D310E" w:rsidRDefault="003D310E" w:rsidP="003D310E">
            <w:pPr>
              <w:jc w:val="both"/>
              <w:rPr>
                <w:ins w:id="224" w:author="Сергій Волков" w:date="2022-11-23T13:45:00Z"/>
                <w:sz w:val="24"/>
                <w:szCs w:val="24"/>
              </w:rPr>
            </w:pPr>
          </w:p>
          <w:p w:rsidR="00A3519D" w:rsidRPr="00A3519D" w:rsidRDefault="00B336E1" w:rsidP="003D310E">
            <w:pPr>
              <w:jc w:val="both"/>
              <w:rPr>
                <w:sz w:val="24"/>
                <w:szCs w:val="24"/>
                <w:rPrChange w:id="225" w:author="Сергій Волков" w:date="2022-11-23T13:42:00Z">
                  <w:rPr>
                    <w:sz w:val="24"/>
                    <w:szCs w:val="24"/>
                  </w:rPr>
                </w:rPrChange>
              </w:rPr>
              <w:pPrChange w:id="226" w:author="Сергій Волков" w:date="2022-11-23T13:45:00Z">
                <w:pPr>
                  <w:jc w:val="both"/>
                </w:pPr>
              </w:pPrChange>
            </w:pPr>
            <w:r w:rsidRPr="00A3519D">
              <w:rPr>
                <w:sz w:val="24"/>
                <w:szCs w:val="24"/>
                <w:rPrChange w:id="227" w:author="Сергій Волков" w:date="2022-11-23T13:42:00Z">
                  <w:rPr>
                    <w:sz w:val="24"/>
                    <w:szCs w:val="24"/>
                  </w:rPr>
                </w:rPrChange>
              </w:rPr>
              <w:t xml:space="preserve">Унесення запропонованих змін до Кодексу </w:t>
            </w:r>
            <w:ins w:id="228" w:author="Сергій Волков" w:date="2022-11-23T13:45:00Z">
              <w:r w:rsidR="003D310E">
                <w:rPr>
                  <w:sz w:val="24"/>
                  <w:szCs w:val="24"/>
                </w:rPr>
                <w:t xml:space="preserve">системи передачі </w:t>
              </w:r>
            </w:ins>
            <w:r w:rsidRPr="00A3519D">
              <w:rPr>
                <w:sz w:val="24"/>
                <w:szCs w:val="24"/>
                <w:rPrChange w:id="229" w:author="Сергій Волков" w:date="2022-11-23T13:42:00Z">
                  <w:rPr>
                    <w:sz w:val="24"/>
                    <w:szCs w:val="24"/>
                  </w:rPr>
                </w:rPrChange>
              </w:rPr>
              <w:t xml:space="preserve">забезпечить приведення його у відповідність </w:t>
            </w:r>
            <w:r w:rsidR="00651AE9" w:rsidRPr="00A3519D">
              <w:rPr>
                <w:sz w:val="24"/>
                <w:szCs w:val="24"/>
                <w:rPrChange w:id="230" w:author="Сергій Волков" w:date="2022-11-23T13:42:00Z">
                  <w:rPr>
                    <w:sz w:val="24"/>
                    <w:szCs w:val="24"/>
                  </w:rPr>
                </w:rPrChange>
              </w:rPr>
              <w:t xml:space="preserve">до </w:t>
            </w:r>
            <w:r w:rsidR="00D117BF" w:rsidRPr="00A3519D">
              <w:rPr>
                <w:sz w:val="24"/>
                <w:szCs w:val="24"/>
                <w:rPrChange w:id="231" w:author="Сергій Волков" w:date="2022-11-23T13:42:00Z">
                  <w:rPr>
                    <w:sz w:val="24"/>
                    <w:szCs w:val="24"/>
                  </w:rPr>
                </w:rPrChange>
              </w:rPr>
              <w:t>технічни</w:t>
            </w:r>
            <w:r w:rsidR="00651AE9" w:rsidRPr="00A3519D">
              <w:rPr>
                <w:sz w:val="24"/>
                <w:szCs w:val="24"/>
                <w:rPrChange w:id="232" w:author="Сергій Волков" w:date="2022-11-23T13:42:00Z">
                  <w:rPr>
                    <w:sz w:val="24"/>
                    <w:szCs w:val="24"/>
                  </w:rPr>
                </w:rPrChange>
              </w:rPr>
              <w:t>х</w:t>
            </w:r>
            <w:r w:rsidR="00D117BF" w:rsidRPr="00A3519D">
              <w:rPr>
                <w:sz w:val="24"/>
                <w:szCs w:val="24"/>
                <w:rPrChange w:id="233" w:author="Сергій Волков" w:date="2022-11-23T13:42:00Z">
                  <w:rPr>
                    <w:sz w:val="24"/>
                    <w:szCs w:val="24"/>
                  </w:rPr>
                </w:rPrChange>
              </w:rPr>
              <w:t xml:space="preserve"> вимог ENTSO-E</w:t>
            </w:r>
            <w:ins w:id="234" w:author="Сергій Волков" w:date="2022-11-23T13:46:00Z">
              <w:r w:rsidR="003D310E">
                <w:rPr>
                  <w:sz w:val="24"/>
                  <w:szCs w:val="24"/>
                </w:rPr>
                <w:t xml:space="preserve"> </w:t>
              </w:r>
              <w:r w:rsidR="003D310E" w:rsidRPr="00BF6EB3">
                <w:rPr>
                  <w:sz w:val="24"/>
                  <w:szCs w:val="24"/>
                </w:rPr>
                <w:t xml:space="preserve">та постанови Кабінету Міністрів України </w:t>
              </w:r>
              <w:r w:rsidR="003D310E">
                <w:rPr>
                  <w:sz w:val="24"/>
                  <w:szCs w:val="24"/>
                </w:rPr>
                <w:br/>
              </w:r>
              <w:r w:rsidR="003D310E" w:rsidRPr="00BF6EB3">
                <w:rPr>
                  <w:sz w:val="24"/>
                  <w:szCs w:val="24"/>
                </w:rPr>
                <w:t xml:space="preserve">від 23 серпня 2022 року № 946 «Про припинення дії Угоди між Кабінетом </w:t>
              </w:r>
            </w:ins>
            <w:ins w:id="235" w:author="Сергій Волков" w:date="2022-11-23T14:04:00Z">
              <w:r w:rsidR="000C535F">
                <w:rPr>
                  <w:sz w:val="24"/>
                  <w:szCs w:val="24"/>
                </w:rPr>
                <w:t>М</w:t>
              </w:r>
            </w:ins>
            <w:ins w:id="236" w:author="Сергій Волков" w:date="2022-11-23T13:46:00Z">
              <w:r w:rsidR="003D310E" w:rsidRPr="00BF6EB3">
                <w:rPr>
                  <w:sz w:val="24"/>
                  <w:szCs w:val="24"/>
                </w:rPr>
                <w:t>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w:t>
              </w:r>
            </w:ins>
            <w:ins w:id="237" w:author="Сергій Волков" w:date="2022-11-23T13:41:00Z">
              <w:r w:rsidR="00A3519D" w:rsidRPr="00A3519D">
                <w:rPr>
                  <w:sz w:val="24"/>
                  <w:szCs w:val="24"/>
                  <w:rPrChange w:id="238" w:author="Сергій Волков" w:date="2022-11-23T13:42:00Z">
                    <w:rPr>
                      <w:sz w:val="24"/>
                      <w:szCs w:val="24"/>
                    </w:rPr>
                  </w:rPrChange>
                </w:rPr>
                <w:t xml:space="preserve">, </w:t>
              </w:r>
            </w:ins>
            <w:del w:id="239" w:author="Сергій Волков" w:date="2022-11-23T13:41:00Z">
              <w:r w:rsidRPr="00A3519D" w:rsidDel="00A3519D">
                <w:rPr>
                  <w:sz w:val="24"/>
                  <w:szCs w:val="24"/>
                  <w:rPrChange w:id="240" w:author="Сергій Волков" w:date="2022-11-23T13:42:00Z">
                    <w:rPr>
                      <w:sz w:val="24"/>
                      <w:szCs w:val="24"/>
                    </w:rPr>
                  </w:rPrChange>
                </w:rPr>
                <w:delText>.</w:delText>
              </w:r>
            </w:del>
            <w:ins w:id="241" w:author="Сергій Волков" w:date="2022-11-23T13:41:00Z">
              <w:r w:rsidR="00A3519D" w:rsidRPr="00A3519D">
                <w:rPr>
                  <w:sz w:val="24"/>
                  <w:szCs w:val="24"/>
                  <w:rPrChange w:id="242" w:author="Сергій Волков" w:date="2022-11-23T13:42:00Z">
                    <w:rPr>
                      <w:sz w:val="24"/>
                      <w:szCs w:val="24"/>
                    </w:rPr>
                  </w:rPrChange>
                </w:rPr>
                <w:t>забезпечить наявність</w:t>
              </w:r>
              <w:r w:rsidR="00A3519D" w:rsidRPr="00A3519D">
                <w:rPr>
                  <w:sz w:val="24"/>
                  <w:szCs w:val="24"/>
                  <w:rPrChange w:id="243" w:author="Сергій Волков" w:date="2022-11-23T13:42:00Z">
                    <w:rPr>
                      <w:sz w:val="24"/>
                      <w:szCs w:val="24"/>
                    </w:rPr>
                  </w:rPrChange>
                </w:rPr>
                <w:t xml:space="preserve"> чіткого порядку організації приєднання до системи передачі у разі зміни замовника (сторони договору) або зміни (за ініціативою </w:t>
              </w:r>
            </w:ins>
            <w:ins w:id="244" w:author="Сергій Волков" w:date="2022-11-23T14:05:00Z">
              <w:r w:rsidR="000C535F">
                <w:rPr>
                  <w:sz w:val="24"/>
                  <w:szCs w:val="24"/>
                </w:rPr>
                <w:t>з</w:t>
              </w:r>
            </w:ins>
            <w:ins w:id="245" w:author="Сергій Волков" w:date="2022-11-23T13:41:00Z">
              <w:r w:rsidR="00A3519D" w:rsidRPr="00A3519D">
                <w:rPr>
                  <w:sz w:val="24"/>
                  <w:szCs w:val="24"/>
                  <w:rPrChange w:id="246" w:author="Сергій Волков" w:date="2022-11-23T13:42:00Z">
                    <w:rPr>
                      <w:sz w:val="24"/>
                      <w:szCs w:val="24"/>
                    </w:rPr>
                  </w:rPrChange>
                </w:rPr>
                <w:t>амовника) комплексу умов та вимог до інженерного забезпечення об'єкта замовника, визначених у технічних умовах на приєднання</w:t>
              </w:r>
            </w:ins>
            <w:ins w:id="247" w:author="Сергій Волков" w:date="2022-11-23T13:42:00Z">
              <w:r w:rsidR="00A3519D" w:rsidRPr="00A3519D">
                <w:rPr>
                  <w:sz w:val="24"/>
                  <w:szCs w:val="24"/>
                  <w:rPrChange w:id="248" w:author="Сергій Волков" w:date="2022-11-23T13:42:00Z">
                    <w:rPr/>
                  </w:rPrChange>
                </w:rPr>
                <w:t xml:space="preserve">, а також щодо </w:t>
              </w:r>
            </w:ins>
            <w:ins w:id="249" w:author="Сергій Волков" w:date="2022-11-23T13:41:00Z">
              <w:r w:rsidR="00A3519D" w:rsidRPr="00A3519D">
                <w:rPr>
                  <w:sz w:val="24"/>
                  <w:szCs w:val="24"/>
                  <w:rPrChange w:id="250" w:author="Сергій Волков" w:date="2022-11-23T13:42:00Z">
                    <w:rPr>
                      <w:sz w:val="24"/>
                      <w:szCs w:val="24"/>
                    </w:rPr>
                  </w:rPrChange>
                </w:rPr>
                <w:t>якості надання послуг з передачі електричної енергії.</w:t>
              </w:r>
            </w:ins>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14"/>
          <w:szCs w:val="14"/>
          <w:highlight w:val="yellow"/>
        </w:rPr>
      </w:pPr>
    </w:p>
    <w:p w:rsidR="0056405F" w:rsidRPr="00EF20A4" w:rsidRDefault="0056405F" w:rsidP="0056405F">
      <w:pPr>
        <w:pStyle w:val="a5"/>
        <w:spacing w:after="0"/>
        <w:ind w:left="0"/>
        <w:jc w:val="center"/>
        <w:rPr>
          <w:b/>
          <w:sz w:val="28"/>
          <w:szCs w:val="28"/>
        </w:rPr>
      </w:pPr>
      <w:r w:rsidRPr="00EF20A4">
        <w:rPr>
          <w:b/>
          <w:sz w:val="28"/>
          <w:szCs w:val="28"/>
        </w:rPr>
        <w:t>V. Механізми та заходи, які забезпечать розв</w:t>
      </w:r>
      <w:r w:rsidR="00991381">
        <w:rPr>
          <w:b/>
          <w:sz w:val="28"/>
          <w:szCs w:val="28"/>
        </w:rPr>
        <w:t>’</w:t>
      </w:r>
      <w:r w:rsidRPr="00EF20A4">
        <w:rPr>
          <w:b/>
          <w:sz w:val="28"/>
          <w:szCs w:val="28"/>
        </w:rPr>
        <w:t>язання визначеної проблеми</w:t>
      </w:r>
    </w:p>
    <w:p w:rsidR="0056405F" w:rsidRDefault="00B336E1" w:rsidP="0056405F">
      <w:pPr>
        <w:ind w:firstLine="709"/>
        <w:jc w:val="both"/>
        <w:rPr>
          <w:sz w:val="28"/>
          <w:szCs w:val="28"/>
        </w:rPr>
      </w:pPr>
      <w:r w:rsidRPr="00B336E1">
        <w:rPr>
          <w:sz w:val="28"/>
          <w:szCs w:val="28"/>
        </w:rPr>
        <w:t>Прий</w:t>
      </w:r>
      <w:r w:rsidRPr="003D310E">
        <w:rPr>
          <w:sz w:val="28"/>
          <w:szCs w:val="28"/>
          <w:rPrChange w:id="251" w:author="Сергій Волков" w:date="2022-11-23T13:47:00Z">
            <w:rPr>
              <w:sz w:val="28"/>
              <w:szCs w:val="28"/>
            </w:rPr>
          </w:rPrChange>
        </w:rPr>
        <w:t xml:space="preserve">няття проєкту Постанови НКРЕКП матиме наслідком приведення нормативно-правової бази НКРЕКП у  відповідність до </w:t>
      </w:r>
      <w:r w:rsidR="00D117BF" w:rsidRPr="003D310E">
        <w:rPr>
          <w:sz w:val="28"/>
          <w:szCs w:val="28"/>
          <w:rPrChange w:id="252" w:author="Сергій Волков" w:date="2022-11-23T13:47:00Z">
            <w:rPr>
              <w:sz w:val="28"/>
              <w:szCs w:val="28"/>
            </w:rPr>
          </w:rPrChange>
        </w:rPr>
        <w:t>технічних вимог ENTSO-E</w:t>
      </w:r>
      <w:ins w:id="253" w:author="Сергій Волков" w:date="2022-11-23T13:47:00Z">
        <w:r w:rsidR="003D310E" w:rsidRPr="003D310E">
          <w:rPr>
            <w:sz w:val="28"/>
            <w:szCs w:val="28"/>
            <w:rPrChange w:id="254" w:author="Сергій Волков" w:date="2022-11-23T13:47:00Z">
              <w:rPr>
                <w:sz w:val="28"/>
                <w:szCs w:val="28"/>
              </w:rPr>
            </w:rPrChange>
          </w:rPr>
          <w:t xml:space="preserve"> </w:t>
        </w:r>
        <w:r w:rsidR="003D310E" w:rsidRPr="003D310E">
          <w:rPr>
            <w:sz w:val="28"/>
            <w:szCs w:val="28"/>
            <w:rPrChange w:id="255" w:author="Сергій Волков" w:date="2022-11-23T13:47:00Z">
              <w:rPr>
                <w:sz w:val="24"/>
                <w:szCs w:val="24"/>
              </w:rPr>
            </w:rPrChange>
          </w:rPr>
          <w:t xml:space="preserve">та постанови Кабінету Міністрів України від 23 серпня 2022 року № 946 «Про припинення дії Угоди між Кабінетом </w:t>
        </w:r>
      </w:ins>
      <w:ins w:id="256" w:author="Сергій Волков" w:date="2022-11-23T14:05:00Z">
        <w:r w:rsidR="000C535F">
          <w:rPr>
            <w:sz w:val="28"/>
            <w:szCs w:val="28"/>
          </w:rPr>
          <w:t>М</w:t>
        </w:r>
      </w:ins>
      <w:ins w:id="257" w:author="Сергій Волков" w:date="2022-11-23T13:47:00Z">
        <w:r w:rsidR="003D310E" w:rsidRPr="003D310E">
          <w:rPr>
            <w:sz w:val="28"/>
            <w:szCs w:val="28"/>
            <w:rPrChange w:id="258" w:author="Сергій Волков" w:date="2022-11-23T13:47:00Z">
              <w:rPr>
                <w:sz w:val="24"/>
                <w:szCs w:val="24"/>
              </w:rPr>
            </w:rPrChange>
          </w:rPr>
          <w:t>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w:t>
        </w:r>
      </w:ins>
      <w:r w:rsidRPr="003D310E">
        <w:rPr>
          <w:sz w:val="28"/>
          <w:szCs w:val="28"/>
          <w:rPrChange w:id="259" w:author="Сергій Волков" w:date="2022-11-23T13:47:00Z">
            <w:rPr>
              <w:sz w:val="28"/>
              <w:szCs w:val="28"/>
            </w:rPr>
          </w:rPrChange>
        </w:rPr>
        <w:t>.</w:t>
      </w:r>
    </w:p>
    <w:p w:rsidR="00B336E1" w:rsidRDefault="00B336E1" w:rsidP="0056405F">
      <w:pPr>
        <w:ind w:firstLine="709"/>
        <w:jc w:val="both"/>
        <w:rPr>
          <w:sz w:val="28"/>
          <w:szCs w:val="28"/>
        </w:rPr>
      </w:pPr>
    </w:p>
    <w:p w:rsidR="0056405F" w:rsidRPr="00EF20A4" w:rsidRDefault="0056405F" w:rsidP="0056405F">
      <w:pPr>
        <w:pStyle w:val="a5"/>
        <w:spacing w:after="0"/>
        <w:ind w:left="0"/>
        <w:jc w:val="center"/>
        <w:rPr>
          <w:b/>
          <w:sz w:val="28"/>
          <w:szCs w:val="28"/>
        </w:rPr>
      </w:pPr>
      <w:r w:rsidRPr="00EF20A4">
        <w:rPr>
          <w:b/>
          <w:sz w:val="28"/>
          <w:szCs w:val="28"/>
        </w:rPr>
        <w:t>VI. Обґрунтування запропонованого строку дії регуляторного акта</w:t>
      </w:r>
    </w:p>
    <w:p w:rsidR="0056405F" w:rsidRPr="00EF20A4" w:rsidRDefault="0056405F" w:rsidP="0056405F">
      <w:pPr>
        <w:jc w:val="both"/>
        <w:rPr>
          <w:sz w:val="28"/>
          <w:szCs w:val="28"/>
        </w:rPr>
      </w:pPr>
    </w:p>
    <w:p w:rsidR="0056405F" w:rsidRPr="00EF20A4" w:rsidRDefault="0056405F" w:rsidP="0056405F">
      <w:pPr>
        <w:ind w:firstLine="709"/>
        <w:jc w:val="both"/>
        <w:rPr>
          <w:sz w:val="28"/>
          <w:szCs w:val="28"/>
        </w:rPr>
      </w:pPr>
      <w:r w:rsidRPr="00EF20A4">
        <w:rPr>
          <w:sz w:val="28"/>
          <w:szCs w:val="28"/>
        </w:rPr>
        <w:t>Строк дії акта необмежений та може бути змінений у разі внесення відповідних змін до чинного законодавства.</w:t>
      </w:r>
    </w:p>
    <w:p w:rsidR="0056405F" w:rsidRPr="00EF20A4" w:rsidRDefault="0056405F" w:rsidP="0056405F">
      <w:pPr>
        <w:pStyle w:val="a5"/>
        <w:spacing w:after="0"/>
        <w:ind w:left="0"/>
        <w:jc w:val="both"/>
        <w:rPr>
          <w:sz w:val="28"/>
          <w:szCs w:val="28"/>
          <w:highlight w:val="yellow"/>
        </w:rPr>
      </w:pPr>
    </w:p>
    <w:p w:rsidR="0056405F" w:rsidRPr="00EF20A4" w:rsidRDefault="0056405F" w:rsidP="0056405F">
      <w:pPr>
        <w:ind w:firstLine="709"/>
        <w:jc w:val="both"/>
        <w:rPr>
          <w:b/>
          <w:sz w:val="28"/>
          <w:szCs w:val="28"/>
        </w:rPr>
      </w:pPr>
      <w:r w:rsidRPr="00EF20A4">
        <w:rPr>
          <w:b/>
          <w:sz w:val="28"/>
          <w:szCs w:val="28"/>
        </w:rPr>
        <w:t>VII. Визначення показників результативності дії регуляторного акта</w:t>
      </w:r>
    </w:p>
    <w:p w:rsidR="0056405F" w:rsidRPr="00EF20A4" w:rsidRDefault="0056405F" w:rsidP="0056405F">
      <w:pPr>
        <w:jc w:val="both"/>
        <w:rPr>
          <w:sz w:val="28"/>
          <w:szCs w:val="28"/>
        </w:rPr>
      </w:pPr>
    </w:p>
    <w:p w:rsidR="0056405F" w:rsidRPr="00EF20A4" w:rsidRDefault="0056405F">
      <w:pPr>
        <w:ind w:firstLine="709"/>
        <w:jc w:val="both"/>
        <w:rPr>
          <w:sz w:val="28"/>
          <w:szCs w:val="28"/>
        </w:rPr>
      </w:pPr>
      <w:r w:rsidRPr="00EF20A4">
        <w:rPr>
          <w:sz w:val="28"/>
          <w:szCs w:val="28"/>
        </w:rPr>
        <w:t>За результатами дії регуляторного акта:</w:t>
      </w:r>
    </w:p>
    <w:p w:rsidR="0056405F" w:rsidRPr="00EF20A4" w:rsidRDefault="0056405F">
      <w:pPr>
        <w:ind w:firstLine="709"/>
        <w:jc w:val="both"/>
        <w:rPr>
          <w:sz w:val="28"/>
          <w:szCs w:val="28"/>
        </w:rPr>
      </w:pPr>
      <w:r w:rsidRPr="00EF20A4">
        <w:rPr>
          <w:sz w:val="28"/>
          <w:szCs w:val="28"/>
        </w:rPr>
        <w:t>1) дія акта не передбачає надходжень та/або видатків з/до державного та/або місцевих бюджетів і державних цільових фондів, пов'язаних із дією акта;</w:t>
      </w:r>
    </w:p>
    <w:p w:rsidR="0056405F" w:rsidRPr="00EF20A4" w:rsidRDefault="0056405F">
      <w:pPr>
        <w:ind w:firstLine="709"/>
        <w:jc w:val="both"/>
        <w:rPr>
          <w:sz w:val="28"/>
          <w:szCs w:val="28"/>
        </w:rPr>
      </w:pPr>
      <w:r w:rsidRPr="00EF20A4">
        <w:rPr>
          <w:sz w:val="28"/>
          <w:szCs w:val="28"/>
        </w:rPr>
        <w:t>2) </w:t>
      </w:r>
      <w:r w:rsidR="008D2D8D" w:rsidRPr="008D2D8D">
        <w:rPr>
          <w:sz w:val="28"/>
          <w:szCs w:val="28"/>
        </w:rPr>
        <w:t>дія акта розповсюджується на</w:t>
      </w:r>
      <w:r w:rsidR="00355E83">
        <w:rPr>
          <w:sz w:val="28"/>
          <w:szCs w:val="28"/>
        </w:rPr>
        <w:t xml:space="preserve"> ОСП,</w:t>
      </w:r>
      <w:r w:rsidR="008D2D8D" w:rsidRPr="008D2D8D">
        <w:rPr>
          <w:sz w:val="28"/>
          <w:szCs w:val="28"/>
        </w:rPr>
        <w:t xml:space="preserve"> 3</w:t>
      </w:r>
      <w:r w:rsidR="008D2D8D">
        <w:rPr>
          <w:sz w:val="28"/>
          <w:szCs w:val="28"/>
        </w:rPr>
        <w:t>2</w:t>
      </w:r>
      <w:r w:rsidR="008D2D8D" w:rsidRPr="008D2D8D">
        <w:rPr>
          <w:sz w:val="28"/>
          <w:szCs w:val="28"/>
        </w:rPr>
        <w:t xml:space="preserve"> </w:t>
      </w:r>
      <w:r w:rsidR="00355E83" w:rsidRPr="008D2D8D">
        <w:rPr>
          <w:sz w:val="28"/>
          <w:szCs w:val="28"/>
        </w:rPr>
        <w:t>оператор</w:t>
      </w:r>
      <w:r w:rsidR="00355E83">
        <w:rPr>
          <w:sz w:val="28"/>
          <w:szCs w:val="28"/>
        </w:rPr>
        <w:t>ів</w:t>
      </w:r>
      <w:r w:rsidR="00355E83" w:rsidRPr="008D2D8D">
        <w:rPr>
          <w:sz w:val="28"/>
          <w:szCs w:val="28"/>
        </w:rPr>
        <w:t xml:space="preserve"> </w:t>
      </w:r>
      <w:r w:rsidR="008D2D8D" w:rsidRPr="008D2D8D">
        <w:rPr>
          <w:sz w:val="28"/>
          <w:szCs w:val="28"/>
        </w:rPr>
        <w:t>систем розподілу</w:t>
      </w:r>
      <w:r w:rsidR="008D2D8D">
        <w:rPr>
          <w:sz w:val="28"/>
          <w:szCs w:val="28"/>
        </w:rPr>
        <w:t>,</w:t>
      </w:r>
      <w:r w:rsidR="008D2D8D" w:rsidRPr="008D2D8D">
        <w:rPr>
          <w:sz w:val="28"/>
          <w:szCs w:val="28"/>
        </w:rPr>
        <w:t xml:space="preserve"> </w:t>
      </w:r>
      <w:r w:rsidR="00355E83">
        <w:rPr>
          <w:sz w:val="28"/>
          <w:szCs w:val="28"/>
        </w:rPr>
        <w:t>виробників електричної енергії, операторів установок зберігання енергії</w:t>
      </w:r>
      <w:ins w:id="260" w:author="Сергій Волков" w:date="2022-11-23T13:49:00Z">
        <w:r w:rsidR="003D310E">
          <w:rPr>
            <w:sz w:val="28"/>
            <w:szCs w:val="28"/>
          </w:rPr>
          <w:t>, споживачів електричної енергії</w:t>
        </w:r>
      </w:ins>
      <w:r w:rsidR="00B17766">
        <w:rPr>
          <w:sz w:val="28"/>
          <w:szCs w:val="28"/>
        </w:rPr>
        <w:t>;</w:t>
      </w:r>
    </w:p>
    <w:p w:rsidR="0056405F" w:rsidRDefault="0056405F">
      <w:pPr>
        <w:tabs>
          <w:tab w:val="left" w:pos="709"/>
        </w:tabs>
        <w:ind w:firstLine="709"/>
        <w:jc w:val="both"/>
        <w:rPr>
          <w:sz w:val="28"/>
          <w:szCs w:val="28"/>
        </w:rPr>
      </w:pPr>
      <w:r w:rsidRPr="00EF20A4">
        <w:rPr>
          <w:sz w:val="28"/>
          <w:szCs w:val="28"/>
        </w:rPr>
        <w:t>3) рівень поінформованості суб'єктів господарювання з основних положень акта – середній.</w:t>
      </w:r>
    </w:p>
    <w:p w:rsidR="0056405F" w:rsidRPr="00EF20A4" w:rsidRDefault="0056405F">
      <w:pPr>
        <w:tabs>
          <w:tab w:val="left" w:pos="709"/>
        </w:tabs>
        <w:ind w:firstLine="709"/>
        <w:jc w:val="both"/>
        <w:rPr>
          <w:sz w:val="28"/>
          <w:szCs w:val="28"/>
        </w:rPr>
      </w:pPr>
      <w:r w:rsidRPr="00EF20A4">
        <w:rPr>
          <w:sz w:val="28"/>
          <w:szCs w:val="28"/>
        </w:rPr>
        <w:t xml:space="preserve">Відповідно до вимог статті 15 Закону України </w:t>
      </w:r>
      <w:r>
        <w:rPr>
          <w:sz w:val="28"/>
          <w:szCs w:val="28"/>
        </w:rPr>
        <w:t>«</w:t>
      </w:r>
      <w:r w:rsidRPr="00EF20A4">
        <w:rPr>
          <w:sz w:val="28"/>
          <w:szCs w:val="28"/>
        </w:rPr>
        <w:t>Про Національну комісію, що здійснює державне регулювання у сферах енергетики та комунальних послуг</w:t>
      </w:r>
      <w:r>
        <w:rPr>
          <w:sz w:val="28"/>
          <w:szCs w:val="28"/>
        </w:rPr>
        <w:t>»</w:t>
      </w:r>
      <w:r w:rsidRPr="00EF20A4">
        <w:rPr>
          <w:sz w:val="28"/>
          <w:szCs w:val="28"/>
        </w:rPr>
        <w:t xml:space="preserve"> </w:t>
      </w:r>
      <w:r w:rsidR="00991381">
        <w:rPr>
          <w:sz w:val="28"/>
          <w:szCs w:val="28"/>
        </w:rPr>
        <w:t>П</w:t>
      </w:r>
      <w:r w:rsidRPr="00EF20A4">
        <w:rPr>
          <w:sz w:val="28"/>
          <w:szCs w:val="28"/>
        </w:rPr>
        <w:t xml:space="preserve">роєкт постанови, що має ознаки регуляторного акта, разом з матеріалами, що обґрунтовують необхідність прийняття такого рішення, та аналізом його впливу оприлюднено на офіційному </w:t>
      </w:r>
      <w:proofErr w:type="spellStart"/>
      <w:r>
        <w:rPr>
          <w:sz w:val="28"/>
          <w:szCs w:val="28"/>
        </w:rPr>
        <w:t>веб</w:t>
      </w:r>
      <w:r w:rsidRPr="00EF20A4">
        <w:rPr>
          <w:sz w:val="28"/>
          <w:szCs w:val="28"/>
        </w:rPr>
        <w:t>сайті</w:t>
      </w:r>
      <w:proofErr w:type="spellEnd"/>
      <w:r w:rsidRPr="00EF20A4">
        <w:rPr>
          <w:sz w:val="28"/>
          <w:szCs w:val="28"/>
        </w:rPr>
        <w:t xml:space="preserve"> НКРЕКП в мережі Інтернет </w:t>
      </w:r>
      <w:hyperlink r:id="rId6" w:history="1">
        <w:r w:rsidRPr="00EF20A4">
          <w:rPr>
            <w:rStyle w:val="a7"/>
            <w:sz w:val="28"/>
            <w:szCs w:val="28"/>
            <w:lang w:val="en-US"/>
          </w:rPr>
          <w:t>www</w:t>
        </w:r>
        <w:r w:rsidRPr="00EF20A4">
          <w:rPr>
            <w:rStyle w:val="a7"/>
            <w:sz w:val="28"/>
            <w:szCs w:val="28"/>
          </w:rPr>
          <w:t>.nerc.gov.ua</w:t>
        </w:r>
      </w:hyperlink>
      <w:r w:rsidRPr="00EF20A4">
        <w:rPr>
          <w:sz w:val="28"/>
          <w:szCs w:val="28"/>
        </w:rPr>
        <w:t xml:space="preserve"> з метою одержання зауважень та пропозицій.</w:t>
      </w:r>
    </w:p>
    <w:p w:rsidR="0056405F" w:rsidRPr="00EF20A4" w:rsidRDefault="0056405F" w:rsidP="006B55E1">
      <w:pPr>
        <w:tabs>
          <w:tab w:val="left" w:pos="709"/>
        </w:tabs>
        <w:ind w:firstLine="709"/>
        <w:jc w:val="both"/>
        <w:rPr>
          <w:sz w:val="28"/>
          <w:szCs w:val="28"/>
        </w:rPr>
      </w:pPr>
      <w:r w:rsidRPr="00EF20A4">
        <w:rPr>
          <w:sz w:val="28"/>
          <w:szCs w:val="28"/>
        </w:rPr>
        <w:t>НКРЕКП в межах своєї компетенції надає необхідні роз</w:t>
      </w:r>
      <w:r w:rsidR="00991381">
        <w:rPr>
          <w:sz w:val="28"/>
          <w:szCs w:val="28"/>
        </w:rPr>
        <w:t>’</w:t>
      </w:r>
      <w:r w:rsidRPr="00EF20A4">
        <w:rPr>
          <w:sz w:val="28"/>
          <w:szCs w:val="28"/>
        </w:rPr>
        <w:t xml:space="preserve">яснення щодо </w:t>
      </w:r>
      <w:r w:rsidR="00651AE9">
        <w:rPr>
          <w:sz w:val="28"/>
          <w:szCs w:val="28"/>
        </w:rPr>
        <w:t>положень</w:t>
      </w:r>
      <w:r w:rsidRPr="00EF20A4">
        <w:rPr>
          <w:sz w:val="28"/>
          <w:szCs w:val="28"/>
        </w:rPr>
        <w:t xml:space="preserve"> Проєкту </w:t>
      </w:r>
      <w:r w:rsidR="00991381">
        <w:rPr>
          <w:sz w:val="28"/>
          <w:szCs w:val="28"/>
        </w:rPr>
        <w:t>постанови та</w:t>
      </w:r>
      <w:r>
        <w:rPr>
          <w:sz w:val="28"/>
          <w:szCs w:val="28"/>
        </w:rPr>
        <w:t xml:space="preserve"> надалі</w:t>
      </w:r>
      <w:r w:rsidRPr="00EF20A4">
        <w:rPr>
          <w:sz w:val="28"/>
          <w:szCs w:val="28"/>
        </w:rPr>
        <w:t xml:space="preserve"> надаватиме роз</w:t>
      </w:r>
      <w:r w:rsidR="008D2D8D">
        <w:rPr>
          <w:sz w:val="28"/>
          <w:szCs w:val="28"/>
        </w:rPr>
        <w:t>’</w:t>
      </w:r>
      <w:r w:rsidRPr="00EF20A4">
        <w:rPr>
          <w:sz w:val="28"/>
          <w:szCs w:val="28"/>
        </w:rPr>
        <w:t>яснення щодо застосування акта після набрання ним чинності.</w:t>
      </w:r>
    </w:p>
    <w:p w:rsidR="00991381" w:rsidRDefault="00991381" w:rsidP="0056405F">
      <w:pPr>
        <w:jc w:val="center"/>
        <w:rPr>
          <w:b/>
          <w:sz w:val="28"/>
          <w:szCs w:val="28"/>
        </w:rPr>
      </w:pPr>
    </w:p>
    <w:p w:rsidR="002B23BF" w:rsidRDefault="002B23BF" w:rsidP="0056405F">
      <w:pPr>
        <w:jc w:val="center"/>
        <w:rPr>
          <w:b/>
          <w:sz w:val="28"/>
          <w:szCs w:val="28"/>
        </w:rPr>
      </w:pPr>
    </w:p>
    <w:p w:rsidR="0056405F" w:rsidRPr="00EF20A4" w:rsidRDefault="0056405F" w:rsidP="0056405F">
      <w:pPr>
        <w:jc w:val="center"/>
        <w:rPr>
          <w:b/>
          <w:sz w:val="28"/>
          <w:szCs w:val="28"/>
        </w:rPr>
      </w:pPr>
      <w:r w:rsidRPr="00EF20A4">
        <w:rPr>
          <w:b/>
          <w:sz w:val="28"/>
          <w:szCs w:val="28"/>
        </w:rPr>
        <w:lastRenderedPageBreak/>
        <w:t>VIII. Очікувані результати прийняття регуляторного акта</w:t>
      </w:r>
    </w:p>
    <w:p w:rsidR="0056405F" w:rsidRPr="00EF20A4" w:rsidRDefault="0056405F" w:rsidP="006B55E1">
      <w:pPr>
        <w:ind w:firstLine="567"/>
        <w:jc w:val="both"/>
        <w:rPr>
          <w:sz w:val="28"/>
          <w:szCs w:val="28"/>
        </w:rPr>
      </w:pPr>
    </w:p>
    <w:p w:rsidR="0056405F" w:rsidDel="00C16D6B" w:rsidRDefault="00A816C4" w:rsidP="00C16D6B">
      <w:pPr>
        <w:ind w:firstLine="567"/>
        <w:jc w:val="both"/>
        <w:rPr>
          <w:del w:id="261" w:author="Сергій Волков" w:date="2022-11-23T13:53:00Z"/>
          <w:sz w:val="28"/>
          <w:szCs w:val="28"/>
        </w:rPr>
      </w:pPr>
      <w:r>
        <w:rPr>
          <w:sz w:val="28"/>
          <w:szCs w:val="28"/>
        </w:rPr>
        <w:t>Очікуваним р</w:t>
      </w:r>
      <w:r w:rsidR="0056405F" w:rsidRPr="00EF20A4">
        <w:rPr>
          <w:sz w:val="28"/>
          <w:szCs w:val="28"/>
        </w:rPr>
        <w:t xml:space="preserve">езультатом прийняття постанови НКРЕКП </w:t>
      </w:r>
      <w:r w:rsidR="008D2D8D" w:rsidRPr="008D2D8D">
        <w:rPr>
          <w:sz w:val="28"/>
          <w:szCs w:val="28"/>
        </w:rPr>
        <w:t>«Про внесення змін до Кодексу систем</w:t>
      </w:r>
      <w:r w:rsidR="00355E83">
        <w:rPr>
          <w:sz w:val="28"/>
          <w:szCs w:val="28"/>
        </w:rPr>
        <w:t>и</w:t>
      </w:r>
      <w:r w:rsidR="008D2D8D" w:rsidRPr="008D2D8D">
        <w:rPr>
          <w:sz w:val="28"/>
          <w:szCs w:val="28"/>
        </w:rPr>
        <w:t xml:space="preserve"> </w:t>
      </w:r>
      <w:r w:rsidR="00355E83">
        <w:rPr>
          <w:sz w:val="28"/>
          <w:szCs w:val="28"/>
        </w:rPr>
        <w:t>передачі</w:t>
      </w:r>
      <w:r w:rsidR="008D2D8D" w:rsidRPr="008D2D8D">
        <w:rPr>
          <w:sz w:val="28"/>
          <w:szCs w:val="28"/>
        </w:rPr>
        <w:t>»</w:t>
      </w:r>
      <w:r w:rsidR="0056405F">
        <w:rPr>
          <w:sz w:val="28"/>
          <w:szCs w:val="28"/>
        </w:rPr>
        <w:t xml:space="preserve"> </w:t>
      </w:r>
      <w:r w:rsidR="0056405F" w:rsidRPr="00EF20A4">
        <w:rPr>
          <w:sz w:val="28"/>
          <w:szCs w:val="28"/>
        </w:rPr>
        <w:t xml:space="preserve">має стати: </w:t>
      </w:r>
    </w:p>
    <w:p w:rsidR="00C16D6B" w:rsidRDefault="00C16D6B" w:rsidP="006B55E1">
      <w:pPr>
        <w:ind w:firstLine="567"/>
        <w:jc w:val="both"/>
        <w:rPr>
          <w:ins w:id="262" w:author="Сергій Волков" w:date="2022-11-23T13:53:00Z"/>
          <w:sz w:val="28"/>
          <w:szCs w:val="28"/>
        </w:rPr>
      </w:pPr>
    </w:p>
    <w:p w:rsidR="00C16D6B" w:rsidRDefault="00C16D6B" w:rsidP="00C16D6B">
      <w:pPr>
        <w:ind w:firstLine="567"/>
        <w:jc w:val="both"/>
        <w:rPr>
          <w:ins w:id="263" w:author="Сергій Волков" w:date="2022-11-23T13:53:00Z"/>
          <w:sz w:val="28"/>
          <w:szCs w:val="28"/>
        </w:rPr>
      </w:pPr>
      <w:ins w:id="264" w:author="Сергій Волков" w:date="2022-11-23T13:53:00Z">
        <w:r w:rsidRPr="00D01F81">
          <w:rPr>
            <w:sz w:val="28"/>
            <w:szCs w:val="28"/>
          </w:rPr>
          <w:t>приведення термінології та положень Кодексу</w:t>
        </w:r>
      </w:ins>
      <w:ins w:id="265" w:author="Сергій Волков" w:date="2022-11-23T14:05:00Z">
        <w:r w:rsidR="000C535F">
          <w:rPr>
            <w:sz w:val="28"/>
            <w:szCs w:val="28"/>
          </w:rPr>
          <w:t xml:space="preserve"> си</w:t>
        </w:r>
      </w:ins>
      <w:ins w:id="266" w:author="Сергій Волков" w:date="2022-11-23T14:06:00Z">
        <w:r w:rsidR="000C535F">
          <w:rPr>
            <w:sz w:val="28"/>
            <w:szCs w:val="28"/>
          </w:rPr>
          <w:t>стеми передачі</w:t>
        </w:r>
      </w:ins>
      <w:ins w:id="267" w:author="Сергій Волков" w:date="2022-11-23T13:53:00Z">
        <w:r w:rsidRPr="00D01F81">
          <w:rPr>
            <w:sz w:val="28"/>
            <w:szCs w:val="28"/>
          </w:rPr>
          <w:t xml:space="preserve"> у відповідність до вимог європейської нормативно-правової бази у сфері електроенергетики;</w:t>
        </w:r>
      </w:ins>
    </w:p>
    <w:p w:rsidR="00C16D6B" w:rsidRDefault="00C16D6B" w:rsidP="00C16D6B">
      <w:pPr>
        <w:ind w:firstLine="567"/>
        <w:jc w:val="both"/>
        <w:rPr>
          <w:ins w:id="268" w:author="Сергій Волков" w:date="2022-11-23T13:53:00Z"/>
          <w:sz w:val="28"/>
          <w:szCs w:val="28"/>
        </w:rPr>
      </w:pPr>
      <w:ins w:id="269" w:author="Сергій Волков" w:date="2022-11-23T13:53:00Z">
        <w:r w:rsidRPr="00D01F81">
          <w:rPr>
            <w:sz w:val="28"/>
            <w:szCs w:val="28"/>
          </w:rPr>
          <w:t xml:space="preserve">актуалізація положень Кодексу </w:t>
        </w:r>
      </w:ins>
      <w:ins w:id="270" w:author="Сергій Волков" w:date="2022-11-23T14:06:00Z">
        <w:r w:rsidR="000C535F">
          <w:rPr>
            <w:sz w:val="28"/>
            <w:szCs w:val="28"/>
          </w:rPr>
          <w:t xml:space="preserve">системи передачі </w:t>
        </w:r>
      </w:ins>
      <w:ins w:id="271" w:author="Сергій Волков" w:date="2022-11-23T13:53:00Z">
        <w:r w:rsidRPr="00D01F81">
          <w:rPr>
            <w:sz w:val="28"/>
            <w:szCs w:val="28"/>
          </w:rPr>
          <w:t xml:space="preserve">в частині унормування порядку організації приєднання до системи передачі у разі зміни </w:t>
        </w:r>
      </w:ins>
      <w:ins w:id="272" w:author="Сергій Волков" w:date="2022-11-23T14:06:00Z">
        <w:r w:rsidR="000C535F">
          <w:rPr>
            <w:sz w:val="28"/>
            <w:szCs w:val="28"/>
          </w:rPr>
          <w:t>з</w:t>
        </w:r>
      </w:ins>
      <w:ins w:id="273" w:author="Сергій Волков" w:date="2022-11-23T13:53:00Z">
        <w:r w:rsidRPr="00D01F81">
          <w:rPr>
            <w:sz w:val="28"/>
            <w:szCs w:val="28"/>
          </w:rPr>
          <w:t xml:space="preserve">амовника (сторони договору) або зміни (за ініціативою </w:t>
        </w:r>
      </w:ins>
      <w:ins w:id="274" w:author="Сергій Волков" w:date="2022-11-23T14:06:00Z">
        <w:r w:rsidR="000C535F">
          <w:rPr>
            <w:sz w:val="28"/>
            <w:szCs w:val="28"/>
          </w:rPr>
          <w:t>з</w:t>
        </w:r>
      </w:ins>
      <w:ins w:id="275" w:author="Сергій Волков" w:date="2022-11-23T13:53:00Z">
        <w:r w:rsidRPr="00D01F81">
          <w:rPr>
            <w:sz w:val="28"/>
            <w:szCs w:val="28"/>
          </w:rPr>
          <w:t xml:space="preserve">амовника) комплексу умов та вимог до інженерного забезпечення об'єкта </w:t>
        </w:r>
      </w:ins>
      <w:ins w:id="276" w:author="Сергій Волков" w:date="2022-11-23T14:06:00Z">
        <w:r w:rsidR="000C535F">
          <w:rPr>
            <w:sz w:val="28"/>
            <w:szCs w:val="28"/>
          </w:rPr>
          <w:t>з</w:t>
        </w:r>
      </w:ins>
      <w:ins w:id="277" w:author="Сергій Волков" w:date="2022-11-23T13:53:00Z">
        <w:r w:rsidRPr="00D01F81">
          <w:rPr>
            <w:sz w:val="28"/>
            <w:szCs w:val="28"/>
          </w:rPr>
          <w:t>амовника, визначених у технічних умовах на приєднання</w:t>
        </w:r>
        <w:r>
          <w:rPr>
            <w:sz w:val="28"/>
            <w:szCs w:val="28"/>
          </w:rPr>
          <w:t>;</w:t>
        </w:r>
      </w:ins>
    </w:p>
    <w:p w:rsidR="00C16D6B" w:rsidRPr="00D01F81" w:rsidRDefault="00C16D6B" w:rsidP="00C16D6B">
      <w:pPr>
        <w:ind w:firstLine="567"/>
        <w:jc w:val="both"/>
        <w:rPr>
          <w:ins w:id="278" w:author="Сергій Волков" w:date="2022-11-23T13:53:00Z"/>
          <w:sz w:val="28"/>
          <w:szCs w:val="28"/>
        </w:rPr>
        <w:pPrChange w:id="279" w:author="Сергій Волков" w:date="2022-11-23T13:53:00Z">
          <w:pPr>
            <w:ind w:firstLine="709"/>
            <w:jc w:val="both"/>
          </w:pPr>
        </w:pPrChange>
      </w:pPr>
      <w:ins w:id="280" w:author="Сергій Волков" w:date="2022-11-23T13:53:00Z">
        <w:r w:rsidRPr="00D01F81">
          <w:rPr>
            <w:sz w:val="28"/>
            <w:szCs w:val="28"/>
          </w:rPr>
          <w:t>врегулювання вимог щодо якості надання послуг з передачі електричної енергії;</w:t>
        </w:r>
      </w:ins>
    </w:p>
    <w:p w:rsidR="000006FD" w:rsidRPr="000006FD" w:rsidDel="00C16D6B" w:rsidRDefault="00C16D6B" w:rsidP="007B1CFB">
      <w:pPr>
        <w:ind w:firstLine="567"/>
        <w:jc w:val="both"/>
        <w:rPr>
          <w:del w:id="281" w:author="Сергій Волков" w:date="2022-11-23T13:53:00Z"/>
          <w:sz w:val="28"/>
          <w:szCs w:val="28"/>
        </w:rPr>
        <w:pPrChange w:id="282" w:author="Сергій Волков" w:date="2022-11-23T13:58:00Z">
          <w:pPr>
            <w:ind w:firstLine="567"/>
            <w:jc w:val="both"/>
          </w:pPr>
        </w:pPrChange>
      </w:pPr>
      <w:ins w:id="283" w:author="Сергій Волков" w:date="2022-11-23T13:53:00Z">
        <w:r w:rsidRPr="00D01F81">
          <w:rPr>
            <w:sz w:val="28"/>
            <w:szCs w:val="28"/>
          </w:rPr>
          <w:t>виключення окремих положень Кодексу</w:t>
        </w:r>
      </w:ins>
      <w:ins w:id="284" w:author="Сергій Волков" w:date="2022-11-23T14:06:00Z">
        <w:r w:rsidR="000C535F">
          <w:rPr>
            <w:sz w:val="28"/>
            <w:szCs w:val="28"/>
          </w:rPr>
          <w:t xml:space="preserve"> системи передачі </w:t>
        </w:r>
      </w:ins>
      <w:ins w:id="285" w:author="Сергій Волков" w:date="2022-11-23T13:53:00Z">
        <w:r w:rsidRPr="00D01F81">
          <w:rPr>
            <w:sz w:val="28"/>
            <w:szCs w:val="28"/>
          </w:rPr>
          <w:t xml:space="preserve">для забезпечення виконання постанови Кабінету Міністрів України від 23 серпня 2022 року № 946 «Про припинення дії Угоди між Кабінетом </w:t>
        </w:r>
      </w:ins>
      <w:ins w:id="286" w:author="Сергій Волков" w:date="2022-11-23T14:06:00Z">
        <w:r w:rsidR="000C535F">
          <w:rPr>
            <w:sz w:val="28"/>
            <w:szCs w:val="28"/>
          </w:rPr>
          <w:t>М</w:t>
        </w:r>
      </w:ins>
      <w:ins w:id="287" w:author="Сергій Волков" w:date="2022-11-23T13:53:00Z">
        <w:r w:rsidRPr="00D01F81">
          <w:rPr>
            <w:sz w:val="28"/>
            <w:szCs w:val="28"/>
          </w:rPr>
          <w:t>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 та у зв’язку із синхронізацією ОЕС України з енергосистемою Континентальної Європи ENTSO-E та припиненням дії договору про зону регулювання «острів Бурштинської ТЕС» у складі блоку регулювання PSE тощо.</w:t>
        </w:r>
      </w:ins>
      <w:del w:id="288" w:author="Сергій Волков" w:date="2022-11-23T13:53:00Z">
        <w:r w:rsidR="000006FD" w:rsidRPr="000006FD" w:rsidDel="00C16D6B">
          <w:rPr>
            <w:sz w:val="28"/>
            <w:szCs w:val="28"/>
          </w:rPr>
          <w:delText>приведення вимог Кодексу системи передачі стосовно відповідності технічних вимог до РПЧ до технічних вимог ENTSO-E;</w:delText>
        </w:r>
      </w:del>
    </w:p>
    <w:p w:rsidR="000006FD" w:rsidRPr="000006FD" w:rsidDel="00C16D6B" w:rsidRDefault="000006FD" w:rsidP="007B1CFB">
      <w:pPr>
        <w:ind w:firstLine="567"/>
        <w:jc w:val="both"/>
        <w:rPr>
          <w:del w:id="289" w:author="Сергій Волков" w:date="2022-11-23T13:53:00Z"/>
          <w:sz w:val="28"/>
          <w:szCs w:val="28"/>
        </w:rPr>
        <w:pPrChange w:id="290" w:author="Сергій Волков" w:date="2022-11-23T13:58:00Z">
          <w:pPr>
            <w:ind w:firstLine="567"/>
            <w:jc w:val="both"/>
          </w:pPr>
        </w:pPrChange>
      </w:pPr>
      <w:del w:id="291" w:author="Сергій Волков" w:date="2022-11-23T13:53:00Z">
        <w:r w:rsidRPr="000006FD" w:rsidDel="00C16D6B">
          <w:rPr>
            <w:sz w:val="28"/>
            <w:szCs w:val="28"/>
          </w:rPr>
          <w:delText>можливість встановлення ОСП «мертвої зони» первинного регулювання штучно з власних міркувань не фіксуючи її величину, а не визначення природніми притаманними властивостями системи регулювання;</w:delText>
        </w:r>
      </w:del>
    </w:p>
    <w:p w:rsidR="000006FD" w:rsidRPr="000006FD" w:rsidDel="00C16D6B" w:rsidRDefault="000006FD" w:rsidP="007B1CFB">
      <w:pPr>
        <w:ind w:firstLine="567"/>
        <w:jc w:val="both"/>
        <w:rPr>
          <w:del w:id="292" w:author="Сергій Волков" w:date="2022-11-23T13:53:00Z"/>
          <w:sz w:val="28"/>
          <w:szCs w:val="28"/>
        </w:rPr>
        <w:pPrChange w:id="293" w:author="Сергій Волков" w:date="2022-11-23T13:58:00Z">
          <w:pPr>
            <w:ind w:firstLine="567"/>
            <w:jc w:val="both"/>
          </w:pPr>
        </w:pPrChange>
      </w:pPr>
      <w:del w:id="294" w:author="Сергій Волков" w:date="2022-11-23T13:53:00Z">
        <w:r w:rsidDel="00C16D6B">
          <w:rPr>
            <w:sz w:val="28"/>
            <w:szCs w:val="28"/>
          </w:rPr>
          <w:delText>уточнення</w:delText>
        </w:r>
        <w:r w:rsidRPr="000006FD" w:rsidDel="00C16D6B">
          <w:rPr>
            <w:sz w:val="28"/>
            <w:szCs w:val="28"/>
          </w:rPr>
          <w:delText xml:space="preserve"> вимог щодо тривалості надання РПЧ для одиниці/групи постачання РПЧ з енергоємністю, яка не обмежує їх здатність забезпечувати РПЧ, та для яких є такі обмеження;</w:delText>
        </w:r>
      </w:del>
    </w:p>
    <w:p w:rsidR="000006FD" w:rsidDel="00C16D6B" w:rsidRDefault="000006FD" w:rsidP="007B1CFB">
      <w:pPr>
        <w:pStyle w:val="a5"/>
        <w:spacing w:after="0"/>
        <w:ind w:left="0" w:firstLine="567"/>
        <w:jc w:val="both"/>
        <w:rPr>
          <w:del w:id="295" w:author="Сергій Волков" w:date="2022-11-23T13:53:00Z"/>
          <w:sz w:val="28"/>
          <w:szCs w:val="28"/>
        </w:rPr>
        <w:pPrChange w:id="296" w:author="Сергій Волков" w:date="2022-11-23T13:58:00Z">
          <w:pPr>
            <w:pStyle w:val="a5"/>
            <w:spacing w:after="0"/>
            <w:ind w:left="0" w:firstLine="567"/>
            <w:jc w:val="both"/>
          </w:pPr>
        </w:pPrChange>
      </w:pPr>
      <w:del w:id="297" w:author="Сергій Волков" w:date="2022-11-23T13:53:00Z">
        <w:r w:rsidDel="00C16D6B">
          <w:rPr>
            <w:sz w:val="28"/>
            <w:szCs w:val="28"/>
          </w:rPr>
          <w:delText xml:space="preserve">актуалізація </w:delText>
        </w:r>
        <w:r w:rsidRPr="000006FD" w:rsidDel="00C16D6B">
          <w:rPr>
            <w:sz w:val="28"/>
            <w:szCs w:val="28"/>
          </w:rPr>
          <w:delText>розрахунк</w:delText>
        </w:r>
        <w:r w:rsidDel="00C16D6B">
          <w:rPr>
            <w:sz w:val="28"/>
            <w:szCs w:val="28"/>
          </w:rPr>
          <w:delText>у</w:delText>
        </w:r>
        <w:r w:rsidRPr="000006FD" w:rsidDel="00C16D6B">
          <w:rPr>
            <w:sz w:val="28"/>
            <w:szCs w:val="28"/>
          </w:rPr>
          <w:delText xml:space="preserve"> відхилення частоти у формулі для визначення статизму, що дорівнює різниці поточного виміряного значення частоти та номінального значення (без врахування меж мертвої зони, якщо її встановлено).</w:delText>
        </w:r>
      </w:del>
    </w:p>
    <w:p w:rsidR="000006FD" w:rsidRDefault="000006FD" w:rsidP="007B1CFB">
      <w:pPr>
        <w:pStyle w:val="a5"/>
        <w:spacing w:after="0"/>
        <w:ind w:left="0" w:firstLine="567"/>
        <w:jc w:val="both"/>
        <w:rPr>
          <w:sz w:val="28"/>
          <w:szCs w:val="28"/>
        </w:rPr>
        <w:pPrChange w:id="298" w:author="Сергій Волков" w:date="2022-11-23T13:58:00Z">
          <w:pPr>
            <w:pStyle w:val="a5"/>
            <w:spacing w:after="0"/>
            <w:ind w:left="0" w:firstLine="567"/>
            <w:jc w:val="both"/>
          </w:pPr>
        </w:pPrChange>
      </w:pPr>
    </w:p>
    <w:p w:rsidR="000006FD" w:rsidRDefault="000006FD">
      <w:pPr>
        <w:pStyle w:val="a5"/>
        <w:spacing w:after="0"/>
        <w:ind w:left="0" w:firstLine="708"/>
        <w:jc w:val="both"/>
        <w:rPr>
          <w:sz w:val="28"/>
          <w:szCs w:val="28"/>
        </w:rPr>
      </w:pPr>
    </w:p>
    <w:p w:rsidR="0000373C" w:rsidRPr="000A4DC6" w:rsidDel="000C535F" w:rsidRDefault="0000373C" w:rsidP="0000373C">
      <w:pPr>
        <w:pStyle w:val="3"/>
        <w:spacing w:after="0"/>
        <w:ind w:left="0" w:firstLine="709"/>
        <w:jc w:val="both"/>
        <w:rPr>
          <w:del w:id="299" w:author="Сергій Волков" w:date="2022-11-23T14:07:00Z"/>
          <w:sz w:val="28"/>
          <w:szCs w:val="28"/>
        </w:rPr>
      </w:pPr>
    </w:p>
    <w:p w:rsidR="00B336E1" w:rsidRDefault="00B336E1" w:rsidP="0056405F">
      <w:pPr>
        <w:jc w:val="both"/>
        <w:rPr>
          <w:b/>
          <w:sz w:val="28"/>
          <w:szCs w:val="28"/>
        </w:rPr>
      </w:pPr>
    </w:p>
    <w:p w:rsidR="0056405F" w:rsidRPr="005558AE" w:rsidRDefault="0056405F" w:rsidP="0056405F">
      <w:pPr>
        <w:jc w:val="both"/>
        <w:rPr>
          <w:sz w:val="28"/>
          <w:szCs w:val="28"/>
        </w:rPr>
      </w:pPr>
      <w:r w:rsidRPr="005558AE">
        <w:rPr>
          <w:b/>
          <w:sz w:val="28"/>
          <w:szCs w:val="28"/>
        </w:rPr>
        <w:t>Голова НКРЕКП</w:t>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Pr="005558AE">
        <w:rPr>
          <w:b/>
          <w:sz w:val="28"/>
          <w:szCs w:val="28"/>
        </w:rPr>
        <w:tab/>
      </w:r>
      <w:r w:rsidR="00B336E1">
        <w:rPr>
          <w:b/>
          <w:sz w:val="28"/>
          <w:szCs w:val="28"/>
        </w:rPr>
        <w:t>К. Ущаповський</w:t>
      </w:r>
    </w:p>
    <w:p w:rsidR="0056405F" w:rsidRDefault="0056405F" w:rsidP="0056405F">
      <w:pPr>
        <w:jc w:val="both"/>
        <w:rPr>
          <w:sz w:val="14"/>
          <w:szCs w:val="28"/>
        </w:rPr>
      </w:pPr>
    </w:p>
    <w:p w:rsidR="0056405F" w:rsidDel="000C535F" w:rsidRDefault="0056405F" w:rsidP="0056405F">
      <w:pPr>
        <w:jc w:val="both"/>
        <w:rPr>
          <w:del w:id="300" w:author="Сергій Волков" w:date="2022-11-23T14:07:00Z"/>
          <w:sz w:val="14"/>
          <w:szCs w:val="28"/>
        </w:rPr>
      </w:pPr>
    </w:p>
    <w:p w:rsidR="0056405F" w:rsidDel="000C535F" w:rsidRDefault="0056405F" w:rsidP="0056405F">
      <w:pPr>
        <w:jc w:val="both"/>
        <w:rPr>
          <w:del w:id="301" w:author="Сергій Волков" w:date="2022-11-23T14:07:00Z"/>
          <w:sz w:val="14"/>
          <w:szCs w:val="28"/>
        </w:rPr>
      </w:pPr>
    </w:p>
    <w:p w:rsidR="00EC53EB" w:rsidRPr="00991381" w:rsidRDefault="0056405F" w:rsidP="00991381">
      <w:pPr>
        <w:jc w:val="both"/>
        <w:rPr>
          <w:sz w:val="28"/>
          <w:szCs w:val="28"/>
        </w:rPr>
      </w:pPr>
      <w:r w:rsidRPr="005558AE">
        <w:rPr>
          <w:sz w:val="28"/>
          <w:szCs w:val="28"/>
        </w:rPr>
        <w:t>«</w:t>
      </w:r>
      <w:r w:rsidR="008D2D8D">
        <w:rPr>
          <w:sz w:val="28"/>
          <w:szCs w:val="28"/>
        </w:rPr>
        <w:t>__</w:t>
      </w:r>
      <w:r w:rsidR="00557803" w:rsidRPr="00A47363">
        <w:rPr>
          <w:sz w:val="28"/>
          <w:szCs w:val="28"/>
          <w:lang w:val="ru-RU"/>
        </w:rPr>
        <w:t>_</w:t>
      </w:r>
      <w:r w:rsidRPr="005558AE">
        <w:rPr>
          <w:sz w:val="28"/>
          <w:szCs w:val="28"/>
        </w:rPr>
        <w:t>»</w:t>
      </w:r>
      <w:r w:rsidRPr="0056405F">
        <w:rPr>
          <w:sz w:val="28"/>
          <w:szCs w:val="28"/>
          <w:lang w:val="ru-RU"/>
        </w:rPr>
        <w:t xml:space="preserve"> </w:t>
      </w:r>
      <w:r w:rsidR="00745E63" w:rsidRPr="0000373C">
        <w:rPr>
          <w:sz w:val="28"/>
          <w:szCs w:val="28"/>
          <w:lang w:val="ru-RU"/>
        </w:rPr>
        <w:t xml:space="preserve">               </w:t>
      </w:r>
      <w:r>
        <w:rPr>
          <w:sz w:val="28"/>
          <w:szCs w:val="28"/>
          <w:lang w:val="ru-RU"/>
        </w:rPr>
        <w:t xml:space="preserve"> </w:t>
      </w:r>
      <w:r w:rsidRPr="005558AE">
        <w:rPr>
          <w:sz w:val="28"/>
          <w:szCs w:val="28"/>
        </w:rPr>
        <w:t>202</w:t>
      </w:r>
      <w:r w:rsidR="008D2D8D">
        <w:rPr>
          <w:sz w:val="28"/>
          <w:szCs w:val="28"/>
        </w:rPr>
        <w:t>2</w:t>
      </w:r>
      <w:r w:rsidRPr="005558AE">
        <w:rPr>
          <w:sz w:val="28"/>
          <w:szCs w:val="28"/>
        </w:rPr>
        <w:t xml:space="preserve"> р</w:t>
      </w:r>
      <w:r w:rsidR="008D2D8D">
        <w:rPr>
          <w:sz w:val="28"/>
          <w:szCs w:val="28"/>
        </w:rPr>
        <w:t>оку</w:t>
      </w:r>
    </w:p>
    <w:sectPr w:rsidR="00EC53EB" w:rsidRPr="00991381" w:rsidSect="00B336E1">
      <w:headerReference w:type="default" r:id="rId7"/>
      <w:pgSz w:w="11907" w:h="16840" w:code="9"/>
      <w:pgMar w:top="993" w:right="709" w:bottom="993" w:left="1134" w:header="720" w:footer="59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54A" w:rsidRDefault="00C1654A">
      <w:r>
        <w:separator/>
      </w:r>
    </w:p>
  </w:endnote>
  <w:endnote w:type="continuationSeparator" w:id="0">
    <w:p w:rsidR="00C1654A" w:rsidRDefault="00C1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54A" w:rsidRDefault="00C1654A">
      <w:r>
        <w:separator/>
      </w:r>
    </w:p>
  </w:footnote>
  <w:footnote w:type="continuationSeparator" w:id="0">
    <w:p w:rsidR="00C1654A" w:rsidRDefault="00C165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13" w:rsidRDefault="008D2D8D">
    <w:pPr>
      <w:pStyle w:val="a3"/>
      <w:jc w:val="center"/>
    </w:pPr>
    <w:r>
      <w:fldChar w:fldCharType="begin"/>
    </w:r>
    <w:r>
      <w:instrText>PAGE   \* MERGEFORMAT</w:instrText>
    </w:r>
    <w:r>
      <w:fldChar w:fldCharType="separate"/>
    </w:r>
    <w:r w:rsidR="00A816C4">
      <w:rPr>
        <w:noProof/>
      </w:rPr>
      <w:t>4</w:t>
    </w:r>
    <w:r>
      <w:fldChar w:fldCharType="end"/>
    </w:r>
  </w:p>
  <w:p w:rsidR="007D1213" w:rsidRDefault="009F407A">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ергій Волков">
    <w15:presenceInfo w15:providerId="AD" w15:userId="S-1-5-21-3392963191-3272932242-2177625116-3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5F"/>
    <w:rsid w:val="000006FD"/>
    <w:rsid w:val="0000373C"/>
    <w:rsid w:val="00014092"/>
    <w:rsid w:val="00017CEA"/>
    <w:rsid w:val="00041268"/>
    <w:rsid w:val="00044343"/>
    <w:rsid w:val="00052391"/>
    <w:rsid w:val="000858A0"/>
    <w:rsid w:val="000872C3"/>
    <w:rsid w:val="000B5D93"/>
    <w:rsid w:val="000C535F"/>
    <w:rsid w:val="0012580C"/>
    <w:rsid w:val="00127C04"/>
    <w:rsid w:val="00170781"/>
    <w:rsid w:val="001A4454"/>
    <w:rsid w:val="001B6AF9"/>
    <w:rsid w:val="001E52E4"/>
    <w:rsid w:val="002069AF"/>
    <w:rsid w:val="00211978"/>
    <w:rsid w:val="00215503"/>
    <w:rsid w:val="00223B06"/>
    <w:rsid w:val="00261CC6"/>
    <w:rsid w:val="0027332F"/>
    <w:rsid w:val="002837A6"/>
    <w:rsid w:val="00295A0A"/>
    <w:rsid w:val="002B23BF"/>
    <w:rsid w:val="002B5DEC"/>
    <w:rsid w:val="00302FBD"/>
    <w:rsid w:val="00313E07"/>
    <w:rsid w:val="00333F85"/>
    <w:rsid w:val="00336C40"/>
    <w:rsid w:val="00355E83"/>
    <w:rsid w:val="00386C19"/>
    <w:rsid w:val="003D310E"/>
    <w:rsid w:val="003E1F55"/>
    <w:rsid w:val="003F6AD8"/>
    <w:rsid w:val="00407C41"/>
    <w:rsid w:val="00442DEC"/>
    <w:rsid w:val="00443FFC"/>
    <w:rsid w:val="004D1216"/>
    <w:rsid w:val="004D6FC1"/>
    <w:rsid w:val="004F6D05"/>
    <w:rsid w:val="00506E53"/>
    <w:rsid w:val="00506E71"/>
    <w:rsid w:val="0054096C"/>
    <w:rsid w:val="00557803"/>
    <w:rsid w:val="0056405F"/>
    <w:rsid w:val="005D0B1A"/>
    <w:rsid w:val="005E552B"/>
    <w:rsid w:val="005F0F74"/>
    <w:rsid w:val="005F3340"/>
    <w:rsid w:val="005F448F"/>
    <w:rsid w:val="00603393"/>
    <w:rsid w:val="0060512F"/>
    <w:rsid w:val="00614F67"/>
    <w:rsid w:val="00651AE9"/>
    <w:rsid w:val="00696219"/>
    <w:rsid w:val="006B55E1"/>
    <w:rsid w:val="006C1ED2"/>
    <w:rsid w:val="006F38B5"/>
    <w:rsid w:val="00745E63"/>
    <w:rsid w:val="0077564E"/>
    <w:rsid w:val="00793DA1"/>
    <w:rsid w:val="00795E67"/>
    <w:rsid w:val="007A0314"/>
    <w:rsid w:val="007B1CFB"/>
    <w:rsid w:val="007B7BFF"/>
    <w:rsid w:val="007D262E"/>
    <w:rsid w:val="007E3AD4"/>
    <w:rsid w:val="007F3655"/>
    <w:rsid w:val="00824682"/>
    <w:rsid w:val="00826171"/>
    <w:rsid w:val="008D2D8D"/>
    <w:rsid w:val="00903E41"/>
    <w:rsid w:val="00911072"/>
    <w:rsid w:val="00915E66"/>
    <w:rsid w:val="0094149F"/>
    <w:rsid w:val="009539F8"/>
    <w:rsid w:val="009559E2"/>
    <w:rsid w:val="00962651"/>
    <w:rsid w:val="00991381"/>
    <w:rsid w:val="009F407A"/>
    <w:rsid w:val="00A3519D"/>
    <w:rsid w:val="00A354F4"/>
    <w:rsid w:val="00A47363"/>
    <w:rsid w:val="00A6034C"/>
    <w:rsid w:val="00A67310"/>
    <w:rsid w:val="00A816C4"/>
    <w:rsid w:val="00A91404"/>
    <w:rsid w:val="00A94860"/>
    <w:rsid w:val="00AA75E6"/>
    <w:rsid w:val="00AB44AA"/>
    <w:rsid w:val="00AE3B94"/>
    <w:rsid w:val="00B06E62"/>
    <w:rsid w:val="00B17766"/>
    <w:rsid w:val="00B336E1"/>
    <w:rsid w:val="00B55365"/>
    <w:rsid w:val="00B569A5"/>
    <w:rsid w:val="00B6058C"/>
    <w:rsid w:val="00B729BC"/>
    <w:rsid w:val="00B812FC"/>
    <w:rsid w:val="00BB3BAC"/>
    <w:rsid w:val="00BC4B32"/>
    <w:rsid w:val="00BC7F5D"/>
    <w:rsid w:val="00BE32CA"/>
    <w:rsid w:val="00C02221"/>
    <w:rsid w:val="00C1654A"/>
    <w:rsid w:val="00C16D6B"/>
    <w:rsid w:val="00C70CCC"/>
    <w:rsid w:val="00C75AC5"/>
    <w:rsid w:val="00CB0B6A"/>
    <w:rsid w:val="00CB5289"/>
    <w:rsid w:val="00CE16EF"/>
    <w:rsid w:val="00CF3A00"/>
    <w:rsid w:val="00CF43EF"/>
    <w:rsid w:val="00D01F81"/>
    <w:rsid w:val="00D117BF"/>
    <w:rsid w:val="00D11E97"/>
    <w:rsid w:val="00D70957"/>
    <w:rsid w:val="00DB09DE"/>
    <w:rsid w:val="00DB10AE"/>
    <w:rsid w:val="00E23ACA"/>
    <w:rsid w:val="00E23DF2"/>
    <w:rsid w:val="00E42A0F"/>
    <w:rsid w:val="00E70E09"/>
    <w:rsid w:val="00EA6575"/>
    <w:rsid w:val="00EB063D"/>
    <w:rsid w:val="00EB6A37"/>
    <w:rsid w:val="00EC0E8A"/>
    <w:rsid w:val="00EC53EB"/>
    <w:rsid w:val="00ED27FA"/>
    <w:rsid w:val="00EE6933"/>
    <w:rsid w:val="00F40038"/>
    <w:rsid w:val="00F83531"/>
    <w:rsid w:val="00FC5CEA"/>
    <w:rsid w:val="00FD1C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AA13"/>
  <w15:chartTrackingRefBased/>
  <w15:docId w15:val="{06842805-300F-40E3-9CF3-1C8E089D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5E6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6405F"/>
    <w:pPr>
      <w:tabs>
        <w:tab w:val="center" w:pos="4536"/>
        <w:tab w:val="right" w:pos="9072"/>
      </w:tabs>
    </w:pPr>
  </w:style>
  <w:style w:type="character" w:customStyle="1" w:styleId="a4">
    <w:name w:val="Верхній колонтитул Знак"/>
    <w:basedOn w:val="a0"/>
    <w:link w:val="a3"/>
    <w:uiPriority w:val="99"/>
    <w:rsid w:val="0056405F"/>
    <w:rPr>
      <w:rFonts w:ascii="Times New Roman" w:eastAsia="Times New Roman" w:hAnsi="Times New Roman" w:cs="Times New Roman"/>
      <w:sz w:val="20"/>
      <w:szCs w:val="20"/>
      <w:lang w:eastAsia="ru-RU"/>
    </w:rPr>
  </w:style>
  <w:style w:type="paragraph" w:styleId="2">
    <w:name w:val="Body Text 2"/>
    <w:basedOn w:val="a"/>
    <w:link w:val="20"/>
    <w:rsid w:val="0056405F"/>
    <w:pPr>
      <w:spacing w:after="120" w:line="480" w:lineRule="auto"/>
    </w:pPr>
    <w:rPr>
      <w:sz w:val="24"/>
      <w:szCs w:val="24"/>
    </w:rPr>
  </w:style>
  <w:style w:type="character" w:customStyle="1" w:styleId="20">
    <w:name w:val="Основний текст 2 Знак"/>
    <w:basedOn w:val="a0"/>
    <w:link w:val="2"/>
    <w:rsid w:val="0056405F"/>
    <w:rPr>
      <w:rFonts w:ascii="Times New Roman" w:eastAsia="Times New Roman" w:hAnsi="Times New Roman" w:cs="Times New Roman"/>
      <w:sz w:val="24"/>
      <w:szCs w:val="24"/>
      <w:lang w:eastAsia="ru-RU"/>
    </w:rPr>
  </w:style>
  <w:style w:type="paragraph" w:styleId="a5">
    <w:name w:val="Body Text Indent"/>
    <w:basedOn w:val="a"/>
    <w:link w:val="a6"/>
    <w:rsid w:val="0056405F"/>
    <w:pPr>
      <w:spacing w:after="120"/>
      <w:ind w:left="283"/>
    </w:pPr>
  </w:style>
  <w:style w:type="character" w:customStyle="1" w:styleId="a6">
    <w:name w:val="Основний текст з відступом Знак"/>
    <w:basedOn w:val="a0"/>
    <w:link w:val="a5"/>
    <w:rsid w:val="0056405F"/>
    <w:rPr>
      <w:rFonts w:ascii="Times New Roman" w:eastAsia="Times New Roman" w:hAnsi="Times New Roman" w:cs="Times New Roman"/>
      <w:sz w:val="20"/>
      <w:szCs w:val="20"/>
      <w:lang w:eastAsia="ru-RU"/>
    </w:rPr>
  </w:style>
  <w:style w:type="character" w:styleId="a7">
    <w:name w:val="Hyperlink"/>
    <w:rsid w:val="0056405F"/>
    <w:rPr>
      <w:color w:val="0000FF"/>
      <w:u w:val="single"/>
    </w:rPr>
  </w:style>
  <w:style w:type="paragraph" w:styleId="a8">
    <w:name w:val="Normal (Web)"/>
    <w:basedOn w:val="a"/>
    <w:rsid w:val="0056405F"/>
    <w:pPr>
      <w:spacing w:before="100" w:beforeAutospacing="1" w:after="100" w:afterAutospacing="1"/>
    </w:pPr>
    <w:rPr>
      <w:sz w:val="24"/>
      <w:szCs w:val="24"/>
      <w:lang w:val="ru-RU"/>
    </w:rPr>
  </w:style>
  <w:style w:type="paragraph" w:styleId="3">
    <w:name w:val="Body Text Indent 3"/>
    <w:basedOn w:val="a"/>
    <w:link w:val="30"/>
    <w:rsid w:val="0056405F"/>
    <w:pPr>
      <w:spacing w:after="120"/>
      <w:ind w:left="283"/>
    </w:pPr>
    <w:rPr>
      <w:sz w:val="16"/>
      <w:szCs w:val="16"/>
    </w:rPr>
  </w:style>
  <w:style w:type="character" w:customStyle="1" w:styleId="30">
    <w:name w:val="Основний текст з відступом 3 Знак"/>
    <w:basedOn w:val="a0"/>
    <w:link w:val="3"/>
    <w:rsid w:val="0056405F"/>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56405F"/>
    <w:rPr>
      <w:rFonts w:ascii="Verdana" w:hAnsi="Verdana" w:cs="Verdana"/>
      <w:lang w:val="en-US" w:eastAsia="en-US"/>
    </w:rPr>
  </w:style>
  <w:style w:type="character" w:customStyle="1" w:styleId="rvts23">
    <w:name w:val="rvts23"/>
    <w:rsid w:val="0056405F"/>
  </w:style>
  <w:style w:type="character" w:customStyle="1" w:styleId="rvts9">
    <w:name w:val="rvts9"/>
    <w:rsid w:val="0056405F"/>
  </w:style>
  <w:style w:type="character" w:customStyle="1" w:styleId="rvts0">
    <w:name w:val="rvts0"/>
    <w:rsid w:val="0056405F"/>
  </w:style>
  <w:style w:type="paragraph" w:customStyle="1" w:styleId="rvps2">
    <w:name w:val="rvps2"/>
    <w:basedOn w:val="a"/>
    <w:rsid w:val="0056405F"/>
    <w:pPr>
      <w:spacing w:before="100" w:beforeAutospacing="1" w:after="100" w:afterAutospacing="1"/>
    </w:pPr>
    <w:rPr>
      <w:sz w:val="24"/>
      <w:szCs w:val="24"/>
      <w:lang w:eastAsia="uk-UA"/>
    </w:rPr>
  </w:style>
  <w:style w:type="paragraph" w:customStyle="1" w:styleId="aa">
    <w:name w:val="Знак Знак Знак Знак Знак Знак Знак"/>
    <w:basedOn w:val="a"/>
    <w:rsid w:val="00295A0A"/>
    <w:rPr>
      <w:rFonts w:ascii="Verdana" w:hAnsi="Verdana" w:cs="Verdana"/>
      <w:lang w:val="en-US" w:eastAsia="en-US"/>
    </w:rPr>
  </w:style>
  <w:style w:type="paragraph" w:styleId="ab">
    <w:name w:val="List Paragraph"/>
    <w:basedOn w:val="a"/>
    <w:uiPriority w:val="34"/>
    <w:qFormat/>
    <w:rsid w:val="00B729BC"/>
    <w:pPr>
      <w:ind w:left="720"/>
      <w:contextualSpacing/>
    </w:pPr>
  </w:style>
  <w:style w:type="paragraph" w:styleId="ac">
    <w:name w:val="Balloon Text"/>
    <w:basedOn w:val="a"/>
    <w:link w:val="ad"/>
    <w:uiPriority w:val="99"/>
    <w:semiHidden/>
    <w:unhideWhenUsed/>
    <w:rsid w:val="00052391"/>
    <w:rPr>
      <w:rFonts w:ascii="Segoe UI" w:hAnsi="Segoe UI" w:cs="Segoe UI"/>
      <w:sz w:val="18"/>
      <w:szCs w:val="18"/>
    </w:rPr>
  </w:style>
  <w:style w:type="character" w:customStyle="1" w:styleId="ad">
    <w:name w:val="Текст у виносці Знак"/>
    <w:basedOn w:val="a0"/>
    <w:link w:val="ac"/>
    <w:uiPriority w:val="99"/>
    <w:semiHidden/>
    <w:rsid w:val="0005239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79662">
      <w:bodyDiv w:val="1"/>
      <w:marLeft w:val="0"/>
      <w:marRight w:val="0"/>
      <w:marTop w:val="0"/>
      <w:marBottom w:val="0"/>
      <w:divBdr>
        <w:top w:val="none" w:sz="0" w:space="0" w:color="auto"/>
        <w:left w:val="none" w:sz="0" w:space="0" w:color="auto"/>
        <w:bottom w:val="none" w:sz="0" w:space="0" w:color="auto"/>
        <w:right w:val="none" w:sz="0" w:space="0" w:color="auto"/>
      </w:divBdr>
    </w:div>
    <w:div w:id="859246627">
      <w:bodyDiv w:val="1"/>
      <w:marLeft w:val="0"/>
      <w:marRight w:val="0"/>
      <w:marTop w:val="0"/>
      <w:marBottom w:val="0"/>
      <w:divBdr>
        <w:top w:val="none" w:sz="0" w:space="0" w:color="auto"/>
        <w:left w:val="none" w:sz="0" w:space="0" w:color="auto"/>
        <w:bottom w:val="none" w:sz="0" w:space="0" w:color="auto"/>
        <w:right w:val="none" w:sz="0" w:space="0" w:color="auto"/>
      </w:divBdr>
    </w:div>
    <w:div w:id="933130088">
      <w:bodyDiv w:val="1"/>
      <w:marLeft w:val="0"/>
      <w:marRight w:val="0"/>
      <w:marTop w:val="0"/>
      <w:marBottom w:val="0"/>
      <w:divBdr>
        <w:top w:val="none" w:sz="0" w:space="0" w:color="auto"/>
        <w:left w:val="none" w:sz="0" w:space="0" w:color="auto"/>
        <w:bottom w:val="none" w:sz="0" w:space="0" w:color="auto"/>
        <w:right w:val="none" w:sz="0" w:space="0" w:color="auto"/>
      </w:divBdr>
    </w:div>
    <w:div w:id="984745908">
      <w:bodyDiv w:val="1"/>
      <w:marLeft w:val="0"/>
      <w:marRight w:val="0"/>
      <w:marTop w:val="0"/>
      <w:marBottom w:val="0"/>
      <w:divBdr>
        <w:top w:val="none" w:sz="0" w:space="0" w:color="auto"/>
        <w:left w:val="none" w:sz="0" w:space="0" w:color="auto"/>
        <w:bottom w:val="none" w:sz="0" w:space="0" w:color="auto"/>
        <w:right w:val="none" w:sz="0" w:space="0" w:color="auto"/>
      </w:divBdr>
    </w:div>
    <w:div w:id="1030182910">
      <w:bodyDiv w:val="1"/>
      <w:marLeft w:val="0"/>
      <w:marRight w:val="0"/>
      <w:marTop w:val="0"/>
      <w:marBottom w:val="0"/>
      <w:divBdr>
        <w:top w:val="none" w:sz="0" w:space="0" w:color="auto"/>
        <w:left w:val="none" w:sz="0" w:space="0" w:color="auto"/>
        <w:bottom w:val="none" w:sz="0" w:space="0" w:color="auto"/>
        <w:right w:val="none" w:sz="0" w:space="0" w:color="auto"/>
      </w:divBdr>
    </w:div>
    <w:div w:id="174267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rc.gov.u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7</Pages>
  <Words>2765</Words>
  <Characters>15762</Characters>
  <Application>Microsoft Office Word</Application>
  <DocSecurity>0</DocSecurity>
  <Lines>131</Lines>
  <Paragraphs>36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Волков</cp:lastModifiedBy>
  <cp:revision>53</cp:revision>
  <dcterms:created xsi:type="dcterms:W3CDTF">2022-07-04T13:04:00Z</dcterms:created>
  <dcterms:modified xsi:type="dcterms:W3CDTF">2022-11-23T12:11:00Z</dcterms:modified>
</cp:coreProperties>
</file>