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</w:t>
      </w:r>
      <w:r w:rsidR="00443FFC">
        <w:rPr>
          <w:b/>
          <w:sz w:val="28"/>
          <w:szCs w:val="28"/>
        </w:rPr>
        <w:t>и</w:t>
      </w:r>
      <w:r w:rsidRPr="0056405F">
        <w:rPr>
          <w:b/>
          <w:sz w:val="28"/>
          <w:szCs w:val="28"/>
        </w:rPr>
        <w:t xml:space="preserve"> </w:t>
      </w:r>
      <w:r w:rsidR="00443FFC">
        <w:rPr>
          <w:b/>
          <w:sz w:val="28"/>
          <w:szCs w:val="28"/>
        </w:rPr>
        <w:t>передачі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56405F" w:rsidRDefault="0056405F" w:rsidP="0056405F">
      <w:pPr>
        <w:jc w:val="center"/>
        <w:rPr>
          <w:b/>
          <w:sz w:val="28"/>
          <w:szCs w:val="28"/>
        </w:rPr>
      </w:pP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56405F" w:rsidDel="005F0F74" w:rsidRDefault="0056405F" w:rsidP="0056405F">
      <w:pPr>
        <w:jc w:val="center"/>
        <w:rPr>
          <w:del w:id="0" w:author="Сергій Волков" w:date="2022-07-31T21:05:00Z"/>
          <w:b/>
          <w:sz w:val="28"/>
          <w:szCs w:val="28"/>
        </w:rPr>
      </w:pPr>
    </w:p>
    <w:p w:rsidR="00B336E1" w:rsidRPr="00360B02" w:rsidRDefault="00B336E1" w:rsidP="0056405F">
      <w:pPr>
        <w:jc w:val="center"/>
        <w:rPr>
          <w:b/>
          <w:sz w:val="28"/>
          <w:szCs w:val="28"/>
        </w:rPr>
      </w:pPr>
    </w:p>
    <w:p w:rsidR="00A91404" w:rsidRDefault="00A91404" w:rsidP="00A91404">
      <w:pPr>
        <w:ind w:firstLine="709"/>
        <w:jc w:val="both"/>
        <w:rPr>
          <w:ins w:id="1" w:author="Сергій Волков" w:date="2022-07-31T20:59:00Z"/>
          <w:sz w:val="28"/>
          <w:szCs w:val="28"/>
        </w:rPr>
      </w:pPr>
      <w:r w:rsidRPr="00A91404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кодексу систем</w:t>
      </w:r>
      <w:r w:rsidR="00443FFC">
        <w:rPr>
          <w:sz w:val="28"/>
          <w:szCs w:val="28"/>
        </w:rPr>
        <w:t>и</w:t>
      </w:r>
      <w:r w:rsidRPr="00A91404">
        <w:rPr>
          <w:sz w:val="28"/>
          <w:szCs w:val="28"/>
        </w:rPr>
        <w:t xml:space="preserve"> </w:t>
      </w:r>
      <w:r w:rsidR="00443FFC">
        <w:rPr>
          <w:sz w:val="28"/>
          <w:szCs w:val="28"/>
        </w:rPr>
        <w:t>передачі</w:t>
      </w:r>
      <w:r w:rsidRPr="00A91404">
        <w:rPr>
          <w:sz w:val="28"/>
          <w:szCs w:val="28"/>
        </w:rPr>
        <w:t>.</w:t>
      </w:r>
    </w:p>
    <w:p w:rsidR="00826171" w:rsidRPr="00826171" w:rsidRDefault="00826171" w:rsidP="00826171">
      <w:pPr>
        <w:ind w:firstLine="709"/>
        <w:jc w:val="both"/>
        <w:rPr>
          <w:ins w:id="2" w:author="Сергій Волков" w:date="2022-07-31T21:01:00Z"/>
          <w:sz w:val="28"/>
          <w:szCs w:val="28"/>
        </w:rPr>
      </w:pPr>
      <w:ins w:id="3" w:author="Сергій Волков" w:date="2022-07-31T21:00:00Z">
        <w:r>
          <w:rPr>
            <w:sz w:val="28"/>
            <w:szCs w:val="28"/>
          </w:rPr>
          <w:t>Зг</w:t>
        </w:r>
      </w:ins>
      <w:ins w:id="4" w:author="Сергій Волков" w:date="2022-07-31T21:01:00Z">
        <w:r>
          <w:rPr>
            <w:sz w:val="28"/>
            <w:szCs w:val="28"/>
          </w:rPr>
          <w:t>ідно з вимогами частини третьої статті 19 Закону України «Про ринок електричної енергії», о</w:t>
        </w:r>
        <w:r w:rsidRPr="00826171">
          <w:rPr>
            <w:sz w:val="28"/>
            <w:szCs w:val="28"/>
          </w:rPr>
          <w:t>ператор системи передачі</w:t>
        </w:r>
      </w:ins>
      <w:ins w:id="5" w:author="Сергій Волков" w:date="2022-07-31T21:06:00Z">
        <w:r w:rsidR="005F3340">
          <w:rPr>
            <w:sz w:val="28"/>
            <w:szCs w:val="28"/>
          </w:rPr>
          <w:t xml:space="preserve"> </w:t>
        </w:r>
      </w:ins>
      <w:ins w:id="6" w:author="Сергій Волков" w:date="2022-07-31T21:07:00Z">
        <w:r w:rsidR="005F3340">
          <w:rPr>
            <w:sz w:val="28"/>
            <w:szCs w:val="28"/>
          </w:rPr>
          <w:t>(далі – ОСП)</w:t>
        </w:r>
      </w:ins>
      <w:ins w:id="7" w:author="Сергій Волков" w:date="2022-07-31T21:01:00Z">
        <w:r w:rsidRPr="00826171">
          <w:rPr>
            <w:sz w:val="28"/>
            <w:szCs w:val="28"/>
          </w:rPr>
          <w:t xml:space="preserve"> щороку розробляє звіт з оцінки відповідності (достатності) генеруючих </w:t>
        </w:r>
        <w:proofErr w:type="spellStart"/>
        <w:r w:rsidRPr="00826171">
          <w:rPr>
            <w:sz w:val="28"/>
            <w:szCs w:val="28"/>
          </w:rPr>
          <w:t>потужностей</w:t>
        </w:r>
        <w:proofErr w:type="spellEnd"/>
        <w:r w:rsidRPr="00826171">
          <w:rPr>
            <w:sz w:val="28"/>
            <w:szCs w:val="28"/>
          </w:rPr>
          <w:t xml:space="preserve"> для покриття прогнозованого попиту на електричну енергію та забезпечення необхідного резерву (звіт з оцінки відповідності (достатності) генеруючих </w:t>
        </w:r>
        <w:proofErr w:type="spellStart"/>
        <w:r w:rsidRPr="00826171">
          <w:rPr>
            <w:sz w:val="28"/>
            <w:szCs w:val="28"/>
          </w:rPr>
          <w:t>потужностей</w:t>
        </w:r>
        <w:proofErr w:type="spellEnd"/>
        <w:r w:rsidRPr="00826171">
          <w:rPr>
            <w:sz w:val="28"/>
            <w:szCs w:val="28"/>
          </w:rPr>
          <w:t>) з урахуванням вимог безпеки постачання.</w:t>
        </w:r>
      </w:ins>
    </w:p>
    <w:p w:rsidR="00826171" w:rsidRPr="00826171" w:rsidRDefault="00826171" w:rsidP="00826171">
      <w:pPr>
        <w:ind w:firstLine="709"/>
        <w:jc w:val="both"/>
        <w:rPr>
          <w:ins w:id="8" w:author="Сергій Волков" w:date="2022-07-31T21:01:00Z"/>
          <w:sz w:val="28"/>
          <w:szCs w:val="28"/>
        </w:rPr>
      </w:pPr>
      <w:ins w:id="9" w:author="Сергій Волков" w:date="2022-07-31T21:01:00Z">
        <w:r w:rsidRPr="00826171">
          <w:rPr>
            <w:sz w:val="28"/>
            <w:szCs w:val="28"/>
          </w:rPr>
          <w:t xml:space="preserve">Порядок підготовки, зміст та методологічні засади підготовки звіту з оцінки відповідності (достатності) генеруючих </w:t>
        </w:r>
        <w:proofErr w:type="spellStart"/>
        <w:r w:rsidRPr="00826171">
          <w:rPr>
            <w:sz w:val="28"/>
            <w:szCs w:val="28"/>
          </w:rPr>
          <w:t>потужностей</w:t>
        </w:r>
        <w:proofErr w:type="spellEnd"/>
        <w:r w:rsidRPr="00826171">
          <w:rPr>
            <w:sz w:val="28"/>
            <w:szCs w:val="28"/>
          </w:rPr>
          <w:t xml:space="preserve"> визначаються кодексом системи передачі.</w:t>
        </w:r>
      </w:ins>
    </w:p>
    <w:p w:rsidR="004F6D05" w:rsidRDefault="00826171" w:rsidP="00826171">
      <w:pPr>
        <w:ind w:firstLine="709"/>
        <w:jc w:val="both"/>
        <w:rPr>
          <w:ins w:id="10" w:author="Сергій Волков" w:date="2022-07-31T20:59:00Z"/>
          <w:sz w:val="28"/>
          <w:szCs w:val="28"/>
        </w:rPr>
      </w:pPr>
      <w:ins w:id="11" w:author="Сергій Волков" w:date="2022-07-31T21:01:00Z">
        <w:r w:rsidRPr="00826171">
          <w:rPr>
            <w:sz w:val="28"/>
            <w:szCs w:val="28"/>
          </w:rPr>
          <w:t xml:space="preserve">Звіт з оцінки відповідності (достатності) генеруючих </w:t>
        </w:r>
        <w:proofErr w:type="spellStart"/>
        <w:r w:rsidRPr="00826171">
          <w:rPr>
            <w:sz w:val="28"/>
            <w:szCs w:val="28"/>
          </w:rPr>
          <w:t>потужностей</w:t>
        </w:r>
        <w:proofErr w:type="spellEnd"/>
        <w:r w:rsidRPr="00826171">
          <w:rPr>
            <w:sz w:val="28"/>
            <w:szCs w:val="28"/>
          </w:rPr>
          <w:t xml:space="preserve"> охоплює сценарну оцінку прогнозних балансів потужності та електроенергії ОЕС України на короткострокову, середньострокову та довгострокову перспективу з урахуванням, зокрема, структурних, економічних, ринкових, екологічних умов, заходів з управління попитом та енергоефективності, з дотриманням стандартів операційної безпеки.</w:t>
        </w:r>
      </w:ins>
    </w:p>
    <w:p w:rsidR="00C02221" w:rsidRDefault="00C02221">
      <w:pPr>
        <w:ind w:firstLine="709"/>
        <w:jc w:val="both"/>
        <w:rPr>
          <w:ins w:id="12" w:author="Сергій Волков" w:date="2022-07-31T21:03:00Z"/>
          <w:sz w:val="28"/>
          <w:szCs w:val="28"/>
        </w:rPr>
        <w:pPrChange w:id="13" w:author="Сергій Волков" w:date="2022-07-31T21:04:00Z">
          <w:pPr>
            <w:ind w:firstLine="709"/>
          </w:pPr>
        </w:pPrChange>
      </w:pPr>
      <w:ins w:id="14" w:author="Сергій Волков" w:date="2022-07-31T21:03:00Z">
        <w:r w:rsidRPr="00A762FC">
          <w:rPr>
            <w:sz w:val="28"/>
            <w:szCs w:val="28"/>
          </w:rPr>
          <w:t xml:space="preserve">З метою удосконалення вимог Кодексу системи передачі у частині </w:t>
        </w:r>
        <w:r>
          <w:rPr>
            <w:sz w:val="28"/>
            <w:szCs w:val="28"/>
          </w:rPr>
          <w:t xml:space="preserve">підготовки ОСП </w:t>
        </w:r>
        <w:r w:rsidRPr="00A762FC">
          <w:rPr>
            <w:sz w:val="28"/>
            <w:szCs w:val="28"/>
          </w:rPr>
          <w:t xml:space="preserve">звіту з оцінки відповідності (достатності) генеруючих </w:t>
        </w:r>
        <w:proofErr w:type="spellStart"/>
        <w:r w:rsidRPr="00A762FC">
          <w:rPr>
            <w:sz w:val="28"/>
            <w:szCs w:val="28"/>
          </w:rPr>
          <w:t>потужностей</w:t>
        </w:r>
        <w:proofErr w:type="spellEnd"/>
        <w:r>
          <w:rPr>
            <w:sz w:val="28"/>
            <w:szCs w:val="28"/>
          </w:rPr>
          <w:t xml:space="preserve"> НКРЕКП спільно з НЕК «Укренерго» як адміністратором Кодексу системи передачі розроблено </w:t>
        </w:r>
        <w:proofErr w:type="spellStart"/>
        <w:r>
          <w:rPr>
            <w:sz w:val="28"/>
            <w:szCs w:val="28"/>
          </w:rPr>
          <w:t>проєкт</w:t>
        </w:r>
        <w:proofErr w:type="spellEnd"/>
        <w:r>
          <w:rPr>
            <w:sz w:val="28"/>
            <w:szCs w:val="28"/>
          </w:rPr>
          <w:t xml:space="preserve"> постанови «Про затвердження Змін до Кодексу системи передачі» (далі – </w:t>
        </w:r>
        <w:proofErr w:type="spellStart"/>
        <w:r>
          <w:rPr>
            <w:sz w:val="28"/>
            <w:szCs w:val="28"/>
          </w:rPr>
          <w:t>Проєкт</w:t>
        </w:r>
        <w:proofErr w:type="spellEnd"/>
        <w:r>
          <w:rPr>
            <w:sz w:val="28"/>
            <w:szCs w:val="28"/>
          </w:rPr>
          <w:t xml:space="preserve"> постанови). </w:t>
        </w:r>
      </w:ins>
    </w:p>
    <w:p w:rsidR="004F6D05" w:rsidRPr="00C02221" w:rsidDel="00C02221" w:rsidRDefault="004F6D05">
      <w:pPr>
        <w:ind w:firstLine="709"/>
        <w:jc w:val="both"/>
        <w:rPr>
          <w:del w:id="15" w:author="Сергій Волков" w:date="2022-07-31T21:03:00Z"/>
          <w:sz w:val="28"/>
          <w:szCs w:val="28"/>
        </w:rPr>
      </w:pPr>
    </w:p>
    <w:p w:rsidR="00A91404" w:rsidRPr="00A91404" w:rsidDel="004F6D05" w:rsidRDefault="00A91404">
      <w:pPr>
        <w:ind w:firstLine="709"/>
        <w:jc w:val="both"/>
        <w:rPr>
          <w:del w:id="16" w:author="Сергій Волков" w:date="2022-07-31T20:59:00Z"/>
          <w:sz w:val="28"/>
          <w:szCs w:val="28"/>
        </w:rPr>
      </w:pPr>
      <w:del w:id="17" w:author="Сергій Волков" w:date="2022-07-31T20:59:00Z">
        <w:r w:rsidRPr="00A91404" w:rsidDel="004F6D05">
          <w:rPr>
            <w:sz w:val="28"/>
            <w:szCs w:val="28"/>
          </w:rPr>
          <w:delText>16 червня 2022 року набрав чинності Закон України «Про внесення змін до деяких законів України щодо розвитку установок зберігання енергії» (далі – Закон), яким законодавчо врегульовано діяльність з</w:delText>
        </w:r>
        <w:r w:rsidR="00FC5CEA" w:rsidDel="004F6D05">
          <w:rPr>
            <w:sz w:val="28"/>
            <w:szCs w:val="28"/>
          </w:rPr>
          <w:delText>і</w:delText>
        </w:r>
        <w:r w:rsidRPr="00A91404" w:rsidDel="004F6D05">
          <w:rPr>
            <w:sz w:val="28"/>
            <w:szCs w:val="28"/>
          </w:rPr>
          <w:delText xml:space="preserve"> зберігання енергії та визначено статус оператора установки зберігання енергії, що забезпечить використання установок зберігання енергії, збалансування роботи енергосистеми та підвищення стабільності електропостачання для споживачів.</w:delText>
        </w:r>
      </w:del>
    </w:p>
    <w:p w:rsidR="00A91404" w:rsidRPr="00A91404" w:rsidDel="004F6D05" w:rsidRDefault="00A91404">
      <w:pPr>
        <w:ind w:firstLine="709"/>
        <w:jc w:val="both"/>
        <w:rPr>
          <w:del w:id="18" w:author="Сергій Волков" w:date="2022-07-31T20:59:00Z"/>
          <w:sz w:val="28"/>
          <w:szCs w:val="28"/>
        </w:rPr>
      </w:pPr>
      <w:del w:id="19" w:author="Сергій Волков" w:date="2022-07-31T20:59:00Z">
        <w:r w:rsidRPr="00A91404" w:rsidDel="004F6D05">
          <w:rPr>
            <w:sz w:val="28"/>
            <w:szCs w:val="28"/>
          </w:rPr>
          <w:delText xml:space="preserve">Крім того, Законом: </w:delText>
        </w:r>
      </w:del>
    </w:p>
    <w:p w:rsidR="00A91404" w:rsidRPr="00A91404" w:rsidDel="004F6D05" w:rsidRDefault="00A91404">
      <w:pPr>
        <w:ind w:firstLine="709"/>
        <w:jc w:val="both"/>
        <w:rPr>
          <w:del w:id="20" w:author="Сергій Волков" w:date="2022-07-31T20:59:00Z"/>
          <w:sz w:val="28"/>
          <w:szCs w:val="28"/>
        </w:rPr>
      </w:pPr>
      <w:del w:id="21" w:author="Сергій Волков" w:date="2022-07-31T20:59:00Z">
        <w:r w:rsidRPr="00A91404" w:rsidDel="004F6D05">
          <w:rPr>
            <w:sz w:val="28"/>
            <w:szCs w:val="28"/>
          </w:rPr>
          <w:delText>вводяться нові терміни: установка зберігання енергії (далі – УЗЕ), оператор УЗЕ та повністю інтегровані елементи мережі;</w:delText>
        </w:r>
      </w:del>
    </w:p>
    <w:p w:rsidR="00A91404" w:rsidRPr="00A91404" w:rsidDel="004F6D05" w:rsidRDefault="00EB063D">
      <w:pPr>
        <w:ind w:firstLine="708"/>
        <w:jc w:val="both"/>
        <w:rPr>
          <w:del w:id="22" w:author="Сергій Волков" w:date="2022-07-31T20:59:00Z"/>
          <w:sz w:val="28"/>
          <w:szCs w:val="28"/>
        </w:rPr>
      </w:pPr>
      <w:del w:id="23" w:author="Сергій Волков" w:date="2022-07-31T20:59:00Z">
        <w:r w:rsidDel="004F6D05">
          <w:rPr>
            <w:sz w:val="28"/>
            <w:szCs w:val="28"/>
          </w:rPr>
          <w:delText>вводиться</w:delText>
        </w:r>
        <w:r w:rsidRPr="00A91404" w:rsidDel="004F6D05">
          <w:rPr>
            <w:sz w:val="28"/>
            <w:szCs w:val="28"/>
          </w:rPr>
          <w:delText xml:space="preserve"> </w:delText>
        </w:r>
        <w:r w:rsidR="00A91404" w:rsidRPr="00A91404" w:rsidDel="004F6D05">
          <w:rPr>
            <w:sz w:val="28"/>
            <w:szCs w:val="28"/>
          </w:rPr>
          <w:delText>новий учасник на ринку електричної енергії – оператор УЗЕ та визначаються його права та обов’язки;</w:delText>
        </w:r>
      </w:del>
    </w:p>
    <w:p w:rsidR="00A91404" w:rsidRPr="00A91404" w:rsidDel="004F6D05" w:rsidRDefault="00A91404">
      <w:pPr>
        <w:ind w:firstLine="709"/>
        <w:jc w:val="both"/>
        <w:rPr>
          <w:del w:id="24" w:author="Сергій Волков" w:date="2022-07-31T20:59:00Z"/>
          <w:sz w:val="28"/>
          <w:szCs w:val="28"/>
        </w:rPr>
      </w:pPr>
      <w:del w:id="25" w:author="Сергій Волков" w:date="2022-07-31T20:59:00Z">
        <w:r w:rsidRPr="00A91404" w:rsidDel="004F6D05">
          <w:rPr>
            <w:sz w:val="28"/>
            <w:szCs w:val="28"/>
          </w:rPr>
          <w:delText>врегульовується питання ліцензування діяльності зі зберігання енергії;</w:delText>
        </w:r>
      </w:del>
    </w:p>
    <w:p w:rsidR="00A91404" w:rsidRPr="00A91404" w:rsidDel="004F6D05" w:rsidRDefault="00A91404">
      <w:pPr>
        <w:ind w:firstLine="709"/>
        <w:jc w:val="both"/>
        <w:rPr>
          <w:del w:id="26" w:author="Сергій Волков" w:date="2022-07-31T20:59:00Z"/>
          <w:sz w:val="28"/>
          <w:szCs w:val="28"/>
        </w:rPr>
      </w:pPr>
      <w:del w:id="27" w:author="Сергій Волков" w:date="2022-07-31T20:59:00Z">
        <w:r w:rsidRPr="00A91404" w:rsidDel="004F6D05">
          <w:rPr>
            <w:sz w:val="28"/>
            <w:szCs w:val="28"/>
          </w:rPr>
          <w:delText>врегульовується питання можливості використання УЗЕ споживачами, а також виробниками електричної енергії, зокрема, виробниками електричної енергії з відновлюваних джерел енергії;</w:delText>
        </w:r>
      </w:del>
    </w:p>
    <w:p w:rsidR="00A91404" w:rsidRPr="00A91404" w:rsidDel="004F6D05" w:rsidRDefault="00A91404">
      <w:pPr>
        <w:ind w:firstLine="709"/>
        <w:jc w:val="both"/>
        <w:rPr>
          <w:del w:id="28" w:author="Сергій Волков" w:date="2022-07-31T20:59:00Z"/>
          <w:sz w:val="28"/>
          <w:szCs w:val="28"/>
        </w:rPr>
      </w:pPr>
      <w:del w:id="29" w:author="Сергій Волков" w:date="2022-07-31T20:59:00Z">
        <w:r w:rsidRPr="00A91404" w:rsidDel="004F6D05">
          <w:rPr>
            <w:sz w:val="28"/>
            <w:szCs w:val="28"/>
          </w:rPr>
          <w:delText>встановлюється загальна заборона для оператора системи передачі та операторів систем розподілу провадити діяльність зі зберігання енергії</w:delText>
        </w:r>
        <w:r w:rsidR="00443FFC" w:rsidDel="004F6D05">
          <w:rPr>
            <w:sz w:val="28"/>
            <w:szCs w:val="28"/>
          </w:rPr>
          <w:delText>, крім визначених Законом випадків</w:delText>
        </w:r>
        <w:r w:rsidRPr="00A91404" w:rsidDel="004F6D05">
          <w:rPr>
            <w:sz w:val="28"/>
            <w:szCs w:val="28"/>
          </w:rPr>
          <w:delText>.</w:delText>
        </w:r>
      </w:del>
    </w:p>
    <w:p w:rsidR="00A91404" w:rsidRPr="00A91404" w:rsidDel="00C02221" w:rsidRDefault="00A91404">
      <w:pPr>
        <w:ind w:firstLine="709"/>
        <w:jc w:val="both"/>
        <w:rPr>
          <w:del w:id="30" w:author="Сергій Волков" w:date="2022-07-31T21:03:00Z"/>
          <w:sz w:val="28"/>
          <w:szCs w:val="28"/>
        </w:rPr>
      </w:pPr>
      <w:del w:id="31" w:author="Сергій Волков" w:date="2022-07-31T21:03:00Z">
        <w:r w:rsidRPr="00A91404" w:rsidDel="00C02221">
          <w:rPr>
            <w:sz w:val="28"/>
            <w:szCs w:val="28"/>
          </w:rPr>
          <w:delText>У зв'язку з необхідністю виконання вимог Закону</w:delText>
        </w:r>
        <w:r w:rsidR="0054096C" w:rsidDel="00C02221">
          <w:rPr>
            <w:sz w:val="28"/>
            <w:szCs w:val="28"/>
          </w:rPr>
          <w:delText>,</w:delText>
        </w:r>
        <w:r w:rsidRPr="00A91404" w:rsidDel="00C02221">
          <w:rPr>
            <w:sz w:val="28"/>
            <w:szCs w:val="28"/>
          </w:rPr>
          <w:delText xml:space="preserve"> нормативно-правового регулювання діяльності зі збер</w:delText>
        </w:r>
        <w:r w:rsidDel="00C02221">
          <w:rPr>
            <w:sz w:val="28"/>
            <w:szCs w:val="28"/>
          </w:rPr>
          <w:delText>ігання</w:delText>
        </w:r>
        <w:r w:rsidRPr="00A91404" w:rsidDel="00C02221">
          <w:rPr>
            <w:sz w:val="28"/>
            <w:szCs w:val="28"/>
          </w:rPr>
          <w:delText xml:space="preserve"> енергії, створення умов для функціонування та розвитку УЗЕ Регулятором розроблено проєкт постанови «Про затвердження Змін до Кодексу систем розподілу» (далі – Проєкт постанови). </w:delText>
        </w:r>
      </w:del>
    </w:p>
    <w:p w:rsidR="00C02221" w:rsidRDefault="00443FFC">
      <w:pPr>
        <w:pStyle w:val="a8"/>
        <w:spacing w:before="0" w:beforeAutospacing="0" w:after="0" w:afterAutospacing="0"/>
        <w:ind w:firstLine="709"/>
        <w:jc w:val="both"/>
        <w:rPr>
          <w:ins w:id="32" w:author="Сергій Волков" w:date="2022-07-31T21:03:00Z"/>
          <w:sz w:val="28"/>
          <w:szCs w:val="28"/>
          <w:lang w:val="uk-UA"/>
        </w:rPr>
      </w:pPr>
      <w:r w:rsidRPr="00443FFC">
        <w:rPr>
          <w:sz w:val="28"/>
          <w:szCs w:val="28"/>
          <w:lang w:val="uk-UA"/>
        </w:rPr>
        <w:t xml:space="preserve">Крім того, </w:t>
      </w:r>
      <w:proofErr w:type="spellStart"/>
      <w:r w:rsidRPr="00443FFC">
        <w:rPr>
          <w:sz w:val="28"/>
          <w:szCs w:val="28"/>
          <w:lang w:val="uk-UA"/>
        </w:rPr>
        <w:t>Проєктом</w:t>
      </w:r>
      <w:proofErr w:type="spellEnd"/>
      <w:r w:rsidRPr="00443FFC">
        <w:rPr>
          <w:sz w:val="28"/>
          <w:szCs w:val="28"/>
          <w:lang w:val="uk-UA"/>
        </w:rPr>
        <w:t xml:space="preserve"> постанови передбачається</w:t>
      </w:r>
      <w:ins w:id="33" w:author="Сергій Волков" w:date="2022-07-31T21:03:00Z">
        <w:r w:rsidR="00C02221">
          <w:rPr>
            <w:sz w:val="28"/>
            <w:szCs w:val="28"/>
            <w:lang w:val="uk-UA"/>
          </w:rPr>
          <w:t>:</w:t>
        </w:r>
      </w:ins>
      <w:del w:id="34" w:author="Сергій Волков" w:date="2022-07-31T21:03:00Z">
        <w:r w:rsidRPr="00443FFC" w:rsidDel="00C02221">
          <w:rPr>
            <w:sz w:val="28"/>
            <w:szCs w:val="28"/>
            <w:lang w:val="uk-UA"/>
          </w:rPr>
          <w:delText xml:space="preserve"> уточнення та приведення у відповідність до вимог Закону України «Про ринок електричної енергії» </w:delText>
        </w:r>
        <w:r w:rsidDel="00C02221">
          <w:rPr>
            <w:sz w:val="28"/>
            <w:szCs w:val="28"/>
            <w:lang w:val="uk-UA"/>
          </w:rPr>
          <w:delText>положень</w:delText>
        </w:r>
        <w:r w:rsidRPr="00443FFC" w:rsidDel="00C02221">
          <w:rPr>
            <w:sz w:val="28"/>
            <w:szCs w:val="28"/>
            <w:lang w:val="uk-UA"/>
          </w:rPr>
          <w:delText xml:space="preserve"> Кодексу системи передачі у частині процедури надання послуг з приєднань електроустановок до електричних мереж</w:delText>
        </w:r>
      </w:del>
    </w:p>
    <w:p w:rsidR="00C02221" w:rsidRPr="00C02221" w:rsidRDefault="00C02221">
      <w:pPr>
        <w:pStyle w:val="a8"/>
        <w:spacing w:before="0" w:beforeAutospacing="0" w:after="0" w:afterAutospacing="0"/>
        <w:ind w:firstLine="709"/>
        <w:jc w:val="both"/>
        <w:rPr>
          <w:ins w:id="35" w:author="Сергій Волков" w:date="2022-07-31T21:04:00Z"/>
          <w:sz w:val="28"/>
          <w:szCs w:val="28"/>
          <w:lang w:val="uk-UA"/>
        </w:rPr>
        <w:pPrChange w:id="36" w:author="Сергій Волков" w:date="2022-07-31T21:04:00Z">
          <w:pPr>
            <w:pStyle w:val="a8"/>
            <w:ind w:firstLine="709"/>
            <w:jc w:val="both"/>
          </w:pPr>
        </w:pPrChange>
      </w:pPr>
      <w:ins w:id="37" w:author="Сергій Волков" w:date="2022-07-31T21:04:00Z">
        <w:r w:rsidRPr="00C02221">
          <w:rPr>
            <w:sz w:val="28"/>
            <w:szCs w:val="28"/>
            <w:lang w:val="uk-UA"/>
          </w:rPr>
          <w:t xml:space="preserve">удосконалення процедури підготовки звіту з оцінки відповідності (достатності) генеруючих </w:t>
        </w:r>
        <w:proofErr w:type="spellStart"/>
        <w:r w:rsidRPr="00C02221">
          <w:rPr>
            <w:sz w:val="28"/>
            <w:szCs w:val="28"/>
            <w:lang w:val="uk-UA"/>
          </w:rPr>
          <w:t>потужностей</w:t>
        </w:r>
        <w:proofErr w:type="spellEnd"/>
        <w:r w:rsidRPr="00C02221">
          <w:rPr>
            <w:sz w:val="28"/>
            <w:szCs w:val="28"/>
            <w:lang w:val="uk-UA"/>
          </w:rPr>
          <w:t>;</w:t>
        </w:r>
      </w:ins>
    </w:p>
    <w:p w:rsidR="00C02221" w:rsidRPr="00C02221" w:rsidRDefault="00C02221">
      <w:pPr>
        <w:pStyle w:val="a8"/>
        <w:spacing w:before="0" w:beforeAutospacing="0" w:after="0" w:afterAutospacing="0"/>
        <w:ind w:firstLine="709"/>
        <w:jc w:val="both"/>
        <w:rPr>
          <w:ins w:id="38" w:author="Сергій Волков" w:date="2022-07-31T21:04:00Z"/>
          <w:sz w:val="28"/>
          <w:szCs w:val="28"/>
          <w:lang w:val="uk-UA"/>
        </w:rPr>
        <w:pPrChange w:id="39" w:author="Сергій Волков" w:date="2022-07-31T21:04:00Z">
          <w:pPr>
            <w:pStyle w:val="a8"/>
            <w:ind w:firstLine="709"/>
            <w:jc w:val="both"/>
          </w:pPr>
        </w:pPrChange>
      </w:pPr>
      <w:ins w:id="40" w:author="Сергій Волков" w:date="2022-07-31T21:04:00Z">
        <w:r w:rsidRPr="00C02221">
          <w:rPr>
            <w:sz w:val="28"/>
            <w:szCs w:val="28"/>
            <w:lang w:val="uk-UA"/>
          </w:rPr>
          <w:t xml:space="preserve">уточнення періодів, на які здійснюється прогнозування оцінки достатності генеруючих </w:t>
        </w:r>
        <w:proofErr w:type="spellStart"/>
        <w:r w:rsidRPr="00C02221">
          <w:rPr>
            <w:sz w:val="28"/>
            <w:szCs w:val="28"/>
            <w:lang w:val="uk-UA"/>
          </w:rPr>
          <w:t>потужностей</w:t>
        </w:r>
        <w:proofErr w:type="spellEnd"/>
        <w:r w:rsidRPr="00C02221">
          <w:rPr>
            <w:sz w:val="28"/>
            <w:szCs w:val="28"/>
            <w:lang w:val="uk-UA"/>
          </w:rPr>
          <w:t>;</w:t>
        </w:r>
      </w:ins>
    </w:p>
    <w:p w:rsidR="00C02221" w:rsidRPr="00C02221" w:rsidRDefault="00C02221">
      <w:pPr>
        <w:pStyle w:val="a8"/>
        <w:spacing w:before="0" w:beforeAutospacing="0" w:after="0" w:afterAutospacing="0"/>
        <w:ind w:firstLine="709"/>
        <w:jc w:val="both"/>
        <w:rPr>
          <w:ins w:id="41" w:author="Сергій Волков" w:date="2022-07-31T21:04:00Z"/>
          <w:sz w:val="28"/>
          <w:szCs w:val="28"/>
          <w:lang w:val="uk-UA"/>
        </w:rPr>
        <w:pPrChange w:id="42" w:author="Сергій Волков" w:date="2022-07-31T21:04:00Z">
          <w:pPr>
            <w:pStyle w:val="a8"/>
            <w:ind w:firstLine="709"/>
            <w:jc w:val="both"/>
          </w:pPr>
        </w:pPrChange>
      </w:pPr>
      <w:ins w:id="43" w:author="Сергій Волков" w:date="2022-07-31T21:04:00Z">
        <w:r w:rsidRPr="00C02221">
          <w:rPr>
            <w:sz w:val="28"/>
            <w:szCs w:val="28"/>
            <w:lang w:val="uk-UA"/>
          </w:rPr>
          <w:t xml:space="preserve">визначення порядку розроблення ОСП методології виконання оцінки відповідності (достатності) генеруючих </w:t>
        </w:r>
        <w:proofErr w:type="spellStart"/>
        <w:r w:rsidRPr="00C02221">
          <w:rPr>
            <w:sz w:val="28"/>
            <w:szCs w:val="28"/>
            <w:lang w:val="uk-UA"/>
          </w:rPr>
          <w:t>потужностей</w:t>
        </w:r>
        <w:proofErr w:type="spellEnd"/>
        <w:r w:rsidRPr="00C02221">
          <w:rPr>
            <w:sz w:val="28"/>
            <w:szCs w:val="28"/>
            <w:lang w:val="uk-UA"/>
          </w:rPr>
          <w:t xml:space="preserve"> та методології планування розвитку системи передачі;</w:t>
        </w:r>
      </w:ins>
    </w:p>
    <w:p w:rsidR="00C02221" w:rsidRPr="00C02221" w:rsidRDefault="00C02221">
      <w:pPr>
        <w:pStyle w:val="a8"/>
        <w:spacing w:before="0" w:beforeAutospacing="0" w:after="0" w:afterAutospacing="0"/>
        <w:ind w:firstLine="709"/>
        <w:jc w:val="both"/>
        <w:rPr>
          <w:ins w:id="44" w:author="Сергій Волков" w:date="2022-07-31T21:04:00Z"/>
          <w:sz w:val="28"/>
          <w:szCs w:val="28"/>
          <w:lang w:val="uk-UA"/>
        </w:rPr>
        <w:pPrChange w:id="45" w:author="Сергій Волков" w:date="2022-07-31T21:04:00Z">
          <w:pPr>
            <w:pStyle w:val="a8"/>
            <w:ind w:firstLine="709"/>
            <w:jc w:val="both"/>
          </w:pPr>
        </w:pPrChange>
      </w:pPr>
      <w:ins w:id="46" w:author="Сергій Волков" w:date="2022-07-31T21:04:00Z">
        <w:r w:rsidRPr="00C02221">
          <w:rPr>
            <w:sz w:val="28"/>
            <w:szCs w:val="28"/>
            <w:lang w:val="uk-UA"/>
          </w:rPr>
          <w:t xml:space="preserve">уточнення термінів підготовки звіту з оцінки відповідності (достатності) генеруючих </w:t>
        </w:r>
        <w:proofErr w:type="spellStart"/>
        <w:r w:rsidRPr="00C02221">
          <w:rPr>
            <w:sz w:val="28"/>
            <w:szCs w:val="28"/>
            <w:lang w:val="uk-UA"/>
          </w:rPr>
          <w:t>потужностей</w:t>
        </w:r>
        <w:proofErr w:type="spellEnd"/>
        <w:r w:rsidRPr="00C02221">
          <w:rPr>
            <w:sz w:val="28"/>
            <w:szCs w:val="28"/>
            <w:lang w:val="uk-UA"/>
          </w:rPr>
          <w:t xml:space="preserve"> та Плану розвитку системи передачі на наступні 10 років;</w:t>
        </w:r>
      </w:ins>
    </w:p>
    <w:p w:rsidR="00C02221" w:rsidRDefault="00C02221">
      <w:pPr>
        <w:pStyle w:val="a8"/>
        <w:spacing w:before="0" w:beforeAutospacing="0" w:after="0" w:afterAutospacing="0"/>
        <w:ind w:firstLine="709"/>
        <w:jc w:val="both"/>
        <w:rPr>
          <w:ins w:id="47" w:author="Сергій Волков" w:date="2022-07-31T21:03:00Z"/>
          <w:sz w:val="28"/>
          <w:szCs w:val="28"/>
          <w:lang w:val="uk-UA"/>
        </w:rPr>
      </w:pPr>
      <w:ins w:id="48" w:author="Сергій Волков" w:date="2022-07-31T21:04:00Z">
        <w:r w:rsidRPr="00C02221">
          <w:rPr>
            <w:sz w:val="28"/>
            <w:szCs w:val="28"/>
            <w:lang w:val="uk-UA"/>
          </w:rPr>
          <w:t xml:space="preserve">визначення особливостей проведення оцінки відповідності (достатності) генеруючих </w:t>
        </w:r>
        <w:proofErr w:type="spellStart"/>
        <w:r w:rsidRPr="00C02221">
          <w:rPr>
            <w:sz w:val="28"/>
            <w:szCs w:val="28"/>
            <w:lang w:val="uk-UA"/>
          </w:rPr>
          <w:t>потужностей</w:t>
        </w:r>
        <w:proofErr w:type="spellEnd"/>
        <w:r w:rsidRPr="00C02221">
          <w:rPr>
            <w:sz w:val="28"/>
            <w:szCs w:val="28"/>
            <w:lang w:val="uk-UA"/>
          </w:rPr>
          <w:t xml:space="preserve"> на короткострокову перспективу тощо.</w:t>
        </w:r>
      </w:ins>
    </w:p>
    <w:p w:rsidR="0056405F" w:rsidDel="00C02221" w:rsidRDefault="00443FFC">
      <w:pPr>
        <w:pStyle w:val="a8"/>
        <w:spacing w:before="0" w:beforeAutospacing="0" w:after="0" w:afterAutospacing="0"/>
        <w:ind w:firstLine="709"/>
        <w:jc w:val="both"/>
        <w:rPr>
          <w:del w:id="49" w:author="Сергій Волков" w:date="2022-07-31T21:04:00Z"/>
          <w:bCs/>
          <w:sz w:val="28"/>
          <w:szCs w:val="28"/>
          <w:lang w:val="uk-UA"/>
        </w:rPr>
      </w:pPr>
      <w:del w:id="50" w:author="Сергій Волков" w:date="2022-07-31T21:04:00Z">
        <w:r w:rsidRPr="00443FFC" w:rsidDel="00C02221">
          <w:rPr>
            <w:sz w:val="28"/>
            <w:szCs w:val="28"/>
            <w:lang w:val="uk-UA"/>
          </w:rPr>
          <w:delText>.</w:delText>
        </w:r>
      </w:del>
    </w:p>
    <w:p w:rsidR="00B336E1" w:rsidRDefault="00B336E1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lastRenderedPageBreak/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B729BC" w:rsidP="00EC0E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56405F" w:rsidRPr="00135924" w:rsidRDefault="00E42A0F" w:rsidP="00E42A0F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>
        <w:rPr>
          <w:sz w:val="28"/>
          <w:szCs w:val="28"/>
        </w:rPr>
        <w:t>:</w:t>
      </w:r>
    </w:p>
    <w:p w:rsidR="005F3340" w:rsidRPr="005F3340" w:rsidRDefault="005F3340" w:rsidP="005F3340">
      <w:pPr>
        <w:ind w:firstLine="709"/>
        <w:jc w:val="both"/>
        <w:rPr>
          <w:ins w:id="51" w:author="Сергій Волков" w:date="2022-07-31T21:07:00Z"/>
          <w:sz w:val="28"/>
          <w:szCs w:val="28"/>
        </w:rPr>
      </w:pPr>
      <w:ins w:id="52" w:author="Сергій Волков" w:date="2022-07-31T21:07:00Z">
        <w:r w:rsidRPr="005F3340">
          <w:rPr>
            <w:sz w:val="28"/>
            <w:szCs w:val="28"/>
          </w:rPr>
          <w:t xml:space="preserve">удосконалення процедури підготовки звіту з оцінки відповідності (достатності) генеруючих </w:t>
        </w:r>
        <w:proofErr w:type="spellStart"/>
        <w:r w:rsidRPr="005F3340">
          <w:rPr>
            <w:sz w:val="28"/>
            <w:szCs w:val="28"/>
          </w:rPr>
          <w:t>потужностей</w:t>
        </w:r>
        <w:proofErr w:type="spellEnd"/>
        <w:r w:rsidRPr="005F3340">
          <w:rPr>
            <w:sz w:val="28"/>
            <w:szCs w:val="28"/>
          </w:rPr>
          <w:t>;</w:t>
        </w:r>
      </w:ins>
    </w:p>
    <w:p w:rsidR="005F3340" w:rsidRPr="005F3340" w:rsidRDefault="005F3340" w:rsidP="005F3340">
      <w:pPr>
        <w:ind w:firstLine="709"/>
        <w:jc w:val="both"/>
        <w:rPr>
          <w:ins w:id="53" w:author="Сергій Волков" w:date="2022-07-31T21:07:00Z"/>
          <w:sz w:val="28"/>
          <w:szCs w:val="28"/>
        </w:rPr>
      </w:pPr>
      <w:ins w:id="54" w:author="Сергій Волков" w:date="2022-07-31T21:07:00Z">
        <w:r w:rsidRPr="005F3340">
          <w:rPr>
            <w:sz w:val="28"/>
            <w:szCs w:val="28"/>
          </w:rPr>
          <w:t xml:space="preserve">уточнення періодів, на які здійснюється прогнозування оцінки достатності генеруючих </w:t>
        </w:r>
        <w:proofErr w:type="spellStart"/>
        <w:r w:rsidRPr="005F3340">
          <w:rPr>
            <w:sz w:val="28"/>
            <w:szCs w:val="28"/>
          </w:rPr>
          <w:t>потужностей</w:t>
        </w:r>
        <w:proofErr w:type="spellEnd"/>
        <w:r w:rsidRPr="005F3340">
          <w:rPr>
            <w:sz w:val="28"/>
            <w:szCs w:val="28"/>
          </w:rPr>
          <w:t>;</w:t>
        </w:r>
      </w:ins>
    </w:p>
    <w:p w:rsidR="005F3340" w:rsidRPr="005F3340" w:rsidRDefault="005F3340" w:rsidP="005F3340">
      <w:pPr>
        <w:ind w:firstLine="709"/>
        <w:jc w:val="both"/>
        <w:rPr>
          <w:ins w:id="55" w:author="Сергій Волков" w:date="2022-07-31T21:07:00Z"/>
          <w:sz w:val="28"/>
          <w:szCs w:val="28"/>
        </w:rPr>
      </w:pPr>
      <w:ins w:id="56" w:author="Сергій Волков" w:date="2022-07-31T21:07:00Z">
        <w:r w:rsidRPr="005F3340">
          <w:rPr>
            <w:sz w:val="28"/>
            <w:szCs w:val="28"/>
          </w:rPr>
          <w:t xml:space="preserve">визначення порядку розроблення ОСП методології виконання оцінки відповідності (достатності) генеруючих </w:t>
        </w:r>
        <w:proofErr w:type="spellStart"/>
        <w:r w:rsidRPr="005F3340">
          <w:rPr>
            <w:sz w:val="28"/>
            <w:szCs w:val="28"/>
          </w:rPr>
          <w:t>потужностей</w:t>
        </w:r>
        <w:proofErr w:type="spellEnd"/>
        <w:r w:rsidRPr="005F3340">
          <w:rPr>
            <w:sz w:val="28"/>
            <w:szCs w:val="28"/>
          </w:rPr>
          <w:t xml:space="preserve"> та методології планування розвитку системи передачі;</w:t>
        </w:r>
      </w:ins>
    </w:p>
    <w:p w:rsidR="005F3340" w:rsidRPr="005F3340" w:rsidRDefault="005F3340" w:rsidP="005F3340">
      <w:pPr>
        <w:ind w:firstLine="709"/>
        <w:jc w:val="both"/>
        <w:rPr>
          <w:ins w:id="57" w:author="Сергій Волков" w:date="2022-07-31T21:07:00Z"/>
          <w:sz w:val="28"/>
          <w:szCs w:val="28"/>
        </w:rPr>
      </w:pPr>
      <w:ins w:id="58" w:author="Сергій Волков" w:date="2022-07-31T21:07:00Z">
        <w:r w:rsidRPr="005F3340">
          <w:rPr>
            <w:sz w:val="28"/>
            <w:szCs w:val="28"/>
          </w:rPr>
          <w:t xml:space="preserve">уточнення термінів підготовки звіту з оцінки відповідності (достатності) генеруючих </w:t>
        </w:r>
        <w:proofErr w:type="spellStart"/>
        <w:r w:rsidRPr="005F3340">
          <w:rPr>
            <w:sz w:val="28"/>
            <w:szCs w:val="28"/>
          </w:rPr>
          <w:t>потужностей</w:t>
        </w:r>
        <w:proofErr w:type="spellEnd"/>
        <w:r w:rsidRPr="005F3340">
          <w:rPr>
            <w:sz w:val="28"/>
            <w:szCs w:val="28"/>
          </w:rPr>
          <w:t xml:space="preserve"> та Плану розвитку системи передачі на наступні 10 років;</w:t>
        </w:r>
      </w:ins>
    </w:p>
    <w:p w:rsidR="00C70CCC" w:rsidDel="005F3340" w:rsidRDefault="005F3340" w:rsidP="00DB10AE">
      <w:pPr>
        <w:pStyle w:val="a5"/>
        <w:spacing w:after="0"/>
        <w:ind w:left="0" w:firstLine="708"/>
        <w:jc w:val="both"/>
        <w:rPr>
          <w:del w:id="59" w:author="Сергій Волков" w:date="2022-07-31T21:07:00Z"/>
          <w:sz w:val="28"/>
          <w:szCs w:val="28"/>
        </w:rPr>
      </w:pPr>
      <w:ins w:id="60" w:author="Сергій Волков" w:date="2022-07-31T21:07:00Z">
        <w:r w:rsidRPr="005F3340">
          <w:rPr>
            <w:sz w:val="28"/>
            <w:szCs w:val="28"/>
          </w:rPr>
          <w:t xml:space="preserve">визначення особливостей проведення оцінки відповідності (достатності) генеруючих </w:t>
        </w:r>
        <w:proofErr w:type="spellStart"/>
        <w:r w:rsidRPr="005F3340">
          <w:rPr>
            <w:sz w:val="28"/>
            <w:szCs w:val="28"/>
          </w:rPr>
          <w:t>потужностей</w:t>
        </w:r>
        <w:proofErr w:type="spellEnd"/>
        <w:r w:rsidRPr="005F3340">
          <w:rPr>
            <w:sz w:val="28"/>
            <w:szCs w:val="28"/>
          </w:rPr>
          <w:t xml:space="preserve"> на короткострокову перспективу тощо.</w:t>
        </w:r>
      </w:ins>
      <w:del w:id="61" w:author="Сергій Волков" w:date="2022-07-31T21:07:00Z">
        <w:r w:rsidR="00C70CCC" w:rsidRPr="00C70CCC" w:rsidDel="005F3340">
          <w:rPr>
            <w:sz w:val="28"/>
            <w:szCs w:val="28"/>
          </w:rPr>
          <w:delText>приведення нормативно-правової бази НКРЕКП у</w:delText>
        </w:r>
        <w:r w:rsidR="00C70CCC" w:rsidDel="005F3340">
          <w:rPr>
            <w:sz w:val="28"/>
            <w:szCs w:val="28"/>
          </w:rPr>
          <w:delText xml:space="preserve"> </w:delText>
        </w:r>
        <w:r w:rsidR="00C70CCC" w:rsidRPr="00C70CCC" w:rsidDel="005F3340">
          <w:rPr>
            <w:sz w:val="28"/>
            <w:szCs w:val="28"/>
          </w:rPr>
          <w:delText>відповідність до Закону України «Про ринок електричної енергії» (</w:delText>
        </w:r>
        <w:r w:rsidR="00C70CCC" w:rsidRPr="005E552B" w:rsidDel="005F3340">
          <w:rPr>
            <w:sz w:val="28"/>
            <w:szCs w:val="28"/>
          </w:rPr>
          <w:delText>з урахуванням змін</w:delText>
        </w:r>
        <w:r w:rsidR="00962651" w:rsidRPr="005E552B" w:rsidDel="005F3340">
          <w:rPr>
            <w:sz w:val="28"/>
            <w:szCs w:val="28"/>
          </w:rPr>
          <w:delText>, внесених Законом</w:delText>
        </w:r>
        <w:r w:rsidR="00C70CCC" w:rsidRPr="00C70CCC" w:rsidDel="005F3340">
          <w:rPr>
            <w:sz w:val="28"/>
            <w:szCs w:val="28"/>
          </w:rPr>
          <w:delText>)</w:delText>
        </w:r>
        <w:r w:rsidR="00C70CCC" w:rsidDel="005F3340">
          <w:rPr>
            <w:sz w:val="28"/>
            <w:szCs w:val="28"/>
          </w:rPr>
          <w:delText>;</w:delText>
        </w:r>
      </w:del>
    </w:p>
    <w:p w:rsidR="005F3340" w:rsidRPr="00360B02" w:rsidRDefault="005F3340" w:rsidP="005F3340">
      <w:pPr>
        <w:ind w:firstLine="709"/>
        <w:jc w:val="both"/>
        <w:rPr>
          <w:ins w:id="62" w:author="Сергій Волков" w:date="2022-07-31T21:07:00Z"/>
          <w:sz w:val="28"/>
          <w:szCs w:val="28"/>
        </w:rPr>
      </w:pPr>
    </w:p>
    <w:p w:rsidR="00DB10AE" w:rsidDel="005F3340" w:rsidRDefault="00C70CCC" w:rsidP="00DB10AE">
      <w:pPr>
        <w:pStyle w:val="a5"/>
        <w:spacing w:after="0"/>
        <w:ind w:left="0" w:firstLine="708"/>
        <w:jc w:val="both"/>
        <w:rPr>
          <w:del w:id="63" w:author="Сергій Волков" w:date="2022-07-31T21:07:00Z"/>
          <w:sz w:val="28"/>
          <w:szCs w:val="28"/>
        </w:rPr>
      </w:pPr>
      <w:del w:id="64" w:author="Сергій Волков" w:date="2022-07-31T21:07:00Z">
        <w:r w:rsidRPr="00A91404" w:rsidDel="005F3340">
          <w:rPr>
            <w:sz w:val="28"/>
            <w:szCs w:val="28"/>
          </w:rPr>
          <w:delText>нормативно-правов</w:delText>
        </w:r>
        <w:r w:rsidDel="005F3340">
          <w:rPr>
            <w:sz w:val="28"/>
            <w:szCs w:val="28"/>
          </w:rPr>
          <w:delText>е</w:delText>
        </w:r>
        <w:r w:rsidRPr="00A91404" w:rsidDel="005F3340">
          <w:rPr>
            <w:sz w:val="28"/>
            <w:szCs w:val="28"/>
          </w:rPr>
          <w:delText xml:space="preserve"> регулювання діяльності зі збер</w:delText>
        </w:r>
        <w:r w:rsidDel="005F3340">
          <w:rPr>
            <w:sz w:val="28"/>
            <w:szCs w:val="28"/>
          </w:rPr>
          <w:delText>ігання</w:delText>
        </w:r>
        <w:r w:rsidRPr="00A91404" w:rsidDel="005F3340">
          <w:rPr>
            <w:sz w:val="28"/>
            <w:szCs w:val="28"/>
          </w:rPr>
          <w:delText xml:space="preserve"> енергії</w:delText>
        </w:r>
        <w:r w:rsidR="00C75AC5" w:rsidDel="005F3340">
          <w:rPr>
            <w:sz w:val="28"/>
            <w:szCs w:val="28"/>
          </w:rPr>
          <w:delText>;</w:delText>
        </w:r>
      </w:del>
    </w:p>
    <w:p w:rsidR="00C75AC5" w:rsidDel="005F3340" w:rsidRDefault="00C75AC5" w:rsidP="00DB10AE">
      <w:pPr>
        <w:pStyle w:val="a5"/>
        <w:spacing w:after="0"/>
        <w:ind w:left="0" w:firstLine="708"/>
        <w:jc w:val="both"/>
        <w:rPr>
          <w:del w:id="65" w:author="Сергій Волков" w:date="2022-07-31T21:07:00Z"/>
          <w:sz w:val="28"/>
          <w:szCs w:val="28"/>
        </w:rPr>
      </w:pPr>
      <w:del w:id="66" w:author="Сергій Волков" w:date="2022-07-31T21:07:00Z">
        <w:r w:rsidDel="005F3340">
          <w:rPr>
            <w:sz w:val="28"/>
            <w:szCs w:val="28"/>
          </w:rPr>
          <w:delText xml:space="preserve">забезпечення можливості </w:delText>
        </w:r>
        <w:r w:rsidR="00F83531" w:rsidDel="005F3340">
          <w:rPr>
            <w:sz w:val="28"/>
            <w:szCs w:val="28"/>
          </w:rPr>
          <w:delText xml:space="preserve">реалізації права оператора системи передачі </w:delText>
        </w:r>
        <w:r w:rsidR="00F83531" w:rsidRPr="00F83531" w:rsidDel="005F3340">
          <w:rPr>
            <w:sz w:val="28"/>
            <w:szCs w:val="28"/>
          </w:rPr>
          <w:delText>мати у власності, володіти, користуватися, розробляти, управляти чи експлуатувати УЗЕ.</w:delText>
        </w:r>
      </w:del>
    </w:p>
    <w:p w:rsidR="00C70CCC" w:rsidRPr="00360B02" w:rsidRDefault="00C70CCC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56405F" w:rsidRPr="004D6FC1" w:rsidRDefault="00C70CCC">
            <w:pPr>
              <w:pStyle w:val="2"/>
              <w:spacing w:after="0" w:line="240" w:lineRule="auto"/>
              <w:ind w:left="55"/>
              <w:jc w:val="both"/>
            </w:pPr>
            <w:del w:id="67" w:author="Сергій Волков" w:date="2022-07-31T21:08:00Z">
              <w:r w:rsidRPr="00C70CCC" w:rsidDel="00313E07">
                <w:delText>Невідповідність нормативно-правової бази</w:delText>
              </w:r>
            </w:del>
            <w:ins w:id="68" w:author="Сергій Волков" w:date="2022-07-31T21:08:00Z">
              <w:r w:rsidR="00313E07">
                <w:t xml:space="preserve">Відсутність чіткої процедури підготовки </w:t>
              </w:r>
            </w:ins>
            <w:ins w:id="69" w:author="Сергій Волков" w:date="2022-07-31T21:09:00Z">
              <w:r w:rsidR="006F38B5" w:rsidRPr="006F38B5">
                <w:t xml:space="preserve">звіту з оцінки відповідності (достатності) генеруючих </w:t>
              </w:r>
              <w:proofErr w:type="spellStart"/>
              <w:r w:rsidR="006F38B5" w:rsidRPr="006F38B5">
                <w:t>потужностей</w:t>
              </w:r>
              <w:proofErr w:type="spellEnd"/>
              <w:r w:rsidR="006F38B5">
                <w:t xml:space="preserve">, </w:t>
              </w:r>
              <w:r w:rsidR="006F38B5" w:rsidRPr="006F38B5">
                <w:t xml:space="preserve">особливостей проведення оцінки відповідності (достатності) генеруючих </w:t>
              </w:r>
              <w:proofErr w:type="spellStart"/>
              <w:r w:rsidR="006F38B5" w:rsidRPr="006F38B5">
                <w:t>потужностей</w:t>
              </w:r>
              <w:proofErr w:type="spellEnd"/>
              <w:r w:rsidR="006F38B5" w:rsidRPr="006F38B5">
                <w:t xml:space="preserve"> на короткострокову перспективу</w:t>
              </w:r>
            </w:ins>
            <w:ins w:id="70" w:author="Сергій Волков" w:date="2022-07-31T21:10:00Z">
              <w:r w:rsidR="006F38B5">
                <w:t xml:space="preserve">, </w:t>
              </w:r>
              <w:r w:rsidR="006F38B5" w:rsidRPr="006F38B5">
                <w:t xml:space="preserve">порядку розроблення ОСП методології виконання оцінки відповідності (достатності) генеруючих </w:t>
              </w:r>
              <w:proofErr w:type="spellStart"/>
              <w:r w:rsidR="006F38B5" w:rsidRPr="006F38B5">
                <w:t>потужностей</w:t>
              </w:r>
              <w:proofErr w:type="spellEnd"/>
              <w:r w:rsidR="006F38B5" w:rsidRPr="006F38B5">
                <w:t xml:space="preserve"> та методології планування розвитку системи передачі</w:t>
              </w:r>
              <w:r w:rsidR="00B06E62">
                <w:t>.</w:t>
              </w:r>
            </w:ins>
            <w:del w:id="71" w:author="Сергій Волков" w:date="2022-07-31T21:10:00Z">
              <w:r w:rsidRPr="00C70CCC" w:rsidDel="00B06E62">
                <w:delText xml:space="preserve"> НКРЕКП Закону України «Про ринок електричної енергії» з урахуванням змін, внесених Законом</w:delText>
              </w:r>
              <w:r w:rsidDel="00B06E62">
                <w:delText>. Відсутність визначеної</w:delText>
              </w:r>
              <w:r w:rsidR="005E552B" w:rsidRPr="00030A46" w:rsidDel="00B06E62">
                <w:rPr>
                  <w:rPrChange w:id="72" w:author="Єлизавета Батіна" w:date="2022-08-05T09:05:00Z">
                    <w:rPr>
                      <w:lang w:val="ru-RU"/>
                    </w:rPr>
                  </w:rPrChange>
                </w:rPr>
                <w:delText xml:space="preserve"> </w:delText>
              </w:r>
              <w:r w:rsidDel="00B06E62">
                <w:delText>процедури приєднання УЗЕ</w:delText>
              </w:r>
              <w:r w:rsidR="00386C19" w:rsidDel="00B06E62">
                <w:delText xml:space="preserve"> та</w:delText>
              </w:r>
              <w:r w:rsidR="004D6FC1" w:rsidDel="00B06E62">
                <w:delText xml:space="preserve"> </w:delText>
              </w:r>
              <w:r w:rsidR="00386C19" w:rsidDel="00B06E62">
                <w:delText>о</w:delText>
              </w:r>
              <w:r w:rsidR="00386C19" w:rsidRPr="00386C19" w:rsidDel="00B06E62">
                <w:delText>собливост</w:delText>
              </w:r>
              <w:r w:rsidR="00386C19" w:rsidDel="00B06E62">
                <w:delText>ей</w:delText>
              </w:r>
              <w:r w:rsidR="00386C19" w:rsidRPr="00386C19" w:rsidDel="00B06E62">
                <w:delText xml:space="preserve"> реалізації права </w:delText>
              </w:r>
              <w:r w:rsidR="00386C19" w:rsidDel="00B06E62">
                <w:delText>оператора системи передачі</w:delText>
              </w:r>
              <w:r w:rsidR="00386C19" w:rsidRPr="00386C19" w:rsidDel="00B06E62">
                <w:delText xml:space="preserve"> мати у власності, володіти, користуватися, розробляти, управляти чи експлуатувати УЗЕ</w:delText>
              </w:r>
              <w:r w:rsidR="00386C19" w:rsidDel="00B06E62">
                <w:delText>.</w:delText>
              </w:r>
            </w:del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B06E62" w:rsidRPr="00FF5A58" w:rsidRDefault="00BB3BAC">
            <w:pPr>
              <w:pStyle w:val="3"/>
              <w:spacing w:after="0"/>
              <w:ind w:left="55"/>
              <w:jc w:val="both"/>
              <w:rPr>
                <w:sz w:val="24"/>
                <w:szCs w:val="24"/>
              </w:rPr>
            </w:pPr>
            <w:r w:rsidRPr="00BB3BAC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 xml:space="preserve">. </w:t>
            </w:r>
            <w:bookmarkStart w:id="73" w:name="_Hlk107241167"/>
            <w:r>
              <w:rPr>
                <w:sz w:val="24"/>
                <w:szCs w:val="24"/>
              </w:rPr>
              <w:t>Визначення</w:t>
            </w:r>
            <w:r w:rsidRPr="00BB3BAC">
              <w:rPr>
                <w:sz w:val="24"/>
                <w:szCs w:val="24"/>
              </w:rPr>
              <w:t xml:space="preserve"> </w:t>
            </w:r>
            <w:ins w:id="74" w:author="Сергій Волков" w:date="2022-07-31T21:11:00Z">
              <w:r w:rsidR="00B06E62" w:rsidRPr="00B06E62">
                <w:rPr>
                  <w:sz w:val="24"/>
                  <w:szCs w:val="24"/>
                </w:rPr>
                <w:t xml:space="preserve">процедури підготовки звіту з оцінки відповідності (достатності) генеруючих </w:t>
              </w:r>
              <w:proofErr w:type="spellStart"/>
              <w:r w:rsidR="00B06E62" w:rsidRPr="00B06E62">
                <w:rPr>
                  <w:sz w:val="24"/>
                  <w:szCs w:val="24"/>
                </w:rPr>
                <w:t>потужностей</w:t>
              </w:r>
              <w:proofErr w:type="spellEnd"/>
              <w:r w:rsidR="00B06E62" w:rsidRPr="00B06E62">
                <w:rPr>
                  <w:sz w:val="24"/>
                  <w:szCs w:val="24"/>
                </w:rPr>
                <w:t xml:space="preserve">, особливостей проведення оцінки відповідності (достатності) генеруючих </w:t>
              </w:r>
              <w:proofErr w:type="spellStart"/>
              <w:r w:rsidR="00B06E62" w:rsidRPr="00B06E62">
                <w:rPr>
                  <w:sz w:val="24"/>
                  <w:szCs w:val="24"/>
                </w:rPr>
                <w:t>потужностей</w:t>
              </w:r>
              <w:proofErr w:type="spellEnd"/>
              <w:r w:rsidR="00B06E62" w:rsidRPr="00B06E62">
                <w:rPr>
                  <w:sz w:val="24"/>
                  <w:szCs w:val="24"/>
                </w:rPr>
                <w:t xml:space="preserve"> на короткострокову перспективу, </w:t>
              </w:r>
              <w:r w:rsidR="00B06E62" w:rsidRPr="00B06E62">
                <w:rPr>
                  <w:sz w:val="24"/>
                  <w:szCs w:val="24"/>
                </w:rPr>
                <w:lastRenderedPageBreak/>
                <w:t xml:space="preserve">порядку розроблення ОСП методології виконання оцінки відповідності (достатності) генеруючих </w:t>
              </w:r>
              <w:proofErr w:type="spellStart"/>
              <w:r w:rsidR="00B06E62" w:rsidRPr="00B06E62">
                <w:rPr>
                  <w:sz w:val="24"/>
                  <w:szCs w:val="24"/>
                </w:rPr>
                <w:t>потужностей</w:t>
              </w:r>
              <w:proofErr w:type="spellEnd"/>
              <w:r w:rsidR="00B06E62" w:rsidRPr="00B06E62">
                <w:rPr>
                  <w:sz w:val="24"/>
                  <w:szCs w:val="24"/>
                </w:rPr>
                <w:t xml:space="preserve"> та методології планування розвитку системи передачі.</w:t>
              </w:r>
            </w:ins>
            <w:del w:id="75" w:author="Сергій Волков" w:date="2022-07-31T21:10:00Z">
              <w:r w:rsidRPr="00BB3BAC" w:rsidDel="00B06E62">
                <w:rPr>
                  <w:sz w:val="24"/>
                  <w:szCs w:val="24"/>
                </w:rPr>
                <w:delText>процедури приєднання УЗЕ</w:delText>
              </w:r>
              <w:r w:rsidR="00386C19" w:rsidDel="00B06E62">
                <w:delText xml:space="preserve"> </w:delText>
              </w:r>
              <w:r w:rsidR="00386C19" w:rsidRPr="00386C19" w:rsidDel="00B06E62">
                <w:rPr>
                  <w:sz w:val="24"/>
                  <w:szCs w:val="24"/>
                </w:rPr>
                <w:delText>та особливостей реалізації права оператора системи передачі мати у власності, володіти, користуватися, розробляти, управляти чи експлуатувати УЗЕ.</w:delText>
              </w:r>
            </w:del>
            <w:bookmarkEnd w:id="73"/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3207"/>
        <w:gridCol w:w="3395"/>
      </w:tblGrid>
      <w:tr w:rsidR="0056405F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F91308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2B5DEC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ins w:id="76" w:author="Сергій Волков" w:date="2022-07-31T21:12:00Z">
              <w:r>
                <w:t xml:space="preserve">Відсутність чіткої процедури підготовки </w:t>
              </w:r>
              <w:r w:rsidRPr="006F38B5">
                <w:t xml:space="preserve">звіту з оцінки відповідності (достатності) генеруючих </w:t>
              </w:r>
              <w:proofErr w:type="spellStart"/>
              <w:r w:rsidRPr="006F38B5">
                <w:t>потужностей</w:t>
              </w:r>
            </w:ins>
            <w:proofErr w:type="spellEnd"/>
            <w:del w:id="77" w:author="Сергій Волков" w:date="2022-07-31T21:12:00Z">
              <w:r w:rsidR="00EA6575" w:rsidRPr="00EA6575" w:rsidDel="002B5DEC">
                <w:rPr>
                  <w:szCs w:val="28"/>
                </w:rPr>
                <w:delText>Невідповідність нормативно-правової бази НКРЕКП Закону України «Про ринок електричної енергії» з урахуванням змін, внесених Законом</w:delText>
              </w:r>
            </w:del>
            <w:r w:rsidR="00EA6575">
              <w:rPr>
                <w:szCs w:val="28"/>
              </w:rPr>
              <w:t>.</w:t>
            </w:r>
          </w:p>
        </w:tc>
      </w:tr>
      <w:tr w:rsidR="0056405F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56405F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A6575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  <w:p w:rsidR="00EA6575" w:rsidRPr="00834436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Залучення інвестицій.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AA75E6" w:rsidP="00EA6575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014092" w:rsidRPr="00DB10AE" w:rsidRDefault="00AA75E6" w:rsidP="00F91308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2B5DEC" w:rsidRDefault="002B5DEC" w:rsidP="00EA6575">
            <w:pPr>
              <w:pStyle w:val="2"/>
              <w:spacing w:after="0" w:line="240" w:lineRule="auto"/>
              <w:jc w:val="both"/>
              <w:rPr>
                <w:ins w:id="78" w:author="Сергій Волков" w:date="2022-07-31T21:13:00Z"/>
              </w:rPr>
            </w:pPr>
            <w:ins w:id="79" w:author="Сергій Волков" w:date="2022-07-31T21:13:00Z">
              <w:r>
                <w:t xml:space="preserve">1. Відсутність чіткої процедури підготовки </w:t>
              </w:r>
              <w:r w:rsidRPr="006F38B5">
                <w:t xml:space="preserve">звіту з оцінки відповідності (достатності) генеруючих </w:t>
              </w:r>
              <w:proofErr w:type="spellStart"/>
              <w:r w:rsidRPr="006F38B5">
                <w:t>потужностей</w:t>
              </w:r>
              <w:proofErr w:type="spellEnd"/>
              <w:r>
                <w:t>.</w:t>
              </w:r>
            </w:ins>
          </w:p>
          <w:p w:rsidR="002B5DEC" w:rsidRDefault="002B5DEC" w:rsidP="00EA6575">
            <w:pPr>
              <w:pStyle w:val="2"/>
              <w:spacing w:after="0" w:line="240" w:lineRule="auto"/>
              <w:jc w:val="both"/>
              <w:rPr>
                <w:ins w:id="80" w:author="Сергій Волков" w:date="2022-07-31T21:14:00Z"/>
              </w:rPr>
            </w:pPr>
            <w:ins w:id="81" w:author="Сергій Волков" w:date="2022-07-31T21:13:00Z">
              <w:r>
                <w:t>2. Відсу</w:t>
              </w:r>
            </w:ins>
            <w:ins w:id="82" w:author="Сергій Волков" w:date="2022-07-31T21:14:00Z">
              <w:r>
                <w:t>т</w:t>
              </w:r>
            </w:ins>
            <w:ins w:id="83" w:author="Сергій Волков" w:date="2022-07-31T21:13:00Z">
              <w:r>
                <w:t xml:space="preserve">ність </w:t>
              </w:r>
              <w:r w:rsidRPr="006F38B5">
                <w:t xml:space="preserve">особливостей проведення оцінки відповідності (достатності) генеруючих </w:t>
              </w:r>
              <w:proofErr w:type="spellStart"/>
              <w:r w:rsidRPr="006F38B5">
                <w:t>потужностей</w:t>
              </w:r>
              <w:proofErr w:type="spellEnd"/>
              <w:r w:rsidRPr="006F38B5">
                <w:t xml:space="preserve"> на короткострокову перспективу</w:t>
              </w:r>
            </w:ins>
            <w:ins w:id="84" w:author="Сергій Волков" w:date="2022-07-31T21:14:00Z">
              <w:r>
                <w:t>.</w:t>
              </w:r>
            </w:ins>
          </w:p>
          <w:p w:rsidR="00EA6575" w:rsidRPr="00EA6575" w:rsidDel="002B5DEC" w:rsidRDefault="002B5DEC" w:rsidP="00EA6575">
            <w:pPr>
              <w:pStyle w:val="2"/>
              <w:spacing w:line="240" w:lineRule="auto"/>
              <w:jc w:val="both"/>
              <w:rPr>
                <w:del w:id="85" w:author="Сергій Волков" w:date="2022-07-31T21:13:00Z"/>
                <w:szCs w:val="28"/>
              </w:rPr>
            </w:pPr>
            <w:ins w:id="86" w:author="Сергій Волков" w:date="2022-07-31T21:14:00Z">
              <w:r>
                <w:t>3.</w:t>
              </w:r>
            </w:ins>
            <w:ins w:id="87" w:author="Сергій Волков" w:date="2022-07-31T21:13:00Z">
              <w:r>
                <w:t xml:space="preserve"> </w:t>
              </w:r>
            </w:ins>
            <w:ins w:id="88" w:author="Сергій Волков" w:date="2022-07-31T21:14:00Z">
              <w:r>
                <w:t xml:space="preserve">Відсутність </w:t>
              </w:r>
            </w:ins>
            <w:ins w:id="89" w:author="Сергій Волков" w:date="2022-07-31T21:13:00Z">
              <w:r w:rsidRPr="006F38B5">
                <w:t xml:space="preserve">порядку розроблення ОСП методології виконання оцінки відповідності (достатності) генеруючих </w:t>
              </w:r>
              <w:proofErr w:type="spellStart"/>
              <w:r w:rsidRPr="006F38B5">
                <w:t>потужностей</w:t>
              </w:r>
              <w:proofErr w:type="spellEnd"/>
              <w:r w:rsidRPr="006F38B5">
                <w:t xml:space="preserve"> та методології планування розвитку системи передачі</w:t>
              </w:r>
              <w:r>
                <w:t>.</w:t>
              </w:r>
            </w:ins>
            <w:del w:id="90" w:author="Сергій Волков" w:date="2022-07-31T21:13:00Z">
              <w:r w:rsidR="00EA6575" w:rsidRPr="00EA6575" w:rsidDel="002B5DEC">
                <w:rPr>
                  <w:szCs w:val="28"/>
                </w:rPr>
                <w:delText xml:space="preserve">1. Відсутність визначеної процедури </w:delText>
              </w:r>
              <w:r w:rsidR="00014092" w:rsidDel="002B5DEC">
                <w:rPr>
                  <w:szCs w:val="28"/>
                </w:rPr>
                <w:delText>приєднання</w:delText>
              </w:r>
              <w:r w:rsidR="00EA6575" w:rsidRPr="00EA6575" w:rsidDel="002B5DEC">
                <w:rPr>
                  <w:szCs w:val="28"/>
                </w:rPr>
                <w:delText xml:space="preserve"> УЗЕ.</w:delText>
              </w:r>
            </w:del>
          </w:p>
          <w:p w:rsidR="00407C41" w:rsidRPr="00FF5A58" w:rsidRDefault="00EA6575" w:rsidP="00EA6575">
            <w:pPr>
              <w:pStyle w:val="2"/>
              <w:spacing w:after="0" w:line="240" w:lineRule="auto"/>
              <w:jc w:val="both"/>
            </w:pPr>
            <w:del w:id="91" w:author="Сергій Волков" w:date="2022-07-31T21:13:00Z">
              <w:r w:rsidRPr="00EA6575" w:rsidDel="002B5DEC">
                <w:rPr>
                  <w:szCs w:val="28"/>
                </w:rPr>
                <w:delText>2. Відсутність визначен</w:delText>
              </w:r>
              <w:r w:rsidR="00AA75E6" w:rsidDel="002B5DEC">
                <w:rPr>
                  <w:szCs w:val="28"/>
                </w:rPr>
                <w:delText xml:space="preserve">их </w:delText>
              </w:r>
              <w:r w:rsidR="00AA75E6" w:rsidDel="002B5DEC">
                <w:delText>о</w:delText>
              </w:r>
              <w:r w:rsidR="00AA75E6" w:rsidRPr="00386C19" w:rsidDel="002B5DEC">
                <w:delText>собливост</w:delText>
              </w:r>
              <w:r w:rsidR="00AA75E6" w:rsidDel="002B5DEC">
                <w:delText>ей</w:delText>
              </w:r>
              <w:r w:rsidR="00AA75E6" w:rsidRPr="00386C19" w:rsidDel="002B5DEC">
                <w:delText xml:space="preserve"> реалізації права </w:delText>
              </w:r>
              <w:r w:rsidR="00AA75E6" w:rsidDel="002B5DEC">
                <w:delText>оператора системи передачі</w:delText>
              </w:r>
              <w:r w:rsidR="00AA75E6" w:rsidRPr="00386C19" w:rsidDel="002B5DEC">
                <w:delText xml:space="preserve"> мати у власності, володіти, користуватися, розробляти, управляти чи експлуатувати УЗЕ</w:delText>
              </w:r>
              <w:r w:rsidR="00AA75E6" w:rsidDel="002B5DEC">
                <w:delText>.</w:delText>
              </w:r>
            </w:del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614F67" w:rsidRPr="00614F67" w:rsidRDefault="00614F67" w:rsidP="00614F67">
            <w:pPr>
              <w:jc w:val="both"/>
              <w:rPr>
                <w:ins w:id="92" w:author="Сергій Волков" w:date="2022-07-31T21:14:00Z"/>
                <w:sz w:val="24"/>
                <w:szCs w:val="24"/>
              </w:rPr>
            </w:pPr>
            <w:ins w:id="93" w:author="Сергій Волков" w:date="2022-07-31T21:14:00Z">
              <w:r>
                <w:rPr>
                  <w:sz w:val="24"/>
                  <w:szCs w:val="24"/>
                </w:rPr>
                <w:lastRenderedPageBreak/>
                <w:t>1. У</w:t>
              </w:r>
              <w:r w:rsidRPr="00614F67">
                <w:rPr>
                  <w:sz w:val="24"/>
                  <w:szCs w:val="24"/>
                </w:rPr>
                <w:t xml:space="preserve">досконалення процедури підготовки звіту </w:t>
              </w:r>
              <w:r w:rsidRPr="00614F67">
                <w:rPr>
                  <w:sz w:val="24"/>
                  <w:szCs w:val="24"/>
                </w:rPr>
                <w:lastRenderedPageBreak/>
                <w:t xml:space="preserve">з оцінки відповідності (достатності) генеруючих </w:t>
              </w:r>
              <w:proofErr w:type="spellStart"/>
              <w:r w:rsidRPr="00614F67">
                <w:rPr>
                  <w:sz w:val="24"/>
                  <w:szCs w:val="24"/>
                </w:rPr>
                <w:t>потужностей</w:t>
              </w:r>
            </w:ins>
            <w:proofErr w:type="spellEnd"/>
            <w:ins w:id="94" w:author="Сергій Волков" w:date="2022-07-31T21:15:00Z">
              <w:r>
                <w:rPr>
                  <w:sz w:val="24"/>
                  <w:szCs w:val="24"/>
                </w:rPr>
                <w:t>.</w:t>
              </w:r>
            </w:ins>
          </w:p>
          <w:p w:rsidR="00614F67" w:rsidRPr="00614F67" w:rsidRDefault="00614F67" w:rsidP="00614F67">
            <w:pPr>
              <w:jc w:val="both"/>
              <w:rPr>
                <w:ins w:id="95" w:author="Сергій Волков" w:date="2022-07-31T21:14:00Z"/>
                <w:sz w:val="24"/>
                <w:szCs w:val="24"/>
              </w:rPr>
            </w:pPr>
            <w:ins w:id="96" w:author="Сергій Волков" w:date="2022-07-31T21:15:00Z">
              <w:r>
                <w:rPr>
                  <w:sz w:val="24"/>
                  <w:szCs w:val="24"/>
                </w:rPr>
                <w:t>2. У</w:t>
              </w:r>
            </w:ins>
            <w:ins w:id="97" w:author="Сергій Волков" w:date="2022-07-31T21:14:00Z">
              <w:r w:rsidRPr="00614F67">
                <w:rPr>
                  <w:sz w:val="24"/>
                  <w:szCs w:val="24"/>
                </w:rPr>
                <w:t xml:space="preserve">точнення періодів, на які здійснюється прогнозування оцінки достатності генеруючих </w:t>
              </w:r>
              <w:proofErr w:type="spellStart"/>
              <w:r w:rsidRPr="00614F67">
                <w:rPr>
                  <w:sz w:val="24"/>
                  <w:szCs w:val="24"/>
                </w:rPr>
                <w:t>потужностей</w:t>
              </w:r>
            </w:ins>
            <w:proofErr w:type="spellEnd"/>
            <w:ins w:id="98" w:author="Сергій Волков" w:date="2022-07-31T21:15:00Z">
              <w:r>
                <w:rPr>
                  <w:sz w:val="24"/>
                  <w:szCs w:val="24"/>
                </w:rPr>
                <w:t>.</w:t>
              </w:r>
            </w:ins>
          </w:p>
          <w:p w:rsidR="00614F67" w:rsidRPr="00614F67" w:rsidRDefault="00614F67" w:rsidP="00614F67">
            <w:pPr>
              <w:jc w:val="both"/>
              <w:rPr>
                <w:ins w:id="99" w:author="Сергій Волков" w:date="2022-07-31T21:14:00Z"/>
                <w:sz w:val="24"/>
                <w:szCs w:val="24"/>
              </w:rPr>
            </w:pPr>
            <w:ins w:id="100" w:author="Сергій Волков" w:date="2022-07-31T21:15:00Z">
              <w:r>
                <w:rPr>
                  <w:sz w:val="24"/>
                  <w:szCs w:val="24"/>
                </w:rPr>
                <w:t>3. В</w:t>
              </w:r>
            </w:ins>
            <w:ins w:id="101" w:author="Сергій Волков" w:date="2022-07-31T21:14:00Z">
              <w:r w:rsidRPr="00614F67">
                <w:rPr>
                  <w:sz w:val="24"/>
                  <w:szCs w:val="24"/>
                </w:rPr>
                <w:t xml:space="preserve">изначення порядку розроблення ОСП методології виконання оцінки відповідності (достатності) генеруючих </w:t>
              </w:r>
              <w:proofErr w:type="spellStart"/>
              <w:r w:rsidRPr="00614F67">
                <w:rPr>
                  <w:sz w:val="24"/>
                  <w:szCs w:val="24"/>
                </w:rPr>
                <w:t>потужностей</w:t>
              </w:r>
              <w:proofErr w:type="spellEnd"/>
              <w:r w:rsidRPr="00614F67">
                <w:rPr>
                  <w:sz w:val="24"/>
                  <w:szCs w:val="24"/>
                </w:rPr>
                <w:t xml:space="preserve"> та методології планування розвитку системи передачі</w:t>
              </w:r>
            </w:ins>
            <w:ins w:id="102" w:author="Сергій Волков" w:date="2022-07-31T21:15:00Z">
              <w:r>
                <w:rPr>
                  <w:sz w:val="24"/>
                  <w:szCs w:val="24"/>
                </w:rPr>
                <w:t>.</w:t>
              </w:r>
            </w:ins>
          </w:p>
          <w:p w:rsidR="00614F67" w:rsidRPr="00614F67" w:rsidRDefault="00614F67" w:rsidP="00614F67">
            <w:pPr>
              <w:jc w:val="both"/>
              <w:rPr>
                <w:ins w:id="103" w:author="Сергій Волков" w:date="2022-07-31T21:14:00Z"/>
                <w:sz w:val="24"/>
                <w:szCs w:val="24"/>
              </w:rPr>
            </w:pPr>
            <w:ins w:id="104" w:author="Сергій Волков" w:date="2022-07-31T21:15:00Z">
              <w:r>
                <w:rPr>
                  <w:sz w:val="24"/>
                  <w:szCs w:val="24"/>
                </w:rPr>
                <w:t>4. У</w:t>
              </w:r>
            </w:ins>
            <w:ins w:id="105" w:author="Сергій Волков" w:date="2022-07-31T21:14:00Z">
              <w:r w:rsidRPr="00614F67">
                <w:rPr>
                  <w:sz w:val="24"/>
                  <w:szCs w:val="24"/>
                </w:rPr>
                <w:t xml:space="preserve">точнення термінів підготовки звіту з оцінки відповідності (достатності) генеруючих </w:t>
              </w:r>
              <w:proofErr w:type="spellStart"/>
              <w:r w:rsidRPr="00614F67">
                <w:rPr>
                  <w:sz w:val="24"/>
                  <w:szCs w:val="24"/>
                </w:rPr>
                <w:t>потужностей</w:t>
              </w:r>
              <w:proofErr w:type="spellEnd"/>
              <w:r w:rsidRPr="00614F67">
                <w:rPr>
                  <w:sz w:val="24"/>
                  <w:szCs w:val="24"/>
                </w:rPr>
                <w:t xml:space="preserve"> та Плану розвитку системи передачі на наступні 10 років</w:t>
              </w:r>
            </w:ins>
            <w:ins w:id="106" w:author="Сергій Волков" w:date="2022-07-31T21:15:00Z">
              <w:r>
                <w:rPr>
                  <w:sz w:val="24"/>
                  <w:szCs w:val="24"/>
                </w:rPr>
                <w:t>.</w:t>
              </w:r>
            </w:ins>
          </w:p>
          <w:p w:rsidR="00014092" w:rsidDel="00614F67" w:rsidRDefault="00614F67" w:rsidP="00614F67">
            <w:pPr>
              <w:jc w:val="both"/>
              <w:rPr>
                <w:del w:id="107" w:author="Сергій Волков" w:date="2022-07-31T21:14:00Z"/>
                <w:sz w:val="24"/>
                <w:szCs w:val="24"/>
              </w:rPr>
            </w:pPr>
            <w:ins w:id="108" w:author="Сергій Волков" w:date="2022-07-31T21:15:00Z">
              <w:r>
                <w:rPr>
                  <w:sz w:val="24"/>
                  <w:szCs w:val="24"/>
                </w:rPr>
                <w:t>5. В</w:t>
              </w:r>
            </w:ins>
            <w:ins w:id="109" w:author="Сергій Волков" w:date="2022-07-31T21:14:00Z">
              <w:r w:rsidRPr="00614F67">
                <w:rPr>
                  <w:sz w:val="24"/>
                  <w:szCs w:val="24"/>
                </w:rPr>
                <w:t xml:space="preserve">изначення особливостей проведення оцінки відповідності (достатності) генеруючих </w:t>
              </w:r>
              <w:proofErr w:type="spellStart"/>
              <w:r w:rsidRPr="00614F67">
                <w:rPr>
                  <w:sz w:val="24"/>
                  <w:szCs w:val="24"/>
                </w:rPr>
                <w:t>потужностей</w:t>
              </w:r>
              <w:proofErr w:type="spellEnd"/>
              <w:r w:rsidRPr="00614F67">
                <w:rPr>
                  <w:sz w:val="24"/>
                  <w:szCs w:val="24"/>
                </w:rPr>
                <w:t xml:space="preserve"> на короткострокову перспективу тощо</w:t>
              </w:r>
            </w:ins>
            <w:ins w:id="110" w:author="Сергій Волков" w:date="2022-07-31T21:15:00Z">
              <w:r>
                <w:rPr>
                  <w:sz w:val="24"/>
                  <w:szCs w:val="24"/>
                </w:rPr>
                <w:t>.</w:t>
              </w:r>
            </w:ins>
            <w:del w:id="111" w:author="Сергій Волков" w:date="2022-07-31T21:14:00Z">
              <w:r w:rsidR="00014092" w:rsidRPr="00014092" w:rsidDel="00614F67">
                <w:rPr>
                  <w:sz w:val="24"/>
                  <w:szCs w:val="24"/>
                </w:rPr>
                <w:delText>1. Визначення процедури приєднання УЗЕ</w:delText>
              </w:r>
              <w:r w:rsidR="00AA75E6" w:rsidDel="00614F67">
                <w:rPr>
                  <w:sz w:val="24"/>
                  <w:szCs w:val="24"/>
                </w:rPr>
                <w:delText xml:space="preserve"> та </w:delText>
              </w:r>
              <w:r w:rsidR="00AA75E6" w:rsidRPr="00AA75E6" w:rsidDel="00614F67">
                <w:rPr>
                  <w:sz w:val="24"/>
                  <w:szCs w:val="24"/>
                </w:rPr>
                <w:delText>особливостей реалізації права оператора системи передачі мати у власності, володіти, користуватися, розробляти, управляти чи експлуатувати УЗЕ.</w:delText>
              </w:r>
            </w:del>
          </w:p>
          <w:p w:rsidR="00170781" w:rsidRPr="00014092" w:rsidDel="00614F67" w:rsidRDefault="00170781" w:rsidP="00014092">
            <w:pPr>
              <w:jc w:val="both"/>
              <w:rPr>
                <w:del w:id="112" w:author="Сергій Волков" w:date="2022-07-31T21:14:00Z"/>
                <w:sz w:val="24"/>
                <w:szCs w:val="24"/>
              </w:rPr>
            </w:pPr>
            <w:del w:id="113" w:author="Сергій Волков" w:date="2022-07-31T21:14:00Z">
              <w:r w:rsidDel="00614F67">
                <w:rPr>
                  <w:sz w:val="24"/>
                  <w:szCs w:val="24"/>
                </w:rPr>
                <w:delText xml:space="preserve">2. </w:delText>
              </w:r>
              <w:r w:rsidRPr="00170781" w:rsidDel="00614F67">
                <w:rPr>
                  <w:sz w:val="24"/>
                  <w:szCs w:val="24"/>
                </w:rPr>
                <w:delText xml:space="preserve">Забезпечення належної реалізації законних </w:delText>
              </w:r>
              <w:r w:rsidDel="00614F67">
                <w:rPr>
                  <w:sz w:val="24"/>
                  <w:szCs w:val="24"/>
                </w:rPr>
                <w:delText>прав суб’єктів господарювання.</w:delText>
              </w:r>
            </w:del>
          </w:p>
          <w:p w:rsidR="0056405F" w:rsidRPr="00DB10AE" w:rsidRDefault="00170781" w:rsidP="00DB10AE">
            <w:pPr>
              <w:jc w:val="both"/>
              <w:rPr>
                <w:sz w:val="24"/>
                <w:szCs w:val="24"/>
              </w:rPr>
            </w:pPr>
            <w:del w:id="114" w:author="Сергій Волков" w:date="2022-07-31T21:14:00Z">
              <w:r w:rsidDel="00614F67">
                <w:rPr>
                  <w:sz w:val="24"/>
                  <w:szCs w:val="24"/>
                </w:rPr>
                <w:delText>3</w:delText>
              </w:r>
              <w:r w:rsidR="00014092" w:rsidDel="00614F67">
                <w:rPr>
                  <w:sz w:val="24"/>
                  <w:szCs w:val="24"/>
                </w:rPr>
                <w:delText xml:space="preserve">. </w:delText>
              </w:r>
              <w:r w:rsidR="00DB10AE" w:rsidDel="00614F67">
                <w:rPr>
                  <w:sz w:val="24"/>
                  <w:szCs w:val="24"/>
                </w:rPr>
                <w:delText>Удосконалення порядку приєднання до електричних мереж систем</w:delText>
              </w:r>
              <w:r w:rsidR="00AA75E6" w:rsidDel="00614F67">
                <w:rPr>
                  <w:sz w:val="24"/>
                  <w:szCs w:val="24"/>
                </w:rPr>
                <w:delText>и</w:delText>
              </w:r>
              <w:r w:rsidR="00DB10AE" w:rsidDel="00614F67">
                <w:rPr>
                  <w:sz w:val="24"/>
                  <w:szCs w:val="24"/>
                </w:rPr>
                <w:delText xml:space="preserve"> </w:delText>
              </w:r>
              <w:r w:rsidR="00AA75E6" w:rsidDel="00614F67">
                <w:rPr>
                  <w:sz w:val="24"/>
                  <w:szCs w:val="24"/>
                </w:rPr>
                <w:delText>передачі</w:delText>
              </w:r>
              <w:r w:rsidR="00DB10AE" w:rsidDel="00614F67">
                <w:rPr>
                  <w:sz w:val="24"/>
                  <w:szCs w:val="24"/>
                </w:rPr>
                <w:delText>.</w:delText>
              </w:r>
            </w:del>
          </w:p>
        </w:tc>
        <w:tc>
          <w:tcPr>
            <w:tcW w:w="3538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 до вимог законодавства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:rsidTr="00CF43E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lastRenderedPageBreak/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lastRenderedPageBreak/>
              <w:t>Відсутні.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>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</w:t>
            </w:r>
            <w:r w:rsidR="004D1216">
              <w:rPr>
                <w:sz w:val="24"/>
                <w:szCs w:val="24"/>
              </w:rPr>
              <w:t>и</w:t>
            </w:r>
            <w:r w:rsidR="000B5D93">
              <w:rPr>
                <w:sz w:val="24"/>
                <w:szCs w:val="24"/>
              </w:rPr>
              <w:t xml:space="preserve"> </w:t>
            </w:r>
            <w:r w:rsidR="004D1216">
              <w:rPr>
                <w:sz w:val="24"/>
                <w:szCs w:val="24"/>
              </w:rPr>
              <w:t>передачі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>Забезпечує виконання вимог чинного законодавства України.</w:t>
            </w:r>
          </w:p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>Унесення запропонованих змін до Кодексу забезпечить приведення його у відповідність до вимог законодавства.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56405F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>Прийняття проєкту Постанови НКРЕКП матиме наслідком приведення нормативно-правової бази НКРЕКП у  відповідність до Закону України «Про ринок електричної енергії»</w:t>
      </w:r>
      <w:del w:id="115" w:author="Сергій Волков" w:date="2022-07-31T21:16:00Z">
        <w:r w:rsidRPr="00B336E1" w:rsidDel="00614F67">
          <w:rPr>
            <w:sz w:val="28"/>
            <w:szCs w:val="28"/>
          </w:rPr>
          <w:delText xml:space="preserve"> (з урахуванням змін</w:delText>
        </w:r>
        <w:r w:rsidR="00F40038" w:rsidDel="00614F67">
          <w:rPr>
            <w:sz w:val="28"/>
            <w:szCs w:val="28"/>
          </w:rPr>
          <w:delText>, внесених Законом</w:delText>
        </w:r>
        <w:r w:rsidRPr="00B336E1" w:rsidDel="00614F67">
          <w:rPr>
            <w:sz w:val="28"/>
            <w:szCs w:val="28"/>
          </w:rPr>
          <w:delText>)</w:delText>
        </w:r>
      </w:del>
      <w:r w:rsidRPr="00B336E1">
        <w:rPr>
          <w:sz w:val="28"/>
          <w:szCs w:val="28"/>
        </w:rPr>
        <w:t>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 w:rsidP="008D2D8D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</w:t>
      </w:r>
      <w:ins w:id="116" w:author="Сергій Волков" w:date="2022-07-31T21:17:00Z">
        <w:r w:rsidR="00355E83">
          <w:rPr>
            <w:sz w:val="28"/>
            <w:szCs w:val="28"/>
          </w:rPr>
          <w:t xml:space="preserve"> ОСП,</w:t>
        </w:r>
      </w:ins>
      <w:r w:rsidR="008D2D8D" w:rsidRPr="008D2D8D">
        <w:rPr>
          <w:sz w:val="28"/>
          <w:szCs w:val="28"/>
        </w:rPr>
        <w:t xml:space="preserve">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</w:t>
      </w:r>
      <w:del w:id="117" w:author="Сергій Волков" w:date="2022-07-31T21:17:00Z">
        <w:r w:rsidR="008D2D8D" w:rsidRPr="008D2D8D" w:rsidDel="00355E83">
          <w:rPr>
            <w:sz w:val="28"/>
            <w:szCs w:val="28"/>
          </w:rPr>
          <w:delText xml:space="preserve">операторів </w:delText>
        </w:r>
      </w:del>
      <w:ins w:id="118" w:author="Сергій Волков" w:date="2022-07-31T21:17:00Z">
        <w:r w:rsidR="00355E83" w:rsidRPr="008D2D8D">
          <w:rPr>
            <w:sz w:val="28"/>
            <w:szCs w:val="28"/>
          </w:rPr>
          <w:t>оператор</w:t>
        </w:r>
        <w:r w:rsidR="00355E83">
          <w:rPr>
            <w:sz w:val="28"/>
            <w:szCs w:val="28"/>
          </w:rPr>
          <w:t>ів</w:t>
        </w:r>
        <w:r w:rsidR="00355E83" w:rsidRPr="008D2D8D">
          <w:rPr>
            <w:sz w:val="28"/>
            <w:szCs w:val="28"/>
          </w:rPr>
          <w:t xml:space="preserve"> </w:t>
        </w:r>
      </w:ins>
      <w:r w:rsidR="008D2D8D" w:rsidRPr="008D2D8D">
        <w:rPr>
          <w:sz w:val="28"/>
          <w:szCs w:val="28"/>
        </w:rPr>
        <w:t>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</w:t>
      </w:r>
      <w:ins w:id="119" w:author="Сергій Волков" w:date="2022-07-31T21:17:00Z">
        <w:r w:rsidR="00355E83">
          <w:rPr>
            <w:sz w:val="28"/>
            <w:szCs w:val="28"/>
          </w:rPr>
          <w:t>виробників електричної енергії, операторів установок зберігання енергії</w:t>
        </w:r>
      </w:ins>
      <w:del w:id="120" w:author="Сергій Волков" w:date="2022-07-31T21:17:00Z">
        <w:r w:rsidR="008D2D8D" w:rsidRPr="008D2D8D" w:rsidDel="00355E83">
          <w:rPr>
            <w:sz w:val="28"/>
            <w:szCs w:val="28"/>
          </w:rPr>
          <w:delText xml:space="preserve">всіх замовників послуг з приєднання, що бажають приєднати </w:delText>
        </w:r>
        <w:r w:rsidR="00B336E1" w:rsidDel="00355E83">
          <w:rPr>
            <w:sz w:val="28"/>
            <w:szCs w:val="28"/>
          </w:rPr>
          <w:delText xml:space="preserve">УЗЕ, а також існуючих користувачів систем розподілу, що бажають встановити УЗЕ або генеруючу установку </w:delText>
        </w:r>
        <w:r w:rsidR="008D2D8D" w:rsidRPr="008D2D8D" w:rsidDel="00355E83">
          <w:rPr>
            <w:sz w:val="28"/>
            <w:szCs w:val="28"/>
          </w:rPr>
          <w:delText xml:space="preserve">(статистичні дані щодо кількості таких </w:delText>
        </w:r>
        <w:r w:rsidR="008D2D8D" w:rsidDel="00355E83">
          <w:rPr>
            <w:sz w:val="28"/>
            <w:szCs w:val="28"/>
          </w:rPr>
          <w:delText>замовників</w:delText>
        </w:r>
        <w:r w:rsidR="008D2D8D" w:rsidRPr="008D2D8D" w:rsidDel="00355E83">
          <w:rPr>
            <w:sz w:val="28"/>
            <w:szCs w:val="28"/>
          </w:rPr>
          <w:delText xml:space="preserve"> відсутні у зв'язку із неможливістю їх визначення)</w:delText>
        </w:r>
      </w:del>
      <w:r w:rsidR="00B17766">
        <w:rPr>
          <w:sz w:val="28"/>
          <w:szCs w:val="28"/>
        </w:rPr>
        <w:t>;</w:t>
      </w:r>
    </w:p>
    <w:p w:rsidR="0056405F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</w:t>
      </w:r>
      <w:r w:rsidRPr="00EF20A4">
        <w:rPr>
          <w:sz w:val="28"/>
          <w:szCs w:val="28"/>
        </w:rPr>
        <w:lastRenderedPageBreak/>
        <w:t xml:space="preserve">оприлюднено на офіційному </w:t>
      </w:r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 xml:space="preserve">сайті НКРЕКП в мережі Інтернет </w:t>
      </w:r>
      <w:hyperlink r:id="rId6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56405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Default="00A816C4" w:rsidP="0056405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Очікуваним р</w:t>
      </w:r>
      <w:r w:rsidR="0056405F" w:rsidRPr="00EF20A4">
        <w:rPr>
          <w:sz w:val="28"/>
          <w:szCs w:val="28"/>
        </w:rPr>
        <w:t xml:space="preserve">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</w:t>
      </w:r>
      <w:ins w:id="121" w:author="Сергій Волков" w:date="2022-07-31T21:18:00Z">
        <w:r w:rsidR="00355E83">
          <w:rPr>
            <w:sz w:val="28"/>
            <w:szCs w:val="28"/>
          </w:rPr>
          <w:t>и</w:t>
        </w:r>
      </w:ins>
      <w:r w:rsidR="008D2D8D" w:rsidRPr="008D2D8D">
        <w:rPr>
          <w:sz w:val="28"/>
          <w:szCs w:val="28"/>
        </w:rPr>
        <w:t xml:space="preserve"> </w:t>
      </w:r>
      <w:del w:id="122" w:author="Сергій Волков" w:date="2022-07-31T21:18:00Z">
        <w:r w:rsidR="008D2D8D" w:rsidRPr="008D2D8D" w:rsidDel="00355E83">
          <w:rPr>
            <w:sz w:val="28"/>
            <w:szCs w:val="28"/>
          </w:rPr>
          <w:delText>розподілу</w:delText>
        </w:r>
      </w:del>
      <w:ins w:id="123" w:author="Сергій Волков" w:date="2022-07-31T21:18:00Z">
        <w:r w:rsidR="00355E83">
          <w:rPr>
            <w:sz w:val="28"/>
            <w:szCs w:val="28"/>
          </w:rPr>
          <w:t>передачі</w:t>
        </w:r>
      </w:ins>
      <w:r w:rsidR="008D2D8D" w:rsidRPr="008D2D8D">
        <w:rPr>
          <w:sz w:val="28"/>
          <w:szCs w:val="28"/>
        </w:rPr>
        <w:t>»</w:t>
      </w:r>
      <w:r w:rsidR="0056405F">
        <w:rPr>
          <w:sz w:val="28"/>
          <w:szCs w:val="28"/>
        </w:rPr>
        <w:t xml:space="preserve"> </w:t>
      </w:r>
      <w:r w:rsidR="0056405F" w:rsidRPr="00EF20A4">
        <w:rPr>
          <w:sz w:val="28"/>
          <w:szCs w:val="28"/>
        </w:rPr>
        <w:t xml:space="preserve">має стати: </w:t>
      </w:r>
    </w:p>
    <w:p w:rsidR="00F83531" w:rsidRPr="00360B02" w:rsidRDefault="00F83531" w:rsidP="00F83531">
      <w:pPr>
        <w:ind w:firstLine="709"/>
        <w:jc w:val="both"/>
        <w:rPr>
          <w:sz w:val="28"/>
          <w:szCs w:val="28"/>
        </w:rPr>
      </w:pPr>
      <w:r w:rsidRPr="00C70CCC">
        <w:rPr>
          <w:sz w:val="28"/>
          <w:szCs w:val="28"/>
        </w:rPr>
        <w:t>приведення нормативно-правової бази НКРЕКП у</w:t>
      </w:r>
      <w:r>
        <w:rPr>
          <w:sz w:val="28"/>
          <w:szCs w:val="28"/>
        </w:rPr>
        <w:t xml:space="preserve"> </w:t>
      </w:r>
      <w:r w:rsidRPr="00C70CCC">
        <w:rPr>
          <w:sz w:val="28"/>
          <w:szCs w:val="28"/>
        </w:rPr>
        <w:t>відповідність до Закону України «Про ринок електричної енергії»</w:t>
      </w:r>
      <w:del w:id="124" w:author="Сергій Волков" w:date="2022-07-31T21:18:00Z">
        <w:r w:rsidRPr="00C70CCC" w:rsidDel="00355E83">
          <w:rPr>
            <w:sz w:val="28"/>
            <w:szCs w:val="28"/>
          </w:rPr>
          <w:delText xml:space="preserve"> (</w:delText>
        </w:r>
        <w:r w:rsidRPr="005E552B" w:rsidDel="00355E83">
          <w:rPr>
            <w:sz w:val="28"/>
            <w:szCs w:val="28"/>
          </w:rPr>
          <w:delText>з урахуванням змін, внесених Законом</w:delText>
        </w:r>
        <w:r w:rsidRPr="00C70CCC" w:rsidDel="00355E83">
          <w:rPr>
            <w:sz w:val="28"/>
            <w:szCs w:val="28"/>
          </w:rPr>
          <w:delText>)</w:delText>
        </w:r>
      </w:del>
      <w:r>
        <w:rPr>
          <w:sz w:val="28"/>
          <w:szCs w:val="28"/>
        </w:rPr>
        <w:t>;</w:t>
      </w:r>
    </w:p>
    <w:p w:rsidR="00F83531" w:rsidDel="00793DA1" w:rsidRDefault="00F83531">
      <w:pPr>
        <w:pStyle w:val="a5"/>
        <w:spacing w:after="0"/>
        <w:ind w:left="0" w:firstLine="708"/>
        <w:jc w:val="both"/>
        <w:rPr>
          <w:del w:id="125" w:author="Сергій Волков" w:date="2022-07-31T21:20:00Z"/>
          <w:sz w:val="28"/>
          <w:szCs w:val="28"/>
        </w:rPr>
      </w:pPr>
      <w:del w:id="126" w:author="Сергій Волков" w:date="2022-07-31T21:19:00Z">
        <w:r w:rsidRPr="00A91404" w:rsidDel="00442DEC">
          <w:rPr>
            <w:sz w:val="28"/>
            <w:szCs w:val="28"/>
          </w:rPr>
          <w:delText>нормативно-правов</w:delText>
        </w:r>
        <w:r w:rsidDel="00442DEC">
          <w:rPr>
            <w:sz w:val="28"/>
            <w:szCs w:val="28"/>
          </w:rPr>
          <w:delText>е</w:delText>
        </w:r>
        <w:r w:rsidRPr="00A91404" w:rsidDel="00442DEC">
          <w:rPr>
            <w:sz w:val="28"/>
            <w:szCs w:val="28"/>
          </w:rPr>
          <w:delText xml:space="preserve"> регулювання</w:delText>
        </w:r>
      </w:del>
      <w:ins w:id="127" w:author="Сергій Волков" w:date="2022-07-31T21:19:00Z">
        <w:r w:rsidR="00442DEC">
          <w:rPr>
            <w:sz w:val="28"/>
            <w:szCs w:val="28"/>
          </w:rPr>
          <w:t>уточнення</w:t>
        </w:r>
      </w:ins>
      <w:r w:rsidRPr="00A91404">
        <w:rPr>
          <w:sz w:val="28"/>
          <w:szCs w:val="28"/>
        </w:rPr>
        <w:t xml:space="preserve"> </w:t>
      </w:r>
      <w:del w:id="128" w:author="Сергій Волков" w:date="2022-07-31T21:18:00Z">
        <w:r w:rsidRPr="00A91404" w:rsidDel="00355E83">
          <w:rPr>
            <w:sz w:val="28"/>
            <w:szCs w:val="28"/>
          </w:rPr>
          <w:delText>діяльності зі збер</w:delText>
        </w:r>
        <w:r w:rsidDel="00355E83">
          <w:rPr>
            <w:sz w:val="28"/>
            <w:szCs w:val="28"/>
          </w:rPr>
          <w:delText>ігання</w:delText>
        </w:r>
        <w:r w:rsidRPr="00A91404" w:rsidDel="00355E83">
          <w:rPr>
            <w:sz w:val="28"/>
            <w:szCs w:val="28"/>
          </w:rPr>
          <w:delText xml:space="preserve"> енергії</w:delText>
        </w:r>
      </w:del>
      <w:del w:id="129" w:author="Сергій Волков" w:date="2022-07-31T21:20:00Z">
        <w:r w:rsidDel="00793DA1">
          <w:rPr>
            <w:sz w:val="28"/>
            <w:szCs w:val="28"/>
          </w:rPr>
          <w:delText>;</w:delText>
        </w:r>
      </w:del>
    </w:p>
    <w:p w:rsidR="00793DA1" w:rsidRDefault="00793DA1" w:rsidP="00793DA1">
      <w:pPr>
        <w:pStyle w:val="a5"/>
        <w:spacing w:after="0"/>
        <w:ind w:left="0" w:firstLine="708"/>
        <w:jc w:val="both"/>
        <w:rPr>
          <w:ins w:id="130" w:author="Сергій Волков" w:date="2022-07-31T21:23:00Z"/>
          <w:sz w:val="28"/>
          <w:szCs w:val="28"/>
        </w:rPr>
      </w:pPr>
      <w:ins w:id="131" w:author="Сергій Волков" w:date="2022-07-31T21:20:00Z">
        <w:r w:rsidRPr="00793DA1">
          <w:rPr>
            <w:sz w:val="28"/>
            <w:szCs w:val="28"/>
          </w:rPr>
          <w:t xml:space="preserve">процедури підготовки звіту з оцінки відповідності (достатності) генеруючих </w:t>
        </w:r>
        <w:proofErr w:type="spellStart"/>
        <w:r w:rsidRPr="00793DA1">
          <w:rPr>
            <w:sz w:val="28"/>
            <w:szCs w:val="28"/>
          </w:rPr>
          <w:t>потужностей</w:t>
        </w:r>
      </w:ins>
      <w:proofErr w:type="spellEnd"/>
      <w:ins w:id="132" w:author="Сергій Волков" w:date="2022-07-31T21:23:00Z">
        <w:r>
          <w:rPr>
            <w:sz w:val="28"/>
            <w:szCs w:val="28"/>
          </w:rPr>
          <w:t>;</w:t>
        </w:r>
      </w:ins>
    </w:p>
    <w:p w:rsidR="00793DA1" w:rsidRDefault="00793DA1" w:rsidP="00793DA1">
      <w:pPr>
        <w:pStyle w:val="a5"/>
        <w:spacing w:after="0"/>
        <w:ind w:left="0" w:firstLine="708"/>
        <w:jc w:val="both"/>
        <w:rPr>
          <w:ins w:id="133" w:author="Сергій Волков" w:date="2022-07-31T21:23:00Z"/>
          <w:sz w:val="28"/>
          <w:szCs w:val="28"/>
        </w:rPr>
      </w:pPr>
      <w:ins w:id="134" w:author="Сергій Волков" w:date="2022-07-31T21:23:00Z">
        <w:r>
          <w:rPr>
            <w:sz w:val="28"/>
            <w:szCs w:val="28"/>
          </w:rPr>
          <w:t xml:space="preserve">визначення </w:t>
        </w:r>
      </w:ins>
      <w:ins w:id="135" w:author="Сергій Волков" w:date="2022-07-31T21:20:00Z">
        <w:r w:rsidRPr="00793DA1">
          <w:rPr>
            <w:sz w:val="28"/>
            <w:szCs w:val="28"/>
          </w:rPr>
          <w:t xml:space="preserve">особливостей проведення оцінки відповідності (достатності) генеруючих </w:t>
        </w:r>
        <w:proofErr w:type="spellStart"/>
        <w:r w:rsidRPr="00793DA1">
          <w:rPr>
            <w:sz w:val="28"/>
            <w:szCs w:val="28"/>
          </w:rPr>
          <w:t>потужностей</w:t>
        </w:r>
        <w:proofErr w:type="spellEnd"/>
        <w:r w:rsidRPr="00793DA1">
          <w:rPr>
            <w:sz w:val="28"/>
            <w:szCs w:val="28"/>
          </w:rPr>
          <w:t xml:space="preserve"> на короткострокову перспективу</w:t>
        </w:r>
      </w:ins>
      <w:ins w:id="136" w:author="Сергій Волков" w:date="2022-07-31T21:23:00Z">
        <w:r>
          <w:rPr>
            <w:sz w:val="28"/>
            <w:szCs w:val="28"/>
          </w:rPr>
          <w:t>;</w:t>
        </w:r>
      </w:ins>
    </w:p>
    <w:p w:rsidR="00F83531" w:rsidRDefault="00793DA1">
      <w:pPr>
        <w:pStyle w:val="a5"/>
        <w:spacing w:after="0"/>
        <w:ind w:left="0" w:firstLine="708"/>
        <w:jc w:val="both"/>
        <w:rPr>
          <w:sz w:val="28"/>
          <w:szCs w:val="28"/>
        </w:rPr>
      </w:pPr>
      <w:ins w:id="137" w:author="Сергій Волков" w:date="2022-07-31T21:23:00Z">
        <w:r>
          <w:rPr>
            <w:sz w:val="28"/>
            <w:szCs w:val="28"/>
          </w:rPr>
          <w:t>визначення</w:t>
        </w:r>
      </w:ins>
      <w:ins w:id="138" w:author="Сергій Волков" w:date="2022-07-31T21:20:00Z">
        <w:r w:rsidRPr="00793DA1">
          <w:rPr>
            <w:sz w:val="28"/>
            <w:szCs w:val="28"/>
          </w:rPr>
          <w:t xml:space="preserve"> порядку розроблення ОСП методології виконання оцінки відповідності (достатності) генеруючих </w:t>
        </w:r>
        <w:proofErr w:type="spellStart"/>
        <w:r w:rsidRPr="00793DA1">
          <w:rPr>
            <w:sz w:val="28"/>
            <w:szCs w:val="28"/>
          </w:rPr>
          <w:t>потужностей</w:t>
        </w:r>
        <w:proofErr w:type="spellEnd"/>
        <w:r w:rsidRPr="00793DA1">
          <w:rPr>
            <w:sz w:val="28"/>
            <w:szCs w:val="28"/>
          </w:rPr>
          <w:t xml:space="preserve"> та методології планування розвитку системи передачі.</w:t>
        </w:r>
      </w:ins>
      <w:del w:id="139" w:author="Сергій Волков" w:date="2022-07-31T21:20:00Z">
        <w:r w:rsidR="00F83531" w:rsidDel="00793DA1">
          <w:rPr>
            <w:sz w:val="28"/>
            <w:szCs w:val="28"/>
          </w:rPr>
          <w:delText xml:space="preserve">забезпечення можливості реалізації права оператора системи передачі </w:delText>
        </w:r>
        <w:r w:rsidR="00F83531" w:rsidRPr="00F83531" w:rsidDel="00793DA1">
          <w:rPr>
            <w:sz w:val="28"/>
            <w:szCs w:val="28"/>
          </w:rPr>
          <w:delText>мати у власності, володіти, користуватися, розробляти, управляти чи експлуатувати УЗЕ</w:delText>
        </w:r>
      </w:del>
      <w:del w:id="140" w:author="Сергій Волков" w:date="2022-07-31T21:23:00Z">
        <w:r w:rsidR="00F83531" w:rsidRPr="00F83531" w:rsidDel="00793DA1">
          <w:rPr>
            <w:sz w:val="28"/>
            <w:szCs w:val="28"/>
          </w:rPr>
          <w:delText>.</w:delText>
        </w:r>
      </w:del>
    </w:p>
    <w:p w:rsidR="0000373C" w:rsidRDefault="0000373C" w:rsidP="000037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00373C" w:rsidRPr="000A4DC6" w:rsidRDefault="0000373C" w:rsidP="000037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Голова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B336E1">
        <w:rPr>
          <w:b/>
          <w:sz w:val="28"/>
          <w:szCs w:val="28"/>
        </w:rPr>
        <w:t>К. Ущаповський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del w:id="141" w:author="Єлизавета Батіна" w:date="2022-08-05T09:05:00Z">
        <w:r w:rsidRPr="005558AE" w:rsidDel="00030A46">
          <w:rPr>
            <w:sz w:val="28"/>
            <w:szCs w:val="28"/>
          </w:rPr>
          <w:delText>«</w:delText>
        </w:r>
        <w:r w:rsidR="008D2D8D" w:rsidDel="00030A46">
          <w:rPr>
            <w:sz w:val="28"/>
            <w:szCs w:val="28"/>
          </w:rPr>
          <w:delText>__</w:delText>
        </w:r>
        <w:r w:rsidR="00557803" w:rsidRPr="00A47363" w:rsidDel="00030A46">
          <w:rPr>
            <w:sz w:val="28"/>
            <w:szCs w:val="28"/>
            <w:lang w:val="ru-RU"/>
          </w:rPr>
          <w:delText>_</w:delText>
        </w:r>
        <w:r w:rsidRPr="005558AE" w:rsidDel="00030A46">
          <w:rPr>
            <w:sz w:val="28"/>
            <w:szCs w:val="28"/>
          </w:rPr>
          <w:delText>»</w:delText>
        </w:r>
        <w:r w:rsidRPr="0056405F" w:rsidDel="00030A46">
          <w:rPr>
            <w:sz w:val="28"/>
            <w:szCs w:val="28"/>
            <w:lang w:val="ru-RU"/>
          </w:rPr>
          <w:delText xml:space="preserve"> </w:delText>
        </w:r>
        <w:r w:rsidR="00745E63" w:rsidRPr="0000373C" w:rsidDel="00030A46">
          <w:rPr>
            <w:sz w:val="28"/>
            <w:szCs w:val="28"/>
            <w:lang w:val="ru-RU"/>
          </w:rPr>
          <w:delText xml:space="preserve">               </w:delText>
        </w:r>
        <w:r w:rsidDel="00030A46">
          <w:rPr>
            <w:sz w:val="28"/>
            <w:szCs w:val="28"/>
            <w:lang w:val="ru-RU"/>
          </w:rPr>
          <w:delText xml:space="preserve"> </w:delText>
        </w:r>
      </w:del>
      <w:ins w:id="142" w:author="Єлизавета Батіна" w:date="2022-08-05T09:05:00Z">
        <w:r w:rsidR="00030A46" w:rsidRPr="005558AE">
          <w:rPr>
            <w:sz w:val="28"/>
            <w:szCs w:val="28"/>
          </w:rPr>
          <w:t>«</w:t>
        </w:r>
        <w:r w:rsidR="00030A46">
          <w:rPr>
            <w:sz w:val="28"/>
            <w:szCs w:val="28"/>
          </w:rPr>
          <w:t>05</w:t>
        </w:r>
        <w:r w:rsidR="00030A46" w:rsidRPr="005558AE">
          <w:rPr>
            <w:sz w:val="28"/>
            <w:szCs w:val="28"/>
          </w:rPr>
          <w:t>»</w:t>
        </w:r>
        <w:r w:rsidR="00030A46" w:rsidRPr="0056405F">
          <w:rPr>
            <w:sz w:val="28"/>
            <w:szCs w:val="28"/>
            <w:lang w:val="ru-RU"/>
          </w:rPr>
          <w:t xml:space="preserve"> </w:t>
        </w:r>
        <w:proofErr w:type="spellStart"/>
        <w:r w:rsidR="00030A46">
          <w:rPr>
            <w:sz w:val="28"/>
            <w:szCs w:val="28"/>
            <w:lang w:val="ru-RU"/>
          </w:rPr>
          <w:t>серпня</w:t>
        </w:r>
        <w:proofErr w:type="spellEnd"/>
        <w:r w:rsidR="00030A46">
          <w:rPr>
            <w:sz w:val="28"/>
            <w:szCs w:val="28"/>
            <w:lang w:val="ru-RU"/>
          </w:rPr>
          <w:t xml:space="preserve"> </w:t>
        </w:r>
      </w:ins>
      <w:bookmarkStart w:id="143" w:name="_GoBack"/>
      <w:bookmarkEnd w:id="143"/>
      <w:r w:rsidRPr="005558AE">
        <w:rPr>
          <w:sz w:val="28"/>
          <w:szCs w:val="28"/>
        </w:rPr>
        <w:t>202</w:t>
      </w:r>
      <w:r w:rsidR="008D2D8D">
        <w:rPr>
          <w:sz w:val="28"/>
          <w:szCs w:val="28"/>
        </w:rPr>
        <w:t>2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7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D33" w:rsidRDefault="00F70D33">
      <w:r>
        <w:separator/>
      </w:r>
    </w:p>
  </w:endnote>
  <w:endnote w:type="continuationSeparator" w:id="0">
    <w:p w:rsidR="00F70D33" w:rsidRDefault="00F7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D33" w:rsidRDefault="00F70D33">
      <w:r>
        <w:separator/>
      </w:r>
    </w:p>
  </w:footnote>
  <w:footnote w:type="continuationSeparator" w:id="0">
    <w:p w:rsidR="00F70D33" w:rsidRDefault="00F70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816C4">
      <w:rPr>
        <w:noProof/>
      </w:rPr>
      <w:t>4</w:t>
    </w:r>
    <w:r>
      <w:fldChar w:fldCharType="end"/>
    </w:r>
  </w:p>
  <w:p w:rsidR="007D1213" w:rsidRDefault="00F70D33">
    <w:pPr>
      <w:pStyle w:val="a3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ергій Волков">
    <w15:presenceInfo w15:providerId="AD" w15:userId="S-1-5-21-3392963191-3272932242-2177625116-3088"/>
  </w15:person>
  <w15:person w15:author="Єлизавета Батіна">
    <w15:presenceInfo w15:providerId="AD" w15:userId="S-1-5-21-3392963191-3272932242-2177625116-1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30A46"/>
    <w:rsid w:val="00044343"/>
    <w:rsid w:val="000858A0"/>
    <w:rsid w:val="000B5D93"/>
    <w:rsid w:val="0012580C"/>
    <w:rsid w:val="00170781"/>
    <w:rsid w:val="001A4454"/>
    <w:rsid w:val="001B6AF9"/>
    <w:rsid w:val="001E52E4"/>
    <w:rsid w:val="002069AF"/>
    <w:rsid w:val="00215503"/>
    <w:rsid w:val="00223B06"/>
    <w:rsid w:val="00295A0A"/>
    <w:rsid w:val="002B5DEC"/>
    <w:rsid w:val="00313E07"/>
    <w:rsid w:val="00336C40"/>
    <w:rsid w:val="00355E83"/>
    <w:rsid w:val="00386C19"/>
    <w:rsid w:val="003E1F55"/>
    <w:rsid w:val="00407C41"/>
    <w:rsid w:val="00442DEC"/>
    <w:rsid w:val="00443FFC"/>
    <w:rsid w:val="004D1216"/>
    <w:rsid w:val="004D6FC1"/>
    <w:rsid w:val="004F6D05"/>
    <w:rsid w:val="0054096C"/>
    <w:rsid w:val="00557803"/>
    <w:rsid w:val="0056405F"/>
    <w:rsid w:val="005E552B"/>
    <w:rsid w:val="005F0F74"/>
    <w:rsid w:val="005F3340"/>
    <w:rsid w:val="00603393"/>
    <w:rsid w:val="0060512F"/>
    <w:rsid w:val="00614F67"/>
    <w:rsid w:val="006C1ED2"/>
    <w:rsid w:val="006F38B5"/>
    <w:rsid w:val="00745E63"/>
    <w:rsid w:val="0077564E"/>
    <w:rsid w:val="00793DA1"/>
    <w:rsid w:val="007A0314"/>
    <w:rsid w:val="007B7BFF"/>
    <w:rsid w:val="007E3AD4"/>
    <w:rsid w:val="00824682"/>
    <w:rsid w:val="00826171"/>
    <w:rsid w:val="008D2D8D"/>
    <w:rsid w:val="00903E41"/>
    <w:rsid w:val="00911072"/>
    <w:rsid w:val="00915E66"/>
    <w:rsid w:val="009539F8"/>
    <w:rsid w:val="009559E2"/>
    <w:rsid w:val="00962651"/>
    <w:rsid w:val="00991381"/>
    <w:rsid w:val="00A47363"/>
    <w:rsid w:val="00A816C4"/>
    <w:rsid w:val="00A91404"/>
    <w:rsid w:val="00AA75E6"/>
    <w:rsid w:val="00AE3B94"/>
    <w:rsid w:val="00B06E62"/>
    <w:rsid w:val="00B17766"/>
    <w:rsid w:val="00B336E1"/>
    <w:rsid w:val="00B6058C"/>
    <w:rsid w:val="00B729BC"/>
    <w:rsid w:val="00B812FC"/>
    <w:rsid w:val="00BB3BAC"/>
    <w:rsid w:val="00BC4B32"/>
    <w:rsid w:val="00BE32CA"/>
    <w:rsid w:val="00C02221"/>
    <w:rsid w:val="00C70CCC"/>
    <w:rsid w:val="00C75AC5"/>
    <w:rsid w:val="00CE16EF"/>
    <w:rsid w:val="00CF43EF"/>
    <w:rsid w:val="00D11E97"/>
    <w:rsid w:val="00DB10AE"/>
    <w:rsid w:val="00E23ACA"/>
    <w:rsid w:val="00E42A0F"/>
    <w:rsid w:val="00EA6575"/>
    <w:rsid w:val="00EB063D"/>
    <w:rsid w:val="00EB6A37"/>
    <w:rsid w:val="00EC0E8A"/>
    <w:rsid w:val="00EC53EB"/>
    <w:rsid w:val="00ED27FA"/>
    <w:rsid w:val="00F40038"/>
    <w:rsid w:val="00F70D33"/>
    <w:rsid w:val="00F83531"/>
    <w:rsid w:val="00FC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3A9F2"/>
  <w15:chartTrackingRefBased/>
  <w15:docId w15:val="{06842805-300F-40E3-9CF3-1C8E089D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rc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9010</Words>
  <Characters>5137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Єлизавета Батіна</cp:lastModifiedBy>
  <cp:revision>20</cp:revision>
  <dcterms:created xsi:type="dcterms:W3CDTF">2022-07-04T13:04:00Z</dcterms:created>
  <dcterms:modified xsi:type="dcterms:W3CDTF">2022-08-05T06:06:00Z</dcterms:modified>
</cp:coreProperties>
</file>