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4C7" w:rsidRPr="00443538" w:rsidRDefault="009434C7" w:rsidP="009434C7">
      <w:pPr>
        <w:spacing w:after="0" w:line="216" w:lineRule="auto"/>
        <w:jc w:val="center"/>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 xml:space="preserve">Узагальнені зауваження та пропозиції до </w:t>
      </w:r>
      <w:proofErr w:type="spellStart"/>
      <w:r w:rsidRPr="00443538">
        <w:rPr>
          <w:rFonts w:ascii="Times New Roman" w:eastAsia="Times New Roman" w:hAnsi="Times New Roman" w:cs="Times New Roman"/>
          <w:b/>
          <w:sz w:val="24"/>
          <w:szCs w:val="24"/>
        </w:rPr>
        <w:t>проєкту</w:t>
      </w:r>
      <w:proofErr w:type="spellEnd"/>
      <w:r w:rsidRPr="00443538">
        <w:rPr>
          <w:rFonts w:ascii="Times New Roman" w:eastAsia="Times New Roman" w:hAnsi="Times New Roman" w:cs="Times New Roman"/>
          <w:b/>
          <w:sz w:val="24"/>
          <w:szCs w:val="24"/>
        </w:rPr>
        <w:t xml:space="preserve"> постанови НКРЕКП</w:t>
      </w:r>
    </w:p>
    <w:p w:rsidR="00ED19B6" w:rsidRPr="00443538" w:rsidRDefault="00ED19B6" w:rsidP="009434C7">
      <w:pPr>
        <w:spacing w:after="0" w:line="216" w:lineRule="auto"/>
        <w:jc w:val="center"/>
        <w:rPr>
          <w:rFonts w:ascii="Times New Roman" w:eastAsia="Times New Roman" w:hAnsi="Times New Roman" w:cs="Times New Roman"/>
          <w:b/>
          <w:color w:val="000000"/>
          <w:sz w:val="24"/>
          <w:szCs w:val="24"/>
        </w:rPr>
      </w:pPr>
      <w:r w:rsidRPr="00443538">
        <w:rPr>
          <w:rFonts w:ascii="Times New Roman" w:eastAsia="Times New Roman" w:hAnsi="Times New Roman" w:cs="Times New Roman"/>
          <w:b/>
          <w:color w:val="000000"/>
          <w:sz w:val="24"/>
          <w:szCs w:val="24"/>
        </w:rPr>
        <w:t xml:space="preserve">«Про затвердження Змін до деяких постанов НКРЕКП», </w:t>
      </w:r>
    </w:p>
    <w:p w:rsidR="00ED19B6" w:rsidRPr="00443538" w:rsidRDefault="00ED19B6" w:rsidP="00422F21">
      <w:pPr>
        <w:spacing w:after="0" w:line="216" w:lineRule="auto"/>
        <w:jc w:val="center"/>
        <w:rPr>
          <w:rFonts w:ascii="Times New Roman" w:eastAsia="Times New Roman" w:hAnsi="Times New Roman" w:cs="Times New Roman"/>
          <w:b/>
          <w:color w:val="000000"/>
          <w:sz w:val="24"/>
          <w:szCs w:val="24"/>
        </w:rPr>
      </w:pPr>
      <w:r w:rsidRPr="00443538">
        <w:rPr>
          <w:rFonts w:ascii="Times New Roman" w:eastAsia="Times New Roman" w:hAnsi="Times New Roman" w:cs="Times New Roman"/>
          <w:b/>
          <w:color w:val="000000"/>
          <w:sz w:val="24"/>
          <w:szCs w:val="24"/>
        </w:rPr>
        <w:t>що має ознаки регуляторного акта</w:t>
      </w:r>
    </w:p>
    <w:p w:rsidR="00422F21" w:rsidRPr="00443538" w:rsidRDefault="00422F21" w:rsidP="00422F21">
      <w:pPr>
        <w:spacing w:after="0" w:line="216" w:lineRule="auto"/>
        <w:jc w:val="center"/>
        <w:rPr>
          <w:rFonts w:ascii="Times New Roman" w:eastAsia="Times New Roman" w:hAnsi="Times New Roman" w:cs="Times New Roman"/>
          <w:b/>
          <w:color w:val="000000"/>
          <w:sz w:val="24"/>
          <w:szCs w:val="24"/>
        </w:rPr>
      </w:pPr>
    </w:p>
    <w:tbl>
      <w:tblPr>
        <w:tblStyle w:val="a3"/>
        <w:tblW w:w="0" w:type="auto"/>
        <w:tblLook w:val="04A0" w:firstRow="1" w:lastRow="0" w:firstColumn="1" w:lastColumn="0" w:noHBand="0" w:noVBand="1"/>
      </w:tblPr>
      <w:tblGrid>
        <w:gridCol w:w="5368"/>
        <w:gridCol w:w="5454"/>
        <w:gridCol w:w="4306"/>
      </w:tblGrid>
      <w:tr w:rsidR="009434C7" w:rsidRPr="00443538" w:rsidTr="002E6C18">
        <w:tc>
          <w:tcPr>
            <w:tcW w:w="5452" w:type="dxa"/>
          </w:tcPr>
          <w:p w:rsidR="009434C7" w:rsidRPr="00443538" w:rsidRDefault="009434C7" w:rsidP="009434C7">
            <w:pPr>
              <w:spacing w:line="216" w:lineRule="auto"/>
              <w:jc w:val="center"/>
              <w:rPr>
                <w:rFonts w:ascii="Times New Roman" w:eastAsia="Times New Roman" w:hAnsi="Times New Roman" w:cs="Times New Roman"/>
                <w:b/>
                <w:i/>
                <w:color w:val="000000"/>
                <w:sz w:val="24"/>
                <w:szCs w:val="24"/>
              </w:rPr>
            </w:pPr>
            <w:r w:rsidRPr="00443538">
              <w:rPr>
                <w:rFonts w:ascii="Times New Roman" w:eastAsia="Times New Roman" w:hAnsi="Times New Roman" w:cs="Times New Roman"/>
                <w:b/>
                <w:sz w:val="24"/>
                <w:szCs w:val="24"/>
              </w:rPr>
              <w:t xml:space="preserve">Редакція </w:t>
            </w:r>
            <w:proofErr w:type="spellStart"/>
            <w:r w:rsidRPr="00443538">
              <w:rPr>
                <w:rFonts w:ascii="Times New Roman" w:eastAsia="Times New Roman" w:hAnsi="Times New Roman" w:cs="Times New Roman"/>
                <w:b/>
                <w:sz w:val="24"/>
                <w:szCs w:val="24"/>
              </w:rPr>
              <w:t>проєкту</w:t>
            </w:r>
            <w:proofErr w:type="spellEnd"/>
            <w:r w:rsidRPr="00443538">
              <w:rPr>
                <w:rFonts w:ascii="Times New Roman" w:eastAsia="Times New Roman" w:hAnsi="Times New Roman" w:cs="Times New Roman"/>
                <w:b/>
                <w:sz w:val="24"/>
                <w:szCs w:val="24"/>
              </w:rPr>
              <w:t xml:space="preserve"> рішення НКРЕКП</w:t>
            </w:r>
          </w:p>
        </w:tc>
        <w:tc>
          <w:tcPr>
            <w:tcW w:w="5541" w:type="dxa"/>
          </w:tcPr>
          <w:p w:rsidR="009434C7" w:rsidRPr="00443538" w:rsidRDefault="009434C7" w:rsidP="009434C7">
            <w:pPr>
              <w:tabs>
                <w:tab w:val="left" w:pos="900"/>
              </w:tabs>
              <w:spacing w:line="216" w:lineRule="auto"/>
              <w:jc w:val="center"/>
              <w:rPr>
                <w:rFonts w:ascii="Times New Roman" w:eastAsia="Times New Roman" w:hAnsi="Times New Roman" w:cs="Times New Roman"/>
                <w:b/>
                <w:i/>
                <w:color w:val="000000"/>
                <w:sz w:val="24"/>
                <w:szCs w:val="24"/>
              </w:rPr>
            </w:pPr>
            <w:r w:rsidRPr="00443538">
              <w:rPr>
                <w:rFonts w:ascii="Times New Roman" w:eastAsia="Times New Roman" w:hAnsi="Times New Roman" w:cs="Times New Roman"/>
                <w:b/>
                <w:sz w:val="24"/>
                <w:szCs w:val="24"/>
              </w:rPr>
              <w:t xml:space="preserve">Зауваження та пропозиції до </w:t>
            </w:r>
            <w:proofErr w:type="spellStart"/>
            <w:r w:rsidRPr="00443538">
              <w:rPr>
                <w:rFonts w:ascii="Times New Roman" w:eastAsia="Times New Roman" w:hAnsi="Times New Roman" w:cs="Times New Roman"/>
                <w:b/>
                <w:sz w:val="24"/>
                <w:szCs w:val="24"/>
              </w:rPr>
              <w:t>проєкту</w:t>
            </w:r>
            <w:proofErr w:type="spellEnd"/>
            <w:r w:rsidRPr="00443538">
              <w:rPr>
                <w:rFonts w:ascii="Times New Roman" w:eastAsia="Times New Roman" w:hAnsi="Times New Roman" w:cs="Times New Roman"/>
                <w:b/>
                <w:sz w:val="24"/>
                <w:szCs w:val="24"/>
              </w:rPr>
              <w:t xml:space="preserve"> рішення НКРЕКП</w:t>
            </w:r>
          </w:p>
        </w:tc>
        <w:tc>
          <w:tcPr>
            <w:tcW w:w="4361" w:type="dxa"/>
          </w:tcPr>
          <w:p w:rsidR="009434C7" w:rsidRPr="00443538" w:rsidRDefault="009434C7" w:rsidP="009434C7">
            <w:pPr>
              <w:tabs>
                <w:tab w:val="left" w:pos="540"/>
              </w:tabs>
              <w:spacing w:line="216" w:lineRule="auto"/>
              <w:jc w:val="center"/>
              <w:rPr>
                <w:rFonts w:ascii="Times New Roman" w:eastAsia="Times New Roman" w:hAnsi="Times New Roman" w:cs="Times New Roman"/>
                <w:b/>
                <w:i/>
                <w:color w:val="000000"/>
                <w:sz w:val="24"/>
                <w:szCs w:val="24"/>
              </w:rPr>
            </w:pPr>
            <w:r w:rsidRPr="00443538">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DF08A1" w:rsidRPr="00443538" w:rsidTr="003A1ECB">
        <w:tc>
          <w:tcPr>
            <w:tcW w:w="15354" w:type="dxa"/>
            <w:gridSpan w:val="3"/>
          </w:tcPr>
          <w:p w:rsidR="00DF08A1" w:rsidRPr="00443538" w:rsidRDefault="00DF08A1" w:rsidP="009434C7">
            <w:pPr>
              <w:tabs>
                <w:tab w:val="left" w:pos="540"/>
              </w:tabs>
              <w:spacing w:line="216" w:lineRule="auto"/>
              <w:jc w:val="center"/>
              <w:rPr>
                <w:rFonts w:ascii="Times New Roman" w:eastAsia="Times New Roman" w:hAnsi="Times New Roman" w:cs="Times New Roman"/>
                <w:b/>
                <w:sz w:val="24"/>
                <w:szCs w:val="24"/>
              </w:rPr>
            </w:pPr>
            <w:r w:rsidRPr="00443538">
              <w:rPr>
                <w:rFonts w:ascii="Times New Roman" w:eastAsia="Times New Roman" w:hAnsi="Times New Roman" w:cs="Times New Roman"/>
                <w:b/>
                <w:i/>
                <w:color w:val="000000"/>
                <w:sz w:val="24"/>
                <w:szCs w:val="24"/>
              </w:rPr>
              <w:t>ПОСТАНОВЛЯЮЧА ЧАСТИНА ПРОЄКТУ ПОСТАНОВИ</w:t>
            </w:r>
          </w:p>
        </w:tc>
      </w:tr>
      <w:tr w:rsidR="00DF08A1" w:rsidRPr="00443538" w:rsidTr="002E6C18">
        <w:tc>
          <w:tcPr>
            <w:tcW w:w="5452" w:type="dxa"/>
          </w:tcPr>
          <w:p w:rsidR="00DF08A1" w:rsidRPr="00443538" w:rsidRDefault="004B5E99" w:rsidP="004B5E99">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Cs/>
                <w:color w:val="000000"/>
                <w:sz w:val="24"/>
                <w:szCs w:val="24"/>
              </w:rPr>
              <w:t xml:space="preserve">2. Ця постанова набирає чинності з дня, наступного за днем її оприлюднення на офіційному </w:t>
            </w:r>
            <w:proofErr w:type="spellStart"/>
            <w:r w:rsidRPr="00443538">
              <w:rPr>
                <w:rFonts w:ascii="Times New Roman" w:eastAsia="Times New Roman" w:hAnsi="Times New Roman" w:cs="Times New Roman"/>
                <w:bCs/>
                <w:color w:val="000000"/>
                <w:sz w:val="24"/>
                <w:szCs w:val="24"/>
              </w:rPr>
              <w:t>вебсайті</w:t>
            </w:r>
            <w:proofErr w:type="spellEnd"/>
            <w:r w:rsidRPr="00443538">
              <w:rPr>
                <w:rFonts w:ascii="Times New Roman" w:eastAsia="Times New Roman" w:hAnsi="Times New Roman" w:cs="Times New Roman"/>
                <w:bCs/>
                <w:color w:val="000000"/>
                <w:sz w:val="24"/>
                <w:szCs w:val="24"/>
              </w:rPr>
              <w:t xml:space="preserve"> Національної комісії, що здійснює державне регулювання у сферах енергетики та комунальних послуг.</w:t>
            </w:r>
          </w:p>
        </w:tc>
        <w:tc>
          <w:tcPr>
            <w:tcW w:w="5541" w:type="dxa"/>
          </w:tcPr>
          <w:p w:rsidR="004B5E99" w:rsidRPr="00443538" w:rsidRDefault="004B5E99" w:rsidP="004B5E99">
            <w:pPr>
              <w:tabs>
                <w:tab w:val="left" w:pos="900"/>
              </w:tabs>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ТОВ «Оператор ГТС України»</w:t>
            </w:r>
          </w:p>
          <w:p w:rsidR="004B5E99" w:rsidRPr="00443538" w:rsidRDefault="004B5E99" w:rsidP="004B5E99">
            <w:pPr>
              <w:spacing w:line="216" w:lineRule="auto"/>
              <w:ind w:firstLine="539"/>
              <w:jc w:val="both"/>
              <w:rPr>
                <w:rFonts w:ascii="Times New Roman" w:eastAsia="Times New Roman" w:hAnsi="Times New Roman" w:cs="Times New Roman"/>
                <w:b/>
                <w:sz w:val="24"/>
                <w:szCs w:val="24"/>
              </w:rPr>
            </w:pPr>
            <w:r w:rsidRPr="00443538">
              <w:rPr>
                <w:rFonts w:ascii="Times New Roman" w:eastAsia="Times New Roman" w:hAnsi="Times New Roman" w:cs="Times New Roman"/>
                <w:bCs/>
                <w:color w:val="000000"/>
                <w:sz w:val="24"/>
                <w:szCs w:val="24"/>
              </w:rPr>
              <w:t xml:space="preserve">2. Ця постанова набирає чинності з </w:t>
            </w:r>
            <w:r w:rsidRPr="00443538">
              <w:rPr>
                <w:rFonts w:ascii="Times New Roman" w:eastAsia="Times New Roman" w:hAnsi="Times New Roman" w:cs="Times New Roman"/>
                <w:bCs/>
                <w:strike/>
                <w:color w:val="000000"/>
                <w:sz w:val="24"/>
                <w:szCs w:val="24"/>
              </w:rPr>
              <w:t>дня, наступного за днем</w:t>
            </w:r>
            <w:r w:rsidRPr="00443538">
              <w:rPr>
                <w:rFonts w:ascii="Times New Roman" w:eastAsia="Times New Roman" w:hAnsi="Times New Roman" w:cs="Times New Roman"/>
                <w:bCs/>
                <w:color w:val="000000"/>
                <w:sz w:val="24"/>
                <w:szCs w:val="24"/>
              </w:rPr>
              <w:t xml:space="preserve"> </w:t>
            </w:r>
            <w:r w:rsidRPr="00443538">
              <w:rPr>
                <w:rFonts w:ascii="Times New Roman" w:eastAsia="Times New Roman" w:hAnsi="Times New Roman" w:cs="Times New Roman"/>
                <w:b/>
                <w:color w:val="000000"/>
                <w:sz w:val="24"/>
                <w:szCs w:val="24"/>
              </w:rPr>
              <w:t>першого числа третього місяця після дня</w:t>
            </w:r>
            <w:r w:rsidRPr="00443538">
              <w:rPr>
                <w:rFonts w:ascii="Times New Roman" w:eastAsia="Times New Roman" w:hAnsi="Times New Roman" w:cs="Times New Roman"/>
                <w:bCs/>
                <w:color w:val="000000"/>
                <w:sz w:val="24"/>
                <w:szCs w:val="24"/>
              </w:rPr>
              <w:t xml:space="preserve"> її оприлюднення на офіційному </w:t>
            </w:r>
            <w:proofErr w:type="spellStart"/>
            <w:r w:rsidRPr="00443538">
              <w:rPr>
                <w:rFonts w:ascii="Times New Roman" w:eastAsia="Times New Roman" w:hAnsi="Times New Roman" w:cs="Times New Roman"/>
                <w:bCs/>
                <w:color w:val="000000"/>
                <w:sz w:val="24"/>
                <w:szCs w:val="24"/>
              </w:rPr>
              <w:t>вебсайті</w:t>
            </w:r>
            <w:proofErr w:type="spellEnd"/>
            <w:r w:rsidRPr="00443538">
              <w:rPr>
                <w:rFonts w:ascii="Times New Roman" w:eastAsia="Times New Roman" w:hAnsi="Times New Roman" w:cs="Times New Roman"/>
                <w:bCs/>
                <w:color w:val="000000"/>
                <w:sz w:val="24"/>
                <w:szCs w:val="24"/>
              </w:rPr>
              <w:t xml:space="preserve"> Національної комісії, що здійснює державне регулювання у сферах енергетики та комунальних послуг.</w:t>
            </w:r>
          </w:p>
          <w:p w:rsidR="00443538" w:rsidRDefault="004B5E99" w:rsidP="00443538">
            <w:pPr>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DF08A1" w:rsidRPr="00443538" w:rsidRDefault="004B5E99" w:rsidP="00353E15">
            <w:pPr>
              <w:spacing w:line="240" w:lineRule="auto"/>
              <w:ind w:firstLine="539"/>
              <w:jc w:val="both"/>
              <w:rPr>
                <w:rFonts w:ascii="Times New Roman" w:eastAsia="Times New Roman" w:hAnsi="Times New Roman" w:cs="Times New Roman"/>
                <w:b/>
                <w:sz w:val="24"/>
                <w:szCs w:val="24"/>
                <w:u w:val="single"/>
              </w:rPr>
            </w:pPr>
            <w:r w:rsidRPr="00443538">
              <w:rPr>
                <w:rFonts w:ascii="Times New Roman" w:eastAsia="Times New Roman" w:hAnsi="Times New Roman" w:cs="Times New Roman"/>
                <w:color w:val="000000" w:themeColor="text1"/>
                <w:sz w:val="24"/>
                <w:szCs w:val="24"/>
              </w:rPr>
              <w:t xml:space="preserve">Пропозиції обумовлені тим, що для реалізації в алгоритмах Інформаційної платформи Оператора ГТС визначених </w:t>
            </w:r>
            <w:proofErr w:type="spellStart"/>
            <w:r w:rsidRPr="00443538">
              <w:rPr>
                <w:rFonts w:ascii="Times New Roman" w:eastAsia="Times New Roman" w:hAnsi="Times New Roman" w:cs="Times New Roman"/>
                <w:color w:val="000000" w:themeColor="text1"/>
                <w:sz w:val="24"/>
                <w:szCs w:val="24"/>
              </w:rPr>
              <w:t>проєктом</w:t>
            </w:r>
            <w:proofErr w:type="spellEnd"/>
            <w:r w:rsidRPr="00443538">
              <w:rPr>
                <w:rFonts w:ascii="Times New Roman" w:eastAsia="Times New Roman" w:hAnsi="Times New Roman" w:cs="Times New Roman"/>
                <w:color w:val="000000" w:themeColor="text1"/>
                <w:sz w:val="24"/>
                <w:szCs w:val="24"/>
              </w:rPr>
              <w:t xml:space="preserve"> постанови доповнень та змін до Кодексу газотранспортної системи потрібен доволі тривалий період часу.</w:t>
            </w:r>
          </w:p>
        </w:tc>
        <w:tc>
          <w:tcPr>
            <w:tcW w:w="4361" w:type="dxa"/>
          </w:tcPr>
          <w:p w:rsidR="00DF08A1" w:rsidRPr="00F71DF4" w:rsidRDefault="00463E8E" w:rsidP="009434C7">
            <w:pPr>
              <w:tabs>
                <w:tab w:val="left" w:pos="540"/>
              </w:tabs>
              <w:spacing w:line="216" w:lineRule="auto"/>
              <w:jc w:val="center"/>
              <w:rPr>
                <w:rFonts w:ascii="Times New Roman" w:eastAsia="Times New Roman" w:hAnsi="Times New Roman" w:cs="Times New Roman"/>
                <w:b/>
                <w:sz w:val="24"/>
                <w:szCs w:val="24"/>
              </w:rPr>
            </w:pPr>
            <w:r w:rsidRPr="00F71DF4">
              <w:rPr>
                <w:rFonts w:ascii="Times New Roman" w:eastAsia="Times New Roman" w:hAnsi="Times New Roman" w:cs="Times New Roman"/>
                <w:b/>
                <w:sz w:val="24"/>
                <w:szCs w:val="24"/>
              </w:rPr>
              <w:t xml:space="preserve">Попередньо </w:t>
            </w:r>
            <w:r w:rsidR="00BD18F3" w:rsidRPr="00F71DF4">
              <w:rPr>
                <w:rFonts w:ascii="Times New Roman" w:eastAsia="Times New Roman" w:hAnsi="Times New Roman" w:cs="Times New Roman"/>
                <w:b/>
                <w:sz w:val="24"/>
                <w:szCs w:val="24"/>
              </w:rPr>
              <w:t>частково приймається у редакції:</w:t>
            </w:r>
          </w:p>
          <w:p w:rsidR="00443538" w:rsidRPr="00F71DF4" w:rsidRDefault="00443538" w:rsidP="009434C7">
            <w:pPr>
              <w:tabs>
                <w:tab w:val="left" w:pos="540"/>
              </w:tabs>
              <w:spacing w:line="216" w:lineRule="auto"/>
              <w:jc w:val="center"/>
              <w:rPr>
                <w:rFonts w:ascii="Times New Roman" w:eastAsia="Times New Roman" w:hAnsi="Times New Roman" w:cs="Times New Roman"/>
                <w:b/>
                <w:sz w:val="24"/>
                <w:szCs w:val="24"/>
              </w:rPr>
            </w:pPr>
          </w:p>
          <w:p w:rsidR="00443538" w:rsidRPr="00F71DF4" w:rsidRDefault="00443538" w:rsidP="00353E15">
            <w:pPr>
              <w:shd w:val="clear" w:color="auto" w:fill="FFFFFF"/>
              <w:spacing w:line="240" w:lineRule="auto"/>
              <w:ind w:firstLine="448"/>
              <w:jc w:val="both"/>
              <w:rPr>
                <w:rFonts w:ascii="Times New Roman" w:eastAsia="Times New Roman" w:hAnsi="Times New Roman" w:cs="Times New Roman"/>
                <w:bCs/>
                <w:color w:val="000000"/>
                <w:sz w:val="24"/>
                <w:szCs w:val="24"/>
              </w:rPr>
            </w:pPr>
            <w:r w:rsidRPr="00F71DF4">
              <w:rPr>
                <w:rFonts w:ascii="Times New Roman" w:eastAsia="Times New Roman" w:hAnsi="Times New Roman" w:cs="Times New Roman"/>
                <w:bCs/>
                <w:color w:val="000000"/>
                <w:sz w:val="24"/>
                <w:szCs w:val="24"/>
              </w:rPr>
              <w:t>2. Оператору газотранспортної системи здійснити необхідні заходи для забезпечення роботи інформаційної платформи з урахуванням змін, затверджених цією постановою.</w:t>
            </w:r>
          </w:p>
          <w:p w:rsidR="00353E15" w:rsidRPr="00F71DF4" w:rsidRDefault="00353E15" w:rsidP="00353E15">
            <w:pPr>
              <w:shd w:val="clear" w:color="auto" w:fill="FFFFFF"/>
              <w:spacing w:line="240" w:lineRule="auto"/>
              <w:ind w:firstLine="448"/>
              <w:jc w:val="both"/>
              <w:rPr>
                <w:rFonts w:ascii="Times New Roman" w:eastAsia="Times New Roman" w:hAnsi="Times New Roman" w:cs="Times New Roman"/>
                <w:bCs/>
                <w:color w:val="000000"/>
                <w:sz w:val="24"/>
                <w:szCs w:val="24"/>
              </w:rPr>
            </w:pPr>
            <w:bookmarkStart w:id="0" w:name="n7"/>
            <w:bookmarkEnd w:id="0"/>
          </w:p>
          <w:p w:rsidR="00BD18F3" w:rsidRPr="00353E15" w:rsidRDefault="00443538" w:rsidP="00353E15">
            <w:pPr>
              <w:shd w:val="clear" w:color="auto" w:fill="FFFFFF"/>
              <w:spacing w:line="240" w:lineRule="auto"/>
              <w:ind w:firstLine="448"/>
              <w:jc w:val="both"/>
              <w:rPr>
                <w:rFonts w:ascii="Times New Roman" w:eastAsia="Times New Roman" w:hAnsi="Times New Roman" w:cs="Times New Roman"/>
                <w:bCs/>
                <w:color w:val="000000"/>
                <w:sz w:val="24"/>
                <w:szCs w:val="24"/>
                <w:highlight w:val="yellow"/>
              </w:rPr>
            </w:pPr>
            <w:r w:rsidRPr="00F71DF4">
              <w:rPr>
                <w:rFonts w:ascii="Times New Roman" w:eastAsia="Times New Roman" w:hAnsi="Times New Roman" w:cs="Times New Roman"/>
                <w:bCs/>
                <w:color w:val="000000"/>
                <w:sz w:val="24"/>
                <w:szCs w:val="24"/>
              </w:rPr>
              <w:t xml:space="preserve">3. Ця постанова набирає чинності з </w:t>
            </w:r>
            <w:r w:rsidR="00353E15" w:rsidRPr="00F71DF4">
              <w:rPr>
                <w:rFonts w:ascii="Times New Roman" w:eastAsia="Times New Roman" w:hAnsi="Times New Roman" w:cs="Times New Roman"/>
                <w:bCs/>
                <w:color w:val="000000"/>
                <w:sz w:val="24"/>
                <w:szCs w:val="24"/>
              </w:rPr>
              <w:t>01 березня 2026</w:t>
            </w:r>
            <w:r w:rsidRPr="00F71DF4">
              <w:rPr>
                <w:rFonts w:ascii="Times New Roman" w:eastAsia="Times New Roman" w:hAnsi="Times New Roman" w:cs="Times New Roman"/>
                <w:bCs/>
                <w:color w:val="000000"/>
                <w:sz w:val="24"/>
                <w:szCs w:val="24"/>
              </w:rPr>
              <w:t xml:space="preserve"> року, але не раніше дня, наступного за днем її оприлюднення на офіційному </w:t>
            </w:r>
            <w:proofErr w:type="spellStart"/>
            <w:r w:rsidRPr="00F71DF4">
              <w:rPr>
                <w:rFonts w:ascii="Times New Roman" w:eastAsia="Times New Roman" w:hAnsi="Times New Roman" w:cs="Times New Roman"/>
                <w:bCs/>
                <w:color w:val="000000"/>
                <w:sz w:val="24"/>
                <w:szCs w:val="24"/>
              </w:rPr>
              <w:t>вебсайті</w:t>
            </w:r>
            <w:proofErr w:type="spellEnd"/>
            <w:r w:rsidRPr="00F71DF4">
              <w:rPr>
                <w:rFonts w:ascii="Times New Roman" w:eastAsia="Times New Roman" w:hAnsi="Times New Roman" w:cs="Times New Roman"/>
                <w:bCs/>
                <w:color w:val="000000"/>
                <w:sz w:val="24"/>
                <w:szCs w:val="24"/>
              </w:rPr>
              <w:t xml:space="preserve"> Національної комісії, що здійснює державне регулювання у сферах енергетики та комунальних послуг, крім пункту 2 цієї постанови, який набирає чинності з дня, наступного за днем її оприлюднення на офіційному </w:t>
            </w:r>
            <w:proofErr w:type="spellStart"/>
            <w:r w:rsidRPr="00F71DF4">
              <w:rPr>
                <w:rFonts w:ascii="Times New Roman" w:eastAsia="Times New Roman" w:hAnsi="Times New Roman" w:cs="Times New Roman"/>
                <w:bCs/>
                <w:color w:val="000000"/>
                <w:sz w:val="24"/>
                <w:szCs w:val="24"/>
              </w:rPr>
              <w:t>вебсайті</w:t>
            </w:r>
            <w:proofErr w:type="spellEnd"/>
            <w:r w:rsidRPr="00F71DF4">
              <w:rPr>
                <w:rFonts w:ascii="Times New Roman" w:eastAsia="Times New Roman" w:hAnsi="Times New Roman" w:cs="Times New Roman"/>
                <w:bCs/>
                <w:color w:val="000000"/>
                <w:sz w:val="24"/>
                <w:szCs w:val="24"/>
              </w:rPr>
              <w:t xml:space="preserve"> Національної комісії, що здійснює державне регулювання у сферах енергетики та комунальних послуг.</w:t>
            </w:r>
          </w:p>
        </w:tc>
      </w:tr>
      <w:tr w:rsidR="009434C7" w:rsidRPr="00443538" w:rsidTr="00E72DE4">
        <w:tc>
          <w:tcPr>
            <w:tcW w:w="15354" w:type="dxa"/>
            <w:gridSpan w:val="3"/>
          </w:tcPr>
          <w:p w:rsidR="009434C7" w:rsidRPr="00443538" w:rsidRDefault="009434C7" w:rsidP="009434C7">
            <w:pPr>
              <w:spacing w:line="216" w:lineRule="auto"/>
              <w:ind w:firstLine="709"/>
              <w:jc w:val="center"/>
              <w:rPr>
                <w:rFonts w:ascii="Times New Roman" w:hAnsi="Times New Roman" w:cs="Times New Roman"/>
                <w:b/>
                <w:color w:val="000000" w:themeColor="text1"/>
                <w:sz w:val="24"/>
                <w:szCs w:val="24"/>
              </w:rPr>
            </w:pPr>
            <w:r w:rsidRPr="00443538">
              <w:rPr>
                <w:rFonts w:ascii="Times New Roman" w:eastAsia="Times New Roman" w:hAnsi="Times New Roman" w:cs="Times New Roman"/>
                <w:b/>
                <w:i/>
                <w:color w:val="000000"/>
                <w:sz w:val="24"/>
                <w:szCs w:val="24"/>
              </w:rPr>
              <w:t>КОДЕКС ГАЗОТРАНСПОРТНОЇ СИСТЕМИ</w:t>
            </w:r>
          </w:p>
        </w:tc>
      </w:tr>
      <w:tr w:rsidR="009434C7" w:rsidRPr="00443538" w:rsidTr="00E02857">
        <w:tc>
          <w:tcPr>
            <w:tcW w:w="15354" w:type="dxa"/>
            <w:gridSpan w:val="3"/>
          </w:tcPr>
          <w:p w:rsidR="009434C7" w:rsidRPr="00443538" w:rsidRDefault="009434C7" w:rsidP="009434C7">
            <w:pPr>
              <w:spacing w:line="216" w:lineRule="auto"/>
              <w:ind w:firstLine="709"/>
              <w:jc w:val="center"/>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І. Загальні положення</w:t>
            </w:r>
          </w:p>
        </w:tc>
      </w:tr>
      <w:tr w:rsidR="009434C7" w:rsidRPr="00443538" w:rsidTr="00741A36">
        <w:tc>
          <w:tcPr>
            <w:tcW w:w="15354" w:type="dxa"/>
            <w:gridSpan w:val="3"/>
          </w:tcPr>
          <w:p w:rsidR="009434C7" w:rsidRPr="00443538" w:rsidRDefault="009434C7" w:rsidP="009434C7">
            <w:pPr>
              <w:spacing w:line="216" w:lineRule="auto"/>
              <w:jc w:val="center"/>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1. Загальні засади, терміни та скорочення</w:t>
            </w:r>
          </w:p>
        </w:tc>
      </w:tr>
      <w:tr w:rsidR="00FA68B8" w:rsidRPr="00443538" w:rsidTr="002E6C18">
        <w:tc>
          <w:tcPr>
            <w:tcW w:w="5452" w:type="dxa"/>
            <w:vMerge w:val="restart"/>
          </w:tcPr>
          <w:p w:rsidR="00FA68B8" w:rsidRPr="00443538" w:rsidRDefault="00FA68B8" w:rsidP="003877D4">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5. Терміни, що використовуються в цьому Кодексі, мають такі значення:</w:t>
            </w:r>
          </w:p>
          <w:p w:rsidR="00FA68B8" w:rsidRPr="00443538" w:rsidRDefault="00FA68B8" w:rsidP="003877D4">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w:t>
            </w:r>
          </w:p>
          <w:p w:rsidR="00FA68B8" w:rsidRPr="00443538" w:rsidRDefault="00FA68B8" w:rsidP="003877D4">
            <w:pPr>
              <w:spacing w:after="75"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потужність - максимально допустиме перетікання обсягу природного газу, виражене в одиницях енергії до одиниці часу, що надається замовнику послуг транспортування відповідно до договору транспортування;</w:t>
            </w:r>
          </w:p>
          <w:p w:rsidR="00FA68B8" w:rsidRPr="00443538" w:rsidRDefault="00FA68B8" w:rsidP="003877D4">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потужність з обмеженнями для постачання видобутого природного газу – право одночасного користування потужністю таких двох віртуальних точок входу/виходу в межах однієї газорозподільної зони:</w:t>
            </w:r>
          </w:p>
          <w:p w:rsidR="00FA68B8" w:rsidRPr="00443538" w:rsidRDefault="00FA68B8" w:rsidP="003877D4">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віртуальної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p>
          <w:p w:rsidR="00FA68B8" w:rsidRPr="00443538" w:rsidRDefault="00FA68B8" w:rsidP="003877D4">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віртуальної точки виходу до газорозподільних систем та/або віртуальної точки виходу до суміжного газовидобувного підприємства;</w:t>
            </w:r>
          </w:p>
          <w:p w:rsidR="00FA68B8" w:rsidRPr="00443538" w:rsidRDefault="00FA68B8" w:rsidP="003877D4">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b/>
                <w:color w:val="000000" w:themeColor="text1"/>
                <w:sz w:val="24"/>
                <w:szCs w:val="24"/>
              </w:rPr>
              <w:t>…</w:t>
            </w:r>
          </w:p>
        </w:tc>
        <w:tc>
          <w:tcPr>
            <w:tcW w:w="5541" w:type="dxa"/>
          </w:tcPr>
          <w:p w:rsidR="00FA68B8" w:rsidRPr="00443538" w:rsidRDefault="00FA68B8" w:rsidP="00FA68B8">
            <w:pPr>
              <w:tabs>
                <w:tab w:val="left" w:pos="900"/>
              </w:tabs>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ТОВ «Оператор ГТС України»</w:t>
            </w:r>
          </w:p>
          <w:p w:rsidR="00FA68B8" w:rsidRPr="00443538" w:rsidRDefault="00FA68B8" w:rsidP="00FA68B8">
            <w:pPr>
              <w:spacing w:line="240" w:lineRule="atLeast"/>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5. Терміни, що використовуються в цьому Кодексі, мають такі значення:</w:t>
            </w:r>
          </w:p>
          <w:p w:rsidR="00FA68B8" w:rsidRPr="00443538" w:rsidRDefault="00FA68B8" w:rsidP="00FA68B8">
            <w:pPr>
              <w:spacing w:line="240" w:lineRule="atLeast"/>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w:t>
            </w:r>
          </w:p>
          <w:p w:rsidR="00FA68B8" w:rsidRPr="00443538" w:rsidRDefault="00FA68B8" w:rsidP="00FA68B8">
            <w:pPr>
              <w:spacing w:line="240" w:lineRule="atLeast"/>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потужність - максимально допустиме перетікання обсягу природного газу, виражене в одиницях енергії до одиниці часу, що надається замовнику послуг транспортування відповідно до договору транспортування;</w:t>
            </w:r>
          </w:p>
          <w:p w:rsidR="00FA68B8" w:rsidRPr="00443538" w:rsidRDefault="00FA68B8" w:rsidP="00FA68B8">
            <w:pPr>
              <w:spacing w:line="240" w:lineRule="atLeast"/>
              <w:ind w:firstLine="709"/>
              <w:jc w:val="both"/>
              <w:rPr>
                <w:rFonts w:ascii="Times New Roman" w:eastAsia="Times New Roman" w:hAnsi="Times New Roman" w:cs="Times New Roman"/>
                <w:b/>
                <w:bCs/>
                <w:sz w:val="24"/>
                <w:szCs w:val="24"/>
              </w:rPr>
            </w:pPr>
            <w:r w:rsidRPr="00443538">
              <w:rPr>
                <w:rFonts w:ascii="Times New Roman" w:hAnsi="Times New Roman" w:cs="Times New Roman"/>
                <w:color w:val="000000" w:themeColor="text1"/>
                <w:sz w:val="24"/>
                <w:szCs w:val="24"/>
              </w:rPr>
              <w:t xml:space="preserve">потужність з обмеженнями для постачання видобутого природного газу – право одночасного користування потужністю таких двох віртуальних точок входу/виходу в межах однієї газорозподільної зони, </w:t>
            </w:r>
            <w:r w:rsidRPr="00443538">
              <w:rPr>
                <w:rFonts w:ascii="Times New Roman" w:eastAsia="Times New Roman" w:hAnsi="Times New Roman" w:cs="Times New Roman"/>
                <w:b/>
                <w:bCs/>
                <w:sz w:val="24"/>
                <w:szCs w:val="24"/>
              </w:rPr>
              <w:t xml:space="preserve">в якій </w:t>
            </w:r>
            <w:r w:rsidRPr="00443538">
              <w:rPr>
                <w:rFonts w:ascii="Times New Roman" w:hAnsi="Times New Roman" w:cs="Times New Roman"/>
                <w:b/>
                <w:bCs/>
                <w:color w:val="000000" w:themeColor="text1"/>
                <w:sz w:val="24"/>
                <w:szCs w:val="24"/>
              </w:rPr>
              <w:t>відсутнє фізичне з’єднання газорозподільної системи з газотранспортною системою</w:t>
            </w:r>
            <w:r w:rsidRPr="00443538">
              <w:rPr>
                <w:rFonts w:ascii="Times New Roman" w:eastAsia="Times New Roman" w:hAnsi="Times New Roman" w:cs="Times New Roman"/>
                <w:b/>
                <w:bCs/>
                <w:sz w:val="24"/>
                <w:szCs w:val="24"/>
              </w:rPr>
              <w:t>:</w:t>
            </w:r>
          </w:p>
          <w:p w:rsidR="00FA68B8" w:rsidRPr="00443538" w:rsidRDefault="00FA68B8" w:rsidP="00FA68B8">
            <w:pPr>
              <w:spacing w:line="240" w:lineRule="atLeast"/>
              <w:ind w:firstLine="709"/>
              <w:jc w:val="both"/>
              <w:rPr>
                <w:rFonts w:ascii="Times New Roman" w:hAnsi="Times New Roman" w:cs="Times New Roman"/>
                <w:b/>
                <w:strike/>
                <w:color w:val="000000" w:themeColor="text1"/>
                <w:sz w:val="24"/>
                <w:szCs w:val="24"/>
              </w:rPr>
            </w:pPr>
            <w:r w:rsidRPr="00443538">
              <w:rPr>
                <w:rFonts w:ascii="Times New Roman" w:hAnsi="Times New Roman" w:cs="Times New Roman"/>
                <w:b/>
                <w:strike/>
                <w:color w:val="000000" w:themeColor="text1"/>
                <w:sz w:val="24"/>
                <w:szCs w:val="24"/>
              </w:rPr>
              <w:t xml:space="preserve">віртуальної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w:t>
            </w:r>
            <w:r w:rsidRPr="00443538">
              <w:rPr>
                <w:rFonts w:ascii="Times New Roman" w:hAnsi="Times New Roman" w:cs="Times New Roman"/>
                <w:b/>
                <w:bCs/>
                <w:sz w:val="24"/>
                <w:szCs w:val="24"/>
              </w:rPr>
              <w:t>віртуальної точки входу з газорозподільних систем (місця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FA68B8" w:rsidRPr="00443538" w:rsidRDefault="00FA68B8" w:rsidP="00FA68B8">
            <w:pPr>
              <w:spacing w:line="240" w:lineRule="atLeast"/>
              <w:ind w:firstLine="709"/>
              <w:jc w:val="both"/>
              <w:rPr>
                <w:rFonts w:ascii="Times New Roman" w:hAnsi="Times New Roman" w:cs="Times New Roman"/>
                <w:b/>
                <w:color w:val="000000" w:themeColor="text1"/>
                <w:sz w:val="24"/>
                <w:szCs w:val="24"/>
              </w:rPr>
            </w:pPr>
            <w:r w:rsidRPr="00443538">
              <w:rPr>
                <w:rFonts w:ascii="Times New Roman" w:hAnsi="Times New Roman" w:cs="Times New Roman"/>
                <w:bCs/>
                <w:color w:val="000000" w:themeColor="text1"/>
                <w:sz w:val="24"/>
                <w:szCs w:val="24"/>
              </w:rPr>
              <w:t>віртуальної точки виходу до газорозподільних систем</w:t>
            </w:r>
            <w:r w:rsidRPr="00443538">
              <w:rPr>
                <w:rFonts w:ascii="Times New Roman" w:hAnsi="Times New Roman" w:cs="Times New Roman"/>
                <w:b/>
                <w:color w:val="000000" w:themeColor="text1"/>
                <w:sz w:val="24"/>
                <w:szCs w:val="24"/>
              </w:rPr>
              <w:t xml:space="preserve"> </w:t>
            </w:r>
            <w:r w:rsidRPr="00443538">
              <w:rPr>
                <w:rFonts w:ascii="Times New Roman" w:hAnsi="Times New Roman" w:cs="Times New Roman"/>
                <w:b/>
                <w:strike/>
                <w:color w:val="000000" w:themeColor="text1"/>
                <w:sz w:val="24"/>
                <w:szCs w:val="24"/>
              </w:rPr>
              <w:t>та/або віртуальної точки виходу до суміжного газовидобувного підприємства</w:t>
            </w:r>
            <w:r w:rsidRPr="00443538">
              <w:rPr>
                <w:rFonts w:ascii="Times New Roman" w:hAnsi="Times New Roman" w:cs="Times New Roman"/>
                <w:b/>
                <w:color w:val="000000" w:themeColor="text1"/>
                <w:sz w:val="24"/>
                <w:szCs w:val="24"/>
              </w:rPr>
              <w:t>;</w:t>
            </w:r>
          </w:p>
          <w:p w:rsidR="00FA68B8" w:rsidRPr="00443538" w:rsidRDefault="00FA68B8" w:rsidP="00FA68B8">
            <w:pPr>
              <w:spacing w:line="240" w:lineRule="atLeast"/>
              <w:ind w:firstLine="709"/>
              <w:jc w:val="both"/>
              <w:rPr>
                <w:rFonts w:ascii="Times New Roman" w:eastAsia="Times New Roman" w:hAnsi="Times New Roman" w:cs="Times New Roman"/>
                <w:b/>
                <w:bCs/>
                <w:sz w:val="24"/>
                <w:szCs w:val="24"/>
              </w:rPr>
            </w:pPr>
            <w:r w:rsidRPr="00443538">
              <w:rPr>
                <w:rFonts w:ascii="Times New Roman" w:hAnsi="Times New Roman" w:cs="Times New Roman"/>
                <w:b/>
                <w:color w:val="000000" w:themeColor="text1"/>
                <w:sz w:val="24"/>
                <w:szCs w:val="24"/>
              </w:rPr>
              <w:t>…</w:t>
            </w:r>
          </w:p>
          <w:p w:rsidR="00FA68B8" w:rsidRPr="00443538" w:rsidRDefault="00FA68B8" w:rsidP="00FA68B8">
            <w:pPr>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FA68B8" w:rsidRPr="00443538" w:rsidRDefault="00FA68B8" w:rsidP="00FA68B8">
            <w:pPr>
              <w:spacing w:line="216" w:lineRule="auto"/>
              <w:ind w:firstLine="709"/>
              <w:jc w:val="both"/>
              <w:rPr>
                <w:rFonts w:ascii="Times New Roman" w:hAnsi="Times New Roman" w:cs="Times New Roman"/>
                <w:sz w:val="24"/>
                <w:szCs w:val="24"/>
              </w:rPr>
            </w:pPr>
            <w:r w:rsidRPr="00443538">
              <w:rPr>
                <w:rFonts w:ascii="Times New Roman" w:hAnsi="Times New Roman" w:cs="Times New Roman"/>
                <w:sz w:val="24"/>
                <w:szCs w:val="24"/>
              </w:rPr>
              <w:t>Запропонований продукт неможливо застосувати (розрахувати потужність) до газорозподільних зон, які одночасно мають з’єднання з газотранспортною системою та промисловими газопроводами газовидобувних підприємств.</w:t>
            </w:r>
          </w:p>
          <w:p w:rsidR="00FA68B8" w:rsidRPr="00443538" w:rsidRDefault="00FA68B8" w:rsidP="00FA68B8">
            <w:pPr>
              <w:spacing w:line="216" w:lineRule="auto"/>
              <w:ind w:firstLine="709"/>
              <w:jc w:val="both"/>
              <w:rPr>
                <w:rFonts w:ascii="Times New Roman" w:hAnsi="Times New Roman" w:cs="Times New Roman"/>
                <w:sz w:val="24"/>
                <w:szCs w:val="24"/>
              </w:rPr>
            </w:pPr>
            <w:r w:rsidRPr="00443538">
              <w:rPr>
                <w:rFonts w:ascii="Times New Roman" w:hAnsi="Times New Roman" w:cs="Times New Roman"/>
                <w:sz w:val="24"/>
                <w:szCs w:val="24"/>
              </w:rPr>
              <w:t>Віртуальна точка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це віртуальна точка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 яка відповідно не має відношення до жодної газорозподільної зони.</w:t>
            </w:r>
          </w:p>
          <w:p w:rsidR="00FA68B8" w:rsidRPr="00443538" w:rsidRDefault="00FA68B8" w:rsidP="00FA68B8">
            <w:pPr>
              <w:spacing w:line="216" w:lineRule="auto"/>
              <w:ind w:firstLine="709"/>
              <w:jc w:val="both"/>
              <w:rPr>
                <w:rFonts w:ascii="Times New Roman" w:eastAsia="Times New Roman" w:hAnsi="Times New Roman" w:cs="Times New Roman"/>
                <w:b/>
                <w:sz w:val="24"/>
                <w:szCs w:val="24"/>
                <w:u w:val="single"/>
              </w:rPr>
            </w:pPr>
            <w:proofErr w:type="spellStart"/>
            <w:r w:rsidRPr="00443538">
              <w:rPr>
                <w:rFonts w:ascii="Times New Roman" w:hAnsi="Times New Roman" w:cs="Times New Roman"/>
                <w:sz w:val="24"/>
                <w:szCs w:val="24"/>
              </w:rPr>
              <w:t>Проєктом</w:t>
            </w:r>
            <w:proofErr w:type="spellEnd"/>
            <w:r w:rsidRPr="00443538">
              <w:rPr>
                <w:rFonts w:ascii="Times New Roman" w:hAnsi="Times New Roman" w:cs="Times New Roman"/>
                <w:sz w:val="24"/>
                <w:szCs w:val="24"/>
              </w:rPr>
              <w:t xml:space="preserve"> постанови пропонується запровадження нового продукту потужності з обмеженнями для </w:t>
            </w:r>
            <w:r w:rsidRPr="00443538">
              <w:rPr>
                <w:rFonts w:ascii="Times New Roman" w:hAnsi="Times New Roman" w:cs="Times New Roman"/>
                <w:b/>
                <w:bCs/>
                <w:sz w:val="24"/>
                <w:szCs w:val="24"/>
              </w:rPr>
              <w:t>постачання видобутого природного газу кінцевим споживачам, які знаходяться в одній газорозподільній зоні з газовидобувним підприємством</w:t>
            </w:r>
            <w:r w:rsidRPr="00443538">
              <w:rPr>
                <w:rFonts w:ascii="Times New Roman" w:hAnsi="Times New Roman" w:cs="Times New Roman"/>
                <w:sz w:val="24"/>
                <w:szCs w:val="24"/>
              </w:rPr>
              <w:t xml:space="preserve">. Відповідно, </w:t>
            </w:r>
            <w:r w:rsidRPr="00443538">
              <w:rPr>
                <w:rFonts w:ascii="Times New Roman" w:hAnsi="Times New Roman" w:cs="Times New Roman"/>
                <w:color w:val="000000" w:themeColor="text1"/>
                <w:sz w:val="24"/>
                <w:szCs w:val="24"/>
              </w:rPr>
              <w:t>віртуальні точки виходу до суміжного газовидобувного підприємства не мають відношення до будь якої газорозподільної зони.</w:t>
            </w:r>
          </w:p>
        </w:tc>
        <w:tc>
          <w:tcPr>
            <w:tcW w:w="4361" w:type="dxa"/>
          </w:tcPr>
          <w:p w:rsidR="0060474B" w:rsidRPr="00443538" w:rsidRDefault="0060474B" w:rsidP="0060474B">
            <w:pPr>
              <w:tabs>
                <w:tab w:val="left" w:pos="540"/>
              </w:tabs>
              <w:spacing w:line="216" w:lineRule="auto"/>
              <w:jc w:val="center"/>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частково приймається у редакції:</w:t>
            </w:r>
          </w:p>
          <w:p w:rsidR="007A1ED1" w:rsidRPr="00443538" w:rsidRDefault="007A1ED1" w:rsidP="007A1ED1">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«5. Терміни, що використовуються в цьому Кодексі, мають такі значення:</w:t>
            </w:r>
          </w:p>
          <w:p w:rsidR="007A1ED1" w:rsidRPr="00443538" w:rsidRDefault="007A1ED1" w:rsidP="007A1ED1">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w:t>
            </w:r>
          </w:p>
          <w:p w:rsidR="007A1ED1" w:rsidRPr="00443538" w:rsidRDefault="007A1ED1" w:rsidP="007A1ED1">
            <w:pPr>
              <w:spacing w:after="75"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потужність - максимально допустиме перетікання обсягу природного газу, виражене в одиницях енергії до одиниці часу, що надається замовнику послуг транспортування відповідно до договору транспортування;</w:t>
            </w:r>
          </w:p>
          <w:p w:rsidR="007A1ED1" w:rsidRPr="00443538" w:rsidRDefault="007A1ED1" w:rsidP="007A1ED1">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потужність з обмеженнями для постачання видобутого природного газу – право одночасного користування потужністю таких двох віртуальних точок входу/виходу в межах однієї газорозподільної зони:</w:t>
            </w:r>
          </w:p>
          <w:p w:rsidR="007A1ED1" w:rsidRPr="00443538" w:rsidRDefault="007A1ED1" w:rsidP="007A1ED1">
            <w:pPr>
              <w:spacing w:line="216" w:lineRule="auto"/>
              <w:ind w:firstLine="709"/>
              <w:jc w:val="both"/>
              <w:rPr>
                <w:rFonts w:ascii="Times New Roman" w:hAnsi="Times New Roman" w:cs="Times New Roman"/>
                <w:i/>
                <w:color w:val="000000" w:themeColor="text1"/>
                <w:sz w:val="24"/>
                <w:szCs w:val="24"/>
              </w:rPr>
            </w:pPr>
            <w:r w:rsidRPr="00443538">
              <w:rPr>
                <w:rFonts w:ascii="Times New Roman" w:hAnsi="Times New Roman" w:cs="Times New Roman"/>
                <w:i/>
                <w:color w:val="000000" w:themeColor="text1"/>
                <w:sz w:val="24"/>
                <w:szCs w:val="24"/>
              </w:rPr>
              <w:t>віртуальної точки входу з газорозподільних систем (місця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7A1ED1" w:rsidRPr="00443538" w:rsidRDefault="007A1ED1" w:rsidP="007A1ED1">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віртуальної точки виходу до газорозподільних систем та/або віртуальної точки виходу до суміжного газовидобувного підприємства;</w:t>
            </w:r>
          </w:p>
          <w:p w:rsidR="00FA68B8" w:rsidRPr="00443538" w:rsidRDefault="007A1ED1" w:rsidP="007A1ED1">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w:t>
            </w:r>
          </w:p>
          <w:p w:rsidR="007A1ED1" w:rsidRPr="00443538" w:rsidRDefault="007A1ED1" w:rsidP="007A1ED1">
            <w:pPr>
              <w:spacing w:line="216" w:lineRule="auto"/>
              <w:ind w:firstLine="709"/>
              <w:jc w:val="both"/>
              <w:rPr>
                <w:rFonts w:ascii="Times New Roman" w:eastAsia="Times New Roman" w:hAnsi="Times New Roman" w:cs="Times New Roman"/>
                <w:b/>
                <w:sz w:val="24"/>
                <w:szCs w:val="24"/>
              </w:rPr>
            </w:pPr>
          </w:p>
          <w:p w:rsidR="007A1ED1" w:rsidRPr="00443538" w:rsidRDefault="007A1ED1" w:rsidP="007A1ED1">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 xml:space="preserve">Крім цього, звуження предмету надання потужності з обмеженнями для точок виходу до мереж ГРМ, в яких відсутнє фізичне з ГТС, не відповідає загальній ідеології </w:t>
            </w:r>
            <w:proofErr w:type="spellStart"/>
            <w:r w:rsidRPr="00443538">
              <w:rPr>
                <w:rFonts w:ascii="Times New Roman" w:eastAsia="Times New Roman" w:hAnsi="Times New Roman" w:cs="Times New Roman"/>
                <w:sz w:val="24"/>
                <w:szCs w:val="24"/>
              </w:rPr>
              <w:t>Проєкту</w:t>
            </w:r>
            <w:proofErr w:type="spellEnd"/>
            <w:r w:rsidRPr="00443538">
              <w:rPr>
                <w:rFonts w:ascii="Times New Roman" w:eastAsia="Times New Roman" w:hAnsi="Times New Roman" w:cs="Times New Roman"/>
                <w:sz w:val="24"/>
                <w:szCs w:val="24"/>
              </w:rPr>
              <w:t xml:space="preserve"> та обмежує можливості замовників послуг транспортування використовувати послуги транспортування на більш вигідних умовах. </w:t>
            </w:r>
          </w:p>
        </w:tc>
      </w:tr>
      <w:tr w:rsidR="00FA68B8" w:rsidRPr="00443538" w:rsidTr="002E6C18">
        <w:tc>
          <w:tcPr>
            <w:tcW w:w="5452" w:type="dxa"/>
            <w:vMerge/>
          </w:tcPr>
          <w:p w:rsidR="00FA68B8" w:rsidRPr="00443538" w:rsidRDefault="00FA68B8" w:rsidP="003877D4">
            <w:pPr>
              <w:spacing w:line="216" w:lineRule="auto"/>
              <w:ind w:firstLine="709"/>
              <w:jc w:val="both"/>
              <w:rPr>
                <w:rFonts w:ascii="Times New Roman" w:hAnsi="Times New Roman" w:cs="Times New Roman"/>
                <w:b/>
                <w:color w:val="000000" w:themeColor="text1"/>
                <w:sz w:val="24"/>
                <w:szCs w:val="24"/>
              </w:rPr>
            </w:pPr>
          </w:p>
        </w:tc>
        <w:tc>
          <w:tcPr>
            <w:tcW w:w="5541" w:type="dxa"/>
          </w:tcPr>
          <w:p w:rsidR="00FA68B8" w:rsidRPr="00443538" w:rsidRDefault="00FA68B8" w:rsidP="006D3EAC">
            <w:pPr>
              <w:spacing w:line="216" w:lineRule="auto"/>
              <w:ind w:firstLine="709"/>
              <w:jc w:val="center"/>
              <w:rPr>
                <w:rFonts w:ascii="Times New Roman" w:eastAsia="Times New Roman" w:hAnsi="Times New Roman" w:cs="Times New Roman"/>
                <w:b/>
                <w:color w:val="000000"/>
                <w:sz w:val="24"/>
                <w:szCs w:val="24"/>
                <w:u w:val="single"/>
              </w:rPr>
            </w:pPr>
            <w:proofErr w:type="spellStart"/>
            <w:r w:rsidRPr="00443538">
              <w:rPr>
                <w:rFonts w:ascii="Times New Roman" w:eastAsia="Times New Roman" w:hAnsi="Times New Roman" w:cs="Times New Roman"/>
                <w:b/>
                <w:color w:val="000000"/>
                <w:sz w:val="24"/>
                <w:szCs w:val="24"/>
                <w:u w:val="single"/>
              </w:rPr>
              <w:t>Бакулін</w:t>
            </w:r>
            <w:proofErr w:type="spellEnd"/>
            <w:r w:rsidRPr="00443538">
              <w:rPr>
                <w:rFonts w:ascii="Times New Roman" w:eastAsia="Times New Roman" w:hAnsi="Times New Roman" w:cs="Times New Roman"/>
                <w:b/>
                <w:color w:val="000000"/>
                <w:sz w:val="24"/>
                <w:szCs w:val="24"/>
                <w:u w:val="single"/>
              </w:rPr>
              <w:t xml:space="preserve"> О. Ю.</w:t>
            </w:r>
          </w:p>
          <w:p w:rsidR="00FA68B8" w:rsidRPr="00443538" w:rsidRDefault="00FA68B8" w:rsidP="006D3EAC">
            <w:pPr>
              <w:spacing w:line="216" w:lineRule="auto"/>
              <w:ind w:firstLine="709"/>
              <w:jc w:val="both"/>
              <w:rPr>
                <w:rFonts w:ascii="Times New Roman" w:hAnsi="Times New Roman" w:cs="Times New Roman"/>
                <w:b/>
                <w:i/>
                <w:sz w:val="24"/>
                <w:szCs w:val="24"/>
              </w:rPr>
            </w:pPr>
            <w:r w:rsidRPr="00443538">
              <w:rPr>
                <w:rFonts w:ascii="Times New Roman" w:hAnsi="Times New Roman" w:cs="Times New Roman"/>
                <w:b/>
                <w:i/>
                <w:sz w:val="24"/>
                <w:szCs w:val="24"/>
              </w:rPr>
              <w:t>Не приймати</w:t>
            </w:r>
          </w:p>
          <w:p w:rsidR="00FA68B8" w:rsidRPr="00443538" w:rsidRDefault="00FA68B8" w:rsidP="006D3EAC">
            <w:pPr>
              <w:shd w:val="clear" w:color="auto" w:fill="FFFFFF"/>
              <w:spacing w:line="216" w:lineRule="auto"/>
              <w:ind w:firstLine="709"/>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FA68B8" w:rsidRPr="00443538" w:rsidRDefault="00FA68B8" w:rsidP="006D3EAC">
            <w:pPr>
              <w:pStyle w:val="a9"/>
              <w:spacing w:line="216" w:lineRule="auto"/>
              <w:ind w:firstLine="709"/>
              <w:jc w:val="both"/>
              <w:rPr>
                <w:rFonts w:ascii="Times New Roman" w:eastAsia="Times New Roman" w:hAnsi="Times New Roman" w:cs="Times New Roman"/>
                <w:bCs/>
                <w:lang w:val="uk-UA" w:eastAsia="ru-RU"/>
              </w:rPr>
            </w:pPr>
            <w:r w:rsidRPr="00443538">
              <w:rPr>
                <w:rFonts w:ascii="Times New Roman" w:eastAsia="Times New Roman" w:hAnsi="Times New Roman" w:cs="Times New Roman"/>
                <w:bCs/>
                <w:lang w:val="uk-UA" w:eastAsia="ru-RU"/>
              </w:rPr>
              <w:t xml:space="preserve">Відповідно до пункту 7 статті 1 </w:t>
            </w:r>
            <w:r w:rsidRPr="00443538">
              <w:rPr>
                <w:rFonts w:ascii="Times New Roman" w:hAnsi="Times New Roman" w:cs="Times New Roman"/>
                <w:lang w:val="uk-UA"/>
              </w:rPr>
              <w:t>Закону України «Про ринок природного газу»</w:t>
            </w:r>
            <w:r w:rsidRPr="00443538">
              <w:rPr>
                <w:rFonts w:ascii="Times New Roman" w:hAnsi="Times New Roman" w:cs="Times New Roman"/>
                <w:shd w:val="clear" w:color="auto" w:fill="FFFFFF"/>
                <w:lang w:val="uk-UA"/>
              </w:rPr>
              <w:t xml:space="preserve">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FA68B8" w:rsidRPr="00443538" w:rsidRDefault="00FA68B8" w:rsidP="006D3EAC">
            <w:pPr>
              <w:pStyle w:val="a9"/>
              <w:spacing w:line="216" w:lineRule="auto"/>
              <w:ind w:firstLine="709"/>
              <w:jc w:val="both"/>
              <w:rPr>
                <w:rFonts w:ascii="Times New Roman" w:hAnsi="Times New Roman" w:cs="Times New Roman"/>
                <w:lang w:val="uk-UA"/>
              </w:rPr>
            </w:pPr>
            <w:r w:rsidRPr="00443538">
              <w:rPr>
                <w:rFonts w:ascii="Times New Roman" w:hAnsi="Times New Roman" w:cs="Times New Roman"/>
                <w:lang w:val="uk-UA"/>
              </w:rPr>
              <w:t xml:space="preserve">Точка виходу - визначена точка у газотранспортній системі, в якій оператор газотранспортної системи доставляє природний газ, що знаходиться у газотранспортній системі, до іншої газотранспортної або газорозподільної системи, газосховища, установки LNG або споживача, приєднаного до газотранспортної системи, або до об’єкта, пов’язаного із видобутком природного газу ( пункт 42 </w:t>
            </w:r>
            <w:r w:rsidRPr="00443538">
              <w:rPr>
                <w:rFonts w:ascii="Times New Roman" w:eastAsia="Times New Roman" w:hAnsi="Times New Roman" w:cs="Times New Roman"/>
                <w:bCs/>
                <w:lang w:val="uk-UA" w:eastAsia="ru-RU"/>
              </w:rPr>
              <w:t xml:space="preserve">статті 1 </w:t>
            </w:r>
            <w:r w:rsidRPr="00443538">
              <w:rPr>
                <w:rFonts w:ascii="Times New Roman" w:hAnsi="Times New Roman" w:cs="Times New Roman"/>
                <w:lang w:val="uk-UA"/>
              </w:rPr>
              <w:t>Закону України «Про ринок природного газу»).</w:t>
            </w:r>
          </w:p>
          <w:p w:rsidR="00FA68B8" w:rsidRPr="00443538" w:rsidRDefault="00FA68B8" w:rsidP="006D3EAC">
            <w:pPr>
              <w:pStyle w:val="a9"/>
              <w:spacing w:line="216" w:lineRule="auto"/>
              <w:ind w:firstLine="709"/>
              <w:jc w:val="both"/>
              <w:rPr>
                <w:rFonts w:ascii="Times New Roman" w:hAnsi="Times New Roman" w:cs="Times New Roman"/>
                <w:lang w:val="uk-UA"/>
              </w:rPr>
            </w:pPr>
            <w:r w:rsidRPr="00443538">
              <w:rPr>
                <w:rFonts w:ascii="Times New Roman" w:hAnsi="Times New Roman" w:cs="Times New Roman"/>
                <w:lang w:val="uk-UA"/>
              </w:rPr>
              <w:t xml:space="preserve">Точка входу - визначена точка у газотранспортній системі, в якій природний газ надходить до газотранспортної системи від об’єктів, пов’язаних із видобутком природного газу, газосховища, установки LNG, а також від інших газотранспортних або газорозподільних систем ( пункт 43 </w:t>
            </w:r>
            <w:r w:rsidRPr="00443538">
              <w:rPr>
                <w:rFonts w:ascii="Times New Roman" w:eastAsia="Times New Roman" w:hAnsi="Times New Roman" w:cs="Times New Roman"/>
                <w:bCs/>
                <w:lang w:val="uk-UA" w:eastAsia="ru-RU"/>
              </w:rPr>
              <w:t xml:space="preserve">статті 1 </w:t>
            </w:r>
            <w:r w:rsidRPr="00443538">
              <w:rPr>
                <w:rFonts w:ascii="Times New Roman" w:hAnsi="Times New Roman" w:cs="Times New Roman"/>
                <w:lang w:val="uk-UA"/>
              </w:rPr>
              <w:t>Закону України «Про ринок природного газу»).</w:t>
            </w:r>
          </w:p>
          <w:p w:rsidR="00FA68B8" w:rsidRPr="00443538" w:rsidRDefault="00FA68B8" w:rsidP="006D3EAC">
            <w:pPr>
              <w:pStyle w:val="a9"/>
              <w:spacing w:line="216" w:lineRule="auto"/>
              <w:ind w:firstLine="709"/>
              <w:jc w:val="both"/>
              <w:rPr>
                <w:rFonts w:ascii="Times New Roman" w:hAnsi="Times New Roman" w:cs="Times New Roman"/>
                <w:shd w:val="clear" w:color="auto" w:fill="FFFFFF"/>
                <w:lang w:val="uk-UA"/>
              </w:rPr>
            </w:pPr>
            <w:r w:rsidRPr="00443538">
              <w:rPr>
                <w:rFonts w:ascii="Times New Roman" w:hAnsi="Times New Roman" w:cs="Times New Roman"/>
                <w:lang w:val="uk-UA"/>
              </w:rPr>
              <w:t xml:space="preserve">Згідно з пунктом 19 </w:t>
            </w:r>
            <w:r w:rsidRPr="00443538">
              <w:rPr>
                <w:rFonts w:ascii="Times New Roman" w:eastAsia="Times New Roman" w:hAnsi="Times New Roman" w:cs="Times New Roman"/>
                <w:bCs/>
                <w:lang w:val="uk-UA" w:eastAsia="ru-RU"/>
              </w:rPr>
              <w:t xml:space="preserve">статті 1 </w:t>
            </w:r>
            <w:r w:rsidRPr="00443538">
              <w:rPr>
                <w:rFonts w:ascii="Times New Roman" w:hAnsi="Times New Roman" w:cs="Times New Roman"/>
                <w:lang w:val="uk-UA"/>
              </w:rPr>
              <w:t>Закону України «Про ринок природного газу»</w:t>
            </w:r>
            <w:r w:rsidRPr="00443538">
              <w:rPr>
                <w:rFonts w:ascii="Times New Roman" w:hAnsi="Times New Roman" w:cs="Times New Roman"/>
                <w:shd w:val="clear" w:color="auto" w:fill="FFFFFF"/>
                <w:lang w:val="uk-UA"/>
              </w:rPr>
              <w:t xml:space="preserve"> оператор газотранспортної системи - суб’єкт господарювання, який на підставі ліцензії здійснює діяльність із транспортування природного газу газотранспортною системою на користь третіх осіб (замовників).</w:t>
            </w:r>
          </w:p>
          <w:p w:rsidR="00FA68B8" w:rsidRPr="00443538" w:rsidRDefault="00FA68B8" w:rsidP="006D3EAC">
            <w:pPr>
              <w:pStyle w:val="a9"/>
              <w:spacing w:line="216" w:lineRule="auto"/>
              <w:ind w:firstLine="709"/>
              <w:jc w:val="both"/>
              <w:rPr>
                <w:rFonts w:ascii="Times New Roman" w:hAnsi="Times New Roman" w:cs="Times New Roman"/>
                <w:lang w:val="uk-UA"/>
              </w:rPr>
            </w:pPr>
            <w:r w:rsidRPr="00443538">
              <w:rPr>
                <w:rFonts w:ascii="Times New Roman" w:hAnsi="Times New Roman" w:cs="Times New Roman"/>
                <w:shd w:val="clear" w:color="auto" w:fill="FFFFFF"/>
                <w:lang w:val="uk-UA"/>
              </w:rPr>
              <w:t>Транспортування природного газу - господарська діяльність, що підлягає ліцензуванню і пов’язана з переміщенням природного газу газотранспортною системою з метою його доставки до іншої газотранспортної системи, газорозподільної системи, газосховища, установки LNG або доставки безпосередньо споживачам, але що не включає переміщення внутрішньопромисловими трубопроводами (приєднаними мережами) та постачання природного газу</w:t>
            </w:r>
            <w:r w:rsidRPr="00443538">
              <w:rPr>
                <w:rFonts w:ascii="Times New Roman" w:hAnsi="Times New Roman" w:cs="Times New Roman"/>
                <w:lang w:val="uk-UA"/>
              </w:rPr>
              <w:t xml:space="preserve"> (пункт 45 </w:t>
            </w:r>
            <w:r w:rsidRPr="00443538">
              <w:rPr>
                <w:rFonts w:ascii="Times New Roman" w:eastAsia="Times New Roman" w:hAnsi="Times New Roman" w:cs="Times New Roman"/>
                <w:bCs/>
                <w:lang w:val="uk-UA" w:eastAsia="ru-RU"/>
              </w:rPr>
              <w:t xml:space="preserve">статті 1 </w:t>
            </w:r>
            <w:r w:rsidRPr="00443538">
              <w:rPr>
                <w:rFonts w:ascii="Times New Roman" w:hAnsi="Times New Roman" w:cs="Times New Roman"/>
                <w:lang w:val="uk-UA"/>
              </w:rPr>
              <w:t>Закону України «Про ринок природного газу»).</w:t>
            </w:r>
          </w:p>
          <w:p w:rsidR="00FA68B8" w:rsidRPr="00443538" w:rsidRDefault="00FA68B8" w:rsidP="006D3EAC">
            <w:pPr>
              <w:pStyle w:val="a9"/>
              <w:spacing w:line="216" w:lineRule="auto"/>
              <w:ind w:firstLine="709"/>
              <w:jc w:val="both"/>
              <w:rPr>
                <w:rFonts w:ascii="Times New Roman" w:eastAsia="Times New Roman" w:hAnsi="Times New Roman" w:cs="Times New Roman"/>
                <w:b/>
                <w:lang w:val="uk-UA" w:eastAsia="ru-RU"/>
              </w:rPr>
            </w:pPr>
            <w:r w:rsidRPr="00443538">
              <w:rPr>
                <w:rFonts w:ascii="Times New Roman" w:hAnsi="Times New Roman" w:cs="Times New Roman"/>
                <w:b/>
                <w:lang w:val="uk-UA"/>
              </w:rPr>
              <w:t xml:space="preserve">З наведених вище приписів закону вбачається, що транспортування природного газу можливо виключно  </w:t>
            </w:r>
            <w:r w:rsidRPr="00443538">
              <w:rPr>
                <w:rFonts w:ascii="Times New Roman" w:eastAsia="Times New Roman" w:hAnsi="Times New Roman" w:cs="Times New Roman"/>
                <w:b/>
                <w:lang w:val="uk-UA" w:eastAsia="ru-RU"/>
              </w:rPr>
              <w:t>до точки виходу до газорозподільної системи, де наявне фізичне з’єднання з газотранспортною системою;</w:t>
            </w:r>
          </w:p>
          <w:p w:rsidR="00FA68B8" w:rsidRPr="00443538" w:rsidRDefault="00FA68B8" w:rsidP="006D3EAC">
            <w:pPr>
              <w:pStyle w:val="a9"/>
              <w:spacing w:line="216" w:lineRule="auto"/>
              <w:ind w:firstLine="709"/>
              <w:jc w:val="both"/>
              <w:rPr>
                <w:rFonts w:ascii="Times New Roman" w:eastAsia="Times New Roman" w:hAnsi="Times New Roman" w:cs="Times New Roman"/>
                <w:lang w:val="uk-UA" w:eastAsia="ru-RU"/>
              </w:rPr>
            </w:pPr>
            <w:r w:rsidRPr="00443538">
              <w:rPr>
                <w:rFonts w:ascii="Times New Roman" w:hAnsi="Times New Roman" w:cs="Times New Roman"/>
                <w:lang w:val="uk-UA"/>
              </w:rPr>
              <w:t xml:space="preserve">В іншому випадку, коли таке фізичне </w:t>
            </w:r>
            <w:r w:rsidRPr="00443538">
              <w:rPr>
                <w:rFonts w:ascii="Times New Roman" w:eastAsia="Times New Roman" w:hAnsi="Times New Roman" w:cs="Times New Roman"/>
                <w:lang w:val="uk-UA" w:eastAsia="ru-RU"/>
              </w:rPr>
              <w:t>з’єднання відсутнє, оператор газотранспортної системи переміщення природного газу не здійснює, що виключає отримання ним оплати за ненадану послугу.</w:t>
            </w:r>
          </w:p>
          <w:p w:rsidR="00FA68B8" w:rsidRPr="00443538" w:rsidRDefault="00FA68B8" w:rsidP="006D3EAC">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sz w:val="24"/>
                <w:szCs w:val="24"/>
              </w:rPr>
              <w:t xml:space="preserve">З урахуванням викладеного, </w:t>
            </w:r>
            <w:proofErr w:type="spellStart"/>
            <w:r w:rsidRPr="00443538">
              <w:rPr>
                <w:rFonts w:ascii="Times New Roman" w:hAnsi="Times New Roman" w:cs="Times New Roman"/>
                <w:sz w:val="24"/>
                <w:szCs w:val="24"/>
              </w:rPr>
              <w:t>проєкт</w:t>
            </w:r>
            <w:proofErr w:type="spellEnd"/>
            <w:r w:rsidRPr="00443538">
              <w:rPr>
                <w:rFonts w:ascii="Times New Roman" w:hAnsi="Times New Roman" w:cs="Times New Roman"/>
                <w:sz w:val="24"/>
                <w:szCs w:val="24"/>
              </w:rPr>
              <w:t xml:space="preserve"> спрямований на завдання матеріальної шкоди замовникам послуг транспортування та споживачам, шляхом надання можливості оператору газотранспортної системи отримувати грошові кошти безпідставно.</w:t>
            </w:r>
          </w:p>
        </w:tc>
        <w:tc>
          <w:tcPr>
            <w:tcW w:w="4361" w:type="dxa"/>
          </w:tcPr>
          <w:p w:rsidR="00FA68B8" w:rsidRPr="00443538" w:rsidRDefault="00FA68B8" w:rsidP="00C61D65">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FA68B8" w:rsidRPr="00443538" w:rsidRDefault="00FA68B8" w:rsidP="00D04996">
            <w:pPr>
              <w:spacing w:line="216" w:lineRule="auto"/>
              <w:ind w:firstLine="709"/>
              <w:jc w:val="both"/>
              <w:rPr>
                <w:rFonts w:ascii="Times New Roman" w:eastAsiaTheme="minorHAnsi" w:hAnsi="Times New Roman" w:cs="Times New Roman"/>
                <w:sz w:val="24"/>
                <w:szCs w:val="24"/>
                <w:lang w:eastAsia="en-US"/>
              </w:rPr>
            </w:pPr>
            <w:r w:rsidRPr="00443538">
              <w:rPr>
                <w:rFonts w:ascii="Times New Roman" w:eastAsiaTheme="minorHAnsi" w:hAnsi="Times New Roman" w:cs="Times New Roman"/>
                <w:sz w:val="24"/>
                <w:szCs w:val="24"/>
                <w:lang w:eastAsia="en-US"/>
              </w:rPr>
              <w:t>Відповідно до частини другої  статті 33 Закону України «Про ринок природного газу» Кодекс газотранспортної системи повинен містити такі положення, зокрема:</w:t>
            </w:r>
          </w:p>
          <w:p w:rsidR="00FA68B8" w:rsidRPr="00443538" w:rsidRDefault="00FA68B8" w:rsidP="00D04996">
            <w:pPr>
              <w:spacing w:line="216" w:lineRule="auto"/>
              <w:ind w:firstLine="709"/>
              <w:jc w:val="both"/>
              <w:rPr>
                <w:rFonts w:ascii="Times New Roman" w:eastAsiaTheme="minorHAnsi" w:hAnsi="Times New Roman" w:cs="Times New Roman"/>
                <w:sz w:val="24"/>
                <w:szCs w:val="24"/>
                <w:lang w:eastAsia="en-US"/>
              </w:rPr>
            </w:pPr>
            <w:r w:rsidRPr="00443538">
              <w:rPr>
                <w:rFonts w:ascii="Times New Roman" w:eastAsiaTheme="minorHAnsi" w:hAnsi="Times New Roman" w:cs="Times New Roman"/>
                <w:sz w:val="24"/>
                <w:szCs w:val="24"/>
                <w:lang w:eastAsia="en-US"/>
              </w:rPr>
              <w:t>визначення віртуальних точок газотранспортної системи, точок входу і точок виходу.</w:t>
            </w:r>
          </w:p>
          <w:p w:rsidR="00FA68B8" w:rsidRPr="00443538" w:rsidRDefault="00FA68B8" w:rsidP="00D04996">
            <w:pPr>
              <w:spacing w:line="216" w:lineRule="auto"/>
              <w:ind w:firstLine="709"/>
              <w:jc w:val="both"/>
              <w:rPr>
                <w:rFonts w:ascii="Times New Roman" w:eastAsiaTheme="minorHAnsi" w:hAnsi="Times New Roman" w:cs="Times New Roman"/>
                <w:sz w:val="24"/>
                <w:szCs w:val="24"/>
                <w:lang w:eastAsia="en-US"/>
              </w:rPr>
            </w:pPr>
            <w:r w:rsidRPr="00443538">
              <w:rPr>
                <w:rFonts w:ascii="Times New Roman" w:eastAsiaTheme="minorHAnsi" w:hAnsi="Times New Roman" w:cs="Times New Roman"/>
                <w:sz w:val="24"/>
                <w:szCs w:val="24"/>
                <w:lang w:eastAsia="en-US"/>
              </w:rPr>
              <w:t>Так положеннями розділу І глави 1 Кодексу газотранспортної системи затвердженим постановою НКРЕКП  від 30.09.2015 № 2493 (далі – Кодекс ГТС) визначено, що віртуальна точка - точка в газотранспортній системі з невизначеним фізичним розташуванням.</w:t>
            </w:r>
          </w:p>
          <w:p w:rsidR="00FA68B8" w:rsidRPr="00443538" w:rsidRDefault="00774A9C" w:rsidP="008E0473">
            <w:pPr>
              <w:pStyle w:val="aa"/>
              <w:spacing w:line="216" w:lineRule="auto"/>
              <w:ind w:firstLine="709"/>
              <w:jc w:val="both"/>
              <w:rPr>
                <w:rFonts w:eastAsia="Times New Roman"/>
                <w:bCs/>
                <w:lang w:eastAsia="ru-RU"/>
              </w:rPr>
            </w:pPr>
            <w:r w:rsidRPr="00443538">
              <w:rPr>
                <w:rFonts w:eastAsia="Times New Roman"/>
                <w:bCs/>
                <w:lang w:eastAsia="ru-RU"/>
              </w:rPr>
              <w:t xml:space="preserve">Таким чином послуги транспортування надаються не лише в межах фізичних точок, що відповідає статті 33 Закону України </w:t>
            </w:r>
            <w:r w:rsidRPr="00443538">
              <w:t>«Про ринок природного газу».</w:t>
            </w:r>
          </w:p>
          <w:p w:rsidR="00FA68B8" w:rsidRPr="00443538" w:rsidRDefault="00FA68B8" w:rsidP="003877D4">
            <w:pPr>
              <w:spacing w:line="216" w:lineRule="auto"/>
              <w:ind w:firstLine="709"/>
              <w:jc w:val="both"/>
              <w:rPr>
                <w:rFonts w:ascii="Times New Roman" w:eastAsia="Times New Roman" w:hAnsi="Times New Roman" w:cs="Times New Roman"/>
                <w:bCs/>
                <w:sz w:val="24"/>
                <w:szCs w:val="24"/>
                <w:lang w:eastAsia="ru-RU"/>
              </w:rPr>
            </w:pPr>
          </w:p>
          <w:p w:rsidR="00FA68B8" w:rsidRPr="00443538" w:rsidRDefault="00FA68B8" w:rsidP="003877D4">
            <w:pPr>
              <w:spacing w:line="216" w:lineRule="auto"/>
              <w:ind w:firstLine="709"/>
              <w:jc w:val="both"/>
              <w:rPr>
                <w:rFonts w:ascii="Times New Roman" w:hAnsi="Times New Roman" w:cs="Times New Roman"/>
                <w:color w:val="000000" w:themeColor="text1"/>
                <w:sz w:val="24"/>
                <w:szCs w:val="24"/>
              </w:rPr>
            </w:pPr>
          </w:p>
        </w:tc>
      </w:tr>
      <w:tr w:rsidR="00127861" w:rsidRPr="00443538" w:rsidTr="00D649CA">
        <w:tc>
          <w:tcPr>
            <w:tcW w:w="15354" w:type="dxa"/>
            <w:gridSpan w:val="3"/>
          </w:tcPr>
          <w:p w:rsidR="00127861" w:rsidRPr="00443538" w:rsidRDefault="00127861" w:rsidP="009434C7">
            <w:pPr>
              <w:spacing w:line="216" w:lineRule="auto"/>
              <w:jc w:val="center"/>
              <w:rPr>
                <w:rFonts w:ascii="Times New Roman" w:hAnsi="Times New Roman" w:cs="Times New Roman"/>
                <w:b/>
                <w:bCs/>
                <w:sz w:val="24"/>
                <w:szCs w:val="24"/>
                <w:shd w:val="clear" w:color="auto" w:fill="FFFFFF"/>
              </w:rPr>
            </w:pPr>
            <w:r w:rsidRPr="00443538">
              <w:rPr>
                <w:rFonts w:ascii="Times New Roman" w:hAnsi="Times New Roman" w:cs="Times New Roman"/>
                <w:b/>
                <w:bCs/>
                <w:sz w:val="24"/>
                <w:szCs w:val="24"/>
                <w:shd w:val="clear" w:color="auto" w:fill="FFFFFF"/>
              </w:rPr>
              <w:t>IX. Розподіл потужності</w:t>
            </w:r>
          </w:p>
        </w:tc>
      </w:tr>
      <w:tr w:rsidR="00127861" w:rsidRPr="00443538" w:rsidTr="00F17B26">
        <w:tc>
          <w:tcPr>
            <w:tcW w:w="15354" w:type="dxa"/>
            <w:gridSpan w:val="3"/>
            <w:tcBorders>
              <w:bottom w:val="single" w:sz="4" w:space="0" w:color="auto"/>
            </w:tcBorders>
          </w:tcPr>
          <w:p w:rsidR="00127861" w:rsidRPr="00443538" w:rsidRDefault="00127861" w:rsidP="009434C7">
            <w:pPr>
              <w:spacing w:line="216" w:lineRule="auto"/>
              <w:jc w:val="center"/>
              <w:rPr>
                <w:rFonts w:ascii="Times New Roman" w:hAnsi="Times New Roman" w:cs="Times New Roman"/>
                <w:b/>
                <w:bCs/>
                <w:sz w:val="24"/>
                <w:szCs w:val="24"/>
                <w:shd w:val="clear" w:color="auto" w:fill="FFFFFF"/>
              </w:rPr>
            </w:pPr>
            <w:r w:rsidRPr="00443538">
              <w:rPr>
                <w:rFonts w:ascii="Times New Roman" w:hAnsi="Times New Roman" w:cs="Times New Roman"/>
                <w:b/>
                <w:bCs/>
                <w:sz w:val="24"/>
                <w:szCs w:val="24"/>
                <w:shd w:val="clear" w:color="auto" w:fill="FFFFFF"/>
              </w:rPr>
              <w:t>1. Загальні умови</w:t>
            </w:r>
          </w:p>
        </w:tc>
      </w:tr>
      <w:tr w:rsidR="009434C7" w:rsidRPr="00443538" w:rsidTr="002E6C18">
        <w:tc>
          <w:tcPr>
            <w:tcW w:w="5452" w:type="dxa"/>
            <w:tcBorders>
              <w:top w:val="single" w:sz="4" w:space="0" w:color="auto"/>
              <w:left w:val="single" w:sz="4" w:space="0" w:color="auto"/>
              <w:bottom w:val="single" w:sz="4" w:space="0" w:color="auto"/>
              <w:right w:val="single" w:sz="4" w:space="0" w:color="auto"/>
            </w:tcBorders>
          </w:tcPr>
          <w:p w:rsidR="003877D4" w:rsidRPr="00443538" w:rsidRDefault="003877D4" w:rsidP="003877D4">
            <w:pPr>
              <w:spacing w:line="216" w:lineRule="auto"/>
              <w:ind w:firstLine="709"/>
              <w:jc w:val="both"/>
              <w:rPr>
                <w:rFonts w:ascii="Times New Roman" w:hAnsi="Times New Roman" w:cs="Times New Roman"/>
                <w:sz w:val="24"/>
                <w:szCs w:val="24"/>
              </w:rPr>
            </w:pPr>
            <w:r w:rsidRPr="00443538">
              <w:rPr>
                <w:rFonts w:ascii="Times New Roman" w:hAnsi="Times New Roman" w:cs="Times New Roman"/>
                <w:sz w:val="24"/>
                <w:szCs w:val="24"/>
              </w:rPr>
              <w:t>10. …</w:t>
            </w:r>
          </w:p>
          <w:p w:rsidR="003877D4" w:rsidRPr="00443538" w:rsidRDefault="003877D4" w:rsidP="003877D4">
            <w:pPr>
              <w:shd w:val="clear" w:color="auto" w:fill="FFFFFF"/>
              <w:spacing w:line="240"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Оператори газорозподільних систем для забезпечення транспортування природного газу, необхідного для покриття власних виробничо-технологічних витрат та втрат, замовляють потужність віртуальної точки виходу до газорозподільної системи відповідно до вимог цього Кодексу.</w:t>
            </w:r>
          </w:p>
          <w:p w:rsidR="003877D4" w:rsidRPr="00443538" w:rsidRDefault="003877D4" w:rsidP="003877D4">
            <w:pPr>
              <w:shd w:val="clear" w:color="auto" w:fill="FFFFFF"/>
              <w:spacing w:line="240"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b/>
                <w:strike/>
                <w:sz w:val="24"/>
                <w:szCs w:val="24"/>
              </w:rPr>
              <w:t xml:space="preserve">Загальна потужність кожної віртуальної точки виходу до газорозподільної системи дорівнює сумі технічних </w:t>
            </w:r>
            <w:proofErr w:type="spellStart"/>
            <w:r w:rsidRPr="00443538">
              <w:rPr>
                <w:rFonts w:ascii="Times New Roman" w:eastAsia="Times New Roman" w:hAnsi="Times New Roman" w:cs="Times New Roman"/>
                <w:b/>
                <w:strike/>
                <w:sz w:val="24"/>
                <w:szCs w:val="24"/>
              </w:rPr>
              <w:t>потужностей</w:t>
            </w:r>
            <w:proofErr w:type="spellEnd"/>
            <w:r w:rsidRPr="00443538">
              <w:rPr>
                <w:rFonts w:ascii="Times New Roman" w:eastAsia="Times New Roman" w:hAnsi="Times New Roman" w:cs="Times New Roman"/>
                <w:b/>
                <w:strike/>
                <w:sz w:val="24"/>
                <w:szCs w:val="24"/>
              </w:rPr>
              <w:t xml:space="preserve"> усіх фізичних точок виходу до газорозподільної</w:t>
            </w:r>
            <w:r w:rsidRPr="00443538">
              <w:rPr>
                <w:rFonts w:ascii="Times New Roman" w:eastAsia="Times New Roman" w:hAnsi="Times New Roman" w:cs="Times New Roman"/>
                <w:sz w:val="24"/>
                <w:szCs w:val="24"/>
              </w:rPr>
              <w:t xml:space="preserve"> системи, які вона </w:t>
            </w:r>
            <w:r w:rsidRPr="00443538">
              <w:rPr>
                <w:rFonts w:ascii="Times New Roman" w:eastAsia="Times New Roman" w:hAnsi="Times New Roman" w:cs="Times New Roman"/>
                <w:b/>
                <w:strike/>
                <w:sz w:val="24"/>
                <w:szCs w:val="24"/>
              </w:rPr>
              <w:t>об’єднує.</w:t>
            </w:r>
          </w:p>
          <w:p w:rsidR="009434C7" w:rsidRPr="00443538" w:rsidRDefault="003877D4" w:rsidP="00C62509">
            <w:pPr>
              <w:shd w:val="clear" w:color="auto" w:fill="FFFFFF"/>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w:t>
            </w:r>
          </w:p>
        </w:tc>
        <w:tc>
          <w:tcPr>
            <w:tcW w:w="5541" w:type="dxa"/>
            <w:tcBorders>
              <w:top w:val="single" w:sz="4" w:space="0" w:color="auto"/>
              <w:left w:val="single" w:sz="4" w:space="0" w:color="auto"/>
              <w:bottom w:val="single" w:sz="4" w:space="0" w:color="auto"/>
              <w:right w:val="single" w:sz="4" w:space="0" w:color="auto"/>
            </w:tcBorders>
          </w:tcPr>
          <w:p w:rsidR="00D556AC" w:rsidRPr="00443538" w:rsidRDefault="00D556AC" w:rsidP="00D556AC">
            <w:pPr>
              <w:spacing w:line="216" w:lineRule="auto"/>
              <w:jc w:val="center"/>
              <w:rPr>
                <w:rFonts w:ascii="Times New Roman" w:eastAsia="Times New Roman" w:hAnsi="Times New Roman" w:cs="Times New Roman"/>
                <w:b/>
                <w:color w:val="000000"/>
                <w:sz w:val="24"/>
                <w:szCs w:val="24"/>
                <w:u w:val="single"/>
              </w:rPr>
            </w:pPr>
            <w:proofErr w:type="spellStart"/>
            <w:r w:rsidRPr="00443538">
              <w:rPr>
                <w:rFonts w:ascii="Times New Roman" w:eastAsia="Times New Roman" w:hAnsi="Times New Roman" w:cs="Times New Roman"/>
                <w:b/>
                <w:color w:val="000000"/>
                <w:sz w:val="24"/>
                <w:szCs w:val="24"/>
                <w:u w:val="single"/>
              </w:rPr>
              <w:t>Бакулін</w:t>
            </w:r>
            <w:proofErr w:type="spellEnd"/>
            <w:r w:rsidRPr="00443538">
              <w:rPr>
                <w:rFonts w:ascii="Times New Roman" w:eastAsia="Times New Roman" w:hAnsi="Times New Roman" w:cs="Times New Roman"/>
                <w:b/>
                <w:color w:val="000000"/>
                <w:sz w:val="24"/>
                <w:szCs w:val="24"/>
                <w:u w:val="single"/>
              </w:rPr>
              <w:t xml:space="preserve"> О. Ю.</w:t>
            </w:r>
          </w:p>
          <w:p w:rsidR="00D556AC" w:rsidRPr="00443538" w:rsidRDefault="00D556AC" w:rsidP="00D556AC">
            <w:pPr>
              <w:spacing w:line="216" w:lineRule="auto"/>
              <w:ind w:firstLine="709"/>
              <w:jc w:val="both"/>
              <w:rPr>
                <w:rFonts w:ascii="Times New Roman" w:hAnsi="Times New Roman" w:cs="Times New Roman"/>
                <w:b/>
                <w:i/>
                <w:sz w:val="24"/>
                <w:szCs w:val="24"/>
              </w:rPr>
            </w:pPr>
            <w:r w:rsidRPr="00443538">
              <w:rPr>
                <w:rFonts w:ascii="Times New Roman" w:hAnsi="Times New Roman" w:cs="Times New Roman"/>
                <w:b/>
                <w:i/>
                <w:sz w:val="24"/>
                <w:szCs w:val="24"/>
              </w:rPr>
              <w:t>Не приймати</w:t>
            </w:r>
          </w:p>
          <w:p w:rsidR="00D556AC" w:rsidRPr="00443538" w:rsidRDefault="00D556AC" w:rsidP="00D556AC">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Відповідно до пункту 7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виходу - визначена точка у газотранспортній системі, в якій оператор газотранспортної системи доставляє природний газ, що знаходиться у газотранспортній системі, до іншої газотранспортної або газорозподільної системи, газосховища, установки LNG або споживача, приєднаного до газотранспортної системи, або до об’єкта, пов’язаного із видобутком природного газу ( пункт 42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входу - визначена точка у газотранспортній системі, в якій природний газ надходить до газотранспортної системи від об’єктів, пов’язаних із видобутком природного газу, газосховища, установки LNG, а також від інших газотранспортних або газорозподільних систем ( пункт 43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Згідно з пунктом 19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оператор газотранспортної системи - суб’єкт господарювання, який на підставі ліцензії здійснює діяльність із транспортування природного газу газотранспортною системою на користь третіх осіб (замовників).</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shd w:val="clear" w:color="auto" w:fill="FFFFFF"/>
              </w:rPr>
              <w:t>Транспортування природного газу - господарська діяльність, що підлягає ліцензуванню і пов’язана з переміщенням природного газу газотранспортною системою з метою його доставки до іншої газотранспортної системи, газорозподільної системи, газосховища, установки LNG або доставки безпосередньо споживачам, але що не включає переміщення внутрішньопромисловими трубопроводами (приєднаними мережами) та постачання природного газу</w:t>
            </w:r>
            <w:r w:rsidRPr="00F07289">
              <w:rPr>
                <w:rFonts w:ascii="Times New Roman" w:eastAsia="Times New Roman" w:hAnsi="Times New Roman" w:cs="Times New Roman"/>
                <w:color w:val="000000"/>
                <w:sz w:val="24"/>
                <w:szCs w:val="24"/>
              </w:rPr>
              <w:t xml:space="preserve"> (пункт 45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b/>
                <w:bCs/>
                <w:color w:val="000000"/>
                <w:sz w:val="24"/>
                <w:szCs w:val="24"/>
              </w:rPr>
              <w:t>З наведених вище приписів закону вбачається, що транспортування природного газу можливо виключно  до точки виходу до газорозподільної системи, де наявне фізичне з’єднання з газотранспортною системою;</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 іншому випадку, коли таке фізичне з’єднання відсутнє, оператор газотранспортної системи переміщення природного газу не здійснює, що виключає отримання ним оплати за ненадану послугу.</w:t>
            </w:r>
          </w:p>
          <w:p w:rsidR="009434C7" w:rsidRPr="00443538"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 xml:space="preserve">З урахуванням викладеного, </w:t>
            </w:r>
            <w:proofErr w:type="spellStart"/>
            <w:r w:rsidRPr="00F07289">
              <w:rPr>
                <w:rFonts w:ascii="Times New Roman" w:eastAsia="Times New Roman" w:hAnsi="Times New Roman" w:cs="Times New Roman"/>
                <w:color w:val="000000"/>
                <w:sz w:val="24"/>
                <w:szCs w:val="24"/>
              </w:rPr>
              <w:t>проєкт</w:t>
            </w:r>
            <w:proofErr w:type="spellEnd"/>
            <w:r w:rsidRPr="00F07289">
              <w:rPr>
                <w:rFonts w:ascii="Times New Roman" w:eastAsia="Times New Roman" w:hAnsi="Times New Roman" w:cs="Times New Roman"/>
                <w:color w:val="000000"/>
                <w:sz w:val="24"/>
                <w:szCs w:val="24"/>
              </w:rPr>
              <w:t xml:space="preserve"> спрямований на завдання матеріальної шкоди замовникам послуг транспортування та споживачам, шляхом надання можливості оператору газотранспортної системи отримувати грошові кошти безпідставно.  </w:t>
            </w:r>
          </w:p>
        </w:tc>
        <w:tc>
          <w:tcPr>
            <w:tcW w:w="4361" w:type="dxa"/>
            <w:tcBorders>
              <w:top w:val="single" w:sz="4" w:space="0" w:color="auto"/>
              <w:left w:val="single" w:sz="4" w:space="0" w:color="auto"/>
              <w:bottom w:val="single" w:sz="4" w:space="0" w:color="auto"/>
              <w:right w:val="single" w:sz="4" w:space="0" w:color="auto"/>
            </w:tcBorders>
          </w:tcPr>
          <w:p w:rsidR="00C61D65" w:rsidRPr="00443538" w:rsidRDefault="00C61D65" w:rsidP="00C61D65">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A80702" w:rsidRPr="00443538" w:rsidRDefault="00A80702" w:rsidP="00A80702">
            <w:pPr>
              <w:spacing w:line="216" w:lineRule="auto"/>
              <w:ind w:firstLine="709"/>
              <w:jc w:val="both"/>
              <w:rPr>
                <w:rFonts w:ascii="Times New Roman" w:eastAsiaTheme="minorHAnsi" w:hAnsi="Times New Roman" w:cs="Times New Roman"/>
                <w:sz w:val="24"/>
                <w:szCs w:val="24"/>
                <w:lang w:eastAsia="en-US"/>
              </w:rPr>
            </w:pPr>
            <w:r w:rsidRPr="00443538">
              <w:rPr>
                <w:rFonts w:ascii="Times New Roman" w:eastAsiaTheme="minorHAnsi" w:hAnsi="Times New Roman" w:cs="Times New Roman"/>
                <w:sz w:val="24"/>
                <w:szCs w:val="24"/>
                <w:lang w:eastAsia="en-US"/>
              </w:rPr>
              <w:t>Відповідно до частини другої  статті 33 Закону України «Про ринок природного газу» Кодекс газотранспортної системи повинен містити такі положення, зокрема:</w:t>
            </w:r>
          </w:p>
          <w:p w:rsidR="00A80702" w:rsidRPr="00443538" w:rsidRDefault="00A80702" w:rsidP="00A80702">
            <w:pPr>
              <w:spacing w:line="216" w:lineRule="auto"/>
              <w:ind w:firstLine="709"/>
              <w:jc w:val="both"/>
              <w:rPr>
                <w:rFonts w:ascii="Times New Roman" w:eastAsiaTheme="minorHAnsi" w:hAnsi="Times New Roman" w:cs="Times New Roman"/>
                <w:sz w:val="24"/>
                <w:szCs w:val="24"/>
                <w:lang w:eastAsia="en-US"/>
              </w:rPr>
            </w:pPr>
            <w:r w:rsidRPr="00443538">
              <w:rPr>
                <w:rFonts w:ascii="Times New Roman" w:eastAsiaTheme="minorHAnsi" w:hAnsi="Times New Roman" w:cs="Times New Roman"/>
                <w:sz w:val="24"/>
                <w:szCs w:val="24"/>
                <w:lang w:eastAsia="en-US"/>
              </w:rPr>
              <w:t>визначення віртуальних точок газотранспортної системи, точок входу і точок виходу.</w:t>
            </w:r>
          </w:p>
          <w:p w:rsidR="00A80702" w:rsidRPr="00443538" w:rsidRDefault="00A80702" w:rsidP="00A80702">
            <w:pPr>
              <w:spacing w:line="216" w:lineRule="auto"/>
              <w:ind w:firstLine="709"/>
              <w:jc w:val="both"/>
              <w:rPr>
                <w:rFonts w:ascii="Times New Roman" w:eastAsiaTheme="minorHAnsi" w:hAnsi="Times New Roman" w:cs="Times New Roman"/>
                <w:sz w:val="24"/>
                <w:szCs w:val="24"/>
                <w:lang w:eastAsia="en-US"/>
              </w:rPr>
            </w:pPr>
            <w:r w:rsidRPr="00443538">
              <w:rPr>
                <w:rFonts w:ascii="Times New Roman" w:eastAsiaTheme="minorHAnsi" w:hAnsi="Times New Roman" w:cs="Times New Roman"/>
                <w:sz w:val="24"/>
                <w:szCs w:val="24"/>
                <w:lang w:eastAsia="en-US"/>
              </w:rPr>
              <w:t>Так положеннями розділу І глави 1 Кодексу газотранспортної системи затвердженим постановою НКРЕКП  від 30.09.2015 № 2493 (далі – Кодекс ГТС) визначено, що віртуальна точка - точка в газотранспортній системі з невизначеним фізичним розташуванням.</w:t>
            </w:r>
          </w:p>
          <w:p w:rsidR="009434C7" w:rsidRPr="00443538" w:rsidRDefault="00A80702" w:rsidP="00A80702">
            <w:pPr>
              <w:pStyle w:val="aa"/>
              <w:spacing w:line="216" w:lineRule="auto"/>
              <w:ind w:firstLine="709"/>
              <w:jc w:val="both"/>
              <w:rPr>
                <w:rFonts w:eastAsia="Times New Roman"/>
                <w:bCs/>
                <w:lang w:eastAsia="ru-RU"/>
              </w:rPr>
            </w:pPr>
            <w:r w:rsidRPr="00443538">
              <w:rPr>
                <w:rFonts w:eastAsia="Times New Roman"/>
                <w:bCs/>
                <w:lang w:eastAsia="ru-RU"/>
              </w:rPr>
              <w:t xml:space="preserve">Таким чином послуги транспортування надаються не лише в межах фізичних точок, що відповідає статті 33 Закону України </w:t>
            </w:r>
            <w:r w:rsidRPr="00443538">
              <w:t>«Про ринок природного газу».</w:t>
            </w:r>
          </w:p>
        </w:tc>
      </w:tr>
      <w:tr w:rsidR="00127861" w:rsidRPr="00443538" w:rsidTr="00F00687">
        <w:tc>
          <w:tcPr>
            <w:tcW w:w="15354" w:type="dxa"/>
            <w:gridSpan w:val="3"/>
            <w:tcBorders>
              <w:top w:val="single" w:sz="4" w:space="0" w:color="auto"/>
              <w:left w:val="single" w:sz="4" w:space="0" w:color="auto"/>
              <w:bottom w:val="single" w:sz="4" w:space="0" w:color="auto"/>
              <w:right w:val="single" w:sz="4" w:space="0" w:color="auto"/>
            </w:tcBorders>
          </w:tcPr>
          <w:p w:rsidR="00127861" w:rsidRPr="00443538" w:rsidRDefault="00127861" w:rsidP="009434C7">
            <w:pPr>
              <w:spacing w:line="216" w:lineRule="auto"/>
              <w:ind w:firstLine="709"/>
              <w:jc w:val="center"/>
              <w:rPr>
                <w:rFonts w:ascii="Times New Roman" w:hAnsi="Times New Roman" w:cs="Times New Roman"/>
                <w:b/>
                <w:bCs/>
                <w:sz w:val="24"/>
                <w:szCs w:val="24"/>
                <w:shd w:val="clear" w:color="auto" w:fill="FFFFFF"/>
              </w:rPr>
            </w:pPr>
            <w:r w:rsidRPr="00443538">
              <w:rPr>
                <w:rFonts w:ascii="Times New Roman" w:hAnsi="Times New Roman" w:cs="Times New Roman"/>
                <w:b/>
                <w:bCs/>
                <w:sz w:val="24"/>
                <w:szCs w:val="24"/>
                <w:shd w:val="clear" w:color="auto" w:fill="FFFFFF"/>
              </w:rPr>
              <w:t>8. Потужність з обмеженнями</w:t>
            </w:r>
          </w:p>
        </w:tc>
      </w:tr>
      <w:tr w:rsidR="000F640D" w:rsidRPr="00443538" w:rsidTr="004E7BC9">
        <w:tc>
          <w:tcPr>
            <w:tcW w:w="5452" w:type="dxa"/>
            <w:vMerge w:val="restart"/>
            <w:tcBorders>
              <w:top w:val="single" w:sz="4" w:space="0" w:color="auto"/>
            </w:tcBorders>
          </w:tcPr>
          <w:p w:rsidR="000F640D" w:rsidRPr="00443538" w:rsidRDefault="000F640D" w:rsidP="00894BDC">
            <w:pPr>
              <w:shd w:val="clear" w:color="auto" w:fill="FFFFFF"/>
              <w:spacing w:line="240"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1. …</w:t>
            </w:r>
          </w:p>
          <w:p w:rsidR="000F640D" w:rsidRPr="00443538" w:rsidRDefault="000F640D" w:rsidP="00894BDC">
            <w:pPr>
              <w:spacing w:line="240"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2) право одночасного користування потужністю точки входу/виходу на міждержавному з’єднанні та точки виходу/входу до/з газосховища чи групи газосховищ з урахуванням обмежень, встановлених цією главою. Право одночасного користування потужністю точки виходу на міждержавному з’єднанні та точки входу з газосховища чи групи газосховищ може бути надане замовнику послуг транспортування виключно на обсяги природного газу, які були подані на точку виходу до газосховища чи групи газосховищ на умовах користування потужністю з обмеженнями.</w:t>
            </w:r>
          </w:p>
          <w:p w:rsidR="000F640D" w:rsidRPr="00443538" w:rsidRDefault="000F640D" w:rsidP="00894BDC">
            <w:pPr>
              <w:spacing w:line="240" w:lineRule="auto"/>
              <w:ind w:firstLine="709"/>
              <w:jc w:val="both"/>
              <w:rPr>
                <w:rFonts w:ascii="Times New Roman" w:eastAsia="Times New Roman" w:hAnsi="Times New Roman" w:cs="Times New Roman"/>
                <w:b/>
                <w:sz w:val="24"/>
                <w:szCs w:val="24"/>
              </w:rPr>
            </w:pPr>
            <w:r w:rsidRPr="00443538">
              <w:rPr>
                <w:rFonts w:ascii="Times New Roman" w:hAnsi="Times New Roman" w:cs="Times New Roman"/>
                <w:b/>
                <w:sz w:val="24"/>
                <w:szCs w:val="24"/>
              </w:rPr>
              <w:t>3</w:t>
            </w:r>
            <w:r w:rsidRPr="00443538">
              <w:rPr>
                <w:rFonts w:ascii="Times New Roman" w:eastAsia="Times New Roman" w:hAnsi="Times New Roman" w:cs="Times New Roman"/>
                <w:b/>
                <w:sz w:val="24"/>
                <w:szCs w:val="24"/>
              </w:rPr>
              <w:t>) потужність з обмеженнями для постачання видобутого природного газу, що передбачає право одночасного користування потужністю таких двох віртуальних точок входу/виходу, приєднаних в межах однієї газорозподільної зони:</w:t>
            </w:r>
          </w:p>
          <w:p w:rsidR="000F640D" w:rsidRPr="00443538" w:rsidRDefault="000F640D" w:rsidP="00894BDC">
            <w:pPr>
              <w:spacing w:line="240"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віртуальної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p>
          <w:p w:rsidR="000F640D" w:rsidRPr="00443538" w:rsidRDefault="000F640D" w:rsidP="000F640D">
            <w:pPr>
              <w:shd w:val="clear" w:color="auto" w:fill="FFFFFF"/>
              <w:spacing w:line="240"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b/>
                <w:sz w:val="24"/>
                <w:szCs w:val="24"/>
              </w:rPr>
              <w:t>віртуальної точки виходу до газорозподільних систем та/або віртуальної точки виходу до суміжного газовидобувного підприємства.</w:t>
            </w:r>
          </w:p>
          <w:p w:rsidR="000F640D" w:rsidRPr="00443538" w:rsidRDefault="000F640D" w:rsidP="00894BDC">
            <w:pPr>
              <w:spacing w:line="240" w:lineRule="auto"/>
              <w:ind w:firstLine="709"/>
              <w:jc w:val="both"/>
              <w:rPr>
                <w:rFonts w:ascii="Times New Roman" w:hAnsi="Times New Roman" w:cs="Times New Roman"/>
                <w:color w:val="000000" w:themeColor="text1"/>
                <w:sz w:val="24"/>
                <w:szCs w:val="24"/>
                <w:shd w:val="clear" w:color="auto" w:fill="FFFFFF"/>
              </w:rPr>
            </w:pPr>
            <w:r w:rsidRPr="00443538">
              <w:rPr>
                <w:rFonts w:ascii="Times New Roman" w:hAnsi="Times New Roman" w:cs="Times New Roman"/>
                <w:color w:val="000000" w:themeColor="text1"/>
                <w:sz w:val="24"/>
                <w:szCs w:val="24"/>
                <w:shd w:val="clear" w:color="auto" w:fill="FFFFFF"/>
              </w:rPr>
              <w:t>Доступ до потужності з обмеженнями пропонується на переривчастій основі на місячний період або на період однієї газової доби залежно від технічних можливостей оператора газотранспортної системи.</w:t>
            </w:r>
          </w:p>
          <w:p w:rsidR="000F640D" w:rsidRPr="00443538" w:rsidRDefault="000F640D" w:rsidP="00894BDC">
            <w:pPr>
              <w:spacing w:line="240"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b/>
                <w:color w:val="000000" w:themeColor="text1"/>
                <w:sz w:val="24"/>
                <w:szCs w:val="24"/>
              </w:rPr>
              <w:t>Доступ до потужності з обмеженнями для постачання видобутого природного газу споживачам в одній газорозподільній зоні надається постачальнику природного газу.</w:t>
            </w:r>
          </w:p>
        </w:tc>
        <w:tc>
          <w:tcPr>
            <w:tcW w:w="5541" w:type="dxa"/>
            <w:tcBorders>
              <w:top w:val="single" w:sz="4" w:space="0" w:color="auto"/>
              <w:bottom w:val="nil"/>
            </w:tcBorders>
          </w:tcPr>
          <w:p w:rsidR="000F640D" w:rsidRPr="00443538" w:rsidRDefault="000F640D" w:rsidP="000F640D">
            <w:pPr>
              <w:tabs>
                <w:tab w:val="left" w:pos="900"/>
              </w:tabs>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ТОВ «Оператор ГТС України»</w:t>
            </w:r>
          </w:p>
          <w:p w:rsidR="000F640D" w:rsidRPr="00443538" w:rsidRDefault="000F640D" w:rsidP="000F640D">
            <w:pPr>
              <w:shd w:val="clear" w:color="auto" w:fill="FFFFFF"/>
              <w:spacing w:line="240" w:lineRule="atLeast"/>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1. …</w:t>
            </w:r>
          </w:p>
          <w:p w:rsidR="000F640D" w:rsidRPr="00443538" w:rsidRDefault="000F640D" w:rsidP="000F640D">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2) право одночасного користування потужністю точки входу/виходу на міждержавному з’єднанні та точки виходу/входу до/з газосховища чи групи газосховищ з урахуванням обмежень, встановлених цією главою. Право одночасного користування потужністю точки виходу на міждержавному з’єднанні та точки входу з газосховища чи групи газосховищ може бути надане замовнику послуг транспортування виключно на обсяги природного газу, які були подані на точку виходу до газосховища чи групи газосховищ на умовах користування потужністю з обмеженнями.</w:t>
            </w:r>
          </w:p>
          <w:p w:rsidR="000F640D" w:rsidRPr="00443538" w:rsidRDefault="000F640D" w:rsidP="000F640D">
            <w:pPr>
              <w:spacing w:line="240" w:lineRule="atLeast"/>
              <w:ind w:firstLine="709"/>
              <w:jc w:val="both"/>
              <w:rPr>
                <w:rFonts w:ascii="Times New Roman" w:eastAsia="Times New Roman" w:hAnsi="Times New Roman" w:cs="Times New Roman"/>
                <w:b/>
                <w:bCs/>
                <w:sz w:val="24"/>
                <w:szCs w:val="24"/>
              </w:rPr>
            </w:pPr>
            <w:r w:rsidRPr="00443538">
              <w:rPr>
                <w:rFonts w:ascii="Times New Roman" w:hAnsi="Times New Roman" w:cs="Times New Roman"/>
                <w:sz w:val="24"/>
                <w:szCs w:val="24"/>
              </w:rPr>
              <w:t>3</w:t>
            </w:r>
            <w:r w:rsidRPr="00443538">
              <w:rPr>
                <w:rFonts w:ascii="Times New Roman" w:eastAsia="Times New Roman" w:hAnsi="Times New Roman" w:cs="Times New Roman"/>
                <w:sz w:val="24"/>
                <w:szCs w:val="24"/>
              </w:rPr>
              <w:t>) потужність з обмеженнями для постачання видобутого природного газу, що передбачає право одночасного користування потужністю таких двох віртуальних точок входу/виходу, приєднаних в межах однієї газорозподільної зони,</w:t>
            </w:r>
            <w:r w:rsidRPr="00443538">
              <w:rPr>
                <w:rFonts w:ascii="Times New Roman" w:eastAsia="Times New Roman" w:hAnsi="Times New Roman" w:cs="Times New Roman"/>
                <w:b/>
                <w:bCs/>
                <w:sz w:val="24"/>
                <w:szCs w:val="24"/>
              </w:rPr>
              <w:t xml:space="preserve"> в якій </w:t>
            </w:r>
            <w:r w:rsidRPr="00443538">
              <w:rPr>
                <w:rFonts w:ascii="Times New Roman" w:hAnsi="Times New Roman" w:cs="Times New Roman"/>
                <w:b/>
                <w:bCs/>
                <w:color w:val="000000" w:themeColor="text1"/>
                <w:sz w:val="24"/>
                <w:szCs w:val="24"/>
              </w:rPr>
              <w:t>відсутнє фізичне з’єднання газорозподільної системи з газотранспортною системою</w:t>
            </w:r>
            <w:r w:rsidRPr="00443538">
              <w:rPr>
                <w:rFonts w:ascii="Times New Roman" w:eastAsia="Times New Roman" w:hAnsi="Times New Roman" w:cs="Times New Roman"/>
                <w:b/>
                <w:bCs/>
                <w:sz w:val="24"/>
                <w:szCs w:val="24"/>
              </w:rPr>
              <w:t>:</w:t>
            </w:r>
          </w:p>
          <w:p w:rsidR="000F640D" w:rsidRPr="00443538" w:rsidRDefault="000F640D" w:rsidP="000F640D">
            <w:pPr>
              <w:spacing w:line="216" w:lineRule="auto"/>
              <w:ind w:firstLine="709"/>
              <w:jc w:val="both"/>
              <w:rPr>
                <w:rFonts w:ascii="Times New Roman" w:eastAsia="Times New Roman" w:hAnsi="Times New Roman" w:cs="Times New Roman"/>
                <w:b/>
                <w:sz w:val="24"/>
                <w:szCs w:val="24"/>
                <w:u w:val="single"/>
              </w:rPr>
            </w:pPr>
            <w:r w:rsidRPr="00443538">
              <w:rPr>
                <w:rFonts w:ascii="Times New Roman" w:eastAsia="Times New Roman" w:hAnsi="Times New Roman" w:cs="Times New Roman"/>
                <w:b/>
                <w:strike/>
                <w:sz w:val="24"/>
                <w:szCs w:val="24"/>
              </w:rPr>
              <w:t xml:space="preserve">віртуальної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w:t>
            </w:r>
            <w:r w:rsidRPr="00443538">
              <w:rPr>
                <w:rFonts w:ascii="Times New Roman" w:eastAsia="Times New Roman" w:hAnsi="Times New Roman" w:cs="Times New Roman"/>
                <w:b/>
                <w:sz w:val="24"/>
                <w:szCs w:val="24"/>
              </w:rPr>
              <w:t>віртуальної 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0F640D" w:rsidRPr="00443538" w:rsidRDefault="000F640D" w:rsidP="000F640D">
            <w:pPr>
              <w:spacing w:line="216" w:lineRule="auto"/>
              <w:ind w:firstLine="709"/>
              <w:jc w:val="both"/>
              <w:rPr>
                <w:rFonts w:ascii="Times New Roman" w:eastAsia="Times New Roman" w:hAnsi="Times New Roman" w:cs="Times New Roman"/>
                <w:b/>
                <w:sz w:val="24"/>
                <w:szCs w:val="24"/>
                <w:u w:val="single"/>
              </w:rPr>
            </w:pPr>
            <w:r w:rsidRPr="00443538">
              <w:rPr>
                <w:rFonts w:ascii="Times New Roman" w:hAnsi="Times New Roman" w:cs="Times New Roman"/>
                <w:bCs/>
                <w:color w:val="000000" w:themeColor="text1"/>
                <w:sz w:val="24"/>
                <w:szCs w:val="24"/>
              </w:rPr>
              <w:t>віртуальної точки виходу до газорозподільних систем</w:t>
            </w:r>
            <w:r w:rsidRPr="00443538">
              <w:rPr>
                <w:rFonts w:ascii="Times New Roman" w:hAnsi="Times New Roman" w:cs="Times New Roman"/>
                <w:b/>
                <w:color w:val="000000" w:themeColor="text1"/>
                <w:sz w:val="24"/>
                <w:szCs w:val="24"/>
              </w:rPr>
              <w:t xml:space="preserve"> </w:t>
            </w:r>
            <w:r w:rsidRPr="00443538">
              <w:rPr>
                <w:rFonts w:ascii="Times New Roman" w:hAnsi="Times New Roman" w:cs="Times New Roman"/>
                <w:b/>
                <w:strike/>
                <w:color w:val="000000" w:themeColor="text1"/>
                <w:sz w:val="24"/>
                <w:szCs w:val="24"/>
              </w:rPr>
              <w:t>та/або віртуальної точки виходу до суміжного газовидобувного підприємства</w:t>
            </w:r>
            <w:r w:rsidRPr="00443538">
              <w:rPr>
                <w:rFonts w:ascii="Times New Roman" w:hAnsi="Times New Roman" w:cs="Times New Roman"/>
                <w:bCs/>
                <w:color w:val="000000" w:themeColor="text1"/>
                <w:sz w:val="24"/>
                <w:szCs w:val="24"/>
              </w:rPr>
              <w:t>.</w:t>
            </w:r>
          </w:p>
          <w:p w:rsidR="000F640D" w:rsidRPr="00443538" w:rsidRDefault="000F640D" w:rsidP="00F07289">
            <w:pPr>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0F640D" w:rsidRPr="00443538" w:rsidRDefault="000F640D" w:rsidP="000F640D">
            <w:pPr>
              <w:spacing w:line="216" w:lineRule="auto"/>
              <w:ind w:firstLine="709"/>
              <w:jc w:val="both"/>
              <w:rPr>
                <w:rFonts w:ascii="Times New Roman" w:hAnsi="Times New Roman" w:cs="Times New Roman"/>
                <w:sz w:val="24"/>
                <w:szCs w:val="24"/>
              </w:rPr>
            </w:pPr>
            <w:r w:rsidRPr="00443538">
              <w:rPr>
                <w:rFonts w:ascii="Times New Roman" w:hAnsi="Times New Roman" w:cs="Times New Roman"/>
                <w:sz w:val="24"/>
                <w:szCs w:val="24"/>
              </w:rPr>
              <w:t>Запропонований продукт неможливо застосувати до газорозподільних зон, які одночасно мають з’єднання з газотранспортною системою та промисловими газопроводами газовидобувних підприємств.</w:t>
            </w:r>
          </w:p>
          <w:p w:rsidR="000F640D" w:rsidRPr="00443538" w:rsidRDefault="000F640D" w:rsidP="000F640D">
            <w:pPr>
              <w:spacing w:line="216" w:lineRule="auto"/>
              <w:ind w:firstLine="709"/>
              <w:jc w:val="both"/>
              <w:rPr>
                <w:rFonts w:ascii="Times New Roman" w:hAnsi="Times New Roman" w:cs="Times New Roman"/>
                <w:sz w:val="24"/>
                <w:szCs w:val="24"/>
              </w:rPr>
            </w:pPr>
            <w:r w:rsidRPr="00443538">
              <w:rPr>
                <w:rFonts w:ascii="Times New Roman" w:hAnsi="Times New Roman" w:cs="Times New Roman"/>
                <w:sz w:val="24"/>
                <w:szCs w:val="24"/>
              </w:rPr>
              <w:t>Віртуальна точка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це віртуальна точка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 яка</w:t>
            </w:r>
            <w:ins w:id="1" w:author="Галкін Володимир Юрійович" w:date="2025-07-31T13:02:00Z">
              <w:r w:rsidRPr="00443538">
                <w:rPr>
                  <w:rFonts w:ascii="Times New Roman" w:hAnsi="Times New Roman" w:cs="Times New Roman"/>
                  <w:sz w:val="24"/>
                  <w:szCs w:val="24"/>
                </w:rPr>
                <w:t>,</w:t>
              </w:r>
            </w:ins>
            <w:r w:rsidRPr="00443538">
              <w:rPr>
                <w:rFonts w:ascii="Times New Roman" w:hAnsi="Times New Roman" w:cs="Times New Roman"/>
                <w:sz w:val="24"/>
                <w:szCs w:val="24"/>
              </w:rPr>
              <w:t xml:space="preserve"> відповідно</w:t>
            </w:r>
            <w:ins w:id="2" w:author="Галкін Володимир Юрійович" w:date="2025-07-31T13:02:00Z">
              <w:r w:rsidRPr="00443538">
                <w:rPr>
                  <w:rFonts w:ascii="Times New Roman" w:hAnsi="Times New Roman" w:cs="Times New Roman"/>
                  <w:sz w:val="24"/>
                  <w:szCs w:val="24"/>
                </w:rPr>
                <w:t>,</w:t>
              </w:r>
            </w:ins>
            <w:r w:rsidRPr="00443538">
              <w:rPr>
                <w:rFonts w:ascii="Times New Roman" w:hAnsi="Times New Roman" w:cs="Times New Roman"/>
                <w:sz w:val="24"/>
                <w:szCs w:val="24"/>
              </w:rPr>
              <w:t xml:space="preserve"> не має відношення до жодної газорозподільної зони.</w:t>
            </w:r>
          </w:p>
          <w:p w:rsidR="000F640D" w:rsidRPr="00443538" w:rsidRDefault="000F640D" w:rsidP="007C57E9">
            <w:pPr>
              <w:spacing w:line="216" w:lineRule="auto"/>
              <w:ind w:firstLine="709"/>
              <w:jc w:val="both"/>
              <w:rPr>
                <w:rFonts w:ascii="Times New Roman" w:eastAsia="Times New Roman" w:hAnsi="Times New Roman" w:cs="Times New Roman"/>
                <w:b/>
                <w:color w:val="000000"/>
                <w:sz w:val="24"/>
                <w:szCs w:val="24"/>
                <w:u w:val="single"/>
              </w:rPr>
            </w:pPr>
            <w:proofErr w:type="spellStart"/>
            <w:r w:rsidRPr="00443538">
              <w:rPr>
                <w:rFonts w:ascii="Times New Roman" w:hAnsi="Times New Roman" w:cs="Times New Roman"/>
                <w:sz w:val="24"/>
                <w:szCs w:val="24"/>
              </w:rPr>
              <w:t>Проєктом</w:t>
            </w:r>
            <w:proofErr w:type="spellEnd"/>
            <w:r w:rsidRPr="00443538">
              <w:rPr>
                <w:rFonts w:ascii="Times New Roman" w:hAnsi="Times New Roman" w:cs="Times New Roman"/>
                <w:sz w:val="24"/>
                <w:szCs w:val="24"/>
              </w:rPr>
              <w:t xml:space="preserve"> постанови пропонується</w:t>
            </w:r>
            <w:r w:rsidR="007C57E9" w:rsidRPr="00443538">
              <w:rPr>
                <w:rFonts w:ascii="Times New Roman" w:hAnsi="Times New Roman" w:cs="Times New Roman"/>
                <w:sz w:val="24"/>
                <w:szCs w:val="24"/>
              </w:rPr>
              <w:t xml:space="preserve"> </w:t>
            </w:r>
            <w:r w:rsidRPr="00443538">
              <w:rPr>
                <w:rFonts w:ascii="Times New Roman" w:hAnsi="Times New Roman" w:cs="Times New Roman"/>
                <w:sz w:val="24"/>
                <w:szCs w:val="24"/>
              </w:rPr>
              <w:t xml:space="preserve">запровадження нового продукту потужності з обмеженнями для </w:t>
            </w:r>
            <w:r w:rsidRPr="00443538">
              <w:rPr>
                <w:rFonts w:ascii="Times New Roman" w:hAnsi="Times New Roman" w:cs="Times New Roman"/>
                <w:b/>
                <w:bCs/>
                <w:sz w:val="24"/>
                <w:szCs w:val="24"/>
              </w:rPr>
              <w:t>постачання видобутого природного газу кінцевим споживачам, які знаходяться в одній газорозподільній зоні з газовидобувним підприємством</w:t>
            </w:r>
            <w:r w:rsidRPr="00443538">
              <w:rPr>
                <w:rFonts w:ascii="Times New Roman" w:hAnsi="Times New Roman" w:cs="Times New Roman"/>
                <w:sz w:val="24"/>
                <w:szCs w:val="24"/>
              </w:rPr>
              <w:t xml:space="preserve">. Відповідно </w:t>
            </w:r>
            <w:r w:rsidRPr="00443538">
              <w:rPr>
                <w:rFonts w:ascii="Times New Roman" w:hAnsi="Times New Roman" w:cs="Times New Roman"/>
                <w:bCs/>
                <w:color w:val="000000" w:themeColor="text1"/>
                <w:sz w:val="24"/>
                <w:szCs w:val="24"/>
              </w:rPr>
              <w:t>віртуальні точки виходу до суміжного газовидобувного підприємства не мають відношення до будь якої газорозподільної зони.</w:t>
            </w:r>
          </w:p>
        </w:tc>
        <w:tc>
          <w:tcPr>
            <w:tcW w:w="4361" w:type="dxa"/>
            <w:tcBorders>
              <w:top w:val="single" w:sz="4" w:space="0" w:color="auto"/>
              <w:bottom w:val="nil"/>
            </w:tcBorders>
          </w:tcPr>
          <w:p w:rsidR="000F640D" w:rsidRPr="00443538" w:rsidRDefault="009632EC" w:rsidP="00865FEA">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частково приймається у редакції:</w:t>
            </w:r>
          </w:p>
          <w:p w:rsidR="009632EC" w:rsidRPr="00443538" w:rsidRDefault="009632EC" w:rsidP="009632EC">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w:t>
            </w:r>
          </w:p>
          <w:p w:rsidR="009632EC" w:rsidRPr="00443538" w:rsidRDefault="009632EC" w:rsidP="009632EC">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3) потужність з обмеженнями для постачання видобутого природного газу, що передбачає право одночасного користування потужністю таких двох віртуальних точок входу/виходу, приєднаних в межах однієї газорозподільної зони:</w:t>
            </w:r>
          </w:p>
          <w:p w:rsidR="009632EC" w:rsidRPr="00443538" w:rsidRDefault="009632EC" w:rsidP="009632EC">
            <w:pPr>
              <w:spacing w:line="216" w:lineRule="auto"/>
              <w:ind w:firstLine="709"/>
              <w:jc w:val="both"/>
              <w:rPr>
                <w:rFonts w:ascii="Times New Roman" w:eastAsia="Times New Roman" w:hAnsi="Times New Roman" w:cs="Times New Roman"/>
                <w:i/>
                <w:sz w:val="24"/>
                <w:szCs w:val="24"/>
              </w:rPr>
            </w:pPr>
            <w:r w:rsidRPr="00443538">
              <w:rPr>
                <w:rFonts w:ascii="Times New Roman" w:eastAsia="Times New Roman" w:hAnsi="Times New Roman" w:cs="Times New Roman"/>
                <w:i/>
                <w:sz w:val="24"/>
                <w:szCs w:val="24"/>
              </w:rPr>
              <w:t>віртуальної 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9632EC" w:rsidRPr="00443538" w:rsidRDefault="009632EC" w:rsidP="009632EC">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віртуальної точки виходу до газорозподільних систем та/або віртуальної точки виходу до суміжного газовидобувного підприємства.</w:t>
            </w:r>
          </w:p>
          <w:p w:rsidR="009632EC" w:rsidRPr="00443538" w:rsidRDefault="009632EC" w:rsidP="009632EC">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w:t>
            </w:r>
          </w:p>
          <w:p w:rsidR="009632EC" w:rsidRPr="00443538" w:rsidRDefault="009632EC" w:rsidP="009632EC">
            <w:pPr>
              <w:spacing w:line="216" w:lineRule="auto"/>
              <w:ind w:firstLine="709"/>
              <w:jc w:val="both"/>
              <w:rPr>
                <w:rFonts w:ascii="Times New Roman" w:eastAsia="Times New Roman" w:hAnsi="Times New Roman" w:cs="Times New Roman"/>
                <w:b/>
                <w:sz w:val="24"/>
                <w:szCs w:val="24"/>
              </w:rPr>
            </w:pPr>
          </w:p>
          <w:p w:rsidR="009632EC" w:rsidRPr="00443538" w:rsidRDefault="009632EC" w:rsidP="009632EC">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 xml:space="preserve">Крім цього, звуження предмету надання потужності з обмеженнями для точок виходу до мереж ГРМ, в яких відсутнє фізичне з ГТС, не відповідає загальній ідеології </w:t>
            </w:r>
            <w:proofErr w:type="spellStart"/>
            <w:r w:rsidRPr="00443538">
              <w:rPr>
                <w:rFonts w:ascii="Times New Roman" w:eastAsia="Times New Roman" w:hAnsi="Times New Roman" w:cs="Times New Roman"/>
                <w:sz w:val="24"/>
                <w:szCs w:val="24"/>
              </w:rPr>
              <w:t>Проєкту</w:t>
            </w:r>
            <w:proofErr w:type="spellEnd"/>
            <w:r w:rsidRPr="00443538">
              <w:rPr>
                <w:rFonts w:ascii="Times New Roman" w:eastAsia="Times New Roman" w:hAnsi="Times New Roman" w:cs="Times New Roman"/>
                <w:sz w:val="24"/>
                <w:szCs w:val="24"/>
              </w:rPr>
              <w:t xml:space="preserve"> та обмежує можливості замовників послуг транспортування використовувати послуги транспортування на більш вигідних умовах.</w:t>
            </w:r>
          </w:p>
          <w:p w:rsidR="009632EC" w:rsidRPr="00443538" w:rsidRDefault="009632EC" w:rsidP="009632EC">
            <w:pPr>
              <w:spacing w:line="216" w:lineRule="auto"/>
              <w:ind w:firstLine="709"/>
              <w:jc w:val="both"/>
              <w:rPr>
                <w:rFonts w:ascii="Times New Roman" w:eastAsia="Times New Roman" w:hAnsi="Times New Roman" w:cs="Times New Roman"/>
                <w:b/>
                <w:sz w:val="24"/>
                <w:szCs w:val="24"/>
              </w:rPr>
            </w:pPr>
          </w:p>
          <w:p w:rsidR="009632EC" w:rsidRPr="00443538" w:rsidRDefault="009632EC" w:rsidP="009632EC">
            <w:pPr>
              <w:spacing w:line="216" w:lineRule="auto"/>
              <w:ind w:firstLine="709"/>
              <w:jc w:val="both"/>
              <w:rPr>
                <w:rFonts w:ascii="Times New Roman" w:eastAsia="Times New Roman" w:hAnsi="Times New Roman" w:cs="Times New Roman"/>
                <w:b/>
                <w:sz w:val="24"/>
                <w:szCs w:val="24"/>
              </w:rPr>
            </w:pPr>
          </w:p>
        </w:tc>
      </w:tr>
      <w:tr w:rsidR="000F640D" w:rsidRPr="00443538" w:rsidTr="00AD75B4">
        <w:trPr>
          <w:trHeight w:val="1086"/>
        </w:trPr>
        <w:tc>
          <w:tcPr>
            <w:tcW w:w="5452" w:type="dxa"/>
            <w:vMerge/>
          </w:tcPr>
          <w:p w:rsidR="000F640D" w:rsidRPr="00443538" w:rsidRDefault="000F640D" w:rsidP="00894BDC">
            <w:pPr>
              <w:spacing w:line="240" w:lineRule="auto"/>
              <w:ind w:firstLine="709"/>
              <w:jc w:val="both"/>
              <w:rPr>
                <w:rFonts w:ascii="Times New Roman" w:eastAsia="Times New Roman" w:hAnsi="Times New Roman" w:cs="Times New Roman"/>
                <w:b/>
                <w:sz w:val="24"/>
                <w:szCs w:val="24"/>
              </w:rPr>
            </w:pPr>
          </w:p>
        </w:tc>
        <w:tc>
          <w:tcPr>
            <w:tcW w:w="5541" w:type="dxa"/>
            <w:tcBorders>
              <w:top w:val="single" w:sz="4" w:space="0" w:color="auto"/>
            </w:tcBorders>
          </w:tcPr>
          <w:p w:rsidR="000F640D" w:rsidRPr="00443538" w:rsidRDefault="000F640D" w:rsidP="000F640D">
            <w:pPr>
              <w:spacing w:line="216" w:lineRule="auto"/>
              <w:jc w:val="center"/>
              <w:rPr>
                <w:rFonts w:ascii="Times New Roman" w:eastAsia="Times New Roman" w:hAnsi="Times New Roman" w:cs="Times New Roman"/>
                <w:b/>
                <w:color w:val="000000"/>
                <w:sz w:val="24"/>
                <w:szCs w:val="24"/>
                <w:u w:val="single"/>
              </w:rPr>
            </w:pPr>
            <w:proofErr w:type="spellStart"/>
            <w:r w:rsidRPr="00443538">
              <w:rPr>
                <w:rFonts w:ascii="Times New Roman" w:eastAsia="Times New Roman" w:hAnsi="Times New Roman" w:cs="Times New Roman"/>
                <w:b/>
                <w:color w:val="000000"/>
                <w:sz w:val="24"/>
                <w:szCs w:val="24"/>
                <w:u w:val="single"/>
              </w:rPr>
              <w:t>Бакулін</w:t>
            </w:r>
            <w:proofErr w:type="spellEnd"/>
            <w:r w:rsidRPr="00443538">
              <w:rPr>
                <w:rFonts w:ascii="Times New Roman" w:eastAsia="Times New Roman" w:hAnsi="Times New Roman" w:cs="Times New Roman"/>
                <w:b/>
                <w:color w:val="000000"/>
                <w:sz w:val="24"/>
                <w:szCs w:val="24"/>
                <w:u w:val="single"/>
              </w:rPr>
              <w:t xml:space="preserve"> О. Ю.</w:t>
            </w:r>
          </w:p>
          <w:p w:rsidR="000F640D" w:rsidRPr="00443538" w:rsidRDefault="000F640D" w:rsidP="000F640D">
            <w:pPr>
              <w:spacing w:line="216" w:lineRule="auto"/>
              <w:ind w:firstLine="709"/>
              <w:jc w:val="both"/>
              <w:rPr>
                <w:rFonts w:ascii="Times New Roman" w:hAnsi="Times New Roman" w:cs="Times New Roman"/>
                <w:b/>
                <w:i/>
                <w:sz w:val="24"/>
                <w:szCs w:val="24"/>
              </w:rPr>
            </w:pPr>
            <w:r w:rsidRPr="00443538">
              <w:rPr>
                <w:rFonts w:ascii="Times New Roman" w:hAnsi="Times New Roman" w:cs="Times New Roman"/>
                <w:b/>
                <w:i/>
                <w:sz w:val="24"/>
                <w:szCs w:val="24"/>
              </w:rPr>
              <w:t>Не приймати</w:t>
            </w:r>
          </w:p>
          <w:p w:rsidR="000F640D" w:rsidRPr="00443538" w:rsidRDefault="000F640D" w:rsidP="000F640D">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Відповідно до пункту 7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виходу - визначена точка у газотранспортній системі, в якій оператор газотранспортної системи доставляє природний газ, що знаходиться у газотранспортній системі, до іншої газотранспортної або газорозподільної системи, газосховища, установки LNG або споживача, приєднаного до газотранспортної системи, або до об’єкта, пов’язаного із видобутком природного газу ( пункт 42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входу - визначена точка у газотранспортній системі, в якій природний газ надходить до газотранспортної системи від об’єктів, пов’язаних із видобутком природного газу, газосховища, установки LNG, а також від інших газотранспортних або газорозподільних систем ( пункт 43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Згідно з пунктом 19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оператор газотранспортної системи - суб’єкт господарювання, який на підставі ліцензії здійснює діяльність із транспортування природного газу газотранспортною системою на користь третіх осіб (замовників).</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shd w:val="clear" w:color="auto" w:fill="FFFFFF"/>
              </w:rPr>
              <w:t>Транспортування природного газу - господарська діяльність, що підлягає ліцензуванню і пов’язана з переміщенням природного газу газотранспортною системою з метою його доставки до іншої газотранспортної системи, газорозподільної системи, газосховища, установки LNG або доставки безпосередньо споживачам, але що не включає переміщення внутрішньопромисловими трубопроводами (приєднаними мережами) та постачання природного газу</w:t>
            </w:r>
            <w:r w:rsidRPr="00F07289">
              <w:rPr>
                <w:rFonts w:ascii="Times New Roman" w:eastAsia="Times New Roman" w:hAnsi="Times New Roman" w:cs="Times New Roman"/>
                <w:color w:val="000000"/>
                <w:sz w:val="24"/>
                <w:szCs w:val="24"/>
              </w:rPr>
              <w:t xml:space="preserve"> (пункт 45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b/>
                <w:bCs/>
                <w:color w:val="000000"/>
                <w:sz w:val="24"/>
                <w:szCs w:val="24"/>
              </w:rPr>
              <w:t>З наведених вище приписів закону вбачається, що транспортування природного газу можливо виключно  до точки виходу до газорозподільної системи, де наявне фізичне з’єднання з газотранспортною системою;</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 іншому випадку, коли таке фізичне з’єднання відсутнє, оператор газотранспортної системи переміщення природного газу не здійснює, що виключає отримання ним оплати за ненадану послугу.</w:t>
            </w:r>
          </w:p>
          <w:p w:rsidR="000F640D" w:rsidRPr="00443538"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 xml:space="preserve">З урахуванням викладеного, </w:t>
            </w:r>
            <w:proofErr w:type="spellStart"/>
            <w:r w:rsidRPr="00F07289">
              <w:rPr>
                <w:rFonts w:ascii="Times New Roman" w:eastAsia="Times New Roman" w:hAnsi="Times New Roman" w:cs="Times New Roman"/>
                <w:color w:val="000000"/>
                <w:sz w:val="24"/>
                <w:szCs w:val="24"/>
              </w:rPr>
              <w:t>проєкт</w:t>
            </w:r>
            <w:proofErr w:type="spellEnd"/>
            <w:r w:rsidRPr="00F07289">
              <w:rPr>
                <w:rFonts w:ascii="Times New Roman" w:eastAsia="Times New Roman" w:hAnsi="Times New Roman" w:cs="Times New Roman"/>
                <w:color w:val="000000"/>
                <w:sz w:val="24"/>
                <w:szCs w:val="24"/>
              </w:rPr>
              <w:t xml:space="preserve"> спрямований на завдання матеріальної шкоди замовникам послуг транспортування та споживачам, шляхом надання можливості оператору газотранспортної системи отримувати грошові кошти безпідставно.  </w:t>
            </w:r>
          </w:p>
        </w:tc>
        <w:tc>
          <w:tcPr>
            <w:tcW w:w="4361" w:type="dxa"/>
            <w:tcBorders>
              <w:top w:val="single" w:sz="4" w:space="0" w:color="auto"/>
            </w:tcBorders>
          </w:tcPr>
          <w:p w:rsidR="006E768B" w:rsidRPr="00443538" w:rsidRDefault="006E768B" w:rsidP="006E768B">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Відповідно до частини другої  статті 33 Закону України «Про ринок природного газу» Кодекс газотранспортної системи повинен містити такі положення, зокрема:</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визначення віртуальних точок газотранспортної системи, точок входу і точок виходу.</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Так положеннями розділу І глави 1 Кодексу газотранспортної системи затвердженим постановою НКРЕКП  від 30.09.2015 № 2493 (далі – Кодекс ГТС) визначено, що віртуальна точка - точка в газотранспортній системі з невизначеним фізичним розташуванням.</w:t>
            </w:r>
          </w:p>
          <w:p w:rsidR="000F640D" w:rsidRPr="00443538" w:rsidRDefault="006E768B" w:rsidP="006E768B">
            <w:pPr>
              <w:shd w:val="clear" w:color="auto" w:fill="FFFFFF"/>
              <w:spacing w:line="240"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Таким чином послуги транспортування надаються не лише в межах фізичних точок, що відповідає статті 33 Закону України «Про ринок природного газу».</w:t>
            </w:r>
          </w:p>
        </w:tc>
      </w:tr>
      <w:tr w:rsidR="00DB70FF" w:rsidRPr="00443538" w:rsidTr="002E6C18">
        <w:tc>
          <w:tcPr>
            <w:tcW w:w="5452" w:type="dxa"/>
            <w:vMerge w:val="restart"/>
            <w:tcBorders>
              <w:top w:val="single" w:sz="4" w:space="0" w:color="auto"/>
            </w:tcBorders>
          </w:tcPr>
          <w:p w:rsidR="00DB70FF" w:rsidRPr="00443538" w:rsidRDefault="00DB70FF" w:rsidP="000F640D">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8. Потужність з обмеженнями, зазначена в підпункті 3 пункту 1 цієї глави, передбачає такі додаткові умови (обмеження):</w:t>
            </w:r>
          </w:p>
          <w:p w:rsidR="00DB70FF" w:rsidRPr="00443538" w:rsidRDefault="00DB70FF" w:rsidP="000F640D">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1) потужність точок входу/виходу, визначена в підпункті 3 пункту 1 цієї глави в рамках потужності з обмеженнями для постачання видобутого природного газу, може використовуватися замовником послуг транспортування виключно для транспортування природного газу між такими точками і не може використовуватися для транспортування природного газу до/від інших точок входу/виходу до/з газотранспортної системи;</w:t>
            </w:r>
          </w:p>
          <w:p w:rsidR="00DB70FF" w:rsidRPr="00443538" w:rsidRDefault="00DB70FF" w:rsidP="000F640D">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2) відсутність доступу до віртуальної торгової точки;</w:t>
            </w:r>
          </w:p>
          <w:p w:rsidR="00DB70FF" w:rsidRPr="00443538" w:rsidRDefault="00DB70FF" w:rsidP="000F640D">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3) обсяг природного газу, поданий до газотранспортної системи у віртуальній точці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повинен дорівнювати обсягу природного газу, відібраному з газотранспортної системи у віртуальній точці виходу до газорозподільних систем та/або віртуальній точці виходу до суміжного газовидобувного підприємства протягом кожної газової доби;</w:t>
            </w:r>
          </w:p>
          <w:p w:rsidR="00DB70FF" w:rsidRPr="00443538" w:rsidRDefault="00DB70FF" w:rsidP="000F640D">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4) обсяги транспортування природного газу, визначені в підтверджених номінаціях/</w:t>
            </w:r>
            <w:proofErr w:type="spellStart"/>
            <w:r w:rsidRPr="00443538">
              <w:rPr>
                <w:rFonts w:ascii="Times New Roman" w:hAnsi="Times New Roman" w:cs="Times New Roman"/>
                <w:b/>
                <w:color w:val="000000" w:themeColor="text1"/>
                <w:sz w:val="24"/>
                <w:szCs w:val="24"/>
              </w:rPr>
              <w:t>реномінаціях</w:t>
            </w:r>
            <w:proofErr w:type="spellEnd"/>
            <w:r w:rsidRPr="00443538">
              <w:rPr>
                <w:rFonts w:ascii="Times New Roman" w:hAnsi="Times New Roman" w:cs="Times New Roman"/>
                <w:b/>
                <w:color w:val="000000" w:themeColor="text1"/>
                <w:sz w:val="24"/>
                <w:szCs w:val="24"/>
              </w:rPr>
              <w:t xml:space="preserve"> замовників послуг транспортування природного газу, яким надано право користування потужністю з обмеженнями для постачання видобутку, можуть бути зменшені оператором газотранспортної системи в односторонньому порядку у випадку, коли відсутні вільні потужності для надання таких послуг або з метою недопущення виникнення небалансу у таких замовників послуг транспортування;</w:t>
            </w:r>
          </w:p>
          <w:p w:rsidR="00DB70FF" w:rsidRPr="00443538" w:rsidRDefault="00DB70FF" w:rsidP="000F640D">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5) обсяг природного газу, зазначений у номінації/</w:t>
            </w:r>
            <w:proofErr w:type="spellStart"/>
            <w:r w:rsidRPr="00443538">
              <w:rPr>
                <w:rFonts w:ascii="Times New Roman" w:hAnsi="Times New Roman" w:cs="Times New Roman"/>
                <w:b/>
                <w:color w:val="000000" w:themeColor="text1"/>
                <w:sz w:val="24"/>
                <w:szCs w:val="24"/>
              </w:rPr>
              <w:t>реномінації</w:t>
            </w:r>
            <w:proofErr w:type="spellEnd"/>
            <w:r w:rsidRPr="00443538">
              <w:rPr>
                <w:rFonts w:ascii="Times New Roman" w:hAnsi="Times New Roman" w:cs="Times New Roman"/>
                <w:b/>
                <w:color w:val="000000" w:themeColor="text1"/>
                <w:sz w:val="24"/>
                <w:szCs w:val="24"/>
              </w:rPr>
              <w:t xml:space="preserve"> для віртуальної 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має відповідати обсягу природного газу, зазначеному для віртуальної точки виходу до газорозподільних систем та/або віртуальній точці виходу до суміжного газовидобувного підприємства, в іншому випадку оператор газотранспортної системи відхиляє таку номінацію/</w:t>
            </w:r>
            <w:proofErr w:type="spellStart"/>
            <w:r w:rsidRPr="00443538">
              <w:rPr>
                <w:rFonts w:ascii="Times New Roman" w:hAnsi="Times New Roman" w:cs="Times New Roman"/>
                <w:b/>
                <w:color w:val="000000" w:themeColor="text1"/>
                <w:sz w:val="24"/>
                <w:szCs w:val="24"/>
              </w:rPr>
              <w:t>реномінацію</w:t>
            </w:r>
            <w:proofErr w:type="spellEnd"/>
            <w:r w:rsidRPr="00443538">
              <w:rPr>
                <w:rFonts w:ascii="Times New Roman" w:hAnsi="Times New Roman" w:cs="Times New Roman"/>
                <w:b/>
                <w:color w:val="000000" w:themeColor="text1"/>
                <w:sz w:val="24"/>
                <w:szCs w:val="24"/>
              </w:rPr>
              <w:t>.</w:t>
            </w:r>
          </w:p>
          <w:p w:rsidR="00DB70FF" w:rsidRPr="00443538" w:rsidRDefault="00DB70FF" w:rsidP="000F640D">
            <w:pPr>
              <w:spacing w:line="216" w:lineRule="auto"/>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w:t>
            </w:r>
          </w:p>
        </w:tc>
        <w:tc>
          <w:tcPr>
            <w:tcW w:w="5541" w:type="dxa"/>
            <w:tcBorders>
              <w:top w:val="single" w:sz="4" w:space="0" w:color="auto"/>
            </w:tcBorders>
          </w:tcPr>
          <w:p w:rsidR="00DB70FF" w:rsidRPr="00443538" w:rsidRDefault="00DB70FF" w:rsidP="00DB70FF">
            <w:pPr>
              <w:tabs>
                <w:tab w:val="left" w:pos="900"/>
              </w:tabs>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ТОВ «Оператор ГТС України»</w:t>
            </w:r>
          </w:p>
          <w:p w:rsidR="00DB70FF" w:rsidRPr="00443538" w:rsidRDefault="00DB70FF" w:rsidP="00DB70FF">
            <w:pPr>
              <w:spacing w:line="240" w:lineRule="atLeast"/>
              <w:ind w:firstLine="709"/>
              <w:jc w:val="both"/>
              <w:rPr>
                <w:rFonts w:ascii="Times New Roman" w:hAnsi="Times New Roman" w:cs="Times New Roman"/>
                <w:bCs/>
                <w:color w:val="000000" w:themeColor="text1"/>
                <w:sz w:val="24"/>
                <w:szCs w:val="24"/>
              </w:rPr>
            </w:pPr>
            <w:r w:rsidRPr="00443538">
              <w:rPr>
                <w:rFonts w:ascii="Times New Roman" w:hAnsi="Times New Roman" w:cs="Times New Roman"/>
                <w:bCs/>
                <w:color w:val="000000" w:themeColor="text1"/>
                <w:sz w:val="24"/>
                <w:szCs w:val="24"/>
              </w:rPr>
              <w:t>8. Потужність з обмеженнями, зазначена в підпункті 3 пункту 1 цієї глави, передбачає такі додаткові умови (обмеження):</w:t>
            </w:r>
          </w:p>
          <w:p w:rsidR="00DB70FF" w:rsidRPr="00443538" w:rsidRDefault="00DB70FF" w:rsidP="00DB70FF">
            <w:pPr>
              <w:spacing w:line="240" w:lineRule="atLeast"/>
              <w:ind w:firstLine="709"/>
              <w:jc w:val="both"/>
              <w:rPr>
                <w:rFonts w:ascii="Times New Roman" w:hAnsi="Times New Roman" w:cs="Times New Roman"/>
                <w:bCs/>
                <w:color w:val="000000" w:themeColor="text1"/>
                <w:sz w:val="24"/>
                <w:szCs w:val="24"/>
              </w:rPr>
            </w:pPr>
            <w:r w:rsidRPr="00443538">
              <w:rPr>
                <w:rFonts w:ascii="Times New Roman" w:hAnsi="Times New Roman" w:cs="Times New Roman"/>
                <w:bCs/>
                <w:color w:val="000000" w:themeColor="text1"/>
                <w:sz w:val="24"/>
                <w:szCs w:val="24"/>
              </w:rPr>
              <w:t>1) потужність точок входу/виходу, визначена в підпункті 3 пункту 1 цієї глави в рамках потужності з обмеженнями для постачання видобутого природного газу, може використовуватися замовником послуг транспортування виключно для транспортування природного газу між такими точками і не може використовуватися для транспортування природного газу до/від інших точок входу/виходу до/з газотранспортної системи;</w:t>
            </w:r>
          </w:p>
          <w:p w:rsidR="00DB70FF" w:rsidRPr="00443538" w:rsidRDefault="00DB70FF" w:rsidP="00DB70FF">
            <w:pPr>
              <w:spacing w:line="240" w:lineRule="atLeast"/>
              <w:ind w:firstLine="709"/>
              <w:jc w:val="both"/>
              <w:rPr>
                <w:rFonts w:ascii="Times New Roman" w:hAnsi="Times New Roman" w:cs="Times New Roman"/>
                <w:bCs/>
                <w:color w:val="000000" w:themeColor="text1"/>
                <w:sz w:val="24"/>
                <w:szCs w:val="24"/>
              </w:rPr>
            </w:pPr>
            <w:r w:rsidRPr="00443538">
              <w:rPr>
                <w:rFonts w:ascii="Times New Roman" w:hAnsi="Times New Roman" w:cs="Times New Roman"/>
                <w:bCs/>
                <w:color w:val="000000" w:themeColor="text1"/>
                <w:sz w:val="24"/>
                <w:szCs w:val="24"/>
              </w:rPr>
              <w:t>2) відсутність доступу до віртуальної торгової точки;</w:t>
            </w:r>
          </w:p>
          <w:p w:rsidR="00DB70FF" w:rsidRPr="00443538" w:rsidRDefault="00DB70FF" w:rsidP="00DB70FF">
            <w:pPr>
              <w:spacing w:line="240" w:lineRule="atLeast"/>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3) обсяг природного газу, поданий до газотранспортної системи у віртуальній</w:t>
            </w:r>
            <w:r w:rsidRPr="00443538">
              <w:rPr>
                <w:rFonts w:ascii="Times New Roman" w:hAnsi="Times New Roman" w:cs="Times New Roman"/>
                <w:b/>
                <w:bCs/>
                <w:color w:val="000000" w:themeColor="text1"/>
                <w:sz w:val="24"/>
                <w:szCs w:val="24"/>
              </w:rPr>
              <w:t xml:space="preserve"> </w:t>
            </w:r>
            <w:r w:rsidRPr="00443538">
              <w:rPr>
                <w:rFonts w:ascii="Times New Roman" w:hAnsi="Times New Roman" w:cs="Times New Roman"/>
                <w:b/>
                <w:bCs/>
                <w:strike/>
                <w:color w:val="000000" w:themeColor="text1"/>
                <w:sz w:val="24"/>
                <w:szCs w:val="24"/>
              </w:rPr>
              <w:t xml:space="preserve">точці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w:t>
            </w:r>
            <w:r w:rsidRPr="00443538">
              <w:rPr>
                <w:rFonts w:ascii="Times New Roman" w:hAnsi="Times New Roman" w:cs="Times New Roman"/>
                <w:b/>
                <w:bCs/>
                <w:color w:val="000000" w:themeColor="text1"/>
                <w:sz w:val="24"/>
                <w:szCs w:val="24"/>
              </w:rPr>
              <w:t xml:space="preserve">точці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в тому числі, може передаватися газ іншого газовидобувного підприємства чи групи газовидобувних підприємств) </w:t>
            </w:r>
            <w:r w:rsidRPr="00443538">
              <w:rPr>
                <w:rFonts w:ascii="Times New Roman" w:hAnsi="Times New Roman" w:cs="Times New Roman"/>
                <w:color w:val="000000" w:themeColor="text1"/>
                <w:sz w:val="24"/>
                <w:szCs w:val="24"/>
              </w:rPr>
              <w:t xml:space="preserve">повинен дорівнювати обсягу природного газу, відібраному з газотранспортної системи у віртуальній точці виходу до газорозподільних систем </w:t>
            </w:r>
            <w:r w:rsidRPr="00443538">
              <w:rPr>
                <w:rFonts w:ascii="Times New Roman" w:hAnsi="Times New Roman" w:cs="Times New Roman"/>
                <w:b/>
                <w:strike/>
                <w:color w:val="000000" w:themeColor="text1"/>
                <w:sz w:val="24"/>
                <w:szCs w:val="24"/>
              </w:rPr>
              <w:t>та/або віртуальній точці виходу до суміжного газовидобувного підприємства</w:t>
            </w:r>
            <w:r w:rsidRPr="00443538">
              <w:rPr>
                <w:rFonts w:ascii="Times New Roman" w:hAnsi="Times New Roman" w:cs="Times New Roman"/>
                <w:bCs/>
                <w:color w:val="000000" w:themeColor="text1"/>
                <w:sz w:val="24"/>
                <w:szCs w:val="24"/>
              </w:rPr>
              <w:t xml:space="preserve"> протягом кожної газової доби;</w:t>
            </w:r>
          </w:p>
          <w:p w:rsidR="00DB70FF" w:rsidRPr="00443538" w:rsidRDefault="00DB70FF" w:rsidP="00DB70FF">
            <w:pPr>
              <w:spacing w:line="240" w:lineRule="atLeast"/>
              <w:ind w:firstLine="709"/>
              <w:jc w:val="both"/>
              <w:rPr>
                <w:rFonts w:ascii="Times New Roman" w:hAnsi="Times New Roman" w:cs="Times New Roman"/>
                <w:b/>
                <w:strike/>
                <w:color w:val="000000" w:themeColor="text1"/>
                <w:sz w:val="24"/>
                <w:szCs w:val="24"/>
              </w:rPr>
            </w:pPr>
            <w:r w:rsidRPr="00443538">
              <w:rPr>
                <w:rFonts w:ascii="Times New Roman" w:hAnsi="Times New Roman" w:cs="Times New Roman"/>
                <w:bCs/>
                <w:color w:val="000000" w:themeColor="text1"/>
                <w:sz w:val="24"/>
                <w:szCs w:val="24"/>
              </w:rPr>
              <w:t>4) обсяги транспортування природного газу, визначені в підтверджених номінаціях/</w:t>
            </w:r>
            <w:proofErr w:type="spellStart"/>
            <w:r w:rsidRPr="00443538">
              <w:rPr>
                <w:rFonts w:ascii="Times New Roman" w:hAnsi="Times New Roman" w:cs="Times New Roman"/>
                <w:bCs/>
                <w:color w:val="000000" w:themeColor="text1"/>
                <w:sz w:val="24"/>
                <w:szCs w:val="24"/>
              </w:rPr>
              <w:t>реномінаціях</w:t>
            </w:r>
            <w:proofErr w:type="spellEnd"/>
            <w:r w:rsidRPr="00443538">
              <w:rPr>
                <w:rFonts w:ascii="Times New Roman" w:hAnsi="Times New Roman" w:cs="Times New Roman"/>
                <w:bCs/>
                <w:color w:val="000000" w:themeColor="text1"/>
                <w:sz w:val="24"/>
                <w:szCs w:val="24"/>
              </w:rPr>
              <w:t xml:space="preserve"> замовників послуг транспортування природного газу, яким надано право користування потужністю з обмеженнями для постачання видобутку, можуть бути зменшені оператором газотранспортної системи в односторонньому порядку у випадку, коли відсутні вільні потужності для надання таких послуг </w:t>
            </w:r>
            <w:r w:rsidRPr="00443538">
              <w:rPr>
                <w:rFonts w:ascii="Times New Roman" w:hAnsi="Times New Roman" w:cs="Times New Roman"/>
                <w:b/>
                <w:strike/>
                <w:color w:val="000000" w:themeColor="text1"/>
                <w:sz w:val="24"/>
                <w:szCs w:val="24"/>
              </w:rPr>
              <w:t>або з метою недопущення виникнення небалансу у таких замовників послуг транспортування</w:t>
            </w:r>
            <w:r w:rsidRPr="00443538">
              <w:rPr>
                <w:rFonts w:ascii="Times New Roman" w:hAnsi="Times New Roman" w:cs="Times New Roman"/>
                <w:bCs/>
                <w:color w:val="000000" w:themeColor="text1"/>
                <w:sz w:val="24"/>
                <w:szCs w:val="24"/>
              </w:rPr>
              <w:t>;</w:t>
            </w:r>
          </w:p>
          <w:p w:rsidR="00DB70FF" w:rsidRPr="00443538" w:rsidRDefault="00DB70FF" w:rsidP="00DB70FF">
            <w:pPr>
              <w:spacing w:line="240" w:lineRule="atLeast"/>
              <w:ind w:firstLine="709"/>
              <w:jc w:val="both"/>
              <w:rPr>
                <w:rFonts w:ascii="Times New Roman" w:hAnsi="Times New Roman" w:cs="Times New Roman"/>
                <w:b/>
                <w:bCs/>
                <w:color w:val="000000" w:themeColor="text1"/>
                <w:sz w:val="24"/>
                <w:szCs w:val="24"/>
              </w:rPr>
            </w:pPr>
            <w:r w:rsidRPr="00443538">
              <w:rPr>
                <w:rFonts w:ascii="Times New Roman" w:hAnsi="Times New Roman" w:cs="Times New Roman"/>
                <w:color w:val="000000" w:themeColor="text1"/>
                <w:sz w:val="24"/>
                <w:szCs w:val="24"/>
              </w:rPr>
              <w:t xml:space="preserve">5) </w:t>
            </w:r>
            <w:r w:rsidRPr="00443538">
              <w:rPr>
                <w:rFonts w:ascii="Times New Roman" w:hAnsi="Times New Roman" w:cs="Times New Roman"/>
                <w:b/>
                <w:bCs/>
                <w:color w:val="000000" w:themeColor="text1"/>
                <w:sz w:val="24"/>
                <w:szCs w:val="24"/>
              </w:rPr>
              <w:t>в межах використання потужності з обмеженнями для постачання видобутого природного газу</w:t>
            </w:r>
            <w:r w:rsidRPr="00443538">
              <w:rPr>
                <w:rFonts w:ascii="Times New Roman" w:hAnsi="Times New Roman" w:cs="Times New Roman"/>
                <w:color w:val="000000" w:themeColor="text1"/>
                <w:sz w:val="24"/>
                <w:szCs w:val="24"/>
              </w:rPr>
              <w:t xml:space="preserve">,  </w:t>
            </w:r>
            <w:r w:rsidRPr="00443538">
              <w:rPr>
                <w:rFonts w:ascii="Times New Roman" w:hAnsi="Times New Roman" w:cs="Times New Roman"/>
                <w:b/>
                <w:bCs/>
                <w:color w:val="000000" w:themeColor="text1"/>
                <w:sz w:val="24"/>
                <w:szCs w:val="24"/>
              </w:rPr>
              <w:t>зазначені у</w:t>
            </w:r>
            <w:r w:rsidRPr="00443538">
              <w:rPr>
                <w:rFonts w:ascii="Times New Roman" w:hAnsi="Times New Roman" w:cs="Times New Roman"/>
                <w:color w:val="000000" w:themeColor="text1"/>
                <w:sz w:val="24"/>
                <w:szCs w:val="24"/>
              </w:rPr>
              <w:t xml:space="preserve"> номінації/</w:t>
            </w:r>
            <w:proofErr w:type="spellStart"/>
            <w:r w:rsidRPr="00443538">
              <w:rPr>
                <w:rFonts w:ascii="Times New Roman" w:hAnsi="Times New Roman" w:cs="Times New Roman"/>
                <w:color w:val="000000" w:themeColor="text1"/>
                <w:sz w:val="24"/>
                <w:szCs w:val="24"/>
              </w:rPr>
              <w:t>реномінації</w:t>
            </w:r>
            <w:proofErr w:type="spellEnd"/>
            <w:r w:rsidRPr="00443538">
              <w:rPr>
                <w:rFonts w:ascii="Times New Roman" w:hAnsi="Times New Roman" w:cs="Times New Roman"/>
                <w:color w:val="000000" w:themeColor="text1"/>
                <w:sz w:val="24"/>
                <w:szCs w:val="24"/>
              </w:rPr>
              <w:t xml:space="preserve"> </w:t>
            </w:r>
            <w:r w:rsidRPr="00443538">
              <w:rPr>
                <w:rFonts w:ascii="Times New Roman" w:hAnsi="Times New Roman" w:cs="Times New Roman"/>
                <w:b/>
                <w:bCs/>
                <w:color w:val="000000" w:themeColor="text1"/>
                <w:sz w:val="24"/>
                <w:szCs w:val="24"/>
              </w:rPr>
              <w:t xml:space="preserve">обсяги природного газу для віртуальної точки входу </w:t>
            </w:r>
            <w:r w:rsidRPr="00443538">
              <w:rPr>
                <w:rFonts w:ascii="Times New Roman" w:hAnsi="Times New Roman" w:cs="Times New Roman"/>
                <w:b/>
                <w:bCs/>
                <w:strike/>
                <w:color w:val="000000" w:themeColor="text1"/>
                <w:sz w:val="24"/>
                <w:szCs w:val="24"/>
              </w:rPr>
              <w:t>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r w:rsidRPr="00443538">
              <w:rPr>
                <w:rFonts w:ascii="Times New Roman" w:hAnsi="Times New Roman" w:cs="Times New Roman"/>
                <w:b/>
                <w:bCs/>
                <w:color w:val="000000" w:themeColor="text1"/>
                <w:sz w:val="24"/>
                <w:szCs w:val="24"/>
              </w:rPr>
              <w:t xml:space="preserve"> з газорозподільних систем (місця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 та  віртуальної точки виходу до газорозподільних систем мають бути рівнозначними, </w:t>
            </w:r>
            <w:r w:rsidRPr="00443538">
              <w:rPr>
                <w:rFonts w:ascii="Times New Roman" w:hAnsi="Times New Roman" w:cs="Times New Roman"/>
                <w:b/>
                <w:strike/>
                <w:color w:val="000000" w:themeColor="text1"/>
                <w:sz w:val="24"/>
                <w:szCs w:val="24"/>
              </w:rPr>
              <w:t>та/або віртуальній точці виходу до суміжного газовидобувного підприємства</w:t>
            </w:r>
            <w:r w:rsidRPr="00443538">
              <w:rPr>
                <w:rFonts w:ascii="Times New Roman" w:hAnsi="Times New Roman" w:cs="Times New Roman"/>
                <w:b/>
                <w:color w:val="000000" w:themeColor="text1"/>
                <w:sz w:val="24"/>
                <w:szCs w:val="24"/>
              </w:rPr>
              <w:t xml:space="preserve">, </w:t>
            </w:r>
            <w:r w:rsidRPr="00443538">
              <w:rPr>
                <w:rFonts w:ascii="Times New Roman" w:hAnsi="Times New Roman" w:cs="Times New Roman"/>
                <w:bCs/>
                <w:color w:val="000000" w:themeColor="text1"/>
                <w:sz w:val="24"/>
                <w:szCs w:val="24"/>
              </w:rPr>
              <w:t>в іншому випадку оператор газотранспортної системи відхиляє таку номінацію/</w:t>
            </w:r>
            <w:proofErr w:type="spellStart"/>
            <w:r w:rsidRPr="00443538">
              <w:rPr>
                <w:rFonts w:ascii="Times New Roman" w:hAnsi="Times New Roman" w:cs="Times New Roman"/>
                <w:bCs/>
                <w:color w:val="000000" w:themeColor="text1"/>
                <w:sz w:val="24"/>
                <w:szCs w:val="24"/>
              </w:rPr>
              <w:t>реномінацію</w:t>
            </w:r>
            <w:proofErr w:type="spellEnd"/>
            <w:r w:rsidRPr="00443538">
              <w:rPr>
                <w:rFonts w:ascii="Times New Roman" w:hAnsi="Times New Roman" w:cs="Times New Roman"/>
                <w:bCs/>
                <w:color w:val="000000" w:themeColor="text1"/>
                <w:sz w:val="24"/>
                <w:szCs w:val="24"/>
              </w:rPr>
              <w:t>.</w:t>
            </w:r>
          </w:p>
          <w:p w:rsidR="00DB70FF" w:rsidRPr="00443538" w:rsidRDefault="00DB70FF" w:rsidP="00DB70FF">
            <w:pPr>
              <w:spacing w:line="240" w:lineRule="atLeast"/>
              <w:ind w:firstLine="709"/>
              <w:jc w:val="both"/>
              <w:rPr>
                <w:rFonts w:ascii="Times New Roman" w:hAnsi="Times New Roman" w:cs="Times New Roman"/>
                <w:b/>
                <w:color w:val="000000" w:themeColor="text1"/>
                <w:sz w:val="24"/>
                <w:szCs w:val="24"/>
              </w:rPr>
            </w:pPr>
            <w:r w:rsidRPr="00443538">
              <w:rPr>
                <w:rFonts w:ascii="Times New Roman" w:hAnsi="Times New Roman" w:cs="Times New Roman"/>
                <w:b/>
                <w:color w:val="000000" w:themeColor="text1"/>
                <w:sz w:val="24"/>
                <w:szCs w:val="24"/>
              </w:rPr>
              <w:t>…</w:t>
            </w:r>
          </w:p>
          <w:p w:rsidR="00DB70FF" w:rsidRPr="00443538" w:rsidRDefault="00DB70FF" w:rsidP="00DB70FF">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656A1C" w:rsidRPr="00443538" w:rsidRDefault="00656A1C" w:rsidP="00656A1C">
            <w:pPr>
              <w:spacing w:line="240" w:lineRule="atLeast"/>
              <w:ind w:firstLine="709"/>
              <w:jc w:val="both"/>
              <w:rPr>
                <w:rFonts w:ascii="Times New Roman" w:hAnsi="Times New Roman" w:cs="Times New Roman"/>
                <w:sz w:val="24"/>
                <w:szCs w:val="24"/>
              </w:rPr>
            </w:pPr>
            <w:r w:rsidRPr="00443538">
              <w:rPr>
                <w:rFonts w:ascii="Times New Roman" w:hAnsi="Times New Roman" w:cs="Times New Roman"/>
                <w:sz w:val="24"/>
                <w:szCs w:val="24"/>
              </w:rPr>
              <w:t>Віртуальна точка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це віртуальна точка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 яка відповідно не має відношення до жодної газорозподільної зони.</w:t>
            </w:r>
          </w:p>
          <w:p w:rsidR="00656A1C" w:rsidRPr="00443538" w:rsidRDefault="00656A1C" w:rsidP="00656A1C">
            <w:pPr>
              <w:spacing w:line="240" w:lineRule="atLeast"/>
              <w:ind w:firstLine="709"/>
              <w:jc w:val="both"/>
              <w:rPr>
                <w:rFonts w:ascii="Times New Roman" w:hAnsi="Times New Roman" w:cs="Times New Roman"/>
                <w:bCs/>
                <w:color w:val="000000" w:themeColor="text1"/>
                <w:sz w:val="24"/>
                <w:szCs w:val="24"/>
              </w:rPr>
            </w:pPr>
            <w:proofErr w:type="spellStart"/>
            <w:r w:rsidRPr="00443538">
              <w:rPr>
                <w:rFonts w:ascii="Times New Roman" w:hAnsi="Times New Roman" w:cs="Times New Roman"/>
                <w:sz w:val="24"/>
                <w:szCs w:val="24"/>
              </w:rPr>
              <w:t>Проєктом</w:t>
            </w:r>
            <w:proofErr w:type="spellEnd"/>
            <w:r w:rsidRPr="00443538">
              <w:rPr>
                <w:rFonts w:ascii="Times New Roman" w:hAnsi="Times New Roman" w:cs="Times New Roman"/>
                <w:sz w:val="24"/>
                <w:szCs w:val="24"/>
              </w:rPr>
              <w:t xml:space="preserve"> постанови пропонується запровадження нового продукту потужності з обмеженнями для </w:t>
            </w:r>
            <w:r w:rsidRPr="00443538">
              <w:rPr>
                <w:rFonts w:ascii="Times New Roman" w:hAnsi="Times New Roman" w:cs="Times New Roman"/>
                <w:b/>
                <w:bCs/>
                <w:sz w:val="24"/>
                <w:szCs w:val="24"/>
              </w:rPr>
              <w:t>постачання видобутого природного газу кінцевим споживачам, які знаходяться в одній газорозподільній зоні з газовидобувним підприємством</w:t>
            </w:r>
            <w:r w:rsidRPr="00443538">
              <w:rPr>
                <w:rFonts w:ascii="Times New Roman" w:hAnsi="Times New Roman" w:cs="Times New Roman"/>
                <w:sz w:val="24"/>
                <w:szCs w:val="24"/>
              </w:rPr>
              <w:t xml:space="preserve">. Відповідно </w:t>
            </w:r>
            <w:r w:rsidRPr="00443538">
              <w:rPr>
                <w:rFonts w:ascii="Times New Roman" w:hAnsi="Times New Roman" w:cs="Times New Roman"/>
                <w:bCs/>
                <w:color w:val="000000" w:themeColor="text1"/>
                <w:sz w:val="24"/>
                <w:szCs w:val="24"/>
              </w:rPr>
              <w:t>віртуальні точки виходу до суміжного газовидобувного підприємства не мають відношення до будь якої газорозподільної зони.</w:t>
            </w:r>
          </w:p>
          <w:p w:rsidR="00656A1C" w:rsidRPr="00443538" w:rsidRDefault="00656A1C" w:rsidP="00656A1C">
            <w:pPr>
              <w:spacing w:line="240" w:lineRule="atLeast"/>
              <w:ind w:firstLine="709"/>
              <w:jc w:val="both"/>
              <w:rPr>
                <w:rFonts w:ascii="Times New Roman" w:hAnsi="Times New Roman" w:cs="Times New Roman"/>
                <w:bCs/>
                <w:color w:val="000000" w:themeColor="text1"/>
                <w:sz w:val="24"/>
                <w:szCs w:val="24"/>
              </w:rPr>
            </w:pPr>
            <w:r w:rsidRPr="00443538">
              <w:rPr>
                <w:rFonts w:ascii="Times New Roman" w:hAnsi="Times New Roman" w:cs="Times New Roman"/>
                <w:bCs/>
                <w:color w:val="000000" w:themeColor="text1"/>
                <w:sz w:val="24"/>
                <w:szCs w:val="24"/>
              </w:rPr>
              <w:t>Попередній небаланс розраховується на підставі даних другого оновлення (там, де не вимірюється протягом доби) та даних завантажених після закінчення газової доби (там де вимірюється протягом доби). Номінація/</w:t>
            </w:r>
            <w:proofErr w:type="spellStart"/>
            <w:r w:rsidRPr="00443538">
              <w:rPr>
                <w:rFonts w:ascii="Times New Roman" w:hAnsi="Times New Roman" w:cs="Times New Roman"/>
                <w:bCs/>
                <w:color w:val="000000" w:themeColor="text1"/>
                <w:sz w:val="24"/>
                <w:szCs w:val="24"/>
              </w:rPr>
              <w:t>реномінація</w:t>
            </w:r>
            <w:proofErr w:type="spellEnd"/>
            <w:r w:rsidRPr="00443538">
              <w:rPr>
                <w:rFonts w:ascii="Times New Roman" w:hAnsi="Times New Roman" w:cs="Times New Roman"/>
                <w:bCs/>
                <w:color w:val="000000" w:themeColor="text1"/>
                <w:sz w:val="24"/>
                <w:szCs w:val="24"/>
              </w:rPr>
              <w:t xml:space="preserve"> подається зазвичай раніше.</w:t>
            </w:r>
          </w:p>
          <w:p w:rsidR="00656A1C" w:rsidRPr="00443538" w:rsidRDefault="00656A1C" w:rsidP="00656A1C">
            <w:pPr>
              <w:spacing w:line="240" w:lineRule="atLeast"/>
              <w:ind w:firstLine="709"/>
              <w:jc w:val="both"/>
              <w:rPr>
                <w:rFonts w:ascii="Times New Roman" w:hAnsi="Times New Roman" w:cs="Times New Roman"/>
                <w:sz w:val="24"/>
                <w:szCs w:val="24"/>
              </w:rPr>
            </w:pPr>
            <w:r w:rsidRPr="00443538">
              <w:rPr>
                <w:rFonts w:ascii="Times New Roman" w:hAnsi="Times New Roman" w:cs="Times New Roman"/>
                <w:sz w:val="24"/>
                <w:szCs w:val="24"/>
              </w:rPr>
              <w:t>Віртуальна точка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 це віртуальна точка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 яка відповідно не має відношення до жодної газорозподільної зони.</w:t>
            </w:r>
          </w:p>
          <w:p w:rsidR="00DB70FF" w:rsidRPr="00443538" w:rsidRDefault="00656A1C" w:rsidP="00BE5E5E">
            <w:pPr>
              <w:spacing w:line="240" w:lineRule="atLeast"/>
              <w:ind w:firstLine="709"/>
              <w:jc w:val="both"/>
              <w:rPr>
                <w:rFonts w:ascii="Times New Roman" w:hAnsi="Times New Roman" w:cs="Times New Roman"/>
                <w:bCs/>
                <w:color w:val="000000" w:themeColor="text1"/>
                <w:sz w:val="24"/>
                <w:szCs w:val="24"/>
              </w:rPr>
            </w:pPr>
            <w:proofErr w:type="spellStart"/>
            <w:r w:rsidRPr="00443538">
              <w:rPr>
                <w:rFonts w:ascii="Times New Roman" w:hAnsi="Times New Roman" w:cs="Times New Roman"/>
                <w:sz w:val="24"/>
                <w:szCs w:val="24"/>
              </w:rPr>
              <w:t>Проєктом</w:t>
            </w:r>
            <w:proofErr w:type="spellEnd"/>
            <w:r w:rsidRPr="00443538">
              <w:rPr>
                <w:rFonts w:ascii="Times New Roman" w:hAnsi="Times New Roman" w:cs="Times New Roman"/>
                <w:sz w:val="24"/>
                <w:szCs w:val="24"/>
              </w:rPr>
              <w:t xml:space="preserve"> постанови пропонується запровадження нового продукту потужності з обмеженнями для</w:t>
            </w:r>
            <w:r w:rsidRPr="00443538">
              <w:rPr>
                <w:rFonts w:ascii="Times New Roman" w:hAnsi="Times New Roman" w:cs="Times New Roman"/>
                <w:sz w:val="24"/>
                <w:szCs w:val="24"/>
                <w:lang w:val="ru-RU"/>
              </w:rPr>
              <w:t xml:space="preserve"> </w:t>
            </w:r>
            <w:r w:rsidRPr="00443538">
              <w:rPr>
                <w:rFonts w:ascii="Times New Roman" w:hAnsi="Times New Roman" w:cs="Times New Roman"/>
                <w:b/>
                <w:bCs/>
                <w:sz w:val="24"/>
                <w:szCs w:val="24"/>
              </w:rPr>
              <w:t>постачання видобутого природного газу кінцевим споживачам, які знаходяться в одній газорозподільній зоні з газовидобувним підприємством</w:t>
            </w:r>
            <w:r w:rsidRPr="00443538">
              <w:rPr>
                <w:rFonts w:ascii="Times New Roman" w:hAnsi="Times New Roman" w:cs="Times New Roman"/>
                <w:sz w:val="24"/>
                <w:szCs w:val="24"/>
              </w:rPr>
              <w:t xml:space="preserve">. Відповідно </w:t>
            </w:r>
            <w:r w:rsidRPr="00443538">
              <w:rPr>
                <w:rFonts w:ascii="Times New Roman" w:hAnsi="Times New Roman" w:cs="Times New Roman"/>
                <w:bCs/>
                <w:color w:val="000000" w:themeColor="text1"/>
                <w:sz w:val="24"/>
                <w:szCs w:val="24"/>
              </w:rPr>
              <w:t>віртуальні точки виходу до суміжного газовидобувного підприємства не мають відношення до будь якої газорозподільної зони.</w:t>
            </w:r>
          </w:p>
        </w:tc>
        <w:tc>
          <w:tcPr>
            <w:tcW w:w="4361" w:type="dxa"/>
            <w:tcBorders>
              <w:top w:val="single" w:sz="4" w:space="0" w:color="auto"/>
            </w:tcBorders>
          </w:tcPr>
          <w:p w:rsidR="00DB70FF" w:rsidRPr="00443538" w:rsidRDefault="006E768B" w:rsidP="000F640D">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частково враховується у редакції:</w:t>
            </w:r>
          </w:p>
          <w:p w:rsidR="006E768B" w:rsidRPr="00443538" w:rsidRDefault="006E768B" w:rsidP="006E768B">
            <w:pPr>
              <w:spacing w:line="216" w:lineRule="auto"/>
              <w:ind w:firstLine="709"/>
              <w:jc w:val="both"/>
              <w:rPr>
                <w:rFonts w:ascii="Times New Roman" w:hAnsi="Times New Roman" w:cs="Times New Roman"/>
                <w:color w:val="000000" w:themeColor="text1"/>
                <w:sz w:val="24"/>
                <w:szCs w:val="24"/>
              </w:rPr>
            </w:pPr>
            <w:r w:rsidRPr="00443538">
              <w:rPr>
                <w:rFonts w:ascii="Times New Roman" w:eastAsia="Times New Roman" w:hAnsi="Times New Roman" w:cs="Times New Roman"/>
                <w:sz w:val="24"/>
                <w:szCs w:val="24"/>
              </w:rPr>
              <w:t>«</w:t>
            </w:r>
            <w:r w:rsidRPr="00443538">
              <w:rPr>
                <w:rFonts w:ascii="Times New Roman" w:hAnsi="Times New Roman" w:cs="Times New Roman"/>
                <w:color w:val="000000" w:themeColor="text1"/>
                <w:sz w:val="24"/>
                <w:szCs w:val="24"/>
              </w:rPr>
              <w:t>…</w:t>
            </w:r>
          </w:p>
          <w:p w:rsidR="006E768B" w:rsidRPr="00443538" w:rsidRDefault="006E768B" w:rsidP="006E768B">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 xml:space="preserve">3) обсяг природного газу, поданий до газотранспортної системи у віртуальній точці </w:t>
            </w:r>
            <w:r w:rsidRPr="00443538">
              <w:rPr>
                <w:rFonts w:ascii="Times New Roman" w:hAnsi="Times New Roman" w:cs="Times New Roman"/>
                <w:bCs/>
                <w:i/>
                <w:color w:val="000000" w:themeColor="text1"/>
                <w:sz w:val="24"/>
                <w:szCs w:val="24"/>
              </w:rPr>
              <w:t xml:space="preserve">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в тому числі, може передаватися газ іншого газовидобувного підприємства чи групи газовидобувних підприємств) </w:t>
            </w:r>
            <w:r w:rsidRPr="00443538">
              <w:rPr>
                <w:rFonts w:ascii="Times New Roman" w:hAnsi="Times New Roman" w:cs="Times New Roman"/>
                <w:color w:val="000000" w:themeColor="text1"/>
                <w:sz w:val="24"/>
                <w:szCs w:val="24"/>
              </w:rPr>
              <w:t>повинен дорівнювати обсягу природного газу, відібраному з газотранспортної системи у віртуальній точці виходу до газорозподільних систем та/або віртуальній точці виходу до суміжного газовидобувного підприємства протягом кожної газової доби;</w:t>
            </w:r>
          </w:p>
          <w:p w:rsidR="006E768B" w:rsidRPr="00443538" w:rsidRDefault="006E768B" w:rsidP="006E768B">
            <w:pPr>
              <w:spacing w:line="216" w:lineRule="auto"/>
              <w:ind w:firstLine="709"/>
              <w:jc w:val="both"/>
              <w:rPr>
                <w:rFonts w:ascii="Times New Roman" w:hAnsi="Times New Roman" w:cs="Times New Roman"/>
                <w:color w:val="000000" w:themeColor="text1"/>
                <w:sz w:val="24"/>
                <w:szCs w:val="24"/>
              </w:rPr>
            </w:pPr>
            <w:r w:rsidRPr="00443538">
              <w:rPr>
                <w:rFonts w:ascii="Times New Roman" w:hAnsi="Times New Roman" w:cs="Times New Roman"/>
                <w:color w:val="000000" w:themeColor="text1"/>
                <w:sz w:val="24"/>
                <w:szCs w:val="24"/>
              </w:rPr>
              <w:t>…</w:t>
            </w:r>
          </w:p>
          <w:p w:rsidR="006E768B" w:rsidRPr="00443538" w:rsidRDefault="006E768B" w:rsidP="006E768B">
            <w:pPr>
              <w:spacing w:line="216" w:lineRule="auto"/>
              <w:ind w:firstLine="709"/>
              <w:jc w:val="both"/>
              <w:rPr>
                <w:rFonts w:ascii="Times New Roman" w:hAnsi="Times New Roman" w:cs="Times New Roman"/>
                <w:i/>
                <w:color w:val="000000" w:themeColor="text1"/>
                <w:sz w:val="24"/>
                <w:szCs w:val="24"/>
              </w:rPr>
            </w:pPr>
            <w:r w:rsidRPr="00443538">
              <w:rPr>
                <w:rFonts w:ascii="Times New Roman" w:hAnsi="Times New Roman" w:cs="Times New Roman"/>
                <w:color w:val="000000" w:themeColor="text1"/>
                <w:sz w:val="24"/>
                <w:szCs w:val="24"/>
              </w:rPr>
              <w:t>5) обсяг природного газу, зазначений у номінації/</w:t>
            </w:r>
            <w:proofErr w:type="spellStart"/>
            <w:r w:rsidRPr="00443538">
              <w:rPr>
                <w:rFonts w:ascii="Times New Roman" w:hAnsi="Times New Roman" w:cs="Times New Roman"/>
                <w:color w:val="000000" w:themeColor="text1"/>
                <w:sz w:val="24"/>
                <w:szCs w:val="24"/>
              </w:rPr>
              <w:t>реномінації</w:t>
            </w:r>
            <w:proofErr w:type="spellEnd"/>
            <w:r w:rsidRPr="00443538">
              <w:rPr>
                <w:rFonts w:ascii="Times New Roman" w:hAnsi="Times New Roman" w:cs="Times New Roman"/>
                <w:color w:val="000000" w:themeColor="text1"/>
                <w:sz w:val="24"/>
                <w:szCs w:val="24"/>
              </w:rPr>
              <w:t xml:space="preserve"> для віртуальної точки </w:t>
            </w:r>
            <w:r w:rsidRPr="00443538">
              <w:rPr>
                <w:rFonts w:ascii="Times New Roman" w:hAnsi="Times New Roman" w:cs="Times New Roman"/>
                <w:bCs/>
                <w:i/>
                <w:color w:val="000000" w:themeColor="text1"/>
                <w:sz w:val="24"/>
                <w:szCs w:val="24"/>
              </w:rPr>
              <w:t xml:space="preserve">з газорозподільних систем (місця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 </w:t>
            </w:r>
            <w:r w:rsidRPr="00443538">
              <w:rPr>
                <w:rFonts w:ascii="Times New Roman" w:hAnsi="Times New Roman" w:cs="Times New Roman"/>
                <w:color w:val="000000" w:themeColor="text1"/>
                <w:sz w:val="24"/>
                <w:szCs w:val="24"/>
              </w:rPr>
              <w:t>має відповідати обсягу природного газу, зазначеному для віртуальної точки виходу до газорозподільних систем та/або віртуальній точці виходу до суміжного газовидобувного підприємства, в іншому випадку оператор газотранспортної системи відхиляє таку номінацію/</w:t>
            </w:r>
            <w:proofErr w:type="spellStart"/>
            <w:r w:rsidRPr="00443538">
              <w:rPr>
                <w:rFonts w:ascii="Times New Roman" w:hAnsi="Times New Roman" w:cs="Times New Roman"/>
                <w:color w:val="000000" w:themeColor="text1"/>
                <w:sz w:val="24"/>
                <w:szCs w:val="24"/>
              </w:rPr>
              <w:t>реномінацію</w:t>
            </w:r>
            <w:proofErr w:type="spellEnd"/>
            <w:r w:rsidRPr="00443538">
              <w:rPr>
                <w:rFonts w:ascii="Times New Roman" w:hAnsi="Times New Roman" w:cs="Times New Roman"/>
                <w:color w:val="000000" w:themeColor="text1"/>
                <w:sz w:val="24"/>
                <w:szCs w:val="24"/>
              </w:rPr>
              <w:t>.</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hAnsi="Times New Roman" w:cs="Times New Roman"/>
                <w:color w:val="000000" w:themeColor="text1"/>
                <w:sz w:val="24"/>
                <w:szCs w:val="24"/>
              </w:rPr>
              <w:t>…</w:t>
            </w:r>
            <w:r w:rsidRPr="00443538">
              <w:rPr>
                <w:rFonts w:ascii="Times New Roman" w:eastAsia="Times New Roman" w:hAnsi="Times New Roman" w:cs="Times New Roman"/>
                <w:sz w:val="24"/>
                <w:szCs w:val="24"/>
              </w:rPr>
              <w:t>»</w:t>
            </w:r>
          </w:p>
          <w:p w:rsidR="006E768B" w:rsidRPr="00443538" w:rsidRDefault="006E768B" w:rsidP="006E768B">
            <w:pPr>
              <w:spacing w:line="216" w:lineRule="auto"/>
              <w:ind w:firstLine="709"/>
              <w:jc w:val="both"/>
              <w:rPr>
                <w:rFonts w:ascii="Times New Roman" w:eastAsia="Times New Roman" w:hAnsi="Times New Roman" w:cs="Times New Roman"/>
                <w:b/>
                <w:sz w:val="24"/>
                <w:szCs w:val="24"/>
              </w:rPr>
            </w:pPr>
          </w:p>
          <w:p w:rsidR="006E768B" w:rsidRPr="00443538" w:rsidRDefault="006E768B" w:rsidP="006E768B">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sz w:val="24"/>
                <w:szCs w:val="24"/>
              </w:rPr>
              <w:t xml:space="preserve">Крім цього, звуження предмету надання потужності з обмеженнями для точок виходу до мереж ГРМ, в яких відсутнє фізичне з ГТС, не відповідає загальній ідеології </w:t>
            </w:r>
            <w:proofErr w:type="spellStart"/>
            <w:r w:rsidRPr="00443538">
              <w:rPr>
                <w:rFonts w:ascii="Times New Roman" w:eastAsia="Times New Roman" w:hAnsi="Times New Roman" w:cs="Times New Roman"/>
                <w:sz w:val="24"/>
                <w:szCs w:val="24"/>
              </w:rPr>
              <w:t>Проєкту</w:t>
            </w:r>
            <w:proofErr w:type="spellEnd"/>
            <w:r w:rsidRPr="00443538">
              <w:rPr>
                <w:rFonts w:ascii="Times New Roman" w:eastAsia="Times New Roman" w:hAnsi="Times New Roman" w:cs="Times New Roman"/>
                <w:sz w:val="24"/>
                <w:szCs w:val="24"/>
              </w:rPr>
              <w:t xml:space="preserve"> та обмежує можливості замовників послуг транспортування використовувати послуги транспортування на більш вигідних умовах.</w:t>
            </w:r>
          </w:p>
        </w:tc>
      </w:tr>
      <w:tr w:rsidR="00DB70FF" w:rsidRPr="00443538" w:rsidTr="00B5308E">
        <w:tc>
          <w:tcPr>
            <w:tcW w:w="5452" w:type="dxa"/>
            <w:vMerge/>
          </w:tcPr>
          <w:p w:rsidR="00DB70FF" w:rsidRPr="00443538" w:rsidRDefault="00DB70FF" w:rsidP="000F640D">
            <w:pPr>
              <w:spacing w:line="216" w:lineRule="auto"/>
              <w:ind w:firstLine="709"/>
              <w:jc w:val="both"/>
              <w:rPr>
                <w:rFonts w:ascii="Times New Roman" w:eastAsia="Times New Roman" w:hAnsi="Times New Roman" w:cs="Times New Roman"/>
                <w:b/>
                <w:color w:val="000000" w:themeColor="text1"/>
                <w:sz w:val="24"/>
                <w:szCs w:val="24"/>
              </w:rPr>
            </w:pPr>
          </w:p>
        </w:tc>
        <w:tc>
          <w:tcPr>
            <w:tcW w:w="5541" w:type="dxa"/>
            <w:tcBorders>
              <w:top w:val="single" w:sz="4" w:space="0" w:color="auto"/>
            </w:tcBorders>
          </w:tcPr>
          <w:p w:rsidR="00DB70FF" w:rsidRPr="00443538" w:rsidRDefault="00DB70FF" w:rsidP="000F640D">
            <w:pPr>
              <w:spacing w:line="216" w:lineRule="auto"/>
              <w:jc w:val="center"/>
              <w:rPr>
                <w:rFonts w:ascii="Times New Roman" w:eastAsia="Times New Roman" w:hAnsi="Times New Roman" w:cs="Times New Roman"/>
                <w:b/>
                <w:color w:val="000000"/>
                <w:sz w:val="24"/>
                <w:szCs w:val="24"/>
                <w:u w:val="single"/>
              </w:rPr>
            </w:pPr>
            <w:proofErr w:type="spellStart"/>
            <w:r w:rsidRPr="00443538">
              <w:rPr>
                <w:rFonts w:ascii="Times New Roman" w:eastAsia="Times New Roman" w:hAnsi="Times New Roman" w:cs="Times New Roman"/>
                <w:b/>
                <w:color w:val="000000"/>
                <w:sz w:val="24"/>
                <w:szCs w:val="24"/>
                <w:u w:val="single"/>
              </w:rPr>
              <w:t>Бакулін</w:t>
            </w:r>
            <w:proofErr w:type="spellEnd"/>
            <w:r w:rsidRPr="00443538">
              <w:rPr>
                <w:rFonts w:ascii="Times New Roman" w:eastAsia="Times New Roman" w:hAnsi="Times New Roman" w:cs="Times New Roman"/>
                <w:b/>
                <w:color w:val="000000"/>
                <w:sz w:val="24"/>
                <w:szCs w:val="24"/>
                <w:u w:val="single"/>
              </w:rPr>
              <w:t xml:space="preserve"> О. Ю.</w:t>
            </w:r>
          </w:p>
          <w:p w:rsidR="00DB70FF" w:rsidRPr="00443538" w:rsidRDefault="00DB70FF" w:rsidP="000F640D">
            <w:pPr>
              <w:spacing w:line="216" w:lineRule="auto"/>
              <w:ind w:firstLine="709"/>
              <w:jc w:val="both"/>
              <w:rPr>
                <w:rFonts w:ascii="Times New Roman" w:hAnsi="Times New Roman" w:cs="Times New Roman"/>
                <w:b/>
                <w:i/>
                <w:sz w:val="24"/>
                <w:szCs w:val="24"/>
              </w:rPr>
            </w:pPr>
            <w:r w:rsidRPr="00443538">
              <w:rPr>
                <w:rFonts w:ascii="Times New Roman" w:hAnsi="Times New Roman" w:cs="Times New Roman"/>
                <w:b/>
                <w:i/>
                <w:sz w:val="24"/>
                <w:szCs w:val="24"/>
              </w:rPr>
              <w:t>Не приймати</w:t>
            </w:r>
          </w:p>
          <w:p w:rsidR="00DB70FF" w:rsidRPr="00443538" w:rsidRDefault="00DB70FF" w:rsidP="000F640D">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Відповідно до пункту 7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виходу - визначена точка у газотранспортній системі, в якій оператор газотранспортної системи доставляє природний газ, що знаходиться у газотранспортній системі, до іншої газотранспортної або газорозподільної системи, газосховища, установки LNG або споживача, приєднаного до газотранспортної системи, або до об’єкта, пов’язаного із видобутком природного газу ( пункт 42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входу - визначена точка у газотранспортній системі, в якій природний газ надходить до газотранспортної системи від об’єктів, пов’язаних із видобутком природного газу, газосховища, установки LNG, а також від інших газотранспортних або газорозподільних систем ( пункт 43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Згідно з пунктом 19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оператор газотранспортної системи - суб’єкт господарювання, який на підставі ліцензії здійснює діяльність із транспортування природного газу газотранспортною системою на користь третіх осіб (замовників).</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shd w:val="clear" w:color="auto" w:fill="FFFFFF"/>
              </w:rPr>
              <w:t>Транспортування природного газу - господарська діяльність, що підлягає ліцензуванню і пов’язана з переміщенням природного газу газотранспортною системою з метою його доставки до іншої газотранспортної системи, газорозподільної системи, газосховища, установки LNG або доставки безпосередньо споживачам, але що не включає переміщення внутрішньопромисловими трубопроводами (приєднаними мережами) та постачання природного газу</w:t>
            </w:r>
            <w:r w:rsidRPr="00F07289">
              <w:rPr>
                <w:rFonts w:ascii="Times New Roman" w:eastAsia="Times New Roman" w:hAnsi="Times New Roman" w:cs="Times New Roman"/>
                <w:color w:val="000000"/>
                <w:sz w:val="24"/>
                <w:szCs w:val="24"/>
              </w:rPr>
              <w:t xml:space="preserve"> (пункт 45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b/>
                <w:bCs/>
                <w:color w:val="000000"/>
                <w:sz w:val="24"/>
                <w:szCs w:val="24"/>
              </w:rPr>
              <w:t>З наведених вище приписів закону вбачається, що транспортування природного газу можливо виключно  до точки виходу до газорозподільної системи, де наявне фізичне з’єднання з газотранспортною системою;</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 іншому випадку, коли таке фізичне з’єднання відсутнє, оператор газотранспортної системи переміщення природного газу не здійснює, що виключає отримання ним оплати за ненадану послугу.</w:t>
            </w:r>
          </w:p>
          <w:p w:rsidR="00DB70FF" w:rsidRPr="00443538"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 xml:space="preserve">З урахуванням викладеного, </w:t>
            </w:r>
            <w:proofErr w:type="spellStart"/>
            <w:r w:rsidRPr="00F07289">
              <w:rPr>
                <w:rFonts w:ascii="Times New Roman" w:eastAsia="Times New Roman" w:hAnsi="Times New Roman" w:cs="Times New Roman"/>
                <w:color w:val="000000"/>
                <w:sz w:val="24"/>
                <w:szCs w:val="24"/>
              </w:rPr>
              <w:t>проєкт</w:t>
            </w:r>
            <w:proofErr w:type="spellEnd"/>
            <w:r w:rsidRPr="00F07289">
              <w:rPr>
                <w:rFonts w:ascii="Times New Roman" w:eastAsia="Times New Roman" w:hAnsi="Times New Roman" w:cs="Times New Roman"/>
                <w:color w:val="000000"/>
                <w:sz w:val="24"/>
                <w:szCs w:val="24"/>
              </w:rPr>
              <w:t xml:space="preserve"> спрямований на завдання матеріальної шкоди замовникам послуг транспортування та споживачам, шляхом надання можливості оператору газотранспортної системи отримувати грошові кошти безпідставно.</w:t>
            </w:r>
          </w:p>
        </w:tc>
        <w:tc>
          <w:tcPr>
            <w:tcW w:w="4361" w:type="dxa"/>
            <w:tcBorders>
              <w:top w:val="single" w:sz="4" w:space="0" w:color="auto"/>
            </w:tcBorders>
          </w:tcPr>
          <w:p w:rsidR="006E768B" w:rsidRPr="00443538" w:rsidRDefault="006E768B" w:rsidP="006E768B">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Відповідно до частини другої  статті 33 Закону України «Про ринок природного газу» Кодекс газотранспортної системи повинен містити такі положення, зокрема:</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визначення віртуальних точок газотранспортної системи, точок входу і точок виходу.</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Так положеннями розділу І глави 1 Кодексу газотранспортної системи затвердженим постановою НКРЕКП  від 30.09.2015 № 2493 (далі – Кодекс ГТС) визначено, що віртуальна точка - точка в газотранспортній системі з невизначеним фізичним розташуванням.</w:t>
            </w:r>
          </w:p>
          <w:p w:rsidR="00DB70FF" w:rsidRPr="00443538" w:rsidRDefault="006E768B" w:rsidP="006E768B">
            <w:pPr>
              <w:spacing w:line="216" w:lineRule="auto"/>
              <w:ind w:firstLine="709"/>
              <w:jc w:val="both"/>
              <w:rPr>
                <w:rFonts w:ascii="Times New Roman" w:hAnsi="Times New Roman" w:cs="Times New Roman"/>
                <w:b/>
                <w:color w:val="000000" w:themeColor="text1"/>
                <w:sz w:val="24"/>
                <w:szCs w:val="24"/>
              </w:rPr>
            </w:pPr>
            <w:r w:rsidRPr="00443538">
              <w:rPr>
                <w:rFonts w:ascii="Times New Roman" w:eastAsia="Times New Roman" w:hAnsi="Times New Roman" w:cs="Times New Roman"/>
                <w:sz w:val="24"/>
                <w:szCs w:val="24"/>
              </w:rPr>
              <w:t>Таким чином послуги транспортування надаються не лише в межах фізичних точок, що відповідає статті 33 Закону України «Про ринок природного газу».</w:t>
            </w:r>
          </w:p>
        </w:tc>
      </w:tr>
      <w:tr w:rsidR="000F640D" w:rsidRPr="00443538" w:rsidTr="00AB168F">
        <w:tc>
          <w:tcPr>
            <w:tcW w:w="15354" w:type="dxa"/>
            <w:gridSpan w:val="3"/>
            <w:tcBorders>
              <w:top w:val="single" w:sz="4" w:space="0" w:color="auto"/>
            </w:tcBorders>
          </w:tcPr>
          <w:p w:rsidR="000F640D" w:rsidRPr="00443538" w:rsidRDefault="000F640D" w:rsidP="000F640D">
            <w:pPr>
              <w:spacing w:line="216" w:lineRule="auto"/>
              <w:ind w:firstLine="709"/>
              <w:jc w:val="center"/>
              <w:rPr>
                <w:rFonts w:ascii="Times New Roman" w:hAnsi="Times New Roman" w:cs="Times New Roman"/>
                <w:b/>
                <w:i/>
                <w:sz w:val="24"/>
                <w:szCs w:val="24"/>
              </w:rPr>
            </w:pPr>
            <w:r w:rsidRPr="00443538">
              <w:rPr>
                <w:rFonts w:ascii="Times New Roman" w:hAnsi="Times New Roman" w:cs="Times New Roman"/>
                <w:b/>
                <w:i/>
                <w:sz w:val="24"/>
                <w:szCs w:val="24"/>
              </w:rPr>
              <w:t>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tc>
      </w:tr>
      <w:tr w:rsidR="000F640D" w:rsidRPr="00443538" w:rsidTr="00BC6697">
        <w:tc>
          <w:tcPr>
            <w:tcW w:w="15354" w:type="dxa"/>
            <w:gridSpan w:val="3"/>
            <w:tcBorders>
              <w:top w:val="single" w:sz="4" w:space="0" w:color="auto"/>
            </w:tcBorders>
          </w:tcPr>
          <w:p w:rsidR="000F640D" w:rsidRPr="00443538" w:rsidRDefault="000F640D" w:rsidP="000F640D">
            <w:pPr>
              <w:spacing w:line="216" w:lineRule="auto"/>
              <w:ind w:firstLine="709"/>
              <w:jc w:val="center"/>
              <w:rPr>
                <w:rFonts w:ascii="Times New Roman" w:hAnsi="Times New Roman" w:cs="Times New Roman"/>
                <w:b/>
                <w:bCs/>
                <w:color w:val="000000" w:themeColor="text1"/>
                <w:sz w:val="24"/>
                <w:szCs w:val="24"/>
                <w:shd w:val="clear" w:color="auto" w:fill="FFFFFF"/>
              </w:rPr>
            </w:pPr>
            <w:r w:rsidRPr="00443538">
              <w:rPr>
                <w:rFonts w:ascii="Times New Roman" w:hAnsi="Times New Roman" w:cs="Times New Roman"/>
                <w:b/>
                <w:bCs/>
                <w:color w:val="000000" w:themeColor="text1"/>
                <w:sz w:val="24"/>
                <w:szCs w:val="24"/>
                <w:shd w:val="clear" w:color="auto" w:fill="FFFFFF"/>
              </w:rPr>
              <w:t>VІI. Визначення та затвердження коефіцієнтів для потужності з обмеженнями до тарифів на послуги транспортування природного газу для точок входу і виходу в/з газотранспортну(</w:t>
            </w:r>
            <w:proofErr w:type="spellStart"/>
            <w:r w:rsidRPr="00443538">
              <w:rPr>
                <w:rFonts w:ascii="Times New Roman" w:hAnsi="Times New Roman" w:cs="Times New Roman"/>
                <w:b/>
                <w:bCs/>
                <w:color w:val="000000" w:themeColor="text1"/>
                <w:sz w:val="24"/>
                <w:szCs w:val="24"/>
                <w:shd w:val="clear" w:color="auto" w:fill="FFFFFF"/>
              </w:rPr>
              <w:t>ої</w:t>
            </w:r>
            <w:proofErr w:type="spellEnd"/>
            <w:r w:rsidRPr="00443538">
              <w:rPr>
                <w:rFonts w:ascii="Times New Roman" w:hAnsi="Times New Roman" w:cs="Times New Roman"/>
                <w:b/>
                <w:bCs/>
                <w:color w:val="000000" w:themeColor="text1"/>
                <w:sz w:val="24"/>
                <w:szCs w:val="24"/>
                <w:shd w:val="clear" w:color="auto" w:fill="FFFFFF"/>
              </w:rPr>
              <w:t>) систему(и)</w:t>
            </w:r>
          </w:p>
        </w:tc>
      </w:tr>
      <w:tr w:rsidR="00703BA2" w:rsidRPr="00443538" w:rsidTr="002E6C18">
        <w:tc>
          <w:tcPr>
            <w:tcW w:w="5452" w:type="dxa"/>
            <w:vMerge w:val="restart"/>
            <w:tcBorders>
              <w:top w:val="single" w:sz="4" w:space="0" w:color="auto"/>
            </w:tcBorders>
          </w:tcPr>
          <w:p w:rsidR="00703BA2" w:rsidRPr="00443538" w:rsidRDefault="00703BA2" w:rsidP="000F640D">
            <w:pPr>
              <w:spacing w:line="216" w:lineRule="auto"/>
              <w:ind w:firstLine="709"/>
              <w:jc w:val="both"/>
              <w:rPr>
                <w:rFonts w:ascii="Times New Roman" w:hAnsi="Times New Roman" w:cs="Times New Roman"/>
                <w:sz w:val="24"/>
                <w:szCs w:val="24"/>
                <w:shd w:val="clear" w:color="auto" w:fill="FFFFFF"/>
              </w:rPr>
            </w:pPr>
            <w:r w:rsidRPr="00443538">
              <w:rPr>
                <w:rFonts w:ascii="Times New Roman" w:hAnsi="Times New Roman" w:cs="Times New Roman"/>
                <w:sz w:val="24"/>
                <w:szCs w:val="24"/>
                <w:shd w:val="clear" w:color="auto" w:fill="FFFFFF"/>
              </w:rPr>
              <w:t xml:space="preserve">2. Знижувальні коефіцієнти </w:t>
            </w:r>
            <w:r w:rsidRPr="00443538">
              <w:rPr>
                <w:rFonts w:ascii="Times New Roman" w:hAnsi="Times New Roman" w:cs="Times New Roman"/>
                <w:b/>
                <w:sz w:val="24"/>
                <w:szCs w:val="24"/>
              </w:rPr>
              <w:t>для потужності з обмеженнями до тарифів на послуги транспортування природного газу для точок входу і точок виходу в/з газотранспортну(</w:t>
            </w:r>
            <w:proofErr w:type="spellStart"/>
            <w:r w:rsidRPr="00443538">
              <w:rPr>
                <w:rFonts w:ascii="Times New Roman" w:hAnsi="Times New Roman" w:cs="Times New Roman"/>
                <w:b/>
                <w:sz w:val="24"/>
                <w:szCs w:val="24"/>
              </w:rPr>
              <w:t>ої</w:t>
            </w:r>
            <w:proofErr w:type="spellEnd"/>
            <w:r w:rsidRPr="00443538">
              <w:rPr>
                <w:rFonts w:ascii="Times New Roman" w:hAnsi="Times New Roman" w:cs="Times New Roman"/>
                <w:b/>
                <w:sz w:val="24"/>
                <w:szCs w:val="24"/>
              </w:rPr>
              <w:t>) систему(и) на міждержавних з’єднаннях</w:t>
            </w:r>
            <w:r w:rsidRPr="00443538">
              <w:rPr>
                <w:rFonts w:ascii="Times New Roman" w:hAnsi="Times New Roman" w:cs="Times New Roman"/>
                <w:sz w:val="24"/>
                <w:szCs w:val="24"/>
                <w:shd w:val="clear" w:color="auto" w:fill="FFFFFF"/>
              </w:rPr>
              <w:t xml:space="preserve"> розраховуються за формулами</w:t>
            </w:r>
          </w:p>
          <w:p w:rsidR="00703BA2" w:rsidRPr="00443538" w:rsidRDefault="00703BA2" w:rsidP="000F640D">
            <w:pPr>
              <w:spacing w:line="216" w:lineRule="auto"/>
              <w:ind w:firstLine="709"/>
              <w:jc w:val="both"/>
              <w:rPr>
                <w:rFonts w:ascii="Times New Roman" w:hAnsi="Times New Roman" w:cs="Times New Roman"/>
                <w:sz w:val="24"/>
                <w:szCs w:val="24"/>
                <w:shd w:val="clear" w:color="auto" w:fill="FFFFFF"/>
              </w:rPr>
            </w:pPr>
            <w:r w:rsidRPr="00443538">
              <w:rPr>
                <w:rFonts w:ascii="Times New Roman" w:eastAsia="Times New Roman" w:hAnsi="Times New Roman" w:cs="Times New Roman"/>
                <w:sz w:val="24"/>
                <w:szCs w:val="24"/>
              </w:rPr>
              <w:t>…</w:t>
            </w:r>
          </w:p>
        </w:tc>
        <w:tc>
          <w:tcPr>
            <w:tcW w:w="5541" w:type="dxa"/>
            <w:tcBorders>
              <w:top w:val="single" w:sz="4" w:space="0" w:color="auto"/>
            </w:tcBorders>
          </w:tcPr>
          <w:p w:rsidR="00703BA2" w:rsidRPr="00443538" w:rsidRDefault="00703BA2" w:rsidP="00703BA2">
            <w:pPr>
              <w:tabs>
                <w:tab w:val="left" w:pos="900"/>
              </w:tabs>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ТОВ «Оператор ГТС України»</w:t>
            </w:r>
          </w:p>
          <w:p w:rsidR="00703BA2" w:rsidRPr="00443538" w:rsidRDefault="00703BA2" w:rsidP="00703BA2">
            <w:pPr>
              <w:spacing w:line="240" w:lineRule="atLeast"/>
              <w:ind w:firstLine="709"/>
              <w:jc w:val="both"/>
              <w:rPr>
                <w:rFonts w:ascii="Times New Roman" w:hAnsi="Times New Roman" w:cs="Times New Roman"/>
                <w:sz w:val="24"/>
                <w:szCs w:val="24"/>
              </w:rPr>
            </w:pPr>
            <w:r w:rsidRPr="00443538">
              <w:rPr>
                <w:rFonts w:ascii="Times New Roman" w:eastAsia="Times New Roman" w:hAnsi="Times New Roman" w:cs="Times New Roman"/>
                <w:color w:val="000000" w:themeColor="text1"/>
                <w:sz w:val="24"/>
                <w:szCs w:val="24"/>
              </w:rPr>
              <w:t xml:space="preserve">2. Знижувальні коефіцієнти </w:t>
            </w:r>
            <w:r w:rsidRPr="00443538">
              <w:rPr>
                <w:rFonts w:ascii="Times New Roman" w:eastAsia="Times New Roman" w:hAnsi="Times New Roman" w:cs="Times New Roman"/>
                <w:sz w:val="24"/>
                <w:szCs w:val="24"/>
              </w:rPr>
              <w:t>для потужності з обмеженнями до тарифів на послуги транспортування природного газу для точок входу і точок виходу в/з газотранспортну(</w:t>
            </w:r>
            <w:proofErr w:type="spellStart"/>
            <w:r w:rsidRPr="00443538">
              <w:rPr>
                <w:rFonts w:ascii="Times New Roman" w:eastAsia="Times New Roman" w:hAnsi="Times New Roman" w:cs="Times New Roman"/>
                <w:sz w:val="24"/>
                <w:szCs w:val="24"/>
              </w:rPr>
              <w:t>ої</w:t>
            </w:r>
            <w:proofErr w:type="spellEnd"/>
            <w:r w:rsidRPr="00443538">
              <w:rPr>
                <w:rFonts w:ascii="Times New Roman" w:eastAsia="Times New Roman" w:hAnsi="Times New Roman" w:cs="Times New Roman"/>
                <w:sz w:val="24"/>
                <w:szCs w:val="24"/>
              </w:rPr>
              <w:t>) систему(и) на міждержавних з’єднаннях</w:t>
            </w:r>
            <w:r w:rsidRPr="00443538">
              <w:rPr>
                <w:rFonts w:ascii="Times New Roman" w:eastAsia="Times New Roman" w:hAnsi="Times New Roman" w:cs="Times New Roman"/>
                <w:color w:val="000000" w:themeColor="text1"/>
                <w:sz w:val="24"/>
                <w:szCs w:val="24"/>
              </w:rPr>
              <w:t xml:space="preserve"> розраховуються за формулами</w:t>
            </w:r>
          </w:p>
          <w:p w:rsidR="00703BA2" w:rsidRPr="00443538" w:rsidRDefault="00703BA2" w:rsidP="00703BA2">
            <w:pPr>
              <w:spacing w:line="240" w:lineRule="atLeast"/>
              <w:ind w:firstLine="709"/>
              <w:jc w:val="both"/>
              <w:rPr>
                <w:rFonts w:ascii="Times New Roman" w:hAnsi="Times New Roman" w:cs="Times New Roman"/>
                <w:sz w:val="24"/>
                <w:szCs w:val="24"/>
              </w:rPr>
            </w:pPr>
            <w:r w:rsidRPr="00443538">
              <w:rPr>
                <w:rFonts w:ascii="Times New Roman" w:eastAsia="Times New Roman" w:hAnsi="Times New Roman" w:cs="Times New Roman"/>
                <w:sz w:val="24"/>
                <w:szCs w:val="24"/>
              </w:rPr>
              <w:t>…</w:t>
            </w:r>
          </w:p>
          <w:p w:rsidR="00703BA2" w:rsidRPr="00443538" w:rsidRDefault="00703BA2" w:rsidP="00703BA2">
            <w:pPr>
              <w:spacing w:line="240" w:lineRule="atLeast"/>
              <w:jc w:val="both"/>
              <w:rPr>
                <w:rFonts w:ascii="Times New Roman" w:hAnsi="Times New Roman" w:cs="Times New Roman"/>
                <w:sz w:val="24"/>
                <w:szCs w:val="24"/>
              </w:rPr>
            </w:pPr>
            <w:r w:rsidRPr="00443538">
              <w:rPr>
                <w:rFonts w:ascii="Times New Roman" w:eastAsia="Times New Roman" w:hAnsi="Times New Roman" w:cs="Times New Roman"/>
                <w:b/>
                <w:bCs/>
                <w:sz w:val="24"/>
                <w:szCs w:val="24"/>
              </w:rPr>
              <w:t>Знижувальні коефіцієнти для потужності з обмеженнями для постачання видобутого природного газу розраховуються за формулою:</w:t>
            </w:r>
          </w:p>
          <w:p w:rsidR="00703BA2" w:rsidRPr="00443538" w:rsidRDefault="00703BA2" w:rsidP="00703BA2">
            <w:pPr>
              <w:spacing w:line="240" w:lineRule="atLeast"/>
              <w:jc w:val="both"/>
              <w:rPr>
                <w:rFonts w:ascii="Times New Roman" w:hAnsi="Times New Roman" w:cs="Times New Roman"/>
                <w:sz w:val="24"/>
                <w:szCs w:val="24"/>
              </w:rPr>
            </w:pPr>
            <w:r w:rsidRPr="00443538">
              <w:rPr>
                <w:rFonts w:ascii="Times New Roman" w:eastAsia="Times New Roman" w:hAnsi="Times New Roman" w:cs="Times New Roman"/>
                <w:sz w:val="24"/>
                <w:szCs w:val="24"/>
              </w:rPr>
              <w:t xml:space="preserve"> </w:t>
            </w:r>
            <w:r w:rsidRPr="00443538">
              <w:rPr>
                <w:rFonts w:ascii="Times New Roman" w:hAnsi="Times New Roman" w:cs="Times New Roman"/>
                <w:noProof/>
                <w:sz w:val="24"/>
                <w:szCs w:val="24"/>
              </w:rPr>
              <w:drawing>
                <wp:inline distT="0" distB="0" distL="0" distR="0" wp14:anchorId="3A0E2677" wp14:editId="4BE67859">
                  <wp:extent cx="1381125" cy="428625"/>
                  <wp:effectExtent l="0" t="0" r="0" b="0"/>
                  <wp:docPr id="29672513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725131" name=""/>
                          <pic:cNvPicPr/>
                        </pic:nvPicPr>
                        <pic:blipFill>
                          <a:blip r:embed="rId7">
                            <a:extLst>
                              <a:ext uri="{28A0092B-C50C-407E-A947-70E740481C1C}">
                                <a14:useLocalDpi xmlns:a14="http://schemas.microsoft.com/office/drawing/2010/main" val="0"/>
                              </a:ext>
                            </a:extLst>
                          </a:blip>
                          <a:stretch>
                            <a:fillRect/>
                          </a:stretch>
                        </pic:blipFill>
                        <pic:spPr>
                          <a:xfrm>
                            <a:off x="0" y="0"/>
                            <a:ext cx="1381125" cy="428625"/>
                          </a:xfrm>
                          <a:prstGeom prst="rect">
                            <a:avLst/>
                          </a:prstGeom>
                        </pic:spPr>
                      </pic:pic>
                    </a:graphicData>
                  </a:graphic>
                </wp:inline>
              </w:drawing>
            </w:r>
          </w:p>
          <w:p w:rsidR="00703BA2" w:rsidRPr="00443538" w:rsidRDefault="00703BA2" w:rsidP="00703BA2">
            <w:pPr>
              <w:spacing w:line="240" w:lineRule="atLeast"/>
              <w:jc w:val="both"/>
              <w:rPr>
                <w:rFonts w:ascii="Times New Roman" w:hAnsi="Times New Roman" w:cs="Times New Roman"/>
                <w:sz w:val="24"/>
                <w:szCs w:val="24"/>
              </w:rPr>
            </w:pPr>
            <w:r w:rsidRPr="00443538">
              <w:rPr>
                <w:rFonts w:ascii="Times New Roman" w:eastAsia="Times New Roman" w:hAnsi="Times New Roman" w:cs="Times New Roman"/>
                <w:b/>
                <w:bCs/>
                <w:sz w:val="24"/>
                <w:szCs w:val="24"/>
              </w:rPr>
              <w:t xml:space="preserve"> </w:t>
            </w:r>
          </w:p>
          <w:p w:rsidR="00703BA2" w:rsidRPr="00443538" w:rsidRDefault="00703BA2" w:rsidP="00703BA2">
            <w:pPr>
              <w:spacing w:line="216" w:lineRule="auto"/>
              <w:ind w:firstLine="709"/>
              <w:jc w:val="both"/>
              <w:rPr>
                <w:rFonts w:ascii="Times New Roman" w:hAnsi="Times New Roman" w:cs="Times New Roman"/>
                <w:sz w:val="24"/>
                <w:szCs w:val="24"/>
              </w:rPr>
            </w:pPr>
            <w:r w:rsidRPr="00443538">
              <w:rPr>
                <w:rFonts w:ascii="Times New Roman" w:eastAsia="Times New Roman" w:hAnsi="Times New Roman" w:cs="Times New Roman"/>
                <w:b/>
                <w:bCs/>
                <w:sz w:val="24"/>
                <w:szCs w:val="24"/>
              </w:rPr>
              <w:t xml:space="preserve"> </w:t>
            </w:r>
            <w:r w:rsidRPr="00443538">
              <w:rPr>
                <w:rFonts w:ascii="Times New Roman" w:eastAsia="Times New Roman" w:hAnsi="Times New Roman" w:cs="Times New Roman"/>
                <w:b/>
                <w:bCs/>
                <w:color w:val="000000" w:themeColor="text1"/>
                <w:sz w:val="24"/>
                <w:szCs w:val="24"/>
              </w:rPr>
              <w:t>де:</w:t>
            </w:r>
            <w:r w:rsidRPr="00443538">
              <w:rPr>
                <w:rFonts w:ascii="Times New Roman" w:hAnsi="Times New Roman" w:cs="Times New Roman"/>
                <w:noProof/>
                <w:sz w:val="24"/>
                <w:szCs w:val="24"/>
              </w:rPr>
              <w:drawing>
                <wp:inline distT="0" distB="0" distL="0" distR="0" wp14:anchorId="63A3D55B" wp14:editId="1F3CFAE6">
                  <wp:extent cx="514350" cy="190500"/>
                  <wp:effectExtent l="0" t="0" r="0" b="0"/>
                  <wp:docPr id="95832362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323622" name=""/>
                          <pic:cNvPicPr/>
                        </pic:nvPicPr>
                        <pic:blipFill>
                          <a:blip r:embed="rId8">
                            <a:extLst>
                              <a:ext uri="{28A0092B-C50C-407E-A947-70E740481C1C}">
                                <a14:useLocalDpi xmlns:a14="http://schemas.microsoft.com/office/drawing/2010/main" val="0"/>
                              </a:ext>
                            </a:extLst>
                          </a:blip>
                          <a:stretch>
                            <a:fillRect/>
                          </a:stretch>
                        </pic:blipFill>
                        <pic:spPr>
                          <a:xfrm>
                            <a:off x="0" y="0"/>
                            <a:ext cx="514350" cy="190500"/>
                          </a:xfrm>
                          <a:prstGeom prst="rect">
                            <a:avLst/>
                          </a:prstGeom>
                        </pic:spPr>
                      </pic:pic>
                    </a:graphicData>
                  </a:graphic>
                </wp:inline>
              </w:drawing>
            </w:r>
            <w:r w:rsidRPr="00443538">
              <w:rPr>
                <w:rFonts w:ascii="Times New Roman" w:eastAsia="Times New Roman" w:hAnsi="Times New Roman" w:cs="Times New Roman"/>
                <w:b/>
                <w:bCs/>
                <w:color w:val="000000" w:themeColor="text1"/>
                <w:sz w:val="24"/>
                <w:szCs w:val="24"/>
              </w:rPr>
              <w:t>знижувальний коефіцієнт для потужності з обмеженнями для віртуальних точок входу з газорозподільних систем та віртуальних точок виходу до газорозподільних систем на яких пропонується потужність з обмеженнями для постачання видобутого природного газу, в умовних одиницях;</w:t>
            </w:r>
          </w:p>
          <w:p w:rsidR="00703BA2" w:rsidRPr="00443538" w:rsidRDefault="00703BA2" w:rsidP="00703BA2">
            <w:pPr>
              <w:spacing w:line="216" w:lineRule="auto"/>
              <w:ind w:firstLine="709"/>
              <w:jc w:val="both"/>
              <w:rPr>
                <w:rFonts w:ascii="Times New Roman" w:hAnsi="Times New Roman" w:cs="Times New Roman"/>
                <w:sz w:val="24"/>
                <w:szCs w:val="24"/>
              </w:rPr>
            </w:pPr>
            <w:r w:rsidRPr="00443538">
              <w:rPr>
                <w:rFonts w:ascii="Times New Roman" w:eastAsia="Times New Roman" w:hAnsi="Times New Roman" w:cs="Times New Roman"/>
                <w:b/>
                <w:bCs/>
                <w:sz w:val="24"/>
                <w:szCs w:val="24"/>
              </w:rPr>
              <w:t xml:space="preserve"> </w:t>
            </w:r>
            <w:r w:rsidRPr="00443538">
              <w:rPr>
                <w:rFonts w:ascii="Times New Roman" w:hAnsi="Times New Roman" w:cs="Times New Roman"/>
                <w:noProof/>
                <w:sz w:val="24"/>
                <w:szCs w:val="24"/>
              </w:rPr>
              <w:drawing>
                <wp:inline distT="0" distB="0" distL="0" distR="0" wp14:anchorId="0172002E" wp14:editId="0D7DA826">
                  <wp:extent cx="495300" cy="190500"/>
                  <wp:effectExtent l="0" t="0" r="0" b="0"/>
                  <wp:docPr id="109449285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492859" name=""/>
                          <pic:cNvPicPr/>
                        </pic:nvPicPr>
                        <pic:blipFill>
                          <a:blip r:embed="rId9">
                            <a:extLst>
                              <a:ext uri="{28A0092B-C50C-407E-A947-70E740481C1C}">
                                <a14:useLocalDpi xmlns:a14="http://schemas.microsoft.com/office/drawing/2010/main" val="0"/>
                              </a:ext>
                            </a:extLst>
                          </a:blip>
                          <a:stretch>
                            <a:fillRect/>
                          </a:stretch>
                        </pic:blipFill>
                        <pic:spPr>
                          <a:xfrm>
                            <a:off x="0" y="0"/>
                            <a:ext cx="495300" cy="190500"/>
                          </a:xfrm>
                          <a:prstGeom prst="rect">
                            <a:avLst/>
                          </a:prstGeom>
                        </pic:spPr>
                      </pic:pic>
                    </a:graphicData>
                  </a:graphic>
                </wp:inline>
              </w:drawing>
            </w:r>
            <w:r w:rsidRPr="00443538">
              <w:rPr>
                <w:rFonts w:ascii="Times New Roman" w:eastAsia="Times New Roman" w:hAnsi="Times New Roman" w:cs="Times New Roman"/>
                <w:b/>
                <w:bCs/>
                <w:color w:val="000000" w:themeColor="text1"/>
                <w:sz w:val="24"/>
                <w:szCs w:val="24"/>
              </w:rPr>
              <w:t xml:space="preserve">тариф на послуги транспортування природного газу для віртуальної 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 грн за 1000 куб. м на добу </w:t>
            </w:r>
          </w:p>
          <w:p w:rsidR="00703BA2" w:rsidRPr="00443538" w:rsidRDefault="00703BA2" w:rsidP="00703BA2">
            <w:pPr>
              <w:spacing w:line="216" w:lineRule="auto"/>
              <w:ind w:firstLine="709"/>
              <w:jc w:val="both"/>
              <w:rPr>
                <w:rFonts w:ascii="Times New Roman" w:hAnsi="Times New Roman" w:cs="Times New Roman"/>
                <w:sz w:val="24"/>
                <w:szCs w:val="24"/>
              </w:rPr>
            </w:pPr>
            <w:r w:rsidRPr="00443538">
              <w:rPr>
                <w:rFonts w:ascii="Times New Roman" w:eastAsia="Times New Roman" w:hAnsi="Times New Roman" w:cs="Times New Roman"/>
                <w:b/>
                <w:bCs/>
                <w:color w:val="000000" w:themeColor="text1"/>
                <w:sz w:val="24"/>
                <w:szCs w:val="24"/>
              </w:rPr>
              <w:t xml:space="preserve"> </w:t>
            </w:r>
            <m:oMath>
              <m:sSubSup>
                <m:sSubSupPr>
                  <m:ctrlPr>
                    <w:rPr>
                      <w:rFonts w:ascii="Cambria Math" w:hAnsi="Cambria Math" w:cs="Times New Roman"/>
                      <w:i/>
                      <w:sz w:val="24"/>
                      <w:szCs w:val="24"/>
                      <w:vertAlign w:val="superscript"/>
                    </w:rPr>
                  </m:ctrlPr>
                </m:sSubSupPr>
                <m:e>
                  <m:r>
                    <w:rPr>
                      <w:rFonts w:ascii="Cambria Math" w:hAnsi="Cambria Math" w:cs="Times New Roman"/>
                      <w:sz w:val="24"/>
                      <w:szCs w:val="24"/>
                      <w:vertAlign w:val="superscript"/>
                    </w:rPr>
                    <m:t>Т</m:t>
                  </m:r>
                </m:e>
                <m:sub>
                  <m:r>
                    <w:rPr>
                      <w:rFonts w:ascii="Cambria Math" w:hAnsi="Cambria Math" w:cs="Times New Roman"/>
                      <w:sz w:val="24"/>
                      <w:szCs w:val="24"/>
                      <w:vertAlign w:val="superscript"/>
                    </w:rPr>
                    <m:t>вих</m:t>
                  </m:r>
                </m:sub>
                <m:sup>
                  <m:r>
                    <w:rPr>
                      <w:rFonts w:ascii="Cambria Math" w:hAnsi="Cambria Math" w:cs="Times New Roman"/>
                      <w:sz w:val="24"/>
                      <w:szCs w:val="24"/>
                      <w:vertAlign w:val="superscript"/>
                    </w:rPr>
                    <m:t>розп</m:t>
                  </m:r>
                </m:sup>
              </m:sSubSup>
            </m:oMath>
            <w:r w:rsidRPr="00443538">
              <w:rPr>
                <w:rFonts w:ascii="Times New Roman" w:eastAsia="Times New Roman" w:hAnsi="Times New Roman" w:cs="Times New Roman"/>
                <w:b/>
                <w:bCs/>
                <w:color w:val="000000" w:themeColor="text1"/>
                <w:sz w:val="24"/>
                <w:szCs w:val="24"/>
              </w:rPr>
              <w:t>– тариф на послуги транспортування природного газу для віртуальної точки виходу до газорозподільних систем, грн за 1000 куб. м на добу</w:t>
            </w:r>
          </w:p>
          <w:p w:rsidR="00391EF2" w:rsidRPr="00443538" w:rsidRDefault="00391EF2" w:rsidP="00391EF2">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391EF2" w:rsidRPr="00443538" w:rsidRDefault="00391EF2" w:rsidP="00391EF2">
            <w:pPr>
              <w:spacing w:line="240" w:lineRule="atLeast"/>
              <w:ind w:firstLine="709"/>
              <w:jc w:val="both"/>
              <w:rPr>
                <w:rFonts w:ascii="Times New Roman" w:eastAsia="Times New Roman" w:hAnsi="Times New Roman" w:cs="Times New Roman"/>
                <w:color w:val="000000" w:themeColor="text1"/>
                <w:sz w:val="24"/>
                <w:szCs w:val="24"/>
              </w:rPr>
            </w:pPr>
            <w:r w:rsidRPr="00443538">
              <w:rPr>
                <w:rFonts w:ascii="Times New Roman" w:eastAsia="Times New Roman" w:hAnsi="Times New Roman" w:cs="Times New Roman"/>
                <w:color w:val="000000" w:themeColor="text1"/>
                <w:sz w:val="24"/>
                <w:szCs w:val="24"/>
              </w:rPr>
              <w:t>Пропонується визначити формулу розрахунку знижувального коефіцієнта з урахуванням мети запропонованих змін.</w:t>
            </w:r>
          </w:p>
        </w:tc>
        <w:tc>
          <w:tcPr>
            <w:tcW w:w="4361" w:type="dxa"/>
            <w:tcBorders>
              <w:top w:val="single" w:sz="4" w:space="0" w:color="auto"/>
            </w:tcBorders>
          </w:tcPr>
          <w:p w:rsidR="00703BA2" w:rsidRPr="00443538" w:rsidRDefault="007406F8" w:rsidP="000F640D">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7406F8" w:rsidRPr="00443538" w:rsidRDefault="007406F8" w:rsidP="000F640D">
            <w:pPr>
              <w:spacing w:line="216" w:lineRule="auto"/>
              <w:ind w:firstLine="709"/>
              <w:jc w:val="both"/>
              <w:rPr>
                <w:rFonts w:ascii="Times New Roman" w:eastAsia="Times New Roman" w:hAnsi="Times New Roman" w:cs="Times New Roman"/>
                <w:sz w:val="24"/>
                <w:szCs w:val="24"/>
              </w:rPr>
            </w:pPr>
            <w:proofErr w:type="spellStart"/>
            <w:r w:rsidRPr="00443538">
              <w:rPr>
                <w:rFonts w:ascii="Times New Roman" w:eastAsia="Times New Roman" w:hAnsi="Times New Roman" w:cs="Times New Roman"/>
                <w:sz w:val="24"/>
                <w:szCs w:val="24"/>
              </w:rPr>
              <w:t>Проєктом</w:t>
            </w:r>
            <w:proofErr w:type="spellEnd"/>
            <w:r w:rsidRPr="00443538">
              <w:rPr>
                <w:rFonts w:ascii="Times New Roman" w:eastAsia="Times New Roman" w:hAnsi="Times New Roman" w:cs="Times New Roman"/>
                <w:sz w:val="24"/>
                <w:szCs w:val="24"/>
              </w:rPr>
              <w:t xml:space="preserve"> передбачається надання права Оператора ГТС подати НКРЕКП розрахунок знижувальних коефіцієнтів з відповідними </w:t>
            </w:r>
            <w:proofErr w:type="spellStart"/>
            <w:r w:rsidRPr="00443538">
              <w:rPr>
                <w:rFonts w:ascii="Times New Roman" w:eastAsia="Times New Roman" w:hAnsi="Times New Roman" w:cs="Times New Roman"/>
                <w:sz w:val="24"/>
                <w:szCs w:val="24"/>
              </w:rPr>
              <w:t>обгрунтуваннями</w:t>
            </w:r>
            <w:proofErr w:type="spellEnd"/>
            <w:r w:rsidRPr="00443538">
              <w:rPr>
                <w:rFonts w:ascii="Times New Roman" w:eastAsia="Times New Roman" w:hAnsi="Times New Roman" w:cs="Times New Roman"/>
                <w:sz w:val="24"/>
                <w:szCs w:val="24"/>
              </w:rPr>
              <w:t>.</w:t>
            </w:r>
          </w:p>
        </w:tc>
      </w:tr>
      <w:tr w:rsidR="00703BA2" w:rsidRPr="00443538" w:rsidTr="006F6FA8">
        <w:tc>
          <w:tcPr>
            <w:tcW w:w="5452" w:type="dxa"/>
            <w:vMerge/>
          </w:tcPr>
          <w:p w:rsidR="00703BA2" w:rsidRPr="00443538" w:rsidRDefault="00703BA2" w:rsidP="000F640D">
            <w:pPr>
              <w:spacing w:line="216" w:lineRule="auto"/>
              <w:ind w:firstLine="709"/>
              <w:jc w:val="both"/>
              <w:rPr>
                <w:rFonts w:ascii="Times New Roman" w:eastAsia="Times New Roman" w:hAnsi="Times New Roman" w:cs="Times New Roman"/>
                <w:sz w:val="24"/>
                <w:szCs w:val="24"/>
              </w:rPr>
            </w:pPr>
          </w:p>
        </w:tc>
        <w:tc>
          <w:tcPr>
            <w:tcW w:w="5541" w:type="dxa"/>
            <w:tcBorders>
              <w:top w:val="single" w:sz="4" w:space="0" w:color="auto"/>
            </w:tcBorders>
          </w:tcPr>
          <w:p w:rsidR="00703BA2" w:rsidRPr="00443538" w:rsidRDefault="00703BA2" w:rsidP="000F640D">
            <w:pPr>
              <w:spacing w:line="216" w:lineRule="auto"/>
              <w:jc w:val="center"/>
              <w:rPr>
                <w:rFonts w:ascii="Times New Roman" w:eastAsia="Times New Roman" w:hAnsi="Times New Roman" w:cs="Times New Roman"/>
                <w:b/>
                <w:color w:val="000000"/>
                <w:sz w:val="24"/>
                <w:szCs w:val="24"/>
                <w:u w:val="single"/>
              </w:rPr>
            </w:pPr>
            <w:proofErr w:type="spellStart"/>
            <w:r w:rsidRPr="00443538">
              <w:rPr>
                <w:rFonts w:ascii="Times New Roman" w:eastAsia="Times New Roman" w:hAnsi="Times New Roman" w:cs="Times New Roman"/>
                <w:b/>
                <w:color w:val="000000"/>
                <w:sz w:val="24"/>
                <w:szCs w:val="24"/>
                <w:u w:val="single"/>
              </w:rPr>
              <w:t>Бакулін</w:t>
            </w:r>
            <w:proofErr w:type="spellEnd"/>
            <w:r w:rsidRPr="00443538">
              <w:rPr>
                <w:rFonts w:ascii="Times New Roman" w:eastAsia="Times New Roman" w:hAnsi="Times New Roman" w:cs="Times New Roman"/>
                <w:b/>
                <w:color w:val="000000"/>
                <w:sz w:val="24"/>
                <w:szCs w:val="24"/>
                <w:u w:val="single"/>
              </w:rPr>
              <w:t xml:space="preserve"> О. Ю.</w:t>
            </w:r>
          </w:p>
          <w:p w:rsidR="00703BA2" w:rsidRPr="00443538" w:rsidRDefault="00703BA2" w:rsidP="000F640D">
            <w:pPr>
              <w:spacing w:line="216" w:lineRule="auto"/>
              <w:ind w:firstLine="709"/>
              <w:jc w:val="both"/>
              <w:rPr>
                <w:rFonts w:ascii="Times New Roman" w:hAnsi="Times New Roman" w:cs="Times New Roman"/>
                <w:b/>
                <w:i/>
                <w:sz w:val="24"/>
                <w:szCs w:val="24"/>
              </w:rPr>
            </w:pPr>
            <w:r w:rsidRPr="00443538">
              <w:rPr>
                <w:rFonts w:ascii="Times New Roman" w:hAnsi="Times New Roman" w:cs="Times New Roman"/>
                <w:b/>
                <w:i/>
                <w:sz w:val="24"/>
                <w:szCs w:val="24"/>
              </w:rPr>
              <w:t>Не приймати</w:t>
            </w:r>
          </w:p>
          <w:p w:rsidR="00703BA2" w:rsidRPr="00443538" w:rsidRDefault="00703BA2" w:rsidP="000F640D">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Відповідно до пункту 7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виходу - визначена точка у газотранспортній системі, в якій оператор газотранспортної системи доставляє природний газ, що знаходиться у газотранспортній системі, до іншої газотранспортної або газорозподільної системи, газосховища, установки LNG або споживача, приєднаного до газотранспортної системи, або до об’єкта, пов’язаного із видобутком природного газу ( пункт 42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входу - визначена точка у газотранспортній системі, в якій природний газ надходить до газотранспортної системи від об’єктів, пов’язаних із видобутком природного газу, газосховища, установки LNG, а також від інших газотранспортних або газорозподільних систем ( пункт 43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Згідно з пунктом 19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оператор газотранспортної системи - суб’єкт господарювання, який на підставі ліцензії здійснює діяльність із транспортування природного газу газотранспортною системою на користь третіх осіб (замовників).</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shd w:val="clear" w:color="auto" w:fill="FFFFFF"/>
              </w:rPr>
              <w:t>Транспортування природного газу - господарська діяльність, що підлягає ліцензуванню і пов’язана з переміщенням природного газу газотранспортною системою з метою його доставки до іншої газотранспортної системи, газорозподільної системи, газосховища, установки LNG або доставки безпосередньо споживачам, але що не включає переміщення внутрішньопромисловими трубопроводами (приєднаними мережами) та постачання природного газу</w:t>
            </w:r>
            <w:r w:rsidRPr="00F07289">
              <w:rPr>
                <w:rFonts w:ascii="Times New Roman" w:eastAsia="Times New Roman" w:hAnsi="Times New Roman" w:cs="Times New Roman"/>
                <w:color w:val="000000"/>
                <w:sz w:val="24"/>
                <w:szCs w:val="24"/>
              </w:rPr>
              <w:t xml:space="preserve"> (пункт 45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b/>
                <w:bCs/>
                <w:color w:val="000000"/>
                <w:sz w:val="24"/>
                <w:szCs w:val="24"/>
              </w:rPr>
              <w:t>З наведених вище приписів закону вбачається, що транспортування природного газу можливо виключно  до точки виходу до газорозподільної системи, де наявне фізичне з’єднання з газотранспортною системою;</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 іншому випадку, коли таке фізичне з’єднання відсутнє, оператор газотранспортної системи переміщення природного газу не здійснює, що виключає отримання ним оплати за ненадану послугу.</w:t>
            </w:r>
          </w:p>
          <w:p w:rsidR="00703BA2" w:rsidRPr="00443538"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 xml:space="preserve">З урахуванням викладеного, </w:t>
            </w:r>
            <w:proofErr w:type="spellStart"/>
            <w:r w:rsidRPr="00F07289">
              <w:rPr>
                <w:rFonts w:ascii="Times New Roman" w:eastAsia="Times New Roman" w:hAnsi="Times New Roman" w:cs="Times New Roman"/>
                <w:color w:val="000000"/>
                <w:sz w:val="24"/>
                <w:szCs w:val="24"/>
              </w:rPr>
              <w:t>проєкт</w:t>
            </w:r>
            <w:proofErr w:type="spellEnd"/>
            <w:r w:rsidRPr="00F07289">
              <w:rPr>
                <w:rFonts w:ascii="Times New Roman" w:eastAsia="Times New Roman" w:hAnsi="Times New Roman" w:cs="Times New Roman"/>
                <w:color w:val="000000"/>
                <w:sz w:val="24"/>
                <w:szCs w:val="24"/>
              </w:rPr>
              <w:t xml:space="preserve"> спрямований на завдання матеріальної шкоди замовникам послуг транспортування та споживачам, шляхом надання можливості оператору газотранспортної системи отримувати грошові кошти безпідставно.  </w:t>
            </w:r>
          </w:p>
        </w:tc>
        <w:tc>
          <w:tcPr>
            <w:tcW w:w="4361" w:type="dxa"/>
            <w:tcBorders>
              <w:top w:val="single" w:sz="4" w:space="0" w:color="auto"/>
            </w:tcBorders>
          </w:tcPr>
          <w:p w:rsidR="006E768B" w:rsidRPr="00443538" w:rsidRDefault="006E768B" w:rsidP="006E768B">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Відповідно до частини другої  статті 33 Закону України «Про ринок природного газу» Кодекс газотранспортної системи повинен містити такі положення, зокрема:</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визначення віртуальних точок газотранспортної системи, точок входу і точок виходу.</w:t>
            </w:r>
          </w:p>
          <w:p w:rsidR="006E768B" w:rsidRPr="00443538" w:rsidRDefault="006E768B" w:rsidP="006E768B">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Так положеннями розділу І глави 1 Кодексу газотранспортної системи затвердженим постановою НКРЕКП  від 30.09.2015 № 2493 (далі – Кодекс ГТС) визначено, що віртуальна точка - точка в газотранспортній системі з невизначеним фізичним розташуванням.</w:t>
            </w:r>
          </w:p>
          <w:p w:rsidR="00703BA2" w:rsidRPr="00443538" w:rsidRDefault="006E768B" w:rsidP="006E768B">
            <w:pPr>
              <w:spacing w:line="216" w:lineRule="auto"/>
              <w:ind w:firstLine="709"/>
              <w:jc w:val="both"/>
              <w:rPr>
                <w:rFonts w:ascii="Times New Roman" w:hAnsi="Times New Roman" w:cs="Times New Roman"/>
                <w:sz w:val="24"/>
                <w:szCs w:val="24"/>
                <w:shd w:val="clear" w:color="auto" w:fill="FFFFFF"/>
              </w:rPr>
            </w:pPr>
            <w:r w:rsidRPr="00443538">
              <w:rPr>
                <w:rFonts w:ascii="Times New Roman" w:eastAsia="Times New Roman" w:hAnsi="Times New Roman" w:cs="Times New Roman"/>
                <w:sz w:val="24"/>
                <w:szCs w:val="24"/>
              </w:rPr>
              <w:t>Таким чином послуги транспортування надаються не лише в межах фізичних точок, що відповідає статті 33 Закону України «Про ринок природного газу».</w:t>
            </w:r>
          </w:p>
        </w:tc>
      </w:tr>
      <w:tr w:rsidR="00391EF2" w:rsidRPr="00443538" w:rsidTr="002E6C18">
        <w:tc>
          <w:tcPr>
            <w:tcW w:w="5452" w:type="dxa"/>
            <w:vMerge w:val="restart"/>
            <w:tcBorders>
              <w:top w:val="single" w:sz="4" w:space="0" w:color="auto"/>
            </w:tcBorders>
          </w:tcPr>
          <w:p w:rsidR="00391EF2" w:rsidRPr="00443538" w:rsidRDefault="00391EF2" w:rsidP="000F640D">
            <w:pPr>
              <w:ind w:firstLine="709"/>
              <w:jc w:val="both"/>
              <w:rPr>
                <w:rFonts w:ascii="Times New Roman" w:hAnsi="Times New Roman" w:cs="Times New Roman"/>
                <w:b/>
                <w:bCs/>
                <w:sz w:val="24"/>
                <w:szCs w:val="24"/>
              </w:rPr>
            </w:pPr>
            <w:r w:rsidRPr="00443538">
              <w:rPr>
                <w:rFonts w:ascii="Times New Roman" w:hAnsi="Times New Roman" w:cs="Times New Roman"/>
                <w:b/>
                <w:bCs/>
                <w:sz w:val="24"/>
                <w:szCs w:val="24"/>
              </w:rPr>
              <w:t>3. Знижувальні коефіцієнти для потужності з обмеженнями для постачання видобутого природного газу можуть приймати значення від 0 до 0,5.</w:t>
            </w:r>
          </w:p>
          <w:p w:rsidR="00391EF2" w:rsidRPr="00443538" w:rsidRDefault="00391EF2" w:rsidP="000F640D">
            <w:pPr>
              <w:spacing w:line="216" w:lineRule="auto"/>
              <w:ind w:firstLine="709"/>
              <w:jc w:val="both"/>
              <w:rPr>
                <w:rFonts w:ascii="Times New Roman" w:hAnsi="Times New Roman" w:cs="Times New Roman"/>
                <w:b/>
                <w:bCs/>
                <w:sz w:val="24"/>
                <w:szCs w:val="24"/>
              </w:rPr>
            </w:pPr>
            <w:r w:rsidRPr="00443538">
              <w:rPr>
                <w:rFonts w:ascii="Times New Roman" w:hAnsi="Times New Roman" w:cs="Times New Roman"/>
                <w:b/>
                <w:bCs/>
                <w:sz w:val="24"/>
                <w:szCs w:val="24"/>
              </w:rPr>
              <w:t>Оператор газотранспортної системи надає НКРЕКП розрахунки та  обґрунтування застосування таких коефіцієнтів.</w:t>
            </w:r>
          </w:p>
          <w:p w:rsidR="00391EF2" w:rsidRPr="00443538" w:rsidRDefault="00391EF2" w:rsidP="000F640D">
            <w:pPr>
              <w:spacing w:line="216" w:lineRule="auto"/>
              <w:ind w:firstLine="709"/>
              <w:jc w:val="both"/>
              <w:rPr>
                <w:rFonts w:ascii="Times New Roman" w:hAnsi="Times New Roman" w:cs="Times New Roman"/>
                <w:b/>
                <w:bCs/>
                <w:sz w:val="24"/>
                <w:szCs w:val="24"/>
              </w:rPr>
            </w:pPr>
            <w:r w:rsidRPr="00443538">
              <w:rPr>
                <w:rFonts w:ascii="Times New Roman" w:hAnsi="Times New Roman" w:cs="Times New Roman"/>
                <w:b/>
                <w:bCs/>
                <w:sz w:val="24"/>
                <w:szCs w:val="24"/>
              </w:rPr>
              <w:t>…</w:t>
            </w:r>
          </w:p>
        </w:tc>
        <w:tc>
          <w:tcPr>
            <w:tcW w:w="5541" w:type="dxa"/>
            <w:tcBorders>
              <w:top w:val="single" w:sz="4" w:space="0" w:color="auto"/>
            </w:tcBorders>
          </w:tcPr>
          <w:p w:rsidR="00391EF2" w:rsidRPr="00443538" w:rsidRDefault="00391EF2" w:rsidP="00391EF2">
            <w:pPr>
              <w:tabs>
                <w:tab w:val="left" w:pos="900"/>
              </w:tabs>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ТОВ «Оператор ГТС України»</w:t>
            </w:r>
          </w:p>
          <w:p w:rsidR="00391EF2" w:rsidRPr="00443538" w:rsidRDefault="00391EF2" w:rsidP="00391EF2">
            <w:pPr>
              <w:spacing w:line="240" w:lineRule="atLeast"/>
              <w:ind w:firstLine="709"/>
              <w:jc w:val="both"/>
              <w:rPr>
                <w:rFonts w:ascii="Times New Roman" w:hAnsi="Times New Roman" w:cs="Times New Roman"/>
                <w:sz w:val="24"/>
                <w:szCs w:val="24"/>
              </w:rPr>
            </w:pPr>
            <w:r w:rsidRPr="00443538">
              <w:rPr>
                <w:rFonts w:ascii="Times New Roman" w:eastAsia="Times New Roman" w:hAnsi="Times New Roman" w:cs="Times New Roman"/>
                <w:b/>
                <w:bCs/>
                <w:strike/>
                <w:sz w:val="24"/>
                <w:szCs w:val="24"/>
              </w:rPr>
              <w:t>3. Знижувальні коефіцієнти для потужності з обмеженнями для постачання видобутого природного газу можуть приймати значення від 0 до 0,5.</w:t>
            </w:r>
          </w:p>
          <w:p w:rsidR="00391EF2" w:rsidRPr="00443538" w:rsidRDefault="00391EF2" w:rsidP="00391EF2">
            <w:pPr>
              <w:spacing w:line="240" w:lineRule="atLeast"/>
              <w:ind w:firstLine="709"/>
              <w:jc w:val="both"/>
              <w:rPr>
                <w:rFonts w:ascii="Times New Roman" w:eastAsia="Times New Roman" w:hAnsi="Times New Roman" w:cs="Times New Roman"/>
                <w:b/>
                <w:bCs/>
                <w:strike/>
                <w:sz w:val="24"/>
                <w:szCs w:val="24"/>
              </w:rPr>
            </w:pPr>
            <w:r w:rsidRPr="00443538">
              <w:rPr>
                <w:rFonts w:ascii="Times New Roman" w:eastAsia="Times New Roman" w:hAnsi="Times New Roman" w:cs="Times New Roman"/>
                <w:b/>
                <w:bCs/>
                <w:strike/>
                <w:sz w:val="24"/>
                <w:szCs w:val="24"/>
              </w:rPr>
              <w:t>Оператор газотранспортної системи надає НКРЕКП розрахунки та  обґрунтування застосування таких коефіцієнтів.</w:t>
            </w:r>
          </w:p>
          <w:p w:rsidR="00391EF2" w:rsidRPr="00443538" w:rsidRDefault="00391EF2" w:rsidP="00391EF2">
            <w:pPr>
              <w:spacing w:line="216" w:lineRule="auto"/>
              <w:jc w:val="center"/>
              <w:rPr>
                <w:rFonts w:ascii="Times New Roman" w:hAnsi="Times New Roman" w:cs="Times New Roman"/>
                <w:b/>
                <w:bCs/>
                <w:sz w:val="24"/>
                <w:szCs w:val="24"/>
              </w:rPr>
            </w:pPr>
            <w:r w:rsidRPr="00443538">
              <w:rPr>
                <w:rFonts w:ascii="Times New Roman" w:hAnsi="Times New Roman" w:cs="Times New Roman"/>
                <w:b/>
                <w:bCs/>
                <w:sz w:val="24"/>
                <w:szCs w:val="24"/>
              </w:rPr>
              <w:t>…</w:t>
            </w:r>
          </w:p>
          <w:p w:rsidR="00391EF2" w:rsidRPr="00443538" w:rsidRDefault="00391EF2" w:rsidP="00391EF2">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391EF2" w:rsidRPr="00443538" w:rsidRDefault="00391EF2" w:rsidP="00391EF2">
            <w:pPr>
              <w:spacing w:line="216" w:lineRule="auto"/>
              <w:ind w:firstLine="709"/>
              <w:jc w:val="both"/>
              <w:rPr>
                <w:rFonts w:ascii="Times New Roman" w:eastAsia="Times New Roman" w:hAnsi="Times New Roman" w:cs="Times New Roman"/>
                <w:b/>
                <w:color w:val="000000"/>
                <w:sz w:val="24"/>
                <w:szCs w:val="24"/>
                <w:u w:val="single"/>
              </w:rPr>
            </w:pPr>
            <w:r w:rsidRPr="00443538">
              <w:rPr>
                <w:rFonts w:ascii="Times New Roman" w:hAnsi="Times New Roman" w:cs="Times New Roman"/>
                <w:sz w:val="24"/>
                <w:szCs w:val="24"/>
              </w:rPr>
              <w:t xml:space="preserve">Пропонується виключити з огляду на пропозицію до пункту 2 розділу </w:t>
            </w:r>
            <w:r w:rsidRPr="00443538">
              <w:rPr>
                <w:rFonts w:ascii="Times New Roman" w:hAnsi="Times New Roman" w:cs="Times New Roman"/>
                <w:color w:val="000000" w:themeColor="text1"/>
                <w:sz w:val="24"/>
                <w:szCs w:val="24"/>
                <w:shd w:val="clear" w:color="auto" w:fill="FFFFFF"/>
              </w:rPr>
              <w:t>VІI Методики.</w:t>
            </w:r>
          </w:p>
        </w:tc>
        <w:tc>
          <w:tcPr>
            <w:tcW w:w="4361" w:type="dxa"/>
            <w:tcBorders>
              <w:top w:val="single" w:sz="4" w:space="0" w:color="auto"/>
            </w:tcBorders>
          </w:tcPr>
          <w:p w:rsidR="007406F8" w:rsidRPr="00443538" w:rsidRDefault="007406F8" w:rsidP="007406F8">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391EF2" w:rsidRPr="00443538" w:rsidRDefault="007406F8" w:rsidP="007406F8">
            <w:pPr>
              <w:spacing w:line="216" w:lineRule="auto"/>
              <w:ind w:firstLine="709"/>
              <w:jc w:val="both"/>
              <w:rPr>
                <w:rFonts w:ascii="Times New Roman" w:eastAsia="Times New Roman" w:hAnsi="Times New Roman" w:cs="Times New Roman"/>
                <w:b/>
                <w:sz w:val="24"/>
                <w:szCs w:val="24"/>
              </w:rPr>
            </w:pPr>
            <w:proofErr w:type="spellStart"/>
            <w:r w:rsidRPr="00443538">
              <w:rPr>
                <w:rFonts w:ascii="Times New Roman" w:eastAsia="Times New Roman" w:hAnsi="Times New Roman" w:cs="Times New Roman"/>
                <w:sz w:val="24"/>
                <w:szCs w:val="24"/>
              </w:rPr>
              <w:t>Проєктом</w:t>
            </w:r>
            <w:proofErr w:type="spellEnd"/>
            <w:r w:rsidRPr="00443538">
              <w:rPr>
                <w:rFonts w:ascii="Times New Roman" w:eastAsia="Times New Roman" w:hAnsi="Times New Roman" w:cs="Times New Roman"/>
                <w:sz w:val="24"/>
                <w:szCs w:val="24"/>
              </w:rPr>
              <w:t xml:space="preserve"> передбачається надання права Оператора ГТС подати НКРЕКП розрахунок знижувальних коефіцієнтів з відповідними </w:t>
            </w:r>
            <w:proofErr w:type="spellStart"/>
            <w:r w:rsidRPr="00443538">
              <w:rPr>
                <w:rFonts w:ascii="Times New Roman" w:eastAsia="Times New Roman" w:hAnsi="Times New Roman" w:cs="Times New Roman"/>
                <w:sz w:val="24"/>
                <w:szCs w:val="24"/>
              </w:rPr>
              <w:t>обгрунтуваннями</w:t>
            </w:r>
            <w:proofErr w:type="spellEnd"/>
            <w:r w:rsidRPr="00443538">
              <w:rPr>
                <w:rFonts w:ascii="Times New Roman" w:eastAsia="Times New Roman" w:hAnsi="Times New Roman" w:cs="Times New Roman"/>
                <w:sz w:val="24"/>
                <w:szCs w:val="24"/>
              </w:rPr>
              <w:t>.</w:t>
            </w:r>
          </w:p>
        </w:tc>
      </w:tr>
      <w:tr w:rsidR="00391EF2" w:rsidRPr="00443538" w:rsidTr="005B23E8">
        <w:tc>
          <w:tcPr>
            <w:tcW w:w="5452" w:type="dxa"/>
            <w:vMerge/>
          </w:tcPr>
          <w:p w:rsidR="00391EF2" w:rsidRPr="00443538" w:rsidRDefault="00391EF2" w:rsidP="000F640D">
            <w:pPr>
              <w:spacing w:line="216" w:lineRule="auto"/>
              <w:ind w:firstLine="709"/>
              <w:jc w:val="both"/>
              <w:rPr>
                <w:rFonts w:ascii="Times New Roman" w:eastAsia="Times New Roman" w:hAnsi="Times New Roman" w:cs="Times New Roman"/>
                <w:b/>
                <w:color w:val="000000" w:themeColor="text1"/>
                <w:sz w:val="24"/>
                <w:szCs w:val="24"/>
              </w:rPr>
            </w:pPr>
          </w:p>
        </w:tc>
        <w:tc>
          <w:tcPr>
            <w:tcW w:w="5541" w:type="dxa"/>
            <w:tcBorders>
              <w:top w:val="single" w:sz="4" w:space="0" w:color="auto"/>
            </w:tcBorders>
          </w:tcPr>
          <w:p w:rsidR="00391EF2" w:rsidRPr="00443538" w:rsidRDefault="00391EF2" w:rsidP="000F640D">
            <w:pPr>
              <w:spacing w:line="216" w:lineRule="auto"/>
              <w:jc w:val="center"/>
              <w:rPr>
                <w:rFonts w:ascii="Times New Roman" w:eastAsia="Times New Roman" w:hAnsi="Times New Roman" w:cs="Times New Roman"/>
                <w:b/>
                <w:color w:val="000000"/>
                <w:sz w:val="24"/>
                <w:szCs w:val="24"/>
                <w:u w:val="single"/>
              </w:rPr>
            </w:pPr>
            <w:proofErr w:type="spellStart"/>
            <w:r w:rsidRPr="00443538">
              <w:rPr>
                <w:rFonts w:ascii="Times New Roman" w:eastAsia="Times New Roman" w:hAnsi="Times New Roman" w:cs="Times New Roman"/>
                <w:b/>
                <w:color w:val="000000"/>
                <w:sz w:val="24"/>
                <w:szCs w:val="24"/>
                <w:u w:val="single"/>
              </w:rPr>
              <w:t>Бакулін</w:t>
            </w:r>
            <w:proofErr w:type="spellEnd"/>
            <w:r w:rsidRPr="00443538">
              <w:rPr>
                <w:rFonts w:ascii="Times New Roman" w:eastAsia="Times New Roman" w:hAnsi="Times New Roman" w:cs="Times New Roman"/>
                <w:b/>
                <w:color w:val="000000"/>
                <w:sz w:val="24"/>
                <w:szCs w:val="24"/>
                <w:u w:val="single"/>
              </w:rPr>
              <w:t xml:space="preserve"> О. Ю.</w:t>
            </w:r>
          </w:p>
          <w:p w:rsidR="00391EF2" w:rsidRPr="00443538" w:rsidRDefault="00391EF2" w:rsidP="000F640D">
            <w:pPr>
              <w:spacing w:line="216" w:lineRule="auto"/>
              <w:ind w:firstLine="709"/>
              <w:jc w:val="both"/>
              <w:rPr>
                <w:rFonts w:ascii="Times New Roman" w:hAnsi="Times New Roman" w:cs="Times New Roman"/>
                <w:b/>
                <w:i/>
                <w:sz w:val="24"/>
                <w:szCs w:val="24"/>
              </w:rPr>
            </w:pPr>
            <w:r w:rsidRPr="00443538">
              <w:rPr>
                <w:rFonts w:ascii="Times New Roman" w:hAnsi="Times New Roman" w:cs="Times New Roman"/>
                <w:b/>
                <w:i/>
                <w:sz w:val="24"/>
                <w:szCs w:val="24"/>
              </w:rPr>
              <w:t>Не приймати</w:t>
            </w:r>
          </w:p>
          <w:p w:rsidR="00391EF2" w:rsidRPr="00443538" w:rsidRDefault="00391EF2" w:rsidP="000F640D">
            <w:pPr>
              <w:shd w:val="clear" w:color="auto" w:fill="FFFFFF"/>
              <w:spacing w:line="216" w:lineRule="auto"/>
              <w:jc w:val="center"/>
              <w:rPr>
                <w:rFonts w:ascii="Times New Roman" w:eastAsia="Times New Roman" w:hAnsi="Times New Roman" w:cs="Times New Roman"/>
                <w:b/>
                <w:sz w:val="24"/>
                <w:szCs w:val="24"/>
                <w:u w:val="single"/>
              </w:rPr>
            </w:pPr>
            <w:r w:rsidRPr="00443538">
              <w:rPr>
                <w:rFonts w:ascii="Times New Roman" w:eastAsia="Times New Roman" w:hAnsi="Times New Roman" w:cs="Times New Roman"/>
                <w:b/>
                <w:sz w:val="24"/>
                <w:szCs w:val="24"/>
                <w:u w:val="single"/>
              </w:rPr>
              <w:t>Обґрунтування</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Відповідно до пункту 7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газотранспортна система - технологічний комплекс, до якого входить окремий магістральний газопровід з усіма об’єктами і спорудами, пов’язаними з ним єдиним технологічним процесом, або кілька таких газопроводів, якими здійснюється транспортування природного газу від точки (точок) входу до точки (точок) виходу.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виходу - визначена точка у газотранспортній системі, в якій оператор газотранспортної системи доставляє природний газ, що знаходиться у газотранспортній системі, до іншої газотранспортної або газорозподільної системи, газосховища, установки LNG або споживача, приєднаного до газотранспортної системи, або до об’єкта, пов’язаного із видобутком природного газу ( пункт 42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Точка входу - визначена точка у газотранспортній системі, в якій природний газ надходить до газотранспортної системи від об’єктів, пов’язаних із видобутком природного газу, газосховища, установки LNG, а також від інших газотранспортних або газорозподільних систем ( пункт 43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Згідно з пунктом 19 статті 1 Закону України «Про ринок природного газу»</w:t>
            </w:r>
            <w:r w:rsidRPr="00F07289">
              <w:rPr>
                <w:rFonts w:ascii="Times New Roman" w:eastAsia="Times New Roman" w:hAnsi="Times New Roman" w:cs="Times New Roman"/>
                <w:color w:val="000000"/>
                <w:sz w:val="24"/>
                <w:szCs w:val="24"/>
                <w:shd w:val="clear" w:color="auto" w:fill="FFFFFF"/>
              </w:rPr>
              <w:t xml:space="preserve"> оператор газотранспортної системи - суб’єкт господарювання, який на підставі ліцензії здійснює діяльність із транспортування природного газу газотранспортною системою на користь третіх осіб (замовників).</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shd w:val="clear" w:color="auto" w:fill="FFFFFF"/>
              </w:rPr>
              <w:t>Транспортування природного газу - господарська діяльність, що підлягає ліцензуванню і пов’язана з переміщенням природного газу газотранспортною системою з метою його доставки до іншої газотранспортної системи, газорозподільної системи, газосховища, установки LNG або доставки безпосередньо споживачам, але що не включає переміщення внутрішньопромисловими трубопроводами (приєднаними мережами) та постачання природного газу</w:t>
            </w:r>
            <w:r w:rsidRPr="00F07289">
              <w:rPr>
                <w:rFonts w:ascii="Times New Roman" w:eastAsia="Times New Roman" w:hAnsi="Times New Roman" w:cs="Times New Roman"/>
                <w:color w:val="000000"/>
                <w:sz w:val="24"/>
                <w:szCs w:val="24"/>
              </w:rPr>
              <w:t xml:space="preserve"> (пункт 45 статті 1 Закону України «Про ринок природного газу»).</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b/>
                <w:bCs/>
                <w:color w:val="000000"/>
                <w:sz w:val="24"/>
                <w:szCs w:val="24"/>
              </w:rPr>
              <w:t>З наведених вище приписів закону вбачається, що транспортування природного газу можливо виключно  до точки виходу до газорозподільної системи, де наявне фізичне з’єднання з газотранспортною системою;</w:t>
            </w:r>
          </w:p>
          <w:p w:rsidR="00F07289" w:rsidRPr="00F07289"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В іншому випадку, коли таке фізичне з’єднання відсутнє, оператор газотранспортної системи переміщення природного газу не здійснює, що виключає отримання ним оплати за ненадану послугу.</w:t>
            </w:r>
          </w:p>
          <w:p w:rsidR="00391EF2" w:rsidRPr="00443538" w:rsidRDefault="00F07289" w:rsidP="00F07289">
            <w:pPr>
              <w:spacing w:line="240" w:lineRule="auto"/>
              <w:ind w:firstLine="708"/>
              <w:jc w:val="both"/>
              <w:rPr>
                <w:rFonts w:ascii="Times New Roman" w:eastAsia="Times New Roman" w:hAnsi="Times New Roman" w:cs="Times New Roman"/>
                <w:sz w:val="24"/>
                <w:szCs w:val="24"/>
              </w:rPr>
            </w:pPr>
            <w:r w:rsidRPr="00F07289">
              <w:rPr>
                <w:rFonts w:ascii="Times New Roman" w:eastAsia="Times New Roman" w:hAnsi="Times New Roman" w:cs="Times New Roman"/>
                <w:color w:val="000000"/>
                <w:sz w:val="24"/>
                <w:szCs w:val="24"/>
              </w:rPr>
              <w:t xml:space="preserve">З урахуванням викладеного, </w:t>
            </w:r>
            <w:proofErr w:type="spellStart"/>
            <w:r w:rsidRPr="00F07289">
              <w:rPr>
                <w:rFonts w:ascii="Times New Roman" w:eastAsia="Times New Roman" w:hAnsi="Times New Roman" w:cs="Times New Roman"/>
                <w:color w:val="000000"/>
                <w:sz w:val="24"/>
                <w:szCs w:val="24"/>
              </w:rPr>
              <w:t>проєкт</w:t>
            </w:r>
            <w:proofErr w:type="spellEnd"/>
            <w:r w:rsidRPr="00F07289">
              <w:rPr>
                <w:rFonts w:ascii="Times New Roman" w:eastAsia="Times New Roman" w:hAnsi="Times New Roman" w:cs="Times New Roman"/>
                <w:color w:val="000000"/>
                <w:sz w:val="24"/>
                <w:szCs w:val="24"/>
              </w:rPr>
              <w:t xml:space="preserve"> спрямований на завдання матеріальної шкоди замовникам послуг транспортування та споживачам, шляхом надання можливості оператору газотранспортної системи отримувати грошові кошти безпідставно.  </w:t>
            </w:r>
          </w:p>
        </w:tc>
        <w:tc>
          <w:tcPr>
            <w:tcW w:w="4361" w:type="dxa"/>
            <w:tcBorders>
              <w:top w:val="single" w:sz="4" w:space="0" w:color="auto"/>
            </w:tcBorders>
          </w:tcPr>
          <w:p w:rsidR="007406F8" w:rsidRPr="00443538" w:rsidRDefault="007406F8" w:rsidP="007406F8">
            <w:pPr>
              <w:spacing w:line="216" w:lineRule="auto"/>
              <w:ind w:firstLine="709"/>
              <w:jc w:val="both"/>
              <w:rPr>
                <w:rFonts w:ascii="Times New Roman" w:eastAsia="Times New Roman" w:hAnsi="Times New Roman" w:cs="Times New Roman"/>
                <w:b/>
                <w:sz w:val="24"/>
                <w:szCs w:val="24"/>
              </w:rPr>
            </w:pPr>
            <w:r w:rsidRPr="00443538">
              <w:rPr>
                <w:rFonts w:ascii="Times New Roman" w:eastAsia="Times New Roman" w:hAnsi="Times New Roman" w:cs="Times New Roman"/>
                <w:b/>
                <w:sz w:val="24"/>
                <w:szCs w:val="24"/>
              </w:rPr>
              <w:t>Попередньо відхиляється</w:t>
            </w:r>
          </w:p>
          <w:p w:rsidR="007406F8" w:rsidRPr="00443538" w:rsidRDefault="007406F8" w:rsidP="007406F8">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Відповідно до частини другої  статті 33 Закону України «Про ринок природного газу» Кодекс газотранспортної системи повинен містити такі положення, зокрема:</w:t>
            </w:r>
          </w:p>
          <w:p w:rsidR="007406F8" w:rsidRPr="00443538" w:rsidRDefault="007406F8" w:rsidP="007406F8">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визначення віртуальних точок газотранспортної системи, точок входу і точок виходу.</w:t>
            </w:r>
          </w:p>
          <w:p w:rsidR="007406F8" w:rsidRPr="00443538" w:rsidRDefault="007406F8" w:rsidP="007406F8">
            <w:pPr>
              <w:spacing w:line="216" w:lineRule="auto"/>
              <w:ind w:firstLine="709"/>
              <w:jc w:val="both"/>
              <w:rPr>
                <w:rFonts w:ascii="Times New Roman" w:eastAsia="Times New Roman" w:hAnsi="Times New Roman" w:cs="Times New Roman"/>
                <w:sz w:val="24"/>
                <w:szCs w:val="24"/>
              </w:rPr>
            </w:pPr>
            <w:r w:rsidRPr="00443538">
              <w:rPr>
                <w:rFonts w:ascii="Times New Roman" w:eastAsia="Times New Roman" w:hAnsi="Times New Roman" w:cs="Times New Roman"/>
                <w:sz w:val="24"/>
                <w:szCs w:val="24"/>
              </w:rPr>
              <w:t>Так положеннями розділу І глави 1 Кодексу газотранспортної системи затвердженим постановою НКРЕКП  від 30.09.2015 № 2493 (далі – Кодекс ГТС) визначено, що віртуальна точка - точка в газотранспортній системі з невизначеним фізичним розташуванням.</w:t>
            </w:r>
          </w:p>
          <w:p w:rsidR="00391EF2" w:rsidRPr="00443538" w:rsidRDefault="007406F8" w:rsidP="007406F8">
            <w:pPr>
              <w:spacing w:line="216" w:lineRule="auto"/>
              <w:ind w:firstLine="709"/>
              <w:jc w:val="both"/>
              <w:rPr>
                <w:rFonts w:ascii="Times New Roman" w:hAnsi="Times New Roman" w:cs="Times New Roman"/>
                <w:b/>
                <w:bCs/>
                <w:sz w:val="24"/>
                <w:szCs w:val="24"/>
              </w:rPr>
            </w:pPr>
            <w:r w:rsidRPr="00443538">
              <w:rPr>
                <w:rFonts w:ascii="Times New Roman" w:eastAsia="Times New Roman" w:hAnsi="Times New Roman" w:cs="Times New Roman"/>
                <w:sz w:val="24"/>
                <w:szCs w:val="24"/>
              </w:rPr>
              <w:t>Таким чином послуги транспортування надаються не лише в межах фізичних точок, що відповідає статті 33 Закону України «Про ринок природного газу».</w:t>
            </w:r>
          </w:p>
        </w:tc>
      </w:tr>
    </w:tbl>
    <w:p w:rsidR="00EB0495" w:rsidRDefault="00EB0495" w:rsidP="00422F21">
      <w:pPr>
        <w:spacing w:after="0" w:line="216" w:lineRule="auto"/>
        <w:rPr>
          <w:rFonts w:ascii="Times New Roman" w:eastAsia="Times New Roman" w:hAnsi="Times New Roman" w:cs="Times New Roman"/>
          <w:b/>
          <w:bCs/>
          <w:color w:val="000000"/>
          <w:sz w:val="24"/>
          <w:szCs w:val="24"/>
        </w:rPr>
      </w:pPr>
    </w:p>
    <w:p w:rsidR="00910165" w:rsidRDefault="00910165" w:rsidP="00422F21">
      <w:pPr>
        <w:spacing w:after="0" w:line="216" w:lineRule="auto"/>
        <w:rPr>
          <w:rFonts w:ascii="Times New Roman" w:eastAsia="Times New Roman" w:hAnsi="Times New Roman" w:cs="Times New Roman"/>
          <w:b/>
          <w:bCs/>
          <w:color w:val="000000"/>
          <w:sz w:val="24"/>
          <w:szCs w:val="24"/>
        </w:rPr>
      </w:pPr>
    </w:p>
    <w:p w:rsidR="00F07289" w:rsidRDefault="00391EF2" w:rsidP="002E498B">
      <w:pPr>
        <w:spacing w:after="0" w:line="216" w:lineRule="auto"/>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Заступник д</w:t>
      </w:r>
      <w:r w:rsidR="002E498B">
        <w:rPr>
          <w:rFonts w:ascii="Times New Roman" w:eastAsia="Times New Roman" w:hAnsi="Times New Roman" w:cs="Times New Roman"/>
          <w:b/>
          <w:bCs/>
          <w:color w:val="000000" w:themeColor="text1"/>
          <w:sz w:val="27"/>
          <w:szCs w:val="27"/>
        </w:rPr>
        <w:t>иректор</w:t>
      </w:r>
      <w:r>
        <w:rPr>
          <w:rFonts w:ascii="Times New Roman" w:eastAsia="Times New Roman" w:hAnsi="Times New Roman" w:cs="Times New Roman"/>
          <w:b/>
          <w:bCs/>
          <w:color w:val="000000" w:themeColor="text1"/>
          <w:sz w:val="27"/>
          <w:szCs w:val="27"/>
        </w:rPr>
        <w:t>а</w:t>
      </w:r>
      <w:r w:rsidR="002E498B">
        <w:rPr>
          <w:rFonts w:ascii="Times New Roman" w:eastAsia="Times New Roman" w:hAnsi="Times New Roman" w:cs="Times New Roman"/>
          <w:b/>
          <w:bCs/>
          <w:color w:val="000000" w:themeColor="text1"/>
          <w:sz w:val="27"/>
          <w:szCs w:val="27"/>
        </w:rPr>
        <w:t xml:space="preserve"> Департаменту</w:t>
      </w:r>
      <w:r w:rsidR="00F07289">
        <w:rPr>
          <w:rFonts w:ascii="Times New Roman" w:eastAsia="Times New Roman" w:hAnsi="Times New Roman" w:cs="Times New Roman"/>
          <w:b/>
          <w:bCs/>
          <w:color w:val="000000" w:themeColor="text1"/>
          <w:sz w:val="27"/>
          <w:szCs w:val="27"/>
        </w:rPr>
        <w:t xml:space="preserve"> розвитку </w:t>
      </w:r>
    </w:p>
    <w:p w:rsidR="00F07289" w:rsidRDefault="00F07289" w:rsidP="002E498B">
      <w:pPr>
        <w:spacing w:after="0" w:line="216" w:lineRule="auto"/>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 xml:space="preserve">газового ринку </w:t>
      </w:r>
      <w:r w:rsidR="00391EF2">
        <w:rPr>
          <w:rFonts w:ascii="Times New Roman" w:eastAsia="Times New Roman" w:hAnsi="Times New Roman" w:cs="Times New Roman"/>
          <w:b/>
          <w:bCs/>
          <w:color w:val="000000" w:themeColor="text1"/>
          <w:sz w:val="27"/>
          <w:szCs w:val="27"/>
        </w:rPr>
        <w:t>-</w:t>
      </w:r>
      <w:r>
        <w:rPr>
          <w:rFonts w:ascii="Times New Roman" w:eastAsia="Times New Roman" w:hAnsi="Times New Roman" w:cs="Times New Roman"/>
          <w:b/>
          <w:bCs/>
          <w:color w:val="000000" w:themeColor="text1"/>
          <w:sz w:val="27"/>
          <w:szCs w:val="27"/>
        </w:rPr>
        <w:t xml:space="preserve"> начальник відділу методологічного</w:t>
      </w:r>
    </w:p>
    <w:p w:rsidR="00910165" w:rsidRPr="00F07289" w:rsidRDefault="00F07289" w:rsidP="002E498B">
      <w:pPr>
        <w:spacing w:after="0" w:line="216" w:lineRule="auto"/>
        <w:rPr>
          <w:rFonts w:ascii="Times New Roman" w:eastAsia="Times New Roman" w:hAnsi="Times New Roman" w:cs="Times New Roman"/>
          <w:b/>
          <w:bCs/>
          <w:color w:val="000000" w:themeColor="text1"/>
          <w:sz w:val="27"/>
          <w:szCs w:val="27"/>
        </w:rPr>
      </w:pPr>
      <w:r>
        <w:rPr>
          <w:rFonts w:ascii="Times New Roman" w:eastAsia="Times New Roman" w:hAnsi="Times New Roman" w:cs="Times New Roman"/>
          <w:b/>
          <w:bCs/>
          <w:color w:val="000000" w:themeColor="text1"/>
          <w:sz w:val="27"/>
          <w:szCs w:val="27"/>
        </w:rPr>
        <w:t xml:space="preserve">забезпечення функціонування ринку природного газу </w:t>
      </w:r>
      <w:r w:rsidR="002E498B">
        <w:rPr>
          <w:rFonts w:ascii="Times New Roman" w:eastAsia="Times New Roman" w:hAnsi="Times New Roman" w:cs="Times New Roman"/>
          <w:b/>
          <w:bCs/>
          <w:color w:val="000000" w:themeColor="text1"/>
          <w:sz w:val="27"/>
          <w:szCs w:val="27"/>
        </w:rPr>
        <w:t xml:space="preserve"> </w:t>
      </w:r>
      <w:r w:rsidR="002E498B">
        <w:rPr>
          <w:rFonts w:ascii="Times New Roman" w:eastAsia="Times New Roman" w:hAnsi="Times New Roman" w:cs="Times New Roman"/>
          <w:b/>
          <w:bCs/>
          <w:color w:val="000000" w:themeColor="text1"/>
          <w:sz w:val="27"/>
          <w:szCs w:val="27"/>
        </w:rPr>
        <w:tab/>
      </w:r>
      <w:r w:rsidR="002E498B">
        <w:rPr>
          <w:rFonts w:ascii="Times New Roman" w:eastAsia="Times New Roman" w:hAnsi="Times New Roman" w:cs="Times New Roman"/>
          <w:b/>
          <w:bCs/>
          <w:color w:val="000000" w:themeColor="text1"/>
          <w:sz w:val="27"/>
          <w:szCs w:val="27"/>
        </w:rPr>
        <w:tab/>
      </w:r>
      <w:r w:rsidR="002E498B">
        <w:rPr>
          <w:rFonts w:ascii="Times New Roman" w:eastAsia="Times New Roman" w:hAnsi="Times New Roman" w:cs="Times New Roman"/>
          <w:b/>
          <w:bCs/>
          <w:color w:val="000000" w:themeColor="text1"/>
          <w:sz w:val="27"/>
          <w:szCs w:val="27"/>
        </w:rPr>
        <w:tab/>
      </w:r>
      <w:r w:rsidR="00127861">
        <w:rPr>
          <w:rFonts w:ascii="Times New Roman" w:eastAsia="Times New Roman" w:hAnsi="Times New Roman" w:cs="Times New Roman"/>
          <w:b/>
          <w:bCs/>
          <w:color w:val="000000" w:themeColor="text1"/>
          <w:sz w:val="27"/>
          <w:szCs w:val="27"/>
        </w:rPr>
        <w:tab/>
      </w:r>
      <w:r w:rsidR="00127861">
        <w:rPr>
          <w:rFonts w:ascii="Times New Roman" w:eastAsia="Times New Roman" w:hAnsi="Times New Roman" w:cs="Times New Roman"/>
          <w:b/>
          <w:bCs/>
          <w:color w:val="000000" w:themeColor="text1"/>
          <w:sz w:val="27"/>
          <w:szCs w:val="27"/>
        </w:rPr>
        <w:tab/>
      </w:r>
      <w:r w:rsidR="00127861">
        <w:rPr>
          <w:rFonts w:ascii="Times New Roman" w:eastAsia="Times New Roman" w:hAnsi="Times New Roman" w:cs="Times New Roman"/>
          <w:b/>
          <w:bCs/>
          <w:color w:val="000000" w:themeColor="text1"/>
          <w:sz w:val="27"/>
          <w:szCs w:val="27"/>
        </w:rPr>
        <w:tab/>
      </w:r>
      <w:r w:rsidR="00127861">
        <w:rPr>
          <w:rFonts w:ascii="Times New Roman" w:eastAsia="Times New Roman" w:hAnsi="Times New Roman" w:cs="Times New Roman"/>
          <w:b/>
          <w:bCs/>
          <w:color w:val="000000" w:themeColor="text1"/>
          <w:sz w:val="27"/>
          <w:szCs w:val="27"/>
        </w:rPr>
        <w:tab/>
      </w:r>
      <w:r w:rsidR="00127861">
        <w:rPr>
          <w:rFonts w:ascii="Times New Roman" w:eastAsia="Times New Roman" w:hAnsi="Times New Roman" w:cs="Times New Roman"/>
          <w:b/>
          <w:bCs/>
          <w:color w:val="000000" w:themeColor="text1"/>
          <w:sz w:val="27"/>
          <w:szCs w:val="27"/>
        </w:rPr>
        <w:tab/>
      </w:r>
      <w:r w:rsidR="00A451C7">
        <w:rPr>
          <w:rFonts w:ascii="Times New Roman" w:eastAsia="Times New Roman" w:hAnsi="Times New Roman" w:cs="Times New Roman"/>
          <w:b/>
          <w:bCs/>
          <w:color w:val="000000" w:themeColor="text1"/>
          <w:sz w:val="27"/>
          <w:szCs w:val="27"/>
        </w:rPr>
        <w:t xml:space="preserve"> </w:t>
      </w:r>
      <w:r>
        <w:rPr>
          <w:rFonts w:ascii="Times New Roman" w:eastAsia="Times New Roman" w:hAnsi="Times New Roman" w:cs="Times New Roman"/>
          <w:b/>
          <w:bCs/>
          <w:color w:val="000000" w:themeColor="text1"/>
          <w:sz w:val="27"/>
          <w:szCs w:val="27"/>
        </w:rPr>
        <w:t xml:space="preserve">        </w:t>
      </w:r>
      <w:r w:rsidR="00A451C7">
        <w:rPr>
          <w:rFonts w:ascii="Times New Roman" w:eastAsia="Times New Roman" w:hAnsi="Times New Roman" w:cs="Times New Roman"/>
          <w:b/>
          <w:bCs/>
          <w:color w:val="000000" w:themeColor="text1"/>
          <w:sz w:val="27"/>
          <w:szCs w:val="27"/>
        </w:rPr>
        <w:t xml:space="preserve">Тетяна КРИВОНОГ </w:t>
      </w:r>
    </w:p>
    <w:sectPr w:rsidR="00910165" w:rsidRPr="00F07289" w:rsidSect="00ED19B6">
      <w:footerReference w:type="default" r:id="rId10"/>
      <w:pgSz w:w="16838" w:h="11906" w:orient="landscape"/>
      <w:pgMar w:top="851"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B87" w:rsidRDefault="008E1B87" w:rsidP="00C24EEB">
      <w:pPr>
        <w:spacing w:after="0" w:line="240" w:lineRule="auto"/>
      </w:pPr>
      <w:r>
        <w:separator/>
      </w:r>
    </w:p>
  </w:endnote>
  <w:endnote w:type="continuationSeparator" w:id="0">
    <w:p w:rsidR="008E1B87" w:rsidRDefault="008E1B87" w:rsidP="00C2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72505"/>
      <w:docPartObj>
        <w:docPartGallery w:val="Page Numbers (Bottom of Page)"/>
        <w:docPartUnique/>
      </w:docPartObj>
    </w:sdtPr>
    <w:sdtEndPr/>
    <w:sdtContent>
      <w:p w:rsidR="00C24EEB" w:rsidRDefault="00414566">
        <w:pPr>
          <w:pStyle w:val="a7"/>
          <w:jc w:val="right"/>
        </w:pPr>
        <w:r>
          <w:fldChar w:fldCharType="begin"/>
        </w:r>
        <w:r w:rsidR="00C24EEB">
          <w:instrText>PAGE   \* MERGEFORMAT</w:instrText>
        </w:r>
        <w:r>
          <w:fldChar w:fldCharType="separate"/>
        </w:r>
        <w:r w:rsidR="00910165">
          <w:rPr>
            <w:noProof/>
          </w:rPr>
          <w:t>4</w:t>
        </w:r>
        <w:r>
          <w:fldChar w:fldCharType="end"/>
        </w:r>
      </w:p>
    </w:sdtContent>
  </w:sdt>
  <w:p w:rsidR="00C24EEB" w:rsidRDefault="00C24EE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B87" w:rsidRDefault="008E1B87" w:rsidP="00C24EEB">
      <w:pPr>
        <w:spacing w:after="0" w:line="240" w:lineRule="auto"/>
      </w:pPr>
      <w:r>
        <w:separator/>
      </w:r>
    </w:p>
  </w:footnote>
  <w:footnote w:type="continuationSeparator" w:id="0">
    <w:p w:rsidR="008E1B87" w:rsidRDefault="008E1B87" w:rsidP="00C24E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DE"/>
    <w:rsid w:val="0000054D"/>
    <w:rsid w:val="00030BE9"/>
    <w:rsid w:val="00036AA4"/>
    <w:rsid w:val="00047134"/>
    <w:rsid w:val="00063088"/>
    <w:rsid w:val="000A36AE"/>
    <w:rsid w:val="000A512C"/>
    <w:rsid w:val="000C04DE"/>
    <w:rsid w:val="000F640D"/>
    <w:rsid w:val="001016BD"/>
    <w:rsid w:val="00125869"/>
    <w:rsid w:val="00127861"/>
    <w:rsid w:val="00147EC0"/>
    <w:rsid w:val="001A3639"/>
    <w:rsid w:val="001C0914"/>
    <w:rsid w:val="001C2DFB"/>
    <w:rsid w:val="00211F06"/>
    <w:rsid w:val="00212480"/>
    <w:rsid w:val="00231724"/>
    <w:rsid w:val="002522C5"/>
    <w:rsid w:val="00260DFD"/>
    <w:rsid w:val="00272BD8"/>
    <w:rsid w:val="00283D58"/>
    <w:rsid w:val="002E498B"/>
    <w:rsid w:val="002E6C18"/>
    <w:rsid w:val="0030166B"/>
    <w:rsid w:val="00316BA2"/>
    <w:rsid w:val="00333451"/>
    <w:rsid w:val="00353E15"/>
    <w:rsid w:val="00356F27"/>
    <w:rsid w:val="00357AE4"/>
    <w:rsid w:val="003877D4"/>
    <w:rsid w:val="00391EF2"/>
    <w:rsid w:val="003B1F75"/>
    <w:rsid w:val="00405984"/>
    <w:rsid w:val="00414566"/>
    <w:rsid w:val="00420C2B"/>
    <w:rsid w:val="00422F21"/>
    <w:rsid w:val="00443538"/>
    <w:rsid w:val="004565D3"/>
    <w:rsid w:val="00463E8E"/>
    <w:rsid w:val="0047565F"/>
    <w:rsid w:val="004824DF"/>
    <w:rsid w:val="004A0E03"/>
    <w:rsid w:val="004B5E99"/>
    <w:rsid w:val="004E1D9E"/>
    <w:rsid w:val="004F37B6"/>
    <w:rsid w:val="00503489"/>
    <w:rsid w:val="00527563"/>
    <w:rsid w:val="0053082B"/>
    <w:rsid w:val="0056452B"/>
    <w:rsid w:val="005A2ECE"/>
    <w:rsid w:val="005B2DCA"/>
    <w:rsid w:val="00600105"/>
    <w:rsid w:val="0060474B"/>
    <w:rsid w:val="006528D2"/>
    <w:rsid w:val="00656A1C"/>
    <w:rsid w:val="00681495"/>
    <w:rsid w:val="0068294B"/>
    <w:rsid w:val="00694A1A"/>
    <w:rsid w:val="006D3EAC"/>
    <w:rsid w:val="006E768B"/>
    <w:rsid w:val="00703BA2"/>
    <w:rsid w:val="00706116"/>
    <w:rsid w:val="007406F8"/>
    <w:rsid w:val="00770C34"/>
    <w:rsid w:val="00774A9C"/>
    <w:rsid w:val="0078296D"/>
    <w:rsid w:val="007A1ED1"/>
    <w:rsid w:val="007C2486"/>
    <w:rsid w:val="007C57E9"/>
    <w:rsid w:val="007F3989"/>
    <w:rsid w:val="00836BB9"/>
    <w:rsid w:val="0084049C"/>
    <w:rsid w:val="00841BC4"/>
    <w:rsid w:val="00865FEA"/>
    <w:rsid w:val="00894BDC"/>
    <w:rsid w:val="008B5F29"/>
    <w:rsid w:val="008D7E0F"/>
    <w:rsid w:val="008E0473"/>
    <w:rsid w:val="008E1B87"/>
    <w:rsid w:val="00910165"/>
    <w:rsid w:val="009372D8"/>
    <w:rsid w:val="009434C7"/>
    <w:rsid w:val="00954835"/>
    <w:rsid w:val="009632EC"/>
    <w:rsid w:val="00976C3B"/>
    <w:rsid w:val="009D4461"/>
    <w:rsid w:val="00A02F89"/>
    <w:rsid w:val="00A451C7"/>
    <w:rsid w:val="00A51DD6"/>
    <w:rsid w:val="00A6250F"/>
    <w:rsid w:val="00A80702"/>
    <w:rsid w:val="00A96938"/>
    <w:rsid w:val="00AE67F1"/>
    <w:rsid w:val="00AF2B6A"/>
    <w:rsid w:val="00B203B3"/>
    <w:rsid w:val="00BA309A"/>
    <w:rsid w:val="00BC110C"/>
    <w:rsid w:val="00BC72BA"/>
    <w:rsid w:val="00BD18F3"/>
    <w:rsid w:val="00BD6FCF"/>
    <w:rsid w:val="00BE4256"/>
    <w:rsid w:val="00BE5E5E"/>
    <w:rsid w:val="00C24EEB"/>
    <w:rsid w:val="00C36233"/>
    <w:rsid w:val="00C50845"/>
    <w:rsid w:val="00C61D65"/>
    <w:rsid w:val="00C62509"/>
    <w:rsid w:val="00C63FDD"/>
    <w:rsid w:val="00C74DAB"/>
    <w:rsid w:val="00CD48EB"/>
    <w:rsid w:val="00CF083D"/>
    <w:rsid w:val="00CF17AC"/>
    <w:rsid w:val="00D04996"/>
    <w:rsid w:val="00D30967"/>
    <w:rsid w:val="00D34802"/>
    <w:rsid w:val="00D4635D"/>
    <w:rsid w:val="00D556AC"/>
    <w:rsid w:val="00D5787E"/>
    <w:rsid w:val="00D63653"/>
    <w:rsid w:val="00D86447"/>
    <w:rsid w:val="00D87DB6"/>
    <w:rsid w:val="00DB70FF"/>
    <w:rsid w:val="00DB716D"/>
    <w:rsid w:val="00DF08A1"/>
    <w:rsid w:val="00E0217A"/>
    <w:rsid w:val="00E05F20"/>
    <w:rsid w:val="00E57B04"/>
    <w:rsid w:val="00EA3B03"/>
    <w:rsid w:val="00EB0495"/>
    <w:rsid w:val="00EB3968"/>
    <w:rsid w:val="00ED19B6"/>
    <w:rsid w:val="00EE1443"/>
    <w:rsid w:val="00EE5264"/>
    <w:rsid w:val="00F07289"/>
    <w:rsid w:val="00F51617"/>
    <w:rsid w:val="00F6556A"/>
    <w:rsid w:val="00F71DF4"/>
    <w:rsid w:val="00F80FA7"/>
    <w:rsid w:val="00FA6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D7BC8B-D7B4-43F3-878F-75BB34C9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06F8"/>
    <w:pPr>
      <w:spacing w:line="256" w:lineRule="auto"/>
    </w:pPr>
    <w:rPr>
      <w:rFonts w:ascii="Calibri" w:eastAsia="Calibri" w:hAnsi="Calibri" w:cs="Calibri"/>
      <w:lang w:eastAsia="uk-UA"/>
    </w:rPr>
  </w:style>
  <w:style w:type="paragraph" w:styleId="3">
    <w:name w:val="heading 3"/>
    <w:basedOn w:val="a"/>
    <w:next w:val="a"/>
    <w:link w:val="30"/>
    <w:uiPriority w:val="9"/>
    <w:semiHidden/>
    <w:unhideWhenUsed/>
    <w:qFormat/>
    <w:rsid w:val="00A96938"/>
    <w:pPr>
      <w:keepNext/>
      <w:keepLines/>
      <w:spacing w:before="160" w:after="80" w:line="276" w:lineRule="auto"/>
      <w:outlineLvl w:val="2"/>
    </w:pPr>
    <w:rPr>
      <w:rFonts w:eastAsiaTheme="majorEastAsia" w:cstheme="majorBidi"/>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7565F"/>
    <w:rPr>
      <w:color w:val="0563C1" w:themeColor="hyperlink"/>
      <w:u w:val="single"/>
    </w:rPr>
  </w:style>
  <w:style w:type="paragraph" w:customStyle="1" w:styleId="rvps2">
    <w:name w:val="rvps2"/>
    <w:basedOn w:val="a"/>
    <w:rsid w:val="00D34802"/>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semiHidden/>
    <w:rsid w:val="00A96938"/>
    <w:rPr>
      <w:rFonts w:ascii="Calibri" w:eastAsiaTheme="majorEastAsia" w:hAnsi="Calibri" w:cstheme="majorBidi"/>
      <w:color w:val="2F5496" w:themeColor="accent1" w:themeShade="BF"/>
      <w:sz w:val="28"/>
      <w:szCs w:val="28"/>
    </w:rPr>
  </w:style>
  <w:style w:type="paragraph" w:styleId="a5">
    <w:name w:val="header"/>
    <w:basedOn w:val="a"/>
    <w:link w:val="a6"/>
    <w:uiPriority w:val="99"/>
    <w:unhideWhenUsed/>
    <w:rsid w:val="00C24EE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C24EEB"/>
    <w:rPr>
      <w:rFonts w:ascii="Calibri" w:eastAsia="Calibri" w:hAnsi="Calibri" w:cs="Calibri"/>
      <w:lang w:eastAsia="uk-UA"/>
    </w:rPr>
  </w:style>
  <w:style w:type="paragraph" w:styleId="a7">
    <w:name w:val="footer"/>
    <w:basedOn w:val="a"/>
    <w:link w:val="a8"/>
    <w:uiPriority w:val="99"/>
    <w:unhideWhenUsed/>
    <w:rsid w:val="00C24EE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C24EEB"/>
    <w:rPr>
      <w:rFonts w:ascii="Calibri" w:eastAsia="Calibri" w:hAnsi="Calibri" w:cs="Calibri"/>
      <w:lang w:eastAsia="uk-UA"/>
    </w:rPr>
  </w:style>
  <w:style w:type="paragraph" w:styleId="a9">
    <w:name w:val="No Spacing"/>
    <w:uiPriority w:val="1"/>
    <w:qFormat/>
    <w:rsid w:val="005B2DCA"/>
    <w:pPr>
      <w:spacing w:after="0" w:line="240" w:lineRule="auto"/>
    </w:pPr>
    <w:rPr>
      <w:sz w:val="24"/>
      <w:szCs w:val="24"/>
      <w:lang w:val="ru-RU"/>
    </w:rPr>
  </w:style>
  <w:style w:type="paragraph" w:styleId="aa">
    <w:name w:val="Normal (Web)"/>
    <w:basedOn w:val="a"/>
    <w:uiPriority w:val="99"/>
    <w:unhideWhenUsed/>
    <w:rsid w:val="008E0473"/>
    <w:pPr>
      <w:spacing w:line="259" w:lineRule="auto"/>
    </w:pPr>
    <w:rPr>
      <w:rFonts w:ascii="Times New Roman" w:eastAsiaTheme="minorHAnsi" w:hAnsi="Times New Roman" w:cs="Times New Roman"/>
      <w:sz w:val="24"/>
      <w:szCs w:val="24"/>
      <w:lang w:eastAsia="en-US"/>
    </w:rPr>
  </w:style>
  <w:style w:type="paragraph" w:styleId="ab">
    <w:name w:val="Balloon Text"/>
    <w:basedOn w:val="a"/>
    <w:link w:val="ac"/>
    <w:uiPriority w:val="99"/>
    <w:semiHidden/>
    <w:unhideWhenUsed/>
    <w:rsid w:val="00D87DB6"/>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D87DB6"/>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377">
      <w:bodyDiv w:val="1"/>
      <w:marLeft w:val="0"/>
      <w:marRight w:val="0"/>
      <w:marTop w:val="0"/>
      <w:marBottom w:val="0"/>
      <w:divBdr>
        <w:top w:val="none" w:sz="0" w:space="0" w:color="auto"/>
        <w:left w:val="none" w:sz="0" w:space="0" w:color="auto"/>
        <w:bottom w:val="none" w:sz="0" w:space="0" w:color="auto"/>
        <w:right w:val="none" w:sz="0" w:space="0" w:color="auto"/>
      </w:divBdr>
    </w:div>
    <w:div w:id="85197465">
      <w:bodyDiv w:val="1"/>
      <w:marLeft w:val="0"/>
      <w:marRight w:val="0"/>
      <w:marTop w:val="0"/>
      <w:marBottom w:val="0"/>
      <w:divBdr>
        <w:top w:val="none" w:sz="0" w:space="0" w:color="auto"/>
        <w:left w:val="none" w:sz="0" w:space="0" w:color="auto"/>
        <w:bottom w:val="none" w:sz="0" w:space="0" w:color="auto"/>
        <w:right w:val="none" w:sz="0" w:space="0" w:color="auto"/>
      </w:divBdr>
    </w:div>
    <w:div w:id="221135018">
      <w:bodyDiv w:val="1"/>
      <w:marLeft w:val="0"/>
      <w:marRight w:val="0"/>
      <w:marTop w:val="0"/>
      <w:marBottom w:val="0"/>
      <w:divBdr>
        <w:top w:val="none" w:sz="0" w:space="0" w:color="auto"/>
        <w:left w:val="none" w:sz="0" w:space="0" w:color="auto"/>
        <w:bottom w:val="none" w:sz="0" w:space="0" w:color="auto"/>
        <w:right w:val="none" w:sz="0" w:space="0" w:color="auto"/>
      </w:divBdr>
    </w:div>
    <w:div w:id="268850716">
      <w:bodyDiv w:val="1"/>
      <w:marLeft w:val="0"/>
      <w:marRight w:val="0"/>
      <w:marTop w:val="0"/>
      <w:marBottom w:val="0"/>
      <w:divBdr>
        <w:top w:val="none" w:sz="0" w:space="0" w:color="auto"/>
        <w:left w:val="none" w:sz="0" w:space="0" w:color="auto"/>
        <w:bottom w:val="none" w:sz="0" w:space="0" w:color="auto"/>
        <w:right w:val="none" w:sz="0" w:space="0" w:color="auto"/>
      </w:divBdr>
    </w:div>
    <w:div w:id="287513260">
      <w:bodyDiv w:val="1"/>
      <w:marLeft w:val="0"/>
      <w:marRight w:val="0"/>
      <w:marTop w:val="0"/>
      <w:marBottom w:val="0"/>
      <w:divBdr>
        <w:top w:val="none" w:sz="0" w:space="0" w:color="auto"/>
        <w:left w:val="none" w:sz="0" w:space="0" w:color="auto"/>
        <w:bottom w:val="none" w:sz="0" w:space="0" w:color="auto"/>
        <w:right w:val="none" w:sz="0" w:space="0" w:color="auto"/>
      </w:divBdr>
    </w:div>
    <w:div w:id="488250880">
      <w:bodyDiv w:val="1"/>
      <w:marLeft w:val="0"/>
      <w:marRight w:val="0"/>
      <w:marTop w:val="0"/>
      <w:marBottom w:val="0"/>
      <w:divBdr>
        <w:top w:val="none" w:sz="0" w:space="0" w:color="auto"/>
        <w:left w:val="none" w:sz="0" w:space="0" w:color="auto"/>
        <w:bottom w:val="none" w:sz="0" w:space="0" w:color="auto"/>
        <w:right w:val="none" w:sz="0" w:space="0" w:color="auto"/>
      </w:divBdr>
    </w:div>
    <w:div w:id="493109483">
      <w:bodyDiv w:val="1"/>
      <w:marLeft w:val="0"/>
      <w:marRight w:val="0"/>
      <w:marTop w:val="0"/>
      <w:marBottom w:val="0"/>
      <w:divBdr>
        <w:top w:val="none" w:sz="0" w:space="0" w:color="auto"/>
        <w:left w:val="none" w:sz="0" w:space="0" w:color="auto"/>
        <w:bottom w:val="none" w:sz="0" w:space="0" w:color="auto"/>
        <w:right w:val="none" w:sz="0" w:space="0" w:color="auto"/>
      </w:divBdr>
    </w:div>
    <w:div w:id="583880290">
      <w:bodyDiv w:val="1"/>
      <w:marLeft w:val="0"/>
      <w:marRight w:val="0"/>
      <w:marTop w:val="0"/>
      <w:marBottom w:val="0"/>
      <w:divBdr>
        <w:top w:val="none" w:sz="0" w:space="0" w:color="auto"/>
        <w:left w:val="none" w:sz="0" w:space="0" w:color="auto"/>
        <w:bottom w:val="none" w:sz="0" w:space="0" w:color="auto"/>
        <w:right w:val="none" w:sz="0" w:space="0" w:color="auto"/>
      </w:divBdr>
    </w:div>
    <w:div w:id="594827627">
      <w:bodyDiv w:val="1"/>
      <w:marLeft w:val="0"/>
      <w:marRight w:val="0"/>
      <w:marTop w:val="0"/>
      <w:marBottom w:val="0"/>
      <w:divBdr>
        <w:top w:val="none" w:sz="0" w:space="0" w:color="auto"/>
        <w:left w:val="none" w:sz="0" w:space="0" w:color="auto"/>
        <w:bottom w:val="none" w:sz="0" w:space="0" w:color="auto"/>
        <w:right w:val="none" w:sz="0" w:space="0" w:color="auto"/>
      </w:divBdr>
    </w:div>
    <w:div w:id="796026392">
      <w:bodyDiv w:val="1"/>
      <w:marLeft w:val="0"/>
      <w:marRight w:val="0"/>
      <w:marTop w:val="0"/>
      <w:marBottom w:val="0"/>
      <w:divBdr>
        <w:top w:val="none" w:sz="0" w:space="0" w:color="auto"/>
        <w:left w:val="none" w:sz="0" w:space="0" w:color="auto"/>
        <w:bottom w:val="none" w:sz="0" w:space="0" w:color="auto"/>
        <w:right w:val="none" w:sz="0" w:space="0" w:color="auto"/>
      </w:divBdr>
    </w:div>
    <w:div w:id="862674469">
      <w:bodyDiv w:val="1"/>
      <w:marLeft w:val="0"/>
      <w:marRight w:val="0"/>
      <w:marTop w:val="0"/>
      <w:marBottom w:val="0"/>
      <w:divBdr>
        <w:top w:val="none" w:sz="0" w:space="0" w:color="auto"/>
        <w:left w:val="none" w:sz="0" w:space="0" w:color="auto"/>
        <w:bottom w:val="none" w:sz="0" w:space="0" w:color="auto"/>
        <w:right w:val="none" w:sz="0" w:space="0" w:color="auto"/>
      </w:divBdr>
    </w:div>
    <w:div w:id="877469618">
      <w:bodyDiv w:val="1"/>
      <w:marLeft w:val="0"/>
      <w:marRight w:val="0"/>
      <w:marTop w:val="0"/>
      <w:marBottom w:val="0"/>
      <w:divBdr>
        <w:top w:val="none" w:sz="0" w:space="0" w:color="auto"/>
        <w:left w:val="none" w:sz="0" w:space="0" w:color="auto"/>
        <w:bottom w:val="none" w:sz="0" w:space="0" w:color="auto"/>
        <w:right w:val="none" w:sz="0" w:space="0" w:color="auto"/>
      </w:divBdr>
    </w:div>
    <w:div w:id="948124544">
      <w:bodyDiv w:val="1"/>
      <w:marLeft w:val="0"/>
      <w:marRight w:val="0"/>
      <w:marTop w:val="0"/>
      <w:marBottom w:val="0"/>
      <w:divBdr>
        <w:top w:val="none" w:sz="0" w:space="0" w:color="auto"/>
        <w:left w:val="none" w:sz="0" w:space="0" w:color="auto"/>
        <w:bottom w:val="none" w:sz="0" w:space="0" w:color="auto"/>
        <w:right w:val="none" w:sz="0" w:space="0" w:color="auto"/>
      </w:divBdr>
    </w:div>
    <w:div w:id="1164783194">
      <w:bodyDiv w:val="1"/>
      <w:marLeft w:val="0"/>
      <w:marRight w:val="0"/>
      <w:marTop w:val="0"/>
      <w:marBottom w:val="0"/>
      <w:divBdr>
        <w:top w:val="none" w:sz="0" w:space="0" w:color="auto"/>
        <w:left w:val="none" w:sz="0" w:space="0" w:color="auto"/>
        <w:bottom w:val="none" w:sz="0" w:space="0" w:color="auto"/>
        <w:right w:val="none" w:sz="0" w:space="0" w:color="auto"/>
      </w:divBdr>
    </w:div>
    <w:div w:id="1268390729">
      <w:bodyDiv w:val="1"/>
      <w:marLeft w:val="0"/>
      <w:marRight w:val="0"/>
      <w:marTop w:val="0"/>
      <w:marBottom w:val="0"/>
      <w:divBdr>
        <w:top w:val="none" w:sz="0" w:space="0" w:color="auto"/>
        <w:left w:val="none" w:sz="0" w:space="0" w:color="auto"/>
        <w:bottom w:val="none" w:sz="0" w:space="0" w:color="auto"/>
        <w:right w:val="none" w:sz="0" w:space="0" w:color="auto"/>
      </w:divBdr>
    </w:div>
    <w:div w:id="1306280662">
      <w:bodyDiv w:val="1"/>
      <w:marLeft w:val="0"/>
      <w:marRight w:val="0"/>
      <w:marTop w:val="0"/>
      <w:marBottom w:val="0"/>
      <w:divBdr>
        <w:top w:val="none" w:sz="0" w:space="0" w:color="auto"/>
        <w:left w:val="none" w:sz="0" w:space="0" w:color="auto"/>
        <w:bottom w:val="none" w:sz="0" w:space="0" w:color="auto"/>
        <w:right w:val="none" w:sz="0" w:space="0" w:color="auto"/>
      </w:divBdr>
    </w:div>
    <w:div w:id="1542551205">
      <w:bodyDiv w:val="1"/>
      <w:marLeft w:val="0"/>
      <w:marRight w:val="0"/>
      <w:marTop w:val="0"/>
      <w:marBottom w:val="0"/>
      <w:divBdr>
        <w:top w:val="none" w:sz="0" w:space="0" w:color="auto"/>
        <w:left w:val="none" w:sz="0" w:space="0" w:color="auto"/>
        <w:bottom w:val="none" w:sz="0" w:space="0" w:color="auto"/>
        <w:right w:val="none" w:sz="0" w:space="0" w:color="auto"/>
      </w:divBdr>
    </w:div>
    <w:div w:id="1547990219">
      <w:bodyDiv w:val="1"/>
      <w:marLeft w:val="0"/>
      <w:marRight w:val="0"/>
      <w:marTop w:val="0"/>
      <w:marBottom w:val="0"/>
      <w:divBdr>
        <w:top w:val="none" w:sz="0" w:space="0" w:color="auto"/>
        <w:left w:val="none" w:sz="0" w:space="0" w:color="auto"/>
        <w:bottom w:val="none" w:sz="0" w:space="0" w:color="auto"/>
        <w:right w:val="none" w:sz="0" w:space="0" w:color="auto"/>
      </w:divBdr>
    </w:div>
    <w:div w:id="1732919694">
      <w:bodyDiv w:val="1"/>
      <w:marLeft w:val="0"/>
      <w:marRight w:val="0"/>
      <w:marTop w:val="0"/>
      <w:marBottom w:val="0"/>
      <w:divBdr>
        <w:top w:val="none" w:sz="0" w:space="0" w:color="auto"/>
        <w:left w:val="none" w:sz="0" w:space="0" w:color="auto"/>
        <w:bottom w:val="none" w:sz="0" w:space="0" w:color="auto"/>
        <w:right w:val="none" w:sz="0" w:space="0" w:color="auto"/>
      </w:divBdr>
    </w:div>
    <w:div w:id="1879464020">
      <w:bodyDiv w:val="1"/>
      <w:marLeft w:val="0"/>
      <w:marRight w:val="0"/>
      <w:marTop w:val="0"/>
      <w:marBottom w:val="0"/>
      <w:divBdr>
        <w:top w:val="none" w:sz="0" w:space="0" w:color="auto"/>
        <w:left w:val="none" w:sz="0" w:space="0" w:color="auto"/>
        <w:bottom w:val="none" w:sz="0" w:space="0" w:color="auto"/>
        <w:right w:val="none" w:sz="0" w:space="0" w:color="auto"/>
      </w:divBdr>
    </w:div>
    <w:div w:id="1956866280">
      <w:bodyDiv w:val="1"/>
      <w:marLeft w:val="0"/>
      <w:marRight w:val="0"/>
      <w:marTop w:val="0"/>
      <w:marBottom w:val="0"/>
      <w:divBdr>
        <w:top w:val="none" w:sz="0" w:space="0" w:color="auto"/>
        <w:left w:val="none" w:sz="0" w:space="0" w:color="auto"/>
        <w:bottom w:val="none" w:sz="0" w:space="0" w:color="auto"/>
        <w:right w:val="none" w:sz="0" w:space="0" w:color="auto"/>
      </w:divBdr>
    </w:div>
    <w:div w:id="212207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F5DB5-A542-4766-A9BB-CBBC339D3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26687</Words>
  <Characters>15212</Characters>
  <Application>Microsoft Office Word</Application>
  <DocSecurity>0</DocSecurity>
  <Lines>126</Lines>
  <Paragraphs>83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Марина Різанова</cp:lastModifiedBy>
  <cp:revision>3</cp:revision>
  <cp:lastPrinted>2025-11-06T07:56:00Z</cp:lastPrinted>
  <dcterms:created xsi:type="dcterms:W3CDTF">2025-11-11T09:37:00Z</dcterms:created>
  <dcterms:modified xsi:type="dcterms:W3CDTF">2025-11-12T07:36:00Z</dcterms:modified>
</cp:coreProperties>
</file>