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49A1" w:rsidRDefault="00BB49A1" w:rsidP="00BB49A1">
      <w:pPr>
        <w:framePr w:hSpace="180" w:wrap="around" w:vAnchor="text" w:hAnchor="page" w:x="751" w:y="-265"/>
        <w:spacing w:before="120"/>
        <w:jc w:val="center"/>
        <w:rPr>
          <w:b/>
          <w:bCs/>
          <w:sz w:val="28"/>
          <w:szCs w:val="28"/>
        </w:rPr>
      </w:pPr>
      <w:r w:rsidRPr="004F3A51">
        <w:rPr>
          <w:b/>
          <w:bCs/>
          <w:sz w:val="28"/>
          <w:szCs w:val="28"/>
        </w:rPr>
        <w:t>Узагальнені зауваження та пропозиції до проєкту рішення НКРЕКП, що має ознаки регуляторного акта, – проєкту постанови НКРЕКП «Про затвердження Змін до Кодексу систем розподілу»</w:t>
      </w:r>
    </w:p>
    <w:p w:rsidR="00BB49A1" w:rsidRPr="004F3A51" w:rsidRDefault="00BB49A1" w:rsidP="00BB49A1">
      <w:pPr>
        <w:framePr w:hSpace="180" w:wrap="around" w:vAnchor="text" w:hAnchor="page" w:x="751" w:y="-265"/>
        <w:spacing w:before="120"/>
        <w:jc w:val="center"/>
        <w:rPr>
          <w:b/>
          <w:bCs/>
          <w:sz w:val="28"/>
          <w:szCs w:val="28"/>
        </w:rPr>
      </w:pPr>
    </w:p>
    <w:tbl>
      <w:tblPr>
        <w:tblW w:w="1591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251"/>
        <w:gridCol w:w="3970"/>
        <w:gridCol w:w="4113"/>
        <w:gridCol w:w="14"/>
        <w:gridCol w:w="2823"/>
        <w:gridCol w:w="14"/>
        <w:gridCol w:w="19"/>
      </w:tblGrid>
      <w:tr w:rsidR="008167A3" w:rsidRPr="00BB49A1" w:rsidTr="00743345">
        <w:trPr>
          <w:gridAfter w:val="1"/>
          <w:wAfter w:w="19" w:type="dxa"/>
          <w:trHeight w:val="465"/>
        </w:trPr>
        <w:tc>
          <w:tcPr>
            <w:tcW w:w="710" w:type="dxa"/>
            <w:vMerge w:val="restart"/>
            <w:vAlign w:val="center"/>
          </w:tcPr>
          <w:p w:rsidR="008167A3" w:rsidRPr="008167A3" w:rsidRDefault="008167A3" w:rsidP="008167A3">
            <w:pPr>
              <w:jc w:val="center"/>
              <w:rPr>
                <w:b/>
                <w:sz w:val="24"/>
                <w:szCs w:val="24"/>
                <w:lang w:eastAsia="uk-UA"/>
              </w:rPr>
            </w:pPr>
            <w:r w:rsidRPr="008167A3">
              <w:rPr>
                <w:b/>
                <w:sz w:val="24"/>
                <w:szCs w:val="24"/>
                <w:lang w:eastAsia="uk-UA"/>
              </w:rPr>
              <w:t>№</w:t>
            </w:r>
          </w:p>
        </w:tc>
        <w:tc>
          <w:tcPr>
            <w:tcW w:w="4251" w:type="dxa"/>
            <w:vMerge w:val="restart"/>
            <w:vAlign w:val="center"/>
          </w:tcPr>
          <w:p w:rsidR="008167A3" w:rsidRPr="00BB49A1" w:rsidRDefault="008167A3" w:rsidP="00BB49A1">
            <w:pPr>
              <w:jc w:val="center"/>
              <w:rPr>
                <w:b/>
                <w:sz w:val="24"/>
                <w:szCs w:val="24"/>
              </w:rPr>
            </w:pPr>
            <w:r w:rsidRPr="00BB49A1">
              <w:rPr>
                <w:b/>
                <w:sz w:val="24"/>
                <w:szCs w:val="24"/>
                <w:lang w:eastAsia="uk-UA"/>
              </w:rPr>
              <w:t>ЗМІСТ ПОЛОЖЕНЬ ПРОЄКТУ ПОСТАНОВИ</w:t>
            </w:r>
          </w:p>
        </w:tc>
        <w:tc>
          <w:tcPr>
            <w:tcW w:w="8097" w:type="dxa"/>
            <w:gridSpan w:val="3"/>
          </w:tcPr>
          <w:p w:rsidR="008167A3" w:rsidRPr="00BB49A1" w:rsidRDefault="008167A3" w:rsidP="00BB49A1">
            <w:pPr>
              <w:jc w:val="center"/>
              <w:rPr>
                <w:b/>
                <w:sz w:val="24"/>
                <w:szCs w:val="24"/>
                <w:lang w:eastAsia="uk-UA"/>
              </w:rPr>
            </w:pPr>
            <w:r w:rsidRPr="00BB49A1">
              <w:rPr>
                <w:b/>
                <w:sz w:val="24"/>
                <w:szCs w:val="24"/>
                <w:lang w:eastAsia="uk-UA"/>
              </w:rPr>
              <w:t>ЗАУВАЖЕННЯ ТА ПРОПОЗИЦІЇ ДО ПРОЄКТУ РІШЕННЯ НКРЕКП</w:t>
            </w:r>
          </w:p>
        </w:tc>
        <w:tc>
          <w:tcPr>
            <w:tcW w:w="2837" w:type="dxa"/>
            <w:gridSpan w:val="2"/>
          </w:tcPr>
          <w:p w:rsidR="008167A3" w:rsidRPr="00BB49A1" w:rsidRDefault="008167A3" w:rsidP="00BB49A1">
            <w:pPr>
              <w:jc w:val="center"/>
              <w:rPr>
                <w:b/>
                <w:sz w:val="24"/>
                <w:szCs w:val="24"/>
                <w:lang w:eastAsia="uk-UA"/>
              </w:rPr>
            </w:pPr>
            <w:r w:rsidRPr="00BB49A1">
              <w:rPr>
                <w:b/>
                <w:sz w:val="24"/>
                <w:szCs w:val="24"/>
                <w:lang w:eastAsia="uk-UA"/>
              </w:rPr>
              <w:t>ПОПЕРЕДНЯ ПОЗИЦІЯ НКРЕКП ЩОДО НАДАНИХ ЗАУВАЖЕНЬ ТА ПРОПОЗИЦІЙ З ОБҐРУНТУВАННЯМИ ЩОДО ПРИЙНЯТТЯ АБО ВІДХИЛЕННЯ</w:t>
            </w:r>
          </w:p>
        </w:tc>
      </w:tr>
      <w:tr w:rsidR="008167A3" w:rsidRPr="00BB49A1" w:rsidTr="00743345">
        <w:trPr>
          <w:gridAfter w:val="2"/>
          <w:wAfter w:w="33" w:type="dxa"/>
          <w:trHeight w:val="465"/>
        </w:trPr>
        <w:tc>
          <w:tcPr>
            <w:tcW w:w="710" w:type="dxa"/>
            <w:vMerge/>
            <w:vAlign w:val="center"/>
          </w:tcPr>
          <w:p w:rsidR="008167A3" w:rsidRPr="00BB49A1" w:rsidRDefault="008167A3" w:rsidP="00BB49A1">
            <w:pPr>
              <w:jc w:val="both"/>
              <w:rPr>
                <w:b/>
              </w:rPr>
            </w:pPr>
          </w:p>
        </w:tc>
        <w:tc>
          <w:tcPr>
            <w:tcW w:w="4251" w:type="dxa"/>
            <w:vMerge/>
          </w:tcPr>
          <w:p w:rsidR="008167A3" w:rsidRPr="00BB49A1" w:rsidRDefault="008167A3" w:rsidP="00BB49A1">
            <w:pPr>
              <w:jc w:val="center"/>
              <w:rPr>
                <w:b/>
                <w:sz w:val="24"/>
                <w:szCs w:val="24"/>
              </w:rPr>
            </w:pPr>
          </w:p>
        </w:tc>
        <w:tc>
          <w:tcPr>
            <w:tcW w:w="3970" w:type="dxa"/>
            <w:vAlign w:val="center"/>
          </w:tcPr>
          <w:p w:rsidR="008167A3" w:rsidRPr="00BB49A1" w:rsidRDefault="008167A3" w:rsidP="00BB49A1">
            <w:pPr>
              <w:jc w:val="center"/>
              <w:rPr>
                <w:b/>
                <w:sz w:val="24"/>
                <w:szCs w:val="24"/>
                <w:lang w:eastAsia="uk-UA"/>
              </w:rPr>
            </w:pPr>
            <w:r w:rsidRPr="00BB49A1">
              <w:rPr>
                <w:b/>
                <w:sz w:val="24"/>
                <w:szCs w:val="24"/>
                <w:lang w:eastAsia="uk-UA"/>
              </w:rPr>
              <w:t>ЗМІСТ ЗАУВАЖЕННЯ АБО ПРОПОЗИЦІЇ</w:t>
            </w:r>
          </w:p>
        </w:tc>
        <w:tc>
          <w:tcPr>
            <w:tcW w:w="4113" w:type="dxa"/>
            <w:vAlign w:val="center"/>
          </w:tcPr>
          <w:p w:rsidR="008167A3" w:rsidRPr="00BB49A1" w:rsidRDefault="008167A3" w:rsidP="00BB49A1">
            <w:pPr>
              <w:jc w:val="center"/>
              <w:rPr>
                <w:b/>
                <w:sz w:val="24"/>
                <w:szCs w:val="24"/>
              </w:rPr>
            </w:pPr>
            <w:r w:rsidRPr="00BB49A1">
              <w:rPr>
                <w:b/>
                <w:sz w:val="24"/>
                <w:szCs w:val="24"/>
              </w:rPr>
              <w:t>ОБҐРУНТУВАННЯ ДО ЗАУВАЖЕНЬ ТА ПРОПОЗИЦІЙ</w:t>
            </w:r>
          </w:p>
        </w:tc>
        <w:tc>
          <w:tcPr>
            <w:tcW w:w="2837" w:type="dxa"/>
            <w:gridSpan w:val="2"/>
          </w:tcPr>
          <w:p w:rsidR="008167A3" w:rsidRPr="00BB49A1" w:rsidRDefault="008167A3" w:rsidP="00BB49A1">
            <w:pPr>
              <w:jc w:val="center"/>
              <w:rPr>
                <w:b/>
              </w:rPr>
            </w:pPr>
          </w:p>
        </w:tc>
      </w:tr>
      <w:tr w:rsidR="00B40D89" w:rsidRPr="00BB49A1" w:rsidTr="00743345">
        <w:trPr>
          <w:gridAfter w:val="2"/>
          <w:wAfter w:w="33" w:type="dxa"/>
          <w:trHeight w:val="465"/>
        </w:trPr>
        <w:tc>
          <w:tcPr>
            <w:tcW w:w="710" w:type="dxa"/>
            <w:vAlign w:val="center"/>
          </w:tcPr>
          <w:p w:rsidR="00B40D89" w:rsidRPr="00BB49A1" w:rsidRDefault="00B40D89" w:rsidP="00B40D89">
            <w:pPr>
              <w:jc w:val="center"/>
              <w:rPr>
                <w:b/>
              </w:rPr>
            </w:pPr>
            <w:r w:rsidRPr="00BB49A1">
              <w:t>4.1.8</w:t>
            </w:r>
          </w:p>
        </w:tc>
        <w:tc>
          <w:tcPr>
            <w:tcW w:w="4251" w:type="dxa"/>
            <w:vAlign w:val="center"/>
          </w:tcPr>
          <w:p w:rsidR="00B40D89" w:rsidRPr="00BB49A1" w:rsidRDefault="00B40D89" w:rsidP="00B40D89">
            <w:pPr>
              <w:jc w:val="both"/>
              <w:rPr>
                <w:color w:val="000000"/>
              </w:rPr>
            </w:pPr>
            <w:r w:rsidRPr="00BB49A1">
              <w:rPr>
                <w:color w:val="000000"/>
              </w:rPr>
              <w:t>Забороняється надавати послугу з приєднання електроустановки замовника до електричних мереж побутових споживачів.</w:t>
            </w:r>
          </w:p>
          <w:p w:rsidR="00B40D89" w:rsidRPr="00BB49A1" w:rsidRDefault="00B40D89" w:rsidP="00B40D89">
            <w:pPr>
              <w:jc w:val="both"/>
              <w:rPr>
                <w:strike/>
                <w:color w:val="FF0000"/>
              </w:rPr>
            </w:pPr>
            <w:r w:rsidRPr="00BB49A1">
              <w:rPr>
                <w:strike/>
                <w:color w:val="FF0000"/>
              </w:rPr>
              <w:t>Послуга з приєднання до електричних мереж об'єктів замовника має надаватися з дотриманням вимог ПОЕМ.</w:t>
            </w:r>
          </w:p>
          <w:p w:rsidR="00B40D89" w:rsidRPr="00BB49A1" w:rsidRDefault="00B40D89" w:rsidP="00B40D89">
            <w:pPr>
              <w:jc w:val="both"/>
              <w:rPr>
                <w:strike/>
                <w:color w:val="FF0000"/>
              </w:rPr>
            </w:pPr>
            <w:r w:rsidRPr="00BB49A1">
              <w:rPr>
                <w:strike/>
                <w:color w:val="FF0000"/>
              </w:rPr>
              <w:t>ОСР, у випадку розташування електроустановок замовника в охоронних зонах електричних мереж (або наміру замовника збудувати об'єкт в охоронних зонах електричних мереж), має зазначити в технічних умовах вимоги щодо здійснення технічних заходів стосовно безпеки електропостачання та надійності роботи електричних мереж з метою дотримання правил охорони електричних мереж. У такому випадку ОСР має надати замовнику разом з технічними умовами належні обґрунтування порушення вимог ПОЕМ, а саме:</w:t>
            </w:r>
          </w:p>
          <w:p w:rsidR="00B40D89" w:rsidRPr="00BB49A1" w:rsidRDefault="00B40D89" w:rsidP="00B40D89">
            <w:pPr>
              <w:jc w:val="both"/>
              <w:rPr>
                <w:strike/>
                <w:color w:val="FF0000"/>
              </w:rPr>
            </w:pPr>
            <w:r w:rsidRPr="00BB49A1">
              <w:rPr>
                <w:strike/>
                <w:color w:val="FF0000"/>
              </w:rPr>
              <w:t>зафіксовані ОСР факти та обставини порушення вимог ПОЕМ шляхом оформлення акта (що складається в довільній формі) з обов'язковим зазначенням встановлених та виявлених фактів (обставин) порушення та додатка, який має містити графічне зображення виявленого порушення;</w:t>
            </w:r>
          </w:p>
          <w:p w:rsidR="00B40D89" w:rsidRPr="00BB49A1" w:rsidRDefault="00B40D89" w:rsidP="00B40D89">
            <w:pPr>
              <w:jc w:val="both"/>
              <w:rPr>
                <w:strike/>
                <w:color w:val="FF0000"/>
              </w:rPr>
            </w:pPr>
            <w:r w:rsidRPr="00BB49A1">
              <w:rPr>
                <w:strike/>
                <w:color w:val="FF0000"/>
              </w:rPr>
              <w:t xml:space="preserve">розрахунки (обґрунтування) та графічне зображення причин можливого порушення при </w:t>
            </w:r>
            <w:r w:rsidRPr="00BB49A1">
              <w:rPr>
                <w:strike/>
                <w:color w:val="FF0000"/>
              </w:rPr>
              <w:lastRenderedPageBreak/>
              <w:t>будівництві об'єкта, яке базується на матеріалах заяви на приєднання та топографо-геодезичному плані існуючих електричних мереж.</w:t>
            </w:r>
          </w:p>
          <w:p w:rsidR="00B40D89" w:rsidRPr="00BB49A1" w:rsidRDefault="00B40D89" w:rsidP="00B40D89">
            <w:pPr>
              <w:jc w:val="both"/>
              <w:rPr>
                <w:strike/>
                <w:color w:val="FF0000"/>
              </w:rPr>
            </w:pPr>
            <w:r w:rsidRPr="00BB49A1">
              <w:rPr>
                <w:strike/>
                <w:color w:val="FF0000"/>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наданих ОСР технічних умов на приєднання замовників та їх відповідності чинним стандартам, нормам і правилам.</w:t>
            </w:r>
          </w:p>
          <w:p w:rsidR="00B40D89" w:rsidRPr="00BB49A1" w:rsidRDefault="00B40D89" w:rsidP="00B40D89">
            <w:pPr>
              <w:jc w:val="both"/>
              <w:rPr>
                <w:strike/>
                <w:color w:val="FF0000"/>
              </w:rPr>
            </w:pPr>
            <w:r w:rsidRPr="00BB49A1">
              <w:rPr>
                <w:strike/>
                <w:color w:val="FF0000"/>
              </w:rPr>
              <w:t>Укладення договору про надання послуг з розподілу електричної енергії та підключення електроустановки замовника здійснюється за умови дотримання вимог ПОЕМ.</w:t>
            </w:r>
          </w:p>
          <w:p w:rsidR="00B40D89" w:rsidRPr="00BB49A1" w:rsidRDefault="00B40D89" w:rsidP="00B40D89">
            <w:pPr>
              <w:jc w:val="both"/>
              <w:rPr>
                <w:color w:val="000000"/>
              </w:rPr>
            </w:pPr>
            <w:r w:rsidRPr="00BB49A1">
              <w:rPr>
                <w:strike/>
                <w:color w:val="FF0000"/>
              </w:rPr>
              <w:t>Після усунення порушень вимог ПОЕМ ОСР оформляє письмову довідку про усунення порушень ПОЕМ із зазначенням здійснених заходів щодо усунення порушень.</w:t>
            </w:r>
          </w:p>
        </w:tc>
        <w:tc>
          <w:tcPr>
            <w:tcW w:w="3970" w:type="dxa"/>
          </w:tcPr>
          <w:p w:rsidR="00B40D89" w:rsidRDefault="00B40D89" w:rsidP="00B40D89">
            <w:pPr>
              <w:jc w:val="both"/>
              <w:rPr>
                <w:b/>
                <w:color w:val="000000"/>
                <w:u w:val="single"/>
              </w:rPr>
            </w:pPr>
            <w:r w:rsidRPr="005E673F">
              <w:rPr>
                <w:b/>
                <w:color w:val="000000"/>
                <w:u w:val="single"/>
              </w:rPr>
              <w:lastRenderedPageBreak/>
              <w:t>АТ «Прикарпаттяобленерго»</w:t>
            </w:r>
          </w:p>
          <w:p w:rsidR="00B40D89" w:rsidRDefault="00B40D89" w:rsidP="00B40D89">
            <w:pPr>
              <w:jc w:val="both"/>
              <w:rPr>
                <w:color w:val="000000"/>
              </w:rPr>
            </w:pPr>
            <w:r w:rsidRPr="00A74D99">
              <w:rPr>
                <w:color w:val="000000"/>
              </w:rPr>
              <w:t xml:space="preserve">Пропонується залишити </w:t>
            </w:r>
            <w:r>
              <w:rPr>
                <w:color w:val="000000"/>
              </w:rPr>
              <w:t>пункт без змін</w:t>
            </w:r>
            <w:r w:rsidRPr="00A74D99">
              <w:rPr>
                <w:color w:val="000000"/>
              </w:rPr>
              <w:t>.</w:t>
            </w: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Default="00B40D89" w:rsidP="00B40D89">
            <w:pPr>
              <w:jc w:val="both"/>
              <w:rPr>
                <w:color w:val="000000"/>
              </w:rPr>
            </w:pPr>
          </w:p>
          <w:p w:rsidR="00B40D89" w:rsidRPr="00306658" w:rsidRDefault="00306658" w:rsidP="00B40D89">
            <w:pPr>
              <w:jc w:val="both"/>
              <w:rPr>
                <w:b/>
                <w:color w:val="000000"/>
                <w:u w:val="single"/>
              </w:rPr>
            </w:pPr>
            <w:r w:rsidRPr="00306658">
              <w:rPr>
                <w:b/>
                <w:color w:val="000000"/>
                <w:u w:val="single"/>
              </w:rPr>
              <w:t>АТ «ДТЕК Дніпровські електромережі»</w:t>
            </w:r>
          </w:p>
          <w:p w:rsidR="00B40D89" w:rsidRDefault="00743345" w:rsidP="00B40D89">
            <w:pPr>
              <w:jc w:val="both"/>
              <w:rPr>
                <w:color w:val="000000"/>
              </w:rPr>
            </w:pPr>
            <w:r w:rsidRPr="00A74D99">
              <w:rPr>
                <w:color w:val="000000"/>
              </w:rPr>
              <w:t xml:space="preserve">Пропонується залишити </w:t>
            </w:r>
            <w:r>
              <w:rPr>
                <w:color w:val="000000"/>
              </w:rPr>
              <w:t>пункт без змін</w:t>
            </w: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7A5AE4" w:rsidRDefault="007A5AE4" w:rsidP="00B40D89">
            <w:pPr>
              <w:jc w:val="both"/>
              <w:rPr>
                <w:color w:val="000000"/>
              </w:rPr>
            </w:pPr>
          </w:p>
          <w:p w:rsidR="00743345" w:rsidRDefault="00743345" w:rsidP="00B40D89">
            <w:pPr>
              <w:jc w:val="both"/>
              <w:rPr>
                <w:color w:val="000000"/>
              </w:rPr>
            </w:pPr>
            <w:r w:rsidRPr="00306658">
              <w:rPr>
                <w:b/>
                <w:color w:val="000000"/>
                <w:u w:val="single"/>
              </w:rPr>
              <w:t>АТ «ДТЕК Дніпровські електромережі»</w:t>
            </w:r>
          </w:p>
          <w:p w:rsidR="00743345" w:rsidRPr="00743345" w:rsidRDefault="00743345" w:rsidP="00743345">
            <w:pPr>
              <w:ind w:firstLine="176"/>
              <w:jc w:val="both"/>
              <w:rPr>
                <w:bCs/>
                <w:lang w:eastAsia="en-US"/>
              </w:rPr>
            </w:pPr>
            <w:r w:rsidRPr="00743345">
              <w:rPr>
                <w:bCs/>
              </w:rPr>
              <w:t>Доповнити абзацом наступного змісту:</w:t>
            </w:r>
          </w:p>
          <w:p w:rsidR="00743345" w:rsidRPr="00743345" w:rsidRDefault="00743345" w:rsidP="00743345">
            <w:pPr>
              <w:ind w:firstLine="176"/>
              <w:jc w:val="both"/>
              <w:rPr>
                <w:bCs/>
              </w:rPr>
            </w:pPr>
            <w:r w:rsidRPr="00743345">
              <w:rPr>
                <w:bCs/>
              </w:rPr>
              <w:t xml:space="preserve">Перебіг строку надання послуги з приєднання установок замовника, які розташовано з порушенням вимог ПОЕМ, не розпочинається до підписання Замовником договору на перенесення мереж, з метою усунення зафіксованих порушень ПОЕМ, або отримання повідомлення від замовника про усунення порушення ПОЕМ шляхом переулаштування власних електроустановок/будівель/споруд. Повідомлення має містити графічне зображення усунення раніше зафіксованих порушень. </w:t>
            </w:r>
          </w:p>
          <w:p w:rsidR="00743345" w:rsidRPr="00743345" w:rsidRDefault="00743345" w:rsidP="00743345">
            <w:pPr>
              <w:jc w:val="both"/>
              <w:rPr>
                <w:color w:val="000000"/>
              </w:rPr>
            </w:pPr>
            <w:r w:rsidRPr="00743345">
              <w:rPr>
                <w:bCs/>
              </w:rPr>
              <w:t>ОСР не розпочинає виконання будівельно монтажних робіт необхідних для приєднання замовника до дати оплати Замовником послуги з перенесення мереж.</w:t>
            </w:r>
          </w:p>
          <w:p w:rsidR="00743345" w:rsidRDefault="00743345" w:rsidP="00B40D89">
            <w:pPr>
              <w:jc w:val="both"/>
              <w:rPr>
                <w:color w:val="000000"/>
              </w:rPr>
            </w:pPr>
          </w:p>
          <w:p w:rsidR="00743345" w:rsidRDefault="00743345" w:rsidP="00B40D89">
            <w:pPr>
              <w:jc w:val="both"/>
              <w:rPr>
                <w:color w:val="000000"/>
              </w:rPr>
            </w:pPr>
          </w:p>
          <w:p w:rsidR="00743345" w:rsidRDefault="00743345"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Default="00066FDC" w:rsidP="00B40D89">
            <w:pPr>
              <w:jc w:val="both"/>
              <w:rPr>
                <w:color w:val="000000"/>
              </w:rPr>
            </w:pPr>
          </w:p>
          <w:p w:rsidR="00066FDC" w:rsidRPr="00066FDC" w:rsidRDefault="00066FDC" w:rsidP="00B40D89">
            <w:pPr>
              <w:jc w:val="both"/>
              <w:rPr>
                <w:b/>
                <w:color w:val="000000"/>
                <w:u w:val="single"/>
              </w:rPr>
            </w:pPr>
            <w:r w:rsidRPr="00066FDC">
              <w:rPr>
                <w:b/>
                <w:color w:val="000000"/>
                <w:u w:val="single"/>
              </w:rPr>
              <w:t>ПрАТ «Львівобленерго»</w:t>
            </w:r>
          </w:p>
          <w:p w:rsidR="00066FDC" w:rsidRDefault="00066FDC" w:rsidP="00B40D89">
            <w:pPr>
              <w:jc w:val="both"/>
              <w:rPr>
                <w:color w:val="000000"/>
              </w:rPr>
            </w:pPr>
            <w:r>
              <w:rPr>
                <w:color w:val="000000"/>
              </w:rPr>
              <w:t>Залишити в діючій редакції</w:t>
            </w: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color w:val="000000"/>
              </w:rPr>
            </w:pPr>
          </w:p>
          <w:p w:rsidR="004B7792" w:rsidRDefault="004B7792" w:rsidP="00B40D89">
            <w:pPr>
              <w:jc w:val="both"/>
              <w:rPr>
                <w:b/>
                <w:color w:val="000000"/>
                <w:u w:val="single"/>
              </w:rPr>
            </w:pPr>
            <w:r w:rsidRPr="004B7792">
              <w:rPr>
                <w:b/>
                <w:color w:val="000000"/>
                <w:u w:val="single"/>
              </w:rPr>
              <w:t>АТ «Миколаївобленерго»</w:t>
            </w:r>
          </w:p>
          <w:p w:rsidR="00FF03CA" w:rsidRDefault="00FF03CA" w:rsidP="00B40D89">
            <w:pPr>
              <w:jc w:val="both"/>
              <w:rPr>
                <w:b/>
                <w:color w:val="000000"/>
                <w:u w:val="single"/>
              </w:rPr>
            </w:pPr>
            <w:r>
              <w:rPr>
                <w:b/>
                <w:color w:val="000000"/>
                <w:u w:val="single"/>
              </w:rPr>
              <w:t>Пропозиції надані після 09.04.2024 (кінцевий термін надання пропозицій)</w:t>
            </w:r>
          </w:p>
          <w:p w:rsidR="004B7792" w:rsidRDefault="004B7792" w:rsidP="004B7792">
            <w:pPr>
              <w:jc w:val="both"/>
              <w:rPr>
                <w:color w:val="000000"/>
              </w:rPr>
            </w:pPr>
            <w:r>
              <w:rPr>
                <w:color w:val="000000"/>
              </w:rPr>
              <w:t>Пропонується залишити без змін.</w:t>
            </w: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color w:val="000000"/>
              </w:rPr>
            </w:pPr>
          </w:p>
          <w:p w:rsidR="00DF4BB6" w:rsidRDefault="00DF4BB6" w:rsidP="004B7792">
            <w:pPr>
              <w:jc w:val="both"/>
              <w:rPr>
                <w:b/>
                <w:color w:val="000000"/>
                <w:u w:val="single"/>
              </w:rPr>
            </w:pPr>
            <w:r w:rsidRPr="008A712D">
              <w:rPr>
                <w:b/>
                <w:color w:val="000000"/>
                <w:u w:val="single"/>
              </w:rPr>
              <w:t>АТ «Чернігівобленерго»</w:t>
            </w:r>
          </w:p>
          <w:p w:rsidR="0099212F" w:rsidRPr="008A712D" w:rsidRDefault="0099212F" w:rsidP="004B7792">
            <w:pPr>
              <w:jc w:val="both"/>
              <w:rPr>
                <w:b/>
                <w:color w:val="000000"/>
                <w:u w:val="single"/>
              </w:rPr>
            </w:pPr>
            <w:r>
              <w:rPr>
                <w:b/>
                <w:color w:val="000000"/>
                <w:u w:val="single"/>
              </w:rPr>
              <w:t>Пропозиції надані після 09.04.2024 (кінцевий термін надання пропозицій)</w:t>
            </w:r>
          </w:p>
          <w:p w:rsidR="004B7792" w:rsidRDefault="008A712D" w:rsidP="004B7792">
            <w:pPr>
              <w:jc w:val="both"/>
              <w:rPr>
                <w:color w:val="000000"/>
              </w:rPr>
            </w:pPr>
            <w:r>
              <w:rPr>
                <w:color w:val="000000"/>
              </w:rPr>
              <w:t>Пропонується залишити без змін.</w:t>
            </w:r>
          </w:p>
          <w:p w:rsidR="007A5AE4" w:rsidRDefault="007A5AE4" w:rsidP="004B7792">
            <w:pPr>
              <w:jc w:val="both"/>
              <w:rPr>
                <w:color w:val="000000"/>
              </w:rPr>
            </w:pPr>
          </w:p>
          <w:p w:rsidR="007A5AE4" w:rsidRDefault="007A5AE4" w:rsidP="004B7792">
            <w:pPr>
              <w:jc w:val="both"/>
              <w:rPr>
                <w:color w:val="000000"/>
              </w:rPr>
            </w:pPr>
          </w:p>
          <w:p w:rsidR="007A5AE4" w:rsidRDefault="007A5AE4" w:rsidP="004B7792">
            <w:pPr>
              <w:jc w:val="both"/>
              <w:rPr>
                <w:color w:val="000000"/>
              </w:rPr>
            </w:pPr>
          </w:p>
          <w:p w:rsidR="007A5AE4" w:rsidRDefault="007A5AE4" w:rsidP="004B7792">
            <w:pPr>
              <w:jc w:val="both"/>
              <w:rPr>
                <w:color w:val="000000"/>
              </w:rPr>
            </w:pPr>
          </w:p>
          <w:p w:rsidR="007A5AE4" w:rsidRDefault="007A5AE4" w:rsidP="004B7792">
            <w:pPr>
              <w:jc w:val="both"/>
              <w:rPr>
                <w:b/>
                <w:color w:val="000000"/>
                <w:u w:val="single"/>
              </w:rPr>
            </w:pPr>
            <w:r w:rsidRPr="001C3507">
              <w:rPr>
                <w:b/>
                <w:color w:val="000000"/>
                <w:u w:val="single"/>
              </w:rPr>
              <w:t>ПАТ «Кіровоградобленерго»</w:t>
            </w:r>
          </w:p>
          <w:p w:rsidR="00B008DB" w:rsidRDefault="00B008DB" w:rsidP="004B7792">
            <w:pPr>
              <w:jc w:val="both"/>
              <w:rPr>
                <w:b/>
                <w:color w:val="000000"/>
                <w:u w:val="single"/>
              </w:rPr>
            </w:pPr>
            <w:r>
              <w:rPr>
                <w:b/>
                <w:color w:val="000000"/>
                <w:u w:val="single"/>
              </w:rPr>
              <w:t>Пропозиції надані після 09.04.2024 (кінцевий термін надання пропозицій)</w:t>
            </w:r>
          </w:p>
          <w:p w:rsidR="007A5AE4" w:rsidRDefault="007A5AE4" w:rsidP="007A5AE4">
            <w:pPr>
              <w:jc w:val="both"/>
              <w:rPr>
                <w:color w:val="000000"/>
                <w:lang w:eastAsia="en-US"/>
              </w:rPr>
            </w:pPr>
            <w:r>
              <w:rPr>
                <w:color w:val="000000"/>
              </w:rPr>
              <w:t>Забороняється надавати послугу з приєднання електроустановки замовника до електричних мереж побутових споживачів.</w:t>
            </w:r>
          </w:p>
          <w:p w:rsidR="007A5AE4" w:rsidRDefault="007A5AE4" w:rsidP="007A5AE4">
            <w:pPr>
              <w:jc w:val="both"/>
              <w:rPr>
                <w:color w:val="000000"/>
              </w:rPr>
            </w:pPr>
            <w:r>
              <w:rPr>
                <w:color w:val="000000"/>
              </w:rPr>
              <w:t>Послуга з приєднання до електричних мереж об'єктів замовника має надаватися з дотриманням вимог ПОЕМ.</w:t>
            </w:r>
          </w:p>
          <w:p w:rsidR="007A5AE4" w:rsidRDefault="007A5AE4" w:rsidP="007A5AE4">
            <w:pPr>
              <w:jc w:val="both"/>
              <w:rPr>
                <w:color w:val="000000"/>
              </w:rPr>
            </w:pPr>
            <w:r>
              <w:rPr>
                <w:color w:val="000000"/>
              </w:rPr>
              <w:t xml:space="preserve">ОСР, у випадку розташування електроустановок замовника в охоронних </w:t>
            </w:r>
            <w:r>
              <w:rPr>
                <w:color w:val="000000"/>
              </w:rPr>
              <w:lastRenderedPageBreak/>
              <w:t>зонах електричних мереж (або наміру замовника збудувати об'єкт в охоронних зонах електричних мереж), має зазначити в технічних умовах вимоги щодо здійснення технічних заходів стосовно безпеки електропостачання та надійності роботи електричних мереж з метою дотримання правил охорони електричних мереж. У такому випадку ОСР має надати замовнику разом з технічними умовами належні обґрунтування порушення вимог ПОЕМ, а саме:</w:t>
            </w:r>
          </w:p>
          <w:p w:rsidR="007A5AE4" w:rsidRDefault="007A5AE4" w:rsidP="007A5AE4">
            <w:pPr>
              <w:jc w:val="both"/>
              <w:rPr>
                <w:color w:val="000000"/>
              </w:rPr>
            </w:pPr>
            <w:r>
              <w:rPr>
                <w:color w:val="000000"/>
              </w:rPr>
              <w:t>зафіксовані ОСР факти та обставини порушення вимог ПОЕМ шляхом оформлення акта (що складається в довільній формі) з обов'язковим зазначенням встановлених та виявлених фактів (обставин) порушення та додатка, який має містити графічне зображення виявленого порушення;</w:t>
            </w:r>
          </w:p>
          <w:p w:rsidR="007A5AE4" w:rsidRDefault="007A5AE4" w:rsidP="007A5AE4">
            <w:pPr>
              <w:jc w:val="both"/>
              <w:rPr>
                <w:color w:val="000000"/>
              </w:rPr>
            </w:pPr>
            <w:r>
              <w:rPr>
                <w:color w:val="000000"/>
              </w:rPr>
              <w:t>розрахунки (обґрунтування) та графічне зображення причин можливого порушення при будівництві об'єкта, яке базується на матеріалах заяви на приєднання та топографо-геодезичному плані існуючих електричних мереж.</w:t>
            </w:r>
          </w:p>
          <w:p w:rsidR="007A5AE4" w:rsidRDefault="007A5AE4" w:rsidP="007A5AE4">
            <w:pPr>
              <w:jc w:val="both"/>
              <w:rPr>
                <w:color w:val="000000"/>
              </w:rPr>
            </w:pPr>
            <w:r>
              <w:rPr>
                <w:color w:val="000000"/>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наданих ОСР технічних умов на приєднання замовників та їх відповідності чинним стандартам, нормам і правилам.</w:t>
            </w:r>
          </w:p>
          <w:p w:rsidR="007A5AE4" w:rsidRDefault="007A5AE4" w:rsidP="007A5AE4">
            <w:pPr>
              <w:jc w:val="both"/>
              <w:rPr>
                <w:color w:val="000000"/>
              </w:rPr>
            </w:pPr>
            <w:r>
              <w:rPr>
                <w:color w:val="000000"/>
              </w:rPr>
              <w:t>Укладення договору про надання послуг з розподілу електричної енергії та підключення електроустановки замовника здійснюється за умови дотримання вимог ПОЕМ.</w:t>
            </w:r>
          </w:p>
          <w:p w:rsidR="007A5AE4" w:rsidRDefault="007A5AE4" w:rsidP="007A5AE4">
            <w:pPr>
              <w:jc w:val="both"/>
              <w:rPr>
                <w:color w:val="000000"/>
              </w:rPr>
            </w:pPr>
            <w:r>
              <w:rPr>
                <w:color w:val="000000"/>
              </w:rPr>
              <w:t xml:space="preserve">Після усунення порушень вимог ПОЕМ ОСР оформляє письмову довідку про усунення порушень ПОЕМ із зазначенням </w:t>
            </w:r>
            <w:r>
              <w:rPr>
                <w:color w:val="000000"/>
              </w:rPr>
              <w:lastRenderedPageBreak/>
              <w:t>здійснених заходів щодо усунення порушень.</w:t>
            </w:r>
          </w:p>
          <w:p w:rsidR="00B65EA9" w:rsidRDefault="00B65EA9" w:rsidP="00B65EA9">
            <w:pPr>
              <w:jc w:val="both"/>
              <w:rPr>
                <w:b/>
                <w:color w:val="000000"/>
                <w:u w:val="single"/>
              </w:rPr>
            </w:pPr>
            <w:r w:rsidRPr="00B65EA9">
              <w:rPr>
                <w:b/>
                <w:color w:val="000000"/>
                <w:u w:val="single"/>
              </w:rPr>
              <w:t>Громадська спілка «Розумні електромережі України»</w:t>
            </w:r>
          </w:p>
          <w:p w:rsidR="00104C9C" w:rsidRDefault="00104C9C" w:rsidP="00B65EA9">
            <w:pPr>
              <w:jc w:val="both"/>
              <w:rPr>
                <w:color w:val="000000"/>
              </w:rPr>
            </w:pPr>
            <w:r>
              <w:rPr>
                <w:b/>
                <w:color w:val="000000"/>
                <w:u w:val="single"/>
              </w:rPr>
              <w:t>Пропозиції надані після 09.04.2024 (кінцевий термін надання пропозицій)</w:t>
            </w:r>
          </w:p>
          <w:p w:rsidR="00B65EA9" w:rsidRDefault="00B65EA9"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color w:val="000000"/>
              </w:rPr>
            </w:pPr>
          </w:p>
          <w:p w:rsidR="008525D5" w:rsidRDefault="008525D5" w:rsidP="00B65EA9">
            <w:pPr>
              <w:jc w:val="both"/>
              <w:rPr>
                <w:b/>
                <w:color w:val="000000"/>
                <w:u w:val="single"/>
              </w:rPr>
            </w:pPr>
            <w:r w:rsidRPr="008525D5">
              <w:rPr>
                <w:b/>
                <w:color w:val="000000"/>
                <w:u w:val="single"/>
              </w:rPr>
              <w:t>ПрАТ «Рівнеобленерго»</w:t>
            </w:r>
          </w:p>
          <w:p w:rsidR="00EB1FC9" w:rsidRDefault="00EB1FC9" w:rsidP="00B65EA9">
            <w:pPr>
              <w:jc w:val="both"/>
              <w:rPr>
                <w:b/>
                <w:color w:val="000000"/>
                <w:u w:val="single"/>
              </w:rPr>
            </w:pPr>
            <w:r>
              <w:rPr>
                <w:b/>
                <w:color w:val="000000"/>
                <w:u w:val="single"/>
              </w:rPr>
              <w:t>Пропозиції надані після 09.04.2024 (кінцевий термін надання пропозицій)</w:t>
            </w:r>
          </w:p>
          <w:p w:rsidR="008525D5" w:rsidRDefault="008525D5" w:rsidP="00B65EA9">
            <w:pPr>
              <w:jc w:val="both"/>
              <w:rPr>
                <w:color w:val="000000"/>
              </w:rPr>
            </w:pPr>
            <w:r>
              <w:rPr>
                <w:color w:val="000000"/>
              </w:rPr>
              <w:t>Пропонується залишити без змін</w:t>
            </w:r>
            <w:r w:rsidR="00AC4512">
              <w:rPr>
                <w:color w:val="000000"/>
              </w:rPr>
              <w:t xml:space="preserve"> в частині дотримання ПОЕМ.</w:t>
            </w: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AC4512" w:rsidRDefault="00AC4512" w:rsidP="00B65EA9">
            <w:pPr>
              <w:jc w:val="both"/>
              <w:rPr>
                <w:b/>
                <w:color w:val="000000"/>
                <w:u w:val="single"/>
              </w:rPr>
            </w:pPr>
          </w:p>
          <w:p w:rsidR="00C95E82" w:rsidRDefault="00C95E82" w:rsidP="00B65EA9">
            <w:pPr>
              <w:jc w:val="both"/>
              <w:rPr>
                <w:b/>
                <w:color w:val="000000"/>
                <w:u w:val="single"/>
              </w:rPr>
            </w:pPr>
          </w:p>
          <w:p w:rsidR="00C95E82" w:rsidRDefault="00C95E82" w:rsidP="00B65EA9">
            <w:pPr>
              <w:jc w:val="both"/>
              <w:rPr>
                <w:b/>
                <w:color w:val="000000"/>
                <w:u w:val="single"/>
              </w:rPr>
            </w:pPr>
          </w:p>
          <w:p w:rsidR="00C95E82" w:rsidRDefault="00C95E82" w:rsidP="00B65EA9">
            <w:pPr>
              <w:jc w:val="both"/>
              <w:rPr>
                <w:b/>
                <w:color w:val="000000"/>
                <w:u w:val="single"/>
              </w:rPr>
            </w:pPr>
          </w:p>
          <w:p w:rsidR="00AC4512" w:rsidRDefault="00AC4512" w:rsidP="00B65EA9">
            <w:pPr>
              <w:jc w:val="both"/>
              <w:rPr>
                <w:b/>
                <w:color w:val="000000"/>
                <w:u w:val="single"/>
              </w:rPr>
            </w:pPr>
            <w:r w:rsidRPr="008525D5">
              <w:rPr>
                <w:b/>
                <w:color w:val="000000"/>
                <w:u w:val="single"/>
              </w:rPr>
              <w:t>ПрАТ «Рівнеобленерго»</w:t>
            </w:r>
          </w:p>
          <w:p w:rsidR="00EB1FC9" w:rsidRDefault="00EB1FC9" w:rsidP="00B65EA9">
            <w:pPr>
              <w:jc w:val="both"/>
              <w:rPr>
                <w:b/>
                <w:color w:val="000000"/>
                <w:u w:val="single"/>
              </w:rPr>
            </w:pPr>
            <w:r>
              <w:rPr>
                <w:b/>
                <w:color w:val="000000"/>
                <w:u w:val="single"/>
              </w:rPr>
              <w:t>Пропозиції надані після 09.04.2024 (кінцевий термін надання пропозицій)</w:t>
            </w:r>
          </w:p>
          <w:p w:rsidR="00AC4512" w:rsidRDefault="00AC4512" w:rsidP="00AC4512">
            <w:pPr>
              <w:jc w:val="both"/>
            </w:pPr>
            <w:r w:rsidRPr="00AC4512">
              <w:t>Забороня</w:t>
            </w:r>
            <w:r>
              <w:t>є</w:t>
            </w:r>
            <w:r w:rsidRPr="00AC4512">
              <w:t xml:space="preserve">ться надавати </w:t>
            </w:r>
            <w:r>
              <w:t>п</w:t>
            </w:r>
            <w:r w:rsidRPr="00AC4512">
              <w:t>ослугу з при</w:t>
            </w:r>
            <w:r>
              <w:t>є</w:t>
            </w:r>
            <w:r w:rsidRPr="00AC4512">
              <w:t>днання електроустановки замовника до електричних мереж побутових споживачів.</w:t>
            </w:r>
          </w:p>
          <w:p w:rsidR="00AC4512" w:rsidRPr="00AC4512" w:rsidRDefault="00AC4512" w:rsidP="00AC4512">
            <w:pPr>
              <w:jc w:val="both"/>
            </w:pPr>
            <w:r w:rsidRPr="00AC4512">
              <w:t>При</w:t>
            </w:r>
            <w:r>
              <w:t>є</w:t>
            </w:r>
            <w:r w:rsidRPr="00AC4512">
              <w:t xml:space="preserve">днання від мереж побутового споживача можливе в рахунок зменшення потужності за умови виконання наступних </w:t>
            </w:r>
            <w:r>
              <w:t>вимог</w:t>
            </w:r>
            <w:r w:rsidRPr="00AC4512">
              <w:t>:</w:t>
            </w:r>
          </w:p>
          <w:p w:rsidR="00AC4512" w:rsidRPr="00AC4512" w:rsidRDefault="00AC4512" w:rsidP="00AC4512">
            <w:pPr>
              <w:pStyle w:val="TableParagraph"/>
              <w:ind w:right="175" w:firstLine="349"/>
              <w:jc w:val="both"/>
            </w:pPr>
            <w:r>
              <w:t xml:space="preserve">1. </w:t>
            </w:r>
            <w:r w:rsidRPr="00AC4512">
              <w:t xml:space="preserve">Електроустановки споживача, що будуть приймати участь в </w:t>
            </w:r>
            <w:r>
              <w:t>п</w:t>
            </w:r>
            <w:r w:rsidRPr="00AC4512">
              <w:t>ри</w:t>
            </w:r>
            <w:r>
              <w:t>є</w:t>
            </w:r>
            <w:r w:rsidRPr="00AC4512">
              <w:t>днанні замов</w:t>
            </w:r>
            <w:r>
              <w:t>ни</w:t>
            </w:r>
            <w:r w:rsidRPr="00AC4512">
              <w:t xml:space="preserve">ків, повинні бути </w:t>
            </w:r>
            <w:r>
              <w:t>передані</w:t>
            </w:r>
            <w:r w:rsidRPr="00AC4512">
              <w:t xml:space="preserve"> у власність OCP;</w:t>
            </w:r>
          </w:p>
          <w:p w:rsidR="00AC4512" w:rsidRDefault="00AC4512" w:rsidP="00AC4512">
            <w:pPr>
              <w:pStyle w:val="TableParagraph"/>
              <w:ind w:right="175" w:firstLine="349"/>
              <w:jc w:val="both"/>
            </w:pPr>
            <w:r>
              <w:rPr>
                <w:spacing w:val="-6"/>
              </w:rPr>
              <w:t>2.</w:t>
            </w:r>
            <w:r>
              <w:tab/>
              <w:t>Електроустановки, що підлягають передачі,</w:t>
            </w:r>
            <w:r>
              <w:rPr>
                <w:spacing w:val="-3"/>
              </w:rPr>
              <w:t xml:space="preserve"> </w:t>
            </w:r>
            <w:r>
              <w:t>не</w:t>
            </w:r>
            <w:r>
              <w:rPr>
                <w:spacing w:val="-13"/>
              </w:rPr>
              <w:t xml:space="preserve"> </w:t>
            </w:r>
            <w:r>
              <w:t>повинні</w:t>
            </w:r>
            <w:r>
              <w:rPr>
                <w:spacing w:val="-3"/>
              </w:rPr>
              <w:t xml:space="preserve"> </w:t>
            </w:r>
            <w:r>
              <w:t>бути</w:t>
            </w:r>
            <w:r>
              <w:rPr>
                <w:spacing w:val="-12"/>
              </w:rPr>
              <w:t xml:space="preserve"> </w:t>
            </w:r>
            <w:r>
              <w:lastRenderedPageBreak/>
              <w:t>транзитними</w:t>
            </w:r>
            <w:r>
              <w:rPr>
                <w:color w:val="494949"/>
              </w:rPr>
              <w:t>;</w:t>
            </w:r>
          </w:p>
          <w:p w:rsidR="00AC4512" w:rsidRDefault="00AC4512" w:rsidP="00AC4512">
            <w:pPr>
              <w:pStyle w:val="TableParagraph"/>
              <w:spacing w:line="242" w:lineRule="auto"/>
              <w:ind w:right="108" w:firstLine="349"/>
              <w:jc w:val="both"/>
            </w:pPr>
            <w:r>
              <w:rPr>
                <w:noProof/>
              </w:rPr>
              <w:drawing>
                <wp:inline distT="0" distB="0" distL="0" distR="0" wp14:anchorId="21B9D3F9" wp14:editId="7105A8C2">
                  <wp:extent cx="82296" cy="96011"/>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8" cstate="print"/>
                          <a:stretch>
                            <a:fillRect/>
                          </a:stretch>
                        </pic:blipFill>
                        <pic:spPr>
                          <a:xfrm>
                            <a:off x="0" y="0"/>
                            <a:ext cx="82296" cy="96011"/>
                          </a:xfrm>
                          <a:prstGeom prst="rect">
                            <a:avLst/>
                          </a:prstGeom>
                        </pic:spPr>
                      </pic:pic>
                    </a:graphicData>
                  </a:graphic>
                </wp:inline>
              </w:drawing>
            </w:r>
            <w:r>
              <w:rPr>
                <w:position w:val="1"/>
                <w:sz w:val="20"/>
              </w:rPr>
              <w:tab/>
            </w:r>
            <w:r>
              <w:rPr>
                <w:position w:val="1"/>
              </w:rPr>
              <w:t>В договорі</w:t>
            </w:r>
            <w:r>
              <w:rPr>
                <w:spacing w:val="40"/>
                <w:position w:val="1"/>
              </w:rPr>
              <w:t xml:space="preserve"> </w:t>
            </w:r>
            <w:r>
              <w:rPr>
                <w:position w:val="1"/>
              </w:rPr>
              <w:t xml:space="preserve">про передачу електричних </w:t>
            </w:r>
            <w:r>
              <w:t xml:space="preserve">повинно бути передбачено </w:t>
            </w:r>
            <w:r>
              <w:rPr>
                <w:spacing w:val="-2"/>
              </w:rPr>
              <w:t>найменування</w:t>
            </w:r>
            <w:r>
              <w:t xml:space="preserve"> </w:t>
            </w:r>
            <w:r>
              <w:rPr>
                <w:spacing w:val="-2"/>
              </w:rPr>
              <w:t>замовників</w:t>
            </w:r>
            <w:r>
              <w:rPr>
                <w:spacing w:val="-6"/>
              </w:rPr>
              <w:t xml:space="preserve"> </w:t>
            </w:r>
            <w:r>
              <w:rPr>
                <w:spacing w:val="-2"/>
              </w:rPr>
              <w:t>приєднання</w:t>
            </w:r>
            <w:r>
              <w:rPr>
                <w:spacing w:val="8"/>
              </w:rPr>
              <w:t xml:space="preserve"> </w:t>
            </w:r>
            <w:r>
              <w:rPr>
                <w:spacing w:val="-2"/>
              </w:rPr>
              <w:t xml:space="preserve">та </w:t>
            </w:r>
            <w:r>
              <w:t>заявлена до приєднання</w:t>
            </w:r>
            <w:r>
              <w:rPr>
                <w:spacing w:val="40"/>
              </w:rPr>
              <w:t xml:space="preserve"> </w:t>
            </w:r>
            <w:r>
              <w:t>потужність;</w:t>
            </w:r>
          </w:p>
          <w:p w:rsidR="00AC4512" w:rsidRDefault="00AC4512" w:rsidP="00AC4512">
            <w:pPr>
              <w:pStyle w:val="TableParagraph"/>
              <w:numPr>
                <w:ilvl w:val="0"/>
                <w:numId w:val="25"/>
              </w:numPr>
              <w:ind w:left="0" w:right="342" w:firstLine="349"/>
              <w:jc w:val="both"/>
            </w:pPr>
            <w:r>
              <w:t>Сумарна потужність споживача,</w:t>
            </w:r>
            <w:r>
              <w:rPr>
                <w:spacing w:val="40"/>
              </w:rPr>
              <w:t xml:space="preserve"> </w:t>
            </w:r>
            <w:r>
              <w:t xml:space="preserve">що </w:t>
            </w:r>
            <w:r>
              <w:rPr>
                <w:spacing w:val="-2"/>
              </w:rPr>
              <w:t>передає</w:t>
            </w:r>
            <w:r>
              <w:rPr>
                <w:spacing w:val="-5"/>
              </w:rPr>
              <w:t xml:space="preserve"> </w:t>
            </w:r>
            <w:r>
              <w:rPr>
                <w:spacing w:val="-2"/>
              </w:rPr>
              <w:t>електричні</w:t>
            </w:r>
            <w:r>
              <w:rPr>
                <w:spacing w:val="4"/>
              </w:rPr>
              <w:t xml:space="preserve"> </w:t>
            </w:r>
            <w:r>
              <w:rPr>
                <w:spacing w:val="-2"/>
              </w:rPr>
              <w:t>мережі у</w:t>
            </w:r>
            <w:r>
              <w:rPr>
                <w:spacing w:val="-12"/>
              </w:rPr>
              <w:t xml:space="preserve"> </w:t>
            </w:r>
            <w:r>
              <w:rPr>
                <w:spacing w:val="-2"/>
              </w:rPr>
              <w:t xml:space="preserve">власність </w:t>
            </w:r>
            <w:r>
              <w:t>OCP</w:t>
            </w:r>
            <w:r>
              <w:rPr>
                <w:spacing w:val="40"/>
              </w:rPr>
              <w:t xml:space="preserve"> </w:t>
            </w:r>
            <w:r>
              <w:t>та замовників</w:t>
            </w:r>
            <w:r>
              <w:rPr>
                <w:spacing w:val="38"/>
              </w:rPr>
              <w:t xml:space="preserve"> </w:t>
            </w:r>
            <w:r>
              <w:t>при</w:t>
            </w:r>
            <w:r w:rsidR="00257DDA">
              <w:t>є</w:t>
            </w:r>
            <w:r>
              <w:t>днання не повинна</w:t>
            </w:r>
            <w:r>
              <w:rPr>
                <w:spacing w:val="33"/>
              </w:rPr>
              <w:t xml:space="preserve"> </w:t>
            </w:r>
            <w:r>
              <w:t>п</w:t>
            </w:r>
            <w:r w:rsidR="00257DDA">
              <w:t>е</w:t>
            </w:r>
            <w:r>
              <w:t>ревищувати дозволену до при</w:t>
            </w:r>
            <w:r w:rsidR="00257DDA">
              <w:t>є</w:t>
            </w:r>
            <w:r>
              <w:t>днання</w:t>
            </w:r>
            <w:r>
              <w:rPr>
                <w:spacing w:val="23"/>
              </w:rPr>
              <w:t xml:space="preserve"> </w:t>
            </w:r>
            <w:r>
              <w:t>потужність споживача за договоро</w:t>
            </w:r>
            <w:r w:rsidR="00257DDA">
              <w:t>м</w:t>
            </w:r>
            <w:r>
              <w:t xml:space="preserve"> про розподіл електричної енергі</w:t>
            </w:r>
            <w:r>
              <w:rPr>
                <w:spacing w:val="-25"/>
              </w:rPr>
              <w:t xml:space="preserve"> </w:t>
            </w:r>
            <w:r>
              <w:t>ї;</w:t>
            </w:r>
          </w:p>
          <w:p w:rsidR="00AC4512" w:rsidRDefault="00AC4512" w:rsidP="00082C30">
            <w:pPr>
              <w:ind w:firstLine="349"/>
              <w:jc w:val="both"/>
              <w:rPr>
                <w:sz w:val="22"/>
              </w:rPr>
            </w:pPr>
            <w:r>
              <w:rPr>
                <w:sz w:val="22"/>
              </w:rPr>
              <w:tab/>
              <w:t>Плата за при</w:t>
            </w:r>
            <w:r w:rsidR="00257DDA">
              <w:rPr>
                <w:sz w:val="22"/>
              </w:rPr>
              <w:t>є</w:t>
            </w:r>
            <w:r>
              <w:rPr>
                <w:sz w:val="22"/>
              </w:rPr>
              <w:t>днання</w:t>
            </w:r>
            <w:r>
              <w:rPr>
                <w:spacing w:val="40"/>
                <w:sz w:val="22"/>
              </w:rPr>
              <w:t xml:space="preserve"> </w:t>
            </w:r>
            <w:r>
              <w:rPr>
                <w:sz w:val="22"/>
              </w:rPr>
              <w:t>замовників розрахову</w:t>
            </w:r>
            <w:r w:rsidR="00257DDA">
              <w:rPr>
                <w:sz w:val="22"/>
              </w:rPr>
              <w:t>є</w:t>
            </w:r>
            <w:r>
              <w:rPr>
                <w:sz w:val="22"/>
              </w:rPr>
              <w:t>ться по про</w:t>
            </w:r>
            <w:r w:rsidR="00257DDA">
              <w:rPr>
                <w:sz w:val="22"/>
              </w:rPr>
              <w:t>є</w:t>
            </w:r>
            <w:r>
              <w:rPr>
                <w:sz w:val="22"/>
              </w:rPr>
              <w:t xml:space="preserve">ктній </w:t>
            </w:r>
            <w:r>
              <w:rPr>
                <w:spacing w:val="-2"/>
                <w:sz w:val="22"/>
              </w:rPr>
              <w:t>документації</w:t>
            </w:r>
            <w:r>
              <w:rPr>
                <w:spacing w:val="11"/>
                <w:sz w:val="22"/>
              </w:rPr>
              <w:t xml:space="preserve"> </w:t>
            </w:r>
            <w:r>
              <w:rPr>
                <w:spacing w:val="-2"/>
                <w:sz w:val="22"/>
              </w:rPr>
              <w:t>без</w:t>
            </w:r>
            <w:r>
              <w:rPr>
                <w:spacing w:val="-12"/>
                <w:sz w:val="22"/>
              </w:rPr>
              <w:t xml:space="preserve"> </w:t>
            </w:r>
            <w:r>
              <w:rPr>
                <w:spacing w:val="-2"/>
                <w:sz w:val="22"/>
              </w:rPr>
              <w:t>нарахування</w:t>
            </w:r>
            <w:r>
              <w:rPr>
                <w:spacing w:val="12"/>
                <w:sz w:val="22"/>
              </w:rPr>
              <w:t xml:space="preserve"> </w:t>
            </w:r>
            <w:r>
              <w:rPr>
                <w:spacing w:val="-2"/>
                <w:sz w:val="22"/>
              </w:rPr>
              <w:t xml:space="preserve">плати за </w:t>
            </w:r>
            <w:r>
              <w:rPr>
                <w:sz w:val="22"/>
              </w:rPr>
              <w:t>потужність.</w:t>
            </w:r>
          </w:p>
          <w:p w:rsidR="00190B44" w:rsidRDefault="00190B44" w:rsidP="00082C30">
            <w:pPr>
              <w:ind w:firstLine="349"/>
              <w:jc w:val="both"/>
              <w:rPr>
                <w:b/>
                <w:color w:val="000000"/>
                <w:u w:val="single"/>
              </w:rPr>
            </w:pPr>
            <w:r>
              <w:rPr>
                <w:b/>
                <w:color w:val="000000"/>
                <w:u w:val="single"/>
              </w:rPr>
              <w:t>Громадська спілка «Міжнародна рада з великих електроенергетичних систем СІГРЕ в Україні»</w:t>
            </w:r>
          </w:p>
          <w:p w:rsidR="00642010" w:rsidRDefault="00642010" w:rsidP="00082C30">
            <w:pPr>
              <w:ind w:firstLine="349"/>
              <w:jc w:val="both"/>
              <w:rPr>
                <w:b/>
                <w:color w:val="000000"/>
                <w:u w:val="single"/>
              </w:rPr>
            </w:pPr>
            <w:r>
              <w:rPr>
                <w:b/>
                <w:color w:val="000000"/>
                <w:u w:val="single"/>
              </w:rPr>
              <w:t>Пропозиції надані після 09.04.2024 (кінцевий термін надання пропозицій)</w:t>
            </w:r>
          </w:p>
          <w:p w:rsidR="00190B44" w:rsidRPr="00190B44" w:rsidRDefault="00190B44" w:rsidP="00082C30">
            <w:pPr>
              <w:ind w:firstLine="349"/>
              <w:jc w:val="both"/>
              <w:rPr>
                <w:b/>
                <w:color w:val="000000"/>
                <w:u w:val="single"/>
                <w:lang w:val="en-US"/>
              </w:rPr>
            </w:pPr>
          </w:p>
          <w:p w:rsidR="00190B44" w:rsidRPr="00190B44" w:rsidRDefault="00190B44" w:rsidP="00082C30">
            <w:pPr>
              <w:ind w:firstLine="349"/>
              <w:jc w:val="both"/>
              <w:rPr>
                <w:b/>
                <w:color w:val="000000"/>
                <w:u w:val="single"/>
              </w:rPr>
            </w:pPr>
          </w:p>
        </w:tc>
        <w:tc>
          <w:tcPr>
            <w:tcW w:w="4113" w:type="dxa"/>
          </w:tcPr>
          <w:p w:rsidR="00B40D89" w:rsidRDefault="00B40D89" w:rsidP="00B40D89">
            <w:pPr>
              <w:jc w:val="both"/>
              <w:rPr>
                <w:b/>
                <w:color w:val="000000"/>
                <w:u w:val="single"/>
              </w:rPr>
            </w:pPr>
            <w:r w:rsidRPr="005E673F">
              <w:rPr>
                <w:b/>
                <w:color w:val="000000"/>
                <w:u w:val="single"/>
              </w:rPr>
              <w:lastRenderedPageBreak/>
              <w:t>АТ «Прикарпаттяобленерго»</w:t>
            </w:r>
          </w:p>
          <w:p w:rsidR="00B40D89" w:rsidRPr="00260FD5" w:rsidRDefault="00B40D89" w:rsidP="00B40D89">
            <w:pPr>
              <w:jc w:val="both"/>
              <w:rPr>
                <w:lang w:eastAsia="uk-UA"/>
              </w:rPr>
            </w:pPr>
            <w:r w:rsidRPr="00260FD5">
              <w:rPr>
                <w:lang w:eastAsia="uk-UA"/>
              </w:rPr>
              <w:t>Пропозиція зводить нанівець роботи ОСР по дотриманню Замовниками ПОЕМ та суперечить чинним нормам КСР, ПРРЕЕ.</w:t>
            </w:r>
          </w:p>
          <w:p w:rsidR="00B40D89" w:rsidRPr="00260FD5" w:rsidRDefault="00B40D89" w:rsidP="00B40D89">
            <w:pPr>
              <w:jc w:val="both"/>
              <w:rPr>
                <w:lang w:eastAsia="uk-UA"/>
              </w:rPr>
            </w:pPr>
            <w:r w:rsidRPr="00260FD5">
              <w:rPr>
                <w:lang w:eastAsia="uk-UA"/>
              </w:rPr>
              <w:t>Видалення даної вимоги призведе до навмисних порушень з метою забудови земельних ділянок впритул до об’єктів електроенергетики, що є недопустимим, так як в майбутньому може призвести  до нещасних випадків і неможливості обслуговування електричних мереж ОСР.</w:t>
            </w:r>
          </w:p>
          <w:p w:rsidR="00B40D89" w:rsidRPr="00260FD5" w:rsidRDefault="00B40D89" w:rsidP="00B40D89">
            <w:pPr>
              <w:jc w:val="both"/>
              <w:rPr>
                <w:lang w:eastAsia="uk-UA"/>
              </w:rPr>
            </w:pPr>
            <w:r w:rsidRPr="00260FD5">
              <w:rPr>
                <w:lang w:eastAsia="uk-UA"/>
              </w:rPr>
              <w:t>Постановами НКРЕКП на період дії в Українін воєнного стану надано замовникам послуги з приєднання «з проєктуванням лінійної частини приєднання Замовником»  здійснювати будівництво електричних мереж з подальшою їх передачею на баланс ОСР.  Відсутність вимог дотримання даних норм в технічних умовах спричинить додаткові конфліктні ситуації із Замовниками, адже приймати електричні мережі побудовані із порушенням ПОЕМ ОСР не зможе, а Замовник наполягатиме на тому, що технічними умовами даного обов’язку не визначено.</w:t>
            </w:r>
          </w:p>
          <w:p w:rsidR="00B40D89" w:rsidRPr="00260FD5" w:rsidRDefault="00B40D89" w:rsidP="00B40D89">
            <w:pPr>
              <w:jc w:val="both"/>
              <w:rPr>
                <w:lang w:eastAsia="uk-UA"/>
              </w:rPr>
            </w:pPr>
            <w:r w:rsidRPr="00260FD5">
              <w:rPr>
                <w:lang w:eastAsia="uk-UA"/>
              </w:rPr>
              <w:t xml:space="preserve">Просимо врахувати що пунктом 3.4.3. Типових договорів з приєднання (редакція яких визначена КСР) передбачено </w:t>
            </w:r>
            <w:r w:rsidRPr="00260FD5">
              <w:rPr>
                <w:lang w:eastAsia="uk-UA"/>
              </w:rPr>
              <w:lastRenderedPageBreak/>
              <w:t>можливість Замовника у разі  виникнення потреби у перенесенні існуючих (діючих) повітряних та/або підземних електричних мереж та інших об'єктів електроенергетики звернутися до їх власника з метою укладення окремого договору щодо надання послуг з перенесення відповідних об'єктів електроенергетики згідно зі статтею 21 Закону України «Про ринок електричної енергії».</w:t>
            </w:r>
          </w:p>
          <w:p w:rsidR="00B40D89" w:rsidRPr="00260FD5" w:rsidRDefault="00B40D89" w:rsidP="00B40D89">
            <w:pPr>
              <w:pStyle w:val="rvps2"/>
              <w:shd w:val="clear" w:color="auto" w:fill="FFFFFF"/>
              <w:spacing w:before="0" w:beforeAutospacing="0" w:after="0" w:afterAutospacing="0"/>
              <w:ind w:firstLine="450"/>
              <w:jc w:val="both"/>
              <w:rPr>
                <w:sz w:val="20"/>
                <w:szCs w:val="20"/>
                <w:lang w:val="uk-UA" w:eastAsia="uk-UA"/>
              </w:rPr>
            </w:pPr>
            <w:r w:rsidRPr="00260FD5">
              <w:rPr>
                <w:sz w:val="20"/>
                <w:szCs w:val="20"/>
                <w:lang w:val="uk-UA" w:eastAsia="uk-UA"/>
              </w:rPr>
              <w:t xml:space="preserve">Також, відповідно до пункту 7.5. Постанови НКРЕКП №  Про затвердження Правил роздрібного ринку електричної енергії передбачено: </w:t>
            </w:r>
          </w:p>
          <w:p w:rsidR="00B40D89" w:rsidRPr="00260FD5" w:rsidRDefault="00B40D89" w:rsidP="00B40D89">
            <w:pPr>
              <w:pStyle w:val="rvps2"/>
              <w:shd w:val="clear" w:color="auto" w:fill="FFFFFF"/>
              <w:spacing w:before="0" w:beforeAutospacing="0" w:after="0" w:afterAutospacing="0"/>
              <w:ind w:firstLine="450"/>
              <w:jc w:val="both"/>
              <w:rPr>
                <w:sz w:val="20"/>
                <w:szCs w:val="20"/>
                <w:lang w:val="uk-UA" w:eastAsia="uk-UA"/>
              </w:rPr>
            </w:pPr>
            <w:r w:rsidRPr="00260FD5">
              <w:rPr>
                <w:sz w:val="20"/>
                <w:szCs w:val="20"/>
                <w:lang w:val="uk-UA" w:eastAsia="uk-UA"/>
              </w:rPr>
              <w:t>Припинення повністю або частково постачання електричної енергії споживачу здійснюється:</w:t>
            </w:r>
          </w:p>
          <w:p w:rsidR="00B40D89" w:rsidRPr="00260FD5" w:rsidRDefault="00B40D89" w:rsidP="00B40D89">
            <w:pPr>
              <w:pStyle w:val="rvps2"/>
              <w:shd w:val="clear" w:color="auto" w:fill="FFFFFF"/>
              <w:spacing w:before="0" w:beforeAutospacing="0" w:after="0" w:afterAutospacing="0"/>
              <w:ind w:firstLine="450"/>
              <w:jc w:val="both"/>
              <w:rPr>
                <w:sz w:val="20"/>
                <w:szCs w:val="20"/>
                <w:lang w:val="uk-UA" w:eastAsia="uk-UA"/>
              </w:rPr>
            </w:pPr>
            <w:r w:rsidRPr="00260FD5">
              <w:rPr>
                <w:sz w:val="20"/>
                <w:szCs w:val="20"/>
                <w:lang w:val="uk-UA" w:eastAsia="uk-UA"/>
              </w:rPr>
              <w:t>1) оператором системи за умови попередження споживача не пізніше ніж за 5 робочих днів до дня відключення у разі:</w:t>
            </w:r>
          </w:p>
          <w:p w:rsidR="00B40D89" w:rsidRPr="00260FD5" w:rsidRDefault="00B40D89" w:rsidP="00B40D89">
            <w:pPr>
              <w:pStyle w:val="rvps2"/>
              <w:shd w:val="clear" w:color="auto" w:fill="FFFFFF"/>
              <w:spacing w:before="0" w:beforeAutospacing="0" w:after="0" w:afterAutospacing="0"/>
              <w:ind w:firstLine="450"/>
              <w:jc w:val="both"/>
              <w:rPr>
                <w:sz w:val="20"/>
                <w:szCs w:val="20"/>
                <w:lang w:val="uk-UA" w:eastAsia="uk-UA"/>
              </w:rPr>
            </w:pPr>
            <w:r w:rsidRPr="00260FD5">
              <w:rPr>
                <w:sz w:val="20"/>
                <w:szCs w:val="20"/>
                <w:lang w:val="uk-UA" w:eastAsia="uk-UA"/>
              </w:rPr>
              <w:t>…….</w:t>
            </w:r>
          </w:p>
          <w:p w:rsidR="00B40D89" w:rsidRPr="00260FD5" w:rsidRDefault="00B40D89" w:rsidP="00B40D89">
            <w:pPr>
              <w:pStyle w:val="rvps2"/>
              <w:shd w:val="clear" w:color="auto" w:fill="FFFFFF"/>
              <w:spacing w:before="0" w:beforeAutospacing="0" w:after="0" w:afterAutospacing="0"/>
              <w:ind w:firstLine="450"/>
              <w:jc w:val="both"/>
              <w:rPr>
                <w:sz w:val="20"/>
                <w:szCs w:val="20"/>
                <w:lang w:val="uk-UA" w:eastAsia="uk-UA"/>
              </w:rPr>
            </w:pPr>
            <w:r w:rsidRPr="00260FD5">
              <w:rPr>
                <w:sz w:val="20"/>
                <w:szCs w:val="20"/>
                <w:lang w:val="uk-UA" w:eastAsia="uk-UA"/>
              </w:rPr>
              <w:t>- порушення споживачем під час виконання робіт або провадження іншої діяльності поблизу електричних мереж </w:t>
            </w:r>
            <w:hyperlink r:id="rId9" w:tgtFrame="_blank" w:history="1">
              <w:r w:rsidRPr="00260FD5">
                <w:rPr>
                  <w:sz w:val="20"/>
                  <w:szCs w:val="20"/>
                  <w:lang w:val="uk-UA" w:eastAsia="uk-UA"/>
                </w:rPr>
                <w:t>Правил охорони електричних мереж</w:t>
              </w:r>
            </w:hyperlink>
            <w:r w:rsidRPr="00260FD5">
              <w:rPr>
                <w:sz w:val="20"/>
                <w:szCs w:val="20"/>
                <w:lang w:val="uk-UA" w:eastAsia="uk-UA"/>
              </w:rPr>
              <w:t>, затверджених постановою Кабінету Міністрів України від 04 березня 1997 року № 209 (далі - Правила охорони електричних мереж);</w:t>
            </w:r>
          </w:p>
          <w:p w:rsidR="00B40D89" w:rsidRPr="00260FD5" w:rsidRDefault="00B40D89" w:rsidP="00B40D89">
            <w:pPr>
              <w:pStyle w:val="rvps2"/>
              <w:shd w:val="clear" w:color="auto" w:fill="FFFFFF"/>
              <w:spacing w:before="0" w:beforeAutospacing="0" w:after="0" w:afterAutospacing="0"/>
              <w:ind w:firstLine="450"/>
              <w:jc w:val="both"/>
              <w:rPr>
                <w:sz w:val="20"/>
                <w:szCs w:val="20"/>
                <w:lang w:val="uk-UA" w:eastAsia="uk-UA"/>
              </w:rPr>
            </w:pPr>
            <w:r w:rsidRPr="00260FD5">
              <w:rPr>
                <w:sz w:val="20"/>
                <w:szCs w:val="20"/>
                <w:lang w:val="uk-UA" w:eastAsia="uk-UA"/>
              </w:rPr>
              <w:t>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w:t>
            </w:r>
            <w:hyperlink r:id="rId10" w:tgtFrame="_blank" w:history="1">
              <w:r w:rsidRPr="00260FD5">
                <w:rPr>
                  <w:sz w:val="20"/>
                  <w:szCs w:val="20"/>
                  <w:lang w:val="uk-UA" w:eastAsia="uk-UA"/>
                </w:rPr>
                <w:t>Правила охорони електричних мереж</w:t>
              </w:r>
            </w:hyperlink>
            <w:r w:rsidRPr="00260FD5">
              <w:rPr>
                <w:sz w:val="20"/>
                <w:szCs w:val="20"/>
                <w:lang w:val="uk-UA" w:eastAsia="uk-UA"/>
              </w:rPr>
              <w:t> (на виконання припису представника відповідного органу виконавчої влади).</w:t>
            </w:r>
          </w:p>
          <w:p w:rsidR="00B40D89" w:rsidRPr="00260FD5" w:rsidRDefault="00B40D89" w:rsidP="00B40D89">
            <w:pPr>
              <w:pStyle w:val="rvps2"/>
              <w:shd w:val="clear" w:color="auto" w:fill="FFFFFF"/>
              <w:spacing w:before="0" w:beforeAutospacing="0" w:after="0" w:afterAutospacing="0"/>
              <w:ind w:firstLine="450"/>
              <w:jc w:val="both"/>
              <w:rPr>
                <w:sz w:val="20"/>
                <w:szCs w:val="20"/>
                <w:lang w:val="uk-UA" w:eastAsia="uk-UA"/>
              </w:rPr>
            </w:pPr>
            <w:r w:rsidRPr="00260FD5">
              <w:rPr>
                <w:sz w:val="20"/>
                <w:szCs w:val="20"/>
                <w:lang w:val="uk-UA" w:eastAsia="uk-UA"/>
              </w:rPr>
              <w:t xml:space="preserve">Тобто, ОСР повинен приєднати об’єкт замовника, який при будівництві порушив </w:t>
            </w:r>
            <w:r w:rsidRPr="00260FD5">
              <w:rPr>
                <w:sz w:val="20"/>
                <w:szCs w:val="20"/>
                <w:lang w:val="uk-UA" w:eastAsia="uk-UA"/>
              </w:rPr>
              <w:lastRenderedPageBreak/>
              <w:t>норми ПОЕМ, а після приєднання – відключити від мережі ОСР.</w:t>
            </w:r>
          </w:p>
          <w:p w:rsidR="00B40D89" w:rsidRDefault="00B40D89" w:rsidP="00B40D89">
            <w:pPr>
              <w:jc w:val="both"/>
              <w:rPr>
                <w:b/>
                <w:lang w:eastAsia="uk-UA"/>
              </w:rPr>
            </w:pPr>
            <w:r w:rsidRPr="00260FD5">
              <w:rPr>
                <w:lang w:eastAsia="uk-UA"/>
              </w:rPr>
              <w:t xml:space="preserve">          Також, відповідно до Пункту 5 Статті 27.  Закону України Про ринок електричної енергії. Передбачено, що розміщення споруд та інших об’єктів в охоронних зонах електричних мереж без здійснення передбачених нормативно-технічними документами технічних </w:t>
            </w:r>
            <w:r w:rsidRPr="00260FD5">
              <w:rPr>
                <w:b/>
                <w:lang w:eastAsia="uk-UA"/>
              </w:rPr>
              <w:t>заходів безпеки не допускається</w:t>
            </w:r>
          </w:p>
          <w:p w:rsidR="00306658" w:rsidRPr="00306658" w:rsidRDefault="00306658" w:rsidP="00306658">
            <w:pPr>
              <w:jc w:val="both"/>
              <w:rPr>
                <w:b/>
                <w:color w:val="000000"/>
                <w:u w:val="single"/>
              </w:rPr>
            </w:pPr>
            <w:r w:rsidRPr="00306658">
              <w:rPr>
                <w:b/>
                <w:color w:val="000000"/>
                <w:u w:val="single"/>
              </w:rPr>
              <w:t>АТ «ДТЕК Дніпровські електромережі»</w:t>
            </w:r>
          </w:p>
          <w:p w:rsidR="00743345" w:rsidRDefault="00743345" w:rsidP="00743345">
            <w:pPr>
              <w:ind w:firstLine="176"/>
              <w:jc w:val="both"/>
              <w:rPr>
                <w:b/>
                <w:bCs/>
                <w:lang w:eastAsia="en-US"/>
              </w:rPr>
            </w:pPr>
            <w:r>
              <w:rPr>
                <w:b/>
                <w:bCs/>
              </w:rPr>
              <w:t>Пропонуємо зашили пункт у діючій редакції.</w:t>
            </w:r>
          </w:p>
          <w:p w:rsidR="00743345" w:rsidRDefault="00743345" w:rsidP="00743345">
            <w:pPr>
              <w:ind w:firstLine="176"/>
              <w:jc w:val="both"/>
            </w:pPr>
            <w:r>
              <w:t>Відповідно до статті 32 Закону України «Про землі енергетики та правовий режим спеціальних зон енергетичних об'єктів» у межах охоронних зон об'єктів енергетики забороняється:</w:t>
            </w:r>
          </w:p>
          <w:p w:rsidR="00743345" w:rsidRDefault="00743345" w:rsidP="00743345">
            <w:pPr>
              <w:ind w:firstLine="176"/>
              <w:jc w:val="both"/>
            </w:pPr>
            <w:bookmarkStart w:id="0" w:name="n216"/>
            <w:bookmarkEnd w:id="0"/>
            <w:r>
              <w:t>будувати житлові будинки, будинки громадського призначення;</w:t>
            </w:r>
          </w:p>
          <w:p w:rsidR="00743345" w:rsidRDefault="00743345" w:rsidP="00743345">
            <w:pPr>
              <w:ind w:firstLine="176"/>
              <w:jc w:val="both"/>
            </w:pPr>
            <w:bookmarkStart w:id="1" w:name="n217"/>
            <w:bookmarkEnd w:id="1"/>
            <w:r>
              <w:t>розміщати споруди іншого призначення на меншій відстані від елементів електричних мереж, ніж встановлена нормами;</w:t>
            </w:r>
          </w:p>
          <w:p w:rsidR="00743345" w:rsidRDefault="00743345" w:rsidP="00743345">
            <w:pPr>
              <w:ind w:firstLine="176"/>
              <w:jc w:val="both"/>
            </w:pPr>
            <w:bookmarkStart w:id="2" w:name="n218"/>
            <w:bookmarkEnd w:id="2"/>
            <w:r>
              <w:t>складати будь-які матеріали, розпалювати вогнища, влаштовувати звалища;</w:t>
            </w:r>
          </w:p>
          <w:p w:rsidR="00743345" w:rsidRDefault="00743345" w:rsidP="00743345">
            <w:pPr>
              <w:ind w:firstLine="176"/>
              <w:jc w:val="both"/>
            </w:pPr>
            <w:bookmarkStart w:id="3" w:name="n219"/>
            <w:bookmarkEnd w:id="3"/>
            <w:r>
              <w:t>саджати дерева, крім кущів та саджанців з висотою перспективного росту не більше двох метрів;</w:t>
            </w:r>
          </w:p>
          <w:p w:rsidR="00743345" w:rsidRDefault="00743345" w:rsidP="00743345">
            <w:pPr>
              <w:ind w:firstLine="176"/>
              <w:jc w:val="both"/>
            </w:pPr>
            <w:bookmarkStart w:id="4" w:name="n220"/>
            <w:bookmarkEnd w:id="4"/>
            <w:r>
              <w:t>розташовувати автозаправні станції або сховища пально-мастильних матеріалів;</w:t>
            </w:r>
          </w:p>
          <w:p w:rsidR="00743345" w:rsidRDefault="00743345" w:rsidP="00743345">
            <w:pPr>
              <w:ind w:firstLine="176"/>
              <w:jc w:val="both"/>
            </w:pPr>
            <w:bookmarkStart w:id="5" w:name="n221"/>
            <w:bookmarkEnd w:id="5"/>
            <w:r>
              <w:t>влаштовувати спортивні майданчики для ігор, стадіони, ринки, зупинки громадського транспорту, проводити будь-які заходи, пов'язані з великим скупченням людей, не зайнятих виконанням дозволених у встановленому порядку робіт;</w:t>
            </w:r>
          </w:p>
          <w:p w:rsidR="00743345" w:rsidRDefault="00743345" w:rsidP="00743345">
            <w:pPr>
              <w:ind w:firstLine="176"/>
              <w:jc w:val="both"/>
            </w:pPr>
            <w:bookmarkStart w:id="6" w:name="n222"/>
            <w:bookmarkEnd w:id="6"/>
            <w:r>
              <w:t>запускати спортивні моделі літальних апаратів та повітряні змії;</w:t>
            </w:r>
          </w:p>
          <w:p w:rsidR="00743345" w:rsidRDefault="00743345" w:rsidP="00743345">
            <w:pPr>
              <w:ind w:firstLine="176"/>
              <w:jc w:val="both"/>
            </w:pPr>
            <w:bookmarkStart w:id="7" w:name="n223"/>
            <w:bookmarkEnd w:id="7"/>
            <w:r>
              <w:t>відсипати ґрунт, влаштовувати водосховища, ставки та інші водні споруди;</w:t>
            </w:r>
          </w:p>
          <w:p w:rsidR="00743345" w:rsidRDefault="00743345" w:rsidP="00743345">
            <w:pPr>
              <w:ind w:firstLine="176"/>
              <w:jc w:val="both"/>
            </w:pPr>
            <w:bookmarkStart w:id="8" w:name="n224"/>
            <w:bookmarkEnd w:id="8"/>
            <w:r>
              <w:t>влаштовувати зупинки та стоянки усіх видів транспорту (крім залізничного) в охоронних зонах повітряних ліній електропередачі напругою 330 кВ і вище.</w:t>
            </w:r>
          </w:p>
          <w:p w:rsidR="00743345" w:rsidRDefault="00743345" w:rsidP="00743345">
            <w:pPr>
              <w:ind w:firstLine="176"/>
              <w:jc w:val="both"/>
            </w:pPr>
            <w:bookmarkStart w:id="9" w:name="n225"/>
            <w:bookmarkEnd w:id="9"/>
            <w:r>
              <w:lastRenderedPageBreak/>
              <w:t>В охоронних зонах кабельних ліній електропередачі власникам і користувачам земельних ділянок, фізичним і юридичним особам забороняється:</w:t>
            </w:r>
          </w:p>
          <w:p w:rsidR="00743345" w:rsidRDefault="00743345" w:rsidP="00743345">
            <w:pPr>
              <w:ind w:firstLine="176"/>
              <w:jc w:val="both"/>
            </w:pPr>
            <w:bookmarkStart w:id="10" w:name="n226"/>
            <w:bookmarkEnd w:id="10"/>
            <w:r>
              <w:t>саджати дерева та кущі;</w:t>
            </w:r>
          </w:p>
          <w:p w:rsidR="00743345" w:rsidRDefault="00743345" w:rsidP="00743345">
            <w:pPr>
              <w:ind w:firstLine="176"/>
              <w:jc w:val="both"/>
            </w:pPr>
            <w:bookmarkStart w:id="11" w:name="n227"/>
            <w:bookmarkEnd w:id="11"/>
            <w:r>
              <w:t>зводити будинки, споруди будь-якого призначення;</w:t>
            </w:r>
          </w:p>
          <w:p w:rsidR="00743345" w:rsidRDefault="00743345" w:rsidP="00743345">
            <w:pPr>
              <w:ind w:firstLine="176"/>
              <w:jc w:val="both"/>
            </w:pPr>
            <w:bookmarkStart w:id="12" w:name="n228"/>
            <w:bookmarkEnd w:id="12"/>
            <w:r>
              <w:t>виконувати роботи із застосуванням ударних механізмів, скидати вантажі масою понад п'ять тонн;</w:t>
            </w:r>
          </w:p>
          <w:p w:rsidR="00743345" w:rsidRDefault="00743345" w:rsidP="00743345">
            <w:pPr>
              <w:ind w:firstLine="176"/>
              <w:jc w:val="both"/>
            </w:pPr>
            <w:bookmarkStart w:id="13" w:name="n229"/>
            <w:bookmarkEnd w:id="13"/>
            <w:r>
              <w:t>зливати їдкі і такі, що спричиняють корозію, речовини, пально-мастильні матеріали;</w:t>
            </w:r>
          </w:p>
          <w:p w:rsidR="00743345" w:rsidRDefault="00743345" w:rsidP="00743345">
            <w:pPr>
              <w:ind w:firstLine="176"/>
              <w:jc w:val="both"/>
            </w:pPr>
            <w:bookmarkStart w:id="14" w:name="n230"/>
            <w:bookmarkEnd w:id="14"/>
            <w:r>
              <w:t>кидати якорі, проходити із закинутими якорями, ланцюгами, лотами, волокушами і тралами (в охоронних зонах підводних кабельних ліній електропередачі).</w:t>
            </w:r>
          </w:p>
          <w:p w:rsidR="00743345" w:rsidRDefault="00743345" w:rsidP="00743345">
            <w:pPr>
              <w:ind w:firstLine="176"/>
              <w:jc w:val="both"/>
            </w:pPr>
            <w:bookmarkStart w:id="15" w:name="n231"/>
            <w:bookmarkEnd w:id="15"/>
            <w:r>
              <w:t>Власникам і користувачам земельних ділянок, фізичним та юридичним особам у межах спеціальних зон об'єктів енергетики без письмової згоди підприємств енергетики, у віданні яких перебувають ці мережі, а також без присутності їх представника забороняється виконувати земляні, будівельні та інші роботи, що можуть призвести до порушення безаварійного функціонування об'єктів електричних мереж.</w:t>
            </w:r>
          </w:p>
          <w:p w:rsidR="00743345" w:rsidRDefault="00743345" w:rsidP="00743345">
            <w:pPr>
              <w:ind w:firstLine="176"/>
              <w:jc w:val="both"/>
            </w:pPr>
            <w:bookmarkStart w:id="16" w:name="n232"/>
            <w:bookmarkEnd w:id="16"/>
            <w:r>
              <w:t>Додаткові вимоги щодо особливого режиму використання земель у межах спеціальних зон об'єктів енергетики встановлюються </w:t>
            </w:r>
            <w:hyperlink r:id="rId11" w:anchor="n11" w:tgtFrame="_blank" w:history="1">
              <w:r>
                <w:rPr>
                  <w:rStyle w:val="ab"/>
                </w:rPr>
                <w:t>Правилами охорони електричних мереж</w:t>
              </w:r>
            </w:hyperlink>
            <w:r>
              <w:t>, які затверджуються Кабінетом Міністрів України, іншими нормативно-правовими актами.</w:t>
            </w:r>
          </w:p>
          <w:p w:rsidR="00743345" w:rsidRDefault="00743345" w:rsidP="00743345">
            <w:pPr>
              <w:ind w:firstLine="176"/>
              <w:jc w:val="both"/>
            </w:pPr>
            <w:r>
              <w:t xml:space="preserve">Правила охорони електричних мереж затверджені постановою Кабінету Міністрів від 27 грудня 2022 р. № 1455 та запроваджуються з метою забезпечення збереження електричних мереж, створення належних умов їх експлуатації та запобігання нещасним випадкам від впливу електричного струму і використовуються у разі проектування, будівництва та експлуатації електричних мереж, а також під час </w:t>
            </w:r>
            <w:r>
              <w:lastRenderedPageBreak/>
              <w:t>виконання робіт або провадження іншої діяльності поблизу електричних мереж.</w:t>
            </w:r>
          </w:p>
          <w:p w:rsidR="00B40D89" w:rsidRDefault="00743345" w:rsidP="00743345">
            <w:pPr>
              <w:jc w:val="both"/>
            </w:pPr>
            <w:r>
              <w:t>Виключення з КСР норм, що забезпечують виконання ПОЕМ, призведе до можливості порушення вимог Закону України «Закону України «Про землі енергетики та правовий режим спеціальних зон енергетичних об'єктів» та ПОЕМ, що,  у свою чергу, несе загрози для життя та здоров’я споживачів, надійності та безперебійності роботи енергетичного обладнання, створення неналежних умов експлуатації електричних мереж та збільшення ймовірності нещасних випадків.</w:t>
            </w:r>
          </w:p>
          <w:p w:rsidR="00743345" w:rsidRDefault="00743345" w:rsidP="00743345">
            <w:pPr>
              <w:jc w:val="both"/>
            </w:pPr>
            <w:r>
              <w:t>Якщо в технічних умовах, які отримує Замовник та погоджується з ними, приєднавшись до умов Публічного договору про приєднання, не буде вказано про наявний факт порушення/можливого порушення охоронних зон мереж ОСР, то після укладення договору може виявитися, що ОСР ввів в оману Замовника, не попередивши та не вказавши на те, що йому необхідно буде крім виконання ТУ, виконати ще заходи по збереженню охоронних зон електричних мереж.</w:t>
            </w:r>
          </w:p>
          <w:p w:rsidR="00743345" w:rsidRDefault="00743345" w:rsidP="00743345">
            <w:pPr>
              <w:jc w:val="both"/>
            </w:pPr>
            <w:r>
              <w:t>Зафіксовані ОСР факти та обставини порушення вимог ПОЕМ повинні вказуватись в технічних умовах шляхом оформлення відповідного акту.</w:t>
            </w:r>
          </w:p>
          <w:p w:rsidR="00743345" w:rsidRDefault="00743345" w:rsidP="00743345">
            <w:pPr>
              <w:ind w:firstLine="176"/>
              <w:jc w:val="both"/>
              <w:rPr>
                <w:lang w:eastAsia="en-US"/>
              </w:rPr>
            </w:pPr>
            <w:r>
              <w:t xml:space="preserve">Замовники повинні мати інформацію щодо наявності електричних мереж біля/на належних їм земельних ділянках. </w:t>
            </w:r>
          </w:p>
          <w:p w:rsidR="00743345" w:rsidRDefault="00743345" w:rsidP="00743345">
            <w:pPr>
              <w:ind w:firstLine="176"/>
              <w:jc w:val="both"/>
            </w:pPr>
            <w:r>
              <w:t xml:space="preserve">Типові технічні умови, затверджені Постановою НКРЕКП № 310 від 14.03.2018 (зі змінами та доповненнями) містять технічні вимоги як до електроустановок ОСР, так і Замовника. </w:t>
            </w:r>
          </w:p>
          <w:p w:rsidR="00743345" w:rsidRDefault="00743345" w:rsidP="00743345">
            <w:pPr>
              <w:jc w:val="both"/>
            </w:pPr>
            <w:r>
              <w:t xml:space="preserve">Доречним буде у разі, коли електроустановка замовника порушує ПОЕМ (або можливе порушення ПОЕМ), вказувати технічні вимоги щодо непорушення та / або заходи щодо усунення порушень ПОЕМ. Це є одним </w:t>
            </w:r>
            <w:r>
              <w:lastRenderedPageBreak/>
              <w:t>з головних важелів недопущення порушення ПОЕМ.</w:t>
            </w:r>
          </w:p>
          <w:p w:rsidR="00743345" w:rsidRDefault="00743345" w:rsidP="00743345">
            <w:pPr>
              <w:jc w:val="both"/>
              <w:rPr>
                <w:b/>
                <w:color w:val="000000"/>
                <w:u w:val="single"/>
              </w:rPr>
            </w:pPr>
            <w:r w:rsidRPr="00306658">
              <w:rPr>
                <w:b/>
                <w:color w:val="000000"/>
                <w:u w:val="single"/>
              </w:rPr>
              <w:t>АТ «ДТЕК Дніпровські електромережі»</w:t>
            </w:r>
          </w:p>
          <w:p w:rsidR="00743345" w:rsidRDefault="00743345" w:rsidP="00743345">
            <w:pPr>
              <w:ind w:firstLine="176"/>
              <w:jc w:val="both"/>
              <w:rPr>
                <w:lang w:eastAsia="en-US"/>
              </w:rPr>
            </w:pPr>
            <w:r>
              <w:t>Наразі при порушенні охоронних зон електричних мереж ОСР  зазначає в ТУ вимоги щодо здійснення технічних заходів стосовно безпеки електропостачання та надійності роботи електричних мереж з метою дотримання ПОЕМ, разом з ТУ надає замовнику належні обґрунтування порушення вимог ПОЕМ.</w:t>
            </w:r>
          </w:p>
          <w:p w:rsidR="00743345" w:rsidRDefault="00743345" w:rsidP="00743345">
            <w:pPr>
              <w:ind w:firstLine="176"/>
              <w:jc w:val="both"/>
            </w:pPr>
            <w:r>
              <w:t xml:space="preserve">Послуга з приєднання надається в установленому порядку. ОСР виконує заходи необхідні для приєднання замовника (проєктування, оформлення землевпорядної документації, будівельно-монтажні роботи), тобто несе фактичні витрати, при цьому не включає об'єкт, до виконання  Замовником заходів з усунення порушень ПОЕМ. </w:t>
            </w:r>
          </w:p>
          <w:p w:rsidR="00743345" w:rsidRDefault="00743345" w:rsidP="00743345">
            <w:pPr>
              <w:ind w:firstLine="176"/>
              <w:jc w:val="both"/>
            </w:pPr>
            <w:r>
              <w:t>У випадках коли Замовник не усуває порушення ПОЕМ, ОСР несе марні витрати, при звернені замовників про розірвання договору ОСР не має можливості повернути замовнику сплачені кошти у повному обсязі, так як має фактично понесені витрати, в деяких  випадках, понесені витрати перевищують сплачені замовником кошти.</w:t>
            </w:r>
          </w:p>
          <w:p w:rsidR="00743345" w:rsidRDefault="00743345" w:rsidP="00743345">
            <w:pPr>
              <w:jc w:val="both"/>
            </w:pPr>
            <w:r>
              <w:t>Для мінімізації витрат Замовників та ОСР пропонується після оплати Замовником першого рахунку послуги з приєднання та підписання договору на перенесення мереж -  ОСР здіснює проєктні роботи та у разі необхідності роботи з  заходів щодо відведення земельних ділянок для розміщення відповідних об'єктів електроенергетики. Після оплати другого рахунку та послуги з перенесення мереж – ОСР здійснює БМР з приєднання та перенесення мереж.</w:t>
            </w:r>
          </w:p>
          <w:p w:rsidR="00066FDC" w:rsidRPr="00066FDC" w:rsidRDefault="00066FDC" w:rsidP="00066FDC">
            <w:pPr>
              <w:jc w:val="both"/>
              <w:rPr>
                <w:b/>
                <w:color w:val="000000"/>
                <w:u w:val="single"/>
              </w:rPr>
            </w:pPr>
            <w:r w:rsidRPr="00066FDC">
              <w:rPr>
                <w:b/>
                <w:color w:val="000000"/>
                <w:u w:val="single"/>
              </w:rPr>
              <w:t>ПрАТ «Львівобленерго»</w:t>
            </w:r>
          </w:p>
          <w:p w:rsidR="00066FDC" w:rsidRDefault="00066FDC" w:rsidP="00066FDC">
            <w:pPr>
              <w:jc w:val="both"/>
              <w:rPr>
                <w:color w:val="000000"/>
              </w:rPr>
            </w:pPr>
            <w:r>
              <w:rPr>
                <w:color w:val="000000"/>
              </w:rPr>
              <w:t xml:space="preserve">Вилучення даних пунктів не дозволить ОСР попередити можливі порушення в майбутньому або вказати замовнику при видачі ТУ, що він порушує ПОЕМ. Окрім </w:t>
            </w:r>
            <w:r>
              <w:rPr>
                <w:color w:val="000000"/>
              </w:rPr>
              <w:lastRenderedPageBreak/>
              <w:t>того, це дозволить інформувати замовника про порушення ПОЕМ для можливості планування  своєї забудови.</w:t>
            </w:r>
          </w:p>
          <w:p w:rsidR="00066FDC" w:rsidRDefault="00066FDC" w:rsidP="00743345">
            <w:pPr>
              <w:jc w:val="both"/>
              <w:rPr>
                <w:color w:val="000000"/>
              </w:rPr>
            </w:pPr>
            <w:r>
              <w:rPr>
                <w:color w:val="000000"/>
              </w:rPr>
              <w:t>П</w:t>
            </w:r>
            <w:r w:rsidRPr="00816E72">
              <w:rPr>
                <w:color w:val="000000"/>
              </w:rPr>
              <w:t xml:space="preserve">орушення </w:t>
            </w:r>
            <w:r>
              <w:rPr>
                <w:color w:val="000000"/>
              </w:rPr>
              <w:t>К</w:t>
            </w:r>
            <w:r w:rsidRPr="00816E72">
              <w:rPr>
                <w:color w:val="000000"/>
              </w:rPr>
              <w:t>ористувачем </w:t>
            </w:r>
            <w:r>
              <w:rPr>
                <w:color w:val="000000"/>
              </w:rPr>
              <w:t xml:space="preserve"> </w:t>
            </w:r>
            <w:hyperlink r:id="rId12" w:anchor="n11" w:tgtFrame="_blank" w:history="1">
              <w:r w:rsidRPr="00816E72">
                <w:rPr>
                  <w:rStyle w:val="ab"/>
                </w:rPr>
                <w:t>ПОЕМ</w:t>
              </w:r>
            </w:hyperlink>
            <w:r w:rsidRPr="00816E72">
              <w:rPr>
                <w:color w:val="000000"/>
              </w:rPr>
              <w:t> </w:t>
            </w:r>
            <w:r>
              <w:rPr>
                <w:color w:val="000000"/>
              </w:rPr>
              <w:t xml:space="preserve"> </w:t>
            </w:r>
            <w:r w:rsidRPr="00816E72">
              <w:rPr>
                <w:color w:val="000000"/>
              </w:rPr>
              <w:t>під час виконання робіт або провадження іншої діяльності поблизу електричних мереж унаслідок незабезпечення збереження ПОЕМ може призвести до нещасних випадків або пошкодження електромереж.</w:t>
            </w:r>
          </w:p>
          <w:p w:rsidR="004B7792" w:rsidRDefault="004B7792" w:rsidP="004B7792">
            <w:pPr>
              <w:jc w:val="both"/>
              <w:rPr>
                <w:b/>
                <w:color w:val="000000"/>
                <w:u w:val="single"/>
              </w:rPr>
            </w:pPr>
            <w:r w:rsidRPr="004B7792">
              <w:rPr>
                <w:b/>
                <w:color w:val="000000"/>
                <w:u w:val="single"/>
              </w:rPr>
              <w:t>АТ «Миколаївобленерго»</w:t>
            </w:r>
          </w:p>
          <w:p w:rsidR="00FF03CA" w:rsidRDefault="00FF03CA" w:rsidP="004B7792">
            <w:pPr>
              <w:jc w:val="both"/>
              <w:rPr>
                <w:b/>
                <w:color w:val="000000"/>
                <w:u w:val="single"/>
              </w:rPr>
            </w:pPr>
            <w:r>
              <w:rPr>
                <w:b/>
                <w:color w:val="000000"/>
                <w:u w:val="single"/>
              </w:rPr>
              <w:t>Пропозиції надані після 09.04.2024 (кінцевий термін надання пропозицій)</w:t>
            </w:r>
          </w:p>
          <w:p w:rsidR="004B7792" w:rsidRDefault="004B7792" w:rsidP="00743345">
            <w:pPr>
              <w:jc w:val="both"/>
            </w:pPr>
            <w:r w:rsidRPr="00BB61FD">
              <w:t>Пропонуємо залишити без змін через те, що саме вищезазначений пункт більш детально описує процес надання послуги з приєднання та дії ОСР, якщо об’єкт замовника знаходиться в охоронній зоні електричних мереж (а саме надання замовнику разом з технічними умовами обґрунтувань порушення вимог ПОЕМ) ніж Законом України про землі енергетики та правовий режим спеціальних зон енергетичних об’єктів та Правилами охорони електричних мереж затвердженими постановою Кабінету Міністрів України від 27.12.2022 № 1455.</w:t>
            </w:r>
          </w:p>
          <w:p w:rsidR="008A712D" w:rsidRDefault="008A712D" w:rsidP="008A712D">
            <w:pPr>
              <w:jc w:val="both"/>
              <w:rPr>
                <w:b/>
                <w:color w:val="000000"/>
                <w:u w:val="single"/>
              </w:rPr>
            </w:pPr>
            <w:r w:rsidRPr="008A712D">
              <w:rPr>
                <w:b/>
                <w:color w:val="000000"/>
                <w:u w:val="single"/>
              </w:rPr>
              <w:t>АТ «Чернігівобленерго»</w:t>
            </w:r>
          </w:p>
          <w:p w:rsidR="0099212F" w:rsidRPr="008A712D" w:rsidRDefault="0099212F" w:rsidP="008A712D">
            <w:pPr>
              <w:jc w:val="both"/>
              <w:rPr>
                <w:b/>
                <w:color w:val="000000"/>
                <w:u w:val="single"/>
              </w:rPr>
            </w:pPr>
            <w:r>
              <w:rPr>
                <w:b/>
                <w:color w:val="000000"/>
                <w:u w:val="single"/>
              </w:rPr>
              <w:t>Пропозиції надані після 09.04.2024 (кінцевий термін надання пропозицій)</w:t>
            </w:r>
          </w:p>
          <w:p w:rsidR="008A712D" w:rsidRDefault="008A712D" w:rsidP="00743345">
            <w:pPr>
              <w:jc w:val="both"/>
              <w:rPr>
                <w:color w:val="000000"/>
              </w:rPr>
            </w:pPr>
            <w:r w:rsidRPr="008A712D">
              <w:rPr>
                <w:color w:val="000000"/>
              </w:rPr>
              <w:t>Вважаємо необхідним залишити чинну редакцію. Прийняття змін призведе до порушень ПОЕМ замовниками, та відсутності можливості у ОСР впливати на такі порушення.</w:t>
            </w:r>
          </w:p>
          <w:p w:rsidR="007A5AE4" w:rsidRDefault="007A5AE4" w:rsidP="00743345">
            <w:pPr>
              <w:jc w:val="both"/>
              <w:rPr>
                <w:b/>
                <w:color w:val="000000"/>
                <w:u w:val="single"/>
              </w:rPr>
            </w:pPr>
            <w:r w:rsidRPr="001C3507">
              <w:rPr>
                <w:b/>
                <w:color w:val="000000"/>
                <w:u w:val="single"/>
              </w:rPr>
              <w:t>ПАТ «Кіровоградобленерго»</w:t>
            </w:r>
          </w:p>
          <w:p w:rsidR="00B008DB" w:rsidRDefault="00B008DB" w:rsidP="00743345">
            <w:pPr>
              <w:jc w:val="both"/>
              <w:rPr>
                <w:b/>
                <w:color w:val="000000"/>
                <w:u w:val="single"/>
              </w:rPr>
            </w:pPr>
            <w:r>
              <w:rPr>
                <w:b/>
                <w:color w:val="000000"/>
                <w:u w:val="single"/>
              </w:rPr>
              <w:t>Пропозиції надані після 09.04.2024 (кінцевий термін надання пропозицій)</w:t>
            </w:r>
          </w:p>
          <w:p w:rsidR="007A5AE4" w:rsidRPr="007A5AE4" w:rsidRDefault="007A5AE4" w:rsidP="007A5AE4">
            <w:pPr>
              <w:jc w:val="both"/>
              <w:rPr>
                <w:color w:val="000000"/>
              </w:rPr>
            </w:pPr>
            <w:r w:rsidRPr="007A5AE4">
              <w:rPr>
                <w:color w:val="000000"/>
              </w:rPr>
              <w:t>Залишити чинну редакцію пункту.</w:t>
            </w:r>
          </w:p>
          <w:p w:rsidR="007A5AE4" w:rsidRPr="007A5AE4" w:rsidRDefault="007A5AE4" w:rsidP="007A5AE4">
            <w:pPr>
              <w:jc w:val="both"/>
              <w:rPr>
                <w:color w:val="000000"/>
              </w:rPr>
            </w:pPr>
            <w:r w:rsidRPr="007A5AE4">
              <w:rPr>
                <w:color w:val="000000"/>
              </w:rPr>
              <w:t xml:space="preserve">Відповідно до статті 32 Закону України “Про землі енергетики та правовий режим спеціальних зон енергетичних об’єктів” у межах охоронних зон об’єктів енергетики забороняється розміщувати, розташовувати, влаштовувати та будувати житлові будинки, </w:t>
            </w:r>
            <w:r w:rsidRPr="007A5AE4">
              <w:rPr>
                <w:color w:val="000000"/>
              </w:rPr>
              <w:lastRenderedPageBreak/>
              <w:t>автозаправні станції, зупинки громадського транспорту і т.і.</w:t>
            </w:r>
          </w:p>
          <w:p w:rsidR="007A5AE4" w:rsidRPr="007A5AE4" w:rsidRDefault="007A5AE4" w:rsidP="007A5AE4">
            <w:pPr>
              <w:jc w:val="both"/>
              <w:rPr>
                <w:color w:val="000000"/>
              </w:rPr>
            </w:pPr>
            <w:r w:rsidRPr="007A5AE4">
              <w:rPr>
                <w:color w:val="000000"/>
              </w:rPr>
              <w:t>Також Правилами охорони електричних мереж, затвердженими постановою Кабінету Міністрів України №1455 від 27.12.2022р. (чинна редакція), передбачені додаткові заходи в межах спеціальних зон об’єктів енергетики.</w:t>
            </w:r>
          </w:p>
          <w:p w:rsidR="007A5AE4" w:rsidRDefault="007A5AE4" w:rsidP="007A5AE4">
            <w:pPr>
              <w:jc w:val="both"/>
              <w:rPr>
                <w:color w:val="000000"/>
              </w:rPr>
            </w:pPr>
            <w:r w:rsidRPr="007A5AE4">
              <w:rPr>
                <w:color w:val="000000"/>
              </w:rPr>
              <w:t>Виключення з Кодексу систем розподілу норм, що забезпечують виконання Правил охорони електричних мереж, призведе до порушення вимог Закону України “Про землі енергетики та правовий режим спеціальних зон енергетичних об’єктів”, що несе загрози для життя та здоров’я людей, надійності та безперебійної роботи електричних мереж, створення належних умов експлуатації електричних мереж.</w:t>
            </w: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color w:val="000000"/>
              </w:rPr>
            </w:pPr>
          </w:p>
          <w:p w:rsidR="003D3936" w:rsidRDefault="003D3936" w:rsidP="007A5AE4">
            <w:pPr>
              <w:jc w:val="both"/>
              <w:rPr>
                <w:b/>
                <w:color w:val="000000"/>
                <w:u w:val="single"/>
              </w:rPr>
            </w:pPr>
            <w:r w:rsidRPr="00B65EA9">
              <w:rPr>
                <w:b/>
                <w:color w:val="000000"/>
                <w:u w:val="single"/>
              </w:rPr>
              <w:t>Громадська спілка «Розумні електромережі України»</w:t>
            </w:r>
          </w:p>
          <w:p w:rsidR="00104C9C" w:rsidRDefault="00104C9C" w:rsidP="007A5AE4">
            <w:pPr>
              <w:jc w:val="both"/>
              <w:rPr>
                <w:color w:val="000000"/>
              </w:rPr>
            </w:pPr>
            <w:r>
              <w:rPr>
                <w:b/>
                <w:color w:val="000000"/>
                <w:u w:val="single"/>
              </w:rPr>
              <w:t>Пропозиції надані після 09.04.2024 (кінцевий термін надання пропозицій)</w:t>
            </w:r>
          </w:p>
          <w:p w:rsidR="003D3936" w:rsidRDefault="003D3936" w:rsidP="007A5AE4">
            <w:pPr>
              <w:jc w:val="both"/>
            </w:pPr>
            <w:r>
              <w:rPr>
                <w:color w:val="000000"/>
              </w:rPr>
              <w:t>З</w:t>
            </w:r>
            <w:r w:rsidRPr="00B65EA9">
              <w:rPr>
                <w:color w:val="000000"/>
              </w:rPr>
              <w:t>алишити абзац 2 пункту 4.1.8. Кодексу систем розподілу у діючій редакції, оскільки виключення з Кодексу норм, що забезпечують виконання Правил охорони електричних</w:t>
            </w:r>
            <w:r>
              <w:rPr>
                <w:color w:val="000000"/>
              </w:rPr>
              <w:t xml:space="preserve"> </w:t>
            </w:r>
            <w:r>
              <w:t>мереж (надалі – ПОЕМ), призведе до можливих махінацій, та порушень вимог Закону України</w:t>
            </w:r>
            <w:r>
              <w:rPr>
                <w:spacing w:val="-4"/>
              </w:rPr>
              <w:t xml:space="preserve"> </w:t>
            </w:r>
            <w:r>
              <w:t>«Про</w:t>
            </w:r>
            <w:r>
              <w:rPr>
                <w:spacing w:val="-2"/>
              </w:rPr>
              <w:t xml:space="preserve"> </w:t>
            </w:r>
            <w:r>
              <w:t>землі</w:t>
            </w:r>
            <w:r>
              <w:rPr>
                <w:spacing w:val="-2"/>
              </w:rPr>
              <w:t xml:space="preserve"> </w:t>
            </w:r>
            <w:r>
              <w:t>енергетики</w:t>
            </w:r>
            <w:r>
              <w:rPr>
                <w:spacing w:val="-2"/>
              </w:rPr>
              <w:t xml:space="preserve"> </w:t>
            </w:r>
            <w:r>
              <w:t>та правовий</w:t>
            </w:r>
            <w:r>
              <w:rPr>
                <w:spacing w:val="-4"/>
              </w:rPr>
              <w:t xml:space="preserve"> </w:t>
            </w:r>
            <w:r>
              <w:t>режим</w:t>
            </w:r>
            <w:r>
              <w:rPr>
                <w:spacing w:val="-1"/>
              </w:rPr>
              <w:t xml:space="preserve"> </w:t>
            </w:r>
            <w:r>
              <w:t>спеціальних зон</w:t>
            </w:r>
            <w:r>
              <w:rPr>
                <w:spacing w:val="-2"/>
              </w:rPr>
              <w:t xml:space="preserve"> </w:t>
            </w:r>
            <w:r>
              <w:t>енергетичних об'єктів» та ПОЕМ, що, у свою чергу, несе загрози для життя та здоров’я споживачів, надійності та безперебійності роботи енергетичного обладнання, створення неналежних умов експлуатації електричних мереж та збільшення ймовірності нещасних випадків</w:t>
            </w:r>
          </w:p>
          <w:p w:rsidR="008525D5" w:rsidRDefault="008525D5" w:rsidP="007A5AE4">
            <w:pPr>
              <w:jc w:val="both"/>
              <w:rPr>
                <w:b/>
                <w:color w:val="000000"/>
                <w:u w:val="single"/>
              </w:rPr>
            </w:pPr>
            <w:r w:rsidRPr="008525D5">
              <w:rPr>
                <w:b/>
                <w:color w:val="000000"/>
                <w:u w:val="single"/>
              </w:rPr>
              <w:t>ПрАТ «Рівнеобленерго»</w:t>
            </w:r>
          </w:p>
          <w:p w:rsidR="00EB1FC9" w:rsidRDefault="00EB1FC9" w:rsidP="007A5AE4">
            <w:pPr>
              <w:jc w:val="both"/>
              <w:rPr>
                <w:b/>
                <w:color w:val="000000"/>
                <w:u w:val="single"/>
              </w:rPr>
            </w:pPr>
            <w:r>
              <w:rPr>
                <w:b/>
                <w:color w:val="000000"/>
                <w:u w:val="single"/>
              </w:rPr>
              <w:t>Пропозиції надані після 09.04.2024 (кінцевий термін надання пропозицій)</w:t>
            </w:r>
          </w:p>
          <w:p w:rsidR="008525D5" w:rsidRDefault="008525D5" w:rsidP="008525D5">
            <w:pPr>
              <w:ind w:firstLine="176"/>
              <w:jc w:val="both"/>
            </w:pPr>
            <w:r>
              <w:t>Відповідно до статті 32 Закону України «Про землі енергетики та правовий режим спеціальних зон енергетичних об'єктів» у межах охоронних зон об'єктів енергетики забороняється:</w:t>
            </w:r>
          </w:p>
          <w:p w:rsidR="008525D5" w:rsidRDefault="008525D5" w:rsidP="008525D5">
            <w:pPr>
              <w:ind w:firstLine="176"/>
              <w:jc w:val="both"/>
            </w:pPr>
            <w:r>
              <w:t>будувати житлові будинки, будинки громадського призначення;</w:t>
            </w:r>
          </w:p>
          <w:p w:rsidR="008525D5" w:rsidRDefault="008525D5" w:rsidP="008525D5">
            <w:pPr>
              <w:ind w:firstLine="176"/>
              <w:jc w:val="both"/>
            </w:pPr>
            <w:r>
              <w:t>розміщати споруди іншого призначення на меншій відстані від елементів електричних мереж, ніж встановлена нормами;</w:t>
            </w:r>
          </w:p>
          <w:p w:rsidR="008525D5" w:rsidRDefault="008525D5" w:rsidP="008525D5">
            <w:pPr>
              <w:ind w:firstLine="176"/>
              <w:jc w:val="both"/>
            </w:pPr>
            <w:r>
              <w:t>складати будь-які матеріали, розпалювати вогнища, влаштовувати звалища;</w:t>
            </w:r>
          </w:p>
          <w:p w:rsidR="008525D5" w:rsidRDefault="008525D5" w:rsidP="008525D5">
            <w:pPr>
              <w:ind w:firstLine="176"/>
              <w:jc w:val="both"/>
            </w:pPr>
            <w:r>
              <w:t>саджати дерева, крім кущів та саджанців з висотою перспективного росту не більше двох метрів;</w:t>
            </w:r>
          </w:p>
          <w:p w:rsidR="008525D5" w:rsidRDefault="008525D5" w:rsidP="008525D5">
            <w:pPr>
              <w:ind w:firstLine="176"/>
              <w:jc w:val="both"/>
            </w:pPr>
            <w:r>
              <w:t>розташовувати автозаправні станції або сховища пально-мастильних матеріалів;</w:t>
            </w:r>
          </w:p>
          <w:p w:rsidR="008525D5" w:rsidRDefault="008525D5" w:rsidP="008525D5">
            <w:pPr>
              <w:ind w:firstLine="176"/>
              <w:jc w:val="both"/>
            </w:pPr>
            <w:r>
              <w:t xml:space="preserve">влаштовувати спортивні майданчики для ігор, стадіони, ринки, зупинки громадського транспорту, проводити будь-які заходи, </w:t>
            </w:r>
            <w:r>
              <w:lastRenderedPageBreak/>
              <w:t>пов'язані з великим скупченням людей, не зайнятих виконанням дозволених у встановленому порядку робіт;</w:t>
            </w:r>
          </w:p>
          <w:p w:rsidR="008525D5" w:rsidRDefault="008525D5" w:rsidP="008525D5">
            <w:pPr>
              <w:ind w:firstLine="176"/>
              <w:jc w:val="both"/>
            </w:pPr>
            <w:r>
              <w:t>запускати спортивні моделі літальних апаратів та повітряні змії;</w:t>
            </w:r>
          </w:p>
          <w:p w:rsidR="008525D5" w:rsidRDefault="008525D5" w:rsidP="008525D5">
            <w:pPr>
              <w:ind w:firstLine="176"/>
              <w:jc w:val="both"/>
            </w:pPr>
            <w:r>
              <w:t>відсипати ґрунт, влаштовувати водосховища, ставки та інші водні споруди;</w:t>
            </w:r>
          </w:p>
          <w:p w:rsidR="008525D5" w:rsidRDefault="008525D5" w:rsidP="008525D5">
            <w:pPr>
              <w:ind w:firstLine="176"/>
              <w:jc w:val="both"/>
            </w:pPr>
            <w:r>
              <w:t>влаштовувати зупинки та стоянки усіх видів транспорту (крім залізничного) в охоронних зонах повітряних ліній електропередачі напругою 330 кВ і вище.</w:t>
            </w:r>
          </w:p>
          <w:p w:rsidR="008525D5" w:rsidRDefault="008525D5" w:rsidP="008525D5">
            <w:pPr>
              <w:ind w:firstLine="176"/>
              <w:jc w:val="both"/>
            </w:pPr>
            <w:r>
              <w:t>В охоронних зонах кабельних ліній електропередачі власникам і користувачам земельних ділянок, фізичним і юридичним особам забороняється:</w:t>
            </w:r>
          </w:p>
          <w:p w:rsidR="008525D5" w:rsidRDefault="008525D5" w:rsidP="008525D5">
            <w:pPr>
              <w:ind w:firstLine="176"/>
              <w:jc w:val="both"/>
            </w:pPr>
            <w:r>
              <w:t>саджати дерева та кущі;</w:t>
            </w:r>
          </w:p>
          <w:p w:rsidR="008525D5" w:rsidRDefault="008525D5" w:rsidP="008525D5">
            <w:pPr>
              <w:ind w:firstLine="176"/>
              <w:jc w:val="both"/>
            </w:pPr>
            <w:r>
              <w:t>зводити будинки, споруди будь-якого призначення;</w:t>
            </w:r>
          </w:p>
          <w:p w:rsidR="008525D5" w:rsidRDefault="008525D5" w:rsidP="008525D5">
            <w:pPr>
              <w:ind w:firstLine="176"/>
              <w:jc w:val="both"/>
            </w:pPr>
            <w:r>
              <w:t>виконувати роботи із застосуванням ударних механізмів, скидати вантажі масою понад п'ять тонн;</w:t>
            </w:r>
          </w:p>
          <w:p w:rsidR="008525D5" w:rsidRDefault="008525D5" w:rsidP="008525D5">
            <w:pPr>
              <w:ind w:firstLine="176"/>
              <w:jc w:val="both"/>
            </w:pPr>
            <w:r>
              <w:t>зливати їдкі і такі, що спричиняють корозію, речовини, пально-мастильні матеріали;</w:t>
            </w:r>
          </w:p>
          <w:p w:rsidR="008525D5" w:rsidRDefault="008525D5" w:rsidP="008525D5">
            <w:pPr>
              <w:ind w:firstLine="176"/>
              <w:jc w:val="both"/>
            </w:pPr>
            <w:r>
              <w:t>кидати якорі, проходити із закинутими якорями, ланцюгами, лотами, волокушами і тралами (в охоронних зонах підводних кабельних ліній електропередачі).</w:t>
            </w:r>
          </w:p>
          <w:p w:rsidR="008525D5" w:rsidRDefault="008525D5" w:rsidP="008525D5">
            <w:pPr>
              <w:ind w:firstLine="176"/>
              <w:jc w:val="both"/>
            </w:pPr>
            <w:r>
              <w:t>Власникам і користувачам земельних ділянок, фізичним та юридичним особам у межах спеціальних зон об'єктів енергетики без письмової згоди підприємств енергетики, у віданні яких перебувають ці мережі, а також без присутності їх представника забороняється виконувати земляні, будівельні та інші роботи, що можуть призвести до порушення безаварійного функціонування об'єктів електричних мереж.</w:t>
            </w:r>
          </w:p>
          <w:p w:rsidR="008525D5" w:rsidRDefault="008525D5" w:rsidP="008525D5">
            <w:pPr>
              <w:ind w:firstLine="176"/>
              <w:jc w:val="both"/>
            </w:pPr>
            <w:r>
              <w:t>Додаткові вимоги щодо особливого режиму використання земель у межах спеціальних зон об'єктів енергетики встановлюються </w:t>
            </w:r>
            <w:hyperlink r:id="rId13" w:anchor="n11" w:tgtFrame="_blank" w:history="1">
              <w:r>
                <w:rPr>
                  <w:rStyle w:val="ab"/>
                </w:rPr>
                <w:t>Правилами охорони електричних мереж</w:t>
              </w:r>
            </w:hyperlink>
            <w:r>
              <w:t xml:space="preserve">, які затверджуються </w:t>
            </w:r>
            <w:r>
              <w:lastRenderedPageBreak/>
              <w:t>Кабінетом Міністрів України, іншими нормативно-правовими актами.</w:t>
            </w:r>
          </w:p>
          <w:p w:rsidR="008525D5" w:rsidRDefault="008525D5" w:rsidP="008525D5">
            <w:pPr>
              <w:ind w:firstLine="176"/>
              <w:jc w:val="both"/>
            </w:pPr>
            <w:r>
              <w:t>Правила охорони електричних мереж затверджені постановою Кабінету Міністрів від 27 грудня 2022 р. № 1455 та запроваджуються з метою забезпечення збереження електричних мереж, створення належних умов їх експлуатації та запобігання нещасним випадкам від впливу електричного струму і використовуються у разі проектування, будівництва та експлуатації електричних мереж, а також під час виконання робіт або провадження іншої діяльності поблизу електричних мереж.</w:t>
            </w:r>
          </w:p>
          <w:p w:rsidR="008525D5" w:rsidRDefault="008525D5" w:rsidP="008525D5">
            <w:pPr>
              <w:jc w:val="both"/>
            </w:pPr>
            <w:r>
              <w:t>Виключення з КСР норм, що забезпечують виконання ПОЕМ, призведе до можливості порушення вимог Закону України «Закону України «Про землі енергетики та правовий режим спеціальних зон енергетичних об'єктів» та ПОЕМ, що,  у свою чергу, несе загрози для життя та здоров’я споживачів, надійності та безперебійності роботи енергетичного обладнання, створення неналежних умов експлуатації електричних мереж та збільшення ймовірності нещасних випадків.</w:t>
            </w:r>
          </w:p>
          <w:p w:rsidR="008525D5" w:rsidRDefault="008525D5" w:rsidP="008525D5">
            <w:pPr>
              <w:jc w:val="both"/>
            </w:pPr>
            <w:r>
              <w:t>Якщо в технічних умовах, які отримує Замовник та погоджується з ними, приєднавшись до умов Публічного договору про приєднання, не буде вказано про наявний факт порушення/можливого порушення охоронних зон мереж ОСР, то після укладення договору може виявитися, що ОСР ввів в оману Замовника, не попередивши та не вказавши на те, що йому необхідно буде крім виконання ТУ, виконати ще заходи по збереженню охоронних зон електричних мереж.</w:t>
            </w:r>
          </w:p>
          <w:p w:rsidR="008525D5" w:rsidRDefault="008525D5" w:rsidP="008525D5">
            <w:pPr>
              <w:jc w:val="both"/>
            </w:pPr>
            <w:r>
              <w:t>Зафіксовані ОСР факти та обставини порушення вимог ПОЕМ повинні вказуватись в технічних умовах шляхом оформлення відповідного акту.</w:t>
            </w:r>
          </w:p>
          <w:p w:rsidR="008525D5" w:rsidRDefault="008525D5" w:rsidP="008525D5">
            <w:pPr>
              <w:ind w:firstLine="176"/>
              <w:jc w:val="both"/>
              <w:rPr>
                <w:lang w:eastAsia="en-US"/>
              </w:rPr>
            </w:pPr>
            <w:r>
              <w:lastRenderedPageBreak/>
              <w:t xml:space="preserve">Замовники повинні мати інформацію щодо наявності електричних мереж біля/на належних їм земельних ділянках. </w:t>
            </w:r>
          </w:p>
          <w:p w:rsidR="008525D5" w:rsidRDefault="008525D5" w:rsidP="008525D5">
            <w:pPr>
              <w:ind w:firstLine="176"/>
              <w:jc w:val="both"/>
            </w:pPr>
            <w:r>
              <w:t xml:space="preserve">Типові технічні умови, затверджені Постановою НКРЕКП № 310 від 14.03.2018 (зі змінами та доповненнями) містять технічні вимоги як до електроустановок ОСР, так і Замовника. </w:t>
            </w:r>
          </w:p>
          <w:p w:rsidR="008525D5" w:rsidRDefault="008525D5" w:rsidP="008525D5">
            <w:pPr>
              <w:jc w:val="both"/>
            </w:pPr>
            <w:r>
              <w:t>Доречним буде у разі, коли електроустановка замовника порушує ПОЕМ (або можливе порушення ПОЕМ), вказувати технічні вимоги щодо непорушення та / або заходи щодо усунення порушень ПОЕМ. Це є одним з головних важелів недопущення порушення ПОЕМ.</w:t>
            </w:r>
          </w:p>
          <w:p w:rsidR="006172A0" w:rsidRDefault="005B2C3B" w:rsidP="004878D7">
            <w:pPr>
              <w:jc w:val="both"/>
            </w:pPr>
            <w:r w:rsidRPr="004878D7">
              <w:t>Якщо в технічних умовах, які отримує Замовник та погоджу</w:t>
            </w:r>
            <w:r w:rsidR="006172A0" w:rsidRPr="004878D7">
              <w:t>є</w:t>
            </w:r>
            <w:r w:rsidRPr="004878D7">
              <w:t xml:space="preserve">тъся з ними, </w:t>
            </w:r>
            <w:r w:rsidR="006172A0" w:rsidRPr="004878D7">
              <w:t>п</w:t>
            </w:r>
            <w:r w:rsidRPr="004878D7">
              <w:t>ри</w:t>
            </w:r>
            <w:r w:rsidR="006172A0" w:rsidRPr="004878D7">
              <w:t>є</w:t>
            </w:r>
            <w:r w:rsidRPr="004878D7">
              <w:t>днав</w:t>
            </w:r>
            <w:r w:rsidR="006172A0" w:rsidRPr="004878D7">
              <w:t>шись</w:t>
            </w:r>
            <w:r w:rsidRPr="004878D7">
              <w:t xml:space="preserve"> до умов Публічлого</w:t>
            </w:r>
            <w:r w:rsidR="006172A0" w:rsidRPr="004878D7">
              <w:t xml:space="preserve"> договору </w:t>
            </w:r>
            <w:r w:rsidR="006172A0">
              <w:t>п</w:t>
            </w:r>
            <w:r w:rsidR="006172A0" w:rsidRPr="004878D7">
              <w:t xml:space="preserve">ро присдчання, </w:t>
            </w:r>
            <w:r w:rsidR="006172A0">
              <w:t>н</w:t>
            </w:r>
            <w:r w:rsidR="006172A0" w:rsidRPr="004878D7">
              <w:t xml:space="preserve">е буде сказано </w:t>
            </w:r>
            <w:r w:rsidR="006172A0">
              <w:t>п</w:t>
            </w:r>
            <w:r w:rsidR="006172A0" w:rsidRPr="004878D7">
              <w:t>ро наяв</w:t>
            </w:r>
            <w:r w:rsidR="006172A0">
              <w:t>ний</w:t>
            </w:r>
            <w:r w:rsidR="006172A0" w:rsidRPr="004878D7">
              <w:t xml:space="preserve"> факт</w:t>
            </w:r>
          </w:p>
          <w:p w:rsidR="006172A0" w:rsidRDefault="006172A0" w:rsidP="004878D7">
            <w:pPr>
              <w:jc w:val="both"/>
            </w:pPr>
            <w:r w:rsidRPr="004878D7">
              <w:t>порушення/можливого порушення охоронних зон мереж OCP, то після укладення договору може виявитися, що OCP</w:t>
            </w:r>
          </w:p>
          <w:p w:rsidR="005B2C3B" w:rsidRDefault="006172A0" w:rsidP="004878D7">
            <w:pPr>
              <w:jc w:val="both"/>
            </w:pPr>
            <w:r w:rsidRPr="004878D7">
              <w:t xml:space="preserve">ввів в оману Замовника, не попередивши та не вказавши на те, що йому </w:t>
            </w:r>
            <w:r>
              <w:t>н</w:t>
            </w:r>
            <w:r w:rsidRPr="004878D7">
              <w:t>еобхідно буде крім виконання ТУ, виконати ще</w:t>
            </w:r>
            <w:r>
              <w:t xml:space="preserve"> </w:t>
            </w:r>
            <w:r w:rsidRPr="004878D7">
              <w:t>заходи по збереженню охоронних зон електричних мереж.</w:t>
            </w:r>
          </w:p>
          <w:p w:rsidR="00953FE0" w:rsidRDefault="00953FE0" w:rsidP="004878D7">
            <w:pPr>
              <w:jc w:val="both"/>
              <w:rPr>
                <w:sz w:val="22"/>
              </w:rPr>
            </w:pPr>
            <w:r>
              <w:rPr>
                <w:sz w:val="21"/>
              </w:rPr>
              <w:t xml:space="preserve">Доречним буде у разі, коли електроустановка замовника </w:t>
            </w:r>
            <w:r>
              <w:rPr>
                <w:sz w:val="22"/>
              </w:rPr>
              <w:t>порушує</w:t>
            </w:r>
            <w:r>
              <w:rPr>
                <w:spacing w:val="-9"/>
                <w:sz w:val="22"/>
              </w:rPr>
              <w:t xml:space="preserve"> </w:t>
            </w:r>
            <w:r>
              <w:rPr>
                <w:sz w:val="22"/>
              </w:rPr>
              <w:t>ПOEM</w:t>
            </w:r>
            <w:r>
              <w:rPr>
                <w:spacing w:val="-10"/>
                <w:sz w:val="22"/>
              </w:rPr>
              <w:t xml:space="preserve"> </w:t>
            </w:r>
            <w:r>
              <w:rPr>
                <w:sz w:val="22"/>
              </w:rPr>
              <w:t>(a6o</w:t>
            </w:r>
            <w:r>
              <w:rPr>
                <w:spacing w:val="-7"/>
                <w:sz w:val="22"/>
              </w:rPr>
              <w:t xml:space="preserve"> </w:t>
            </w:r>
            <w:r>
              <w:rPr>
                <w:sz w:val="22"/>
              </w:rPr>
              <w:t>можливе</w:t>
            </w:r>
            <w:r>
              <w:rPr>
                <w:spacing w:val="-3"/>
                <w:sz w:val="22"/>
              </w:rPr>
              <w:t xml:space="preserve"> </w:t>
            </w:r>
            <w:r>
              <w:rPr>
                <w:sz w:val="22"/>
              </w:rPr>
              <w:t>поручения</w:t>
            </w:r>
            <w:r>
              <w:rPr>
                <w:spacing w:val="-2"/>
                <w:sz w:val="22"/>
              </w:rPr>
              <w:t xml:space="preserve"> </w:t>
            </w:r>
            <w:r>
              <w:rPr>
                <w:sz w:val="22"/>
              </w:rPr>
              <w:t>ПOEM),</w:t>
            </w:r>
            <w:r>
              <w:rPr>
                <w:spacing w:val="-2"/>
                <w:sz w:val="22"/>
              </w:rPr>
              <w:t xml:space="preserve"> </w:t>
            </w:r>
            <w:r>
              <w:rPr>
                <w:sz w:val="22"/>
              </w:rPr>
              <w:t xml:space="preserve">вказувати </w:t>
            </w:r>
            <w:r>
              <w:rPr>
                <w:sz w:val="21"/>
              </w:rPr>
              <w:t>технічні вимоги щодо непорушення</w:t>
            </w:r>
            <w:r>
              <w:rPr>
                <w:spacing w:val="40"/>
                <w:sz w:val="21"/>
              </w:rPr>
              <w:t xml:space="preserve"> </w:t>
            </w:r>
            <w:r>
              <w:rPr>
                <w:sz w:val="21"/>
              </w:rPr>
              <w:t xml:space="preserve">та </w:t>
            </w:r>
            <w:r>
              <w:rPr>
                <w:color w:val="313131"/>
                <w:sz w:val="21"/>
              </w:rPr>
              <w:t xml:space="preserve">/ </w:t>
            </w:r>
            <w:r>
              <w:rPr>
                <w:sz w:val="21"/>
              </w:rPr>
              <w:t xml:space="preserve">a6o заходи щодо </w:t>
            </w:r>
            <w:r>
              <w:rPr>
                <w:sz w:val="22"/>
              </w:rPr>
              <w:t>усунення порушень ПOEM. Це</w:t>
            </w:r>
            <w:r>
              <w:rPr>
                <w:spacing w:val="-10"/>
                <w:sz w:val="22"/>
              </w:rPr>
              <w:t xml:space="preserve"> </w:t>
            </w:r>
            <w:r>
              <w:rPr>
                <w:sz w:val="22"/>
              </w:rPr>
              <w:t xml:space="preserve">є одним </w:t>
            </w:r>
            <w:r>
              <w:rPr>
                <w:color w:val="2F2F2F"/>
                <w:sz w:val="22"/>
              </w:rPr>
              <w:t xml:space="preserve">з </w:t>
            </w:r>
            <w:r>
              <w:rPr>
                <w:sz w:val="22"/>
              </w:rPr>
              <w:t>головних</w:t>
            </w:r>
            <w:r>
              <w:rPr>
                <w:spacing w:val="32"/>
                <w:sz w:val="22"/>
              </w:rPr>
              <w:t xml:space="preserve"> </w:t>
            </w:r>
            <w:r>
              <w:rPr>
                <w:sz w:val="22"/>
              </w:rPr>
              <w:t>важелів недопущення</w:t>
            </w:r>
            <w:r>
              <w:rPr>
                <w:spacing w:val="40"/>
                <w:sz w:val="22"/>
              </w:rPr>
              <w:t xml:space="preserve"> </w:t>
            </w:r>
            <w:r>
              <w:rPr>
                <w:sz w:val="22"/>
              </w:rPr>
              <w:t>порушення ПOEM.</w:t>
            </w:r>
          </w:p>
          <w:p w:rsidR="00953FE0" w:rsidRDefault="00953FE0" w:rsidP="004878D7">
            <w:pPr>
              <w:jc w:val="both"/>
            </w:pPr>
          </w:p>
          <w:p w:rsidR="00953FE0" w:rsidRPr="00673D68" w:rsidRDefault="00953FE0" w:rsidP="00673D68">
            <w:pPr>
              <w:jc w:val="both"/>
            </w:pPr>
            <w:r w:rsidRPr="00673D68">
              <w:t xml:space="preserve">Наразі при порушенні охоронних зон електричних мереж OCP зазначає в ТУ вимоги щодо здійснення технічних заходів стосовно безпеки електропостачання та надійності роботи електричних мереж з метою дотримання ПOEM, разом з ТУ надає </w:t>
            </w:r>
            <w:r w:rsidRPr="00673D68">
              <w:lastRenderedPageBreak/>
              <w:t>замовнику належні обгрунтування порушення вимог ПОЕМ</w:t>
            </w:r>
            <w:r w:rsidR="00673D68" w:rsidRPr="00673D68">
              <w:t>.</w:t>
            </w:r>
          </w:p>
          <w:p w:rsidR="00673D68" w:rsidRDefault="00673D68" w:rsidP="00673D68">
            <w:pPr>
              <w:jc w:val="both"/>
            </w:pPr>
            <w:r>
              <w:t>П</w:t>
            </w:r>
            <w:r w:rsidRPr="00673D68">
              <w:t>ocлyra з присднання нада</w:t>
            </w:r>
            <w:r>
              <w:t>є</w:t>
            </w:r>
            <w:r w:rsidRPr="00673D68">
              <w:t>ться в установленому порядку. OCP викону</w:t>
            </w:r>
            <w:r>
              <w:t>є</w:t>
            </w:r>
            <w:r w:rsidRPr="00673D68">
              <w:t xml:space="preserve"> заходи необхідні для при</w:t>
            </w:r>
            <w:r>
              <w:t>є</w:t>
            </w:r>
            <w:r w:rsidRPr="00673D68">
              <w:t>днання замовника (</w:t>
            </w:r>
            <w:r>
              <w:t>проє</w:t>
            </w:r>
            <w:r w:rsidRPr="00673D68">
              <w:t>ктування, оформлсння землевпорядної докум</w:t>
            </w:r>
            <w:r>
              <w:t>е</w:t>
            </w:r>
            <w:r w:rsidRPr="00673D68">
              <w:t>нтації, будів</w:t>
            </w:r>
            <w:r>
              <w:t>е</w:t>
            </w:r>
            <w:r w:rsidRPr="00673D68">
              <w:t>льно-монтажні роботи), тобто н</w:t>
            </w:r>
            <w:r>
              <w:t>есе</w:t>
            </w:r>
            <w:r w:rsidRPr="00673D68">
              <w:t xml:space="preserve"> фактичні витрати, при цьому не включая об'скт, до виконання Замовником заходів з усунення порушень ПOEM.</w:t>
            </w:r>
          </w:p>
          <w:p w:rsidR="00673D68" w:rsidRDefault="00673D68" w:rsidP="00673D68">
            <w:pPr>
              <w:jc w:val="both"/>
            </w:pPr>
            <w:r w:rsidRPr="00673D68">
              <w:t>У випадках коли Замовник не усува</w:t>
            </w:r>
            <w:r>
              <w:t>є</w:t>
            </w:r>
            <w:r w:rsidRPr="00673D68">
              <w:t xml:space="preserve"> порушення ПOEM, OCP несе марні витрати, при звернені замовників про розірвання договору OCP не мас можливості повернули замовнику сплачені кошти у повному обсязі, так як мас фактично понесені витрати, в деяких випадках, понесені витрати перевищують сплачені замовником кошти.</w:t>
            </w:r>
          </w:p>
          <w:p w:rsidR="00673D68" w:rsidRDefault="00673D68" w:rsidP="00673D68">
            <w:pPr>
              <w:jc w:val="both"/>
            </w:pPr>
            <w:r w:rsidRPr="00673D68">
              <w:t xml:space="preserve">Для мінімізації витрат Замовників та OCP </w:t>
            </w:r>
            <w:r>
              <w:t>про</w:t>
            </w:r>
            <w:r w:rsidRPr="00673D68">
              <w:t>пону</w:t>
            </w:r>
            <w:r>
              <w:t>є</w:t>
            </w:r>
            <w:r w:rsidRPr="00673D68">
              <w:t>ться</w:t>
            </w:r>
          </w:p>
          <w:p w:rsidR="00673D68" w:rsidRDefault="00673D68" w:rsidP="00673D68">
            <w:pPr>
              <w:jc w:val="both"/>
            </w:pPr>
            <w:r w:rsidRPr="00673D68">
              <w:t>після оплати Замовником першого рахунку послуги з при</w:t>
            </w:r>
            <w:r>
              <w:t>є</w:t>
            </w:r>
            <w:r w:rsidRPr="00673D68">
              <w:t>днання та підписання договору на перенесення мереж - OCP здісню</w:t>
            </w:r>
            <w:r>
              <w:t>є</w:t>
            </w:r>
            <w:r w:rsidRPr="00673D68">
              <w:t xml:space="preserve"> про</w:t>
            </w:r>
            <w:r>
              <w:t>є</w:t>
            </w:r>
            <w:r w:rsidRPr="00673D68">
              <w:t>ктні роботи та у разі необхідності роботи з заходів щодо відведення земельних ділянок для розміщення відповідних об'</w:t>
            </w:r>
            <w:r>
              <w:t>є</w:t>
            </w:r>
            <w:r w:rsidRPr="00673D68">
              <w:t>ктів електроенергетики. Після оплати дpyroгo рахунку та послуги з перенесення мереж</w:t>
            </w:r>
          </w:p>
          <w:p w:rsidR="00AC4512" w:rsidRDefault="00AC4512" w:rsidP="00AC4512">
            <w:pPr>
              <w:jc w:val="both"/>
            </w:pPr>
            <w:r w:rsidRPr="008525D5">
              <w:rPr>
                <w:b/>
                <w:color w:val="000000"/>
                <w:u w:val="single"/>
              </w:rPr>
              <w:t>ПрАТ «Рівнеобленерго»</w:t>
            </w:r>
            <w:r w:rsidRPr="00673D68">
              <w:t xml:space="preserve"> </w:t>
            </w:r>
          </w:p>
          <w:p w:rsidR="00EB1FC9" w:rsidRDefault="00EB1FC9" w:rsidP="00AC4512">
            <w:pPr>
              <w:jc w:val="both"/>
            </w:pPr>
            <w:r>
              <w:rPr>
                <w:b/>
                <w:color w:val="000000"/>
                <w:u w:val="single"/>
              </w:rPr>
              <w:t>Пропозиції надані після 09.04.2024 (кінцевий термін надання пропозицій)</w:t>
            </w:r>
          </w:p>
          <w:p w:rsidR="00AC4512" w:rsidRDefault="00AC4512" w:rsidP="00AC4512">
            <w:pPr>
              <w:jc w:val="both"/>
            </w:pPr>
            <w:r w:rsidRPr="00673D68">
              <w:t>В сучасній редакції Кодексу систем розподілу відсутня можливість при</w:t>
            </w:r>
            <w:r>
              <w:t>є</w:t>
            </w:r>
            <w:r w:rsidRPr="00673D68">
              <w:t>днання до мереж. В період вакууму в НД по при</w:t>
            </w:r>
            <w:r>
              <w:t>є</w:t>
            </w:r>
            <w:r w:rsidRPr="00673D68">
              <w:t>днанню замовники при</w:t>
            </w:r>
            <w:r>
              <w:t>є</w:t>
            </w:r>
            <w:r w:rsidRPr="00673D68">
              <w:t>днання будували дані мережі самостійно i вони залишились у ïx власності, що були збудовані до вступу в дію Правил при</w:t>
            </w:r>
            <w:r>
              <w:t>є</w:t>
            </w:r>
            <w:r w:rsidRPr="00673D68">
              <w:t>днання та KCP.</w:t>
            </w:r>
          </w:p>
          <w:p w:rsidR="00AC4512" w:rsidRDefault="00AC4512" w:rsidP="00AC4512">
            <w:pPr>
              <w:jc w:val="both"/>
            </w:pPr>
            <w:r w:rsidRPr="00673D68">
              <w:t>Введення даної процедури зменшить негатив зі сторони даних споживачів та замовників, що мають намір при</w:t>
            </w:r>
            <w:r>
              <w:t>є</w:t>
            </w:r>
            <w:r w:rsidRPr="00673D68">
              <w:t>днат</w:t>
            </w:r>
            <w:r>
              <w:t>и</w:t>
            </w:r>
            <w:r w:rsidRPr="00673D68">
              <w:t>сь в</w:t>
            </w:r>
          </w:p>
          <w:p w:rsidR="00AC4512" w:rsidRDefault="00AC4512" w:rsidP="00AC4512">
            <w:pPr>
              <w:jc w:val="both"/>
            </w:pPr>
            <w:r w:rsidRPr="00673D68">
              <w:t>да том у регіоні. В багатьох в</w:t>
            </w:r>
            <w:r>
              <w:t>ипадках</w:t>
            </w:r>
            <w:r w:rsidRPr="00673D68">
              <w:t xml:space="preserve"> мережі OCP відсутні.</w:t>
            </w:r>
          </w:p>
          <w:p w:rsidR="00AC4512" w:rsidRDefault="00AC4512" w:rsidP="00AC4512">
            <w:pPr>
              <w:jc w:val="both"/>
            </w:pPr>
            <w:r w:rsidRPr="00EE333F">
              <w:lastRenderedPageBreak/>
              <w:t>А с</w:t>
            </w:r>
            <w:r>
              <w:t>п</w:t>
            </w:r>
            <w:r w:rsidRPr="00EE333F">
              <w:t>ож</w:t>
            </w:r>
            <w:r>
              <w:t>ивач</w:t>
            </w:r>
            <w:r w:rsidRPr="00EE333F">
              <w:t xml:space="preserve"> </w:t>
            </w:r>
            <w:r>
              <w:t>побудував</w:t>
            </w:r>
            <w:r w:rsidRPr="00EE333F">
              <w:t xml:space="preserve"> мер</w:t>
            </w:r>
            <w:r>
              <w:t>е</w:t>
            </w:r>
            <w:r w:rsidRPr="00EE333F">
              <w:t xml:space="preserve">жі </w:t>
            </w:r>
            <w:r>
              <w:t>з</w:t>
            </w:r>
            <w:r w:rsidRPr="00EE333F">
              <w:t xml:space="preserve"> T</w:t>
            </w:r>
            <w:r>
              <w:t>П</w:t>
            </w:r>
            <w:r w:rsidRPr="00EE333F">
              <w:t>-</w:t>
            </w:r>
            <w:r>
              <w:t>160</w:t>
            </w:r>
            <w:r w:rsidRPr="00EE333F">
              <w:t xml:space="preserve"> </w:t>
            </w:r>
            <w:r>
              <w:t>кВа</w:t>
            </w:r>
            <w:r w:rsidRPr="00EE333F">
              <w:t xml:space="preserve">, </w:t>
            </w:r>
            <w:r>
              <w:t>має дозволену п</w:t>
            </w:r>
            <w:r w:rsidRPr="00EE333F">
              <w:t xml:space="preserve">отужність </w:t>
            </w:r>
            <w:r>
              <w:t>140</w:t>
            </w:r>
            <w:r w:rsidRPr="00EE333F">
              <w:t xml:space="preserve"> кВт, використов</w:t>
            </w:r>
            <w:r>
              <w:t>ує</w:t>
            </w:r>
            <w:r w:rsidRPr="00EE333F">
              <w:t xml:space="preserve"> 3</w:t>
            </w:r>
            <w:r>
              <w:t>0 кВт.</w:t>
            </w: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pPr>
          </w:p>
          <w:p w:rsidR="00190B44" w:rsidRDefault="00190B44" w:rsidP="00AC4512">
            <w:pPr>
              <w:jc w:val="both"/>
              <w:rPr>
                <w:b/>
                <w:color w:val="000000"/>
                <w:u w:val="single"/>
              </w:rPr>
            </w:pPr>
            <w:r>
              <w:rPr>
                <w:b/>
                <w:color w:val="000000"/>
                <w:u w:val="single"/>
              </w:rPr>
              <w:t>Громадська спілка «Міжнародна рада з великих електроенергетичних систем СІГРЕ в Україні»</w:t>
            </w:r>
          </w:p>
          <w:p w:rsidR="00642010" w:rsidRDefault="00642010" w:rsidP="00AC4512">
            <w:pPr>
              <w:jc w:val="both"/>
              <w:rPr>
                <w:b/>
                <w:color w:val="000000"/>
                <w:u w:val="single"/>
              </w:rPr>
            </w:pPr>
            <w:r>
              <w:rPr>
                <w:b/>
                <w:color w:val="000000"/>
                <w:u w:val="single"/>
              </w:rPr>
              <w:t>Пропозиції надані після 09.04.2024 (кінцевий термін надання пропозицій)</w:t>
            </w:r>
          </w:p>
          <w:p w:rsidR="00190B44" w:rsidRPr="00190B44" w:rsidRDefault="00190B44" w:rsidP="00190B44">
            <w:pPr>
              <w:jc w:val="both"/>
            </w:pPr>
            <w:r w:rsidRPr="00190B44">
              <w:t>Звертаюся до Вас з п</w:t>
            </w:r>
            <w:r>
              <w:t>ри</w:t>
            </w:r>
            <w:r w:rsidRPr="00190B44">
              <w:t xml:space="preserve">воду обговорення проекту постанови НКРЕКГІ стосовно </w:t>
            </w:r>
            <w:r>
              <w:t>ви</w:t>
            </w:r>
            <w:r w:rsidRPr="00190B44">
              <w:t>ключення з Кодексу систем розп</w:t>
            </w:r>
            <w:r>
              <w:t>оділу</w:t>
            </w:r>
            <w:r w:rsidRPr="00190B44">
              <w:t xml:space="preserve">  вимог щодо необхідності дотримання замовниками послуг з при</w:t>
            </w:r>
            <w:r>
              <w:t>єднання</w:t>
            </w:r>
            <w:r w:rsidRPr="00190B44">
              <w:t xml:space="preserve"> </w:t>
            </w:r>
            <w:r>
              <w:t>до</w:t>
            </w:r>
            <w:r w:rsidRPr="00190B44">
              <w:t xml:space="preserve"> електричних мереж вимог Прав</w:t>
            </w:r>
            <w:r>
              <w:t>и</w:t>
            </w:r>
            <w:r w:rsidRPr="00190B44">
              <w:t>л охорони електричних мереж, затверджених постановою Кабінету Міністрів Украї</w:t>
            </w:r>
            <w:r>
              <w:t>ни</w:t>
            </w:r>
            <w:r w:rsidRPr="00190B44">
              <w:t xml:space="preserve"> від 27.12.2022 </w:t>
            </w:r>
            <w:r>
              <w:t>№</w:t>
            </w:r>
            <w:r w:rsidRPr="00190B44">
              <w:t xml:space="preserve"> 1455 (повідомле</w:t>
            </w:r>
            <w:r>
              <w:t>н</w:t>
            </w:r>
            <w:r w:rsidRPr="00190B44">
              <w:t>ня .на сайті HKPEKП від 29 березня 2024 року постанов</w:t>
            </w:r>
            <w:r>
              <w:t>а</w:t>
            </w:r>
            <w:r w:rsidRPr="00190B44">
              <w:t xml:space="preserve"> HKPEKП «Про затвердження Змін до Кодексу систем розподілу»).</w:t>
            </w:r>
          </w:p>
          <w:p w:rsidR="00190B44" w:rsidRPr="00190B44" w:rsidRDefault="00190B44" w:rsidP="00190B44">
            <w:pPr>
              <w:jc w:val="both"/>
            </w:pPr>
            <w:r w:rsidRPr="00190B44">
              <w:t>Пoc</w:t>
            </w:r>
            <w:r>
              <w:t>т</w:t>
            </w:r>
            <w:r w:rsidRPr="00190B44">
              <w:t xml:space="preserve">ановою Кабінету Міністрів України </w:t>
            </w:r>
            <w:r>
              <w:t>в</w:t>
            </w:r>
            <w:r w:rsidRPr="00190B44">
              <w:t xml:space="preserve">ід 27.12.2022 </w:t>
            </w:r>
            <w:r>
              <w:t xml:space="preserve">№ </w:t>
            </w:r>
            <w:r w:rsidRPr="00190B44">
              <w:t>1455 затверджено Правил охорони електри</w:t>
            </w:r>
            <w:r>
              <w:t>чних</w:t>
            </w:r>
            <w:r w:rsidRPr="00190B44">
              <w:t xml:space="preserve"> мереж.</w:t>
            </w:r>
          </w:p>
          <w:p w:rsidR="00190B44" w:rsidRPr="00190B44" w:rsidRDefault="00190B44" w:rsidP="00190B44">
            <w:pPr>
              <w:jc w:val="both"/>
            </w:pPr>
            <w:r w:rsidRPr="00190B44">
              <w:t>Правила запроваджуються з метою забезпечення збереження електричних мере</w:t>
            </w:r>
            <w:r>
              <w:t>ж</w:t>
            </w:r>
            <w:r w:rsidRPr="00190B44">
              <w:t xml:space="preserve">, створення належних умов </w:t>
            </w:r>
            <w:r w:rsidR="00A17117">
              <w:t>ї</w:t>
            </w:r>
            <w:r w:rsidRPr="00190B44">
              <w:t xml:space="preserve">х експлуатації та запобігання нещасним </w:t>
            </w:r>
            <w:r w:rsidRPr="00190B44">
              <w:lastRenderedPageBreak/>
              <w:t>випадкам від впливу електрич</w:t>
            </w:r>
            <w:r w:rsidR="00A17117">
              <w:t>ного</w:t>
            </w:r>
            <w:r w:rsidRPr="00190B44">
              <w:t xml:space="preserve"> струму i використовуються у </w:t>
            </w:r>
            <w:r w:rsidR="00A17117">
              <w:t>разі</w:t>
            </w:r>
            <w:r w:rsidRPr="00190B44">
              <w:t xml:space="preserve"> проектування, </w:t>
            </w:r>
            <w:r w:rsidR="00A17117">
              <w:t>б</w:t>
            </w:r>
            <w:r w:rsidRPr="00190B44">
              <w:t xml:space="preserve">удівництва </w:t>
            </w:r>
            <w:r w:rsidR="00A17117">
              <w:t>та</w:t>
            </w:r>
            <w:r w:rsidRPr="00190B44">
              <w:t xml:space="preserve"> експлуатації електри</w:t>
            </w:r>
            <w:r w:rsidR="00A17117">
              <w:t>ч</w:t>
            </w:r>
            <w:r w:rsidRPr="00190B44">
              <w:t xml:space="preserve">них мереж, а </w:t>
            </w:r>
            <w:r w:rsidR="00A17117">
              <w:t>також</w:t>
            </w:r>
            <w:r w:rsidRPr="00190B44">
              <w:t xml:space="preserve"> під час виконання робіт a6o провадження іншої діяльності п</w:t>
            </w:r>
            <w:r w:rsidR="00A17117">
              <w:t>об</w:t>
            </w:r>
            <w:r w:rsidRPr="00190B44">
              <w:t>лизу електри</w:t>
            </w:r>
            <w:r w:rsidR="00A17117">
              <w:t>ч</w:t>
            </w:r>
            <w:r w:rsidRPr="00190B44">
              <w:t>них мереж.</w:t>
            </w:r>
          </w:p>
          <w:p w:rsidR="00190B44" w:rsidRPr="00190B44" w:rsidRDefault="00190B44" w:rsidP="00190B44">
            <w:pPr>
              <w:jc w:val="both"/>
            </w:pPr>
            <w:r w:rsidRPr="00190B44">
              <w:t>Відносини. пов'язані з виконанням вимог щодо визначення меж охоронних зон електричних мереж, режиму використан</w:t>
            </w:r>
            <w:r w:rsidR="00A17117">
              <w:t>н</w:t>
            </w:r>
            <w:r w:rsidRPr="00190B44">
              <w:t>я зем</w:t>
            </w:r>
            <w:r w:rsidR="00A17117">
              <w:t>е</w:t>
            </w:r>
            <w:r w:rsidRPr="00190B44">
              <w:t>ль у межах охоронних зон електрич</w:t>
            </w:r>
            <w:r w:rsidR="00A17117">
              <w:t>н</w:t>
            </w:r>
            <w:r w:rsidRPr="00190B44">
              <w:t>их мереж регулюються Земел</w:t>
            </w:r>
            <w:r w:rsidR="00A17117">
              <w:t>ьним</w:t>
            </w:r>
            <w:r w:rsidRPr="00190B44">
              <w:t xml:space="preserve"> та Лі</w:t>
            </w:r>
            <w:r w:rsidR="00A17117">
              <w:t>с</w:t>
            </w:r>
            <w:r w:rsidRPr="00190B44">
              <w:t>овим кодексами Україн</w:t>
            </w:r>
            <w:r w:rsidR="00A17117">
              <w:t>и</w:t>
            </w:r>
            <w:r w:rsidRPr="00190B44">
              <w:t>, Законами України</w:t>
            </w:r>
            <w:r w:rsidR="00A17117">
              <w:t xml:space="preserve"> </w:t>
            </w:r>
            <w:r w:rsidRPr="00190B44">
              <w:t>“П</w:t>
            </w:r>
            <w:r w:rsidR="00A17117">
              <w:t>р</w:t>
            </w:r>
            <w:r w:rsidRPr="00190B44">
              <w:t>o землі ене</w:t>
            </w:r>
            <w:r w:rsidR="00A17117">
              <w:t>р</w:t>
            </w:r>
            <w:r w:rsidRPr="00190B44">
              <w:t>гетики та п</w:t>
            </w:r>
            <w:r w:rsidR="00A17117">
              <w:t>р</w:t>
            </w:r>
            <w:r w:rsidRPr="00190B44">
              <w:t>авов</w:t>
            </w:r>
            <w:r w:rsidR="00A17117">
              <w:t>и</w:t>
            </w:r>
            <w:r w:rsidRPr="00190B44">
              <w:t xml:space="preserve">й </w:t>
            </w:r>
            <w:r w:rsidR="00A17117">
              <w:t>р</w:t>
            </w:r>
            <w:r w:rsidRPr="00190B44">
              <w:t>ежим спе</w:t>
            </w:r>
            <w:r w:rsidR="00A17117">
              <w:t>ц</w:t>
            </w:r>
            <w:r w:rsidRPr="00190B44">
              <w:t>іальн</w:t>
            </w:r>
            <w:r w:rsidR="00A17117">
              <w:t>и</w:t>
            </w:r>
            <w:r w:rsidRPr="00190B44">
              <w:t>х зон енергетичн</w:t>
            </w:r>
            <w:r w:rsidR="00A17117">
              <w:t>и</w:t>
            </w:r>
            <w:r w:rsidRPr="00190B44">
              <w:t>х об'</w:t>
            </w:r>
            <w:r w:rsidR="00A17117">
              <w:t>є</w:t>
            </w:r>
            <w:r w:rsidRPr="00190B44">
              <w:t>ктів”.“П</w:t>
            </w:r>
            <w:r w:rsidR="00A17117">
              <w:t>р</w:t>
            </w:r>
            <w:r w:rsidRPr="00190B44">
              <w:t xml:space="preserve">o </w:t>
            </w:r>
            <w:r w:rsidR="00A17117">
              <w:t>ринок електричної енергії</w:t>
            </w:r>
            <w:r w:rsidRPr="00190B44">
              <w:t xml:space="preserve">, “Про </w:t>
            </w:r>
            <w:r w:rsidR="00A17117">
              <w:t>регулювання містобудівної діяльності</w:t>
            </w:r>
            <w:r w:rsidRPr="00190B44">
              <w:t>, “П</w:t>
            </w:r>
            <w:r w:rsidR="00A17117">
              <w:t>р</w:t>
            </w:r>
            <w:r w:rsidRPr="00190B44">
              <w:t xml:space="preserve">о </w:t>
            </w:r>
            <w:r w:rsidR="00A17117">
              <w:t>благоустрій</w:t>
            </w:r>
            <w:r w:rsidRPr="00190B44">
              <w:t xml:space="preserve"> населених пу</w:t>
            </w:r>
            <w:r w:rsidR="00A17117">
              <w:t>нктів</w:t>
            </w:r>
            <w:r w:rsidRPr="00190B44">
              <w:t>”, “Про п</w:t>
            </w:r>
            <w:r w:rsidR="00A17117">
              <w:t>риродо</w:t>
            </w:r>
            <w:r w:rsidRPr="00190B44">
              <w:t>-заповідний фонд Україн</w:t>
            </w:r>
            <w:r w:rsidR="00A17117">
              <w:t>и</w:t>
            </w:r>
            <w:r w:rsidRPr="00190B44">
              <w:t>”. “Про автомобільні дороги” та</w:t>
            </w:r>
            <w:r w:rsidR="00A17117">
              <w:t xml:space="preserve"> </w:t>
            </w:r>
            <w:r w:rsidRPr="00190B44">
              <w:t xml:space="preserve">“Про дорожній </w:t>
            </w:r>
            <w:r w:rsidR="00A17117">
              <w:t>рух</w:t>
            </w:r>
            <w:r w:rsidRPr="00190B44">
              <w:t>”, “Про забезпечен</w:t>
            </w:r>
            <w:r w:rsidR="00A17117">
              <w:t>н</w:t>
            </w:r>
            <w:r w:rsidRPr="00190B44">
              <w:t>я са</w:t>
            </w:r>
            <w:r w:rsidR="00A17117">
              <w:t>ні</w:t>
            </w:r>
            <w:r w:rsidRPr="00190B44">
              <w:t>тарного та епідемічного благополv</w:t>
            </w:r>
            <w:r w:rsidR="00A17117">
              <w:t>ччя</w:t>
            </w:r>
            <w:r w:rsidRPr="00190B44">
              <w:t xml:space="preserve"> насел</w:t>
            </w:r>
            <w:r w:rsidR="00A17117">
              <w:t>ення</w:t>
            </w:r>
            <w:r w:rsidRPr="00190B44">
              <w:t>”, а також прийнятими відповідно до них нормативно-правовими актами, нормами та правилами.</w:t>
            </w:r>
          </w:p>
          <w:p w:rsidR="00190B44" w:rsidRPr="00190B44" w:rsidRDefault="00190B44" w:rsidP="00190B44">
            <w:pPr>
              <w:jc w:val="both"/>
            </w:pPr>
            <w:r w:rsidRPr="00190B44">
              <w:t xml:space="preserve">Спроба HKPEKП виключення з Кодексу систем розподілу вимог </w:t>
            </w:r>
            <w:r w:rsidR="00A17117">
              <w:t>що</w:t>
            </w:r>
            <w:r w:rsidRPr="00190B44">
              <w:t>дo необхідності дотримання замовникам</w:t>
            </w:r>
            <w:r w:rsidR="00A17117">
              <w:t>и</w:t>
            </w:r>
            <w:r w:rsidRPr="00190B44">
              <w:t xml:space="preserve"> послуг з при</w:t>
            </w:r>
            <w:r w:rsidR="00A17117">
              <w:t>є</w:t>
            </w:r>
            <w:r w:rsidRPr="00190B44">
              <w:t>д</w:t>
            </w:r>
            <w:r w:rsidR="00A17117">
              <w:t>нання</w:t>
            </w:r>
            <w:r w:rsidRPr="00190B44">
              <w:t xml:space="preserve"> до електри</w:t>
            </w:r>
            <w:r w:rsidR="00A17117">
              <w:t>ч</w:t>
            </w:r>
            <w:r w:rsidRPr="00190B44">
              <w:t>них мереж вимог Правил охорони електричних мереж, потребу</w:t>
            </w:r>
            <w:r w:rsidR="00A17117">
              <w:t>є</w:t>
            </w:r>
            <w:r w:rsidRPr="00190B44">
              <w:t xml:space="preserve"> на рівні Кабінету </w:t>
            </w:r>
            <w:r w:rsidR="00A17117">
              <w:t>Міністрів</w:t>
            </w:r>
            <w:r w:rsidRPr="00190B44">
              <w:t xml:space="preserve"> Україн</w:t>
            </w:r>
            <w:r w:rsidR="00A17117">
              <w:t>и</w:t>
            </w:r>
            <w:r w:rsidRPr="00190B44">
              <w:t xml:space="preserve"> </w:t>
            </w:r>
            <w:r w:rsidR="00A17117">
              <w:t>розгляду змін до вимог</w:t>
            </w:r>
            <w:r w:rsidRPr="00190B44">
              <w:t xml:space="preserve"> вказа</w:t>
            </w:r>
            <w:r w:rsidR="00A17117">
              <w:t>них</w:t>
            </w:r>
            <w:r w:rsidRPr="00190B44">
              <w:t xml:space="preserve"> законодавчих документів щодо визна</w:t>
            </w:r>
            <w:r w:rsidR="00A17117">
              <w:t>ч</w:t>
            </w:r>
            <w:r w:rsidRPr="00190B44">
              <w:t>ення меж охоронних зон електричних мереж, режиму використання земель у межах охоронних зон електричннх мереж.</w:t>
            </w:r>
          </w:p>
          <w:p w:rsidR="00190B44" w:rsidRDefault="00190B44" w:rsidP="00190B44">
            <w:pPr>
              <w:jc w:val="both"/>
            </w:pPr>
            <w:r w:rsidRPr="00190B44">
              <w:t xml:space="preserve">У </w:t>
            </w:r>
            <w:r w:rsidR="00A17117">
              <w:t xml:space="preserve">зв’язку </w:t>
            </w:r>
            <w:r w:rsidRPr="00190B44">
              <w:t xml:space="preserve">з </w:t>
            </w:r>
            <w:r w:rsidR="00A17117">
              <w:t>т</w:t>
            </w:r>
            <w:r w:rsidRPr="00190B44">
              <w:t>им, що виклю</w:t>
            </w:r>
            <w:r w:rsidR="00A17117">
              <w:t>ч</w:t>
            </w:r>
            <w:r w:rsidRPr="00190B44">
              <w:t xml:space="preserve">ення OCP із процесу оформлення та </w:t>
            </w:r>
            <w:r w:rsidR="00A17117">
              <w:t>виконання</w:t>
            </w:r>
            <w:r w:rsidRPr="00190B44">
              <w:t xml:space="preserve"> цих вимог загрожу</w:t>
            </w:r>
            <w:r w:rsidR="00A17117">
              <w:t>є</w:t>
            </w:r>
            <w:r w:rsidRPr="00190B44">
              <w:t xml:space="preserve"> запобіганню нещасним в</w:t>
            </w:r>
            <w:r w:rsidR="00A17117">
              <w:t>и</w:t>
            </w:r>
            <w:r w:rsidRPr="00190B44">
              <w:t>падкам ві</w:t>
            </w:r>
            <w:r w:rsidR="00A17117">
              <w:t>д</w:t>
            </w:r>
            <w:r w:rsidRPr="00190B44">
              <w:t xml:space="preserve"> </w:t>
            </w:r>
            <w:r w:rsidR="00A17117">
              <w:t>у</w:t>
            </w:r>
            <w:r w:rsidRPr="00190B44">
              <w:t>ражен</w:t>
            </w:r>
            <w:r w:rsidR="00A17117">
              <w:t>н</w:t>
            </w:r>
            <w:r w:rsidRPr="00190B44">
              <w:t>я еле</w:t>
            </w:r>
            <w:r w:rsidR="00A17117">
              <w:t>ктричним</w:t>
            </w:r>
            <w:r w:rsidRPr="00190B44">
              <w:t xml:space="preserve"> струмом, забезпеченню безперебійного та надійного постачання електричної </w:t>
            </w:r>
            <w:r w:rsidR="00A17117">
              <w:t>е</w:t>
            </w:r>
            <w:r w:rsidRPr="00190B44">
              <w:t xml:space="preserve">нергії та </w:t>
            </w:r>
            <w:r w:rsidR="00A17117">
              <w:t>з</w:t>
            </w:r>
            <w:r w:rsidRPr="00190B44">
              <w:t>бережен</w:t>
            </w:r>
            <w:r w:rsidR="00A17117">
              <w:t>н</w:t>
            </w:r>
            <w:r w:rsidRPr="00190B44">
              <w:t>я та створення</w:t>
            </w:r>
            <w:r w:rsidR="00A17117">
              <w:t xml:space="preserve"> </w:t>
            </w:r>
            <w:r w:rsidRPr="00190B44">
              <w:t xml:space="preserve">належних умов експлуатації </w:t>
            </w:r>
            <w:r>
              <w:t xml:space="preserve">електричних </w:t>
            </w:r>
            <w:r w:rsidRPr="00190B44">
              <w:t xml:space="preserve">мереж, </w:t>
            </w:r>
            <w:r>
              <w:t>пропону</w:t>
            </w:r>
            <w:r w:rsidR="00A17117">
              <w:t>є</w:t>
            </w:r>
            <w:r>
              <w:t xml:space="preserve">мо </w:t>
            </w:r>
            <w:r w:rsidRPr="00190B44">
              <w:t>не пр</w:t>
            </w:r>
            <w:r w:rsidR="00A17117">
              <w:t>и</w:t>
            </w:r>
            <w:r w:rsidRPr="00190B44">
              <w:t xml:space="preserve">ймати </w:t>
            </w:r>
            <w:r>
              <w:t>змін</w:t>
            </w:r>
            <w:r w:rsidR="00A17117">
              <w:t>и</w:t>
            </w:r>
            <w:r>
              <w:t xml:space="preserve"> до </w:t>
            </w:r>
            <w:r w:rsidRPr="00190B44">
              <w:t xml:space="preserve">Кодексу </w:t>
            </w:r>
            <w:r>
              <w:t>с</w:t>
            </w:r>
            <w:r w:rsidR="00A17117">
              <w:t>и</w:t>
            </w:r>
            <w:r>
              <w:t xml:space="preserve">стем розподілу </w:t>
            </w:r>
            <w:r w:rsidRPr="00190B44">
              <w:t xml:space="preserve">в </w:t>
            </w:r>
            <w:r w:rsidR="00A17117">
              <w:t>ч</w:t>
            </w:r>
            <w:r>
              <w:t xml:space="preserve">астині </w:t>
            </w:r>
            <w:r>
              <w:lastRenderedPageBreak/>
              <w:t xml:space="preserve">вилучення </w:t>
            </w:r>
            <w:r w:rsidRPr="00190B44">
              <w:t>норм щодо охоро</w:t>
            </w:r>
            <w:r w:rsidR="00A17117">
              <w:t>нних</w:t>
            </w:r>
            <w:r w:rsidRPr="00190B44">
              <w:t xml:space="preserve"> </w:t>
            </w:r>
            <w:r>
              <w:t xml:space="preserve">зон </w:t>
            </w:r>
            <w:r w:rsidRPr="00190B44">
              <w:t xml:space="preserve">електричних </w:t>
            </w:r>
            <w:r>
              <w:t>мереж.</w:t>
            </w:r>
          </w:p>
          <w:p w:rsidR="00190B44" w:rsidRDefault="00190B44" w:rsidP="00190B44">
            <w:pPr>
              <w:jc w:val="both"/>
            </w:pPr>
            <w:r w:rsidRPr="00190B44">
              <w:t>Разом із ц</w:t>
            </w:r>
            <w:r w:rsidR="007E2B1D">
              <w:t>им</w:t>
            </w:r>
            <w:r w:rsidRPr="00190B44">
              <w:t xml:space="preserve"> в умовах во</w:t>
            </w:r>
            <w:r w:rsidR="007E2B1D">
              <w:t>є</w:t>
            </w:r>
            <w:r w:rsidRPr="00190B44">
              <w:t>нного стану для підтримк</w:t>
            </w:r>
            <w:r w:rsidR="007E2B1D">
              <w:t>и</w:t>
            </w:r>
            <w:r w:rsidRPr="00190B44">
              <w:t xml:space="preserve"> </w:t>
            </w:r>
            <w:r>
              <w:t xml:space="preserve">надійності </w:t>
            </w:r>
            <w:r w:rsidRPr="00190B44">
              <w:t xml:space="preserve">роботи енергетичної </w:t>
            </w:r>
            <w:r>
              <w:t xml:space="preserve">система України </w:t>
            </w:r>
            <w:r w:rsidRPr="00190B44">
              <w:t>потр</w:t>
            </w:r>
            <w:r w:rsidR="007E2B1D">
              <w:t>і</w:t>
            </w:r>
            <w:r w:rsidRPr="00190B44">
              <w:t xml:space="preserve">бні </w:t>
            </w:r>
            <w:r>
              <w:t xml:space="preserve">зміни до Кодексу </w:t>
            </w:r>
            <w:r w:rsidRPr="00190B44">
              <w:t xml:space="preserve">систем розподілу та Кодексу систем </w:t>
            </w:r>
            <w:r>
              <w:t xml:space="preserve">передачі електричної </w:t>
            </w:r>
            <w:r w:rsidRPr="00190B44">
              <w:t>eнep</w:t>
            </w:r>
            <w:r w:rsidR="007E2B1D">
              <w:t>гії</w:t>
            </w:r>
            <w:r w:rsidRPr="00190B44">
              <w:t xml:space="preserve"> </w:t>
            </w:r>
            <w:r>
              <w:t>стосовно спрощення порядку підключення розподіленої генерації/спож</w:t>
            </w:r>
            <w:r w:rsidR="007E2B1D">
              <w:t>и</w:t>
            </w:r>
            <w:r>
              <w:t xml:space="preserve">вачів </w:t>
            </w:r>
            <w:r w:rsidRPr="00190B44">
              <w:t xml:space="preserve">із </w:t>
            </w:r>
            <w:r>
              <w:t>подаль</w:t>
            </w:r>
            <w:r w:rsidR="007E2B1D">
              <w:t>шим</w:t>
            </w:r>
            <w:r>
              <w:t xml:space="preserve"> </w:t>
            </w:r>
            <w:r w:rsidRPr="00190B44">
              <w:t xml:space="preserve">його </w:t>
            </w:r>
            <w:r>
              <w:t xml:space="preserve">оформлення </w:t>
            </w:r>
            <w:r w:rsidRPr="00190B44">
              <w:t xml:space="preserve">у </w:t>
            </w:r>
            <w:r>
              <w:t xml:space="preserve">відповідності </w:t>
            </w:r>
            <w:r w:rsidRPr="00190B44">
              <w:t xml:space="preserve">з </w:t>
            </w:r>
            <w:r>
              <w:t>існую</w:t>
            </w:r>
            <w:r w:rsidR="007E2B1D">
              <w:t>ч</w:t>
            </w:r>
            <w:r>
              <w:t>ими нормативними</w:t>
            </w:r>
            <w:r w:rsidRPr="00190B44">
              <w:t xml:space="preserve"> </w:t>
            </w:r>
            <w:r>
              <w:t>документами.</w:t>
            </w:r>
          </w:p>
          <w:p w:rsidR="00AC4512" w:rsidRPr="005B2C3B" w:rsidRDefault="00190B44" w:rsidP="00190B44">
            <w:pPr>
              <w:jc w:val="both"/>
            </w:pPr>
            <w:r>
              <w:t xml:space="preserve">У </w:t>
            </w:r>
            <w:r w:rsidRPr="00190B44">
              <w:t xml:space="preserve">разі </w:t>
            </w:r>
            <w:r w:rsidR="007E2B1D">
              <w:t>вашого</w:t>
            </w:r>
            <w:r w:rsidRPr="00190B44">
              <w:t xml:space="preserve"> </w:t>
            </w:r>
            <w:r>
              <w:t>рі</w:t>
            </w:r>
            <w:r w:rsidR="007E2B1D">
              <w:t>ш</w:t>
            </w:r>
            <w:r>
              <w:t>ення Українській на</w:t>
            </w:r>
            <w:r w:rsidR="007E2B1D">
              <w:t>ц</w:t>
            </w:r>
            <w:r>
              <w:t>іональннй комітет CIGRE готов</w:t>
            </w:r>
            <w:r w:rsidR="007E2B1D">
              <w:t>и</w:t>
            </w:r>
            <w:r>
              <w:t xml:space="preserve">й </w:t>
            </w:r>
            <w:r w:rsidRPr="00190B44">
              <w:t>підклю</w:t>
            </w:r>
            <w:r w:rsidR="007E2B1D">
              <w:t>ч</w:t>
            </w:r>
            <w:r w:rsidRPr="00190B44">
              <w:t xml:space="preserve">ітися до </w:t>
            </w:r>
            <w:r>
              <w:t>відпрацювання вказаних змін.</w:t>
            </w:r>
          </w:p>
        </w:tc>
        <w:tc>
          <w:tcPr>
            <w:tcW w:w="2837" w:type="dxa"/>
            <w:gridSpan w:val="2"/>
          </w:tcPr>
          <w:p w:rsidR="00B40D89" w:rsidRPr="00F265AC" w:rsidRDefault="00EC6110" w:rsidP="00B40D89">
            <w:pPr>
              <w:jc w:val="both"/>
              <w:rPr>
                <w:b/>
                <w:color w:val="000000"/>
                <w:u w:val="single"/>
              </w:rPr>
            </w:pPr>
            <w:r w:rsidRPr="00F265AC">
              <w:rPr>
                <w:b/>
                <w:color w:val="000000"/>
                <w:u w:val="single"/>
              </w:rPr>
              <w:lastRenderedPageBreak/>
              <w:t>Пропонується не враховувати</w:t>
            </w:r>
            <w:r w:rsidR="00F265AC">
              <w:rPr>
                <w:b/>
                <w:color w:val="000000"/>
                <w:u w:val="single"/>
              </w:rPr>
              <w:t>, потребує обговорення</w:t>
            </w:r>
          </w:p>
          <w:p w:rsidR="00EC6110" w:rsidRPr="00EC6110" w:rsidRDefault="00EC6110" w:rsidP="00B40D89">
            <w:pPr>
              <w:jc w:val="both"/>
              <w:rPr>
                <w:color w:val="000000"/>
              </w:rPr>
            </w:pPr>
            <w:r w:rsidRPr="00EC6110">
              <w:rPr>
                <w:color w:val="000000"/>
              </w:rPr>
              <w:t>Стаття 34 ЗУ «Про землі енергетики» Фізичні та юридичні особи, власники та користувачі земельних ділянок при провадженні господарської та іншої діяльності (вчиненні дій) на землях охоронних зон об'єктів енергетики зобов'язані дотримуватися спеціального режиму їх використання, обмежень та обтяжень, встановлених цим Законом, іншими нормативно-правовими актами.</w:t>
            </w:r>
          </w:p>
          <w:p w:rsidR="00EC6110" w:rsidRPr="00EC6110" w:rsidRDefault="00EC6110" w:rsidP="00B40D89">
            <w:pPr>
              <w:jc w:val="both"/>
              <w:rPr>
                <w:color w:val="000000"/>
              </w:rPr>
            </w:pPr>
            <w:r w:rsidRPr="00EC6110">
              <w:rPr>
                <w:color w:val="000000"/>
              </w:rPr>
              <w:t xml:space="preserve">Місцеві органи виконавчої влади, а також органи Національної поліції у межах своєї компетенції сприяють підприємствам у забезпеченні виконання вимог цього Закону при провадженні фізичними та юридичними особами господарської та іншої діяльності в охоронних зонах </w:t>
            </w:r>
            <w:r w:rsidRPr="00EC6110">
              <w:rPr>
                <w:color w:val="000000"/>
              </w:rPr>
              <w:lastRenderedPageBreak/>
              <w:t>об'єктів транспортування електроенергії, а також у роботі із збереження об'єктів енергетики, запобігання аваріям (аварійним ситуаціям) та ліквідації їх наслідків.</w:t>
            </w:r>
          </w:p>
          <w:p w:rsidR="00EC6110" w:rsidRPr="00EC6110" w:rsidRDefault="00EC6110" w:rsidP="00B40D89">
            <w:pPr>
              <w:jc w:val="both"/>
              <w:rPr>
                <w:color w:val="000000"/>
              </w:rPr>
            </w:pPr>
            <w:r w:rsidRPr="00EC6110">
              <w:rPr>
                <w:color w:val="000000"/>
              </w:rPr>
              <w:t>Стаття 35 ЗУ «Про землі енергетики» Підприємства, що здійснюють експлуатацію об'єктів енергетики, мають право на відшкодування збитків, завданих їм власниками або користувачами земельних ділянок, розташованих у межах спеціальних зон об'єктів енергетики, а також іншими особами внаслідок недотримання встановлених цим Законом обмежень на використання земель у межах таких зон.</w:t>
            </w:r>
          </w:p>
          <w:p w:rsidR="00EC6110" w:rsidRDefault="00EC6110" w:rsidP="00B40D89">
            <w:pPr>
              <w:jc w:val="both"/>
              <w:rPr>
                <w:color w:val="000000"/>
              </w:rPr>
            </w:pPr>
            <w:r>
              <w:rPr>
                <w:color w:val="000000"/>
              </w:rPr>
              <w:t xml:space="preserve">В Правилах приведення зазначено: </w:t>
            </w:r>
            <w:hyperlink r:id="rId14" w:tgtFrame="_blank" w:history="1">
              <w:r w:rsidRPr="00EC6110">
                <w:rPr>
                  <w:color w:val="000000"/>
                </w:rPr>
                <w:t xml:space="preserve">3) </w:t>
              </w:r>
              <w:r w:rsidRPr="00EC6110">
                <w:rPr>
                  <w:b/>
                  <w:color w:val="000000"/>
                  <w:u w:val="single"/>
                </w:rPr>
                <w:t xml:space="preserve">з метою підтвердження відповідності </w:t>
              </w:r>
              <w:r w:rsidRPr="00EC6110">
                <w:rPr>
                  <w:color w:val="000000"/>
                </w:rPr>
                <w:t xml:space="preserve">технічного стану електричних установок і мереж лінійної частини приєднання від точки забезпечення потужності до точки приєднання </w:t>
              </w:r>
              <w:r w:rsidRPr="00EC6110">
                <w:rPr>
                  <w:b/>
                  <w:color w:val="000000"/>
                  <w:u w:val="single"/>
                </w:rPr>
                <w:t>вимогам нормативно-технічних документів</w:t>
              </w:r>
              <w:r w:rsidRPr="00EC6110">
                <w:rPr>
                  <w:color w:val="000000"/>
                </w:rPr>
                <w:t xml:space="preserve"> </w:t>
              </w:r>
              <w:r w:rsidRPr="00EC6110">
                <w:rPr>
                  <w:b/>
                  <w:color w:val="000000"/>
                  <w:u w:val="single"/>
                </w:rPr>
                <w:t>та відповідності змонтованого обладнання проєктно-кошторисній документації</w:t>
              </w:r>
              <w:r w:rsidRPr="00EC6110">
                <w:rPr>
                  <w:color w:val="000000"/>
                </w:rPr>
                <w:t xml:space="preserve"> замовник звертається до Державної інспекції енергетичного нагляду України з відповідним зверненням щодо здійснення огляду електричних установок і мереж лінійної частини приєднання від точки забезпечення потужності до точки приєднання.</w:t>
              </w:r>
            </w:hyperlink>
          </w:p>
          <w:p w:rsidR="00EC6110" w:rsidRDefault="00EC6110" w:rsidP="00B40D89">
            <w:pPr>
              <w:jc w:val="both"/>
              <w:rPr>
                <w:color w:val="000000"/>
              </w:rPr>
            </w:pPr>
            <w:r>
              <w:rPr>
                <w:color w:val="000000"/>
              </w:rPr>
              <w:lastRenderedPageBreak/>
              <w:t>Так, якщо замовник змонтував мережу без дотримання вимог ПОЕМ ДЕН це зазначить у своєму висновку.</w:t>
            </w:r>
          </w:p>
          <w:p w:rsidR="00EC6110" w:rsidRDefault="00EC6110" w:rsidP="00B40D89">
            <w:pPr>
              <w:jc w:val="both"/>
              <w:rPr>
                <w:color w:val="000000"/>
              </w:rPr>
            </w:pPr>
            <w:r>
              <w:rPr>
                <w:color w:val="000000"/>
              </w:rPr>
              <w:t>Вимога щодо дотримання ПОЕМ є, і не обов’язково її зазначати на етапі приєднання, це відповідальність самого замовника який будує.</w:t>
            </w:r>
          </w:p>
          <w:p w:rsidR="00F265AC" w:rsidRDefault="00F265AC" w:rsidP="00B40D89">
            <w:pPr>
              <w:jc w:val="both"/>
              <w:rPr>
                <w:color w:val="000000"/>
              </w:rPr>
            </w:pPr>
            <w:r>
              <w:rPr>
                <w:color w:val="000000"/>
              </w:rPr>
              <w:t>Пункт 7.5 ПРРЕЕ вказує про існуючого споживача і можливе порушення ПОЕМ саме споживачем а не електроустановкою.</w:t>
            </w:r>
          </w:p>
          <w:p w:rsidR="00F265AC" w:rsidRDefault="00F265AC" w:rsidP="00B40D89">
            <w:pPr>
              <w:jc w:val="both"/>
              <w:rPr>
                <w:color w:val="000000"/>
              </w:rPr>
            </w:pPr>
          </w:p>
          <w:p w:rsidR="00F265AC" w:rsidRDefault="00F265AC" w:rsidP="00B40D89">
            <w:pPr>
              <w:jc w:val="both"/>
              <w:rPr>
                <w:lang w:eastAsia="uk-UA"/>
              </w:rPr>
            </w:pPr>
            <w:r>
              <w:rPr>
                <w:lang w:eastAsia="uk-UA"/>
              </w:rPr>
              <w:t>Теза «</w:t>
            </w:r>
            <w:r w:rsidRPr="00260FD5">
              <w:rPr>
                <w:lang w:eastAsia="uk-UA"/>
              </w:rPr>
              <w:t>Передбачено, що розміщення споруд та інших об’єктів в охоронних зонах електричних мереж без здійснення передбачених нормативно-технічними документами</w:t>
            </w:r>
            <w:r>
              <w:rPr>
                <w:lang w:eastAsia="uk-UA"/>
              </w:rPr>
              <w:t>» , коментуємо, для того щоб усунути порушення не обов’язково переносити мережі, можливо згідно вимог ПОЕМ отримати дозвіл з подальшою заміною проводу наприклад, ізольований.</w:t>
            </w:r>
          </w:p>
          <w:p w:rsidR="006307F3" w:rsidRPr="003819CB" w:rsidRDefault="006307F3" w:rsidP="000F58F7">
            <w:pPr>
              <w:jc w:val="both"/>
              <w:rPr>
                <w:lang w:val="en-US" w:eastAsia="uk-UA"/>
              </w:rPr>
            </w:pPr>
            <w:r>
              <w:rPr>
                <w:lang w:eastAsia="uk-UA"/>
              </w:rPr>
              <w:t>Пунктами 32, 33, 34 ПОЕМ зазначено відповідальність за порушення ПОЕМ та перелік організацій які вирішують спірні питання.</w:t>
            </w:r>
          </w:p>
        </w:tc>
      </w:tr>
      <w:tr w:rsidR="00B40D89" w:rsidRPr="00BB49A1" w:rsidTr="00743345">
        <w:trPr>
          <w:gridAfter w:val="2"/>
          <w:wAfter w:w="33" w:type="dxa"/>
          <w:trHeight w:val="465"/>
        </w:trPr>
        <w:tc>
          <w:tcPr>
            <w:tcW w:w="710" w:type="dxa"/>
            <w:vAlign w:val="center"/>
          </w:tcPr>
          <w:p w:rsidR="00B40D89" w:rsidRPr="00BB49A1" w:rsidRDefault="00B40D89" w:rsidP="00B40D89">
            <w:pPr>
              <w:jc w:val="center"/>
              <w:rPr>
                <w:b/>
              </w:rPr>
            </w:pPr>
            <w:r w:rsidRPr="00BB49A1">
              <w:lastRenderedPageBreak/>
              <w:t>4.1.11</w:t>
            </w:r>
          </w:p>
        </w:tc>
        <w:tc>
          <w:tcPr>
            <w:tcW w:w="4251" w:type="dxa"/>
            <w:vAlign w:val="center"/>
          </w:tcPr>
          <w:p w:rsidR="00B40D89" w:rsidRPr="00BB49A1" w:rsidRDefault="00B40D89" w:rsidP="00B40D89">
            <w:pPr>
              <w:jc w:val="both"/>
              <w:rPr>
                <w:color w:val="000000"/>
              </w:rPr>
            </w:pPr>
            <w:r w:rsidRPr="00BB49A1">
              <w:rPr>
                <w:color w:val="000000"/>
              </w:rPr>
              <w:t>4.1.11. Особливості приєднання електроустановок замовника до електричних мереж суб'єкта господарювання або власника електричних мереж, який не є споживачем електричної енергії (крім ОСР та виробників електричної енергії).</w:t>
            </w:r>
          </w:p>
          <w:p w:rsidR="00B40D89" w:rsidRPr="00BB49A1" w:rsidRDefault="00B40D89" w:rsidP="00B40D89">
            <w:pPr>
              <w:jc w:val="both"/>
              <w:rPr>
                <w:color w:val="000000"/>
              </w:rPr>
            </w:pPr>
            <w:r w:rsidRPr="00BB49A1">
              <w:rPr>
                <w:color w:val="000000"/>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B40D89" w:rsidRPr="00BB49A1" w:rsidRDefault="00B40D89" w:rsidP="00B40D89">
            <w:pPr>
              <w:jc w:val="both"/>
              <w:rPr>
                <w:color w:val="000000"/>
              </w:rPr>
            </w:pPr>
            <w:r w:rsidRPr="00BB49A1">
              <w:rPr>
                <w:color w:val="000000"/>
              </w:rPr>
              <w:t xml:space="preserve">у рахунок зменшення величини договірної потужності споживання за договором споживача про надання послуг з розподілу електричної енергії на напрузі приєднання власних струмоприймачів суб'єкта господарювання, що не перевищує 20 кВ, у разі приєднання електроустановок замовника, призначених для споживання (включаючи електроустановки на власні потреби електроустановок, призначених для виробництва електричної енергії). У разі приєднання електроустановок одиничною потужністю не більше 100 Вт (на рівні напруги </w:t>
            </w:r>
            <w:r w:rsidRPr="00BB49A1">
              <w:rPr>
                <w:b/>
                <w:color w:val="7030A0"/>
              </w:rPr>
              <w:t>230</w:t>
            </w:r>
            <w:r w:rsidRPr="00BB49A1">
              <w:rPr>
                <w:color w:val="000000"/>
              </w:rPr>
              <w:t xml:space="preserve">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B40D89" w:rsidRPr="00BB49A1" w:rsidRDefault="00B40D89" w:rsidP="00B40D89">
            <w:pPr>
              <w:jc w:val="both"/>
              <w:rPr>
                <w:color w:val="000000"/>
              </w:rPr>
            </w:pPr>
          </w:p>
        </w:tc>
        <w:tc>
          <w:tcPr>
            <w:tcW w:w="3970" w:type="dxa"/>
            <w:vAlign w:val="center"/>
          </w:tcPr>
          <w:p w:rsidR="00B40D89" w:rsidRPr="00BB49A1" w:rsidRDefault="00B40D89" w:rsidP="00B40D89">
            <w:pPr>
              <w:jc w:val="both"/>
              <w:rPr>
                <w:color w:val="000000"/>
              </w:rPr>
            </w:pPr>
          </w:p>
        </w:tc>
        <w:tc>
          <w:tcPr>
            <w:tcW w:w="4113" w:type="dxa"/>
          </w:tcPr>
          <w:p w:rsidR="00B40D89" w:rsidRPr="00BB49A1" w:rsidRDefault="00B40D89" w:rsidP="00B40D89">
            <w:pPr>
              <w:jc w:val="both"/>
              <w:rPr>
                <w:color w:val="000000"/>
              </w:rPr>
            </w:pPr>
          </w:p>
        </w:tc>
        <w:tc>
          <w:tcPr>
            <w:tcW w:w="2837" w:type="dxa"/>
            <w:gridSpan w:val="2"/>
          </w:tcPr>
          <w:p w:rsidR="00B40D89" w:rsidRPr="00BB49A1" w:rsidRDefault="00B40D89" w:rsidP="00B40D89">
            <w:pPr>
              <w:jc w:val="both"/>
              <w:rPr>
                <w:color w:val="000000"/>
              </w:rPr>
            </w:pPr>
          </w:p>
        </w:tc>
      </w:tr>
      <w:tr w:rsidR="001473FE" w:rsidRPr="00BB49A1" w:rsidTr="00743345">
        <w:trPr>
          <w:gridAfter w:val="2"/>
          <w:wAfter w:w="33" w:type="dxa"/>
          <w:trHeight w:val="465"/>
        </w:trPr>
        <w:tc>
          <w:tcPr>
            <w:tcW w:w="710" w:type="dxa"/>
            <w:vAlign w:val="center"/>
          </w:tcPr>
          <w:p w:rsidR="001473FE" w:rsidRPr="00BB49A1" w:rsidRDefault="001473FE" w:rsidP="00B40D89">
            <w:pPr>
              <w:jc w:val="center"/>
            </w:pPr>
            <w:r>
              <w:t>4.1.11</w:t>
            </w:r>
          </w:p>
        </w:tc>
        <w:tc>
          <w:tcPr>
            <w:tcW w:w="4251" w:type="dxa"/>
            <w:vAlign w:val="center"/>
          </w:tcPr>
          <w:p w:rsidR="001473FE" w:rsidRPr="001473FE" w:rsidRDefault="001473FE" w:rsidP="001473FE">
            <w:pPr>
              <w:jc w:val="both"/>
              <w:rPr>
                <w:b/>
                <w:color w:val="000000"/>
                <w:u w:val="single"/>
              </w:rPr>
            </w:pPr>
            <w:r w:rsidRPr="001473FE">
              <w:rPr>
                <w:b/>
                <w:color w:val="000000"/>
                <w:u w:val="single"/>
              </w:rPr>
              <w:t>ЗМІНІИ НЕ ПРОПОНУВАЛИСЬ</w:t>
            </w:r>
          </w:p>
          <w:p w:rsidR="001473FE" w:rsidRPr="00072796" w:rsidRDefault="001473FE" w:rsidP="001473FE">
            <w:pPr>
              <w:jc w:val="both"/>
              <w:rPr>
                <w:color w:val="000000"/>
              </w:rPr>
            </w:pPr>
            <w:r w:rsidRPr="00072796">
              <w:rPr>
                <w:color w:val="000000"/>
              </w:rPr>
              <w:t>4.1.11. Особливості приєднання електроустановок замовника до електричних мереж суб'єкта господарювання або власника електричних мереж, який не є споживачем електричної енергії (крім ОСР та виробників електричної енергії).</w:t>
            </w:r>
          </w:p>
          <w:p w:rsidR="001473FE" w:rsidRPr="00072796" w:rsidRDefault="001473FE" w:rsidP="001473FE">
            <w:pPr>
              <w:jc w:val="both"/>
              <w:rPr>
                <w:color w:val="000000"/>
              </w:rPr>
            </w:pPr>
            <w:r w:rsidRPr="00072796">
              <w:rPr>
                <w:color w:val="000000"/>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1473FE" w:rsidRPr="00072796" w:rsidRDefault="001473FE" w:rsidP="001473FE">
            <w:pPr>
              <w:jc w:val="both"/>
              <w:rPr>
                <w:color w:val="000000"/>
              </w:rPr>
            </w:pPr>
            <w:r w:rsidRPr="00072796">
              <w:rPr>
                <w:color w:val="000000"/>
              </w:rPr>
              <w:t>у рахунок зменшення величини договірної потужності споживання за договором споживача про надання послуг з розподілу електричної енергії на напрузі приєднання власних струмоприймачів суб'єкта господарювання, що не перевищує 20 кВ, у разі приєднання електроустановок замовника, призначених для споживання (включаючи електроустановки на власні потреби електроустановок, призначених для виробництва електричної енергії). У разі приєднання електроустановок одиничною потужністю не більше 100 Вт (на рівні напруги 220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1473FE" w:rsidRPr="00BB49A1" w:rsidRDefault="001473FE" w:rsidP="001473FE">
            <w:pPr>
              <w:jc w:val="both"/>
              <w:rPr>
                <w:color w:val="000000"/>
              </w:rPr>
            </w:pPr>
            <w:r w:rsidRPr="00072796">
              <w:rPr>
                <w:color w:val="000000"/>
              </w:rPr>
              <w:t>….</w:t>
            </w:r>
          </w:p>
        </w:tc>
        <w:tc>
          <w:tcPr>
            <w:tcW w:w="3970" w:type="dxa"/>
            <w:vAlign w:val="center"/>
          </w:tcPr>
          <w:p w:rsidR="001473FE" w:rsidRDefault="001473FE" w:rsidP="001473FE">
            <w:pPr>
              <w:jc w:val="both"/>
              <w:rPr>
                <w:b/>
                <w:color w:val="000000"/>
                <w:u w:val="single"/>
              </w:rPr>
            </w:pPr>
            <w:r w:rsidRPr="008A712D">
              <w:rPr>
                <w:b/>
                <w:color w:val="000000"/>
                <w:u w:val="single"/>
              </w:rPr>
              <w:t>АТ «Чернігівобленерго»</w:t>
            </w:r>
          </w:p>
          <w:p w:rsidR="0099212F" w:rsidRDefault="0099212F" w:rsidP="001473FE">
            <w:pPr>
              <w:jc w:val="both"/>
              <w:rPr>
                <w:color w:val="000000"/>
              </w:rPr>
            </w:pPr>
            <w:r>
              <w:rPr>
                <w:b/>
                <w:color w:val="000000"/>
                <w:u w:val="single"/>
              </w:rPr>
              <w:t>Пропозиції надані після 09.04.2024 (кінцевий термін надання пропозицій)</w:t>
            </w:r>
          </w:p>
          <w:p w:rsidR="001473FE" w:rsidRPr="00072796" w:rsidRDefault="001473FE" w:rsidP="001473FE">
            <w:pPr>
              <w:jc w:val="both"/>
              <w:rPr>
                <w:color w:val="000000"/>
              </w:rPr>
            </w:pPr>
            <w:r w:rsidRPr="00072796">
              <w:rPr>
                <w:color w:val="000000"/>
              </w:rPr>
              <w:t>4.1.11. Особливості приєднання електроустановок замовника до електричних мереж суб'єкта господарювання або власника електричних мереж, який не є споживачем електричної енергії (крім ОСР та виробників електричної енергії).</w:t>
            </w:r>
          </w:p>
          <w:p w:rsidR="001473FE" w:rsidRPr="00072796" w:rsidRDefault="001473FE" w:rsidP="001473FE">
            <w:pPr>
              <w:jc w:val="both"/>
              <w:rPr>
                <w:color w:val="000000"/>
              </w:rPr>
            </w:pPr>
            <w:r w:rsidRPr="00072796">
              <w:rPr>
                <w:color w:val="000000"/>
              </w:rPr>
              <w:t>4.1.11.1. Суб'єкт господарювання (споживач електричної енергії) має право за зверненням замовника погодити приєднання електроустановок замовника до власних електричних мереж в таких випадках:</w:t>
            </w:r>
          </w:p>
          <w:p w:rsidR="001473FE" w:rsidRPr="00072796" w:rsidRDefault="001473FE" w:rsidP="001473FE">
            <w:pPr>
              <w:jc w:val="both"/>
              <w:rPr>
                <w:color w:val="000000"/>
              </w:rPr>
            </w:pPr>
            <w:r w:rsidRPr="00072796">
              <w:rPr>
                <w:color w:val="000000"/>
              </w:rPr>
              <w:t xml:space="preserve">у рахунок зменшення величини договірної потужності споживання за договором споживача про надання послуг з розподілу електричної енергії на напрузі приєднання власних струмоприймачів суб'єкта господарювання, що не перевищує 20 кВ, у разі приєднання електроустановок замовника, призначених для споживання (включаючи електроустановки на власні потреби електроустановок, призначених для виробництва електричної енергії). У разі приєднання електроустановок одиничною потужністю не більше 100 Вт (на рівні напруги </w:t>
            </w:r>
            <w:r w:rsidRPr="002941B0">
              <w:rPr>
                <w:b/>
                <w:color w:val="7030A0"/>
              </w:rPr>
              <w:t>230</w:t>
            </w:r>
            <w:r w:rsidRPr="00072796">
              <w:rPr>
                <w:color w:val="000000"/>
              </w:rPr>
              <w:t xml:space="preserve"> В), але сумарною встановленою потужністю не більше 1 кВт на одного замовника, зменшення величини договірної потужності суб'єкта господарювання не вимагається;</w:t>
            </w:r>
          </w:p>
          <w:p w:rsidR="001473FE" w:rsidRPr="00BB49A1" w:rsidRDefault="001473FE" w:rsidP="00B40D89">
            <w:pPr>
              <w:jc w:val="both"/>
              <w:rPr>
                <w:color w:val="000000"/>
              </w:rPr>
            </w:pPr>
          </w:p>
        </w:tc>
        <w:tc>
          <w:tcPr>
            <w:tcW w:w="4113" w:type="dxa"/>
          </w:tcPr>
          <w:p w:rsidR="001473FE" w:rsidRDefault="001473FE" w:rsidP="00B40D89">
            <w:pPr>
              <w:jc w:val="both"/>
              <w:rPr>
                <w:b/>
                <w:color w:val="000000"/>
                <w:u w:val="single"/>
              </w:rPr>
            </w:pPr>
            <w:r w:rsidRPr="008A712D">
              <w:rPr>
                <w:b/>
                <w:color w:val="000000"/>
                <w:u w:val="single"/>
              </w:rPr>
              <w:t>АТ «Чернігівобленерго»</w:t>
            </w:r>
          </w:p>
          <w:p w:rsidR="0099212F" w:rsidRDefault="0099212F" w:rsidP="00B40D89">
            <w:pPr>
              <w:jc w:val="both"/>
              <w:rPr>
                <w:b/>
                <w:color w:val="000000"/>
              </w:rPr>
            </w:pPr>
            <w:r>
              <w:rPr>
                <w:b/>
                <w:color w:val="000000"/>
                <w:u w:val="single"/>
              </w:rPr>
              <w:t>Пропозиції надані після 09.04.2024 (кінцевий термін надання пропозицій)</w:t>
            </w:r>
          </w:p>
          <w:p w:rsidR="001473FE" w:rsidRPr="00BB49A1" w:rsidRDefault="001473FE" w:rsidP="00B40D89">
            <w:pPr>
              <w:jc w:val="both"/>
              <w:rPr>
                <w:color w:val="000000"/>
              </w:rPr>
            </w:pPr>
            <w:r w:rsidRPr="00692D36">
              <w:rPr>
                <w:b/>
                <w:color w:val="000000"/>
              </w:rPr>
              <w:t>Вважаємо за необхідне залишити чинну редакцію. Обгрунтування в п 11.4.7.</w:t>
            </w:r>
          </w:p>
        </w:tc>
        <w:tc>
          <w:tcPr>
            <w:tcW w:w="2837" w:type="dxa"/>
            <w:gridSpan w:val="2"/>
          </w:tcPr>
          <w:p w:rsidR="001473FE" w:rsidRPr="00BB49A1" w:rsidRDefault="001473FE" w:rsidP="00B40D89">
            <w:pPr>
              <w:jc w:val="both"/>
              <w:rPr>
                <w:color w:val="000000"/>
              </w:rPr>
            </w:pPr>
            <w:r>
              <w:rPr>
                <w:color w:val="000000"/>
              </w:rPr>
              <w:t>Редакційна правка</w:t>
            </w:r>
          </w:p>
        </w:tc>
      </w:tr>
      <w:tr w:rsidR="00B40D89" w:rsidRPr="00BB49A1" w:rsidTr="00743345">
        <w:trPr>
          <w:trHeight w:val="465"/>
        </w:trPr>
        <w:tc>
          <w:tcPr>
            <w:tcW w:w="710" w:type="dxa"/>
            <w:vAlign w:val="center"/>
          </w:tcPr>
          <w:p w:rsidR="00B40D89" w:rsidRPr="00BB49A1" w:rsidRDefault="00B40D89" w:rsidP="00B40D89">
            <w:pPr>
              <w:jc w:val="both"/>
              <w:rPr>
                <w:b/>
              </w:rPr>
            </w:pPr>
          </w:p>
        </w:tc>
        <w:tc>
          <w:tcPr>
            <w:tcW w:w="15204" w:type="dxa"/>
            <w:gridSpan w:val="7"/>
            <w:vAlign w:val="center"/>
          </w:tcPr>
          <w:p w:rsidR="00B40D89" w:rsidRPr="00BB49A1" w:rsidRDefault="00B40D89" w:rsidP="00B40D89">
            <w:pPr>
              <w:jc w:val="center"/>
              <w:rPr>
                <w:b/>
              </w:rPr>
            </w:pPr>
            <w:r w:rsidRPr="00BB49A1">
              <w:rPr>
                <w:b/>
              </w:rPr>
              <w:t>4.4 Подання заяви про приєднання до електричних мереж</w:t>
            </w:r>
          </w:p>
        </w:tc>
      </w:tr>
      <w:tr w:rsidR="00B40D89" w:rsidRPr="00BB49A1" w:rsidTr="00743345">
        <w:trPr>
          <w:gridAfter w:val="2"/>
          <w:wAfter w:w="33" w:type="dxa"/>
          <w:trHeight w:val="465"/>
        </w:trPr>
        <w:tc>
          <w:tcPr>
            <w:tcW w:w="710" w:type="dxa"/>
            <w:vAlign w:val="center"/>
          </w:tcPr>
          <w:p w:rsidR="00B40D89" w:rsidRPr="00BB49A1" w:rsidRDefault="00B40D89" w:rsidP="00B40D89">
            <w:pPr>
              <w:jc w:val="center"/>
            </w:pPr>
            <w:r w:rsidRPr="00BB49A1">
              <w:t>4.4.3</w:t>
            </w:r>
          </w:p>
        </w:tc>
        <w:tc>
          <w:tcPr>
            <w:tcW w:w="4251" w:type="dxa"/>
            <w:vAlign w:val="center"/>
          </w:tcPr>
          <w:p w:rsidR="00B40D89" w:rsidRPr="00BB49A1" w:rsidRDefault="00B40D89" w:rsidP="00B40D89">
            <w:pPr>
              <w:jc w:val="both"/>
              <w:rPr>
                <w:color w:val="000000"/>
              </w:rPr>
            </w:pPr>
            <w:r w:rsidRPr="00BB49A1">
              <w:rPr>
                <w:color w:val="000000"/>
              </w:rPr>
              <w:t>Наданій замовником заяві з додатками до неї відповідно до пункту </w:t>
            </w:r>
            <w:hyperlink r:id="rId15" w:anchor="n3896" w:history="1">
              <w:r w:rsidRPr="00BB49A1">
                <w:rPr>
                  <w:color w:val="000000"/>
                </w:rPr>
                <w:t>4.4.2</w:t>
              </w:r>
            </w:hyperlink>
            <w:r w:rsidRPr="00BB49A1">
              <w:rPr>
                <w:color w:val="000000"/>
              </w:rPr>
              <w:t xml:space="preserve"> цієї глави ОСР присвоює реєстраційний номер </w:t>
            </w:r>
            <w:r w:rsidRPr="00BB49A1">
              <w:rPr>
                <w:b/>
                <w:color w:val="7030A0"/>
              </w:rPr>
              <w:t>та дату реєстрації заяви</w:t>
            </w:r>
            <w:r w:rsidRPr="00BB49A1">
              <w:rPr>
                <w:color w:val="000000"/>
              </w:rPr>
              <w:t>:</w:t>
            </w:r>
          </w:p>
          <w:p w:rsidR="00B40D89" w:rsidRPr="00BB49A1" w:rsidRDefault="00B40D89" w:rsidP="00B40D89">
            <w:pPr>
              <w:jc w:val="both"/>
              <w:rPr>
                <w:color w:val="000000"/>
              </w:rPr>
            </w:pPr>
            <w:r w:rsidRPr="00BB49A1">
              <w:rPr>
                <w:color w:val="000000"/>
              </w:rPr>
              <w:lastRenderedPageBreak/>
              <w:t xml:space="preserve">у разі особистого подання заяви або через уповноваженого належним чином представника - у день подання (у тому числі) на копії заяви замовника, що надається замовнику, ставиться реєстраційний номер </w:t>
            </w:r>
            <w:r w:rsidRPr="00BB49A1">
              <w:rPr>
                <w:b/>
                <w:color w:val="7030A0"/>
              </w:rPr>
              <w:t>та дата реєстрації заяви</w:t>
            </w:r>
            <w:r w:rsidRPr="00BB49A1">
              <w:rPr>
                <w:color w:val="000000"/>
              </w:rPr>
              <w:t xml:space="preserve"> ОСР;</w:t>
            </w:r>
          </w:p>
          <w:p w:rsidR="00B40D89" w:rsidRPr="00BB49A1" w:rsidRDefault="00B40D89" w:rsidP="00B40D89">
            <w:pPr>
              <w:jc w:val="both"/>
              <w:rPr>
                <w:color w:val="000000"/>
              </w:rPr>
            </w:pPr>
            <w:r w:rsidRPr="00BB49A1">
              <w:rPr>
                <w:color w:val="000000"/>
              </w:rPr>
              <w:t>у разі направлення заяви рекомендованим поштовим відправленням - не пізніше 1 робочого дня з дня отримання документів;</w:t>
            </w:r>
          </w:p>
          <w:p w:rsidR="00B40D89" w:rsidRPr="00BB49A1" w:rsidRDefault="00B40D89" w:rsidP="00B40D89">
            <w:pPr>
              <w:jc w:val="both"/>
              <w:rPr>
                <w:color w:val="000000"/>
              </w:rPr>
            </w:pPr>
            <w:r w:rsidRPr="00BB49A1">
              <w:rPr>
                <w:color w:val="000000"/>
              </w:rPr>
              <w:t>у разі направлення заяви в електронному вигляді - не пізніше 1 робочого дня з дня отримання документів.</w:t>
            </w:r>
          </w:p>
          <w:p w:rsidR="00B40D89" w:rsidRPr="00BB49A1" w:rsidRDefault="00B40D89" w:rsidP="00B40D89">
            <w:pPr>
              <w:jc w:val="both"/>
              <w:rPr>
                <w:color w:val="000000"/>
              </w:rPr>
            </w:pPr>
            <w:r w:rsidRPr="00BB49A1">
              <w:rPr>
                <w:color w:val="000000"/>
              </w:rPr>
              <w:t xml:space="preserve">Реєстраційний номер </w:t>
            </w:r>
            <w:r w:rsidRPr="00BB49A1">
              <w:rPr>
                <w:b/>
                <w:color w:val="7030A0"/>
              </w:rPr>
              <w:t xml:space="preserve">та дата реєстрації </w:t>
            </w:r>
            <w:r w:rsidRPr="00BB49A1">
              <w:rPr>
                <w:color w:val="000000"/>
              </w:rPr>
              <w:t>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p w:rsidR="00B40D89" w:rsidRPr="00BB49A1" w:rsidRDefault="00B40D89" w:rsidP="00B40D89">
            <w:pPr>
              <w:jc w:val="both"/>
              <w:rPr>
                <w:b/>
              </w:rPr>
            </w:pPr>
            <w:r w:rsidRPr="00BB49A1">
              <w:rPr>
                <w:color w:val="000000"/>
              </w:rPr>
              <w:t xml:space="preserve">У разі направлення заяви в електронному вигляді одним із способів, зазначених на вебсайтах ОСР у розділі «Приєднання», ОСР не пізніше 1 робочого дня з дня отримання заяви має направити замовнику на його електронну адресу підтвердження щодо надходження заяви про приєднання та зазначити її реєстраційний номер </w:t>
            </w:r>
            <w:r w:rsidRPr="00BB49A1">
              <w:rPr>
                <w:b/>
                <w:color w:val="7030A0"/>
              </w:rPr>
              <w:t>та дату реєстрації заяви</w:t>
            </w:r>
            <w:r w:rsidRPr="00BB49A1">
              <w:rPr>
                <w:color w:val="000000"/>
              </w:rPr>
              <w:t>.</w:t>
            </w:r>
          </w:p>
        </w:tc>
        <w:tc>
          <w:tcPr>
            <w:tcW w:w="3970" w:type="dxa"/>
            <w:vAlign w:val="center"/>
          </w:tcPr>
          <w:p w:rsidR="00B40D89" w:rsidRPr="00BB49A1" w:rsidRDefault="00B40D89" w:rsidP="00B40D89">
            <w:pPr>
              <w:jc w:val="both"/>
              <w:rPr>
                <w:b/>
              </w:rPr>
            </w:pPr>
          </w:p>
        </w:tc>
        <w:tc>
          <w:tcPr>
            <w:tcW w:w="4113" w:type="dxa"/>
          </w:tcPr>
          <w:p w:rsidR="00B40D89" w:rsidRPr="00BB49A1" w:rsidRDefault="00B40D89" w:rsidP="00B40D89">
            <w:pPr>
              <w:jc w:val="both"/>
              <w:rPr>
                <w:color w:val="000000"/>
              </w:rPr>
            </w:pPr>
          </w:p>
        </w:tc>
        <w:tc>
          <w:tcPr>
            <w:tcW w:w="2837" w:type="dxa"/>
            <w:gridSpan w:val="2"/>
          </w:tcPr>
          <w:p w:rsidR="00B40D89" w:rsidRPr="00BB49A1" w:rsidRDefault="00B40D89" w:rsidP="00B40D89">
            <w:pPr>
              <w:jc w:val="both"/>
              <w:rPr>
                <w:color w:val="000000"/>
              </w:rPr>
            </w:pPr>
          </w:p>
        </w:tc>
      </w:tr>
      <w:tr w:rsidR="00066FDC" w:rsidRPr="00BB49A1" w:rsidTr="002A53E1">
        <w:trPr>
          <w:gridAfter w:val="2"/>
          <w:wAfter w:w="33" w:type="dxa"/>
          <w:trHeight w:val="465"/>
        </w:trPr>
        <w:tc>
          <w:tcPr>
            <w:tcW w:w="15881" w:type="dxa"/>
            <w:gridSpan w:val="6"/>
            <w:vAlign w:val="center"/>
          </w:tcPr>
          <w:p w:rsidR="00066FDC" w:rsidRPr="00BB49A1" w:rsidRDefault="00066FDC" w:rsidP="00066FDC">
            <w:pPr>
              <w:jc w:val="center"/>
              <w:rPr>
                <w:color w:val="000000"/>
              </w:rPr>
            </w:pPr>
            <w:r>
              <w:rPr>
                <w:b/>
                <w:bCs/>
                <w:color w:val="333333"/>
                <w:shd w:val="clear" w:color="auto" w:fill="FFFFFF"/>
              </w:rPr>
              <w:t>4.8. Підключення електроустановок замовника до електричної мережі</w:t>
            </w:r>
          </w:p>
        </w:tc>
      </w:tr>
      <w:tr w:rsidR="00795A09" w:rsidRPr="00BB49A1" w:rsidTr="00795A09">
        <w:trPr>
          <w:gridAfter w:val="2"/>
          <w:wAfter w:w="33" w:type="dxa"/>
          <w:trHeight w:val="465"/>
        </w:trPr>
        <w:tc>
          <w:tcPr>
            <w:tcW w:w="710" w:type="dxa"/>
            <w:vAlign w:val="center"/>
          </w:tcPr>
          <w:p w:rsidR="00795A09" w:rsidRDefault="00795A09" w:rsidP="00795A09">
            <w:pPr>
              <w:jc w:val="center"/>
            </w:pPr>
            <w:r>
              <w:t>4.8.2</w:t>
            </w:r>
          </w:p>
        </w:tc>
        <w:tc>
          <w:tcPr>
            <w:tcW w:w="4251" w:type="dxa"/>
            <w:vAlign w:val="center"/>
          </w:tcPr>
          <w:p w:rsidR="00795A09" w:rsidRDefault="00795A09" w:rsidP="00795A09">
            <w:pPr>
              <w:jc w:val="both"/>
              <w:rPr>
                <w:b/>
                <w:color w:val="000000"/>
                <w:u w:val="single"/>
              </w:rPr>
            </w:pPr>
            <w:r>
              <w:rPr>
                <w:b/>
                <w:color w:val="000000"/>
                <w:u w:val="single"/>
              </w:rPr>
              <w:t>ЗМІНИ НКРЕКП НЕ ПРОПОНУВАЛИСЬ</w:t>
            </w:r>
          </w:p>
          <w:p w:rsidR="00795A09" w:rsidRPr="00795A09" w:rsidRDefault="00963230" w:rsidP="00795A09">
            <w:pPr>
              <w:jc w:val="both"/>
              <w:rPr>
                <w:color w:val="000000"/>
              </w:rPr>
            </w:pPr>
            <w:hyperlink r:id="rId16" w:tgtFrame="_blank" w:history="1">
              <w:r w:rsidR="00795A09" w:rsidRPr="00795A09">
                <w:rPr>
                  <w:color w:val="000000"/>
                </w:rPr>
                <w:t>ОСР після завершення робіт з приєднання повідомляє замовника</w:t>
              </w:r>
            </w:hyperlink>
            <w:r w:rsidR="00795A09" w:rsidRPr="00795A09">
              <w:rPr>
                <w:color w:val="000000"/>
              </w:rPr>
              <w:t> </w:t>
            </w:r>
            <w:hyperlink r:id="rId17" w:tgtFrame="_blank" w:history="1">
              <w:r w:rsidR="00795A09" w:rsidRPr="00795A09">
                <w:rPr>
                  <w:color w:val="000000"/>
                </w:rPr>
                <w:t>через особистий кабінет замовника, на електронну адресу та у разі наявності в заяві про приєднання відповідної відмітки - на поштову адресу</w:t>
              </w:r>
            </w:hyperlink>
            <w:r w:rsidR="00795A09" w:rsidRPr="00795A09">
              <w:rPr>
                <w:color w:val="000000"/>
              </w:rPr>
              <w:t> </w:t>
            </w:r>
            <w:hyperlink r:id="rId18" w:tgtFrame="_blank" w:history="1">
              <w:r w:rsidR="00795A09" w:rsidRPr="00795A09">
                <w:rPr>
                  <w:color w:val="000000"/>
                </w:rPr>
                <w:t>про готовність власних мереж до підключення електроустановок замовника шляхом надання повідомлення про надання 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внесення змін до діючих договорів) згідно з вимогами, встановленими на ринку електричної енергії.</w:t>
              </w:r>
            </w:hyperlink>
          </w:p>
          <w:p w:rsidR="00795A09" w:rsidRPr="00795A09" w:rsidRDefault="00963230" w:rsidP="00795A09">
            <w:pPr>
              <w:jc w:val="both"/>
              <w:rPr>
                <w:color w:val="000000"/>
              </w:rPr>
            </w:pPr>
            <w:hyperlink r:id="rId19" w:tgtFrame="_blank" w:history="1">
              <w:r w:rsidR="00795A09" w:rsidRPr="00795A09">
                <w:rPr>
                  <w:color w:val="000000"/>
                </w:rPr>
                <w:t>Повідомлення про надання послуги з приєднання має містити всі технічні заходи, які були виконані ОСР в частині вимог до його електроустановок, а також готовність мереж ОСР до підключення електроустановок об'єкта замовника.</w:t>
              </w:r>
            </w:hyperlink>
          </w:p>
          <w:p w:rsidR="00795A09" w:rsidRPr="00795A09" w:rsidRDefault="00963230" w:rsidP="00795A09">
            <w:pPr>
              <w:jc w:val="both"/>
              <w:rPr>
                <w:color w:val="000000"/>
              </w:rPr>
            </w:pPr>
            <w:hyperlink r:id="rId20" w:tgtFrame="_blank" w:history="1">
              <w:r w:rsidR="00795A09" w:rsidRPr="00795A09">
                <w:rPr>
                  <w:color w:val="000000"/>
                </w:rPr>
                <w:t>У разі незгоди замовника з повідомленням про надання послуги з приєднання в частині виконання ОСР комплексу робіт, передбачених абзацами восьмим та дев'ятим пункту 4.2.3 глави 4.2 цього розділу, замовник має право протягом 10 робочих днів з дати його отримання письмово звернутися до органу виконавчої влади, що реалізує державну політику нагляду (контролю) в галузі електроенергетики (у копії повідомити ОСР).</w:t>
              </w:r>
            </w:hyperlink>
          </w:p>
          <w:p w:rsidR="00795A09" w:rsidRPr="00795A09" w:rsidRDefault="00963230" w:rsidP="00795A09">
            <w:pPr>
              <w:jc w:val="both"/>
              <w:rPr>
                <w:color w:val="000000"/>
              </w:rPr>
            </w:pPr>
            <w:hyperlink r:id="rId21" w:tgtFrame="_blank" w:history="1">
              <w:r w:rsidR="00795A09" w:rsidRPr="00795A09">
                <w:rPr>
                  <w:color w:val="000000"/>
                </w:rPr>
                <w:t>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фактичного виконання всіх технічних заходів, які передбачені проєктом.</w:t>
              </w:r>
            </w:hyperlink>
          </w:p>
          <w:p w:rsidR="00795A09" w:rsidRPr="00795A09" w:rsidRDefault="00963230" w:rsidP="00795A09">
            <w:pPr>
              <w:jc w:val="both"/>
              <w:rPr>
                <w:color w:val="000000"/>
              </w:rPr>
            </w:pPr>
            <w:hyperlink r:id="rId22" w:tgtFrame="_blank" w:history="1">
              <w:r w:rsidR="00795A09" w:rsidRPr="00795A09">
                <w:rPr>
                  <w:color w:val="000000"/>
                </w:rPr>
                <w:t>У випадку підтвердження центральним органом виконавчої влади, що реалізує державну політику у сфері нагляду (контролю) в галузі електроенергетики, факту невідповідності обсягу будівельно-монтажних робіт проєктно-кошторисній документації послуга з приєднання вважається наданою після усунення ОСР виявлених зауважень, що підтверджується центральним органом виконавчої влади, що реалізує державну політику у сфері нагляду (контролю) в галузі електроенергетики.</w:t>
              </w:r>
            </w:hyperlink>
          </w:p>
          <w:p w:rsidR="00795A09" w:rsidRDefault="00795A09" w:rsidP="00795A09">
            <w:pPr>
              <w:jc w:val="both"/>
              <w:rPr>
                <w:b/>
                <w:color w:val="000000"/>
                <w:u w:val="single"/>
              </w:rPr>
            </w:pPr>
          </w:p>
        </w:tc>
        <w:tc>
          <w:tcPr>
            <w:tcW w:w="3970" w:type="dxa"/>
          </w:tcPr>
          <w:p w:rsidR="00795A09" w:rsidRDefault="00795A09" w:rsidP="00795A09">
            <w:pPr>
              <w:spacing w:line="259" w:lineRule="auto"/>
              <w:ind w:firstLine="240"/>
              <w:jc w:val="both"/>
              <w:rPr>
                <w:b/>
                <w:color w:val="000000"/>
                <w:u w:val="single"/>
              </w:rPr>
            </w:pPr>
            <w:r>
              <w:rPr>
                <w:b/>
                <w:color w:val="000000"/>
                <w:u w:val="single"/>
              </w:rPr>
              <w:lastRenderedPageBreak/>
              <w:t>ПрАТ «Рівнеобленерго»</w:t>
            </w:r>
          </w:p>
          <w:p w:rsidR="00EB1FC9" w:rsidRDefault="00EB1FC9" w:rsidP="00795A09">
            <w:pPr>
              <w:spacing w:line="259" w:lineRule="auto"/>
              <w:ind w:firstLine="240"/>
              <w:jc w:val="both"/>
              <w:rPr>
                <w:b/>
                <w:color w:val="000000"/>
                <w:u w:val="single"/>
              </w:rPr>
            </w:pPr>
            <w:r>
              <w:rPr>
                <w:b/>
                <w:color w:val="000000"/>
                <w:u w:val="single"/>
              </w:rPr>
              <w:t>Пропозиції надані після 09.04.2024 (кінцевий термін надання пропозицій)</w:t>
            </w:r>
          </w:p>
          <w:p w:rsidR="0017211C" w:rsidRPr="00795A09" w:rsidRDefault="00963230" w:rsidP="0017211C">
            <w:pPr>
              <w:jc w:val="both"/>
              <w:rPr>
                <w:color w:val="000000"/>
              </w:rPr>
            </w:pPr>
            <w:hyperlink r:id="rId23" w:tgtFrame="_blank" w:history="1">
              <w:r w:rsidR="0017211C" w:rsidRPr="00795A09">
                <w:rPr>
                  <w:color w:val="000000"/>
                </w:rPr>
                <w:t>ОСР після завершення робіт з приєднання повідомляє замовника</w:t>
              </w:r>
            </w:hyperlink>
            <w:r w:rsidR="0017211C" w:rsidRPr="00795A09">
              <w:rPr>
                <w:color w:val="000000"/>
              </w:rPr>
              <w:t> </w:t>
            </w:r>
            <w:hyperlink r:id="rId24" w:tgtFrame="_blank" w:history="1">
              <w:r w:rsidR="0017211C" w:rsidRPr="00795A09">
                <w:rPr>
                  <w:color w:val="000000"/>
                </w:rPr>
                <w:t>через особистий кабінет замовника, на електронну адресу та у разі наявності в заяві про приєднання відповідної відмітки - на поштову адресу</w:t>
              </w:r>
            </w:hyperlink>
            <w:r w:rsidR="0017211C" w:rsidRPr="00795A09">
              <w:rPr>
                <w:color w:val="000000"/>
              </w:rPr>
              <w:t> </w:t>
            </w:r>
            <w:hyperlink r:id="rId25" w:tgtFrame="_blank" w:history="1">
              <w:r w:rsidR="0017211C" w:rsidRPr="00795A09">
                <w:rPr>
                  <w:color w:val="000000"/>
                </w:rPr>
                <w:t xml:space="preserve">про готовність власних мереж до підключення електроустановок замовника шляхом надання повідомлення про надання послуги з приєднання в частині зовнішнього електрозабезпечення. Зазначене повідомлення про надання послуги з приєднання є підставою для укладання замовником договорів (або </w:t>
              </w:r>
              <w:r w:rsidR="0017211C" w:rsidRPr="00795A09">
                <w:rPr>
                  <w:color w:val="000000"/>
                </w:rPr>
                <w:lastRenderedPageBreak/>
                <w:t>внесення змін до діючих договорів) згідно з вимогами, встановленими на ринку електричної енергії.</w:t>
              </w:r>
            </w:hyperlink>
          </w:p>
          <w:p w:rsidR="00795A09" w:rsidRPr="00C56432" w:rsidRDefault="0017211C" w:rsidP="00C56432">
            <w:pPr>
              <w:spacing w:line="259" w:lineRule="auto"/>
              <w:ind w:firstLine="208"/>
              <w:jc w:val="both"/>
              <w:rPr>
                <w:b/>
                <w:color w:val="000000"/>
              </w:rPr>
            </w:pPr>
            <w:r w:rsidRPr="00C56432">
              <w:rPr>
                <w:b/>
                <w:color w:val="000000"/>
              </w:rPr>
              <w:t>Доповнити:</w:t>
            </w:r>
          </w:p>
          <w:p w:rsidR="0017211C" w:rsidRPr="00C56432" w:rsidRDefault="00A114DB" w:rsidP="00C56432">
            <w:pPr>
              <w:spacing w:line="259" w:lineRule="auto"/>
              <w:ind w:firstLine="208"/>
              <w:jc w:val="both"/>
              <w:rPr>
                <w:b/>
                <w:color w:val="000000"/>
              </w:rPr>
            </w:pPr>
            <w:r w:rsidRPr="00C56432">
              <w:rPr>
                <w:b/>
                <w:color w:val="000000"/>
              </w:rPr>
              <w:t>У разі необхідності оформлення права користування земельної ділянки та дозвільної документації на будівництво послуга з приєднання надається в два етапи:</w:t>
            </w:r>
          </w:p>
          <w:p w:rsidR="00A114DB" w:rsidRPr="00C56432" w:rsidRDefault="00A114DB" w:rsidP="00C56432">
            <w:pPr>
              <w:pStyle w:val="af4"/>
              <w:numPr>
                <w:ilvl w:val="0"/>
                <w:numId w:val="26"/>
              </w:numPr>
              <w:ind w:left="66" w:firstLine="208"/>
              <w:jc w:val="both"/>
              <w:rPr>
                <w:rFonts w:ascii="Times New Roman" w:hAnsi="Times New Roman"/>
                <w:b/>
                <w:color w:val="000000"/>
              </w:rPr>
            </w:pPr>
            <w:r w:rsidRPr="00C56432">
              <w:rPr>
                <w:rFonts w:ascii="Times New Roman" w:hAnsi="Times New Roman"/>
                <w:b/>
                <w:color w:val="000000"/>
              </w:rPr>
              <w:t>Закінчення будівельно-монтажних робіт в разі можливості подачі напруги приєднання у узгоджену точку приєднання. Надання замовнику проміжного повідомлення (акту надання-отримання послуги з приєднання) про надання послуги з приєднання.</w:t>
            </w:r>
          </w:p>
          <w:p w:rsidR="00A114DB" w:rsidRPr="00C56432" w:rsidRDefault="00A114DB" w:rsidP="00C56432">
            <w:pPr>
              <w:pStyle w:val="af4"/>
              <w:numPr>
                <w:ilvl w:val="0"/>
                <w:numId w:val="26"/>
              </w:numPr>
              <w:ind w:left="66" w:firstLine="208"/>
              <w:jc w:val="both"/>
              <w:rPr>
                <w:rFonts w:ascii="Times New Roman" w:hAnsi="Times New Roman"/>
                <w:b/>
                <w:color w:val="000000"/>
              </w:rPr>
            </w:pPr>
            <w:r w:rsidRPr="00C56432">
              <w:rPr>
                <w:rFonts w:ascii="Times New Roman" w:hAnsi="Times New Roman"/>
                <w:b/>
                <w:color w:val="000000"/>
              </w:rPr>
              <w:t>Остаточний етап – роботи з оформлення права користування земельними ділянками та дозвільної документації на будівництво. Надання остаточного повідомлення (акту надання-отримання послуги з приєднання) послуги з приєднання ) про надання послуги з приєднання.</w:t>
            </w:r>
          </w:p>
          <w:p w:rsidR="00A114DB" w:rsidRPr="00C56432" w:rsidRDefault="00A114DB" w:rsidP="00C56432">
            <w:pPr>
              <w:pStyle w:val="af4"/>
              <w:numPr>
                <w:ilvl w:val="0"/>
                <w:numId w:val="26"/>
              </w:numPr>
              <w:ind w:left="66" w:firstLine="208"/>
              <w:jc w:val="both"/>
              <w:rPr>
                <w:rFonts w:ascii="Times New Roman" w:hAnsi="Times New Roman"/>
                <w:b/>
                <w:color w:val="000000"/>
              </w:rPr>
            </w:pPr>
            <w:r w:rsidRPr="00C56432">
              <w:rPr>
                <w:rFonts w:ascii="Times New Roman" w:hAnsi="Times New Roman"/>
                <w:b/>
                <w:color w:val="000000"/>
              </w:rPr>
              <w:t xml:space="preserve">Розробити типовий договір </w:t>
            </w:r>
            <w:r w:rsidR="00C56432" w:rsidRPr="00C56432">
              <w:rPr>
                <w:rFonts w:ascii="Times New Roman" w:hAnsi="Times New Roman"/>
                <w:b/>
                <w:color w:val="000000"/>
              </w:rPr>
              <w:t>з безоплатної передачі з розподілу.</w:t>
            </w:r>
          </w:p>
          <w:p w:rsidR="000700E5" w:rsidRDefault="000700E5" w:rsidP="00795A09">
            <w:pPr>
              <w:spacing w:line="259" w:lineRule="auto"/>
              <w:ind w:firstLine="240"/>
              <w:jc w:val="both"/>
              <w:rPr>
                <w:b/>
                <w:color w:val="000000"/>
                <w:u w:val="single"/>
              </w:rPr>
            </w:pPr>
          </w:p>
          <w:p w:rsidR="000700E5" w:rsidRPr="00066FDC" w:rsidRDefault="000700E5" w:rsidP="00795A09">
            <w:pPr>
              <w:spacing w:line="259" w:lineRule="auto"/>
              <w:ind w:firstLine="240"/>
              <w:jc w:val="both"/>
              <w:rPr>
                <w:b/>
                <w:color w:val="000000"/>
                <w:u w:val="single"/>
              </w:rPr>
            </w:pPr>
          </w:p>
        </w:tc>
        <w:tc>
          <w:tcPr>
            <w:tcW w:w="4113" w:type="dxa"/>
          </w:tcPr>
          <w:p w:rsidR="00795A09" w:rsidRDefault="00795A09" w:rsidP="00795A09">
            <w:pPr>
              <w:spacing w:line="259" w:lineRule="auto"/>
              <w:ind w:firstLine="240"/>
              <w:jc w:val="both"/>
              <w:rPr>
                <w:b/>
                <w:color w:val="000000"/>
                <w:u w:val="single"/>
              </w:rPr>
            </w:pPr>
            <w:r>
              <w:rPr>
                <w:b/>
                <w:color w:val="000000"/>
                <w:u w:val="single"/>
              </w:rPr>
              <w:lastRenderedPageBreak/>
              <w:t>ПрАТ «Рівнеобленерго»</w:t>
            </w:r>
          </w:p>
          <w:p w:rsidR="00EB1FC9" w:rsidRDefault="00EB1FC9" w:rsidP="00795A09">
            <w:pPr>
              <w:spacing w:line="259" w:lineRule="auto"/>
              <w:ind w:firstLine="240"/>
              <w:jc w:val="both"/>
              <w:rPr>
                <w:b/>
                <w:color w:val="000000"/>
                <w:u w:val="single"/>
              </w:rPr>
            </w:pPr>
            <w:r>
              <w:rPr>
                <w:b/>
                <w:color w:val="000000"/>
                <w:u w:val="single"/>
              </w:rPr>
              <w:t>Пропозиції надані після 09.04.2024 (кінцевий термін надання пропозицій)</w:t>
            </w:r>
          </w:p>
          <w:p w:rsidR="0017211C" w:rsidRPr="00D450DF" w:rsidRDefault="0017211C" w:rsidP="00D450DF">
            <w:pPr>
              <w:jc w:val="both"/>
              <w:rPr>
                <w:color w:val="000000"/>
              </w:rPr>
            </w:pPr>
            <w:r w:rsidRPr="00D450DF">
              <w:rPr>
                <w:color w:val="000000"/>
              </w:rPr>
              <w:t xml:space="preserve">Оформлення права користування  земельними  ділянками </w:t>
            </w:r>
            <w:r w:rsidR="00D450DF">
              <w:rPr>
                <w:color w:val="000000"/>
              </w:rPr>
              <w:t xml:space="preserve">є </w:t>
            </w:r>
            <w:r w:rsidRPr="00D450DF">
              <w:rPr>
                <w:color w:val="000000"/>
              </w:rPr>
              <w:t>трудомісткім, довготривалим процесом та залежить від багатьох чинників, а саме: місцезнаходження земельно</w:t>
            </w:r>
            <w:r w:rsidR="00D450DF">
              <w:rPr>
                <w:color w:val="000000"/>
              </w:rPr>
              <w:t>ї</w:t>
            </w:r>
            <w:r w:rsidRPr="00D450DF">
              <w:rPr>
                <w:color w:val="000000"/>
              </w:rPr>
              <w:t xml:space="preserve"> ділянки (в межах/за межами населен</w:t>
            </w:r>
            <w:r w:rsidR="00DB7224">
              <w:rPr>
                <w:color w:val="000000"/>
              </w:rPr>
              <w:t>н</w:t>
            </w:r>
            <w:r w:rsidRPr="00D450DF">
              <w:rPr>
                <w:color w:val="000000"/>
              </w:rPr>
              <w:t>я пунктів), форми власності, категорії земель, необхідності розроблення т</w:t>
            </w:r>
            <w:r w:rsidR="00DB7224">
              <w:rPr>
                <w:color w:val="000000"/>
              </w:rPr>
              <w:t>е</w:t>
            </w:r>
            <w:r w:rsidRPr="00D450DF">
              <w:rPr>
                <w:color w:val="000000"/>
              </w:rPr>
              <w:t>хнічної докум</w:t>
            </w:r>
            <w:r w:rsidR="00DB7224">
              <w:rPr>
                <w:color w:val="000000"/>
              </w:rPr>
              <w:t>е</w:t>
            </w:r>
            <w:r w:rsidRPr="00D450DF">
              <w:rPr>
                <w:color w:val="000000"/>
              </w:rPr>
              <w:t>нтації з нормативної грошової оцінки земель та ін. Основною пробл</w:t>
            </w:r>
            <w:r w:rsidR="00DB7224">
              <w:rPr>
                <w:color w:val="000000"/>
              </w:rPr>
              <w:t>е</w:t>
            </w:r>
            <w:r w:rsidRPr="00D450DF">
              <w:rPr>
                <w:color w:val="000000"/>
              </w:rPr>
              <w:t xml:space="preserve">мо </w:t>
            </w:r>
            <w:r w:rsidR="00DB7224">
              <w:rPr>
                <w:color w:val="000000"/>
              </w:rPr>
              <w:t>є</w:t>
            </w:r>
            <w:r w:rsidRPr="00D450DF">
              <w:rPr>
                <w:color w:val="000000"/>
              </w:rPr>
              <w:t xml:space="preserve"> н</w:t>
            </w:r>
            <w:r w:rsidR="00DB7224">
              <w:rPr>
                <w:color w:val="000000"/>
              </w:rPr>
              <w:t>е</w:t>
            </w:r>
            <w:r w:rsidRPr="00D450DF">
              <w:rPr>
                <w:color w:val="000000"/>
              </w:rPr>
              <w:t xml:space="preserve">дотримання термінів, визначених у законодавстві, органами місцевого самоврядування під час отримання дозволів, погодження проектів та передачу </w:t>
            </w:r>
            <w:r w:rsidRPr="00D450DF">
              <w:rPr>
                <w:color w:val="000000"/>
              </w:rPr>
              <w:lastRenderedPageBreak/>
              <w:t>земельних ділянок у користування. Орі</w:t>
            </w:r>
            <w:r w:rsidR="00DB7224">
              <w:rPr>
                <w:color w:val="000000"/>
              </w:rPr>
              <w:t>є</w:t>
            </w:r>
            <w:r w:rsidRPr="00D450DF">
              <w:rPr>
                <w:color w:val="000000"/>
              </w:rPr>
              <w:t>нтовні терміни та етапи виконання робіт, які необхідно провести у ході оформлення права користування земел</w:t>
            </w:r>
            <w:r w:rsidR="00DB7224">
              <w:rPr>
                <w:color w:val="000000"/>
              </w:rPr>
              <w:t>ьними</w:t>
            </w:r>
            <w:r w:rsidRPr="00D450DF">
              <w:rPr>
                <w:color w:val="000000"/>
              </w:rPr>
              <w:t xml:space="preserve"> ділянками наведені у Додатку 1 та приклад у Додатку 2.</w:t>
            </w:r>
          </w:p>
          <w:p w:rsidR="00795A09" w:rsidRPr="00D450DF" w:rsidRDefault="0017211C" w:rsidP="00D450DF">
            <w:pPr>
              <w:jc w:val="both"/>
              <w:rPr>
                <w:color w:val="000000"/>
              </w:rPr>
            </w:pPr>
            <w:r w:rsidRPr="00D450DF">
              <w:rPr>
                <w:color w:val="000000"/>
              </w:rPr>
              <w:t>Зауважимо, що оформлення права користування зе</w:t>
            </w:r>
            <w:r w:rsidR="00DB7224">
              <w:rPr>
                <w:color w:val="000000"/>
              </w:rPr>
              <w:t>ме</w:t>
            </w:r>
            <w:r w:rsidRPr="00D450DF">
              <w:rPr>
                <w:color w:val="000000"/>
              </w:rPr>
              <w:t>льними ділянками під енергооб’</w:t>
            </w:r>
            <w:r w:rsidR="00DB7224">
              <w:rPr>
                <w:color w:val="000000"/>
              </w:rPr>
              <w:t>є</w:t>
            </w:r>
            <w:r w:rsidRPr="00D450DF">
              <w:rPr>
                <w:color w:val="000000"/>
              </w:rPr>
              <w:t>ктами для виконання робі</w:t>
            </w:r>
            <w:r w:rsidR="00DB7224">
              <w:rPr>
                <w:color w:val="000000"/>
              </w:rPr>
              <w:t>т</w:t>
            </w:r>
            <w:r w:rsidRPr="00D450DF">
              <w:rPr>
                <w:color w:val="000000"/>
              </w:rPr>
              <w:t xml:space="preserve"> з при</w:t>
            </w:r>
            <w:r w:rsidR="00DB7224">
              <w:rPr>
                <w:color w:val="000000"/>
              </w:rPr>
              <w:t>є</w:t>
            </w:r>
            <w:r w:rsidRPr="00D450DF">
              <w:rPr>
                <w:color w:val="000000"/>
              </w:rPr>
              <w:t>днання споживача до слектром</w:t>
            </w:r>
            <w:r w:rsidR="00DB7224">
              <w:rPr>
                <w:color w:val="000000"/>
              </w:rPr>
              <w:t>е</w:t>
            </w:r>
            <w:r w:rsidRPr="00D450DF">
              <w:rPr>
                <w:color w:val="000000"/>
              </w:rPr>
              <w:t>р</w:t>
            </w:r>
            <w:r w:rsidR="00DB7224">
              <w:rPr>
                <w:color w:val="000000"/>
              </w:rPr>
              <w:t>е</w:t>
            </w:r>
            <w:r w:rsidRPr="00D450DF">
              <w:rPr>
                <w:color w:val="000000"/>
              </w:rPr>
              <w:t>ж передбача</w:t>
            </w:r>
            <w:r w:rsidR="00DB7224">
              <w:rPr>
                <w:color w:val="000000"/>
              </w:rPr>
              <w:t>є</w:t>
            </w:r>
            <w:r w:rsidRPr="00D450DF">
              <w:rPr>
                <w:color w:val="000000"/>
              </w:rPr>
              <w:t xml:space="preserve"> прохо</w:t>
            </w:r>
            <w:r w:rsidR="00DB7224">
              <w:rPr>
                <w:color w:val="000000"/>
              </w:rPr>
              <w:t>д</w:t>
            </w:r>
            <w:r w:rsidRPr="00D450DF">
              <w:rPr>
                <w:color w:val="000000"/>
              </w:rPr>
              <w:t>ж</w:t>
            </w:r>
            <w:r w:rsidR="00DB7224">
              <w:rPr>
                <w:color w:val="000000"/>
              </w:rPr>
              <w:t>е</w:t>
            </w:r>
            <w:r w:rsidRPr="00D450DF">
              <w:rPr>
                <w:color w:val="000000"/>
              </w:rPr>
              <w:t xml:space="preserve">ння всіх </w:t>
            </w:r>
            <w:r w:rsidR="00DB7224">
              <w:rPr>
                <w:color w:val="000000"/>
              </w:rPr>
              <w:t>етапів</w:t>
            </w:r>
            <w:r w:rsidRPr="00D450DF">
              <w:rPr>
                <w:color w:val="000000"/>
              </w:rPr>
              <w:t xml:space="preserve"> та законодавством не </w:t>
            </w:r>
            <w:r w:rsidR="00DB7224">
              <w:rPr>
                <w:color w:val="000000"/>
              </w:rPr>
              <w:t>п</w:t>
            </w:r>
            <w:r w:rsidRPr="00D450DF">
              <w:rPr>
                <w:color w:val="000000"/>
              </w:rPr>
              <w:t>ер</w:t>
            </w:r>
            <w:r w:rsidR="00DB7224">
              <w:rPr>
                <w:color w:val="000000"/>
              </w:rPr>
              <w:t>е</w:t>
            </w:r>
            <w:r w:rsidRPr="00D450DF">
              <w:rPr>
                <w:color w:val="000000"/>
              </w:rPr>
              <w:t>дбачено спрошеної сист</w:t>
            </w:r>
            <w:r w:rsidR="00DB7224">
              <w:rPr>
                <w:color w:val="000000"/>
              </w:rPr>
              <w:t>е</w:t>
            </w:r>
            <w:r w:rsidRPr="00D450DF">
              <w:rPr>
                <w:color w:val="000000"/>
              </w:rPr>
              <w:t>ми оформл</w:t>
            </w:r>
            <w:r w:rsidR="00DB7224">
              <w:rPr>
                <w:color w:val="000000"/>
              </w:rPr>
              <w:t>е</w:t>
            </w:r>
            <w:r w:rsidRPr="00D450DF">
              <w:rPr>
                <w:color w:val="000000"/>
              </w:rPr>
              <w:t>ння a6o прискорення виконання/погодження докум</w:t>
            </w:r>
            <w:r w:rsidR="00DB7224">
              <w:rPr>
                <w:color w:val="000000"/>
              </w:rPr>
              <w:t>е</w:t>
            </w:r>
            <w:r w:rsidRPr="00D450DF">
              <w:rPr>
                <w:color w:val="000000"/>
              </w:rPr>
              <w:t>нтацій/робіт. Окрім того Товар</w:t>
            </w:r>
            <w:r w:rsidR="00DB7224">
              <w:rPr>
                <w:color w:val="000000"/>
              </w:rPr>
              <w:t>и</w:t>
            </w:r>
            <w:r w:rsidRPr="00D450DF">
              <w:rPr>
                <w:color w:val="000000"/>
              </w:rPr>
              <w:t>ство не мас важелів впливу на органи місцевого самоврядування щодо скорочення т</w:t>
            </w:r>
            <w:r w:rsidR="00DB7224">
              <w:rPr>
                <w:color w:val="000000"/>
              </w:rPr>
              <w:t>е</w:t>
            </w:r>
            <w:r w:rsidRPr="00D450DF">
              <w:rPr>
                <w:color w:val="000000"/>
              </w:rPr>
              <w:t>рмінів прийняття відповідних рішень та проведен</w:t>
            </w:r>
            <w:r w:rsidR="00DB7224">
              <w:rPr>
                <w:color w:val="000000"/>
              </w:rPr>
              <w:t>н</w:t>
            </w:r>
            <w:r w:rsidRPr="00D450DF">
              <w:rPr>
                <w:color w:val="000000"/>
              </w:rPr>
              <w:t>я сесій. Відповідно до ч.1 ст.31 Закону України «Про регулювання містобудівної дія</w:t>
            </w:r>
            <w:r w:rsidR="00DB7224">
              <w:rPr>
                <w:color w:val="000000"/>
              </w:rPr>
              <w:t>ль</w:t>
            </w:r>
            <w:r w:rsidRPr="00D450DF">
              <w:rPr>
                <w:color w:val="000000"/>
              </w:rPr>
              <w:t>ності» (дані-Закон) проектна документація на будівництво об'</w:t>
            </w:r>
            <w:r w:rsidR="00DB7224">
              <w:rPr>
                <w:color w:val="000000"/>
              </w:rPr>
              <w:t>є</w:t>
            </w:r>
            <w:r w:rsidRPr="00D450DF">
              <w:rPr>
                <w:color w:val="000000"/>
              </w:rPr>
              <w:t>ктів розробля</w:t>
            </w:r>
            <w:r w:rsidR="00DB7224">
              <w:rPr>
                <w:color w:val="000000"/>
              </w:rPr>
              <w:t>є</w:t>
            </w:r>
            <w:r w:rsidRPr="00D450DF">
              <w:rPr>
                <w:color w:val="000000"/>
              </w:rPr>
              <w:t xml:space="preserve">ться у порядку, </w:t>
            </w:r>
            <w:r w:rsidR="00DB7224">
              <w:rPr>
                <w:color w:val="000000"/>
              </w:rPr>
              <w:t>встановленому</w:t>
            </w:r>
            <w:r w:rsidRPr="00D450DF">
              <w:rPr>
                <w:color w:val="000000"/>
              </w:rPr>
              <w:t xml:space="preserve"> центральним органо</w:t>
            </w:r>
            <w:r w:rsidR="00DB7224">
              <w:rPr>
                <w:color w:val="000000"/>
              </w:rPr>
              <w:t>м</w:t>
            </w:r>
            <w:r w:rsidRPr="00D450DF">
              <w:rPr>
                <w:color w:val="000000"/>
              </w:rPr>
              <w:t xml:space="preserve"> вико</w:t>
            </w:r>
            <w:r w:rsidR="00DB7224">
              <w:rPr>
                <w:color w:val="000000"/>
              </w:rPr>
              <w:t>навчої</w:t>
            </w:r>
            <w:r w:rsidRPr="00D450DF">
              <w:rPr>
                <w:color w:val="000000"/>
              </w:rPr>
              <w:t xml:space="preserve"> влади, що забезпечу</w:t>
            </w:r>
            <w:r w:rsidR="00DB7224">
              <w:rPr>
                <w:color w:val="000000"/>
              </w:rPr>
              <w:t>є</w:t>
            </w:r>
            <w:r w:rsidRPr="00D450DF">
              <w:rPr>
                <w:color w:val="000000"/>
              </w:rPr>
              <w:t xml:space="preserve"> формування державно</w:t>
            </w:r>
            <w:r w:rsidR="00DB7224">
              <w:rPr>
                <w:color w:val="000000"/>
              </w:rPr>
              <w:t>ї</w:t>
            </w:r>
            <w:r w:rsidRPr="00D450DF">
              <w:rPr>
                <w:color w:val="000000"/>
              </w:rPr>
              <w:t xml:space="preserve"> політики у сфері містобудування, з урахуванням вимог міс</w:t>
            </w:r>
            <w:r w:rsidR="00DB7224">
              <w:rPr>
                <w:color w:val="000000"/>
              </w:rPr>
              <w:t>т</w:t>
            </w:r>
            <w:r w:rsidRPr="00D450DF">
              <w:rPr>
                <w:color w:val="000000"/>
              </w:rPr>
              <w:t>обудівної доку</w:t>
            </w:r>
            <w:r w:rsidR="00DB7224">
              <w:rPr>
                <w:color w:val="000000"/>
              </w:rPr>
              <w:t>м</w:t>
            </w:r>
            <w:r w:rsidRPr="00D450DF">
              <w:rPr>
                <w:color w:val="000000"/>
              </w:rPr>
              <w:t>ентації та вихідних даних i дотриманням вимог законодавства, будівельних норм i правил та затверджу</w:t>
            </w:r>
            <w:r w:rsidR="00DB7224">
              <w:rPr>
                <w:color w:val="000000"/>
              </w:rPr>
              <w:t>є</w:t>
            </w:r>
            <w:r w:rsidRPr="00D450DF">
              <w:rPr>
                <w:color w:val="000000"/>
              </w:rPr>
              <w:t>ться замовником. Основними вихідними даними для розроблення проектної докум</w:t>
            </w:r>
            <w:r w:rsidR="00DB7224">
              <w:rPr>
                <w:color w:val="000000"/>
              </w:rPr>
              <w:t>е</w:t>
            </w:r>
            <w:r w:rsidRPr="00D450DF">
              <w:rPr>
                <w:color w:val="000000"/>
              </w:rPr>
              <w:t xml:space="preserve">нтації відповідно до ч.1 ст.29 Закону </w:t>
            </w:r>
            <w:r w:rsidR="00DB7224">
              <w:rPr>
                <w:color w:val="000000"/>
              </w:rPr>
              <w:t>містобудівні</w:t>
            </w:r>
            <w:r w:rsidRPr="00D450DF">
              <w:rPr>
                <w:color w:val="000000"/>
              </w:rPr>
              <w:t xml:space="preserve"> умови, технічні умови, завдання на про</w:t>
            </w:r>
            <w:r w:rsidR="00DB7224">
              <w:rPr>
                <w:color w:val="000000"/>
              </w:rPr>
              <w:t>е</w:t>
            </w:r>
            <w:r w:rsidRPr="00D450DF">
              <w:rPr>
                <w:color w:val="000000"/>
              </w:rPr>
              <w:t>ктув</w:t>
            </w:r>
            <w:r w:rsidR="00DB7224">
              <w:rPr>
                <w:color w:val="000000"/>
              </w:rPr>
              <w:t>ання</w:t>
            </w:r>
            <w:r w:rsidRPr="00D450DF">
              <w:rPr>
                <w:color w:val="000000"/>
              </w:rPr>
              <w:t>. Містобудівні умови та обмежен</w:t>
            </w:r>
            <w:r w:rsidR="00DB7224">
              <w:rPr>
                <w:color w:val="000000"/>
              </w:rPr>
              <w:t>н</w:t>
            </w:r>
            <w:r w:rsidRPr="00D450DF">
              <w:rPr>
                <w:color w:val="000000"/>
              </w:rPr>
              <w:t>я надаються відповідними уповноваженими органами містобудування та архітектури на підставі містобудівної документації на місцевому рівні на б</w:t>
            </w:r>
            <w:r w:rsidR="00DB7224">
              <w:rPr>
                <w:color w:val="000000"/>
              </w:rPr>
              <w:t>е</w:t>
            </w:r>
            <w:r w:rsidRPr="00D450DF">
              <w:rPr>
                <w:color w:val="000000"/>
              </w:rPr>
              <w:t>зоплатній основі за заявою замовника (із зазначенням кадастрового номера з</w:t>
            </w:r>
            <w:r w:rsidR="00DB7224">
              <w:rPr>
                <w:color w:val="000000"/>
              </w:rPr>
              <w:t>е</w:t>
            </w:r>
            <w:r w:rsidRPr="00D450DF">
              <w:rPr>
                <w:color w:val="000000"/>
              </w:rPr>
              <w:t>мельної ділянки), до яко</w:t>
            </w:r>
            <w:r w:rsidR="00DB7224">
              <w:rPr>
                <w:color w:val="000000"/>
              </w:rPr>
              <w:t>ї</w:t>
            </w:r>
            <w:r w:rsidRPr="00D450DF">
              <w:rPr>
                <w:color w:val="000000"/>
              </w:rPr>
              <w:t xml:space="preserve"> зокрема додаються: копія документа, що посвідчу</w:t>
            </w:r>
            <w:r w:rsidR="00DB7224">
              <w:rPr>
                <w:color w:val="000000"/>
              </w:rPr>
              <w:t>є</w:t>
            </w:r>
            <w:r w:rsidRPr="00D450DF">
              <w:rPr>
                <w:color w:val="000000"/>
              </w:rPr>
              <w:t xml:space="preserve"> право власності чи користування земельною ділянкою, a6o копія договору суперфі</w:t>
            </w:r>
            <w:r w:rsidR="00DB7224">
              <w:rPr>
                <w:color w:val="000000"/>
              </w:rPr>
              <w:t>к</w:t>
            </w:r>
            <w:r w:rsidRPr="00D450DF">
              <w:rPr>
                <w:color w:val="000000"/>
              </w:rPr>
              <w:t>цію - у разі, якщо речове право на з</w:t>
            </w:r>
            <w:r w:rsidR="00DB7224">
              <w:rPr>
                <w:color w:val="000000"/>
              </w:rPr>
              <w:t>е</w:t>
            </w:r>
            <w:r w:rsidRPr="00D450DF">
              <w:rPr>
                <w:color w:val="000000"/>
              </w:rPr>
              <w:t>мель</w:t>
            </w:r>
            <w:r w:rsidR="00DB7224">
              <w:rPr>
                <w:color w:val="000000"/>
              </w:rPr>
              <w:t>ну</w:t>
            </w:r>
            <w:r w:rsidRPr="00D450DF">
              <w:rPr>
                <w:color w:val="000000"/>
              </w:rPr>
              <w:t xml:space="preserve"> ді</w:t>
            </w:r>
            <w:r w:rsidR="00DB7224">
              <w:rPr>
                <w:color w:val="000000"/>
              </w:rPr>
              <w:t>л</w:t>
            </w:r>
            <w:r w:rsidRPr="00D450DF">
              <w:rPr>
                <w:color w:val="000000"/>
              </w:rPr>
              <w:t xml:space="preserve">янку </w:t>
            </w:r>
            <w:r w:rsidR="00DB7224">
              <w:rPr>
                <w:color w:val="000000"/>
              </w:rPr>
              <w:t>не</w:t>
            </w:r>
            <w:r w:rsidRPr="00D450DF">
              <w:rPr>
                <w:color w:val="000000"/>
              </w:rPr>
              <w:t xml:space="preserve"> заре</w:t>
            </w:r>
            <w:r w:rsidR="00DB7224">
              <w:rPr>
                <w:color w:val="000000"/>
              </w:rPr>
              <w:t>є</w:t>
            </w:r>
            <w:r w:rsidRPr="00D450DF">
              <w:rPr>
                <w:color w:val="000000"/>
              </w:rPr>
              <w:t xml:space="preserve">стровано в </w:t>
            </w:r>
            <w:r w:rsidRPr="00D450DF">
              <w:rPr>
                <w:color w:val="000000"/>
              </w:rPr>
              <w:lastRenderedPageBreak/>
              <w:t>Державному ре</w:t>
            </w:r>
            <w:r w:rsidR="00DB7224">
              <w:rPr>
                <w:color w:val="000000"/>
              </w:rPr>
              <w:t>є</w:t>
            </w:r>
            <w:r w:rsidRPr="00D450DF">
              <w:rPr>
                <w:color w:val="000000"/>
              </w:rPr>
              <w:t>стрі речових прав на нерухоме майно а також вико</w:t>
            </w:r>
            <w:r w:rsidR="00DB7224">
              <w:rPr>
                <w:color w:val="000000"/>
              </w:rPr>
              <w:t>п</w:t>
            </w:r>
            <w:r w:rsidRPr="00D450DF">
              <w:rPr>
                <w:color w:val="000000"/>
              </w:rPr>
              <w:t xml:space="preserve">іювання з топографо-геодезичного плану М 1:2000. Надання містобудівних умов та обмежень </w:t>
            </w:r>
            <w:r w:rsidR="00DB7224">
              <w:rPr>
                <w:color w:val="000000"/>
              </w:rPr>
              <w:t>а</w:t>
            </w:r>
            <w:r w:rsidRPr="00D450DF">
              <w:rPr>
                <w:color w:val="000000"/>
              </w:rPr>
              <w:t>бо прийня</w:t>
            </w:r>
            <w:r w:rsidR="00DB7224">
              <w:rPr>
                <w:color w:val="000000"/>
              </w:rPr>
              <w:t>тт</w:t>
            </w:r>
            <w:r w:rsidRPr="00D450DF">
              <w:rPr>
                <w:color w:val="000000"/>
              </w:rPr>
              <w:t>я рішення про відмову в ïx наданні здійс</w:t>
            </w:r>
            <w:r w:rsidR="00DB7224">
              <w:rPr>
                <w:color w:val="000000"/>
              </w:rPr>
              <w:t>н</w:t>
            </w:r>
            <w:r w:rsidRPr="00D450DF">
              <w:rPr>
                <w:color w:val="000000"/>
              </w:rPr>
              <w:t>ю</w:t>
            </w:r>
            <w:r w:rsidR="00DB7224">
              <w:rPr>
                <w:color w:val="000000"/>
              </w:rPr>
              <w:t>є</w:t>
            </w:r>
            <w:r w:rsidRPr="00D450DF">
              <w:rPr>
                <w:color w:val="000000"/>
              </w:rPr>
              <w:t>ться відповідних уповноваженим органом містобудування та архі</w:t>
            </w:r>
            <w:r w:rsidR="00DB7224">
              <w:rPr>
                <w:color w:val="000000"/>
              </w:rPr>
              <w:t>тектури</w:t>
            </w:r>
            <w:r w:rsidRPr="00D450DF">
              <w:rPr>
                <w:color w:val="000000"/>
              </w:rPr>
              <w:t xml:space="preserve"> </w:t>
            </w:r>
            <w:r w:rsidR="00DB7224">
              <w:rPr>
                <w:color w:val="000000"/>
              </w:rPr>
              <w:t>п</w:t>
            </w:r>
            <w:r w:rsidRPr="00D450DF">
              <w:rPr>
                <w:color w:val="000000"/>
              </w:rPr>
              <w:t>ротягом 10 робочих днів з дня рес</w:t>
            </w:r>
            <w:r w:rsidR="00DB7224">
              <w:rPr>
                <w:color w:val="000000"/>
              </w:rPr>
              <w:t>є</w:t>
            </w:r>
            <w:r w:rsidRPr="00D450DF">
              <w:rPr>
                <w:color w:val="000000"/>
              </w:rPr>
              <w:t>трації заяв</w:t>
            </w:r>
            <w:r w:rsidR="00DB7224">
              <w:rPr>
                <w:color w:val="000000"/>
              </w:rPr>
              <w:t>и</w:t>
            </w:r>
            <w:r w:rsidRPr="00D450DF">
              <w:rPr>
                <w:color w:val="000000"/>
              </w:rPr>
              <w:t>, затверджу</w:t>
            </w:r>
            <w:r w:rsidR="00DB7224">
              <w:rPr>
                <w:color w:val="000000"/>
              </w:rPr>
              <w:t>є</w:t>
            </w:r>
            <w:r w:rsidRPr="00D450DF">
              <w:rPr>
                <w:color w:val="000000"/>
              </w:rPr>
              <w:t>ться наказом такого органу</w:t>
            </w:r>
          </w:p>
          <w:p w:rsidR="0017211C" w:rsidRPr="00D450DF" w:rsidRDefault="0017211C" w:rsidP="00D450DF">
            <w:pPr>
              <w:jc w:val="both"/>
              <w:rPr>
                <w:color w:val="000000"/>
              </w:rPr>
            </w:pPr>
            <w:r w:rsidRPr="00D450DF">
              <w:rPr>
                <w:color w:val="000000"/>
              </w:rPr>
              <w:t>В свою чep</w:t>
            </w:r>
            <w:r w:rsidR="00DB7224">
              <w:rPr>
                <w:color w:val="000000"/>
              </w:rPr>
              <w:t>г</w:t>
            </w:r>
            <w:r w:rsidRPr="00D450DF">
              <w:rPr>
                <w:color w:val="000000"/>
              </w:rPr>
              <w:t>y для подачі документів для отриман</w:t>
            </w:r>
            <w:r w:rsidR="00DB7224">
              <w:rPr>
                <w:color w:val="000000"/>
              </w:rPr>
              <w:t>н</w:t>
            </w:r>
            <w:r w:rsidRPr="00D450DF">
              <w:rPr>
                <w:color w:val="000000"/>
              </w:rPr>
              <w:t>я містобудівних умов н</w:t>
            </w:r>
            <w:r w:rsidR="00DB7224">
              <w:rPr>
                <w:color w:val="000000"/>
              </w:rPr>
              <w:t>е</w:t>
            </w:r>
            <w:r w:rsidRPr="00D450DF">
              <w:rPr>
                <w:color w:val="000000"/>
              </w:rPr>
              <w:t xml:space="preserve">обхідно надати викопіювання з топографо- геодезичного плану М I:2000 термін </w:t>
            </w:r>
            <w:r w:rsidR="00DB7224">
              <w:rPr>
                <w:color w:val="000000"/>
              </w:rPr>
              <w:t>п</w:t>
            </w:r>
            <w:r w:rsidRPr="00D450DF">
              <w:rPr>
                <w:color w:val="000000"/>
              </w:rPr>
              <w:t>іготовлення яко</w:t>
            </w:r>
            <w:r w:rsidR="00DB7224">
              <w:rPr>
                <w:color w:val="000000"/>
              </w:rPr>
              <w:t>ї</w:t>
            </w:r>
            <w:r w:rsidRPr="00D450DF">
              <w:rPr>
                <w:color w:val="000000"/>
              </w:rPr>
              <w:t xml:space="preserve"> о орі</w:t>
            </w:r>
            <w:r w:rsidR="00DB7224">
              <w:rPr>
                <w:color w:val="000000"/>
              </w:rPr>
              <w:t>є</w:t>
            </w:r>
            <w:r w:rsidRPr="00D450DF">
              <w:rPr>
                <w:color w:val="000000"/>
              </w:rPr>
              <w:t>нтовно становить 10 робочих днів</w:t>
            </w:r>
          </w:p>
          <w:p w:rsidR="0017211C" w:rsidRPr="00D450DF" w:rsidRDefault="0017211C" w:rsidP="00D450DF">
            <w:pPr>
              <w:jc w:val="both"/>
              <w:rPr>
                <w:color w:val="000000"/>
              </w:rPr>
            </w:pPr>
            <w:r w:rsidRPr="00D450DF">
              <w:rPr>
                <w:color w:val="000000"/>
              </w:rPr>
              <w:t>Після отр</w:t>
            </w:r>
            <w:r w:rsidR="00DB7224">
              <w:rPr>
                <w:color w:val="000000"/>
              </w:rPr>
              <w:t>и</w:t>
            </w:r>
            <w:r w:rsidRPr="00D450DF">
              <w:rPr>
                <w:color w:val="000000"/>
              </w:rPr>
              <w:t>мання в</w:t>
            </w:r>
            <w:r w:rsidR="00DB7224">
              <w:rPr>
                <w:color w:val="000000"/>
              </w:rPr>
              <w:t>сі</w:t>
            </w:r>
            <w:r w:rsidRPr="00D450DF">
              <w:rPr>
                <w:color w:val="000000"/>
              </w:rPr>
              <w:t xml:space="preserve">х </w:t>
            </w:r>
            <w:r w:rsidR="00DE4479">
              <w:rPr>
                <w:color w:val="000000"/>
              </w:rPr>
              <w:t>вихідних</w:t>
            </w:r>
            <w:r w:rsidRPr="00D450DF">
              <w:rPr>
                <w:color w:val="000000"/>
              </w:rPr>
              <w:t xml:space="preserve"> </w:t>
            </w:r>
            <w:r w:rsidR="00DE4479">
              <w:rPr>
                <w:color w:val="000000"/>
              </w:rPr>
              <w:t>даних</w:t>
            </w:r>
            <w:r w:rsidRPr="00D450DF">
              <w:rPr>
                <w:color w:val="000000"/>
              </w:rPr>
              <w:t xml:space="preserve"> </w:t>
            </w:r>
            <w:r w:rsidR="00DE4479">
              <w:rPr>
                <w:color w:val="000000"/>
              </w:rPr>
              <w:t xml:space="preserve">відповідно до </w:t>
            </w:r>
            <w:r w:rsidRPr="00D450DF">
              <w:rPr>
                <w:color w:val="000000"/>
              </w:rPr>
              <w:t>ст.3</w:t>
            </w:r>
            <w:r w:rsidR="00DE4479">
              <w:rPr>
                <w:color w:val="000000"/>
              </w:rPr>
              <w:t>й</w:t>
            </w:r>
            <w:r w:rsidRPr="00D450DF">
              <w:rPr>
                <w:color w:val="000000"/>
              </w:rPr>
              <w:t xml:space="preserve"> Зaк</w:t>
            </w:r>
            <w:r w:rsidR="00DE4479">
              <w:rPr>
                <w:color w:val="000000"/>
              </w:rPr>
              <w:t xml:space="preserve">ону та </w:t>
            </w:r>
            <w:r w:rsidRPr="00D450DF">
              <w:rPr>
                <w:color w:val="000000"/>
              </w:rPr>
              <w:t>Порядку розроблення про</w:t>
            </w:r>
            <w:r w:rsidR="00DE4479">
              <w:rPr>
                <w:color w:val="000000"/>
              </w:rPr>
              <w:t>є</w:t>
            </w:r>
            <w:r w:rsidRPr="00D450DF">
              <w:rPr>
                <w:color w:val="000000"/>
              </w:rPr>
              <w:t>ктної докум</w:t>
            </w:r>
            <w:r w:rsidR="00DE4479">
              <w:rPr>
                <w:color w:val="000000"/>
              </w:rPr>
              <w:t>ентації</w:t>
            </w:r>
            <w:r w:rsidRPr="00D450DF">
              <w:rPr>
                <w:color w:val="000000"/>
              </w:rPr>
              <w:t xml:space="preserve"> на </w:t>
            </w:r>
            <w:r w:rsidR="00DE4479">
              <w:rPr>
                <w:color w:val="000000"/>
              </w:rPr>
              <w:t>б</w:t>
            </w:r>
            <w:r w:rsidRPr="00D450DF">
              <w:rPr>
                <w:color w:val="000000"/>
              </w:rPr>
              <w:t>уді</w:t>
            </w:r>
            <w:r w:rsidR="00DE4479">
              <w:rPr>
                <w:color w:val="000000"/>
              </w:rPr>
              <w:t>в</w:t>
            </w:r>
            <w:r w:rsidRPr="00D450DF">
              <w:rPr>
                <w:color w:val="000000"/>
              </w:rPr>
              <w:t>ництво o6</w:t>
            </w:r>
            <w:r w:rsidR="00DE4479">
              <w:rPr>
                <w:color w:val="000000"/>
              </w:rPr>
              <w:t>єктів</w:t>
            </w:r>
            <w:r w:rsidRPr="00D450DF">
              <w:rPr>
                <w:color w:val="000000"/>
              </w:rPr>
              <w:t>, затверджено</w:t>
            </w:r>
            <w:r w:rsidR="00DE4479">
              <w:rPr>
                <w:color w:val="000000"/>
              </w:rPr>
              <w:t>ї</w:t>
            </w:r>
            <w:r w:rsidRPr="00D450DF">
              <w:rPr>
                <w:color w:val="000000"/>
              </w:rPr>
              <w:t xml:space="preserve"> Наказом Міністерств</w:t>
            </w:r>
            <w:r w:rsidR="00DE4479">
              <w:rPr>
                <w:color w:val="000000"/>
              </w:rPr>
              <w:t>а</w:t>
            </w:r>
            <w:r w:rsidRPr="00D450DF">
              <w:rPr>
                <w:color w:val="000000"/>
              </w:rPr>
              <w:t xml:space="preserve"> регіонального розвитку, будівництва  та  житлово-комунального госпо</w:t>
            </w:r>
            <w:r w:rsidR="00DE4479">
              <w:rPr>
                <w:color w:val="000000"/>
              </w:rPr>
              <w:t>д</w:t>
            </w:r>
            <w:r w:rsidRPr="00D450DF">
              <w:rPr>
                <w:color w:val="000000"/>
              </w:rPr>
              <w:t>арства</w:t>
            </w:r>
          </w:p>
          <w:p w:rsidR="0017211C" w:rsidRPr="00D450DF" w:rsidRDefault="0017211C" w:rsidP="00D450DF">
            <w:pPr>
              <w:jc w:val="both"/>
              <w:rPr>
                <w:color w:val="000000"/>
              </w:rPr>
            </w:pPr>
            <w:r w:rsidRPr="00D450DF">
              <w:rPr>
                <w:color w:val="000000"/>
              </w:rPr>
              <w:t>16.05.201</w:t>
            </w:r>
            <w:r w:rsidR="00611616">
              <w:rPr>
                <w:color w:val="000000"/>
              </w:rPr>
              <w:t>1</w:t>
            </w:r>
            <w:r w:rsidRPr="00D450DF">
              <w:rPr>
                <w:color w:val="000000"/>
              </w:rPr>
              <w:t xml:space="preserve">  №</w:t>
            </w:r>
            <w:r w:rsidR="00611616">
              <w:rPr>
                <w:color w:val="000000"/>
              </w:rPr>
              <w:t xml:space="preserve"> </w:t>
            </w:r>
            <w:r w:rsidRPr="00D450DF">
              <w:rPr>
                <w:color w:val="000000"/>
              </w:rPr>
              <w:t xml:space="preserve">45  </w:t>
            </w:r>
            <w:r w:rsidR="00611616">
              <w:rPr>
                <w:color w:val="000000"/>
              </w:rPr>
              <w:t>роз</w:t>
            </w:r>
            <w:r w:rsidRPr="00D450DF">
              <w:rPr>
                <w:color w:val="000000"/>
              </w:rPr>
              <w:t>роблення  про</w:t>
            </w:r>
            <w:r w:rsidR="00611616">
              <w:rPr>
                <w:color w:val="000000"/>
              </w:rPr>
              <w:t>є</w:t>
            </w:r>
            <w:r w:rsidRPr="00D450DF">
              <w:rPr>
                <w:color w:val="000000"/>
              </w:rPr>
              <w:t>ктно</w:t>
            </w:r>
            <w:r w:rsidR="00611616">
              <w:rPr>
                <w:color w:val="000000"/>
              </w:rPr>
              <w:t>ї</w:t>
            </w:r>
            <w:r w:rsidRPr="00D450DF">
              <w:rPr>
                <w:color w:val="000000"/>
              </w:rPr>
              <w:t xml:space="preserve">  докум</w:t>
            </w:r>
            <w:r w:rsidR="00611616">
              <w:rPr>
                <w:color w:val="000000"/>
              </w:rPr>
              <w:t>е</w:t>
            </w:r>
            <w:r w:rsidRPr="00D450DF">
              <w:rPr>
                <w:color w:val="000000"/>
              </w:rPr>
              <w:t>нтації на</w:t>
            </w:r>
            <w:r w:rsidR="00611616">
              <w:rPr>
                <w:color w:val="000000"/>
              </w:rPr>
              <w:t xml:space="preserve"> </w:t>
            </w:r>
            <w:r w:rsidRPr="00D450DF">
              <w:rPr>
                <w:color w:val="000000"/>
              </w:rPr>
              <w:t>будівни</w:t>
            </w:r>
            <w:r w:rsidR="00611616">
              <w:rPr>
                <w:color w:val="000000"/>
              </w:rPr>
              <w:t>цтво</w:t>
            </w:r>
            <w:r w:rsidRPr="00D450DF">
              <w:rPr>
                <w:color w:val="000000"/>
              </w:rPr>
              <w:t xml:space="preserve"> з урахуванням вимог містобудівної документації та вихідних даних i дотриманням вимог законодавства, будівельних норм i правил та </w:t>
            </w:r>
            <w:r w:rsidR="00611616">
              <w:rPr>
                <w:color w:val="000000"/>
              </w:rPr>
              <w:t>з</w:t>
            </w:r>
            <w:r w:rsidRPr="00D450DF">
              <w:rPr>
                <w:color w:val="000000"/>
              </w:rPr>
              <w:t>атвердження замовником орі</w:t>
            </w:r>
            <w:r w:rsidR="00611616">
              <w:rPr>
                <w:color w:val="000000"/>
              </w:rPr>
              <w:t>є</w:t>
            </w:r>
            <w:r w:rsidRPr="00D450DF">
              <w:rPr>
                <w:color w:val="000000"/>
              </w:rPr>
              <w:t>нтовно становить 45-60 робочих днів.</w:t>
            </w:r>
          </w:p>
          <w:p w:rsidR="0017211C" w:rsidRPr="00D450DF" w:rsidRDefault="0017211C" w:rsidP="00D450DF">
            <w:pPr>
              <w:jc w:val="both"/>
              <w:rPr>
                <w:color w:val="000000"/>
              </w:rPr>
            </w:pPr>
            <w:r w:rsidRPr="00D450DF">
              <w:rPr>
                <w:color w:val="000000"/>
              </w:rPr>
              <w:t>Після розроблення та затвердження проектної до</w:t>
            </w:r>
            <w:r w:rsidR="00611616">
              <w:rPr>
                <w:color w:val="000000"/>
              </w:rPr>
              <w:t>к</w:t>
            </w:r>
            <w:r w:rsidRPr="00D450DF">
              <w:rPr>
                <w:color w:val="000000"/>
              </w:rPr>
              <w:t>ументації з допомогою торгів на закупівлю через «PROZORRO» уклада</w:t>
            </w:r>
            <w:r w:rsidR="00611616">
              <w:rPr>
                <w:color w:val="000000"/>
              </w:rPr>
              <w:t>є</w:t>
            </w:r>
            <w:r w:rsidRPr="00D450DF">
              <w:rPr>
                <w:color w:val="000000"/>
              </w:rPr>
              <w:t>ться договір підряду на виконання будівельно-монтажних робіт. Орі</w:t>
            </w:r>
            <w:r w:rsidR="00611616">
              <w:rPr>
                <w:color w:val="000000"/>
              </w:rPr>
              <w:t>єн</w:t>
            </w:r>
            <w:r w:rsidRPr="00D450DF">
              <w:rPr>
                <w:color w:val="000000"/>
              </w:rPr>
              <w:t xml:space="preserve">товний терміни укладення договору </w:t>
            </w:r>
            <w:r w:rsidR="00611616">
              <w:rPr>
                <w:color w:val="000000"/>
              </w:rPr>
              <w:t>п</w:t>
            </w:r>
            <w:r w:rsidRPr="00D450DF">
              <w:rPr>
                <w:color w:val="000000"/>
              </w:rPr>
              <w:t>ідряду становить 27 робочих днів.</w:t>
            </w:r>
          </w:p>
          <w:p w:rsidR="0017211C" w:rsidRPr="00D450DF" w:rsidRDefault="0017211C" w:rsidP="00D450DF">
            <w:pPr>
              <w:jc w:val="both"/>
              <w:rPr>
                <w:color w:val="000000"/>
              </w:rPr>
            </w:pPr>
            <w:r w:rsidRPr="00D450DF">
              <w:rPr>
                <w:color w:val="000000"/>
              </w:rPr>
              <w:t xml:space="preserve">В </w:t>
            </w:r>
            <w:r w:rsidR="00611616">
              <w:rPr>
                <w:color w:val="000000"/>
              </w:rPr>
              <w:t>подальшому</w:t>
            </w:r>
            <w:r w:rsidRPr="00D450DF">
              <w:rPr>
                <w:color w:val="000000"/>
              </w:rPr>
              <w:t xml:space="preserve"> </w:t>
            </w:r>
            <w:r w:rsidR="00611616">
              <w:rPr>
                <w:color w:val="000000"/>
              </w:rPr>
              <w:t>для</w:t>
            </w:r>
            <w:r w:rsidRPr="00D450DF">
              <w:rPr>
                <w:color w:val="000000"/>
              </w:rPr>
              <w:t xml:space="preserve"> </w:t>
            </w:r>
            <w:r w:rsidR="00611616">
              <w:rPr>
                <w:color w:val="000000"/>
              </w:rPr>
              <w:t>на</w:t>
            </w:r>
            <w:r w:rsidRPr="00D450DF">
              <w:rPr>
                <w:color w:val="000000"/>
              </w:rPr>
              <w:t>буття права на виконання будівельних робіт Товариством пода</w:t>
            </w:r>
            <w:r w:rsidR="00611616">
              <w:rPr>
                <w:color w:val="000000"/>
              </w:rPr>
              <w:t>є</w:t>
            </w:r>
            <w:r w:rsidRPr="00D450DF">
              <w:rPr>
                <w:color w:val="000000"/>
              </w:rPr>
              <w:t>ться до органу державного ар</w:t>
            </w:r>
            <w:r w:rsidR="00611616">
              <w:rPr>
                <w:color w:val="000000"/>
              </w:rPr>
              <w:t>хі</w:t>
            </w:r>
            <w:r w:rsidRPr="00D450DF">
              <w:rPr>
                <w:color w:val="000000"/>
              </w:rPr>
              <w:t>тектурно- будівельного контролю повідомлення про початог виконання будівельннх робіт (CCI) для внесення інформації до Ре</w:t>
            </w:r>
            <w:r w:rsidR="00611616">
              <w:rPr>
                <w:color w:val="000000"/>
              </w:rPr>
              <w:t>є</w:t>
            </w:r>
            <w:r w:rsidRPr="00D450DF">
              <w:rPr>
                <w:color w:val="000000"/>
              </w:rPr>
              <w:t>стру будівельної діяльності, що становить орі</w:t>
            </w:r>
            <w:r w:rsidR="00611616">
              <w:rPr>
                <w:color w:val="000000"/>
              </w:rPr>
              <w:t>є</w:t>
            </w:r>
            <w:r w:rsidRPr="00D450DF">
              <w:rPr>
                <w:color w:val="000000"/>
              </w:rPr>
              <w:t>нтовно до 10 робоч</w:t>
            </w:r>
            <w:r w:rsidR="00611616">
              <w:rPr>
                <w:color w:val="000000"/>
              </w:rPr>
              <w:t>их</w:t>
            </w:r>
            <w:r w:rsidRPr="00D450DF">
              <w:rPr>
                <w:color w:val="000000"/>
              </w:rPr>
              <w:t xml:space="preserve"> днів.</w:t>
            </w:r>
          </w:p>
          <w:p w:rsidR="0017211C" w:rsidRPr="00D450DF" w:rsidRDefault="0017211C" w:rsidP="00D450DF">
            <w:pPr>
              <w:jc w:val="both"/>
              <w:rPr>
                <w:color w:val="000000"/>
              </w:rPr>
            </w:pPr>
            <w:r w:rsidRPr="00D450DF">
              <w:rPr>
                <w:color w:val="000000"/>
              </w:rPr>
              <w:lastRenderedPageBreak/>
              <w:t>Виконання будівельно-монтажних робіт на об'</w:t>
            </w:r>
            <w:r w:rsidR="00611616">
              <w:rPr>
                <w:color w:val="000000"/>
              </w:rPr>
              <w:t>є</w:t>
            </w:r>
            <w:r w:rsidRPr="00D450DF">
              <w:rPr>
                <w:color w:val="000000"/>
              </w:rPr>
              <w:t>кті відповідно до розробленої та затвердженої в установленому законом порядку проектної документації становить 30-60 робочих днів.</w:t>
            </w:r>
          </w:p>
          <w:p w:rsidR="0017211C" w:rsidRPr="00D450DF" w:rsidRDefault="0017211C" w:rsidP="00D450DF">
            <w:pPr>
              <w:jc w:val="both"/>
              <w:rPr>
                <w:color w:val="000000"/>
              </w:rPr>
            </w:pPr>
            <w:r w:rsidRPr="00D450DF">
              <w:rPr>
                <w:color w:val="000000"/>
              </w:rPr>
              <w:t>Відповідно до п.4 Порядку проведення технічної інвентаризацїі, затвердженого постановою Кабінету Міністрів України від 12.05.2023 Ns488, до об’ектів нерухомого майна, які підлягають технічній інвентаризац</w:t>
            </w:r>
            <w:r w:rsidR="00611616">
              <w:rPr>
                <w:color w:val="000000"/>
              </w:rPr>
              <w:t>ії</w:t>
            </w:r>
            <w:r w:rsidRPr="00D450DF">
              <w:rPr>
                <w:color w:val="000000"/>
              </w:rPr>
              <w:t xml:space="preserve"> та на які за результатами технічної інвентаризації в</w:t>
            </w:r>
            <w:r w:rsidR="00611616">
              <w:rPr>
                <w:color w:val="000000"/>
              </w:rPr>
              <w:t>и</w:t>
            </w:r>
            <w:r w:rsidRPr="00D450DF">
              <w:rPr>
                <w:color w:val="000000"/>
              </w:rPr>
              <w:t>готов</w:t>
            </w:r>
            <w:r w:rsidR="00611616">
              <w:rPr>
                <w:color w:val="000000"/>
              </w:rPr>
              <w:t>л</w:t>
            </w:r>
            <w:r w:rsidRPr="00D450DF">
              <w:rPr>
                <w:color w:val="000000"/>
              </w:rPr>
              <w:t>яютъся інвентаризаційті</w:t>
            </w:r>
            <w:r w:rsidR="00611616">
              <w:rPr>
                <w:color w:val="000000"/>
              </w:rPr>
              <w:t>ї</w:t>
            </w:r>
            <w:r w:rsidRPr="00D450DF">
              <w:rPr>
                <w:color w:val="000000"/>
              </w:rPr>
              <w:t xml:space="preserve"> справи, матеріали технічної інвентаризації i технічні паспорти, належать, зокрема, інженерні споруди та лінійні об'</w:t>
            </w:r>
            <w:r w:rsidR="00611616">
              <w:rPr>
                <w:color w:val="000000"/>
              </w:rPr>
              <w:t>є</w:t>
            </w:r>
            <w:r w:rsidRPr="00D450DF">
              <w:rPr>
                <w:color w:val="000000"/>
              </w:rPr>
              <w:t>кти інженерно- транспортно</w:t>
            </w:r>
            <w:r w:rsidR="00611616">
              <w:rPr>
                <w:color w:val="000000"/>
              </w:rPr>
              <w:t>ї</w:t>
            </w:r>
            <w:r w:rsidRPr="00D450DF">
              <w:rPr>
                <w:color w:val="000000"/>
              </w:rPr>
              <w:t xml:space="preserve"> інфраструктури. Орі</w:t>
            </w:r>
            <w:r w:rsidR="00611616">
              <w:rPr>
                <w:color w:val="000000"/>
              </w:rPr>
              <w:t>є</w:t>
            </w:r>
            <w:r w:rsidRPr="00D450DF">
              <w:rPr>
                <w:color w:val="000000"/>
              </w:rPr>
              <w:t>нтовний термін виготовлення технічної інв</w:t>
            </w:r>
            <w:r w:rsidR="00611616">
              <w:rPr>
                <w:color w:val="000000"/>
              </w:rPr>
              <w:t>е</w:t>
            </w:r>
            <w:r w:rsidRPr="00D450DF">
              <w:rPr>
                <w:color w:val="000000"/>
              </w:rPr>
              <w:t>нтаризац</w:t>
            </w:r>
            <w:r w:rsidR="00611616">
              <w:rPr>
                <w:color w:val="000000"/>
              </w:rPr>
              <w:t>ії</w:t>
            </w:r>
            <w:r w:rsidRPr="00D450DF">
              <w:rPr>
                <w:color w:val="000000"/>
              </w:rPr>
              <w:t xml:space="preserve"> становить 15-20 робочих днів.</w:t>
            </w:r>
          </w:p>
          <w:p w:rsidR="0017211C" w:rsidRPr="00D450DF" w:rsidRDefault="0017211C" w:rsidP="00D450DF">
            <w:pPr>
              <w:jc w:val="both"/>
              <w:rPr>
                <w:color w:val="000000"/>
              </w:rPr>
            </w:pPr>
            <w:r w:rsidRPr="00D450DF">
              <w:rPr>
                <w:color w:val="000000"/>
              </w:rPr>
              <w:t>Після виконання будівельно-монтажних робіт та проведення технічної інвентаризаці</w:t>
            </w:r>
            <w:r w:rsidR="00611616">
              <w:rPr>
                <w:color w:val="000000"/>
              </w:rPr>
              <w:t>ї</w:t>
            </w:r>
            <w:r w:rsidRPr="00D450DF">
              <w:rPr>
                <w:color w:val="000000"/>
              </w:rPr>
              <w:t xml:space="preserve"> необхідно подати декларацію про готовність об'</w:t>
            </w:r>
            <w:r w:rsidR="00611616">
              <w:rPr>
                <w:color w:val="000000"/>
              </w:rPr>
              <w:t>є</w:t>
            </w:r>
            <w:r w:rsidRPr="00D450DF">
              <w:rPr>
                <w:color w:val="000000"/>
              </w:rPr>
              <w:t>кта до експлуатац</w:t>
            </w:r>
            <w:r w:rsidR="00611616">
              <w:rPr>
                <w:color w:val="000000"/>
              </w:rPr>
              <w:t>ії</w:t>
            </w:r>
            <w:r w:rsidRPr="00D450DF">
              <w:rPr>
                <w:color w:val="000000"/>
              </w:rPr>
              <w:t xml:space="preserve"> щодо об’</w:t>
            </w:r>
            <w:r w:rsidR="00611616">
              <w:rPr>
                <w:color w:val="000000"/>
              </w:rPr>
              <w:t>є</w:t>
            </w:r>
            <w:r w:rsidRPr="00D450DF">
              <w:rPr>
                <w:color w:val="000000"/>
              </w:rPr>
              <w:t>ктів, що за класом наслідків (відповідальності) належать до об'</w:t>
            </w:r>
            <w:r w:rsidR="00611616">
              <w:rPr>
                <w:color w:val="000000"/>
              </w:rPr>
              <w:t>є</w:t>
            </w:r>
            <w:r w:rsidRPr="00D450DF">
              <w:rPr>
                <w:color w:val="000000"/>
              </w:rPr>
              <w:t>ктів з незначними</w:t>
            </w:r>
          </w:p>
          <w:p w:rsidR="0017211C" w:rsidRPr="00D450DF" w:rsidRDefault="0017211C" w:rsidP="00D450DF">
            <w:pPr>
              <w:jc w:val="both"/>
              <w:rPr>
                <w:color w:val="000000"/>
              </w:rPr>
            </w:pPr>
            <w:r w:rsidRPr="00D450DF">
              <w:rPr>
                <w:color w:val="000000"/>
              </w:rPr>
              <w:t>нас</w:t>
            </w:r>
            <w:r w:rsidR="00611616">
              <w:rPr>
                <w:color w:val="000000"/>
              </w:rPr>
              <w:t>л</w:t>
            </w:r>
            <w:r w:rsidRPr="00D450DF">
              <w:rPr>
                <w:color w:val="000000"/>
              </w:rPr>
              <w:t>ідками  (СС1)  до  органу  державного  архітектурно</w:t>
            </w:r>
            <w:r w:rsidR="00D450DF" w:rsidRPr="00D450DF">
              <w:rPr>
                <w:color w:val="000000"/>
              </w:rPr>
              <w:t xml:space="preserve"> будівельного контролю яка розглядається протягом 10 робочих днів.</w:t>
            </w:r>
          </w:p>
          <w:p w:rsidR="00D450DF" w:rsidRPr="00D450DF" w:rsidRDefault="00D450DF" w:rsidP="00D450DF">
            <w:pPr>
              <w:jc w:val="both"/>
              <w:rPr>
                <w:color w:val="000000"/>
              </w:rPr>
            </w:pPr>
          </w:p>
          <w:p w:rsidR="00D450DF" w:rsidRPr="00066FDC" w:rsidRDefault="00D450DF" w:rsidP="00D450DF">
            <w:pPr>
              <w:jc w:val="both"/>
              <w:rPr>
                <w:b/>
                <w:color w:val="000000"/>
                <w:u w:val="single"/>
              </w:rPr>
            </w:pPr>
            <w:r w:rsidRPr="00D450DF">
              <w:rPr>
                <w:color w:val="000000"/>
              </w:rPr>
              <w:t xml:space="preserve">Таким чином, </w:t>
            </w:r>
            <w:r w:rsidR="00611616">
              <w:rPr>
                <w:color w:val="000000"/>
              </w:rPr>
              <w:t>під</w:t>
            </w:r>
            <w:r w:rsidRPr="00D450DF">
              <w:rPr>
                <w:color w:val="000000"/>
              </w:rPr>
              <w:t>готовл</w:t>
            </w:r>
            <w:r w:rsidR="00611616">
              <w:rPr>
                <w:color w:val="000000"/>
              </w:rPr>
              <w:t>е</w:t>
            </w:r>
            <w:r w:rsidRPr="00D450DF">
              <w:rPr>
                <w:color w:val="000000"/>
              </w:rPr>
              <w:t>ння про</w:t>
            </w:r>
            <w:r w:rsidR="00611616">
              <w:rPr>
                <w:color w:val="000000"/>
              </w:rPr>
              <w:t>є</w:t>
            </w:r>
            <w:r w:rsidRPr="00D450DF">
              <w:rPr>
                <w:color w:val="000000"/>
              </w:rPr>
              <w:t>ктпої докум</w:t>
            </w:r>
            <w:r w:rsidR="00611616">
              <w:rPr>
                <w:color w:val="000000"/>
              </w:rPr>
              <w:t>ентації</w:t>
            </w:r>
            <w:r w:rsidRPr="00D450DF">
              <w:rPr>
                <w:color w:val="000000"/>
              </w:rPr>
              <w:t>, виконання будів</w:t>
            </w:r>
            <w:r w:rsidR="00611616">
              <w:rPr>
                <w:color w:val="000000"/>
              </w:rPr>
              <w:t>е</w:t>
            </w:r>
            <w:r w:rsidRPr="00D450DF">
              <w:rPr>
                <w:color w:val="000000"/>
              </w:rPr>
              <w:t>льних р</w:t>
            </w:r>
            <w:r w:rsidR="00611616">
              <w:rPr>
                <w:color w:val="000000"/>
              </w:rPr>
              <w:t>о</w:t>
            </w:r>
            <w:r w:rsidRPr="00D450DF">
              <w:rPr>
                <w:color w:val="000000"/>
              </w:rPr>
              <w:t xml:space="preserve">біт та </w:t>
            </w:r>
            <w:r w:rsidR="00611616">
              <w:rPr>
                <w:color w:val="000000"/>
              </w:rPr>
              <w:t>о</w:t>
            </w:r>
            <w:r w:rsidRPr="00D450DF">
              <w:rPr>
                <w:color w:val="000000"/>
              </w:rPr>
              <w:t>формл</w:t>
            </w:r>
            <w:r w:rsidR="00611616">
              <w:rPr>
                <w:color w:val="000000"/>
              </w:rPr>
              <w:t>ення</w:t>
            </w:r>
            <w:r w:rsidRPr="00D450DF">
              <w:rPr>
                <w:color w:val="000000"/>
              </w:rPr>
              <w:t xml:space="preserve"> дозвільних </w:t>
            </w:r>
            <w:r w:rsidR="00611616">
              <w:rPr>
                <w:color w:val="000000"/>
              </w:rPr>
              <w:t>д</w:t>
            </w:r>
            <w:r w:rsidRPr="00D450DF">
              <w:rPr>
                <w:color w:val="000000"/>
              </w:rPr>
              <w:t>окументів для стандартного/нестандартного при</w:t>
            </w:r>
            <w:r w:rsidR="00611616">
              <w:rPr>
                <w:color w:val="000000"/>
              </w:rPr>
              <w:t>є</w:t>
            </w:r>
            <w:r w:rsidRPr="00D450DF">
              <w:rPr>
                <w:color w:val="000000"/>
              </w:rPr>
              <w:t>днан</w:t>
            </w:r>
            <w:r w:rsidR="00611616">
              <w:rPr>
                <w:color w:val="000000"/>
              </w:rPr>
              <w:t>ня</w:t>
            </w:r>
            <w:r w:rsidRPr="00D450DF">
              <w:rPr>
                <w:color w:val="000000"/>
              </w:rPr>
              <w:t xml:space="preserve"> з </w:t>
            </w:r>
            <w:r w:rsidR="00611616">
              <w:rPr>
                <w:color w:val="000000"/>
              </w:rPr>
              <w:t>дотриманням</w:t>
            </w:r>
            <w:r w:rsidRPr="00D450DF">
              <w:rPr>
                <w:color w:val="000000"/>
              </w:rPr>
              <w:t xml:space="preserve"> вимог законодавства орі</w:t>
            </w:r>
            <w:r w:rsidR="00611616">
              <w:rPr>
                <w:color w:val="000000"/>
              </w:rPr>
              <w:t>є</w:t>
            </w:r>
            <w:r w:rsidRPr="00D450DF">
              <w:rPr>
                <w:color w:val="000000"/>
              </w:rPr>
              <w:t>нтовно становить 147—207 робочих днів після оформлення права користування земель</w:t>
            </w:r>
            <w:r w:rsidR="00611616">
              <w:rPr>
                <w:color w:val="000000"/>
              </w:rPr>
              <w:t>ними</w:t>
            </w:r>
            <w:r w:rsidRPr="00D450DF">
              <w:rPr>
                <w:color w:val="000000"/>
              </w:rPr>
              <w:t xml:space="preserve"> ділянками</w:t>
            </w:r>
          </w:p>
        </w:tc>
        <w:tc>
          <w:tcPr>
            <w:tcW w:w="2837" w:type="dxa"/>
            <w:gridSpan w:val="2"/>
          </w:tcPr>
          <w:p w:rsidR="00795A09" w:rsidRPr="00B973BD" w:rsidRDefault="00795A09" w:rsidP="00795A09">
            <w:pPr>
              <w:jc w:val="both"/>
              <w:rPr>
                <w:b/>
                <w:color w:val="000000"/>
                <w:u w:val="single"/>
              </w:rPr>
            </w:pPr>
          </w:p>
        </w:tc>
      </w:tr>
      <w:tr w:rsidR="00795A09" w:rsidRPr="00BB49A1" w:rsidTr="00743345">
        <w:trPr>
          <w:gridAfter w:val="2"/>
          <w:wAfter w:w="33" w:type="dxa"/>
          <w:trHeight w:val="465"/>
        </w:trPr>
        <w:tc>
          <w:tcPr>
            <w:tcW w:w="710" w:type="dxa"/>
            <w:vAlign w:val="center"/>
          </w:tcPr>
          <w:p w:rsidR="00795A09" w:rsidRPr="00BB49A1" w:rsidRDefault="00795A09" w:rsidP="00795A09">
            <w:pPr>
              <w:jc w:val="center"/>
            </w:pPr>
            <w:r>
              <w:lastRenderedPageBreak/>
              <w:t>4.8.3</w:t>
            </w:r>
          </w:p>
        </w:tc>
        <w:tc>
          <w:tcPr>
            <w:tcW w:w="4251" w:type="dxa"/>
            <w:vAlign w:val="center"/>
          </w:tcPr>
          <w:p w:rsidR="00795A09" w:rsidRDefault="00795A09" w:rsidP="00795A09">
            <w:pPr>
              <w:jc w:val="both"/>
              <w:rPr>
                <w:b/>
                <w:color w:val="000000"/>
                <w:u w:val="single"/>
              </w:rPr>
            </w:pPr>
            <w:r>
              <w:rPr>
                <w:b/>
                <w:color w:val="000000"/>
                <w:u w:val="single"/>
              </w:rPr>
              <w:t>ЗМІНИ НКРЕКП НЕ ПРОПОНУВАЛИСЬ</w:t>
            </w:r>
          </w:p>
          <w:p w:rsidR="00795A09" w:rsidRDefault="00795A09" w:rsidP="00795A09">
            <w:pPr>
              <w:jc w:val="both"/>
              <w:rPr>
                <w:color w:val="000000"/>
              </w:rPr>
            </w:pPr>
            <w:r w:rsidRPr="00066FDC">
              <w:rPr>
                <w:b/>
                <w:color w:val="000000"/>
                <w:u w:val="single"/>
              </w:rPr>
              <w:t>ПрАТ «Львівобленерго»</w:t>
            </w:r>
          </w:p>
          <w:p w:rsidR="00795A09" w:rsidRDefault="00795A09" w:rsidP="00795A09">
            <w:pPr>
              <w:jc w:val="both"/>
              <w:rPr>
                <w:color w:val="000000"/>
              </w:rPr>
            </w:pPr>
            <w:r w:rsidRPr="003F3138">
              <w:rPr>
                <w:color w:val="000000"/>
              </w:rPr>
              <w:t xml:space="preserve">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w:t>
            </w:r>
            <w:r w:rsidRPr="003F3138">
              <w:rPr>
                <w:color w:val="000000"/>
              </w:rPr>
              <w:lastRenderedPageBreak/>
              <w:t>розподілу/передачі (у разі якщо замовником у заяві про приєднання обрано ОСР, який надає послугу з приєднання такому замовнику, постачальником послуг комерційного обліку, та замовником виконано вимоги Кодексу комерційного обліку електричної енергії та сплачено вартість надання послуги з комерційного обліку електричної енергії не пізніше семи робочих днів до дня завершення строку надання послуги, визначеного цим розділом Кодексу)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rsidR="00795A09" w:rsidRDefault="00795A09" w:rsidP="00795A09">
            <w:pPr>
              <w:jc w:val="both"/>
              <w:rPr>
                <w:color w:val="000000"/>
              </w:rPr>
            </w:pPr>
          </w:p>
          <w:p w:rsidR="00795A09" w:rsidRDefault="00795A09" w:rsidP="00795A09">
            <w:pPr>
              <w:jc w:val="both"/>
              <w:rPr>
                <w:color w:val="000000"/>
              </w:rPr>
            </w:pPr>
          </w:p>
          <w:p w:rsidR="00795A09" w:rsidRPr="003F3138" w:rsidRDefault="00795A09" w:rsidP="00795A09">
            <w:pPr>
              <w:jc w:val="both"/>
              <w:rPr>
                <w:color w:val="000000"/>
              </w:rPr>
            </w:pPr>
          </w:p>
          <w:p w:rsidR="00795A09" w:rsidRDefault="00795A09" w:rsidP="00795A09">
            <w:pPr>
              <w:jc w:val="both"/>
              <w:rPr>
                <w:color w:val="000000"/>
              </w:rPr>
            </w:pPr>
            <w:bookmarkStart w:id="17" w:name="3941"/>
            <w:r w:rsidRPr="003F3138">
              <w:rPr>
                <w:color w:val="000000"/>
              </w:rPr>
              <w:t>Замовник підписує заяву-приєднання до договору споживача про надання послуг з розподілу електричної енергії та надає її до ОСР разом із заявою на підключення електроустановки до електричних мереж.</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bookmarkEnd w:id="17"/>
          <w:p w:rsidR="00795A09" w:rsidRPr="003F3138" w:rsidRDefault="00795A09" w:rsidP="00795A09">
            <w:pPr>
              <w:jc w:val="both"/>
              <w:rPr>
                <w:color w:val="000000"/>
              </w:rPr>
            </w:pPr>
            <w:r w:rsidRPr="003F3138">
              <w:rPr>
                <w:color w:val="000000"/>
              </w:rPr>
              <w:t>У разі якщо замовником у заяві про приєднання не обрано ОСР як постачальника послуги комерційного обліку 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p w:rsidR="00795A09" w:rsidRPr="003F3138" w:rsidRDefault="00795A09" w:rsidP="00795A09">
            <w:pPr>
              <w:jc w:val="both"/>
              <w:rPr>
                <w:color w:val="000000"/>
              </w:rPr>
            </w:pPr>
          </w:p>
          <w:p w:rsidR="00795A09" w:rsidRDefault="00795A09" w:rsidP="00795A09">
            <w:pPr>
              <w:jc w:val="both"/>
              <w:rPr>
                <w:color w:val="000000"/>
              </w:rPr>
            </w:pPr>
          </w:p>
          <w:p w:rsidR="00795A09" w:rsidRPr="00BB49A1" w:rsidRDefault="00795A09" w:rsidP="00795A09">
            <w:pPr>
              <w:jc w:val="both"/>
              <w:rPr>
                <w:color w:val="000000"/>
              </w:rPr>
            </w:pPr>
          </w:p>
        </w:tc>
        <w:tc>
          <w:tcPr>
            <w:tcW w:w="3970" w:type="dxa"/>
            <w:vAlign w:val="center"/>
          </w:tcPr>
          <w:p w:rsidR="00795A09" w:rsidRDefault="00795A09" w:rsidP="00795A09">
            <w:pPr>
              <w:spacing w:line="259" w:lineRule="auto"/>
              <w:ind w:firstLine="240"/>
              <w:jc w:val="both"/>
              <w:rPr>
                <w:rFonts w:eastAsia="Calibri"/>
                <w:color w:val="000000"/>
                <w:lang w:eastAsia="en-US"/>
              </w:rPr>
            </w:pPr>
            <w:r w:rsidRPr="00066FDC">
              <w:rPr>
                <w:b/>
                <w:color w:val="000000"/>
                <w:u w:val="single"/>
              </w:rPr>
              <w:lastRenderedPageBreak/>
              <w:t>ПрАТ «Львівобленерго»</w:t>
            </w:r>
          </w:p>
          <w:p w:rsidR="00795A09" w:rsidRPr="00066FDC" w:rsidRDefault="00795A09" w:rsidP="00795A09">
            <w:pPr>
              <w:spacing w:line="259" w:lineRule="auto"/>
              <w:ind w:firstLine="240"/>
              <w:jc w:val="both"/>
              <w:rPr>
                <w:rFonts w:eastAsia="Calibri"/>
                <w:color w:val="000000"/>
                <w:lang w:eastAsia="en-US"/>
              </w:rPr>
            </w:pPr>
            <w:r w:rsidRPr="003F3138">
              <w:rPr>
                <w:rFonts w:eastAsia="Calibri"/>
                <w:color w:val="000000"/>
                <w:lang w:eastAsia="en-US"/>
              </w:rPr>
              <w:t xml:space="preserve">Під час надання замовнику повідомлення про надання послуги з приєднання (крім приєднання будівельних струмоприймачів) ОСР ініціює укладення договору про надання послуг з розподілу шляхом надання оформленого паспорта точки розподілу/передачі (у разі якщо замовником </w:t>
            </w:r>
            <w:r w:rsidRPr="003F3138">
              <w:rPr>
                <w:rFonts w:eastAsia="Calibri"/>
                <w:color w:val="000000"/>
                <w:lang w:eastAsia="en-US"/>
              </w:rPr>
              <w:lastRenderedPageBreak/>
              <w:t>у заяві про приєднання обрано ОСР, який надає послугу з приєднання такому замовнику, постачальником послуг комерційного обліку, та замовником виконано вимоги Кодексу комерційного обліку електричної енергії та сплачено вартість надання послуги з комерційного обліку електричної енергії не пізніше семи робочих днів до дня завершення строку надання послуги, визначеного цим розділом Кодексу) та примірника заяви-приєднання до розробленого оператором системи розподілу договору споживача про надання послуг з розподілу електричної енергії.</w:t>
            </w:r>
          </w:p>
          <w:p w:rsidR="00795A09" w:rsidRPr="003F3138" w:rsidRDefault="00795A09" w:rsidP="00795A09">
            <w:pPr>
              <w:spacing w:line="259" w:lineRule="auto"/>
              <w:ind w:firstLine="240"/>
              <w:jc w:val="both"/>
              <w:rPr>
                <w:rFonts w:eastAsia="Calibri"/>
                <w:color w:val="000000"/>
                <w:lang w:eastAsia="en-US"/>
              </w:rPr>
            </w:pPr>
            <w:r w:rsidRPr="003F3138">
              <w:rPr>
                <w:rFonts w:eastAsia="Calibri"/>
                <w:color w:val="000000"/>
                <w:lang w:eastAsia="en-US"/>
              </w:rPr>
              <w:t xml:space="preserve">Замовник підписує заяву-приєднання </w:t>
            </w:r>
            <w:r w:rsidRPr="003F3138">
              <w:rPr>
                <w:rFonts w:eastAsia="Calibri"/>
                <w:color w:val="00B050"/>
                <w:lang w:eastAsia="en-US"/>
              </w:rPr>
              <w:t>та надані ОСР додатки до договору споживача про надання послуг з розподілу електричної енергії та надає її до ОСР разом документами, визначеними п.11.3.5 цього Кодексу (у разі якщо такі документи не були надані замовником при поданні заяви про приєднання, або якщо надані замовником документи втратили чинність).</w:t>
            </w:r>
          </w:p>
          <w:p w:rsidR="00795A09" w:rsidRDefault="00795A09" w:rsidP="00795A09">
            <w:pPr>
              <w:spacing w:line="259" w:lineRule="auto"/>
              <w:ind w:firstLine="240"/>
              <w:jc w:val="both"/>
              <w:rPr>
                <w:rFonts w:eastAsia="Calibri"/>
                <w:color w:val="000000"/>
                <w:lang w:eastAsia="en-US"/>
              </w:rPr>
            </w:pPr>
          </w:p>
          <w:p w:rsidR="00795A09" w:rsidRPr="003F3138" w:rsidRDefault="00795A09" w:rsidP="00795A09">
            <w:pPr>
              <w:spacing w:line="259" w:lineRule="auto"/>
              <w:ind w:firstLine="240"/>
              <w:jc w:val="both"/>
              <w:rPr>
                <w:rFonts w:eastAsia="Calibri"/>
                <w:lang w:eastAsia="en-US"/>
              </w:rPr>
            </w:pPr>
            <w:r w:rsidRPr="003F3138">
              <w:rPr>
                <w:rFonts w:eastAsia="Calibri"/>
                <w:color w:val="000000"/>
                <w:lang w:eastAsia="en-US"/>
              </w:rPr>
              <w:t>У разі якщо замовником у заяві про приєднання не обрано ОСР як постачальника послуги комерційного обліку та/або замовником до завершення надання послуги з приєднання не виконано умови договору про надання послуги з улаштування комерційного обліку електричної енергії, замовник разом із підписаною заявою-приєднання до договору споживача про надання послуг з розподілу електричної енергії додатково надає документ, що підтверджує отримання послуги з улаштування комерційного обліку електричної енергії.</w:t>
            </w:r>
          </w:p>
          <w:p w:rsidR="00795A09" w:rsidRPr="00BB49A1" w:rsidRDefault="00795A09" w:rsidP="00795A09">
            <w:pPr>
              <w:jc w:val="both"/>
              <w:rPr>
                <w:b/>
              </w:rPr>
            </w:pPr>
          </w:p>
        </w:tc>
        <w:tc>
          <w:tcPr>
            <w:tcW w:w="4113" w:type="dxa"/>
          </w:tcPr>
          <w:p w:rsidR="00795A09" w:rsidRDefault="00795A09" w:rsidP="00795A09">
            <w:pPr>
              <w:jc w:val="both"/>
              <w:rPr>
                <w:color w:val="000000"/>
              </w:rPr>
            </w:pPr>
            <w:r w:rsidRPr="00066FDC">
              <w:rPr>
                <w:b/>
                <w:color w:val="000000"/>
                <w:u w:val="single"/>
              </w:rPr>
              <w:lastRenderedPageBreak/>
              <w:t>ПрАТ «Львівобленерго»</w:t>
            </w:r>
          </w:p>
          <w:p w:rsidR="00795A09" w:rsidRPr="003F3138" w:rsidRDefault="00795A09" w:rsidP="00795A09">
            <w:pPr>
              <w:jc w:val="both"/>
              <w:rPr>
                <w:color w:val="000000"/>
              </w:rPr>
            </w:pPr>
            <w:r w:rsidRPr="003F3138">
              <w:rPr>
                <w:color w:val="000000"/>
              </w:rPr>
              <w:t xml:space="preserve">Згідно п. 1.2.1 Правил роздрібного ринку електричної енергії (далі – Правила), на роздрібному ринку електричної енергії споживання та використання електричної енергії для потреб електроустановки споживача здійснюється за умови забезпечення розподілу/передачі та продажу </w:t>
            </w:r>
            <w:r w:rsidRPr="003F3138">
              <w:rPr>
                <w:color w:val="000000"/>
              </w:rPr>
              <w:lastRenderedPageBreak/>
              <w:t>(постачання) електричної енергії на підставі договорів про розподіл/передачу, постачання електричної енергії, надання послуг комерційного обліку, які укладаються відповідно до цих Правил, Кодексу системи передачі, Кодексу систем розподілу та Кодексу комерційного обліку.</w:t>
            </w:r>
          </w:p>
          <w:p w:rsidR="00795A09" w:rsidRPr="003F3138" w:rsidRDefault="00795A09" w:rsidP="00795A09">
            <w:pPr>
              <w:jc w:val="both"/>
              <w:rPr>
                <w:color w:val="000000"/>
              </w:rPr>
            </w:pPr>
            <w:r w:rsidRPr="003F3138">
              <w:rPr>
                <w:color w:val="000000"/>
              </w:rPr>
              <w:t xml:space="preserve">Згідно п.1.2.15 Правил, на роздрібному ринку </w:t>
            </w:r>
            <w:r w:rsidRPr="003F3138">
              <w:rPr>
                <w:b/>
                <w:bCs/>
                <w:color w:val="000000"/>
              </w:rPr>
              <w:t>не допускається</w:t>
            </w:r>
            <w:r w:rsidRPr="003F3138">
              <w:rPr>
                <w:color w:val="000000"/>
              </w:rPr>
              <w:t xml:space="preserve"> споживання (використання) електричної енергії споживачем без укладення відповідно до цих Правил договору з електропостачальником та інших договорів, передбачених цими Правилами.</w:t>
            </w:r>
          </w:p>
          <w:p w:rsidR="00795A09" w:rsidRPr="003F3138" w:rsidRDefault="00795A09" w:rsidP="00795A09">
            <w:pPr>
              <w:jc w:val="both"/>
              <w:rPr>
                <w:color w:val="000000"/>
              </w:rPr>
            </w:pPr>
            <w:r w:rsidRPr="003F3138">
              <w:rPr>
                <w:color w:val="000000"/>
              </w:rPr>
              <w:t xml:space="preserve">Чинна редакція п. 4.8.3 та п. 4.8.4 Кодексу не передбачає необхідності укладення замовником договорів, наявність яких передбачена Правилами, перед підключенням електроустановки замовника. </w:t>
            </w:r>
          </w:p>
          <w:p w:rsidR="00795A09" w:rsidRPr="003F3138" w:rsidRDefault="00795A09" w:rsidP="00795A09">
            <w:pPr>
              <w:jc w:val="both"/>
              <w:rPr>
                <w:color w:val="000000"/>
              </w:rPr>
            </w:pPr>
            <w:r w:rsidRPr="003F3138">
              <w:rPr>
                <w:color w:val="000000"/>
              </w:rPr>
              <w:t xml:space="preserve">Договір споживача про надання послуг з розподілу електричної енергії крім паспорту точки розподілу та заяви-приєднання містить інші додатки з істотними умовами договору наприклад: акт розмежування балансової належності та експлуатаційної відповідальності сторін, однолінійна схема електропостачання, порядок розрахунку втрат електроенергії в мережах споживача (якщо засоби обліку встановлено не на межі розподілу). Тому пропонуємо окрім паспорту точки розподілу скеровувати споживачу для підписання весь договір про надання послуг з розподілу з додатками. </w:t>
            </w:r>
          </w:p>
          <w:p w:rsidR="00795A09" w:rsidRPr="003F3138" w:rsidRDefault="00795A09" w:rsidP="00795A09">
            <w:pPr>
              <w:jc w:val="both"/>
              <w:rPr>
                <w:color w:val="000000"/>
              </w:rPr>
            </w:pPr>
            <w:r w:rsidRPr="003F3138">
              <w:rPr>
                <w:color w:val="000000"/>
              </w:rPr>
              <w:t xml:space="preserve">Також, необхідно врахувати, що для укладення договору споживача про надання послуг з розподілу, споживач (замовник) повинен надати документи визначені Правилами (згідно п.11.3.5 Кодексу), відповідно в ОСР наявні виключно документи, надані Замовником на стадії написання заяви про приєднання, і яких може бути недостатньо для укладення договору (наприклад зареєстрована декларація або сертифікат про введення в експлуатацію об’єкту Замовника).  </w:t>
            </w:r>
          </w:p>
          <w:p w:rsidR="00795A09" w:rsidRPr="007D2C38" w:rsidRDefault="00795A09" w:rsidP="00795A09">
            <w:pPr>
              <w:ind w:firstLine="284"/>
              <w:jc w:val="both"/>
            </w:pPr>
            <w:r w:rsidRPr="003F3138">
              <w:rPr>
                <w:color w:val="000000"/>
              </w:rPr>
              <w:lastRenderedPageBreak/>
              <w:t>Відповідно, існує ймовірність, що на 5 або 10 робочий день з дня подання замовником заяви про підключення (згідно чинного п. 4.8.4 Кодексу), замовник може не мати укладеного договору про надання послуг з розподілу (з додатками) та/або договору з електропостачальником. Відповідно, підключення електроустановок споживача в такому випадку буде незаконним</w:t>
            </w:r>
            <w:r>
              <w:rPr>
                <w:color w:val="000000"/>
              </w:rPr>
              <w:t xml:space="preserve"> (СТП</w:t>
            </w:r>
            <w:r w:rsidRPr="007D2C38">
              <w:t xml:space="preserve"> Згідно п. 1.2.1 Правил роздрібного ринку електричної енергії (далі – Правила), на роздрібному ринку електричної енергії споживання та використання електричної енергії для потреб електроустановки споживача здійснюється за умови забезпечення розподілу/передачі та продажу (постачання) електричної енергії на підставі договорів про розподіл/передачу, постачання електричної енергії, надання послуг комерційного обліку, які укладаються відповідно до цих Правил, Кодексу системи передачі, Кодексу систем розподілу та Кодексу комерційного обліку.</w:t>
            </w:r>
          </w:p>
          <w:p w:rsidR="00795A09" w:rsidRPr="007D2C38" w:rsidRDefault="00795A09" w:rsidP="00795A09">
            <w:pPr>
              <w:ind w:firstLine="284"/>
              <w:jc w:val="both"/>
            </w:pPr>
            <w:r w:rsidRPr="007D2C38">
              <w:t xml:space="preserve">Згідно п.1.2.15 Правил, на роздрібному ринку </w:t>
            </w:r>
            <w:r w:rsidRPr="007D2C38">
              <w:rPr>
                <w:b/>
                <w:bCs/>
              </w:rPr>
              <w:t>не допускається</w:t>
            </w:r>
            <w:r w:rsidRPr="007D2C38">
              <w:t xml:space="preserve"> споживання (використання) електричної енергії споживачем без укладення відповідно до цих Правил договору з електропостачальником та інших договорів, передбачених цими Правилами.</w:t>
            </w:r>
          </w:p>
          <w:p w:rsidR="00795A09" w:rsidRDefault="00795A09" w:rsidP="00795A09">
            <w:pPr>
              <w:ind w:firstLine="284"/>
              <w:jc w:val="both"/>
            </w:pPr>
            <w:r w:rsidRPr="007D2C38">
              <w:t xml:space="preserve">Чинна редакція п. 4.8.3 та п. 4.8.4 Кодексу не передбачає необхідності укладення </w:t>
            </w:r>
            <w:r>
              <w:t>з</w:t>
            </w:r>
            <w:r w:rsidRPr="007D2C38">
              <w:t xml:space="preserve">амовником договорів, наявність яких передбачена Правилами, перед підключенням електроустановки </w:t>
            </w:r>
            <w:r>
              <w:t>з</w:t>
            </w:r>
            <w:r w:rsidRPr="007D2C38">
              <w:t xml:space="preserve">амовника. </w:t>
            </w:r>
          </w:p>
          <w:p w:rsidR="00795A09" w:rsidRDefault="00795A09" w:rsidP="00795A09">
            <w:pPr>
              <w:ind w:firstLine="284"/>
              <w:jc w:val="both"/>
            </w:pPr>
            <w:r>
              <w:t xml:space="preserve">Договір споживача про надання послуг з розподілу електричної енергії крім паспорту точки розподілу та заяви-приєднання містить інші додатки з істотними умовами договору наприклад: акт розмежування балансової належності та експлуатаційної відповідальності сторін, однолінійна схема електропостачання, порядок розрахунку втрат електроенергії в мережах споживача </w:t>
            </w:r>
            <w:r>
              <w:lastRenderedPageBreak/>
              <w:t xml:space="preserve">(якщо засоби обліку встановлено не на межі розподілу). Тому пропонуємо окрім паспорту точки розподілу скеровувати споживачу для підписання весь договір про надання послуг з розподілу з додатками. </w:t>
            </w:r>
          </w:p>
          <w:p w:rsidR="00795A09" w:rsidRPr="007D2C38" w:rsidRDefault="00795A09" w:rsidP="00795A09">
            <w:pPr>
              <w:ind w:firstLine="284"/>
              <w:jc w:val="both"/>
            </w:pPr>
            <w:r>
              <w:t xml:space="preserve">Також, необхідно врахувати, що для укладення договору споживача про надання послуг з розподілу, споживач (замовник) повинен надати документи визначені Правилами (згідно п.11.3.5 Кодексу), відповідно в ОСР наявні виключно документи, надані Замовником на стадії написання заяви про приєднання, і яких може бути недостатньо для укладення договору (наприклад зареєстрована декларація або сертифікат про введення в експлуатацію об’єкту Замовника).  </w:t>
            </w:r>
          </w:p>
          <w:p w:rsidR="00795A09" w:rsidRPr="00526300" w:rsidRDefault="00795A09" w:rsidP="00795A09">
            <w:pPr>
              <w:jc w:val="both"/>
              <w:rPr>
                <w:color w:val="000000"/>
              </w:rPr>
            </w:pPr>
            <w:r w:rsidRPr="007D2C38">
              <w:t xml:space="preserve">Відповідно, </w:t>
            </w:r>
            <w:r>
              <w:t xml:space="preserve">існує ймовірність, що </w:t>
            </w:r>
            <w:r w:rsidRPr="007D2C38">
              <w:t xml:space="preserve">на 5 або 10 робочий день з дня подання </w:t>
            </w:r>
            <w:r>
              <w:t>з</w:t>
            </w:r>
            <w:r w:rsidRPr="007D2C38">
              <w:t xml:space="preserve">амовником заяви про підключення (згідно чинного п. 4.8.4 Кодексу), </w:t>
            </w:r>
            <w:r>
              <w:t xml:space="preserve">замовник може не мати </w:t>
            </w:r>
            <w:r w:rsidRPr="007D2C38">
              <w:t xml:space="preserve">укладеного договору про надання послуг з розподілу (з додатками) </w:t>
            </w:r>
            <w:r>
              <w:t>та/</w:t>
            </w:r>
            <w:r w:rsidRPr="007D2C38">
              <w:t>або договору з електропостачальником. Відповідно, підключення</w:t>
            </w:r>
            <w:r>
              <w:t xml:space="preserve"> електроустановок </w:t>
            </w:r>
            <w:r w:rsidRPr="007D2C38">
              <w:t>споживача в такому випадку буде незаконним</w:t>
            </w:r>
            <w:r>
              <w:t xml:space="preserve">. </w:t>
            </w:r>
          </w:p>
        </w:tc>
        <w:tc>
          <w:tcPr>
            <w:tcW w:w="2837" w:type="dxa"/>
            <w:gridSpan w:val="2"/>
          </w:tcPr>
          <w:p w:rsidR="00795A09" w:rsidRPr="00B973BD" w:rsidRDefault="00795A09" w:rsidP="00795A09">
            <w:pPr>
              <w:jc w:val="both"/>
              <w:rPr>
                <w:b/>
                <w:color w:val="000000"/>
                <w:u w:val="single"/>
              </w:rPr>
            </w:pPr>
            <w:r w:rsidRPr="00B973BD">
              <w:rPr>
                <w:b/>
                <w:color w:val="000000"/>
                <w:u w:val="single"/>
              </w:rPr>
              <w:lastRenderedPageBreak/>
              <w:t>Попередньо не враховано</w:t>
            </w:r>
            <w:r>
              <w:rPr>
                <w:b/>
                <w:color w:val="000000"/>
                <w:u w:val="single"/>
              </w:rPr>
              <w:t xml:space="preserve"> (зміни не пропнувались)</w:t>
            </w:r>
            <w:r w:rsidRPr="00B973BD">
              <w:rPr>
                <w:b/>
                <w:color w:val="000000"/>
                <w:u w:val="single"/>
              </w:rPr>
              <w:t>, потребує обговорення</w:t>
            </w:r>
            <w:r>
              <w:rPr>
                <w:b/>
                <w:color w:val="000000"/>
                <w:u w:val="single"/>
              </w:rPr>
              <w:t xml:space="preserve"> (вирішення питання побутового тарифу)</w:t>
            </w:r>
          </w:p>
        </w:tc>
      </w:tr>
      <w:tr w:rsidR="00795A09" w:rsidRPr="00BB49A1" w:rsidTr="00743345">
        <w:trPr>
          <w:gridAfter w:val="2"/>
          <w:wAfter w:w="33" w:type="dxa"/>
          <w:trHeight w:val="465"/>
        </w:trPr>
        <w:tc>
          <w:tcPr>
            <w:tcW w:w="710" w:type="dxa"/>
            <w:vAlign w:val="center"/>
          </w:tcPr>
          <w:p w:rsidR="00795A09" w:rsidRDefault="00795A09" w:rsidP="00795A09">
            <w:pPr>
              <w:jc w:val="center"/>
            </w:pPr>
            <w:r>
              <w:lastRenderedPageBreak/>
              <w:t>4.8.4</w:t>
            </w:r>
          </w:p>
        </w:tc>
        <w:tc>
          <w:tcPr>
            <w:tcW w:w="4251" w:type="dxa"/>
            <w:vAlign w:val="center"/>
          </w:tcPr>
          <w:p w:rsidR="00795A09" w:rsidRDefault="00795A09" w:rsidP="00795A09">
            <w:pPr>
              <w:jc w:val="both"/>
              <w:rPr>
                <w:color w:val="000000"/>
              </w:rPr>
            </w:pPr>
            <w:r w:rsidRPr="00066FDC">
              <w:rPr>
                <w:b/>
                <w:color w:val="000000"/>
                <w:u w:val="single"/>
              </w:rPr>
              <w:t>ПрАТ «Львівобленерго»</w:t>
            </w:r>
          </w:p>
          <w:p w:rsidR="00795A09" w:rsidRPr="003F3138" w:rsidRDefault="00795A09" w:rsidP="00795A09">
            <w:pPr>
              <w:jc w:val="both"/>
              <w:rPr>
                <w:color w:val="000000"/>
              </w:rPr>
            </w:pPr>
            <w:r w:rsidRPr="003F3138">
              <w:rPr>
                <w:color w:val="000000"/>
              </w:rPr>
              <w:t>Підключення з боку ОСР електроустановок замовника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p>
        </w:tc>
        <w:tc>
          <w:tcPr>
            <w:tcW w:w="3970" w:type="dxa"/>
            <w:vAlign w:val="center"/>
          </w:tcPr>
          <w:p w:rsidR="00795A09" w:rsidRDefault="00795A09" w:rsidP="00795A09">
            <w:pPr>
              <w:spacing w:line="259" w:lineRule="auto"/>
              <w:ind w:firstLine="240"/>
              <w:jc w:val="both"/>
              <w:rPr>
                <w:rFonts w:eastAsia="Calibri"/>
                <w:color w:val="000000"/>
                <w:lang w:eastAsia="en-US"/>
              </w:rPr>
            </w:pPr>
            <w:r w:rsidRPr="00066FDC">
              <w:rPr>
                <w:b/>
                <w:color w:val="000000"/>
                <w:u w:val="single"/>
              </w:rPr>
              <w:t>ПрАТ «Львівобленерго»</w:t>
            </w:r>
          </w:p>
          <w:p w:rsidR="00795A09" w:rsidRPr="003F3138" w:rsidRDefault="00795A09" w:rsidP="00795A09">
            <w:pPr>
              <w:spacing w:line="259" w:lineRule="auto"/>
              <w:ind w:firstLine="240"/>
              <w:jc w:val="both"/>
              <w:rPr>
                <w:rFonts w:eastAsia="Calibri"/>
                <w:color w:val="000000"/>
                <w:lang w:eastAsia="en-US"/>
              </w:rPr>
            </w:pPr>
            <w:r w:rsidRPr="003F3138">
              <w:rPr>
                <w:rFonts w:eastAsia="Calibri"/>
                <w:color w:val="000000"/>
                <w:lang w:eastAsia="en-US"/>
              </w:rPr>
              <w:t>Підключення з боку ОСР електроустановок замовника до електричної мережі здійснюється протягом 5 робочих днів після отримання заяви замовника або 10 робочих днів, якщо підключення потребує припинення електропостачання інших Користувачів</w:t>
            </w:r>
            <w:r w:rsidRPr="003F3138">
              <w:rPr>
                <w:rFonts w:eastAsia="Calibri"/>
                <w:color w:val="7030A0"/>
                <w:lang w:eastAsia="en-US"/>
              </w:rPr>
              <w:t xml:space="preserve">, </w:t>
            </w:r>
            <w:r w:rsidRPr="003F3138">
              <w:rPr>
                <w:rFonts w:eastAsia="Calibri"/>
                <w:color w:val="00B050"/>
                <w:lang w:eastAsia="en-US"/>
              </w:rPr>
              <w:t>за умови наявності у замовника укладених договорів, необхідність яких передбачена Правилами роздрібного ринку електричної енергії.</w:t>
            </w:r>
          </w:p>
        </w:tc>
        <w:tc>
          <w:tcPr>
            <w:tcW w:w="4113" w:type="dxa"/>
          </w:tcPr>
          <w:p w:rsidR="00795A09" w:rsidRPr="00BB49A1" w:rsidRDefault="00EC7952" w:rsidP="00795A09">
            <w:pPr>
              <w:jc w:val="both"/>
              <w:rPr>
                <w:color w:val="000000"/>
              </w:rPr>
            </w:pPr>
            <w:r w:rsidRPr="00066FDC">
              <w:rPr>
                <w:b/>
                <w:color w:val="000000"/>
                <w:u w:val="single"/>
              </w:rPr>
              <w:t>ПрАТ «Львівобленерго»</w:t>
            </w:r>
          </w:p>
        </w:tc>
        <w:tc>
          <w:tcPr>
            <w:tcW w:w="2837" w:type="dxa"/>
            <w:gridSpan w:val="2"/>
          </w:tcPr>
          <w:p w:rsidR="00795A09" w:rsidRPr="00BB49A1" w:rsidRDefault="00795A09" w:rsidP="00795A09">
            <w:pPr>
              <w:jc w:val="both"/>
              <w:rPr>
                <w:color w:val="000000"/>
              </w:rPr>
            </w:pPr>
            <w:r w:rsidRPr="00B973BD">
              <w:rPr>
                <w:b/>
                <w:color w:val="000000"/>
                <w:u w:val="single"/>
              </w:rPr>
              <w:t>Попередньо не враховано</w:t>
            </w:r>
            <w:r>
              <w:rPr>
                <w:b/>
                <w:color w:val="000000"/>
                <w:u w:val="single"/>
              </w:rPr>
              <w:t xml:space="preserve"> (зміни не пропнувались)</w:t>
            </w:r>
            <w:r w:rsidRPr="00B973BD">
              <w:rPr>
                <w:b/>
                <w:color w:val="000000"/>
                <w:u w:val="single"/>
              </w:rPr>
              <w:t>, потребує обговорення</w:t>
            </w:r>
            <w:r>
              <w:rPr>
                <w:b/>
                <w:color w:val="000000"/>
                <w:u w:val="single"/>
              </w:rPr>
              <w:t xml:space="preserve"> (доцільно розглянути)</w:t>
            </w:r>
          </w:p>
        </w:tc>
      </w:tr>
      <w:tr w:rsidR="000700E5" w:rsidRPr="00BB49A1" w:rsidTr="000700E5">
        <w:trPr>
          <w:gridAfter w:val="2"/>
          <w:wAfter w:w="33" w:type="dxa"/>
          <w:trHeight w:val="465"/>
        </w:trPr>
        <w:tc>
          <w:tcPr>
            <w:tcW w:w="710" w:type="dxa"/>
            <w:vAlign w:val="center"/>
          </w:tcPr>
          <w:p w:rsidR="000700E5" w:rsidRDefault="000700E5" w:rsidP="00795A09">
            <w:pPr>
              <w:jc w:val="center"/>
            </w:pPr>
            <w:r>
              <w:t>4.8.5</w:t>
            </w:r>
          </w:p>
        </w:tc>
        <w:tc>
          <w:tcPr>
            <w:tcW w:w="4251" w:type="dxa"/>
            <w:vAlign w:val="center"/>
          </w:tcPr>
          <w:p w:rsidR="000700E5" w:rsidRPr="000700E5" w:rsidRDefault="000700E5" w:rsidP="00795A09">
            <w:pPr>
              <w:jc w:val="both"/>
              <w:rPr>
                <w:b/>
                <w:color w:val="000000"/>
                <w:u w:val="single"/>
              </w:rPr>
            </w:pPr>
            <w:r w:rsidRPr="000700E5">
              <w:rPr>
                <w:b/>
                <w:color w:val="000000"/>
                <w:u w:val="single"/>
              </w:rPr>
              <w:t>ЗМІНИ НКРЕКП НЕ ПРОПОНУВАЛИСЬ</w:t>
            </w:r>
          </w:p>
          <w:p w:rsidR="000700E5" w:rsidRPr="000700E5" w:rsidRDefault="00963230" w:rsidP="000700E5">
            <w:pPr>
              <w:pStyle w:val="tj"/>
              <w:shd w:val="clear" w:color="auto" w:fill="FFFFFF"/>
              <w:spacing w:before="0" w:beforeAutospacing="0" w:after="0" w:afterAutospacing="0"/>
              <w:rPr>
                <w:color w:val="000000"/>
                <w:sz w:val="20"/>
                <w:szCs w:val="20"/>
                <w:lang w:eastAsia="ru-RU"/>
              </w:rPr>
            </w:pPr>
            <w:hyperlink r:id="rId26" w:tgtFrame="_blank" w:history="1">
              <w:r w:rsidR="000700E5" w:rsidRPr="000700E5">
                <w:rPr>
                  <w:color w:val="000000"/>
                  <w:sz w:val="20"/>
                  <w:szCs w:val="20"/>
                  <w:lang w:eastAsia="ru-RU"/>
                </w:rPr>
                <w:t xml:space="preserve">Фактом виконання зобов'язання ОСР з приєднання об'єкта замовника (будівництва електричних мереж зовнішнього електропостачання об'єкта замовника від </w:t>
              </w:r>
              <w:r w:rsidR="000700E5" w:rsidRPr="000700E5">
                <w:rPr>
                  <w:color w:val="000000"/>
                  <w:sz w:val="20"/>
                  <w:szCs w:val="20"/>
                  <w:lang w:eastAsia="ru-RU"/>
                </w:rPr>
                <w:lastRenderedPageBreak/>
                <w:t>місця забезпечення потужності в точку приєднання) є факт подачі напруги в узгоджену точку приєднання та встановлення в точці приєднання ввідного пристрою із комутаційним апаратом (ввідним).</w:t>
              </w:r>
            </w:hyperlink>
          </w:p>
          <w:p w:rsidR="000700E5" w:rsidRPr="000700E5" w:rsidRDefault="00963230" w:rsidP="000700E5">
            <w:pPr>
              <w:pStyle w:val="tj"/>
              <w:shd w:val="clear" w:color="auto" w:fill="FFFFFF"/>
              <w:spacing w:before="0" w:beforeAutospacing="0" w:after="0" w:afterAutospacing="0"/>
              <w:rPr>
                <w:color w:val="000000"/>
                <w:sz w:val="20"/>
                <w:szCs w:val="20"/>
                <w:lang w:eastAsia="ru-RU"/>
              </w:rPr>
            </w:pPr>
            <w:hyperlink r:id="rId27" w:tgtFrame="_blank" w:history="1">
              <w:r w:rsidR="000700E5" w:rsidRPr="000700E5">
                <w:rPr>
                  <w:color w:val="000000"/>
                  <w:sz w:val="20"/>
                  <w:szCs w:val="20"/>
                  <w:lang w:eastAsia="ru-RU"/>
                </w:rPr>
                <w:t>Факт надання послуги з приєднання підтверджується наданим ОСР замовнику повідомленням про надання послуги з приєднання.</w:t>
              </w:r>
            </w:hyperlink>
          </w:p>
          <w:p w:rsidR="000700E5" w:rsidRPr="000700E5" w:rsidRDefault="00963230" w:rsidP="000700E5">
            <w:pPr>
              <w:pStyle w:val="tj"/>
              <w:shd w:val="clear" w:color="auto" w:fill="FFFFFF"/>
              <w:spacing w:before="0" w:beforeAutospacing="0" w:after="0" w:afterAutospacing="0"/>
              <w:rPr>
                <w:color w:val="000000"/>
                <w:sz w:val="20"/>
                <w:szCs w:val="20"/>
                <w:lang w:eastAsia="ru-RU"/>
              </w:rPr>
            </w:pPr>
            <w:hyperlink r:id="rId28" w:tgtFrame="_blank" w:history="1">
              <w:r w:rsidR="000700E5" w:rsidRPr="000700E5">
                <w:rPr>
                  <w:color w:val="000000"/>
                  <w:sz w:val="20"/>
                  <w:szCs w:val="20"/>
                  <w:lang w:eastAsia="ru-RU"/>
                </w:rPr>
                <w:t>Послуга з приєднання вважається наданою з дати надання ОСР замовнику повідомлення з урахуванням вимог пункту 4.8.2 глави 4.8 цього розділу.</w:t>
              </w:r>
            </w:hyperlink>
          </w:p>
          <w:p w:rsidR="000700E5" w:rsidRPr="000700E5" w:rsidRDefault="000700E5" w:rsidP="00795A09">
            <w:pPr>
              <w:jc w:val="both"/>
              <w:rPr>
                <w:color w:val="000000"/>
              </w:rPr>
            </w:pPr>
          </w:p>
        </w:tc>
        <w:tc>
          <w:tcPr>
            <w:tcW w:w="3970" w:type="dxa"/>
          </w:tcPr>
          <w:p w:rsidR="000700E5" w:rsidRDefault="000700E5" w:rsidP="00795A09">
            <w:pPr>
              <w:spacing w:line="259" w:lineRule="auto"/>
              <w:ind w:firstLine="240"/>
              <w:jc w:val="both"/>
              <w:rPr>
                <w:b/>
                <w:color w:val="000000"/>
                <w:u w:val="single"/>
              </w:rPr>
            </w:pPr>
            <w:r>
              <w:rPr>
                <w:b/>
                <w:color w:val="000000"/>
                <w:u w:val="single"/>
              </w:rPr>
              <w:lastRenderedPageBreak/>
              <w:t>ПрАТ «Рівнеобленерго»</w:t>
            </w:r>
          </w:p>
          <w:p w:rsidR="00EB1FC9" w:rsidRDefault="00EB1FC9" w:rsidP="00795A09">
            <w:pPr>
              <w:spacing w:line="259" w:lineRule="auto"/>
              <w:ind w:firstLine="240"/>
              <w:jc w:val="both"/>
              <w:rPr>
                <w:b/>
                <w:color w:val="000000"/>
                <w:u w:val="single"/>
              </w:rPr>
            </w:pPr>
            <w:r>
              <w:rPr>
                <w:b/>
                <w:color w:val="000000"/>
                <w:u w:val="single"/>
              </w:rPr>
              <w:t>Пропозиції надані після 09.04.2024 (кінцевий термін надання пропозицій)</w:t>
            </w:r>
          </w:p>
          <w:p w:rsidR="000700E5" w:rsidRPr="000700E5" w:rsidRDefault="000700E5" w:rsidP="000700E5">
            <w:pPr>
              <w:pStyle w:val="tj"/>
              <w:shd w:val="clear" w:color="auto" w:fill="FFFFFF"/>
              <w:spacing w:before="0" w:beforeAutospacing="0" w:after="0" w:afterAutospacing="0"/>
              <w:jc w:val="both"/>
              <w:rPr>
                <w:color w:val="000000"/>
                <w:sz w:val="20"/>
                <w:szCs w:val="20"/>
                <w:lang w:eastAsia="ru-RU"/>
              </w:rPr>
            </w:pPr>
            <w:r w:rsidRPr="000700E5">
              <w:rPr>
                <w:color w:val="000000"/>
                <w:sz w:val="20"/>
                <w:szCs w:val="20"/>
                <w:lang w:eastAsia="ru-RU"/>
              </w:rPr>
              <w:t>У р</w:t>
            </w:r>
            <w:r>
              <w:rPr>
                <w:color w:val="000000"/>
                <w:sz w:val="20"/>
                <w:szCs w:val="20"/>
                <w:lang w:eastAsia="ru-RU"/>
              </w:rPr>
              <w:t>а</w:t>
            </w:r>
            <w:r w:rsidRPr="000700E5">
              <w:rPr>
                <w:color w:val="000000"/>
                <w:sz w:val="20"/>
                <w:szCs w:val="20"/>
                <w:lang w:eastAsia="ru-RU"/>
              </w:rPr>
              <w:t>зi якщо мережі замовника не готові прийияти напругу при</w:t>
            </w:r>
            <w:r>
              <w:rPr>
                <w:color w:val="000000"/>
                <w:sz w:val="20"/>
                <w:szCs w:val="20"/>
                <w:lang w:eastAsia="ru-RU"/>
              </w:rPr>
              <w:t>є</w:t>
            </w:r>
            <w:r w:rsidRPr="000700E5">
              <w:rPr>
                <w:color w:val="000000"/>
                <w:sz w:val="20"/>
                <w:szCs w:val="20"/>
                <w:lang w:eastAsia="ru-RU"/>
              </w:rPr>
              <w:t>днання у вка</w:t>
            </w:r>
            <w:r>
              <w:rPr>
                <w:color w:val="000000"/>
                <w:sz w:val="20"/>
                <w:szCs w:val="20"/>
                <w:lang w:eastAsia="ru-RU"/>
              </w:rPr>
              <w:t>з</w:t>
            </w:r>
            <w:r w:rsidRPr="000700E5">
              <w:rPr>
                <w:color w:val="000000"/>
                <w:sz w:val="20"/>
                <w:szCs w:val="20"/>
                <w:lang w:eastAsia="ru-RU"/>
              </w:rPr>
              <w:t xml:space="preserve">ану </w:t>
            </w:r>
            <w:r w:rsidRPr="000700E5">
              <w:rPr>
                <w:color w:val="000000"/>
                <w:sz w:val="20"/>
                <w:szCs w:val="20"/>
                <w:lang w:eastAsia="ru-RU"/>
              </w:rPr>
              <w:lastRenderedPageBreak/>
              <w:t>точку при</w:t>
            </w:r>
            <w:r>
              <w:rPr>
                <w:color w:val="000000"/>
                <w:sz w:val="20"/>
                <w:szCs w:val="20"/>
                <w:lang w:eastAsia="ru-RU"/>
              </w:rPr>
              <w:t>єднання</w:t>
            </w:r>
            <w:r w:rsidRPr="000700E5">
              <w:rPr>
                <w:color w:val="000000"/>
                <w:sz w:val="20"/>
                <w:szCs w:val="20"/>
                <w:lang w:eastAsia="ru-RU"/>
              </w:rPr>
              <w:t xml:space="preserve"> </w:t>
            </w:r>
            <w:r>
              <w:rPr>
                <w:color w:val="000000"/>
                <w:sz w:val="20"/>
                <w:szCs w:val="20"/>
                <w:lang w:eastAsia="ru-RU"/>
              </w:rPr>
              <w:t>терміни</w:t>
            </w:r>
            <w:r w:rsidRPr="000700E5">
              <w:rPr>
                <w:color w:val="000000"/>
                <w:sz w:val="20"/>
                <w:szCs w:val="20"/>
                <w:lang w:eastAsia="ru-RU"/>
              </w:rPr>
              <w:t xml:space="preserve"> надання </w:t>
            </w:r>
            <w:r>
              <w:rPr>
                <w:color w:val="000000"/>
                <w:sz w:val="20"/>
                <w:szCs w:val="20"/>
                <w:lang w:eastAsia="ru-RU"/>
              </w:rPr>
              <w:t>послуги</w:t>
            </w:r>
            <w:r w:rsidRPr="000700E5">
              <w:rPr>
                <w:color w:val="000000"/>
                <w:sz w:val="20"/>
                <w:szCs w:val="20"/>
                <w:lang w:eastAsia="ru-RU"/>
              </w:rPr>
              <w:t xml:space="preserve"> </w:t>
            </w:r>
            <w:r>
              <w:rPr>
                <w:color w:val="000000"/>
                <w:sz w:val="20"/>
                <w:szCs w:val="20"/>
                <w:lang w:eastAsia="ru-RU"/>
              </w:rPr>
              <w:t xml:space="preserve">з </w:t>
            </w:r>
            <w:r w:rsidRPr="000700E5">
              <w:rPr>
                <w:color w:val="000000"/>
                <w:sz w:val="20"/>
                <w:szCs w:val="20"/>
                <w:lang w:eastAsia="ru-RU"/>
              </w:rPr>
              <w:t>при</w:t>
            </w:r>
            <w:r>
              <w:rPr>
                <w:color w:val="000000"/>
                <w:sz w:val="20"/>
                <w:szCs w:val="20"/>
                <w:lang w:eastAsia="ru-RU"/>
              </w:rPr>
              <w:t>єднання</w:t>
            </w:r>
            <w:r w:rsidRPr="000700E5">
              <w:rPr>
                <w:color w:val="000000"/>
                <w:sz w:val="20"/>
                <w:szCs w:val="20"/>
                <w:lang w:eastAsia="ru-RU"/>
              </w:rPr>
              <w:t xml:space="preserve"> </w:t>
            </w:r>
            <w:r>
              <w:rPr>
                <w:color w:val="000000"/>
                <w:sz w:val="20"/>
                <w:szCs w:val="20"/>
                <w:lang w:eastAsia="ru-RU"/>
              </w:rPr>
              <w:t>призупиняються</w:t>
            </w:r>
            <w:r w:rsidRPr="000700E5">
              <w:rPr>
                <w:color w:val="000000"/>
                <w:sz w:val="20"/>
                <w:szCs w:val="20"/>
                <w:lang w:eastAsia="ru-RU"/>
              </w:rPr>
              <w:t xml:space="preserve"> (подача напруги) до мо</w:t>
            </w:r>
            <w:r>
              <w:rPr>
                <w:color w:val="000000"/>
                <w:sz w:val="20"/>
                <w:szCs w:val="20"/>
                <w:lang w:eastAsia="ru-RU"/>
              </w:rPr>
              <w:t>м</w:t>
            </w:r>
            <w:r w:rsidRPr="000700E5">
              <w:rPr>
                <w:color w:val="000000"/>
                <w:sz w:val="20"/>
                <w:szCs w:val="20"/>
                <w:lang w:eastAsia="ru-RU"/>
              </w:rPr>
              <w:t>енту надання п</w:t>
            </w:r>
            <w:r w:rsidR="003E7F37">
              <w:rPr>
                <w:color w:val="000000"/>
                <w:sz w:val="20"/>
                <w:szCs w:val="20"/>
                <w:lang w:eastAsia="ru-RU"/>
              </w:rPr>
              <w:t>о</w:t>
            </w:r>
            <w:r w:rsidRPr="000700E5">
              <w:rPr>
                <w:color w:val="000000"/>
                <w:sz w:val="20"/>
                <w:szCs w:val="20"/>
                <w:lang w:eastAsia="ru-RU"/>
              </w:rPr>
              <w:t>відомлення</w:t>
            </w:r>
          </w:p>
          <w:p w:rsidR="000700E5" w:rsidRPr="00066FDC" w:rsidRDefault="000700E5" w:rsidP="000700E5">
            <w:pPr>
              <w:pStyle w:val="tj"/>
              <w:shd w:val="clear" w:color="auto" w:fill="FFFFFF"/>
              <w:spacing w:before="0" w:beforeAutospacing="0" w:after="0" w:afterAutospacing="0"/>
              <w:jc w:val="both"/>
              <w:rPr>
                <w:b/>
                <w:color w:val="000000"/>
                <w:u w:val="single"/>
              </w:rPr>
            </w:pPr>
            <w:r w:rsidRPr="000700E5">
              <w:rPr>
                <w:color w:val="000000"/>
                <w:sz w:val="20"/>
                <w:szCs w:val="20"/>
                <w:lang w:eastAsia="ru-RU"/>
              </w:rPr>
              <w:t>Зам</w:t>
            </w:r>
            <w:r w:rsidR="003E7F37">
              <w:rPr>
                <w:color w:val="000000"/>
                <w:sz w:val="20"/>
                <w:szCs w:val="20"/>
                <w:lang w:eastAsia="ru-RU"/>
              </w:rPr>
              <w:t>овником</w:t>
            </w:r>
            <w:r w:rsidRPr="000700E5">
              <w:rPr>
                <w:color w:val="000000"/>
                <w:sz w:val="20"/>
                <w:szCs w:val="20"/>
                <w:lang w:eastAsia="ru-RU"/>
              </w:rPr>
              <w:t xml:space="preserve"> про виконання в</w:t>
            </w:r>
            <w:r w:rsidR="003E7F37">
              <w:rPr>
                <w:color w:val="000000"/>
                <w:sz w:val="20"/>
                <w:szCs w:val="20"/>
                <w:lang w:eastAsia="ru-RU"/>
              </w:rPr>
              <w:t>имог</w:t>
            </w:r>
            <w:r w:rsidRPr="000700E5">
              <w:rPr>
                <w:color w:val="000000"/>
                <w:sz w:val="20"/>
                <w:szCs w:val="20"/>
                <w:lang w:eastAsia="ru-RU"/>
              </w:rPr>
              <w:t xml:space="preserve"> ТУ в частині </w:t>
            </w:r>
            <w:r w:rsidR="003E7F37">
              <w:rPr>
                <w:color w:val="000000"/>
                <w:sz w:val="20"/>
                <w:szCs w:val="20"/>
                <w:lang w:eastAsia="ru-RU"/>
              </w:rPr>
              <w:t>замовника</w:t>
            </w:r>
            <w:r w:rsidRPr="000700E5">
              <w:rPr>
                <w:color w:val="000000"/>
                <w:sz w:val="20"/>
                <w:szCs w:val="20"/>
                <w:lang w:eastAsia="ru-RU"/>
              </w:rPr>
              <w:t xml:space="preserve"> </w:t>
            </w:r>
            <w:r w:rsidR="003E7F37">
              <w:rPr>
                <w:color w:val="000000"/>
                <w:sz w:val="20"/>
                <w:szCs w:val="20"/>
                <w:lang w:eastAsia="ru-RU"/>
              </w:rPr>
              <w:t>та готовності прийняття напруги приєднання в точку приєднання</w:t>
            </w:r>
          </w:p>
        </w:tc>
        <w:tc>
          <w:tcPr>
            <w:tcW w:w="4113" w:type="dxa"/>
          </w:tcPr>
          <w:p w:rsidR="000700E5" w:rsidRDefault="000700E5" w:rsidP="00795A09">
            <w:pPr>
              <w:jc w:val="both"/>
              <w:rPr>
                <w:b/>
                <w:color w:val="000000"/>
                <w:u w:val="single"/>
              </w:rPr>
            </w:pPr>
            <w:r>
              <w:rPr>
                <w:b/>
                <w:color w:val="000000"/>
                <w:u w:val="single"/>
              </w:rPr>
              <w:lastRenderedPageBreak/>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0700E5" w:rsidRPr="00BB49A1" w:rsidRDefault="003E7F37" w:rsidP="00795A09">
            <w:pPr>
              <w:jc w:val="both"/>
              <w:rPr>
                <w:color w:val="000000"/>
              </w:rPr>
            </w:pPr>
            <w:r>
              <w:rPr>
                <w:sz w:val="21"/>
              </w:rPr>
              <w:t>Відсутність готовності</w:t>
            </w:r>
            <w:r>
              <w:rPr>
                <w:spacing w:val="40"/>
                <w:sz w:val="21"/>
              </w:rPr>
              <w:t xml:space="preserve"> </w:t>
            </w:r>
            <w:r>
              <w:rPr>
                <w:sz w:val="21"/>
              </w:rPr>
              <w:t>електроустановок замовника</w:t>
            </w:r>
            <w:r>
              <w:rPr>
                <w:spacing w:val="40"/>
                <w:sz w:val="21"/>
              </w:rPr>
              <w:t xml:space="preserve"> </w:t>
            </w:r>
            <w:r>
              <w:rPr>
                <w:sz w:val="21"/>
              </w:rPr>
              <w:t xml:space="preserve">для прийняття напруги </w:t>
            </w:r>
            <w:r>
              <w:rPr>
                <w:sz w:val="21"/>
              </w:rPr>
              <w:lastRenderedPageBreak/>
              <w:t>приєднання</w:t>
            </w:r>
            <w:r>
              <w:rPr>
                <w:spacing w:val="29"/>
                <w:sz w:val="21"/>
              </w:rPr>
              <w:t xml:space="preserve"> </w:t>
            </w:r>
            <w:r>
              <w:rPr>
                <w:sz w:val="21"/>
              </w:rPr>
              <w:t>в узгоджену</w:t>
            </w:r>
            <w:r>
              <w:rPr>
                <w:spacing w:val="33"/>
                <w:sz w:val="21"/>
              </w:rPr>
              <w:t xml:space="preserve"> </w:t>
            </w:r>
            <w:r>
              <w:rPr>
                <w:sz w:val="21"/>
              </w:rPr>
              <w:t>точку є</w:t>
            </w:r>
            <w:r>
              <w:rPr>
                <w:spacing w:val="-1"/>
                <w:sz w:val="21"/>
              </w:rPr>
              <w:t xml:space="preserve"> </w:t>
            </w:r>
            <w:r>
              <w:rPr>
                <w:sz w:val="21"/>
              </w:rPr>
              <w:t>неможливим для</w:t>
            </w:r>
            <w:r>
              <w:rPr>
                <w:spacing w:val="40"/>
                <w:sz w:val="21"/>
              </w:rPr>
              <w:t xml:space="preserve"> </w:t>
            </w:r>
            <w:r>
              <w:rPr>
                <w:sz w:val="21"/>
              </w:rPr>
              <w:t>дотримання</w:t>
            </w:r>
            <w:r>
              <w:rPr>
                <w:spacing w:val="40"/>
                <w:sz w:val="21"/>
              </w:rPr>
              <w:t xml:space="preserve"> </w:t>
            </w:r>
            <w:r>
              <w:rPr>
                <w:sz w:val="21"/>
              </w:rPr>
              <w:t>термінів</w:t>
            </w:r>
            <w:r>
              <w:rPr>
                <w:spacing w:val="40"/>
                <w:sz w:val="21"/>
              </w:rPr>
              <w:t xml:space="preserve"> </w:t>
            </w:r>
            <w:r>
              <w:rPr>
                <w:sz w:val="21"/>
              </w:rPr>
              <w:t>реалізації</w:t>
            </w:r>
            <w:r>
              <w:rPr>
                <w:spacing w:val="40"/>
                <w:sz w:val="21"/>
              </w:rPr>
              <w:t xml:space="preserve"> </w:t>
            </w:r>
            <w:r>
              <w:rPr>
                <w:sz w:val="21"/>
              </w:rPr>
              <w:t>приєднання.</w:t>
            </w:r>
            <w:r>
              <w:rPr>
                <w:spacing w:val="40"/>
                <w:sz w:val="21"/>
              </w:rPr>
              <w:t xml:space="preserve"> </w:t>
            </w:r>
            <w:r>
              <w:rPr>
                <w:sz w:val="21"/>
              </w:rPr>
              <w:t>(наприклад</w:t>
            </w:r>
            <w:r>
              <w:rPr>
                <w:spacing w:val="40"/>
                <w:sz w:val="21"/>
              </w:rPr>
              <w:t xml:space="preserve"> </w:t>
            </w:r>
            <w:r>
              <w:rPr>
                <w:sz w:val="21"/>
              </w:rPr>
              <w:t xml:space="preserve">зміна технічних параметрів </w:t>
            </w:r>
            <w:r>
              <w:rPr>
                <w:color w:val="4B4B4B"/>
                <w:w w:val="90"/>
                <w:sz w:val="21"/>
              </w:rPr>
              <w:t>—</w:t>
            </w:r>
            <w:r>
              <w:rPr>
                <w:color w:val="4B4B4B"/>
                <w:spacing w:val="40"/>
                <w:sz w:val="21"/>
              </w:rPr>
              <w:t xml:space="preserve"> </w:t>
            </w:r>
            <w:r>
              <w:rPr>
                <w:sz w:val="21"/>
              </w:rPr>
              <w:t>з 1ф на Зф)</w:t>
            </w:r>
          </w:p>
        </w:tc>
        <w:tc>
          <w:tcPr>
            <w:tcW w:w="2837" w:type="dxa"/>
            <w:gridSpan w:val="2"/>
          </w:tcPr>
          <w:p w:rsidR="000700E5" w:rsidRPr="00B973BD" w:rsidRDefault="000700E5" w:rsidP="00795A09">
            <w:pPr>
              <w:jc w:val="both"/>
              <w:rPr>
                <w:b/>
                <w:color w:val="000000"/>
                <w:u w:val="single"/>
              </w:rPr>
            </w:pPr>
          </w:p>
        </w:tc>
      </w:tr>
      <w:tr w:rsidR="00795A09" w:rsidRPr="00BB49A1" w:rsidTr="00743345">
        <w:trPr>
          <w:gridAfter w:val="2"/>
          <w:wAfter w:w="33" w:type="dxa"/>
          <w:trHeight w:val="465"/>
        </w:trPr>
        <w:tc>
          <w:tcPr>
            <w:tcW w:w="710" w:type="dxa"/>
            <w:vAlign w:val="center"/>
          </w:tcPr>
          <w:p w:rsidR="00795A09" w:rsidRDefault="00795A09" w:rsidP="00795A09">
            <w:pPr>
              <w:jc w:val="center"/>
            </w:pPr>
            <w:r>
              <w:t>4.12.2</w:t>
            </w:r>
          </w:p>
        </w:tc>
        <w:tc>
          <w:tcPr>
            <w:tcW w:w="4251" w:type="dxa"/>
            <w:vAlign w:val="center"/>
          </w:tcPr>
          <w:p w:rsidR="00795A09" w:rsidRPr="00DF1306" w:rsidRDefault="00795A09" w:rsidP="00795A09">
            <w:pPr>
              <w:jc w:val="both"/>
              <w:rPr>
                <w:b/>
                <w:color w:val="000000"/>
                <w:u w:val="single"/>
              </w:rPr>
            </w:pPr>
            <w:r w:rsidRPr="00DF1306">
              <w:rPr>
                <w:b/>
                <w:color w:val="000000"/>
                <w:u w:val="single"/>
              </w:rPr>
              <w:t>Зміни не пропонувались</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r w:rsidRPr="00DF1306">
              <w:rPr>
                <w:color w:val="000000"/>
                <w:sz w:val="20"/>
                <w:szCs w:val="20"/>
                <w:lang w:val="uk-UA"/>
              </w:rPr>
              <w:t>Для приєднання (підключення) генеруючої установки споживач або активний споживач, у тому числі до електричних мереж якого приєднуються генеруючі установки третьої особи, забезпечує виконання та дотримання таких технічних вимог:</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18" w:name="n5173"/>
            <w:bookmarkStart w:id="19" w:name="n4509"/>
            <w:bookmarkEnd w:id="18"/>
            <w:bookmarkEnd w:id="19"/>
            <w:r w:rsidRPr="00DF1306">
              <w:rPr>
                <w:color w:val="000000"/>
                <w:sz w:val="20"/>
                <w:szCs w:val="20"/>
                <w:lang w:val="uk-UA"/>
              </w:rPr>
              <w:t>виконання налаштувань параметрів обладнання (інвертора) в межах, визначених державними стандартами;</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20" w:name="n4510"/>
            <w:bookmarkEnd w:id="20"/>
            <w:r w:rsidRPr="00DF1306">
              <w:rPr>
                <w:color w:val="000000"/>
                <w:sz w:val="20"/>
                <w:szCs w:val="20"/>
                <w:lang w:val="uk-UA"/>
              </w:rPr>
              <w:t>улаштування 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21" w:name="n5174"/>
            <w:bookmarkStart w:id="22" w:name="n4511"/>
            <w:bookmarkEnd w:id="21"/>
            <w:bookmarkEnd w:id="22"/>
            <w:r w:rsidRPr="00DF1306">
              <w:rPr>
                <w:color w:val="000000"/>
                <w:sz w:val="20"/>
                <w:szCs w:val="20"/>
                <w:lang w:val="uk-UA"/>
              </w:rPr>
              <w:t xml:space="preserve">улаштування технічних засобів для недопущення відпуску в електричну мережу ОСР та їх користувачів, ОМСР електричної енергії, параметри напруги якої не </w:t>
            </w:r>
            <w:r w:rsidRPr="00DF1306">
              <w:rPr>
                <w:color w:val="000000"/>
                <w:sz w:val="20"/>
                <w:szCs w:val="20"/>
                <w:lang w:val="uk-UA"/>
              </w:rPr>
              <w:lastRenderedPageBreak/>
              <w:t>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23" w:name="n5175"/>
            <w:bookmarkStart w:id="24" w:name="n4512"/>
            <w:bookmarkEnd w:id="23"/>
            <w:bookmarkEnd w:id="24"/>
            <w:r w:rsidRPr="00DF1306">
              <w:rPr>
                <w:color w:val="000000"/>
                <w:sz w:val="20"/>
                <w:szCs w:val="20"/>
                <w:lang w:val="uk-UA"/>
              </w:rPr>
              <w:t>улаштування технічних засобів (смартметр,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25" w:name="n5176"/>
            <w:bookmarkStart w:id="26" w:name="n4513"/>
            <w:bookmarkEnd w:id="25"/>
            <w:bookmarkEnd w:id="26"/>
            <w:r w:rsidRPr="00DF1306">
              <w:rPr>
                <w:color w:val="000000"/>
                <w:sz w:val="20"/>
                <w:szCs w:val="20"/>
                <w:lang w:val="uk-UA"/>
              </w:rPr>
              <w:t>забезпечення місць для опломбування встановлених на виконанням технічних вимог технічних засобів захисту, блокувань, захисної автоматики, контролю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27" w:name="n5177"/>
            <w:bookmarkStart w:id="28" w:name="n4514"/>
            <w:bookmarkEnd w:id="27"/>
            <w:bookmarkEnd w:id="28"/>
            <w:r w:rsidRPr="00DF1306">
              <w:rPr>
                <w:color w:val="000000"/>
                <w:sz w:val="20"/>
                <w:szCs w:val="20"/>
                <w:lang w:val="uk-UA"/>
              </w:rPr>
              <w:t>забезпечення комерційного обліку електричної енергії відповідно до вимог Кодексу комерційного обліку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29" w:name="n5178"/>
            <w:bookmarkStart w:id="30" w:name="n4515"/>
            <w:bookmarkEnd w:id="29"/>
            <w:bookmarkEnd w:id="30"/>
            <w:r w:rsidRPr="00DF1306">
              <w:rPr>
                <w:color w:val="000000"/>
                <w:sz w:val="20"/>
                <w:szCs w:val="20"/>
                <w:lang w:val="uk-UA"/>
              </w:rPr>
              <w:t>Зазначені технічні вимоги для приєднання (підключення) генеруючої установки споживачем, оприлюднюються ОСР на власному вебсайті в мережі Інтернет.</w:t>
            </w:r>
          </w:p>
          <w:p w:rsidR="00795A09" w:rsidRPr="00DF1306" w:rsidRDefault="00795A09" w:rsidP="00795A09">
            <w:pPr>
              <w:jc w:val="both"/>
              <w:rPr>
                <w:color w:val="000000"/>
              </w:rPr>
            </w:pPr>
          </w:p>
        </w:tc>
        <w:tc>
          <w:tcPr>
            <w:tcW w:w="3970" w:type="dxa"/>
            <w:vAlign w:val="center"/>
          </w:tcPr>
          <w:p w:rsidR="00795A09" w:rsidRPr="00DF1306" w:rsidRDefault="00795A09" w:rsidP="00795A09">
            <w:pPr>
              <w:spacing w:line="259" w:lineRule="auto"/>
              <w:ind w:firstLine="240"/>
              <w:jc w:val="both"/>
              <w:rPr>
                <w:b/>
                <w:color w:val="000000"/>
                <w:u w:val="single"/>
              </w:rPr>
            </w:pPr>
            <w:r w:rsidRPr="00DF1306">
              <w:rPr>
                <w:b/>
                <w:color w:val="000000"/>
                <w:u w:val="single"/>
              </w:rPr>
              <w:lastRenderedPageBreak/>
              <w:t>ПрАТ «ПЕЕМ» ЦЕК»</w:t>
            </w:r>
          </w:p>
          <w:p w:rsidR="00795A09" w:rsidRPr="00DF1306" w:rsidRDefault="00795A09" w:rsidP="00795A09">
            <w:pPr>
              <w:pStyle w:val="rvps2"/>
              <w:shd w:val="clear" w:color="auto" w:fill="FFFFFF"/>
              <w:spacing w:before="0" w:beforeAutospacing="0" w:after="150" w:afterAutospacing="0"/>
              <w:ind w:firstLine="450"/>
              <w:jc w:val="both"/>
              <w:rPr>
                <w:color w:val="333333"/>
                <w:sz w:val="20"/>
                <w:szCs w:val="20"/>
                <w:lang w:eastAsia="uk-UA"/>
              </w:rPr>
            </w:pPr>
            <w:r w:rsidRPr="00DF1306">
              <w:rPr>
                <w:color w:val="333333"/>
                <w:sz w:val="20"/>
                <w:szCs w:val="20"/>
              </w:rPr>
              <w:t>Для приєднання (підключення)</w:t>
            </w:r>
            <w:r w:rsidRPr="00DF1306">
              <w:rPr>
                <w:color w:val="333333"/>
                <w:sz w:val="20"/>
                <w:szCs w:val="20"/>
                <w:lang w:val="uk-UA"/>
              </w:rPr>
              <w:t>/</w:t>
            </w:r>
            <w:r w:rsidRPr="00DF1306">
              <w:rPr>
                <w:color w:val="FF0000"/>
                <w:sz w:val="20"/>
                <w:szCs w:val="20"/>
                <w:lang w:val="uk-UA"/>
              </w:rPr>
              <w:t xml:space="preserve">приведення існуючої </w:t>
            </w:r>
            <w:r w:rsidRPr="00DF1306">
              <w:rPr>
                <w:color w:val="FF0000"/>
                <w:sz w:val="20"/>
                <w:szCs w:val="20"/>
              </w:rPr>
              <w:t xml:space="preserve">генеруючої установки </w:t>
            </w:r>
            <w:r w:rsidRPr="00DF1306">
              <w:rPr>
                <w:color w:val="333333"/>
                <w:sz w:val="20"/>
                <w:szCs w:val="20"/>
              </w:rPr>
              <w:t>споживач або активний споживач, у тому числі до електричних мереж якого приєднуються генеруючі установки третьої особи,</w:t>
            </w:r>
            <w:r w:rsidRPr="00DF1306">
              <w:rPr>
                <w:color w:val="333333"/>
                <w:sz w:val="20"/>
                <w:szCs w:val="20"/>
                <w:lang w:val="uk-UA"/>
              </w:rPr>
              <w:t xml:space="preserve"> та приведення існуючих генеруючих електроустановок</w:t>
            </w:r>
            <w:r w:rsidRPr="00DF1306">
              <w:rPr>
                <w:color w:val="333333"/>
                <w:sz w:val="20"/>
                <w:szCs w:val="20"/>
              </w:rPr>
              <w:t xml:space="preserve"> забезпечує виконання та дотримання таких технічних вимог:</w:t>
            </w:r>
          </w:p>
          <w:p w:rsidR="00795A09" w:rsidRPr="00DF1306" w:rsidRDefault="00795A09" w:rsidP="00795A09">
            <w:pPr>
              <w:pStyle w:val="rvps2"/>
              <w:shd w:val="clear" w:color="auto" w:fill="FFFFFF"/>
              <w:spacing w:before="0" w:beforeAutospacing="0" w:after="150" w:afterAutospacing="0"/>
              <w:ind w:firstLine="450"/>
              <w:jc w:val="both"/>
              <w:rPr>
                <w:color w:val="333333"/>
                <w:sz w:val="20"/>
                <w:szCs w:val="20"/>
              </w:rPr>
            </w:pPr>
            <w:r w:rsidRPr="00DF1306">
              <w:rPr>
                <w:color w:val="333333"/>
                <w:sz w:val="20"/>
                <w:szCs w:val="20"/>
              </w:rPr>
              <w:t>виконання налаштувань параметрів обладнання (інвертора) в межах, визначених державними стандартами;</w:t>
            </w:r>
          </w:p>
          <w:p w:rsidR="00795A09" w:rsidRPr="00DF1306" w:rsidRDefault="00795A09" w:rsidP="00795A09">
            <w:pPr>
              <w:pStyle w:val="rvps2"/>
              <w:shd w:val="clear" w:color="auto" w:fill="FFFFFF"/>
              <w:spacing w:before="0" w:beforeAutospacing="0" w:after="150" w:afterAutospacing="0"/>
              <w:ind w:firstLine="450"/>
              <w:jc w:val="both"/>
              <w:rPr>
                <w:color w:val="333333"/>
                <w:sz w:val="20"/>
                <w:szCs w:val="20"/>
              </w:rPr>
            </w:pPr>
            <w:r w:rsidRPr="00DF1306">
              <w:rPr>
                <w:color w:val="333333"/>
                <w:sz w:val="20"/>
                <w:szCs w:val="20"/>
              </w:rPr>
              <w:t>улаштування</w:t>
            </w:r>
            <w:r w:rsidRPr="00DF1306">
              <w:rPr>
                <w:color w:val="333333"/>
                <w:sz w:val="20"/>
                <w:szCs w:val="20"/>
                <w:lang w:val="uk-UA"/>
              </w:rPr>
              <w:t xml:space="preserve"> </w:t>
            </w:r>
            <w:r w:rsidRPr="00DF1306">
              <w:rPr>
                <w:color w:val="FF0000"/>
                <w:sz w:val="20"/>
                <w:szCs w:val="20"/>
                <w:lang w:val="uk-UA"/>
              </w:rPr>
              <w:t>на межі балансової належності</w:t>
            </w:r>
            <w:r w:rsidRPr="00DF1306">
              <w:rPr>
                <w:color w:val="333333"/>
                <w:sz w:val="20"/>
                <w:szCs w:val="20"/>
                <w:lang w:val="uk-UA"/>
              </w:rPr>
              <w:t xml:space="preserve"> </w:t>
            </w:r>
            <w:r w:rsidRPr="00DF1306">
              <w:rPr>
                <w:color w:val="333333"/>
                <w:sz w:val="20"/>
                <w:szCs w:val="20"/>
              </w:rPr>
              <w:t>технічних засобів та/або проведення відповідного налаштування обладнання (інвертора) для забезпечення автоматичного відключення генеруючої електроустановки від електричної мережі ОСР та їх користувачів, ОМСР у разі раптового зникнення в ній напруги та для унеможливлення подачі напруги в електричну мережу у разі відсутності в ній напруги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333333"/>
                <w:sz w:val="20"/>
                <w:szCs w:val="20"/>
              </w:rPr>
            </w:pPr>
            <w:r w:rsidRPr="00DF1306">
              <w:rPr>
                <w:color w:val="333333"/>
                <w:sz w:val="20"/>
                <w:szCs w:val="20"/>
              </w:rPr>
              <w:lastRenderedPageBreak/>
              <w:t>улаштування технічних засобів для недопущення відпуску в електричну мережу ОСР та їх користувачів, ОМСР електричної енергії, параметри напруги якої не 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333333"/>
                <w:sz w:val="20"/>
                <w:szCs w:val="20"/>
              </w:rPr>
            </w:pPr>
            <w:r w:rsidRPr="00DF1306">
              <w:rPr>
                <w:color w:val="333333"/>
                <w:sz w:val="20"/>
                <w:szCs w:val="20"/>
              </w:rPr>
              <w:t>улаштування технічних засобів (смартметр, пристрій для обмеження генерації тощо) та/або проведення відповідного налаштування протиаварійної автоматики для недопущення видачі в електричну мережу ОСР та їх користувачів, ОМСР електричної енергії, виробленої генеруючою установкою (у разі встановлення генеруючої установки без можливості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333333"/>
                <w:sz w:val="20"/>
                <w:szCs w:val="20"/>
              </w:rPr>
            </w:pPr>
            <w:r w:rsidRPr="00DF1306">
              <w:rPr>
                <w:color w:val="333333"/>
                <w:sz w:val="20"/>
                <w:szCs w:val="20"/>
              </w:rPr>
              <w:t>забезпечення місць для опломбування встановлених на виконанням технічних вимог технічних засобів захисту, блокувань, захисної автоматики, контролю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333333"/>
                <w:sz w:val="20"/>
                <w:szCs w:val="20"/>
              </w:rPr>
            </w:pPr>
            <w:r w:rsidRPr="00DF1306">
              <w:rPr>
                <w:color w:val="333333"/>
                <w:sz w:val="20"/>
                <w:szCs w:val="20"/>
              </w:rPr>
              <w:t>забезпечення комерційного обліку електричної енергії відповідно до вимог Кодексу комерційного обліку (у разі встановлення генеруючої установки з можливістю відпуску електричної енергії, виробленої такою генеруючою установкою, в електричну мережу ОСР та їх користувачів, ОМСР).</w:t>
            </w:r>
          </w:p>
          <w:p w:rsidR="00795A09" w:rsidRPr="00DF1306" w:rsidRDefault="00795A09" w:rsidP="00795A09">
            <w:pPr>
              <w:pStyle w:val="rvps2"/>
              <w:shd w:val="clear" w:color="auto" w:fill="FFFFFF"/>
              <w:spacing w:before="0" w:beforeAutospacing="0" w:after="150" w:afterAutospacing="0"/>
              <w:ind w:firstLine="450"/>
              <w:jc w:val="both"/>
              <w:rPr>
                <w:color w:val="FF0000"/>
                <w:sz w:val="20"/>
                <w:szCs w:val="20"/>
                <w:lang w:val="uk-UA"/>
              </w:rPr>
            </w:pPr>
            <w:r w:rsidRPr="00DF1306">
              <w:rPr>
                <w:color w:val="333333"/>
                <w:sz w:val="20"/>
                <w:szCs w:val="20"/>
              </w:rPr>
              <w:lastRenderedPageBreak/>
              <w:t>Зазначені технічні вимоги для приєднання (підключення) генеруючої установки споживачем, оприлюднюються ОСР на власному вебсайті в мережі Інтернет.</w:t>
            </w:r>
          </w:p>
          <w:p w:rsidR="00795A09" w:rsidRPr="00066FDC" w:rsidRDefault="00795A09" w:rsidP="00795A09">
            <w:pPr>
              <w:spacing w:line="259" w:lineRule="auto"/>
              <w:ind w:firstLine="240"/>
              <w:jc w:val="both"/>
              <w:rPr>
                <w:b/>
                <w:color w:val="000000"/>
                <w:u w:val="single"/>
              </w:rPr>
            </w:pPr>
            <w:r w:rsidRPr="00DF1306">
              <w:rPr>
                <w:i/>
                <w:iCs/>
              </w:rPr>
              <w:t>Також зазначаємо про необхідність доведення порядоку приведення генеруючих електроустановок та зазначення необхідних дії ОСР, відповідальності Замовника у разі невиконання ним пунку 4.12.2. Кодексу.</w:t>
            </w:r>
          </w:p>
        </w:tc>
        <w:tc>
          <w:tcPr>
            <w:tcW w:w="4113" w:type="dxa"/>
          </w:tcPr>
          <w:p w:rsidR="00795A09" w:rsidRPr="00BB49A1" w:rsidRDefault="001A100C" w:rsidP="00795A09">
            <w:pPr>
              <w:jc w:val="both"/>
              <w:rPr>
                <w:color w:val="000000"/>
              </w:rPr>
            </w:pPr>
            <w:r w:rsidRPr="00DF1306">
              <w:rPr>
                <w:b/>
                <w:color w:val="000000"/>
                <w:u w:val="single"/>
              </w:rPr>
              <w:lastRenderedPageBreak/>
              <w:t>ПрАТ «ПЕЕМ» ЦЕК»</w:t>
            </w:r>
          </w:p>
        </w:tc>
        <w:tc>
          <w:tcPr>
            <w:tcW w:w="2837" w:type="dxa"/>
            <w:gridSpan w:val="2"/>
          </w:tcPr>
          <w:p w:rsidR="00795A09" w:rsidRPr="00B973BD" w:rsidRDefault="00795A09" w:rsidP="00795A09">
            <w:pPr>
              <w:jc w:val="both"/>
              <w:rPr>
                <w:b/>
                <w:color w:val="000000"/>
                <w:u w:val="single"/>
              </w:rPr>
            </w:pPr>
            <w:r>
              <w:rPr>
                <w:b/>
                <w:color w:val="000000"/>
                <w:u w:val="single"/>
              </w:rPr>
              <w:t>Попередньо не враховано</w:t>
            </w:r>
          </w:p>
        </w:tc>
      </w:tr>
      <w:tr w:rsidR="00795A09" w:rsidRPr="00BB49A1" w:rsidTr="00EE5ED4">
        <w:trPr>
          <w:gridAfter w:val="2"/>
          <w:wAfter w:w="33" w:type="dxa"/>
          <w:trHeight w:val="465"/>
        </w:trPr>
        <w:tc>
          <w:tcPr>
            <w:tcW w:w="710" w:type="dxa"/>
            <w:vAlign w:val="center"/>
          </w:tcPr>
          <w:p w:rsidR="00795A09" w:rsidRDefault="00795A09" w:rsidP="00795A09">
            <w:pPr>
              <w:jc w:val="center"/>
            </w:pPr>
            <w:r>
              <w:lastRenderedPageBreak/>
              <w:t>8.2.13</w:t>
            </w:r>
          </w:p>
        </w:tc>
        <w:tc>
          <w:tcPr>
            <w:tcW w:w="4251" w:type="dxa"/>
            <w:vAlign w:val="center"/>
          </w:tcPr>
          <w:p w:rsidR="00795A09" w:rsidRPr="00EE5ED4" w:rsidRDefault="00795A09" w:rsidP="00795A09">
            <w:pPr>
              <w:jc w:val="both"/>
              <w:rPr>
                <w:b/>
                <w:color w:val="333333"/>
                <w:u w:val="single"/>
                <w:shd w:val="clear" w:color="auto" w:fill="FFFFFF"/>
              </w:rPr>
            </w:pPr>
            <w:r w:rsidRPr="00EE5ED4">
              <w:rPr>
                <w:b/>
                <w:color w:val="333333"/>
                <w:u w:val="single"/>
                <w:shd w:val="clear" w:color="auto" w:fill="FFFFFF"/>
              </w:rPr>
              <w:t>Зміни не пропонувались</w:t>
            </w:r>
          </w:p>
          <w:p w:rsidR="00795A09" w:rsidRPr="00DF1306" w:rsidRDefault="00795A09" w:rsidP="00795A09">
            <w:pPr>
              <w:jc w:val="both"/>
              <w:rPr>
                <w:b/>
                <w:color w:val="000000"/>
                <w:u w:val="single"/>
              </w:rPr>
            </w:pPr>
            <w:r>
              <w:rPr>
                <w:color w:val="333333"/>
                <w:shd w:val="clear" w:color="auto" w:fill="FFFFFF"/>
              </w:rPr>
              <w:t>ОСР та Користувачі (надавачі послуг з балансування ОЕС України та приєднані до системи розподілу) розробляють положення та інструкції, що деталізують дії оперативного персоналу щодо обладнання, яке перебуває в їх оперативному управлінні та віданні, на підставі положень та інструкцій ОСП, які є невід’ємною частиною договору про надання послуг з диспетчерського (оперативно-технологічного) управління.</w:t>
            </w:r>
          </w:p>
        </w:tc>
        <w:tc>
          <w:tcPr>
            <w:tcW w:w="3970" w:type="dxa"/>
          </w:tcPr>
          <w:p w:rsidR="00795A09" w:rsidRDefault="00795A09" w:rsidP="00795A09">
            <w:pPr>
              <w:spacing w:line="259" w:lineRule="auto"/>
              <w:jc w:val="both"/>
              <w:rPr>
                <w:b/>
                <w:color w:val="000000"/>
                <w:u w:val="single"/>
              </w:rPr>
            </w:pPr>
            <w:r w:rsidRPr="00DF1306">
              <w:rPr>
                <w:b/>
                <w:color w:val="000000"/>
                <w:u w:val="single"/>
              </w:rPr>
              <w:t>ПрАТ «ПЕЕМ» ЦЕК»</w:t>
            </w:r>
          </w:p>
          <w:p w:rsidR="00795A09" w:rsidRPr="00EE5ED4" w:rsidRDefault="00795A09" w:rsidP="00795A09">
            <w:pPr>
              <w:pStyle w:val="af3"/>
              <w:jc w:val="both"/>
              <w:rPr>
                <w:sz w:val="20"/>
                <w:szCs w:val="20"/>
              </w:rPr>
            </w:pPr>
            <w:r w:rsidRPr="00EE5ED4">
              <w:rPr>
                <w:sz w:val="20"/>
                <w:szCs w:val="20"/>
              </w:rPr>
              <w:t>ОСР та Користувачі (надавачі послуг з балансування ОЕС України та приєднані до системи розподілу) розробляють положення та інструкції, що деталізують дії оперативного персоналу щодо обладнання, яке перебуває в їх оперативному управлінні та віданні, на підставі положень та інструкцій ОСП, які є невід'ємною частиною договору про надання послуг з диспетчерського (оперативно-технологічного) управління</w:t>
            </w:r>
            <w:r w:rsidRPr="00EE5ED4">
              <w:rPr>
                <w:color w:val="FF0000"/>
                <w:sz w:val="20"/>
                <w:szCs w:val="20"/>
              </w:rPr>
              <w:t xml:space="preserve"> з наступними Користувачами </w:t>
            </w:r>
            <w:r w:rsidRPr="00EE5ED4">
              <w:rPr>
                <w:i/>
                <w:iCs/>
                <w:sz w:val="20"/>
                <w:szCs w:val="20"/>
              </w:rPr>
              <w:t>( як наприклад):</w:t>
            </w:r>
          </w:p>
          <w:p w:rsidR="00795A09" w:rsidRPr="00EE5ED4" w:rsidRDefault="00795A09" w:rsidP="00795A09">
            <w:pPr>
              <w:pStyle w:val="af4"/>
              <w:numPr>
                <w:ilvl w:val="0"/>
                <w:numId w:val="23"/>
              </w:numPr>
              <w:spacing w:after="0" w:line="240" w:lineRule="auto"/>
              <w:ind w:left="39" w:firstLine="0"/>
              <w:jc w:val="both"/>
              <w:rPr>
                <w:rFonts w:ascii="Times New Roman" w:hAnsi="Times New Roman"/>
                <w:color w:val="FF0000"/>
                <w:spacing w:val="-4"/>
                <w:sz w:val="20"/>
                <w:szCs w:val="20"/>
              </w:rPr>
            </w:pPr>
            <w:r w:rsidRPr="00EE5ED4">
              <w:rPr>
                <w:rFonts w:ascii="Times New Roman" w:hAnsi="Times New Roman"/>
                <w:color w:val="FF0000"/>
                <w:spacing w:val="-4"/>
                <w:sz w:val="20"/>
                <w:szCs w:val="20"/>
              </w:rPr>
              <w:t>Точка приєднання вище 1000В;</w:t>
            </w:r>
          </w:p>
          <w:p w:rsidR="00795A09" w:rsidRPr="00EE5ED4" w:rsidRDefault="00795A09" w:rsidP="00795A09">
            <w:pPr>
              <w:pStyle w:val="af4"/>
              <w:numPr>
                <w:ilvl w:val="0"/>
                <w:numId w:val="23"/>
              </w:numPr>
              <w:spacing w:after="0" w:line="240" w:lineRule="auto"/>
              <w:ind w:left="39" w:firstLine="0"/>
              <w:jc w:val="both"/>
              <w:rPr>
                <w:rFonts w:ascii="Times New Roman" w:hAnsi="Times New Roman"/>
                <w:color w:val="FF0000"/>
                <w:spacing w:val="-4"/>
                <w:sz w:val="20"/>
                <w:szCs w:val="20"/>
              </w:rPr>
            </w:pPr>
            <w:r w:rsidRPr="00EE5ED4">
              <w:rPr>
                <w:rFonts w:ascii="Times New Roman" w:hAnsi="Times New Roman"/>
                <w:color w:val="FF0000"/>
                <w:spacing w:val="-4"/>
                <w:sz w:val="20"/>
                <w:szCs w:val="20"/>
              </w:rPr>
              <w:t>Захищені споживачі</w:t>
            </w:r>
            <w:r w:rsidRPr="00EE5ED4">
              <w:rPr>
                <w:rFonts w:ascii="Times New Roman" w:hAnsi="Times New Roman"/>
                <w:color w:val="FF0000"/>
                <w:spacing w:val="-4"/>
                <w:sz w:val="20"/>
                <w:szCs w:val="20"/>
                <w:lang w:val="ru-RU"/>
              </w:rPr>
              <w:t>;</w:t>
            </w:r>
          </w:p>
          <w:p w:rsidR="00795A09" w:rsidRPr="00EE5ED4" w:rsidRDefault="00795A09" w:rsidP="00795A09">
            <w:pPr>
              <w:pStyle w:val="af4"/>
              <w:numPr>
                <w:ilvl w:val="0"/>
                <w:numId w:val="23"/>
              </w:numPr>
              <w:spacing w:after="0" w:line="240" w:lineRule="auto"/>
              <w:ind w:left="39" w:firstLine="0"/>
              <w:jc w:val="both"/>
              <w:rPr>
                <w:rFonts w:ascii="Times New Roman" w:hAnsi="Times New Roman"/>
                <w:color w:val="FF0000"/>
                <w:spacing w:val="-4"/>
                <w:sz w:val="20"/>
                <w:szCs w:val="20"/>
              </w:rPr>
            </w:pPr>
            <w:r w:rsidRPr="00EE5ED4">
              <w:rPr>
                <w:rFonts w:ascii="Times New Roman" w:hAnsi="Times New Roman"/>
                <w:color w:val="FF0000"/>
                <w:spacing w:val="-4"/>
                <w:sz w:val="20"/>
                <w:szCs w:val="20"/>
              </w:rPr>
              <w:t>Приєднана потужність 150 кВт</w:t>
            </w:r>
            <w:r w:rsidRPr="00EE5ED4">
              <w:rPr>
                <w:rFonts w:ascii="Times New Roman" w:hAnsi="Times New Roman"/>
                <w:color w:val="FF0000"/>
                <w:spacing w:val="-4"/>
                <w:sz w:val="20"/>
                <w:szCs w:val="20"/>
                <w:lang w:val="ru-RU"/>
              </w:rPr>
              <w:t xml:space="preserve"> </w:t>
            </w:r>
            <w:r w:rsidRPr="00EE5ED4">
              <w:rPr>
                <w:rFonts w:ascii="Times New Roman" w:hAnsi="Times New Roman"/>
                <w:color w:val="FF0000"/>
                <w:spacing w:val="-4"/>
                <w:sz w:val="20"/>
                <w:szCs w:val="20"/>
              </w:rPr>
              <w:t>та більше;</w:t>
            </w:r>
          </w:p>
          <w:p w:rsidR="00795A09" w:rsidRPr="00EE5ED4" w:rsidRDefault="00795A09" w:rsidP="00795A09">
            <w:pPr>
              <w:pStyle w:val="af4"/>
              <w:numPr>
                <w:ilvl w:val="0"/>
                <w:numId w:val="23"/>
              </w:numPr>
              <w:spacing w:after="0" w:line="240" w:lineRule="auto"/>
              <w:ind w:left="39" w:firstLine="0"/>
              <w:jc w:val="both"/>
              <w:rPr>
                <w:rFonts w:ascii="Times New Roman" w:hAnsi="Times New Roman"/>
                <w:color w:val="FF0000"/>
                <w:spacing w:val="-4"/>
                <w:sz w:val="20"/>
                <w:szCs w:val="20"/>
              </w:rPr>
            </w:pPr>
            <w:r w:rsidRPr="00EE5ED4">
              <w:rPr>
                <w:rFonts w:ascii="Times New Roman" w:hAnsi="Times New Roman"/>
                <w:color w:val="FF0000"/>
                <w:spacing w:val="-4"/>
                <w:sz w:val="20"/>
                <w:szCs w:val="20"/>
              </w:rPr>
              <w:t>Соціально-адміністративні, військові об</w:t>
            </w:r>
            <w:r w:rsidRPr="00EE5ED4">
              <w:rPr>
                <w:rFonts w:ascii="Times New Roman" w:hAnsi="Times New Roman"/>
                <w:color w:val="FF0000"/>
                <w:spacing w:val="-4"/>
                <w:sz w:val="20"/>
                <w:szCs w:val="20"/>
                <w:lang w:val="ru-RU"/>
              </w:rPr>
              <w:t>`</w:t>
            </w:r>
            <w:r w:rsidRPr="00EE5ED4">
              <w:rPr>
                <w:rFonts w:ascii="Times New Roman" w:hAnsi="Times New Roman"/>
                <w:color w:val="FF0000"/>
                <w:spacing w:val="-4"/>
                <w:sz w:val="20"/>
                <w:szCs w:val="20"/>
              </w:rPr>
              <w:t>єкти;</w:t>
            </w:r>
          </w:p>
          <w:p w:rsidR="00795A09" w:rsidRPr="00EE5ED4" w:rsidRDefault="00795A09" w:rsidP="00795A09">
            <w:pPr>
              <w:pStyle w:val="af4"/>
              <w:numPr>
                <w:ilvl w:val="0"/>
                <w:numId w:val="23"/>
              </w:numPr>
              <w:spacing w:after="0" w:line="240" w:lineRule="auto"/>
              <w:ind w:left="39" w:firstLine="0"/>
              <w:jc w:val="both"/>
              <w:rPr>
                <w:rFonts w:ascii="Times New Roman" w:hAnsi="Times New Roman"/>
                <w:color w:val="FF0000"/>
                <w:spacing w:val="-4"/>
                <w:sz w:val="20"/>
                <w:szCs w:val="20"/>
              </w:rPr>
            </w:pPr>
            <w:r w:rsidRPr="00EE5ED4">
              <w:rPr>
                <w:rFonts w:ascii="Times New Roman" w:hAnsi="Times New Roman"/>
                <w:color w:val="FF0000"/>
                <w:spacing w:val="-4"/>
                <w:sz w:val="20"/>
                <w:szCs w:val="20"/>
              </w:rPr>
              <w:t>Споживачі які мають автономні джерела живлення;</w:t>
            </w:r>
          </w:p>
          <w:p w:rsidR="00795A09" w:rsidRPr="00DF1306" w:rsidRDefault="00795A09" w:rsidP="00795A09">
            <w:pPr>
              <w:spacing w:line="259" w:lineRule="auto"/>
              <w:ind w:firstLine="240"/>
              <w:jc w:val="both"/>
              <w:rPr>
                <w:b/>
                <w:color w:val="000000"/>
                <w:u w:val="single"/>
              </w:rPr>
            </w:pPr>
            <w:r w:rsidRPr="00EE5ED4">
              <w:rPr>
                <w:color w:val="FF0000"/>
                <w:spacing w:val="-4"/>
              </w:rPr>
              <w:t xml:space="preserve"> З об`єднанням співвласників багатоквартирних будинків (ОСББ).</w:t>
            </w:r>
          </w:p>
        </w:tc>
        <w:tc>
          <w:tcPr>
            <w:tcW w:w="4113" w:type="dxa"/>
          </w:tcPr>
          <w:p w:rsidR="00795A09" w:rsidRDefault="00795A09" w:rsidP="00795A09">
            <w:pPr>
              <w:jc w:val="both"/>
              <w:rPr>
                <w:b/>
                <w:color w:val="000000"/>
                <w:u w:val="single"/>
              </w:rPr>
            </w:pPr>
            <w:r w:rsidRPr="00DF1306">
              <w:rPr>
                <w:b/>
                <w:color w:val="000000"/>
                <w:u w:val="single"/>
              </w:rPr>
              <w:t>ПрАТ «ПЕЕМ» ЦЕК»</w:t>
            </w:r>
          </w:p>
          <w:p w:rsidR="00795A09" w:rsidRPr="00BB49A1" w:rsidRDefault="00795A09" w:rsidP="00795A09">
            <w:pPr>
              <w:jc w:val="both"/>
              <w:rPr>
                <w:color w:val="000000"/>
              </w:rPr>
            </w:pPr>
          </w:p>
        </w:tc>
        <w:tc>
          <w:tcPr>
            <w:tcW w:w="2837" w:type="dxa"/>
            <w:gridSpan w:val="2"/>
          </w:tcPr>
          <w:p w:rsidR="00795A09" w:rsidRDefault="00795A09" w:rsidP="00795A09">
            <w:pPr>
              <w:jc w:val="both"/>
              <w:rPr>
                <w:b/>
                <w:color w:val="000000"/>
                <w:u w:val="single"/>
              </w:rPr>
            </w:pPr>
            <w:r>
              <w:rPr>
                <w:b/>
                <w:color w:val="000000"/>
                <w:u w:val="single"/>
              </w:rPr>
              <w:t>Попередньо не враховано</w:t>
            </w:r>
          </w:p>
        </w:tc>
      </w:tr>
      <w:tr w:rsidR="00795A09" w:rsidRPr="00BB49A1" w:rsidTr="00743345">
        <w:tc>
          <w:tcPr>
            <w:tcW w:w="15914" w:type="dxa"/>
            <w:gridSpan w:val="8"/>
            <w:vAlign w:val="center"/>
          </w:tcPr>
          <w:p w:rsidR="00795A09" w:rsidRPr="00BB49A1" w:rsidRDefault="00795A09" w:rsidP="00795A09">
            <w:pPr>
              <w:ind w:firstLine="708"/>
              <w:jc w:val="center"/>
              <w:rPr>
                <w:b/>
                <w:color w:val="000000"/>
              </w:rPr>
            </w:pPr>
            <w:r w:rsidRPr="00BB49A1">
              <w:rPr>
                <w:b/>
                <w:color w:val="000000"/>
              </w:rPr>
              <w:t>XI. Доступ до системи розподілу та послуги з розподілу електричної енергії</w:t>
            </w:r>
          </w:p>
        </w:tc>
      </w:tr>
      <w:tr w:rsidR="00795A09" w:rsidRPr="00BB49A1" w:rsidTr="00743345">
        <w:tc>
          <w:tcPr>
            <w:tcW w:w="15914" w:type="dxa"/>
            <w:gridSpan w:val="8"/>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ind w:firstLine="708"/>
              <w:jc w:val="center"/>
              <w:rPr>
                <w:b/>
                <w:color w:val="000000"/>
              </w:rPr>
            </w:pPr>
            <w:r w:rsidRPr="00BB49A1">
              <w:rPr>
                <w:b/>
                <w:color w:val="000000"/>
              </w:rPr>
              <w:t>11.4. Якість надання послуг з електропостачання</w:t>
            </w:r>
          </w:p>
        </w:tc>
      </w:tr>
      <w:tr w:rsidR="00795A09" w:rsidRPr="00BB49A1" w:rsidTr="003A399D">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hideMark/>
          </w:tcPr>
          <w:p w:rsidR="00795A09" w:rsidRPr="00BB49A1" w:rsidRDefault="00795A09" w:rsidP="00795A09">
            <w:pPr>
              <w:jc w:val="both"/>
              <w:rPr>
                <w:color w:val="000000"/>
              </w:rPr>
            </w:pPr>
            <w:r w:rsidRPr="00BB49A1">
              <w:rPr>
                <w:color w:val="000000"/>
              </w:rPr>
              <w:t>11.4.6.</w:t>
            </w:r>
          </w:p>
        </w:tc>
        <w:tc>
          <w:tcPr>
            <w:tcW w:w="4251"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both"/>
              <w:rPr>
                <w:color w:val="000000"/>
              </w:rPr>
            </w:pPr>
            <w:r w:rsidRPr="00BB49A1">
              <w:rPr>
                <w:color w:val="000000"/>
              </w:rPr>
              <w:t xml:space="preserve">11.4.6. Параметри якості електричної енергії в точках приєднання споживачів у нормальних умовах експлуатації мають відповідати параметрам, визначеним у ДСТУ EN </w:t>
            </w:r>
            <w:r w:rsidRPr="00BB49A1">
              <w:rPr>
                <w:b/>
                <w:color w:val="7030A0"/>
              </w:rPr>
              <w:t>50160:2023</w:t>
            </w:r>
            <w:r w:rsidRPr="00BB49A1">
              <w:rPr>
                <w:color w:val="000000"/>
              </w:rPr>
              <w:t xml:space="preserve"> «Характеристики напруги електропостачання в електричних мережах </w:t>
            </w:r>
            <w:r w:rsidRPr="00BB49A1">
              <w:rPr>
                <w:color w:val="000000"/>
              </w:rPr>
              <w:lastRenderedPageBreak/>
              <w:t>загального призначення»</w:t>
            </w:r>
            <w:r w:rsidRPr="00BB49A1">
              <w:rPr>
                <w:color w:val="000000"/>
                <w:lang w:val="ru-RU"/>
              </w:rPr>
              <w:t xml:space="preserve"> </w:t>
            </w:r>
            <w:r w:rsidRPr="00BB49A1">
              <w:rPr>
                <w:b/>
                <w:color w:val="000000"/>
                <w:lang w:val="ru-RU"/>
              </w:rPr>
              <w:t>(</w:t>
            </w:r>
            <w:r w:rsidRPr="00BB49A1">
              <w:rPr>
                <w:b/>
                <w:color w:val="7030A0"/>
                <w:lang w:val="en-US"/>
              </w:rPr>
              <w:t>EN</w:t>
            </w:r>
            <w:r w:rsidRPr="00BB49A1">
              <w:rPr>
                <w:b/>
                <w:color w:val="7030A0"/>
                <w:lang w:val="ru-RU"/>
              </w:rPr>
              <w:t xml:space="preserve"> 50160:2022, </w:t>
            </w:r>
            <w:r w:rsidRPr="00BB49A1">
              <w:rPr>
                <w:b/>
                <w:color w:val="7030A0"/>
                <w:lang w:val="en-US"/>
              </w:rPr>
              <w:t>IDT</w:t>
            </w:r>
            <w:r w:rsidRPr="00BB49A1">
              <w:rPr>
                <w:b/>
                <w:color w:val="7030A0"/>
                <w:lang w:val="ru-RU"/>
              </w:rPr>
              <w:t>)</w:t>
            </w:r>
            <w:r w:rsidRPr="00BB49A1">
              <w:rPr>
                <w:color w:val="000000"/>
              </w:rPr>
              <w:t xml:space="preserve"> (далі - ДСТУ EN 50160:</w:t>
            </w:r>
            <w:r w:rsidRPr="00BB49A1">
              <w:rPr>
                <w:b/>
                <w:color w:val="7030A0"/>
              </w:rPr>
              <w:t>2023</w:t>
            </w:r>
            <w:r w:rsidRPr="00BB49A1">
              <w:rPr>
                <w:color w:val="000000"/>
              </w:rPr>
              <w:t>).</w:t>
            </w:r>
          </w:p>
        </w:tc>
        <w:tc>
          <w:tcPr>
            <w:tcW w:w="3970" w:type="dxa"/>
            <w:tcBorders>
              <w:top w:val="single" w:sz="4" w:space="0" w:color="auto"/>
              <w:left w:val="single" w:sz="4" w:space="0" w:color="auto"/>
              <w:bottom w:val="single" w:sz="4" w:space="0" w:color="auto"/>
              <w:right w:val="single" w:sz="4" w:space="0" w:color="auto"/>
            </w:tcBorders>
          </w:tcPr>
          <w:p w:rsidR="00795A09" w:rsidRDefault="00795A09" w:rsidP="00795A09">
            <w:pPr>
              <w:rPr>
                <w:b/>
                <w:color w:val="000000"/>
                <w:u w:val="single"/>
              </w:rPr>
            </w:pPr>
            <w:r w:rsidRPr="003A399D">
              <w:rPr>
                <w:b/>
                <w:color w:val="000000"/>
                <w:u w:val="single"/>
              </w:rPr>
              <w:lastRenderedPageBreak/>
              <w:t>ПрАТ «ПЕЕМ» ЦЕК»</w:t>
            </w:r>
          </w:p>
          <w:p w:rsidR="00795A09" w:rsidRPr="003A399D" w:rsidRDefault="00795A09" w:rsidP="00795A09">
            <w:pPr>
              <w:rPr>
                <w:b/>
                <w:color w:val="000000"/>
                <w:u w:val="single"/>
              </w:rPr>
            </w:pPr>
          </w:p>
        </w:tc>
        <w:tc>
          <w:tcPr>
            <w:tcW w:w="4113" w:type="dxa"/>
            <w:tcBorders>
              <w:top w:val="single" w:sz="4" w:space="0" w:color="auto"/>
              <w:left w:val="single" w:sz="4" w:space="0" w:color="auto"/>
              <w:bottom w:val="single" w:sz="4" w:space="0" w:color="auto"/>
              <w:right w:val="single" w:sz="4" w:space="0" w:color="auto"/>
            </w:tcBorders>
          </w:tcPr>
          <w:p w:rsidR="00795A09" w:rsidRDefault="00795A09" w:rsidP="00795A09">
            <w:pPr>
              <w:jc w:val="both"/>
              <w:rPr>
                <w:b/>
                <w:color w:val="000000"/>
                <w:u w:val="single"/>
              </w:rPr>
            </w:pPr>
            <w:r w:rsidRPr="003A399D">
              <w:rPr>
                <w:b/>
                <w:color w:val="000000"/>
                <w:u w:val="single"/>
              </w:rPr>
              <w:t>ПрАТ «ПЕЕМ» ЦЕК»</w:t>
            </w:r>
          </w:p>
          <w:p w:rsidR="00795A09" w:rsidRDefault="00795A09" w:rsidP="00795A09">
            <w:pPr>
              <w:jc w:val="both"/>
              <w:rPr>
                <w:i/>
                <w:iCs/>
              </w:rPr>
            </w:pPr>
            <w:r w:rsidRPr="00C74D9C">
              <w:rPr>
                <w:i/>
                <w:iCs/>
              </w:rPr>
              <w:t>Для виконання норм чинного стандарту ДСТУ EN 50160:2023 «Характеристикинапруги електропостачання в електричних мережах загального призначення»</w:t>
            </w:r>
            <w:r w:rsidRPr="00ED6A4A">
              <w:rPr>
                <w:i/>
                <w:iCs/>
              </w:rPr>
              <w:t xml:space="preserve"> (</w:t>
            </w:r>
            <w:r w:rsidRPr="00C74D9C">
              <w:rPr>
                <w:i/>
                <w:iCs/>
                <w:lang w:val="en-US"/>
              </w:rPr>
              <w:t>EN</w:t>
            </w:r>
            <w:r w:rsidRPr="00ED6A4A">
              <w:rPr>
                <w:i/>
                <w:iCs/>
              </w:rPr>
              <w:t xml:space="preserve"> 50160:2022, </w:t>
            </w:r>
            <w:r w:rsidRPr="00C74D9C">
              <w:rPr>
                <w:i/>
                <w:iCs/>
                <w:lang w:val="en-US"/>
              </w:rPr>
              <w:lastRenderedPageBreak/>
              <w:t>IDT</w:t>
            </w:r>
            <w:r w:rsidRPr="00C74D9C">
              <w:rPr>
                <w:i/>
                <w:iCs/>
              </w:rPr>
              <w:t xml:space="preserve">)  </w:t>
            </w:r>
            <w:r w:rsidRPr="00ED6A4A">
              <w:rPr>
                <w:i/>
                <w:iCs/>
              </w:rPr>
              <w:t>вважаємо необхідним розміщення</w:t>
            </w:r>
            <w:r>
              <w:rPr>
                <w:i/>
                <w:iCs/>
              </w:rPr>
              <w:t xml:space="preserve"> державною мовою</w:t>
            </w:r>
            <w:r w:rsidRPr="00C74D9C">
              <w:rPr>
                <w:i/>
                <w:iCs/>
              </w:rPr>
              <w:t xml:space="preserve"> у відкритому доступі</w:t>
            </w:r>
            <w:r>
              <w:rPr>
                <w:i/>
                <w:iCs/>
              </w:rPr>
              <w:t xml:space="preserve"> </w:t>
            </w:r>
            <w:r w:rsidRPr="00C74D9C">
              <w:rPr>
                <w:i/>
                <w:iCs/>
              </w:rPr>
              <w:t>та викласти його державною мовою для можливості подальшого ознайомлення та керівництва у роботі</w:t>
            </w:r>
            <w:r>
              <w:rPr>
                <w:i/>
                <w:iCs/>
              </w:rPr>
              <w:t xml:space="preserve"> ОСР, споживачами електричної енергії</w:t>
            </w:r>
            <w:r w:rsidRPr="00C74D9C">
              <w:rPr>
                <w:i/>
                <w:iCs/>
              </w:rPr>
              <w:t xml:space="preserve"> .</w:t>
            </w:r>
          </w:p>
          <w:p w:rsidR="00795A09" w:rsidRPr="00BB49A1" w:rsidRDefault="00795A09" w:rsidP="00795A09">
            <w:pPr>
              <w:jc w:val="both"/>
              <w:rPr>
                <w:color w:val="000000"/>
              </w:rPr>
            </w:pPr>
            <w:r>
              <w:rPr>
                <w:i/>
                <w:iCs/>
              </w:rPr>
              <w:t xml:space="preserve"> Враховуючи стан електричних мереж, фактичних рівні напруги мережах зовнішнього електропостачання в</w:t>
            </w:r>
            <w:r w:rsidRPr="00DD051D">
              <w:rPr>
                <w:i/>
                <w:iCs/>
              </w:rPr>
              <w:t>вести в дію лише після скасування воєнного стану</w:t>
            </w:r>
            <w:r>
              <w:rPr>
                <w:i/>
                <w:iCs/>
              </w:rPr>
              <w:t xml:space="preserve"> та після останнього дня місяця, наступного за місяцем припинення або скасування військового стану</w:t>
            </w:r>
            <w:r w:rsidRPr="00DD051D">
              <w:rPr>
                <w:i/>
                <w:iCs/>
              </w:rPr>
              <w:t xml:space="preserve"> згідно постанови НКРЕКП №349 від 26.03.2022)</w:t>
            </w:r>
          </w:p>
        </w:tc>
        <w:tc>
          <w:tcPr>
            <w:tcW w:w="2837" w:type="dxa"/>
            <w:gridSpan w:val="2"/>
            <w:tcBorders>
              <w:top w:val="single" w:sz="4" w:space="0" w:color="auto"/>
              <w:left w:val="single" w:sz="4" w:space="0" w:color="auto"/>
              <w:bottom w:val="single" w:sz="4" w:space="0" w:color="auto"/>
              <w:right w:val="single" w:sz="4" w:space="0" w:color="auto"/>
            </w:tcBorders>
          </w:tcPr>
          <w:p w:rsidR="00795A09" w:rsidRPr="00BB49A1" w:rsidRDefault="00795A09" w:rsidP="00795A09">
            <w:pPr>
              <w:jc w:val="both"/>
              <w:rPr>
                <w:color w:val="000000"/>
              </w:rPr>
            </w:pPr>
          </w:p>
        </w:tc>
      </w:tr>
      <w:tr w:rsidR="00795A09" w:rsidRPr="00BB49A1" w:rsidTr="00743345">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hideMark/>
          </w:tcPr>
          <w:p w:rsidR="00795A09" w:rsidRPr="00BB49A1" w:rsidRDefault="00795A09" w:rsidP="00795A09">
            <w:pPr>
              <w:jc w:val="both"/>
              <w:rPr>
                <w:color w:val="000000"/>
              </w:rPr>
            </w:pPr>
            <w:r w:rsidRPr="00BB49A1">
              <w:rPr>
                <w:color w:val="000000"/>
              </w:rPr>
              <w:t>11.4.7.</w:t>
            </w:r>
          </w:p>
        </w:tc>
        <w:tc>
          <w:tcPr>
            <w:tcW w:w="4251"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both"/>
              <w:rPr>
                <w:color w:val="000000"/>
              </w:rPr>
            </w:pPr>
            <w:r w:rsidRPr="00BB49A1">
              <w:rPr>
                <w:color w:val="000000"/>
              </w:rPr>
              <w:t xml:space="preserve">11.4.7. Стандартна номінальна напруга Uп для мереж низької напруги загального призначення має значення </w:t>
            </w:r>
            <w:r w:rsidRPr="00BB49A1">
              <w:rPr>
                <w:b/>
                <w:color w:val="7030A0"/>
              </w:rPr>
              <w:t>2</w:t>
            </w:r>
            <w:r w:rsidRPr="00BB49A1">
              <w:rPr>
                <w:b/>
                <w:color w:val="7030A0"/>
                <w:lang w:val="ru-RU"/>
              </w:rPr>
              <w:t>3</w:t>
            </w:r>
            <w:r w:rsidRPr="00BB49A1">
              <w:rPr>
                <w:b/>
                <w:color w:val="7030A0"/>
              </w:rPr>
              <w:t>0</w:t>
            </w:r>
            <w:r w:rsidRPr="00BB49A1">
              <w:rPr>
                <w:color w:val="000000"/>
              </w:rPr>
              <w:t xml:space="preserve"> В між фазним і нульовим проводом або між фазними проводами:</w:t>
            </w:r>
          </w:p>
          <w:p w:rsidR="00795A09" w:rsidRPr="00BB49A1" w:rsidRDefault="00795A09" w:rsidP="00795A09">
            <w:pPr>
              <w:jc w:val="both"/>
              <w:rPr>
                <w:color w:val="000000"/>
              </w:rPr>
            </w:pPr>
            <w:r w:rsidRPr="00BB49A1">
              <w:rPr>
                <w:color w:val="000000"/>
              </w:rPr>
              <w:t xml:space="preserve">для трифазних чотирипровідних мереж: Uп = </w:t>
            </w:r>
            <w:r w:rsidRPr="00BB49A1">
              <w:rPr>
                <w:b/>
                <w:color w:val="7030A0"/>
              </w:rPr>
              <w:t>2</w:t>
            </w:r>
            <w:r w:rsidRPr="00BB49A1">
              <w:rPr>
                <w:b/>
                <w:color w:val="7030A0"/>
                <w:lang w:val="ru-RU"/>
              </w:rPr>
              <w:t>3</w:t>
            </w:r>
            <w:r w:rsidRPr="00BB49A1">
              <w:rPr>
                <w:b/>
                <w:color w:val="7030A0"/>
              </w:rPr>
              <w:t>0</w:t>
            </w:r>
            <w:r w:rsidRPr="00BB49A1">
              <w:rPr>
                <w:color w:val="000000"/>
              </w:rPr>
              <w:t xml:space="preserve"> В між фазним та нульовим проводом;</w:t>
            </w:r>
          </w:p>
          <w:p w:rsidR="00795A09" w:rsidRPr="00BB49A1" w:rsidRDefault="00795A09" w:rsidP="00795A09">
            <w:pPr>
              <w:jc w:val="both"/>
              <w:rPr>
                <w:color w:val="000000"/>
              </w:rPr>
            </w:pPr>
            <w:r w:rsidRPr="00BB49A1">
              <w:rPr>
                <w:color w:val="000000"/>
              </w:rPr>
              <w:t xml:space="preserve">для трифазних трипровідних мереж: Uп = </w:t>
            </w:r>
            <w:r w:rsidRPr="00BB49A1">
              <w:rPr>
                <w:b/>
                <w:color w:val="7030A0"/>
              </w:rPr>
              <w:t>2</w:t>
            </w:r>
            <w:r w:rsidRPr="00BB49A1">
              <w:rPr>
                <w:b/>
                <w:color w:val="7030A0"/>
                <w:lang w:val="ru-RU"/>
              </w:rPr>
              <w:t>3</w:t>
            </w:r>
            <w:r w:rsidRPr="00BB49A1">
              <w:rPr>
                <w:b/>
                <w:color w:val="7030A0"/>
              </w:rPr>
              <w:t>0</w:t>
            </w:r>
            <w:r w:rsidRPr="00BB49A1">
              <w:rPr>
                <w:color w:val="000000"/>
              </w:rPr>
              <w:t xml:space="preserve"> В між фазними проводами.</w:t>
            </w:r>
          </w:p>
          <w:p w:rsidR="00795A09" w:rsidRPr="00BB49A1" w:rsidRDefault="00795A09" w:rsidP="00795A09">
            <w:pPr>
              <w:jc w:val="both"/>
              <w:rPr>
                <w:color w:val="000000"/>
              </w:rPr>
            </w:pPr>
            <w:r w:rsidRPr="00BB49A1">
              <w:rPr>
                <w:color w:val="000000"/>
              </w:rPr>
              <w:t>Протягом кожного тижневого періоду 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tc>
        <w:tc>
          <w:tcPr>
            <w:tcW w:w="3970" w:type="dxa"/>
            <w:tcBorders>
              <w:top w:val="single" w:sz="4" w:space="0" w:color="auto"/>
              <w:left w:val="single" w:sz="4" w:space="0" w:color="auto"/>
              <w:bottom w:val="single" w:sz="4" w:space="0" w:color="auto"/>
              <w:right w:val="single" w:sz="4" w:space="0" w:color="auto"/>
            </w:tcBorders>
          </w:tcPr>
          <w:p w:rsidR="00795A09" w:rsidRDefault="00795A09" w:rsidP="00795A09">
            <w:pPr>
              <w:jc w:val="both"/>
              <w:rPr>
                <w:b/>
                <w:color w:val="000000"/>
                <w:u w:val="single"/>
              </w:rPr>
            </w:pPr>
            <w:r w:rsidRPr="001C3507">
              <w:rPr>
                <w:b/>
                <w:color w:val="000000"/>
                <w:u w:val="single"/>
              </w:rPr>
              <w:t>ПАТ «Кіровоградобленерго»</w:t>
            </w:r>
          </w:p>
          <w:p w:rsidR="00795A09" w:rsidRDefault="00795A09" w:rsidP="00795A09">
            <w:pPr>
              <w:jc w:val="both"/>
              <w:rPr>
                <w:color w:val="000000"/>
                <w:lang w:eastAsia="en-US"/>
              </w:rPr>
            </w:pPr>
            <w:r>
              <w:rPr>
                <w:color w:val="000000"/>
              </w:rPr>
              <w:t xml:space="preserve">11.4.7. Стандартна номінальна напруга Uп для мереж низької напруги загального призначення має значення </w:t>
            </w:r>
            <w:r>
              <w:rPr>
                <w:b/>
                <w:color w:val="7030A0"/>
              </w:rPr>
              <w:t>2</w:t>
            </w:r>
            <w:r>
              <w:rPr>
                <w:b/>
                <w:color w:val="7030A0"/>
                <w:lang w:val="ru-RU"/>
              </w:rPr>
              <w:t>2</w:t>
            </w:r>
            <w:r>
              <w:rPr>
                <w:b/>
                <w:color w:val="7030A0"/>
              </w:rPr>
              <w:t>0</w:t>
            </w:r>
            <w:r>
              <w:rPr>
                <w:color w:val="000000"/>
              </w:rPr>
              <w:t xml:space="preserve"> В між фазним і нульовим проводом або між фазними проводами:</w:t>
            </w:r>
          </w:p>
          <w:p w:rsidR="00795A09" w:rsidRDefault="00795A09" w:rsidP="00795A09">
            <w:pPr>
              <w:jc w:val="both"/>
              <w:rPr>
                <w:color w:val="000000"/>
              </w:rPr>
            </w:pPr>
            <w:r>
              <w:rPr>
                <w:color w:val="000000"/>
              </w:rPr>
              <w:t xml:space="preserve">для трифазних чотирипровідних мереж: Uп = </w:t>
            </w:r>
            <w:r>
              <w:rPr>
                <w:b/>
                <w:color w:val="7030A0"/>
              </w:rPr>
              <w:t>2</w:t>
            </w:r>
            <w:r>
              <w:rPr>
                <w:b/>
                <w:color w:val="7030A0"/>
                <w:lang w:val="ru-RU"/>
              </w:rPr>
              <w:t>2</w:t>
            </w:r>
            <w:r>
              <w:rPr>
                <w:b/>
                <w:color w:val="7030A0"/>
              </w:rPr>
              <w:t>0</w:t>
            </w:r>
            <w:r>
              <w:rPr>
                <w:color w:val="000000"/>
              </w:rPr>
              <w:t xml:space="preserve"> В між фазним та нульовим проводом;</w:t>
            </w:r>
          </w:p>
          <w:p w:rsidR="00795A09" w:rsidRDefault="00795A09" w:rsidP="00795A09">
            <w:pPr>
              <w:jc w:val="both"/>
              <w:rPr>
                <w:color w:val="000000"/>
              </w:rPr>
            </w:pPr>
            <w:r>
              <w:rPr>
                <w:color w:val="000000"/>
              </w:rPr>
              <w:t xml:space="preserve">для трифазних трипровідних мереж: Uп = </w:t>
            </w:r>
            <w:r>
              <w:rPr>
                <w:b/>
                <w:color w:val="7030A0"/>
              </w:rPr>
              <w:t>2</w:t>
            </w:r>
            <w:r>
              <w:rPr>
                <w:b/>
                <w:color w:val="7030A0"/>
                <w:lang w:val="ru-RU"/>
              </w:rPr>
              <w:t>2</w:t>
            </w:r>
            <w:r>
              <w:rPr>
                <w:b/>
                <w:color w:val="7030A0"/>
              </w:rPr>
              <w:t>0</w:t>
            </w:r>
            <w:r>
              <w:rPr>
                <w:color w:val="000000"/>
              </w:rPr>
              <w:t xml:space="preserve"> В між фазними проводами.</w:t>
            </w:r>
          </w:p>
          <w:p w:rsidR="00795A09" w:rsidRDefault="00795A09" w:rsidP="00795A09">
            <w:pPr>
              <w:jc w:val="both"/>
              <w:rPr>
                <w:color w:val="000000"/>
              </w:rPr>
            </w:pPr>
            <w:r>
              <w:rPr>
                <w:color w:val="000000"/>
              </w:rPr>
              <w:t>Протягом кожного тижневого періоду 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 xml:space="preserve">11.4.7. Стандартна номінальна напруга Uп для мереж низької напруги загального призначення має значення 230 В між фазним і нульовим проводом або між фазними проводами </w:t>
            </w:r>
            <w:r>
              <w:rPr>
                <w:b/>
                <w:bCs/>
              </w:rPr>
              <w:t>(з можливістю відхилення напруги +10%-15%):</w:t>
            </w:r>
          </w:p>
          <w:p w:rsidR="00795A09" w:rsidRDefault="00795A09" w:rsidP="00795A09">
            <w:pPr>
              <w:jc w:val="both"/>
              <w:rPr>
                <w:b/>
                <w:bCs/>
              </w:rPr>
            </w:pPr>
            <w:r>
              <w:t>для трифазних чотирипровідних мереж: Uп = 230 В між фазним та нульовим проводом</w:t>
            </w:r>
            <w:r>
              <w:rPr>
                <w:b/>
                <w:bCs/>
              </w:rPr>
              <w:t xml:space="preserve"> (з можливістю відхилення напруги +10%-15%);</w:t>
            </w:r>
          </w:p>
          <w:p w:rsidR="00795A09" w:rsidRDefault="00795A09" w:rsidP="00795A09">
            <w:pPr>
              <w:jc w:val="both"/>
              <w:rPr>
                <w:b/>
                <w:bCs/>
              </w:rPr>
            </w:pPr>
            <w:r>
              <w:t>для трифазних трипровідних мереж: Uп = 230 В між фазними проводами.</w:t>
            </w:r>
            <w:r>
              <w:rPr>
                <w:b/>
                <w:bCs/>
              </w:rPr>
              <w:t xml:space="preserve"> (з можливістю відхилення напруги +10%-15%);</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АТ «Полтаваобленерго»</w:t>
            </w:r>
          </w:p>
          <w:p w:rsidR="0083781C" w:rsidRDefault="0083781C"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color w:val="000000"/>
                <w:lang w:eastAsia="en-US"/>
              </w:rPr>
            </w:pPr>
            <w:r>
              <w:rPr>
                <w:color w:val="000000"/>
              </w:rPr>
              <w:t xml:space="preserve">Стандартна номінальна напруга Uп для мереж низької напруги загального призначення має значення </w:t>
            </w:r>
            <w:r>
              <w:rPr>
                <w:b/>
                <w:color w:val="7030A0"/>
              </w:rPr>
              <w:t>2</w:t>
            </w:r>
            <w:r>
              <w:rPr>
                <w:b/>
                <w:color w:val="7030A0"/>
                <w:lang w:val="ru-RU"/>
              </w:rPr>
              <w:t>2</w:t>
            </w:r>
            <w:r>
              <w:rPr>
                <w:b/>
                <w:color w:val="7030A0"/>
              </w:rPr>
              <w:t>0</w:t>
            </w:r>
            <w:r>
              <w:rPr>
                <w:color w:val="000000"/>
              </w:rPr>
              <w:t xml:space="preserve"> В між фазним і нульовим проводом або між фазними проводами:</w:t>
            </w:r>
          </w:p>
          <w:p w:rsidR="00795A09" w:rsidRDefault="00795A09" w:rsidP="00795A09">
            <w:pPr>
              <w:jc w:val="both"/>
              <w:rPr>
                <w:color w:val="000000"/>
              </w:rPr>
            </w:pPr>
            <w:r>
              <w:rPr>
                <w:color w:val="000000"/>
              </w:rPr>
              <w:t xml:space="preserve">для трифазних чотирипровідних мереж: Uп = </w:t>
            </w:r>
            <w:r>
              <w:rPr>
                <w:b/>
                <w:color w:val="7030A0"/>
              </w:rPr>
              <w:t>2</w:t>
            </w:r>
            <w:r>
              <w:rPr>
                <w:b/>
                <w:color w:val="7030A0"/>
                <w:lang w:val="ru-RU"/>
              </w:rPr>
              <w:t>2</w:t>
            </w:r>
            <w:r>
              <w:rPr>
                <w:b/>
                <w:color w:val="7030A0"/>
              </w:rPr>
              <w:t>0</w:t>
            </w:r>
            <w:r>
              <w:rPr>
                <w:color w:val="000000"/>
              </w:rPr>
              <w:t xml:space="preserve"> В між фазним та нульовим проводом;</w:t>
            </w:r>
          </w:p>
          <w:p w:rsidR="00795A09" w:rsidRDefault="00795A09" w:rsidP="00795A09">
            <w:pPr>
              <w:jc w:val="both"/>
              <w:rPr>
                <w:color w:val="000000"/>
              </w:rPr>
            </w:pPr>
            <w:r>
              <w:rPr>
                <w:color w:val="000000"/>
              </w:rPr>
              <w:t xml:space="preserve">для трифазних трипровідних мереж: Uп = </w:t>
            </w:r>
            <w:r>
              <w:rPr>
                <w:b/>
                <w:color w:val="7030A0"/>
              </w:rPr>
              <w:t>2</w:t>
            </w:r>
            <w:r>
              <w:rPr>
                <w:b/>
                <w:color w:val="7030A0"/>
                <w:lang w:val="ru-RU"/>
              </w:rPr>
              <w:t>2</w:t>
            </w:r>
            <w:r>
              <w:rPr>
                <w:b/>
                <w:color w:val="7030A0"/>
              </w:rPr>
              <w:t>0</w:t>
            </w:r>
            <w:r>
              <w:rPr>
                <w:color w:val="000000"/>
              </w:rPr>
              <w:t xml:space="preserve"> В між фазними проводами.</w:t>
            </w:r>
          </w:p>
          <w:p w:rsidR="00795A09" w:rsidRDefault="00795A09" w:rsidP="00795A09">
            <w:pPr>
              <w:jc w:val="both"/>
              <w:rPr>
                <w:color w:val="000000"/>
              </w:rPr>
            </w:pPr>
            <w:r>
              <w:rPr>
                <w:color w:val="000000"/>
              </w:rPr>
              <w:t>Протягом кожного тижневого періоду 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4711D7" w:rsidRDefault="00795A09" w:rsidP="00795A09">
            <w:pPr>
              <w:jc w:val="both"/>
              <w:rPr>
                <w:color w:val="000000"/>
              </w:rPr>
            </w:pPr>
            <w:r w:rsidRPr="004711D7">
              <w:rPr>
                <w:color w:val="000000"/>
              </w:rPr>
              <w:t xml:space="preserve">Стандартна номінальна напруга Uп для мереж низької напруги загального призначення має значення </w:t>
            </w:r>
            <w:r w:rsidRPr="004711D7">
              <w:rPr>
                <w:b/>
                <w:color w:val="7030A0"/>
              </w:rPr>
              <w:t>2</w:t>
            </w:r>
            <w:r w:rsidRPr="004711D7">
              <w:rPr>
                <w:b/>
                <w:color w:val="7030A0"/>
                <w:lang w:val="ru-RU"/>
              </w:rPr>
              <w:t>2</w:t>
            </w:r>
            <w:r w:rsidRPr="004711D7">
              <w:rPr>
                <w:b/>
                <w:color w:val="7030A0"/>
              </w:rPr>
              <w:t>0</w:t>
            </w:r>
            <w:r w:rsidRPr="004711D7">
              <w:rPr>
                <w:color w:val="000000"/>
              </w:rPr>
              <w:t xml:space="preserve"> В між </w:t>
            </w:r>
            <w:r w:rsidRPr="004711D7">
              <w:rPr>
                <w:color w:val="000000"/>
              </w:rPr>
              <w:lastRenderedPageBreak/>
              <w:t>фазним і нульовим проводом або між фазними проводами:</w:t>
            </w:r>
          </w:p>
          <w:p w:rsidR="00795A09" w:rsidRPr="004711D7" w:rsidRDefault="00795A09" w:rsidP="00795A09">
            <w:pPr>
              <w:jc w:val="both"/>
              <w:rPr>
                <w:color w:val="000000"/>
              </w:rPr>
            </w:pPr>
            <w:r w:rsidRPr="004711D7">
              <w:rPr>
                <w:color w:val="000000"/>
              </w:rPr>
              <w:t xml:space="preserve">для трифазних чотирипровідних мереж: Uп = </w:t>
            </w:r>
            <w:r w:rsidRPr="004711D7">
              <w:rPr>
                <w:b/>
                <w:color w:val="7030A0"/>
              </w:rPr>
              <w:t>2</w:t>
            </w:r>
            <w:r w:rsidRPr="004711D7">
              <w:rPr>
                <w:b/>
                <w:color w:val="7030A0"/>
                <w:lang w:val="ru-RU"/>
              </w:rPr>
              <w:t>2</w:t>
            </w:r>
            <w:r w:rsidRPr="004711D7">
              <w:rPr>
                <w:b/>
                <w:color w:val="7030A0"/>
              </w:rPr>
              <w:t>0</w:t>
            </w:r>
            <w:r w:rsidRPr="004711D7">
              <w:rPr>
                <w:color w:val="000000"/>
              </w:rPr>
              <w:t xml:space="preserve"> В між фазним та нульовим проводом;</w:t>
            </w:r>
          </w:p>
          <w:p w:rsidR="00795A09" w:rsidRPr="004711D7" w:rsidRDefault="00795A09" w:rsidP="00795A09">
            <w:pPr>
              <w:jc w:val="both"/>
              <w:rPr>
                <w:color w:val="000000"/>
              </w:rPr>
            </w:pPr>
            <w:r w:rsidRPr="004711D7">
              <w:rPr>
                <w:color w:val="000000"/>
              </w:rPr>
              <w:t xml:space="preserve">для трифазних трипровідних мереж: Uп = </w:t>
            </w:r>
            <w:r w:rsidRPr="004711D7">
              <w:rPr>
                <w:b/>
                <w:color w:val="7030A0"/>
              </w:rPr>
              <w:t>2</w:t>
            </w:r>
            <w:r w:rsidRPr="004711D7">
              <w:rPr>
                <w:b/>
                <w:color w:val="7030A0"/>
                <w:lang w:val="ru-RU"/>
              </w:rPr>
              <w:t>2</w:t>
            </w:r>
            <w:r w:rsidRPr="004711D7">
              <w:rPr>
                <w:b/>
                <w:color w:val="7030A0"/>
              </w:rPr>
              <w:t>0</w:t>
            </w:r>
            <w:r w:rsidRPr="004711D7">
              <w:rPr>
                <w:color w:val="000000"/>
              </w:rPr>
              <w:t xml:space="preserve"> В між фазними проводами.</w:t>
            </w:r>
          </w:p>
          <w:p w:rsidR="00795A09" w:rsidRDefault="00795A09" w:rsidP="00795A09">
            <w:pPr>
              <w:jc w:val="both"/>
              <w:rPr>
                <w:color w:val="000000"/>
              </w:rPr>
            </w:pPr>
            <w:r w:rsidRPr="004711D7">
              <w:rPr>
                <w:color w:val="000000"/>
              </w:rPr>
              <w:t>Протягом кожного тижневого періоду</w:t>
            </w:r>
            <w:r>
              <w:rPr>
                <w:color w:val="000000"/>
              </w:rPr>
              <w:t xml:space="preserve"> </w:t>
            </w:r>
            <w:r w:rsidRPr="004711D7">
              <w:rPr>
                <w:color w:val="000000"/>
              </w:rPr>
              <w:t>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8C046D" w:rsidRDefault="008C046D" w:rsidP="00795A09">
            <w:pPr>
              <w:jc w:val="both"/>
              <w:rPr>
                <w:b/>
                <w:color w:val="000000"/>
                <w:u w:val="single"/>
              </w:rPr>
            </w:pPr>
          </w:p>
          <w:p w:rsidR="001A100C" w:rsidRDefault="001A100C" w:rsidP="00795A09">
            <w:pPr>
              <w:jc w:val="both"/>
              <w:rPr>
                <w:b/>
                <w:color w:val="000000"/>
                <w:u w:val="single"/>
              </w:rPr>
            </w:pPr>
          </w:p>
          <w:p w:rsidR="001A100C" w:rsidRDefault="001A100C" w:rsidP="00795A09">
            <w:pPr>
              <w:jc w:val="both"/>
              <w:rPr>
                <w:b/>
                <w:color w:val="000000"/>
                <w:u w:val="single"/>
              </w:rPr>
            </w:pPr>
          </w:p>
          <w:p w:rsidR="00795A09" w:rsidRDefault="00795A09" w:rsidP="00795A09">
            <w:pPr>
              <w:jc w:val="both"/>
              <w:rPr>
                <w:b/>
                <w:color w:val="000000"/>
                <w:u w:val="single"/>
              </w:rPr>
            </w:pPr>
            <w:r w:rsidRPr="00BE1DA6">
              <w:rPr>
                <w:b/>
                <w:color w:val="000000"/>
                <w:u w:val="single"/>
              </w:rPr>
              <w:t>ПАТ «Черкасиобленерго»</w:t>
            </w:r>
          </w:p>
          <w:p w:rsidR="001A3F74" w:rsidRPr="00BE1DA6" w:rsidRDefault="001A3F74"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BE1DA6" w:rsidRDefault="00795A09" w:rsidP="00795A09">
            <w:pPr>
              <w:jc w:val="both"/>
              <w:rPr>
                <w:color w:val="000000"/>
              </w:rPr>
            </w:pPr>
            <w:r w:rsidRPr="00BE1DA6">
              <w:rPr>
                <w:color w:val="000000"/>
              </w:rPr>
              <w:t xml:space="preserve">Стандартна номінальна напруга Uп для мереж низької напруги загального призначення має значення </w:t>
            </w:r>
            <w:r w:rsidRPr="00BE1DA6">
              <w:rPr>
                <w:b/>
                <w:color w:val="7030A0"/>
              </w:rPr>
              <w:t>2</w:t>
            </w:r>
            <w:r w:rsidRPr="00BE1DA6">
              <w:rPr>
                <w:b/>
                <w:color w:val="7030A0"/>
                <w:lang w:val="ru-RU"/>
              </w:rPr>
              <w:t>3</w:t>
            </w:r>
            <w:r w:rsidRPr="00BE1DA6">
              <w:rPr>
                <w:b/>
                <w:color w:val="7030A0"/>
              </w:rPr>
              <w:t>0</w:t>
            </w:r>
            <w:r w:rsidRPr="00BE1DA6">
              <w:rPr>
                <w:color w:val="000000"/>
              </w:rPr>
              <w:t xml:space="preserve"> В між фазним і нульовим проводом або між фазними проводами:</w:t>
            </w:r>
          </w:p>
          <w:p w:rsidR="00795A09" w:rsidRPr="00BE1DA6" w:rsidRDefault="00795A09" w:rsidP="00795A09">
            <w:pPr>
              <w:jc w:val="both"/>
              <w:rPr>
                <w:color w:val="000000"/>
              </w:rPr>
            </w:pPr>
            <w:r w:rsidRPr="00BE1DA6">
              <w:rPr>
                <w:color w:val="000000"/>
              </w:rPr>
              <w:t xml:space="preserve">для трифазних чотирипровідних мереж: Uп = </w:t>
            </w:r>
            <w:r w:rsidRPr="00BE1DA6">
              <w:rPr>
                <w:b/>
                <w:color w:val="7030A0"/>
              </w:rPr>
              <w:t>2</w:t>
            </w:r>
            <w:r w:rsidRPr="00BE1DA6">
              <w:rPr>
                <w:b/>
                <w:color w:val="7030A0"/>
                <w:lang w:val="ru-RU"/>
              </w:rPr>
              <w:t>3</w:t>
            </w:r>
            <w:r w:rsidRPr="00BE1DA6">
              <w:rPr>
                <w:b/>
                <w:color w:val="7030A0"/>
              </w:rPr>
              <w:t>0</w:t>
            </w:r>
            <w:r w:rsidRPr="00BE1DA6">
              <w:rPr>
                <w:color w:val="000000"/>
              </w:rPr>
              <w:t xml:space="preserve"> В між фазним та нульовим проводом;</w:t>
            </w:r>
          </w:p>
          <w:p w:rsidR="00795A09" w:rsidRPr="00BE1DA6" w:rsidRDefault="00795A09" w:rsidP="00795A09">
            <w:pPr>
              <w:jc w:val="both"/>
              <w:rPr>
                <w:color w:val="000000"/>
              </w:rPr>
            </w:pPr>
            <w:r w:rsidRPr="00BE1DA6">
              <w:rPr>
                <w:color w:val="000000"/>
              </w:rPr>
              <w:t xml:space="preserve">для трифазних трипровідних мереж: Uп = </w:t>
            </w:r>
            <w:r w:rsidRPr="00BE1DA6">
              <w:rPr>
                <w:b/>
                <w:color w:val="7030A0"/>
              </w:rPr>
              <w:t>2</w:t>
            </w:r>
            <w:r w:rsidRPr="00BE1DA6">
              <w:rPr>
                <w:b/>
                <w:color w:val="7030A0"/>
                <w:lang w:val="ru-RU"/>
              </w:rPr>
              <w:t>3</w:t>
            </w:r>
            <w:r w:rsidRPr="00BE1DA6">
              <w:rPr>
                <w:b/>
                <w:color w:val="7030A0"/>
              </w:rPr>
              <w:t>0</w:t>
            </w:r>
            <w:r w:rsidRPr="00BE1DA6">
              <w:rPr>
                <w:color w:val="000000"/>
              </w:rPr>
              <w:t xml:space="preserve"> В між фазними проводами.</w:t>
            </w:r>
          </w:p>
          <w:p w:rsidR="00795A09" w:rsidRPr="00BE1DA6" w:rsidRDefault="00795A09" w:rsidP="00795A09">
            <w:pPr>
              <w:jc w:val="both"/>
              <w:rPr>
                <w:color w:val="000000"/>
              </w:rPr>
            </w:pPr>
            <w:r w:rsidRPr="00BE1DA6">
              <w:rPr>
                <w:color w:val="000000"/>
              </w:rPr>
              <w:t>Протягом кожного тижневого періоду 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p w:rsidR="00795A09" w:rsidRDefault="00795A09" w:rsidP="00795A09">
            <w:pPr>
              <w:jc w:val="both"/>
              <w:rPr>
                <w:color w:val="FF0000"/>
                <w:u w:val="single"/>
              </w:rPr>
            </w:pPr>
            <w:r w:rsidRPr="00BE1DA6">
              <w:rPr>
                <w:color w:val="FF0000"/>
                <w:u w:val="single"/>
              </w:rPr>
              <w:t>Для застосування зазначеної стандартної номінальної напруги</w:t>
            </w:r>
            <w:r w:rsidRPr="00BE1DA6">
              <w:rPr>
                <w:color w:val="FF0000"/>
                <w:u w:val="single"/>
                <w:lang w:val="ru-RU"/>
              </w:rPr>
              <w:t xml:space="preserve"> </w:t>
            </w:r>
            <w:r w:rsidRPr="00BE1DA6">
              <w:rPr>
                <w:color w:val="FF0000"/>
                <w:u w:val="single"/>
                <w:lang w:val="en-US"/>
              </w:rPr>
              <w:t>U</w:t>
            </w:r>
            <w:r w:rsidRPr="00BE1DA6">
              <w:rPr>
                <w:color w:val="FF0000"/>
                <w:u w:val="single"/>
              </w:rPr>
              <w:t xml:space="preserve">п для мереж низької </w:t>
            </w:r>
            <w:r w:rsidRPr="00BE1DA6">
              <w:rPr>
                <w:color w:val="FF0000"/>
                <w:u w:val="single"/>
              </w:rPr>
              <w:lastRenderedPageBreak/>
              <w:t>напруги загального призначення передбачити перехідний період тривалістю 2 роки від дати оприлюднення проекту рішення.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62332E" w:rsidRDefault="0062332E" w:rsidP="00795A09">
            <w:pPr>
              <w:jc w:val="both"/>
              <w:rPr>
                <w:b/>
                <w:color w:val="000000"/>
                <w:u w:val="single"/>
              </w:rPr>
            </w:pPr>
          </w:p>
          <w:p w:rsidR="001A100C" w:rsidRDefault="001A100C" w:rsidP="00795A09">
            <w:pPr>
              <w:jc w:val="both"/>
              <w:rPr>
                <w:b/>
                <w:color w:val="000000"/>
                <w:u w:val="single"/>
              </w:rPr>
            </w:pPr>
          </w:p>
          <w:p w:rsidR="0099212F" w:rsidRDefault="0099212F" w:rsidP="00795A09">
            <w:pPr>
              <w:jc w:val="both"/>
              <w:rPr>
                <w:b/>
                <w:color w:val="000000"/>
                <w:u w:val="single"/>
              </w:rPr>
            </w:pPr>
          </w:p>
          <w:p w:rsidR="00795A09" w:rsidRDefault="00795A09" w:rsidP="00795A09">
            <w:pPr>
              <w:jc w:val="both"/>
              <w:rPr>
                <w:b/>
                <w:color w:val="000000"/>
                <w:u w:val="single"/>
              </w:rPr>
            </w:pPr>
            <w:r w:rsidRPr="00BE1DA6">
              <w:rPr>
                <w:b/>
                <w:color w:val="000000"/>
                <w:u w:val="single"/>
              </w:rPr>
              <w:t>АТ «</w:t>
            </w:r>
            <w:r>
              <w:rPr>
                <w:b/>
                <w:color w:val="000000"/>
                <w:u w:val="single"/>
              </w:rPr>
              <w:t>Житомир</w:t>
            </w:r>
            <w:r w:rsidRPr="00BE1DA6">
              <w:rPr>
                <w:b/>
                <w:color w:val="000000"/>
                <w:u w:val="single"/>
              </w:rPr>
              <w:t>обленерго»</w:t>
            </w:r>
          </w:p>
          <w:p w:rsidR="0062332E" w:rsidRDefault="0062332E"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4711D7" w:rsidRDefault="00795A09" w:rsidP="00795A09">
            <w:pPr>
              <w:jc w:val="both"/>
              <w:rPr>
                <w:color w:val="000000"/>
              </w:rPr>
            </w:pPr>
            <w:r w:rsidRPr="004711D7">
              <w:rPr>
                <w:color w:val="000000"/>
              </w:rPr>
              <w:t xml:space="preserve">Стандартна номінальна напруга Uп для мереж низької напруги загального призначення має значення </w:t>
            </w:r>
            <w:r w:rsidRPr="004711D7">
              <w:rPr>
                <w:b/>
                <w:color w:val="7030A0"/>
              </w:rPr>
              <w:t>2</w:t>
            </w:r>
            <w:r w:rsidRPr="004711D7">
              <w:rPr>
                <w:b/>
                <w:color w:val="7030A0"/>
                <w:lang w:val="ru-RU"/>
              </w:rPr>
              <w:t>2</w:t>
            </w:r>
            <w:r w:rsidRPr="004711D7">
              <w:rPr>
                <w:b/>
                <w:color w:val="7030A0"/>
              </w:rPr>
              <w:t>0</w:t>
            </w:r>
            <w:r w:rsidRPr="004711D7">
              <w:rPr>
                <w:color w:val="000000"/>
              </w:rPr>
              <w:t xml:space="preserve"> В між фазним і нульовим проводом або між фазними проводами:</w:t>
            </w:r>
          </w:p>
          <w:p w:rsidR="00795A09" w:rsidRPr="004711D7" w:rsidRDefault="00795A09" w:rsidP="00795A09">
            <w:pPr>
              <w:jc w:val="both"/>
              <w:rPr>
                <w:color w:val="000000"/>
              </w:rPr>
            </w:pPr>
            <w:r w:rsidRPr="004711D7">
              <w:rPr>
                <w:color w:val="000000"/>
              </w:rPr>
              <w:t xml:space="preserve">для трифазних чотирипровідних мереж: Uп = </w:t>
            </w:r>
            <w:r w:rsidRPr="004711D7">
              <w:rPr>
                <w:b/>
                <w:color w:val="7030A0"/>
              </w:rPr>
              <w:t>2</w:t>
            </w:r>
            <w:r w:rsidRPr="004711D7">
              <w:rPr>
                <w:b/>
                <w:color w:val="7030A0"/>
                <w:lang w:val="ru-RU"/>
              </w:rPr>
              <w:t>2</w:t>
            </w:r>
            <w:r w:rsidRPr="004711D7">
              <w:rPr>
                <w:b/>
                <w:color w:val="7030A0"/>
              </w:rPr>
              <w:t>0</w:t>
            </w:r>
            <w:r w:rsidRPr="004711D7">
              <w:rPr>
                <w:color w:val="000000"/>
              </w:rPr>
              <w:t xml:space="preserve"> В між фазним та нульовим проводом;</w:t>
            </w:r>
          </w:p>
          <w:p w:rsidR="00795A09" w:rsidRPr="004711D7" w:rsidRDefault="00795A09" w:rsidP="00795A09">
            <w:pPr>
              <w:jc w:val="both"/>
              <w:rPr>
                <w:color w:val="000000"/>
              </w:rPr>
            </w:pPr>
            <w:r w:rsidRPr="004711D7">
              <w:rPr>
                <w:color w:val="000000"/>
              </w:rPr>
              <w:t xml:space="preserve">для трифазних трипровідних мереж: Uп = </w:t>
            </w:r>
            <w:r w:rsidRPr="004711D7">
              <w:rPr>
                <w:b/>
                <w:color w:val="7030A0"/>
              </w:rPr>
              <w:t>2</w:t>
            </w:r>
            <w:r w:rsidRPr="004711D7">
              <w:rPr>
                <w:b/>
                <w:color w:val="7030A0"/>
                <w:lang w:val="ru-RU"/>
              </w:rPr>
              <w:t>2</w:t>
            </w:r>
            <w:r w:rsidRPr="004711D7">
              <w:rPr>
                <w:b/>
                <w:color w:val="7030A0"/>
              </w:rPr>
              <w:t>0</w:t>
            </w:r>
            <w:r w:rsidRPr="004711D7">
              <w:rPr>
                <w:color w:val="000000"/>
              </w:rPr>
              <w:t xml:space="preserve"> В між фазними проводами.</w:t>
            </w:r>
          </w:p>
          <w:p w:rsidR="00795A09" w:rsidRDefault="00795A09" w:rsidP="00795A09">
            <w:pPr>
              <w:jc w:val="both"/>
              <w:rPr>
                <w:color w:val="000000"/>
              </w:rPr>
            </w:pPr>
            <w:r w:rsidRPr="004711D7">
              <w:rPr>
                <w:color w:val="000000"/>
              </w:rPr>
              <w:t>Протягом кожного тижневого періоду</w:t>
            </w:r>
            <w:r>
              <w:rPr>
                <w:color w:val="000000"/>
              </w:rPr>
              <w:t xml:space="preserve"> </w:t>
            </w:r>
            <w:r w:rsidRPr="004711D7">
              <w:rPr>
                <w:color w:val="000000"/>
              </w:rPr>
              <w:t>95 % середньоквадратичних значень напруги електропостачання, які усереднені на 10-ти хвилинному проміжку, мають бути в межах ±10 % від величини номінальної напруги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АТ «Чернігівобленерго»</w:t>
            </w:r>
          </w:p>
          <w:p w:rsidR="0099212F" w:rsidRDefault="0099212F"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b/>
                <w:color w:val="000000"/>
                <w:u w:val="single"/>
              </w:rPr>
            </w:pPr>
            <w:r>
              <w:rPr>
                <w:b/>
                <w:color w:val="000000"/>
                <w:u w:val="single"/>
              </w:rPr>
              <w:t>Залишити в чинній редакції</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1A100C" w:rsidRDefault="001A100C" w:rsidP="00795A09">
            <w:pPr>
              <w:jc w:val="both"/>
              <w:rPr>
                <w:b/>
                <w:color w:val="000000"/>
                <w:u w:val="single"/>
              </w:rPr>
            </w:pPr>
          </w:p>
          <w:p w:rsidR="001A100C" w:rsidRDefault="001A100C"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u w:val="single"/>
              </w:rPr>
            </w:pPr>
            <w:r w:rsidRPr="00975ED6">
              <w:rPr>
                <w:b/>
                <w:u w:val="single"/>
              </w:rPr>
              <w:t>АТ «Прикарпаттяобленерго»</w:t>
            </w:r>
          </w:p>
          <w:p w:rsidR="00795A09" w:rsidRDefault="008C046D" w:rsidP="00795A09">
            <w:pPr>
              <w:jc w:val="both"/>
              <w:rPr>
                <w:b/>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642010" w:rsidRDefault="00642010"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color w:val="000000"/>
                <w:u w:val="single"/>
              </w:rPr>
            </w:pPr>
            <w:r w:rsidRPr="003A399D">
              <w:rPr>
                <w:b/>
                <w:color w:val="000000"/>
                <w:u w:val="single"/>
              </w:rPr>
              <w:t>ПрАТ «ПЕЕМ» ЦЕК»</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color w:val="000000"/>
                <w:u w:val="single"/>
              </w:rPr>
            </w:pPr>
            <w:r>
              <w:rPr>
                <w:b/>
                <w:color w:val="000000"/>
                <w:u w:val="single"/>
              </w:rPr>
              <w:t>ПрАТ «Волиньобленерго»</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АТ «Тернопільобленерго»</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АТ «Хмельницькобленерго»</w:t>
            </w:r>
          </w:p>
          <w:p w:rsidR="00642010" w:rsidRDefault="00642010"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084F47" w:rsidRDefault="00795A09" w:rsidP="00795A09">
            <w:pPr>
              <w:jc w:val="both"/>
              <w:rPr>
                <w:b/>
                <w:color w:val="000000"/>
                <w:u w:val="single"/>
              </w:rPr>
            </w:pPr>
            <w:r>
              <w:rPr>
                <w:b/>
                <w:color w:val="000000"/>
                <w:u w:val="single"/>
              </w:rPr>
              <w:t>АТ «Вінницяобленерго»</w:t>
            </w:r>
          </w:p>
          <w:p w:rsidR="00795A09" w:rsidRDefault="00084F47"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3E19B2" w:rsidRDefault="00795A09" w:rsidP="00795A09">
            <w:pPr>
              <w:jc w:val="both"/>
              <w:rPr>
                <w:rFonts w:cs="Calibri"/>
                <w:bCs/>
              </w:rPr>
            </w:pPr>
            <w:r w:rsidRPr="003E19B2">
              <w:rPr>
                <w:rFonts w:cs="Calibri"/>
                <w:bCs/>
              </w:rPr>
              <w:t>Стандартна</w:t>
            </w:r>
            <w:r>
              <w:rPr>
                <w:rFonts w:cs="Calibri"/>
                <w:bCs/>
              </w:rPr>
              <w:t xml:space="preserve"> </w:t>
            </w:r>
            <w:r w:rsidRPr="003E19B2">
              <w:rPr>
                <w:rFonts w:cs="Calibri"/>
                <w:bCs/>
              </w:rPr>
              <w:t>номінальна</w:t>
            </w:r>
            <w:r>
              <w:rPr>
                <w:rFonts w:cs="Calibri"/>
                <w:bCs/>
              </w:rPr>
              <w:t xml:space="preserve"> </w:t>
            </w:r>
            <w:r w:rsidRPr="003E19B2">
              <w:rPr>
                <w:rFonts w:cs="Calibri"/>
                <w:bCs/>
              </w:rPr>
              <w:t>напруга</w:t>
            </w:r>
            <w:r>
              <w:rPr>
                <w:rFonts w:cs="Calibri"/>
                <w:bCs/>
              </w:rPr>
              <w:t xml:space="preserve"> </w:t>
            </w:r>
            <w:r w:rsidRPr="003E19B2">
              <w:rPr>
                <w:rFonts w:cs="Calibri"/>
                <w:bCs/>
              </w:rPr>
              <w:t>Uп</w:t>
            </w:r>
            <w:r>
              <w:rPr>
                <w:rFonts w:cs="Calibri"/>
                <w:bCs/>
              </w:rPr>
              <w:t xml:space="preserve"> </w:t>
            </w:r>
            <w:r w:rsidRPr="003E19B2">
              <w:rPr>
                <w:rFonts w:cs="Calibri"/>
                <w:bCs/>
              </w:rPr>
              <w:t>для</w:t>
            </w:r>
            <w:r>
              <w:rPr>
                <w:rFonts w:cs="Calibri"/>
                <w:bCs/>
              </w:rPr>
              <w:t xml:space="preserve"> </w:t>
            </w:r>
            <w:r w:rsidRPr="003E19B2">
              <w:rPr>
                <w:rFonts w:cs="Calibri"/>
                <w:bCs/>
              </w:rPr>
              <w:t>мереж</w:t>
            </w:r>
            <w:r>
              <w:rPr>
                <w:rFonts w:cs="Calibri"/>
                <w:bCs/>
              </w:rPr>
              <w:t xml:space="preserve"> </w:t>
            </w:r>
            <w:r w:rsidRPr="003E19B2">
              <w:rPr>
                <w:rFonts w:cs="Calibri"/>
                <w:bCs/>
              </w:rPr>
              <w:t>низької</w:t>
            </w:r>
            <w:r>
              <w:rPr>
                <w:rFonts w:cs="Calibri"/>
                <w:bCs/>
              </w:rPr>
              <w:t xml:space="preserve"> </w:t>
            </w:r>
            <w:r w:rsidRPr="003E19B2">
              <w:rPr>
                <w:rFonts w:cs="Calibri"/>
                <w:bCs/>
              </w:rPr>
              <w:t>напруги загального призначення мае значения 230 В між фазним i нульовим проводом</w:t>
            </w:r>
          </w:p>
          <w:p w:rsidR="00795A09" w:rsidRPr="003E19B2" w:rsidRDefault="00795A09" w:rsidP="00795A09">
            <w:pPr>
              <w:jc w:val="both"/>
              <w:rPr>
                <w:rFonts w:cs="Calibri"/>
                <w:bCs/>
              </w:rPr>
            </w:pPr>
            <w:r w:rsidRPr="003E19B2">
              <w:rPr>
                <w:rFonts w:cs="Calibri"/>
                <w:bCs/>
              </w:rPr>
              <w:t>a6o між фазними проводами:</w:t>
            </w:r>
          </w:p>
          <w:p w:rsidR="00795A09" w:rsidRPr="003E19B2" w:rsidRDefault="00795A09" w:rsidP="00795A09">
            <w:pPr>
              <w:jc w:val="both"/>
              <w:rPr>
                <w:rFonts w:cs="Calibri"/>
                <w:bCs/>
              </w:rPr>
            </w:pPr>
            <w:r w:rsidRPr="003E19B2">
              <w:rPr>
                <w:rFonts w:cs="Calibri"/>
                <w:bCs/>
              </w:rPr>
              <w:t>для трифазних чотирипровідних мереж: Un = 230 В між фазним та нульовим</w:t>
            </w:r>
          </w:p>
          <w:p w:rsidR="00795A09" w:rsidRPr="003E19B2" w:rsidRDefault="00795A09" w:rsidP="00795A09">
            <w:pPr>
              <w:jc w:val="both"/>
              <w:rPr>
                <w:rFonts w:cs="Calibri"/>
                <w:bCs/>
              </w:rPr>
            </w:pPr>
            <w:r w:rsidRPr="003E19B2">
              <w:rPr>
                <w:rFonts w:cs="Calibri"/>
                <w:bCs/>
              </w:rPr>
              <w:t>проводом;</w:t>
            </w:r>
          </w:p>
          <w:p w:rsidR="00795A09" w:rsidRPr="003E19B2" w:rsidRDefault="00795A09" w:rsidP="00795A09">
            <w:pPr>
              <w:jc w:val="both"/>
              <w:rPr>
                <w:rFonts w:cs="Calibri"/>
                <w:bCs/>
              </w:rPr>
            </w:pPr>
            <w:r w:rsidRPr="003E19B2">
              <w:rPr>
                <w:rFonts w:cs="Calibri"/>
                <w:bCs/>
              </w:rPr>
              <w:t>для трифазних трипровідних мереж: Uп = 230 В між фазними проводами.</w:t>
            </w:r>
          </w:p>
          <w:p w:rsidR="00795A09" w:rsidRPr="003E19B2" w:rsidRDefault="00795A09" w:rsidP="00795A09">
            <w:pPr>
              <w:jc w:val="both"/>
              <w:rPr>
                <w:rFonts w:cs="Calibri"/>
                <w:bCs/>
              </w:rPr>
            </w:pPr>
            <w:r w:rsidRPr="003E19B2">
              <w:rPr>
                <w:rFonts w:cs="Calibri"/>
                <w:bCs/>
              </w:rPr>
              <w:t xml:space="preserve">95 % середньоквадратичних значень напруги електропостачання, які усереднені на 10-ти хвилинному проміжку, протягом кожного тижневого періоду мають бути в межах +10%, </w:t>
            </w:r>
            <w:r>
              <w:rPr>
                <w:rFonts w:cs="Calibri"/>
                <w:bCs/>
              </w:rPr>
              <w:t>-</w:t>
            </w:r>
            <w:r w:rsidRPr="003E19B2">
              <w:rPr>
                <w:rFonts w:cs="Calibri"/>
                <w:bCs/>
              </w:rPr>
              <w:t>14% від величини номінальної напруги*, (a6o встановити гранично допустимі межі коливання величини напруга 198 — 253 В)</w:t>
            </w:r>
          </w:p>
        </w:tc>
        <w:tc>
          <w:tcPr>
            <w:tcW w:w="4113" w:type="dxa"/>
            <w:tcBorders>
              <w:top w:val="single" w:sz="4" w:space="0" w:color="auto"/>
              <w:left w:val="single" w:sz="4" w:space="0" w:color="auto"/>
              <w:bottom w:val="single" w:sz="4" w:space="0" w:color="auto"/>
              <w:right w:val="single" w:sz="4" w:space="0" w:color="auto"/>
            </w:tcBorders>
          </w:tcPr>
          <w:p w:rsidR="00795A09" w:rsidRDefault="00795A09" w:rsidP="00795A09">
            <w:pPr>
              <w:jc w:val="both"/>
              <w:rPr>
                <w:b/>
                <w:color w:val="000000"/>
                <w:u w:val="single"/>
              </w:rPr>
            </w:pPr>
            <w:r w:rsidRPr="001C3507">
              <w:rPr>
                <w:b/>
                <w:color w:val="000000"/>
                <w:u w:val="single"/>
              </w:rPr>
              <w:lastRenderedPageBreak/>
              <w:t>ПАТ «Кіровоградобленерго»</w:t>
            </w:r>
          </w:p>
          <w:p w:rsidR="00795A09" w:rsidRPr="00184143" w:rsidRDefault="00795A09" w:rsidP="00795A09">
            <w:pPr>
              <w:jc w:val="both"/>
              <w:rPr>
                <w:rFonts w:cs="Calibri"/>
                <w:lang w:val="ru-RU" w:eastAsia="en-US"/>
              </w:rPr>
            </w:pPr>
            <w:r w:rsidRPr="00184143">
              <w:rPr>
                <w:rFonts w:cs="Calibri"/>
                <w:lang w:val="ru-RU"/>
              </w:rPr>
              <w:t xml:space="preserve">В попередній редакції ДСТУ </w:t>
            </w:r>
            <w:r w:rsidRPr="00184143">
              <w:rPr>
                <w:rFonts w:cs="Calibri"/>
                <w:lang w:val="en-US"/>
              </w:rPr>
              <w:t>EN</w:t>
            </w:r>
            <w:r w:rsidRPr="00184143">
              <w:rPr>
                <w:rFonts w:cs="Calibri"/>
                <w:lang w:val="ru-RU"/>
              </w:rPr>
              <w:t xml:space="preserve"> 50160:2014 в п.4.1 є </w:t>
            </w:r>
            <w:r w:rsidRPr="00184143">
              <w:rPr>
                <w:rFonts w:cs="Calibri"/>
                <w:b/>
                <w:lang w:val="ru-RU"/>
              </w:rPr>
              <w:t>національна примітка, в якій зазначено, що стандартна номінальна напруга для мереж низької напруги загальної призначеності в Україні має значення 220В</w:t>
            </w:r>
            <w:r w:rsidRPr="00184143">
              <w:rPr>
                <w:rFonts w:cs="Calibri"/>
                <w:lang w:val="ru-RU"/>
              </w:rPr>
              <w:t xml:space="preserve">. Оскільки ДСТУ </w:t>
            </w:r>
            <w:r w:rsidRPr="00184143">
              <w:rPr>
                <w:rFonts w:cs="Calibri"/>
                <w:lang w:val="en-US"/>
              </w:rPr>
              <w:t>EN</w:t>
            </w:r>
            <w:r w:rsidRPr="00184143">
              <w:rPr>
                <w:rFonts w:cs="Calibri"/>
                <w:lang w:val="ru-RU"/>
              </w:rPr>
              <w:t xml:space="preserve"> 50160:2023 (</w:t>
            </w:r>
            <w:r w:rsidRPr="00184143">
              <w:rPr>
                <w:rFonts w:cs="Calibri"/>
                <w:lang w:val="en-US"/>
              </w:rPr>
              <w:t>EN</w:t>
            </w:r>
            <w:r w:rsidRPr="00184143">
              <w:rPr>
                <w:rFonts w:cs="Calibri"/>
                <w:lang w:val="ru-RU"/>
              </w:rPr>
              <w:t xml:space="preserve"> 50160:2022 </w:t>
            </w:r>
            <w:r w:rsidRPr="00184143">
              <w:rPr>
                <w:rFonts w:cs="Calibri"/>
                <w:lang w:val="en-US"/>
              </w:rPr>
              <w:t>IDT</w:t>
            </w:r>
            <w:r w:rsidRPr="00184143">
              <w:rPr>
                <w:rFonts w:cs="Calibri"/>
                <w:lang w:val="ru-RU"/>
              </w:rPr>
              <w:t xml:space="preserve">), в оригінальному варіанті, на англійській мові, пропонуємо відтермінувати внесення змін в КСР до моменту офіційного переводу на Українську мову ДСТУ </w:t>
            </w:r>
            <w:r w:rsidRPr="00184143">
              <w:rPr>
                <w:rFonts w:cs="Calibri"/>
                <w:lang w:val="en-US"/>
              </w:rPr>
              <w:t>EN</w:t>
            </w:r>
            <w:r w:rsidRPr="00184143">
              <w:rPr>
                <w:rFonts w:cs="Calibri"/>
                <w:lang w:val="ru-RU"/>
              </w:rPr>
              <w:t xml:space="preserve"> 50160:2023 (</w:t>
            </w:r>
            <w:r w:rsidRPr="00184143">
              <w:rPr>
                <w:rFonts w:cs="Calibri"/>
                <w:lang w:val="en-US"/>
              </w:rPr>
              <w:t>EN</w:t>
            </w:r>
            <w:r w:rsidRPr="00184143">
              <w:rPr>
                <w:rFonts w:cs="Calibri"/>
                <w:lang w:val="ru-RU"/>
              </w:rPr>
              <w:t xml:space="preserve"> 50160:2022 </w:t>
            </w:r>
            <w:r w:rsidRPr="00184143">
              <w:rPr>
                <w:rFonts w:cs="Calibri"/>
                <w:lang w:val="en-US"/>
              </w:rPr>
              <w:t>IDT</w:t>
            </w:r>
            <w:r w:rsidRPr="00184143">
              <w:rPr>
                <w:rFonts w:cs="Calibri"/>
                <w:lang w:val="ru-RU"/>
              </w:rPr>
              <w:t xml:space="preserve">) </w:t>
            </w:r>
            <w:r w:rsidRPr="00184143">
              <w:rPr>
                <w:rFonts w:cs="Calibri"/>
                <w:u w:val="single"/>
                <w:lang w:val="ru-RU"/>
              </w:rPr>
              <w:t>та появи редакції національної примітки.</w:t>
            </w:r>
            <w:r w:rsidRPr="00184143">
              <w:rPr>
                <w:rFonts w:cs="Calibri"/>
                <w:lang w:val="ru-RU"/>
              </w:rPr>
              <w:t xml:space="preserve"> Також вважаємо недоцільно змінювати номінальну напругу в мережі оскільки: 1) в експлуатації ОСР знаходиться значна частка мереж 0,4 кВ з великою протяжністю ліній. Це пов’язано з великою кількістю споживачів у сільській місцевості, особливостями проектування та будівництва в часи СРСР. Для забезпечення нижньої граничної межі показників якості електричної енергії у споживачів найбільш віддалених від ТП доведеться виконувати регулювання рівнів напруги на ТП за допомогою перемикання ПБВ. Значна частина ТП фізично не зможе виконати підвищення рівню напруги до нижньої граничної величини у найбільш віддалених споживачів від ТП. На тих ТП де це буде </w:t>
            </w:r>
            <w:r w:rsidRPr="00184143">
              <w:rPr>
                <w:rFonts w:cs="Calibri"/>
                <w:lang w:val="ru-RU"/>
              </w:rPr>
              <w:lastRenderedPageBreak/>
              <w:t>виконати можливо, споживачі наближені до ТП будуть мати високий рівень напруги (вищий за 253В).  2) Значна частина струмоприймачів споживачів мереж низької напруги була спроектована на мережу 220В, і мають гранично допустимі значення робочої напруги у 232В, що буде являтися номінальним рівнем напруги мережі. Відповідно при добових коливаннях рівнів напруги в мережах підвищення рівня напруги на допустимі 10% призведе до пошкодження обладнання споживачів та претензії користувачів на компенсацію за пошкоджену техніку. 3) Обладнання значної частини ТП 10(6)/0,4кВ має вузький діапазон регулювань ПБВ, що в свою чергу призведе до неможливості виконання дотримання показників якості електричної енергії згідно вимог ДСТУ EN50160:2023.</w:t>
            </w:r>
          </w:p>
          <w:p w:rsidR="00795A09" w:rsidRDefault="00795A09" w:rsidP="00795A09">
            <w:pPr>
              <w:jc w:val="both"/>
              <w:rPr>
                <w:rFonts w:cs="Calibri"/>
                <w:lang w:val="ru-RU"/>
              </w:rPr>
            </w:pPr>
            <w:r w:rsidRPr="00184143">
              <w:rPr>
                <w:rFonts w:cs="Calibri"/>
                <w:lang w:val="ru-RU"/>
              </w:rPr>
              <w:t>4) Обсяги ІП не зможуть профінансувати весь спектр заходів, пов’язаних з реконструкцією мереж для забезпечення можливості регулювання напруги в змінених діапазонах у зв’язку з переходом на 230В.</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lang w:eastAsia="en-US"/>
              </w:rPr>
            </w:pPr>
            <w:r>
              <w:t>У зв’язку з поточним станом в енергосистемі України, що пов'язаний з постійними обстрілами і руйнацією об'єктів енергетики, пропонуємо декілька варіантів впровадження нового стандарту напруги:</w:t>
            </w:r>
          </w:p>
          <w:p w:rsidR="00795A09" w:rsidRDefault="00795A09" w:rsidP="00795A09">
            <w:pPr>
              <w:ind w:firstLine="176"/>
              <w:jc w:val="both"/>
            </w:pPr>
            <w:r>
              <w:t xml:space="preserve">1. Відтермінувати набуття чинності </w:t>
            </w:r>
            <w:r>
              <w:rPr>
                <w:lang w:val="ru-RU"/>
              </w:rPr>
              <w:t>з</w:t>
            </w:r>
            <w:r>
              <w:t>мінами до КСР, що стосуються впровадження нового стандарту напруги.</w:t>
            </w:r>
          </w:p>
          <w:p w:rsidR="00795A09" w:rsidRDefault="00795A09" w:rsidP="00795A09">
            <w:pPr>
              <w:ind w:firstLine="176"/>
              <w:jc w:val="both"/>
            </w:pPr>
            <w:r>
              <w:t>2. Впровадити його з відхиленням напруги +10%-15% до моменту завершення активних бойових дій і відновлення пошкоджених об'єктів.</w:t>
            </w:r>
          </w:p>
          <w:p w:rsidR="00795A09" w:rsidRDefault="00795A09" w:rsidP="00795A09">
            <w:pPr>
              <w:ind w:firstLine="176"/>
              <w:jc w:val="both"/>
            </w:pPr>
            <w:r>
              <w:t xml:space="preserve">3. Передбачити на час воєнного стану, до завершення активних бойових дій і відновлення пошкоджених об'єктів, що стандарт якості напруги, визначений постановою НКРЕКП 12.06.2018  № 375, застосовується із запропонованим відхиленням і компенсація споживачу за його </w:t>
            </w:r>
            <w:r>
              <w:lastRenderedPageBreak/>
              <w:t>недотримання надається лише у разі перевищення визначеного відхилення.</w:t>
            </w:r>
          </w:p>
          <w:p w:rsidR="00795A09" w:rsidRDefault="00795A09" w:rsidP="00795A09">
            <w:pPr>
              <w:ind w:firstLine="176"/>
              <w:jc w:val="both"/>
              <w:rPr>
                <w:b/>
                <w:color w:val="000000"/>
                <w:u w:val="single"/>
              </w:rPr>
            </w:pPr>
            <w:r>
              <w:rPr>
                <w:b/>
                <w:color w:val="000000"/>
                <w:u w:val="single"/>
              </w:rPr>
              <w:t>АТ «Полтаваобленерго»</w:t>
            </w:r>
          </w:p>
          <w:p w:rsidR="0083781C" w:rsidRDefault="0083781C" w:rsidP="00795A09">
            <w:pPr>
              <w:ind w:firstLine="176"/>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widowControl w:val="0"/>
              <w:ind w:left="100"/>
              <w:jc w:val="both"/>
              <w:rPr>
                <w:b/>
                <w:shd w:val="clear" w:color="auto" w:fill="FFFFFF"/>
              </w:rPr>
            </w:pPr>
            <w:r>
              <w:rPr>
                <w:lang w:eastAsia="uk-UA"/>
              </w:rPr>
              <w:t xml:space="preserve">Пропонуємо п. 11.4.7 </w:t>
            </w:r>
            <w:r>
              <w:rPr>
                <w:b/>
                <w:shd w:val="clear" w:color="auto" w:fill="FFFFFF"/>
              </w:rPr>
              <w:t>залишити без змін на період дії в Україні воєнного стану та протягом шести місяців після його припинення.</w:t>
            </w:r>
          </w:p>
          <w:p w:rsidR="00795A09" w:rsidRDefault="00795A09" w:rsidP="00795A09">
            <w:pPr>
              <w:widowControl w:val="0"/>
              <w:ind w:left="100"/>
              <w:jc w:val="both"/>
              <w:rPr>
                <w:shd w:val="clear" w:color="auto" w:fill="FFFFFF"/>
              </w:rPr>
            </w:pPr>
          </w:p>
          <w:p w:rsidR="00795A09" w:rsidRDefault="00795A09" w:rsidP="00795A09">
            <w:pPr>
              <w:widowControl w:val="0"/>
              <w:ind w:left="100"/>
              <w:jc w:val="both"/>
              <w:rPr>
                <w:shd w:val="clear" w:color="auto" w:fill="FFFFFF"/>
              </w:rPr>
            </w:pPr>
            <w:r>
              <w:rPr>
                <w:shd w:val="clear" w:color="auto" w:fill="FFFFFF"/>
              </w:rPr>
              <w:t xml:space="preserve">У разі зміни </w:t>
            </w:r>
            <w:r>
              <w:rPr>
                <w:color w:val="000000"/>
              </w:rPr>
              <w:t xml:space="preserve">Uп з 220 В на 230 В мінімально допустимий рівень напруги підвищиться до 207 В. </w:t>
            </w:r>
          </w:p>
          <w:p w:rsidR="00795A09" w:rsidRPr="003F069E" w:rsidRDefault="00795A09" w:rsidP="00795A09">
            <w:pPr>
              <w:widowControl w:val="0"/>
              <w:ind w:left="100"/>
              <w:jc w:val="both"/>
              <w:rPr>
                <w:rFonts w:eastAsia="Calibri"/>
                <w:lang w:eastAsia="en-US"/>
              </w:rPr>
            </w:pPr>
            <w:r>
              <w:t>Враховуючи конфігурацію (протяжність ліній 0,4 кВ) та технічний стан електромереж ОСР, які побудовані ще за радянських часів, у разі надходження обгрунтованих скарг споживачів на низький рівень напруги, ОСР буде змушений витрачати значні ресурси в частині виконання великих обсягів робіт з реконструкції ЛЕП-0,4 кВ та/або будівництва розвантажувальних ТП, тощо.</w:t>
            </w:r>
          </w:p>
          <w:p w:rsidR="00795A09" w:rsidRDefault="00795A09" w:rsidP="00795A09">
            <w:pPr>
              <w:widowControl w:val="0"/>
              <w:ind w:left="100"/>
              <w:jc w:val="both"/>
            </w:pPr>
          </w:p>
          <w:p w:rsidR="00795A09" w:rsidRDefault="00795A09" w:rsidP="00795A09">
            <w:pPr>
              <w:widowControl w:val="0"/>
              <w:ind w:left="100"/>
              <w:jc w:val="both"/>
            </w:pPr>
            <w:r>
              <w:t>Крім того, роботи із усунення причин недотримання показників якості електричної енергії виконуються за рахунок ремонтної програми, кошти на яку розраховані для</w:t>
            </w:r>
            <w:r>
              <w:br/>
              <w:t>виконання планових робіт із капітального ремонту (КР) та технічного обслуговування (ТО) електромереж.</w:t>
            </w:r>
          </w:p>
          <w:p w:rsidR="00795A09" w:rsidRDefault="00795A09" w:rsidP="00795A09">
            <w:pPr>
              <w:ind w:firstLine="176"/>
              <w:jc w:val="both"/>
            </w:pPr>
            <w:r>
              <w:t>Тобто, збільшення обсягів виконання робіт, направлених на вирішення відповідних скарг споживачів, призведе до зменшення обсягів виконання планових робіт із КР і ТО електромереж, що негативно вплине на їх технічний стан.</w:t>
            </w:r>
          </w:p>
          <w:p w:rsidR="00795A09" w:rsidRDefault="00795A09" w:rsidP="00795A09">
            <w:pPr>
              <w:jc w:val="both"/>
              <w:rPr>
                <w:b/>
                <w:color w:val="000000"/>
                <w:u w:val="single"/>
              </w:rPr>
            </w:pPr>
            <w:r>
              <w:rPr>
                <w:b/>
                <w:color w:val="000000"/>
                <w:u w:val="single"/>
              </w:rPr>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C70DD5" w:rsidRDefault="00795A09" w:rsidP="00795A09">
            <w:pPr>
              <w:jc w:val="both"/>
              <w:rPr>
                <w:rFonts w:cs="Calibri"/>
              </w:rPr>
            </w:pPr>
            <w:r w:rsidRPr="00C70DD5">
              <w:rPr>
                <w:rFonts w:cs="Calibri"/>
              </w:rPr>
              <w:t xml:space="preserve">В попередній редакції ДСТУ </w:t>
            </w:r>
            <w:r w:rsidRPr="00C70DD5">
              <w:rPr>
                <w:rFonts w:cs="Calibri"/>
                <w:lang w:val="en-US"/>
              </w:rPr>
              <w:t>EN</w:t>
            </w:r>
            <w:r w:rsidRPr="00C70DD5">
              <w:rPr>
                <w:rFonts w:cs="Calibri"/>
                <w:lang w:val="ru-RU"/>
              </w:rPr>
              <w:t xml:space="preserve"> 50160:2014 </w:t>
            </w:r>
            <w:r w:rsidRPr="00C70DD5">
              <w:rPr>
                <w:rFonts w:cs="Calibri"/>
              </w:rPr>
              <w:t xml:space="preserve">в п.4.1 є </w:t>
            </w:r>
            <w:r w:rsidRPr="00C70DD5">
              <w:rPr>
                <w:rFonts w:cs="Calibri"/>
                <w:b/>
              </w:rPr>
              <w:t xml:space="preserve">національна примітка, в якій зазначено, що стандартна номінальна </w:t>
            </w:r>
            <w:r w:rsidRPr="00C70DD5">
              <w:rPr>
                <w:rFonts w:cs="Calibri"/>
                <w:b/>
              </w:rPr>
              <w:lastRenderedPageBreak/>
              <w:t>напруга для мереж низької напруги загальної призначеності в Україні має значення 220В</w:t>
            </w:r>
            <w:r w:rsidRPr="00C70DD5">
              <w:rPr>
                <w:rFonts w:cs="Calibri"/>
              </w:rPr>
              <w:t xml:space="preserve">. Оскільки ДСТУ </w:t>
            </w:r>
            <w:r w:rsidRPr="00C70DD5">
              <w:rPr>
                <w:rFonts w:cs="Calibri"/>
                <w:lang w:val="en-US"/>
              </w:rPr>
              <w:t>EN</w:t>
            </w:r>
            <w:r w:rsidRPr="00C70DD5">
              <w:rPr>
                <w:rFonts w:cs="Calibri"/>
              </w:rPr>
              <w:t xml:space="preserve"> 50160:2023 (</w:t>
            </w:r>
            <w:r w:rsidRPr="00C70DD5">
              <w:rPr>
                <w:rFonts w:cs="Calibri"/>
                <w:lang w:val="en-US"/>
              </w:rPr>
              <w:t>EN</w:t>
            </w:r>
            <w:r w:rsidRPr="00C70DD5">
              <w:rPr>
                <w:rFonts w:cs="Calibri"/>
              </w:rPr>
              <w:t xml:space="preserve"> 50160:2022 </w:t>
            </w:r>
            <w:r w:rsidRPr="00C70DD5">
              <w:rPr>
                <w:rFonts w:cs="Calibri"/>
                <w:lang w:val="en-US"/>
              </w:rPr>
              <w:t>IDT</w:t>
            </w:r>
            <w:r w:rsidRPr="00C70DD5">
              <w:rPr>
                <w:rFonts w:cs="Calibri"/>
              </w:rPr>
              <w:t xml:space="preserve">), в оригінальному варіанті, на англійській мові, пропонуємо відтермінувати внесення змін в КСР до моменту офіційного переводу на Українську мову ДСТУ </w:t>
            </w:r>
            <w:r w:rsidRPr="00C70DD5">
              <w:rPr>
                <w:rFonts w:cs="Calibri"/>
                <w:lang w:val="en-US"/>
              </w:rPr>
              <w:t>EN</w:t>
            </w:r>
            <w:r w:rsidRPr="00C70DD5">
              <w:rPr>
                <w:rFonts w:cs="Calibri"/>
              </w:rPr>
              <w:t xml:space="preserve"> 50160:2023 (</w:t>
            </w:r>
            <w:r w:rsidRPr="00C70DD5">
              <w:rPr>
                <w:rFonts w:cs="Calibri"/>
                <w:lang w:val="en-US"/>
              </w:rPr>
              <w:t>EN</w:t>
            </w:r>
            <w:r w:rsidRPr="00C70DD5">
              <w:rPr>
                <w:rFonts w:cs="Calibri"/>
              </w:rPr>
              <w:t xml:space="preserve"> 50160:2022 </w:t>
            </w:r>
            <w:r w:rsidRPr="00C70DD5">
              <w:rPr>
                <w:rFonts w:cs="Calibri"/>
                <w:lang w:val="en-US"/>
              </w:rPr>
              <w:t>IDT</w:t>
            </w:r>
            <w:r w:rsidRPr="00C70DD5">
              <w:rPr>
                <w:rFonts w:cs="Calibri"/>
              </w:rPr>
              <w:t xml:space="preserve">) </w:t>
            </w:r>
            <w:r w:rsidRPr="00C70DD5">
              <w:rPr>
                <w:rFonts w:cs="Calibri"/>
                <w:u w:val="single"/>
              </w:rPr>
              <w:t>та появи редакції національної примітки.</w:t>
            </w:r>
            <w:r w:rsidRPr="00C70DD5">
              <w:rPr>
                <w:rFonts w:cs="Calibri"/>
              </w:rPr>
              <w:t xml:space="preserve"> Також вважаємо недоцільно змінювати номінальну напругу в мережі оскільки: 1) в експлуатації ОСР знаходиться значна частка мереж 0,4 кВ з великою протяжністю ліній. Це пов’язано з великою кількістю споживачів у сільській місцевості, особливостями проектування та будівництва в часи СРСР. Для забезпечення нижньої граничної межі показників якості електричної енергії у споживачів найбільш віддалених від ТП доведеться виконувати регулювання рівнів напруги на ТП за допомогою перемикання ПБВ. Значна частина ТП фізично не зможе виконати підвищення рівню напруги до нижньої граничної величини у найбільш віддалених споживачів від ТП. На тих ТП де це буде виконати можливо, споживачі наближені до ТП будуть мати високий рівень напруги (вищий за 253В).  2) Значна частина струмоприймачів споживачів мереж низької напруги була спроектована на мережу 220В, і мають гранично допустимі значення робочої напруги у 232В, що буде являтися номінальним рівнем напруги мережі. Відповідно при добових коливаннях рівнів напруги в мережах підвищення рівня напруги на допустимі 10% призведе до пошкодження обладнання споживачів та претензії користувачів на компенсацію за пошкоджену техніку. 3) Обладнання значної частини ТП 10(6)/0,4кВ має вузький діапазон регулювань ПБВ, що в свою чергу призведе до неможливості виконання дотримання </w:t>
            </w:r>
            <w:r w:rsidRPr="00C70DD5">
              <w:rPr>
                <w:rFonts w:cs="Calibri"/>
              </w:rPr>
              <w:lastRenderedPageBreak/>
              <w:t>показників якості електричної енергії згідно вимог ДСТУ EN50160:2023.</w:t>
            </w:r>
          </w:p>
          <w:p w:rsidR="00795A09" w:rsidRPr="00C70DD5" w:rsidRDefault="00795A09" w:rsidP="00795A09">
            <w:pPr>
              <w:rPr>
                <w:rFonts w:cs="Calibri"/>
              </w:rPr>
            </w:pPr>
            <w:r w:rsidRPr="00C70DD5">
              <w:rPr>
                <w:rFonts w:cs="Calibri"/>
              </w:rPr>
              <w:t xml:space="preserve">4) Обсяги ІП не зможуть профінансувати весь спектр заходів, пов’язаних з реконструкцією мереж для забезпечення можливості регулювання напруги в змінених діапазонах у зв’язку з переходом на 230В. </w:t>
            </w:r>
          </w:p>
          <w:p w:rsidR="00795A09" w:rsidRPr="00C70DD5" w:rsidRDefault="00795A09" w:rsidP="00795A09">
            <w:pPr>
              <w:rPr>
                <w:rFonts w:cs="Calibri"/>
              </w:rPr>
            </w:pPr>
          </w:p>
          <w:p w:rsidR="00795A09" w:rsidRDefault="00795A09" w:rsidP="00795A09">
            <w:pPr>
              <w:jc w:val="both"/>
              <w:rPr>
                <w:b/>
                <w:color w:val="000000"/>
              </w:rPr>
            </w:pPr>
            <w:r w:rsidRPr="00C70DD5">
              <w:rPr>
                <w:rFonts w:cs="Calibri"/>
                <w:b/>
              </w:rPr>
              <w:t>5) Згідно п.2.4.2 Правил роздрібного ринку електричної енергії затверджених Постановою НКРЕКП №312 від  14.03.2018 року, Товариством було проведено роботи щодо забезпечення побутових споживачів потужністю 5 кВт. Для виконання даних заходів були затрачені незначні матеріальні та фінансові ресурси.  Для забезпечення с</w:t>
            </w:r>
            <w:r w:rsidRPr="00165F1B">
              <w:rPr>
                <w:b/>
                <w:color w:val="000000"/>
              </w:rPr>
              <w:t xml:space="preserve">тандартної номінальної напруги Uп для мереж низької напруги загального призначення на рівні </w:t>
            </w:r>
            <w:r w:rsidRPr="00165F1B">
              <w:rPr>
                <w:b/>
                <w:color w:val="7030A0"/>
              </w:rPr>
              <w:t>2</w:t>
            </w:r>
            <w:r w:rsidRPr="00165F1B">
              <w:rPr>
                <w:b/>
                <w:color w:val="7030A0"/>
                <w:lang w:val="ru-RU"/>
              </w:rPr>
              <w:t>3</w:t>
            </w:r>
            <w:r w:rsidRPr="00165F1B">
              <w:rPr>
                <w:b/>
                <w:color w:val="7030A0"/>
              </w:rPr>
              <w:t>0</w:t>
            </w:r>
            <w:r w:rsidRPr="00165F1B">
              <w:rPr>
                <w:b/>
                <w:color w:val="000000"/>
              </w:rPr>
              <w:t xml:space="preserve"> В між фазним і нульовим проводом Товариству необхідно буде вкласти значні кошти на реконструкцію мереж, оскільки стан частини існуючих мереж не дозволяє забезпечити дану вимогу при одночасному збільшенні навантаження споживачами.</w:t>
            </w:r>
          </w:p>
          <w:p w:rsidR="00795A09" w:rsidRDefault="00795A09" w:rsidP="00795A09">
            <w:pPr>
              <w:jc w:val="both"/>
              <w:rPr>
                <w:b/>
                <w:color w:val="000000"/>
                <w:u w:val="single"/>
              </w:rPr>
            </w:pPr>
            <w:r>
              <w:rPr>
                <w:b/>
                <w:color w:val="000000"/>
                <w:u w:val="single"/>
              </w:rPr>
              <w:t>ПАТ «Черкасиобленерго»</w:t>
            </w:r>
          </w:p>
          <w:p w:rsidR="001A3F74" w:rsidRDefault="001A3F74"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BE1DA6" w:rsidRDefault="00795A09" w:rsidP="00795A09">
            <w:pPr>
              <w:numPr>
                <w:ilvl w:val="0"/>
                <w:numId w:val="22"/>
              </w:numPr>
              <w:ind w:left="175"/>
              <w:jc w:val="both"/>
              <w:rPr>
                <w:color w:val="000000"/>
              </w:rPr>
            </w:pPr>
            <w:r w:rsidRPr="00BE1DA6">
              <w:rPr>
                <w:color w:val="000000"/>
              </w:rPr>
              <w:t xml:space="preserve">Переважна більшість електричного обладнання , що використовується споживачами в електричних мережах низької напруги  загального призначення на даний час розраховано на  </w:t>
            </w:r>
            <w:r w:rsidRPr="00BE1DA6">
              <w:rPr>
                <w:color w:val="000000"/>
                <w:lang w:val="en-US"/>
              </w:rPr>
              <w:t>Un</w:t>
            </w:r>
            <w:r w:rsidRPr="00BE1DA6">
              <w:rPr>
                <w:color w:val="000000"/>
                <w:lang w:val="ru-RU"/>
              </w:rPr>
              <w:t>=220</w:t>
            </w:r>
            <w:r w:rsidRPr="00BE1DA6">
              <w:rPr>
                <w:color w:val="000000"/>
              </w:rPr>
              <w:t xml:space="preserve">В +-10%, </w:t>
            </w:r>
            <w:r w:rsidRPr="00BE1DA6">
              <w:rPr>
                <w:color w:val="000000"/>
                <w:lang w:val="en-US"/>
              </w:rPr>
              <w:t>Un</w:t>
            </w:r>
            <w:r w:rsidRPr="00BE1DA6">
              <w:rPr>
                <w:color w:val="000000"/>
                <w:lang w:val="ru-RU"/>
              </w:rPr>
              <w:t>.</w:t>
            </w:r>
            <w:r w:rsidRPr="00BE1DA6">
              <w:rPr>
                <w:color w:val="000000"/>
                <w:lang w:val="en-US"/>
              </w:rPr>
              <w:t>max</w:t>
            </w:r>
            <w:r w:rsidRPr="00BE1DA6">
              <w:rPr>
                <w:color w:val="000000"/>
                <w:lang w:val="ru-RU"/>
              </w:rPr>
              <w:t>=242</w:t>
            </w:r>
            <w:r w:rsidRPr="00BE1DA6">
              <w:rPr>
                <w:color w:val="000000"/>
              </w:rPr>
              <w:t xml:space="preserve">В, </w:t>
            </w:r>
          </w:p>
          <w:p w:rsidR="00795A09" w:rsidRPr="00BE1DA6" w:rsidRDefault="00795A09" w:rsidP="00795A09">
            <w:pPr>
              <w:numPr>
                <w:ilvl w:val="0"/>
                <w:numId w:val="22"/>
              </w:numPr>
              <w:ind w:left="175"/>
              <w:jc w:val="both"/>
              <w:rPr>
                <w:color w:val="000000"/>
              </w:rPr>
            </w:pPr>
            <w:r w:rsidRPr="00BE1DA6">
              <w:rPr>
                <w:color w:val="000000"/>
              </w:rPr>
              <w:t xml:space="preserve">застосування (без перехідного  періоду) в електричних мережах низької напруги  загального призначення </w:t>
            </w:r>
            <w:r w:rsidRPr="00BE1DA6">
              <w:rPr>
                <w:color w:val="000000"/>
                <w:lang w:val="en-US"/>
              </w:rPr>
              <w:t>Un</w:t>
            </w:r>
            <w:r w:rsidRPr="00BE1DA6">
              <w:rPr>
                <w:color w:val="000000"/>
                <w:lang w:val="ru-RU"/>
              </w:rPr>
              <w:t>=230</w:t>
            </w:r>
            <w:r w:rsidRPr="00BE1DA6">
              <w:rPr>
                <w:color w:val="000000"/>
              </w:rPr>
              <w:t xml:space="preserve">В+-10%, </w:t>
            </w:r>
            <w:r w:rsidRPr="00BE1DA6">
              <w:rPr>
                <w:color w:val="000000"/>
                <w:lang w:val="en-US"/>
              </w:rPr>
              <w:t>Un</w:t>
            </w:r>
            <w:r w:rsidRPr="00BE1DA6">
              <w:rPr>
                <w:color w:val="000000"/>
                <w:lang w:val="ru-RU"/>
              </w:rPr>
              <w:t>.</w:t>
            </w:r>
            <w:r w:rsidRPr="00BE1DA6">
              <w:rPr>
                <w:color w:val="000000"/>
                <w:lang w:val="en-US"/>
              </w:rPr>
              <w:t>max</w:t>
            </w:r>
            <w:r w:rsidRPr="00BE1DA6">
              <w:rPr>
                <w:color w:val="000000"/>
                <w:lang w:val="ru-RU"/>
              </w:rPr>
              <w:t>=253</w:t>
            </w:r>
            <w:r w:rsidRPr="00BE1DA6">
              <w:rPr>
                <w:color w:val="000000"/>
              </w:rPr>
              <w:t>В,  приводитиме до масового виходу з ладу електричного обладнання, що використовується споживачами , як наслідок до численних скарг/звернень про відшкодування збитків та зростання соціальної напруженості;</w:t>
            </w:r>
          </w:p>
          <w:p w:rsidR="00795A09" w:rsidRPr="00BE1DA6" w:rsidRDefault="00795A09" w:rsidP="00795A09">
            <w:pPr>
              <w:numPr>
                <w:ilvl w:val="0"/>
                <w:numId w:val="22"/>
              </w:numPr>
              <w:ind w:left="175"/>
              <w:jc w:val="both"/>
              <w:rPr>
                <w:color w:val="000000"/>
              </w:rPr>
            </w:pPr>
            <w:r w:rsidRPr="00BE1DA6">
              <w:rPr>
                <w:color w:val="000000"/>
              </w:rPr>
              <w:lastRenderedPageBreak/>
              <w:t xml:space="preserve">встановлення певного «перехідного періоду» протягом якого внести необхідні зміни  до чинних та розроблюваних нормативних документів,  а також виробничо-технологічної документації вітчизняних підприємств-виробників електричного обладнання , що використовується споживачами;  </w:t>
            </w:r>
          </w:p>
          <w:p w:rsidR="00795A09" w:rsidRDefault="00795A09" w:rsidP="00795A09">
            <w:pPr>
              <w:jc w:val="both"/>
              <w:rPr>
                <w:color w:val="000000"/>
              </w:rPr>
            </w:pPr>
            <w:r w:rsidRPr="00BE1DA6">
              <w:rPr>
                <w:color w:val="000000"/>
              </w:rPr>
              <w:t>тривалість «перехідного періоду» повинна бути достатня для здійснення зазначених змін та мати точну дуту завершення.</w:t>
            </w:r>
          </w:p>
          <w:p w:rsidR="00795A09" w:rsidRDefault="00795A09" w:rsidP="00795A09">
            <w:pPr>
              <w:jc w:val="both"/>
              <w:rPr>
                <w:b/>
                <w:color w:val="000000"/>
                <w:u w:val="single"/>
              </w:rPr>
            </w:pPr>
            <w:r w:rsidRPr="00BE1DA6">
              <w:rPr>
                <w:b/>
                <w:color w:val="000000"/>
                <w:u w:val="single"/>
              </w:rPr>
              <w:t>АТ «</w:t>
            </w:r>
            <w:r>
              <w:rPr>
                <w:b/>
                <w:color w:val="000000"/>
                <w:u w:val="single"/>
              </w:rPr>
              <w:t>Житомир</w:t>
            </w:r>
            <w:r w:rsidRPr="00BE1DA6">
              <w:rPr>
                <w:b/>
                <w:color w:val="000000"/>
                <w:u w:val="single"/>
              </w:rPr>
              <w:t>обленерго»</w:t>
            </w:r>
          </w:p>
          <w:p w:rsidR="0062332E" w:rsidRDefault="0062332E"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0B1BDD" w:rsidRDefault="00795A09" w:rsidP="00795A09">
            <w:pPr>
              <w:jc w:val="both"/>
              <w:rPr>
                <w:rFonts w:cs="Calibri"/>
              </w:rPr>
            </w:pPr>
            <w:r w:rsidRPr="000B1BDD">
              <w:rPr>
                <w:rFonts w:cs="Calibri"/>
              </w:rPr>
              <w:t xml:space="preserve">В попередній редакції ДСТУ </w:t>
            </w:r>
            <w:r w:rsidRPr="000B1BDD">
              <w:rPr>
                <w:rFonts w:cs="Calibri"/>
                <w:lang w:val="en-US"/>
              </w:rPr>
              <w:t>EN</w:t>
            </w:r>
            <w:r w:rsidRPr="000B1BDD">
              <w:rPr>
                <w:rFonts w:cs="Calibri"/>
                <w:lang w:val="ru-RU"/>
              </w:rPr>
              <w:t xml:space="preserve"> 50160:2014 </w:t>
            </w:r>
            <w:r w:rsidRPr="000B1BDD">
              <w:rPr>
                <w:rFonts w:cs="Calibri"/>
              </w:rPr>
              <w:t xml:space="preserve">в п.4.1 є </w:t>
            </w:r>
            <w:r w:rsidRPr="000B1BDD">
              <w:rPr>
                <w:rFonts w:cs="Calibri"/>
                <w:b/>
              </w:rPr>
              <w:t>національна примітка, в якій зазначено, що стандартна номінальна напруга для мереж низької напруги загальної призначеності в Україні має значення 220В</w:t>
            </w:r>
            <w:r w:rsidRPr="000B1BDD">
              <w:rPr>
                <w:rFonts w:cs="Calibri"/>
              </w:rPr>
              <w:t xml:space="preserve">. Вважаємо недоцільно змінювати номінальну напругу в мережі оскільки: 1) в експлуатації ОСР знаходиться значна частка мереж 0,4 кВ з великою протяжністю ліній. Це пов’язано з великою кількістю споживачів у сільській місцевості, особливостями проектування та будівництва в часи СРСР. Для забезпечення нижньої граничної межі показників якості електричної енергії у споживачів найбільш віддалених від ТП доведеться виконувати регулювання рівнів напруги на ТП за допомогою перемикання ПБВ. Значна частина ТП фізично не зможе виконати підвищення рівню напруги до нижньої граничної величини у найбільш віддалених споживачів від ТП. На тих ТП де це буде виконати можливо, споживачі наближені до ТП будуть мати високий рівень напруги (вищий за 253В). </w:t>
            </w:r>
          </w:p>
          <w:p w:rsidR="00795A09" w:rsidRPr="000B1BDD" w:rsidRDefault="00795A09" w:rsidP="00795A09">
            <w:pPr>
              <w:jc w:val="both"/>
              <w:rPr>
                <w:rFonts w:cs="Calibri"/>
              </w:rPr>
            </w:pPr>
            <w:r w:rsidRPr="000B1BDD">
              <w:rPr>
                <w:rFonts w:cs="Calibri"/>
              </w:rPr>
              <w:t xml:space="preserve">2) Враховуючи, що у відповідності до постанови НКРЕКП від 17 березня 2021 року №475, побутовим споживачам забезпечено мінімальну договірну потужність на рівні 5 кВт, ОСР не зможе забезпечити стандарти </w:t>
            </w:r>
            <w:r w:rsidRPr="000B1BDD">
              <w:rPr>
                <w:rFonts w:cs="Calibri"/>
              </w:rPr>
              <w:lastRenderedPageBreak/>
              <w:t>якості в частині номінальної напруги електромережі на кінцях ПЛ-0,4 кВ.</w:t>
            </w:r>
          </w:p>
          <w:p w:rsidR="00795A09" w:rsidRPr="000B1BDD" w:rsidRDefault="00795A09" w:rsidP="00795A09">
            <w:pPr>
              <w:jc w:val="both"/>
              <w:rPr>
                <w:rFonts w:cs="Calibri"/>
              </w:rPr>
            </w:pPr>
            <w:r w:rsidRPr="000B1BDD">
              <w:rPr>
                <w:rFonts w:cs="Calibri"/>
              </w:rPr>
              <w:t>3) Обладнання значної частини ТП 10(6)/0,4кВ має вузький діапазон регулювань ПБВ, що в свою чергу призведе до неможливості виконання дотримання показників якості електричної енергії згідно вимог ДСТУ EN50160:2023.</w:t>
            </w:r>
          </w:p>
          <w:p w:rsidR="00795A09" w:rsidRDefault="00795A09" w:rsidP="00795A09">
            <w:pPr>
              <w:jc w:val="both"/>
              <w:rPr>
                <w:rFonts w:cs="Calibri"/>
              </w:rPr>
            </w:pPr>
            <w:r w:rsidRPr="000B1BDD">
              <w:rPr>
                <w:rFonts w:cs="Calibri"/>
              </w:rPr>
              <w:t>4) Обсяги ІП не зможуть профінансувати весь спектр заходів, пов’язаних з реконструкцією мереж для забезпечення можливості регулювання напруги в змінених діапазонах у зв’язку з переходом на 230В.</w:t>
            </w:r>
          </w:p>
          <w:p w:rsidR="00795A09" w:rsidRDefault="00795A09" w:rsidP="00795A09">
            <w:pPr>
              <w:jc w:val="both"/>
              <w:rPr>
                <w:b/>
                <w:color w:val="000000"/>
                <w:u w:val="single"/>
              </w:rPr>
            </w:pPr>
            <w:r>
              <w:rPr>
                <w:b/>
                <w:color w:val="000000"/>
                <w:u w:val="single"/>
              </w:rPr>
              <w:t>АТ «Чернігівобленерго»</w:t>
            </w:r>
          </w:p>
          <w:p w:rsidR="0099212F" w:rsidRDefault="0099212F"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1473FE" w:rsidRDefault="00795A09" w:rsidP="00795A09">
            <w:pPr>
              <w:pStyle w:val="af4"/>
              <w:ind w:left="0"/>
              <w:jc w:val="both"/>
              <w:rPr>
                <w:rFonts w:ascii="Times New Roman" w:hAnsi="Times New Roman"/>
                <w:sz w:val="20"/>
                <w:szCs w:val="20"/>
              </w:rPr>
            </w:pPr>
            <w:r w:rsidRPr="001473FE">
              <w:rPr>
                <w:rFonts w:ascii="Times New Roman" w:hAnsi="Times New Roman"/>
                <w:sz w:val="20"/>
                <w:szCs w:val="20"/>
              </w:rPr>
              <w:t>На сьогоднішній день щорічні обсяги реконструкції та нового будівництва мереж 0,4 кВ є незначними. Середній вік мереж 0,4 кВ не дозволяє забезпечити більш високі вимоги до якості електричної енергії, в частині допустимого мінімального рівня напруги.</w:t>
            </w:r>
          </w:p>
          <w:p w:rsidR="00795A09" w:rsidRDefault="00795A09" w:rsidP="00795A09">
            <w:pPr>
              <w:jc w:val="both"/>
            </w:pPr>
            <w:r w:rsidRPr="001473FE">
              <w:t xml:space="preserve">В зв’язку з цим, оптимальним рішенням на даному етапі буде введення до ДСТУ </w:t>
            </w:r>
            <w:r w:rsidRPr="001473FE">
              <w:rPr>
                <w:lang w:val="en-US"/>
              </w:rPr>
              <w:t>EN</w:t>
            </w:r>
            <w:r w:rsidRPr="001473FE">
              <w:t xml:space="preserve"> 50160:2023 національної примітки, якою буде регламентовано номінальну напругу в мережі загального призначення на рівні 220 В.</w:t>
            </w:r>
          </w:p>
          <w:p w:rsidR="00795A09" w:rsidRDefault="00795A09" w:rsidP="00795A09">
            <w:pPr>
              <w:jc w:val="both"/>
              <w:rPr>
                <w:b/>
                <w:u w:val="single"/>
              </w:rPr>
            </w:pPr>
            <w:r w:rsidRPr="00975ED6">
              <w:rPr>
                <w:b/>
                <w:u w:val="single"/>
              </w:rPr>
              <w:t>АТ «Прикарпаттяобленерго»</w:t>
            </w:r>
          </w:p>
          <w:p w:rsidR="008C046D" w:rsidRDefault="008C046D" w:rsidP="00795A09">
            <w:pPr>
              <w:jc w:val="both"/>
              <w:rPr>
                <w:b/>
                <w:u w:val="single"/>
              </w:rPr>
            </w:pPr>
            <w:r>
              <w:rPr>
                <w:b/>
                <w:color w:val="000000"/>
                <w:u w:val="single"/>
              </w:rPr>
              <w:t>Пропозиції надані після 09.04.2024 (кінцевий термін надання пропозицій)</w:t>
            </w:r>
          </w:p>
          <w:p w:rsidR="00795A09" w:rsidRPr="00975ED6" w:rsidRDefault="00795A09" w:rsidP="00795A09">
            <w:pPr>
              <w:jc w:val="both"/>
            </w:pPr>
            <w:r w:rsidRPr="00975ED6">
              <w:t xml:space="preserve">Велика кількість обладнання ОСР, була введена в експлуатацію в часи СРСР, та розрахована на номінальну напругу для мереж низької напруги на рівні 220 В. У випадку введення рівня номінальної напруги 230 В, забезпечити номінальну напругу у споживачів за допомогою зміни положення перемикачів силових трансформаторів на трансформаторних підстанціях 6-10 кВ та підтримати її якісні параметри у всіх точках мережі є неможливим. Основними причинами є застаріле обладнання та великі </w:t>
            </w:r>
            <w:r w:rsidRPr="00975ED6">
              <w:lastRenderedPageBreak/>
              <w:t>довжини ліній 0,4 кВ, для приведення яких до необхідних для забезпечення якісних параметрів напруги довжин не більше 400 м необхідно збудувати орієнтовно 1900 розвантажувальних трансформаторних підстанцій. Для цього, при аналогічних кількостях їх будівництва згідно інвестиційної програми Товариства до попередніх періодів, необхідно 19 років.</w:t>
            </w:r>
          </w:p>
          <w:p w:rsidR="00795A09" w:rsidRPr="00975ED6" w:rsidRDefault="00795A09" w:rsidP="00795A09">
            <w:pPr>
              <w:jc w:val="both"/>
            </w:pPr>
            <w:r w:rsidRPr="00975ED6">
              <w:t>Також, варто зауважити, що побутова техніка у споживачів, в більшості розрахована на максимальну напругу 240 В і нова, верхня межа номінальної напруги 253 В є зависокою і може призвести до пошкодження приладів і побутової техніки у споживачів.</w:t>
            </w:r>
          </w:p>
          <w:p w:rsidR="00795A09" w:rsidRPr="00975ED6" w:rsidRDefault="00795A09" w:rsidP="00795A09">
            <w:pPr>
              <w:jc w:val="both"/>
            </w:pPr>
            <w:r w:rsidRPr="00975ED6">
              <w:t>НКРЕКП мала успішний досвід поетапного запровадження вимог, які потребують значних ресурсів для своєї реалізації. Так було із збільшенням дозволеної потужності у всіх побутових споживачів до 5 кВт. Тоді заходи, спрямовані на збільшення потужності, були включені до інвестиційних програм ОСР.</w:t>
            </w:r>
          </w:p>
          <w:p w:rsidR="00795A09" w:rsidRDefault="00795A09" w:rsidP="00795A09">
            <w:pPr>
              <w:jc w:val="both"/>
            </w:pPr>
            <w:r w:rsidRPr="00975ED6">
              <w:t>Тому, пропонуємо в даному проекті змін до КСР не вносити зміни в частині приведення напруги до рівня 230 В, та сформувати поетапний план переходу до номінальної напруги для мереж низької напруги на рівні 230 В, який зокрема, має враховувати також заміну застарілого обладнання в розподільчих мережах ОСР із розробленням проєктно-кошторисної документації та залученням додаткового фінансування.</w:t>
            </w:r>
          </w:p>
          <w:p w:rsidR="00795A09" w:rsidRDefault="00795A09" w:rsidP="00795A09">
            <w:pPr>
              <w:jc w:val="both"/>
              <w:rPr>
                <w:b/>
                <w:color w:val="000000"/>
                <w:u w:val="single"/>
              </w:rPr>
            </w:pPr>
            <w:r w:rsidRPr="003A399D">
              <w:rPr>
                <w:b/>
                <w:color w:val="000000"/>
                <w:u w:val="single"/>
              </w:rPr>
              <w:t>ПрАТ «ПЕЕМ» ЦЕК»</w:t>
            </w:r>
          </w:p>
          <w:p w:rsidR="00795A09" w:rsidRDefault="00795A09" w:rsidP="00795A09">
            <w:pPr>
              <w:jc w:val="both"/>
              <w:rPr>
                <w:b/>
                <w:color w:val="000000"/>
                <w:u w:val="single"/>
              </w:rPr>
            </w:pPr>
            <w:r w:rsidRPr="000666C9">
              <w:t xml:space="preserve">Необхідне роз’яснення НКРЕКП щодо процедури переоформлення існуючих Договорів на розподіл при зміні стандарту номінальної напруги з 220В на 230В, роз’яснення рівня лінійної напруги в чотырьохпровідній мережі класом напруги до 1000В  з глухозаземленою нейтраллю та відтермінування приведення у відповідність існуючих Договорів до ДСТУ EN 50160:2023 </w:t>
            </w:r>
            <w:r w:rsidRPr="000666C9">
              <w:lastRenderedPageBreak/>
              <w:t>до відміни воєнного стану</w:t>
            </w:r>
            <w:r w:rsidRPr="00F66687">
              <w:rPr>
                <w:i/>
                <w:iCs/>
              </w:rPr>
              <w:t>.</w:t>
            </w:r>
            <w:r w:rsidRPr="00F66687">
              <w:rPr>
                <w:i/>
                <w:iCs/>
              </w:rPr>
              <w:br/>
            </w:r>
            <w:r>
              <w:rPr>
                <w:b/>
                <w:color w:val="000000"/>
                <w:u w:val="single"/>
              </w:rPr>
              <w:t>ПрАТ «Волиньобленерго»</w:t>
            </w:r>
          </w:p>
          <w:p w:rsidR="00795A09" w:rsidRPr="00D01ECD" w:rsidRDefault="00795A09" w:rsidP="00795A09">
            <w:pPr>
              <w:jc w:val="both"/>
            </w:pPr>
            <w:r w:rsidRPr="00D01ECD">
              <w:t>Пропонується відтермінувати внесення змін в КСР стандарту напруги 230В в термін 10 років  в в’язку з потребою часу виробникам налагодити виробництво трансформаторів з технічними параметрами відповідно до вимог ДСТУ EN 50160:2023 та ОСР провести аналіз та першочергову заміну трансформаторів 10-0,4кВ з новими технічними параметрами та реконструкцію розподільчих електромереж 0,4кВ (зменшення довжин магістралей) для виконання вимог Стандарту.</w:t>
            </w:r>
          </w:p>
          <w:p w:rsidR="00795A09" w:rsidRPr="00D01ECD" w:rsidRDefault="00795A09" w:rsidP="00795A09">
            <w:pPr>
              <w:jc w:val="both"/>
            </w:pPr>
            <w:r w:rsidRPr="00D01ECD">
              <w:t>Введення без відтермінування ДСТУ EN 50160:2023 призведе до значного збільшення компенсацій Користувачам,  що негативно вплине на фінансовий стан ОСР.</w:t>
            </w:r>
          </w:p>
          <w:p w:rsidR="00795A09" w:rsidRDefault="00795A09" w:rsidP="00795A09">
            <w:pPr>
              <w:jc w:val="both"/>
            </w:pPr>
            <w:r w:rsidRPr="00D01ECD">
              <w:t>На даний час існуючі технічні параметри розподільчих мереж 0,4кВ  та трансформаторного парку 10-0,4кВ технологічно не  забезпечать виконання вимог ДСТУ EN 50160:2023 для всіх Користувачі.</w:t>
            </w:r>
          </w:p>
          <w:p w:rsidR="00795A09" w:rsidRDefault="00795A09" w:rsidP="00795A09">
            <w:pPr>
              <w:jc w:val="both"/>
              <w:rPr>
                <w:b/>
                <w:color w:val="000000"/>
                <w:u w:val="single"/>
              </w:rPr>
            </w:pPr>
            <w:r>
              <w:rPr>
                <w:b/>
                <w:color w:val="000000"/>
                <w:u w:val="single"/>
              </w:rPr>
              <w:t>АТ «Тернопільобленерго»</w:t>
            </w:r>
          </w:p>
          <w:p w:rsidR="00795A09" w:rsidRPr="00D01ECD" w:rsidRDefault="00795A09" w:rsidP="00795A09">
            <w:pPr>
              <w:jc w:val="both"/>
            </w:pPr>
            <w:r>
              <w:t>Передбачити перехідний період на строк 6 місяців після припинення дії військового стану в Україні.</w:t>
            </w:r>
          </w:p>
          <w:p w:rsidR="00795A09" w:rsidRDefault="00795A09" w:rsidP="00795A09">
            <w:pPr>
              <w:jc w:val="both"/>
              <w:rPr>
                <w:b/>
                <w:color w:val="000000"/>
                <w:u w:val="single"/>
              </w:rPr>
            </w:pPr>
            <w:r>
              <w:rPr>
                <w:b/>
                <w:color w:val="000000"/>
                <w:u w:val="single"/>
              </w:rPr>
              <w:t>АТ «Хмельницькобленерго»</w:t>
            </w:r>
          </w:p>
          <w:p w:rsidR="00642010" w:rsidRDefault="00642010" w:rsidP="00795A09">
            <w:pPr>
              <w:jc w:val="both"/>
              <w:rPr>
                <w:b/>
                <w:u w:val="single"/>
              </w:rPr>
            </w:pPr>
            <w:r>
              <w:rPr>
                <w:b/>
                <w:color w:val="000000"/>
                <w:u w:val="single"/>
              </w:rPr>
              <w:t>Пропозиції надані після 09.04.2024 (кінцевий термін надання пропозицій)</w:t>
            </w:r>
          </w:p>
          <w:p w:rsidR="00795A09" w:rsidRPr="00483236" w:rsidRDefault="00795A09" w:rsidP="00795A09">
            <w:pPr>
              <w:jc w:val="both"/>
            </w:pPr>
            <w:r w:rsidRPr="00483236">
              <w:t xml:space="preserve">АТ «Хмельницькобленерго» розуміє необхідність реалізації єдиного підходу в інтеграції мереж з європейською мережею операторів системи передачі електроенергії ENTSO-E.  Проте, враховуючи поточний стан енергосистеми України та постійні атаки ворога на енергетичні об’єкти, такі зміни можуть мати негативні наслідки. Так в багатьох випадках після ураження об’єктів електроенергетики доводиться збирати схеми аварійного режиму, де параметри електричної енергії не в найкращому стані. Також зміниться показники відпуску електричної енергії побутовими СЕС, що </w:t>
            </w:r>
            <w:r w:rsidRPr="00483236">
              <w:lastRenderedPageBreak/>
              <w:t xml:space="preserve">призведе до підвищеного рівня напруги в лінії або на шинах РУ-0,4 кВ.  Такі зміни можуть призвести зокрема  до збільшення скарг споживачів. </w:t>
            </w:r>
          </w:p>
          <w:p w:rsidR="00795A09" w:rsidRDefault="00795A09" w:rsidP="00795A09">
            <w:pPr>
              <w:jc w:val="both"/>
              <w:rPr>
                <w:rFonts w:cs="Calibri"/>
                <w:bCs/>
              </w:rPr>
            </w:pPr>
            <w:r>
              <w:rPr>
                <w:rFonts w:cs="Calibri"/>
                <w:bCs/>
              </w:rPr>
              <w:t>Враховуючи вищевикладене пропонуємо відкласти внесення змін до Кодексу систем розподілу щодо зміни стандарту номінальної напруги до завершення воєнного стану</w:t>
            </w:r>
          </w:p>
          <w:p w:rsidR="00795A09" w:rsidRDefault="00795A09" w:rsidP="00795A09">
            <w:pPr>
              <w:jc w:val="both"/>
              <w:rPr>
                <w:b/>
                <w:color w:val="000000"/>
                <w:u w:val="single"/>
              </w:rPr>
            </w:pPr>
            <w:r>
              <w:rPr>
                <w:b/>
                <w:color w:val="000000"/>
                <w:u w:val="single"/>
              </w:rPr>
              <w:t>АТ «Вінницяобленерго»</w:t>
            </w:r>
          </w:p>
          <w:p w:rsidR="00084F47" w:rsidRDefault="00084F47"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3E19B2" w:rsidRDefault="00795A09" w:rsidP="00795A09">
            <w:pPr>
              <w:jc w:val="both"/>
              <w:rPr>
                <w:rFonts w:cs="Calibri"/>
                <w:bCs/>
              </w:rPr>
            </w:pPr>
            <w:r>
              <w:rPr>
                <w:rFonts w:cs="Calibri"/>
                <w:bCs/>
              </w:rPr>
              <w:t>Н</w:t>
            </w:r>
            <w:r w:rsidRPr="003E19B2">
              <w:rPr>
                <w:rFonts w:cs="Calibri"/>
                <w:bCs/>
              </w:rPr>
              <w:t>аявний в більшості OCP парк силових трансформаторів 6(10)/0,4 кВ, у виконанні на номінальну низьку напругу 220 В, які облаштовані ПБЗ у межах 5%, на окремих ділянках ліній існуючих розподільних мереж, без виконання реконструкціі електромереж не зможе забезпечити, у відповідності до ДСТУ EN 50160:2023, дотримання нормативних параметрів напруги в межах 310 % від величини номінальної напруги.</w:t>
            </w:r>
          </w:p>
          <w:p w:rsidR="00795A09" w:rsidRPr="00975ED6" w:rsidRDefault="00795A09" w:rsidP="00795A09">
            <w:pPr>
              <w:jc w:val="both"/>
              <w:rPr>
                <w:b/>
                <w:u w:val="single"/>
              </w:rPr>
            </w:pPr>
            <w:r w:rsidRPr="003E19B2">
              <w:rPr>
                <w:rFonts w:cs="Calibri"/>
                <w:bCs/>
              </w:rPr>
              <w:t>Зважаючи на вищевикладені аргументи, пропонуемо відтермінувати внесення змін до Кодексу систем розподілу згідно ДСТУ EN 50160:2023 до закінчення военного стану та відновлення можливостей OCP для стабільного функціонування та обслуговування електромереж</w:t>
            </w:r>
          </w:p>
        </w:tc>
        <w:tc>
          <w:tcPr>
            <w:tcW w:w="2837" w:type="dxa"/>
            <w:gridSpan w:val="2"/>
            <w:tcBorders>
              <w:top w:val="single" w:sz="4" w:space="0" w:color="auto"/>
              <w:left w:val="single" w:sz="4" w:space="0" w:color="auto"/>
              <w:bottom w:val="single" w:sz="4" w:space="0" w:color="auto"/>
              <w:right w:val="single" w:sz="4" w:space="0" w:color="auto"/>
            </w:tcBorders>
          </w:tcPr>
          <w:p w:rsidR="00795A09" w:rsidRPr="005B18BF" w:rsidRDefault="00795A09" w:rsidP="00795A09">
            <w:pPr>
              <w:jc w:val="both"/>
              <w:rPr>
                <w:b/>
                <w:color w:val="000000"/>
                <w:u w:val="single"/>
              </w:rPr>
            </w:pPr>
            <w:r>
              <w:rPr>
                <w:b/>
                <w:color w:val="000000"/>
                <w:u w:val="single"/>
              </w:rPr>
              <w:lastRenderedPageBreak/>
              <w:t>Потребує</w:t>
            </w:r>
            <w:r w:rsidRPr="005B18BF">
              <w:rPr>
                <w:b/>
                <w:color w:val="000000"/>
                <w:u w:val="single"/>
              </w:rPr>
              <w:t xml:space="preserve"> обговорення</w:t>
            </w:r>
            <w:bookmarkStart w:id="31" w:name="_GoBack"/>
            <w:bookmarkEnd w:id="31"/>
          </w:p>
        </w:tc>
      </w:tr>
      <w:tr w:rsidR="00795A09" w:rsidRPr="00BB49A1" w:rsidTr="00743345">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hideMark/>
          </w:tcPr>
          <w:p w:rsidR="00795A09" w:rsidRPr="00BB49A1" w:rsidRDefault="00795A09" w:rsidP="00795A09">
            <w:pPr>
              <w:jc w:val="both"/>
              <w:rPr>
                <w:color w:val="000000"/>
              </w:rPr>
            </w:pPr>
            <w:r w:rsidRPr="00BB49A1">
              <w:rPr>
                <w:color w:val="000000"/>
              </w:rPr>
              <w:lastRenderedPageBreak/>
              <w:t>11.4.13.</w:t>
            </w:r>
          </w:p>
        </w:tc>
        <w:tc>
          <w:tcPr>
            <w:tcW w:w="4251"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both"/>
              <w:rPr>
                <w:color w:val="000000"/>
              </w:rPr>
            </w:pPr>
            <w:r w:rsidRPr="00BB49A1">
              <w:rPr>
                <w:color w:val="000000"/>
              </w:rPr>
              <w:t xml:space="preserve">11.4.13. Показники якості електричної енергії для мереж середньої та високої напруги, методи випробування та інші характеристики якості електроенергії наведені у ДСТУ EN </w:t>
            </w:r>
            <w:r w:rsidRPr="00BB49A1">
              <w:rPr>
                <w:b/>
                <w:color w:val="7030A0"/>
              </w:rPr>
              <w:t>50160:2023</w:t>
            </w:r>
            <w:r w:rsidRPr="00BB49A1">
              <w:rPr>
                <w:color w:val="000000"/>
              </w:rPr>
              <w:t>.</w:t>
            </w:r>
          </w:p>
        </w:tc>
        <w:tc>
          <w:tcPr>
            <w:tcW w:w="3970"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both"/>
              <w:rPr>
                <w:color w:val="000000"/>
              </w:rPr>
            </w:pPr>
          </w:p>
        </w:tc>
        <w:tc>
          <w:tcPr>
            <w:tcW w:w="4113" w:type="dxa"/>
            <w:tcBorders>
              <w:top w:val="single" w:sz="4" w:space="0" w:color="auto"/>
              <w:left w:val="single" w:sz="4" w:space="0" w:color="auto"/>
              <w:bottom w:val="single" w:sz="4" w:space="0" w:color="auto"/>
              <w:right w:val="single" w:sz="4" w:space="0" w:color="auto"/>
            </w:tcBorders>
          </w:tcPr>
          <w:p w:rsidR="00795A09" w:rsidRPr="00BB49A1" w:rsidRDefault="00795A09" w:rsidP="00795A09">
            <w:pPr>
              <w:jc w:val="both"/>
              <w:rPr>
                <w:color w:val="000000"/>
              </w:rPr>
            </w:pPr>
          </w:p>
        </w:tc>
        <w:tc>
          <w:tcPr>
            <w:tcW w:w="2837" w:type="dxa"/>
            <w:gridSpan w:val="2"/>
            <w:tcBorders>
              <w:top w:val="single" w:sz="4" w:space="0" w:color="auto"/>
              <w:left w:val="single" w:sz="4" w:space="0" w:color="auto"/>
              <w:bottom w:val="single" w:sz="4" w:space="0" w:color="auto"/>
              <w:right w:val="single" w:sz="4" w:space="0" w:color="auto"/>
            </w:tcBorders>
          </w:tcPr>
          <w:p w:rsidR="00795A09" w:rsidRPr="00BB49A1" w:rsidRDefault="00795A09" w:rsidP="00795A09">
            <w:pPr>
              <w:jc w:val="both"/>
              <w:rPr>
                <w:color w:val="000000"/>
              </w:rPr>
            </w:pPr>
          </w:p>
        </w:tc>
      </w:tr>
      <w:tr w:rsidR="00795A09" w:rsidRPr="00BB49A1" w:rsidTr="00743345">
        <w:tc>
          <w:tcPr>
            <w:tcW w:w="15914" w:type="dxa"/>
            <w:gridSpan w:val="8"/>
            <w:vAlign w:val="center"/>
          </w:tcPr>
          <w:p w:rsidR="00795A09" w:rsidRPr="00BB49A1" w:rsidRDefault="00795A09" w:rsidP="00795A09">
            <w:pPr>
              <w:ind w:firstLine="708"/>
              <w:jc w:val="center"/>
              <w:rPr>
                <w:b/>
                <w:color w:val="000000"/>
              </w:rPr>
            </w:pPr>
            <w:r w:rsidRPr="00BB49A1">
              <w:rPr>
                <w:b/>
                <w:color w:val="000000"/>
              </w:rPr>
              <w:t>11.5. Обмеження, припинення та відновлення розподілу електричної енергії</w:t>
            </w: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t>11.5.1</w:t>
            </w:r>
          </w:p>
        </w:tc>
        <w:tc>
          <w:tcPr>
            <w:tcW w:w="4251" w:type="dxa"/>
            <w:vAlign w:val="center"/>
          </w:tcPr>
          <w:p w:rsidR="00795A09" w:rsidRPr="00BB49A1" w:rsidRDefault="00795A09" w:rsidP="00795A09">
            <w:pPr>
              <w:jc w:val="both"/>
              <w:rPr>
                <w:color w:val="000000"/>
              </w:rPr>
            </w:pPr>
            <w:r w:rsidRPr="00BB49A1">
              <w:rPr>
                <w:color w:val="000000"/>
              </w:rPr>
              <w:t>Послуги з розподілу електричної енергії надаються Користувачу безперервно, крім випадків, передбачених договором про надання послуг з розподілу електричної енергії та цим Кодексом.</w:t>
            </w:r>
          </w:p>
        </w:tc>
        <w:tc>
          <w:tcPr>
            <w:tcW w:w="3970" w:type="dxa"/>
            <w:vAlign w:val="center"/>
          </w:tcPr>
          <w:p w:rsidR="00795A09" w:rsidRPr="00BB49A1" w:rsidRDefault="00795A09" w:rsidP="00795A09">
            <w:pPr>
              <w:jc w:val="both"/>
              <w:rPr>
                <w:color w:val="000000"/>
              </w:rPr>
            </w:pPr>
          </w:p>
        </w:tc>
        <w:tc>
          <w:tcPr>
            <w:tcW w:w="4113" w:type="dxa"/>
          </w:tcPr>
          <w:p w:rsidR="00795A09" w:rsidRPr="00BB49A1" w:rsidRDefault="00795A09" w:rsidP="00795A09">
            <w:pPr>
              <w:jc w:val="both"/>
              <w:rPr>
                <w:color w:val="000000"/>
              </w:rPr>
            </w:pPr>
          </w:p>
        </w:tc>
        <w:tc>
          <w:tcPr>
            <w:tcW w:w="2837" w:type="dxa"/>
            <w:gridSpan w:val="2"/>
          </w:tcPr>
          <w:p w:rsidR="00795A09" w:rsidRPr="00BB49A1" w:rsidRDefault="00795A09" w:rsidP="00795A09">
            <w:pPr>
              <w:jc w:val="both"/>
              <w:rPr>
                <w:color w:val="000000"/>
              </w:rPr>
            </w:pP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t>11.5.2</w:t>
            </w:r>
          </w:p>
        </w:tc>
        <w:tc>
          <w:tcPr>
            <w:tcW w:w="4251" w:type="dxa"/>
            <w:vAlign w:val="center"/>
          </w:tcPr>
          <w:p w:rsidR="00795A09" w:rsidRPr="00BB49A1" w:rsidRDefault="00795A09" w:rsidP="00795A09">
            <w:pPr>
              <w:jc w:val="both"/>
              <w:rPr>
                <w:color w:val="000000"/>
              </w:rPr>
            </w:pPr>
            <w:r w:rsidRPr="00BB49A1">
              <w:rPr>
                <w:color w:val="000000"/>
              </w:rPr>
              <w:t>Випадки припинення розподілу електричної енергії:</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1) за заявою Користувача:</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припинення (тимчасове або остаточне) експлуатації електроустановки;</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продаж/передача прав власності/користування на об'єкт Користувача;</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інші тимчасові причини припинення електропостачання (виконання будівельних, аварійно-відновлювальних робіт тощо);</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2) за зверненням електропостачальника:</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припинення електроживлення Користувача (споживача електричної енергії) у випадках, визначених Правилами роздрібного ринку електричної енергії;</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3) за ініціативою ОСР:</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закінчення строку дії / розірвання договору про надання послуг з розподілу електричної енергії;</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несплата та/або неповна оплата послуг згідно з умовами договору про надання послуг з розподілу електричної енергії;</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виявлення несанкціонованого відбору електричної енергії Користувачем або втручання в роботу засобів обліку електричної енергії або елементів системи розподілу;</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наявність заборгованості за несанкціонований відбір електричної енергії;</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несанкціоноване відновлення електроживлення Користувача (споживача електричної енергії);</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 xml:space="preserve">невиконання вимог припису уповноваженого представника органу виконавчої влади, на який покладено відповідні обов'язки згідно із законодавством України, щодо усунення </w:t>
            </w:r>
            <w:r w:rsidRPr="00BB49A1">
              <w:rPr>
                <w:color w:val="000000"/>
              </w:rPr>
              <w:lastRenderedPageBreak/>
              <w:t>незадовільного технічного стану електроустановок Користувачів, який загрожує аварією, пожежею та/або створює загрозу життю обслуговуючого персоналу, населенню та навколишньому середовищу;</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color w:val="000000"/>
              </w:rPr>
              <w:t>недопущення до електроустановок Користувача, пристроїв релейного захисту, автоматики та зв'язку, які забезпечують регулювання навантаження в енергосистемі, та/або розрахункових засобів обліку електричної енергії уповноважених посадових осіб органів виконавчої влади та/або ОСР, на яких покладено відповідні обов'язки згідно із законодавством України та/або договором;</w:t>
            </w:r>
          </w:p>
          <w:p w:rsidR="00795A09" w:rsidRPr="00BB49A1" w:rsidRDefault="00795A09" w:rsidP="00795A09">
            <w:pPr>
              <w:jc w:val="both"/>
              <w:rPr>
                <w:color w:val="000000"/>
              </w:rPr>
            </w:pPr>
          </w:p>
          <w:p w:rsidR="00795A09" w:rsidRPr="00BB49A1" w:rsidRDefault="00795A09" w:rsidP="00795A09">
            <w:pPr>
              <w:pStyle w:val="ae"/>
              <w:jc w:val="both"/>
              <w:rPr>
                <w:b/>
                <w:strike/>
                <w:color w:val="FF0000"/>
              </w:rPr>
            </w:pPr>
            <w:r w:rsidRPr="00BB49A1">
              <w:rPr>
                <w:strike/>
                <w:color w:val="FF0000"/>
              </w:rPr>
              <w:t>порушення Користувачем </w:t>
            </w:r>
            <w:hyperlink r:id="rId29" w:anchor="n11" w:tgtFrame="_blank" w:history="1">
              <w:r w:rsidRPr="00BB49A1">
                <w:rPr>
                  <w:strike/>
                  <w:color w:val="FF0000"/>
                </w:rPr>
                <w:t>ПОЕМ</w:t>
              </w:r>
            </w:hyperlink>
            <w:r w:rsidRPr="00BB49A1">
              <w:rPr>
                <w:strike/>
                <w:color w:val="FF0000"/>
              </w:rPr>
              <w:t> під час виконання робіт або 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ПОЕМ;</w:t>
            </w:r>
          </w:p>
          <w:p w:rsidR="00795A09" w:rsidRPr="00BB49A1" w:rsidRDefault="00795A09" w:rsidP="00795A09">
            <w:pPr>
              <w:jc w:val="both"/>
              <w:rPr>
                <w:b/>
                <w:color w:val="7030A0"/>
              </w:rPr>
            </w:pPr>
            <w:bookmarkStart w:id="32" w:name="_Hlk161159696"/>
            <w:r w:rsidRPr="00BB49A1">
              <w:rPr>
                <w:b/>
                <w:color w:val="7030A0"/>
              </w:rPr>
              <w:t>проведення планових робіт в електромережах, якщо необхідність припинення електропостачання підтверджена вимогами нормативно-технічних документів, а саме:</w:t>
            </w:r>
          </w:p>
          <w:p w:rsidR="00795A09" w:rsidRPr="00BB49A1" w:rsidRDefault="00795A09" w:rsidP="00795A09">
            <w:pPr>
              <w:jc w:val="both"/>
              <w:rPr>
                <w:b/>
                <w:color w:val="7030A0"/>
              </w:rPr>
            </w:pPr>
          </w:p>
          <w:p w:rsidR="00795A09" w:rsidRPr="00BB49A1" w:rsidRDefault="00795A09" w:rsidP="00795A09">
            <w:pPr>
              <w:ind w:firstLine="600"/>
              <w:jc w:val="both"/>
              <w:rPr>
                <w:b/>
                <w:color w:val="7030A0"/>
              </w:rPr>
            </w:pPr>
            <w:r w:rsidRPr="00BB49A1">
              <w:rPr>
                <w:b/>
                <w:color w:val="7030A0"/>
              </w:rPr>
              <w:t>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BB49A1" w:rsidRDefault="00795A09" w:rsidP="00795A09">
            <w:pPr>
              <w:ind w:firstLine="600"/>
              <w:jc w:val="both"/>
              <w:rPr>
                <w:b/>
                <w:color w:val="7030A0"/>
              </w:rPr>
            </w:pPr>
          </w:p>
          <w:p w:rsidR="00795A09" w:rsidRPr="00BB49A1" w:rsidRDefault="00795A09" w:rsidP="00795A09">
            <w:pPr>
              <w:ind w:firstLine="600"/>
              <w:jc w:val="both"/>
              <w:rPr>
                <w:b/>
                <w:color w:val="7030A0"/>
              </w:rPr>
            </w:pPr>
            <w:r w:rsidRPr="00BB49A1">
              <w:rPr>
                <w:b/>
                <w:color w:val="7030A0"/>
              </w:rPr>
              <w:lastRenderedPageBreak/>
              <w:t>здійснення будівельно-монтажних та пуско-налагоджувальних робіт для реалізації договору про приєднання;</w:t>
            </w:r>
          </w:p>
          <w:p w:rsidR="00795A09" w:rsidRPr="00BB49A1" w:rsidRDefault="00795A09" w:rsidP="00795A09">
            <w:pPr>
              <w:ind w:firstLine="600"/>
              <w:jc w:val="both"/>
              <w:rPr>
                <w:b/>
                <w:color w:val="7030A0"/>
              </w:rPr>
            </w:pPr>
          </w:p>
          <w:p w:rsidR="00795A09" w:rsidRPr="00BB49A1" w:rsidRDefault="00795A09" w:rsidP="00795A09">
            <w:pPr>
              <w:ind w:firstLine="600"/>
              <w:jc w:val="both"/>
              <w:rPr>
                <w:b/>
                <w:color w:val="7030A0"/>
              </w:rPr>
            </w:pPr>
            <w:r w:rsidRPr="00BB49A1">
              <w:rPr>
                <w:b/>
                <w:color w:val="7030A0"/>
              </w:rPr>
              <w:t>планових робіт з будівництва, технічного переоснащення та</w:t>
            </w:r>
          </w:p>
          <w:p w:rsidR="00795A09" w:rsidRPr="00BB49A1" w:rsidRDefault="00795A09" w:rsidP="00795A09">
            <w:pPr>
              <w:ind w:firstLine="600"/>
              <w:jc w:val="both"/>
              <w:rPr>
                <w:b/>
                <w:color w:val="7030A0"/>
              </w:rPr>
            </w:pPr>
            <w:r w:rsidRPr="00BB49A1">
              <w:rPr>
                <w:b/>
                <w:color w:val="7030A0"/>
              </w:rPr>
              <w:t>реконструкції електричних мереж, якщо виконання таких робіт передбачене інвестиційною програмою ОСР;</w:t>
            </w:r>
          </w:p>
          <w:p w:rsidR="00795A09" w:rsidRPr="00BB49A1" w:rsidRDefault="00795A09" w:rsidP="00795A09">
            <w:pPr>
              <w:jc w:val="both"/>
              <w:rPr>
                <w:b/>
                <w:color w:val="7030A0"/>
              </w:rPr>
            </w:pPr>
          </w:p>
          <w:p w:rsidR="00795A09" w:rsidRPr="00BB49A1" w:rsidRDefault="00795A09" w:rsidP="00795A09">
            <w:pPr>
              <w:ind w:firstLine="600"/>
              <w:jc w:val="both"/>
              <w:rPr>
                <w:b/>
                <w:color w:val="7030A0"/>
              </w:rPr>
            </w:pPr>
            <w:r w:rsidRPr="00BB49A1">
              <w:rPr>
                <w:b/>
                <w:color w:val="7030A0"/>
              </w:rPr>
              <w:t>проведення оперативних перемикань оперативним персоналом в електроустановках ОСР з метою зміни схеми з’єднань електроустановки, режиму роботи або стану устаткування (на період до 30 хвилин).</w:t>
            </w:r>
          </w:p>
          <w:p w:rsidR="00795A09" w:rsidRPr="00BB49A1" w:rsidRDefault="00795A09" w:rsidP="00795A09">
            <w:pPr>
              <w:jc w:val="both"/>
              <w:rPr>
                <w:color w:val="000000"/>
              </w:rPr>
            </w:pPr>
          </w:p>
          <w:p w:rsidR="00795A09" w:rsidRPr="00BB49A1" w:rsidRDefault="00795A09" w:rsidP="00795A09">
            <w:pPr>
              <w:jc w:val="both"/>
              <w:rPr>
                <w:color w:val="000000"/>
              </w:rPr>
            </w:pPr>
            <w:r w:rsidRPr="00BB49A1">
              <w:rPr>
                <w:b/>
                <w:color w:val="7030A0"/>
              </w:rPr>
              <w:t>ОСР надає Регулятору розроблений та затверджений річний графік ремонтів та графік технічного обслуговування обладнання до 10 грудня року, що передує плановому. У разі коригування річного графіку ремонтів та графіку технічного обслуговування обладнання ОСР надає Регулятору графіки не пізніше 10 днів після їх коригування та затвердження.</w:t>
            </w:r>
            <w:bookmarkEnd w:id="32"/>
          </w:p>
          <w:p w:rsidR="00795A09"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33" w:name="n3279"/>
            <w:bookmarkEnd w:id="33"/>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r w:rsidRPr="00BB49A1">
              <w:rPr>
                <w:color w:val="000000"/>
                <w:sz w:val="20"/>
                <w:szCs w:val="20"/>
                <w:lang w:val="uk-UA"/>
              </w:rPr>
              <w:t>проведення системних випробувань;</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34" w:name="n3280"/>
            <w:bookmarkEnd w:id="34"/>
            <w:r w:rsidRPr="00BB49A1">
              <w:rPr>
                <w:color w:val="000000"/>
                <w:sz w:val="20"/>
                <w:szCs w:val="20"/>
                <w:lang w:val="uk-UA"/>
              </w:rPr>
              <w:t>у разі несплати споживачем заборгованості за договором про постачання електричної енергії або договором про користування електричною енергією, правонаступником за якими є ОСР;</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35" w:name="n3589"/>
            <w:bookmarkEnd w:id="35"/>
            <w:r w:rsidRPr="00BB49A1">
              <w:rPr>
                <w:color w:val="000000"/>
                <w:sz w:val="20"/>
                <w:szCs w:val="20"/>
                <w:lang w:val="uk-UA"/>
              </w:rPr>
              <w:t>у разі несвоєчасної сплати замовником остаточного розрахунку відповідно до умов договору про приєднання (для випадків зміни технічних параметрів);</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36" w:name="n3588"/>
            <w:bookmarkStart w:id="37" w:name="n4669"/>
            <w:bookmarkEnd w:id="36"/>
            <w:bookmarkEnd w:id="37"/>
            <w:r w:rsidRPr="00BB49A1">
              <w:rPr>
                <w:color w:val="000000"/>
                <w:sz w:val="20"/>
                <w:szCs w:val="20"/>
                <w:lang w:val="uk-UA"/>
              </w:rPr>
              <w:t xml:space="preserve">недопущення представників ОСР для здійснення обстеження генеруючої установки щодо відповідності її встановлення вимогам </w:t>
            </w:r>
            <w:r w:rsidRPr="00BB49A1">
              <w:rPr>
                <w:color w:val="000000"/>
                <w:sz w:val="20"/>
                <w:szCs w:val="20"/>
                <w:lang w:val="uk-UA"/>
              </w:rPr>
              <w:lastRenderedPageBreak/>
              <w:t>цього Кодексу та перевірки впливу на показники якості електричної енергії;</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38" w:name="n4672"/>
            <w:bookmarkStart w:id="39" w:name="n4670"/>
            <w:bookmarkEnd w:id="38"/>
            <w:bookmarkEnd w:id="39"/>
            <w:r w:rsidRPr="00BB49A1">
              <w:rPr>
                <w:color w:val="000000"/>
                <w:sz w:val="20"/>
                <w:szCs w:val="20"/>
                <w:lang w:val="uk-UA"/>
              </w:rPr>
              <w:t>недопущення представників ОСР для здійснення обстеження УЗЕ щодо відповідності її встановлення вимогам цього Кодексу та перевірки впливу на показники якості електричної енергії;</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40" w:name="n4673"/>
            <w:bookmarkStart w:id="41" w:name="n3281"/>
            <w:bookmarkEnd w:id="40"/>
            <w:bookmarkEnd w:id="41"/>
            <w:r w:rsidRPr="00BB49A1">
              <w:rPr>
                <w:color w:val="000000"/>
                <w:sz w:val="20"/>
                <w:szCs w:val="20"/>
                <w:lang w:val="uk-UA"/>
              </w:rPr>
              <w:t>4) за ініціативою адміністратора комерційного обліку:</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42" w:name="n3282"/>
            <w:bookmarkEnd w:id="42"/>
            <w:r w:rsidRPr="00BB49A1">
              <w:rPr>
                <w:color w:val="000000"/>
                <w:sz w:val="20"/>
                <w:szCs w:val="20"/>
                <w:lang w:val="uk-UA"/>
              </w:rPr>
              <w:t>невиконання обґрунтованих вимог щодо приведення засобів розрахункового обліку до вимог щодо технічного стану, передбачених </w:t>
            </w:r>
            <w:hyperlink r:id="rId30" w:anchor="n9" w:tgtFrame="_blank" w:history="1">
              <w:r w:rsidRPr="00BB49A1">
                <w:rPr>
                  <w:color w:val="000000"/>
                  <w:sz w:val="20"/>
                  <w:szCs w:val="20"/>
                  <w:lang w:val="uk-UA"/>
                </w:rPr>
                <w:t>Кодексом комерційного обліку</w:t>
              </w:r>
            </w:hyperlink>
            <w:r w:rsidRPr="00BB49A1">
              <w:rPr>
                <w:color w:val="000000"/>
                <w:sz w:val="20"/>
                <w:szCs w:val="20"/>
                <w:lang w:val="uk-UA"/>
              </w:rPr>
              <w:t>;</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43" w:name="n3283"/>
            <w:bookmarkEnd w:id="43"/>
            <w:r w:rsidRPr="00BB49A1">
              <w:rPr>
                <w:color w:val="000000"/>
                <w:sz w:val="20"/>
                <w:szCs w:val="20"/>
                <w:lang w:val="uk-UA"/>
              </w:rPr>
              <w:t>5) за форс-мажорних обставин, у тому числі:</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44" w:name="n3284"/>
            <w:bookmarkEnd w:id="44"/>
            <w:r w:rsidRPr="00BB49A1">
              <w:rPr>
                <w:color w:val="000000"/>
                <w:sz w:val="20"/>
                <w:szCs w:val="20"/>
                <w:lang w:val="uk-UA"/>
              </w:rPr>
              <w:t>застосування графіків та протиаварійних систем зниження електроспоживання з метою запобігання порушенню режиму роботи ОЕС України;</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bookmarkStart w:id="45" w:name="n3285"/>
            <w:bookmarkEnd w:id="45"/>
            <w:r w:rsidRPr="00BB49A1">
              <w:rPr>
                <w:color w:val="000000"/>
                <w:sz w:val="20"/>
                <w:szCs w:val="20"/>
                <w:lang w:val="uk-UA"/>
              </w:rPr>
              <w:t>аварійні перерви електропостачання.</w:t>
            </w:r>
          </w:p>
        </w:tc>
        <w:tc>
          <w:tcPr>
            <w:tcW w:w="3970" w:type="dxa"/>
          </w:tcPr>
          <w:p w:rsidR="00795A09" w:rsidRPr="00E27290" w:rsidRDefault="00795A09" w:rsidP="00795A09">
            <w:pPr>
              <w:jc w:val="both"/>
              <w:rPr>
                <w:b/>
                <w:color w:val="000000"/>
                <w:u w:val="single"/>
              </w:rPr>
            </w:pPr>
            <w:r w:rsidRPr="00E27290">
              <w:rPr>
                <w:b/>
                <w:color w:val="000000"/>
                <w:u w:val="single"/>
              </w:rPr>
              <w:lastRenderedPageBreak/>
              <w:t>АТ «Прикарпаттяобленерго»</w:t>
            </w:r>
          </w:p>
          <w:p w:rsidR="00795A09" w:rsidRPr="00E27290" w:rsidRDefault="00795A09" w:rsidP="00795A09">
            <w:pPr>
              <w:pStyle w:val="ae"/>
              <w:jc w:val="both"/>
            </w:pPr>
            <w:r w:rsidRPr="00E27290">
              <w:t>(в частині дотримання ПОЕМ) Залишити пункт без змін</w:t>
            </w: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p>
          <w:p w:rsidR="00795A09" w:rsidRPr="00E27290" w:rsidRDefault="00795A09" w:rsidP="00795A09">
            <w:pPr>
              <w:pStyle w:val="ae"/>
              <w:jc w:val="both"/>
            </w:pPr>
            <w:r w:rsidRPr="00E27290">
              <w:rPr>
                <w:b/>
                <w:color w:val="000000"/>
                <w:u w:val="single"/>
              </w:rPr>
              <w:t>АТ «Прикарпаттяобленерго»</w:t>
            </w:r>
          </w:p>
          <w:p w:rsidR="00795A09" w:rsidRPr="00E27290" w:rsidRDefault="00795A09" w:rsidP="00795A09">
            <w:pPr>
              <w:jc w:val="both"/>
            </w:pPr>
            <w:r w:rsidRPr="00E27290">
              <w:t>Пропонується додати: виконання робіт для доведення до нормативних параметрів якості електроенергії, що заплановані згідно скарг споживачів;</w:t>
            </w:r>
          </w:p>
          <w:p w:rsidR="00795A09" w:rsidRPr="00E27290" w:rsidRDefault="00795A09" w:rsidP="00795A09">
            <w:pPr>
              <w:ind w:firstLine="600"/>
              <w:jc w:val="both"/>
            </w:pPr>
          </w:p>
          <w:p w:rsidR="00795A09" w:rsidRPr="00E27290" w:rsidRDefault="00795A09" w:rsidP="00795A09">
            <w:pPr>
              <w:pStyle w:val="ae"/>
              <w:jc w:val="both"/>
            </w:pPr>
            <w:r w:rsidRPr="00E27290">
              <w:t>Пропонується додати: виконання робіт згідно приписів контролюючих органів</w:t>
            </w:r>
          </w:p>
          <w:p w:rsidR="00795A09" w:rsidRPr="00E27290" w:rsidRDefault="00795A09" w:rsidP="00795A09">
            <w:pPr>
              <w:pStyle w:val="ae"/>
              <w:jc w:val="both"/>
              <w:rPr>
                <w:b/>
                <w:color w:val="000000"/>
                <w:u w:val="single"/>
              </w:rPr>
            </w:pPr>
            <w:r w:rsidRPr="00E27290">
              <w:rPr>
                <w:b/>
                <w:color w:val="000000"/>
                <w:u w:val="single"/>
              </w:rPr>
              <w:t>ПАТ «Кіровоградобленерго»</w:t>
            </w:r>
          </w:p>
          <w:p w:rsidR="00795A09" w:rsidRPr="00E27290" w:rsidRDefault="00795A09" w:rsidP="00795A09">
            <w:pPr>
              <w:pStyle w:val="ae"/>
              <w:jc w:val="both"/>
            </w:pPr>
            <w:r w:rsidRPr="00E27290">
              <w:t xml:space="preserve">(в частині дотримання ПОЕМ) Порушення Користувачем Правил охорони електричних мереж, затверджених постановою Кабінету Міністрів України </w:t>
            </w:r>
            <w:r w:rsidRPr="00E27290">
              <w:rPr>
                <w:b/>
                <w:color w:val="7030A0"/>
              </w:rPr>
              <w:t>від 27 грудня 2022 року N 1455</w:t>
            </w:r>
            <w:r w:rsidRPr="00E27290">
              <w:t xml:space="preserve"> (далі - Правила охорони електричних мереж), під час виконання робіт або 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w:t>
            </w:r>
            <w:r w:rsidRPr="00E27290">
              <w:lastRenderedPageBreak/>
              <w:t>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Правила охорони електричних мереж;</w:t>
            </w:r>
          </w:p>
          <w:p w:rsidR="00795A09" w:rsidRPr="00E27290" w:rsidRDefault="00795A09" w:rsidP="00795A09">
            <w:pPr>
              <w:pStyle w:val="ae"/>
              <w:jc w:val="both"/>
            </w:pPr>
          </w:p>
          <w:p w:rsidR="00795A09" w:rsidRPr="00E27290" w:rsidRDefault="00795A09" w:rsidP="00795A09">
            <w:pPr>
              <w:jc w:val="both"/>
              <w:rPr>
                <w:color w:val="000000"/>
              </w:rPr>
            </w:pPr>
            <w:r w:rsidRPr="00E27290">
              <w:rPr>
                <w:b/>
                <w:color w:val="000000"/>
                <w:u w:val="single"/>
              </w:rPr>
              <w:t>ПАТ «Кіровоградобленерго»</w:t>
            </w:r>
          </w:p>
          <w:p w:rsidR="00795A09" w:rsidRPr="00E27290" w:rsidRDefault="00795A09" w:rsidP="00795A09">
            <w:pPr>
              <w:jc w:val="both"/>
              <w:rPr>
                <w:lang w:eastAsia="en-US"/>
              </w:rPr>
            </w:pPr>
            <w:r w:rsidRPr="00E27290">
              <w:t>3) за ініціативою ОСР:</w:t>
            </w:r>
          </w:p>
          <w:p w:rsidR="00795A09" w:rsidRPr="00E27290" w:rsidRDefault="00795A09" w:rsidP="00795A09">
            <w:pPr>
              <w:jc w:val="both"/>
            </w:pPr>
            <w:r w:rsidRPr="00E27290">
              <w:t>проведення планових робіт в електромережах, якщо необхідність припинення електропостачання підтверджена вимогами нормативно-технічних документів , а саме:</w:t>
            </w:r>
          </w:p>
          <w:p w:rsidR="00795A09" w:rsidRPr="00E27290" w:rsidRDefault="00795A09" w:rsidP="00795A09">
            <w:pPr>
              <w:jc w:val="both"/>
            </w:pPr>
            <w:r w:rsidRPr="00E27290">
              <w:t>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E27290" w:rsidRDefault="00795A09" w:rsidP="00795A09">
            <w:pPr>
              <w:jc w:val="both"/>
              <w:rPr>
                <w:b/>
                <w:color w:val="7030A0"/>
              </w:rPr>
            </w:pPr>
            <w:r w:rsidRPr="00E27290">
              <w:rPr>
                <w:b/>
                <w:color w:val="7030A0"/>
              </w:rPr>
              <w:t>робіт, пов’язаних з виконанням рекомендацій/усуненням зауважень за результатами заходів, проведених Держенергонаглядом;</w:t>
            </w:r>
          </w:p>
          <w:p w:rsidR="00795A09" w:rsidRPr="00E27290" w:rsidRDefault="00795A09" w:rsidP="00795A09">
            <w:pPr>
              <w:jc w:val="both"/>
              <w:rPr>
                <w:b/>
                <w:color w:val="7030A0"/>
              </w:rPr>
            </w:pPr>
            <w:r w:rsidRPr="00E27290">
              <w:rPr>
                <w:b/>
                <w:color w:val="7030A0"/>
              </w:rPr>
              <w:t xml:space="preserve">планових робіт з розчистки трас ПЛ 0,4-110/150кВ відповідно до річного План-графіку, погодженого в установленому порядку з Держенергонаглядом, затвердженого Міненерго України; </w:t>
            </w:r>
          </w:p>
          <w:p w:rsidR="00795A09" w:rsidRPr="00E27290" w:rsidRDefault="00795A09" w:rsidP="00795A09">
            <w:pPr>
              <w:jc w:val="both"/>
              <w:rPr>
                <w:b/>
                <w:color w:val="7030A0"/>
              </w:rPr>
            </w:pPr>
            <w:r w:rsidRPr="00E27290">
              <w:rPr>
                <w:b/>
                <w:color w:val="7030A0"/>
              </w:rPr>
              <w:t>робіт, пов’язаних з виконанням вимірювань показників якості електричної енергії (за зверненнями користувачів; згідно програми моніторингу вимірювання показників якості електричної енергії)</w:t>
            </w:r>
          </w:p>
          <w:p w:rsidR="00795A09" w:rsidRPr="00E27290" w:rsidRDefault="00795A09" w:rsidP="00795A09">
            <w:pPr>
              <w:jc w:val="both"/>
            </w:pPr>
            <w:r w:rsidRPr="00E27290">
              <w:t>здійснення будівельно-монтажних та пуско-налагоджувальних робіт для реалізації договору про приєднання;</w:t>
            </w:r>
          </w:p>
          <w:p w:rsidR="00795A09" w:rsidRPr="00E27290" w:rsidRDefault="00795A09" w:rsidP="00795A09">
            <w:pPr>
              <w:jc w:val="both"/>
            </w:pPr>
          </w:p>
          <w:p w:rsidR="00795A09" w:rsidRPr="00E27290" w:rsidRDefault="00795A09" w:rsidP="00795A09">
            <w:pPr>
              <w:jc w:val="both"/>
            </w:pPr>
            <w:r w:rsidRPr="00E27290">
              <w:t>планових робіт з будівництва, технічного переоснащення та</w:t>
            </w:r>
          </w:p>
          <w:p w:rsidR="00795A09" w:rsidRPr="00E27290" w:rsidRDefault="00795A09" w:rsidP="00795A09">
            <w:pPr>
              <w:jc w:val="both"/>
            </w:pPr>
            <w:r w:rsidRPr="00E27290">
              <w:lastRenderedPageBreak/>
              <w:t>реконструкції електричних мереж, якщо виконання таких робіт передбачене інвестиційною програмою ОСР;</w:t>
            </w:r>
          </w:p>
          <w:p w:rsidR="00795A09" w:rsidRPr="00E27290" w:rsidRDefault="00795A09" w:rsidP="00795A09">
            <w:pPr>
              <w:jc w:val="both"/>
              <w:rPr>
                <w:b/>
                <w:color w:val="7030A0"/>
              </w:rPr>
            </w:pPr>
            <w:r w:rsidRPr="00E27290">
              <w:rPr>
                <w:b/>
                <w:color w:val="7030A0"/>
              </w:rPr>
              <w:t>проведення оперативних перемикань оперативним персоналом в електроустановках ОСР з метою зміни схеми з’єднань електроустановки, режиму роботи або стану устаткування (на період до 30 хвилин);</w:t>
            </w:r>
          </w:p>
          <w:p w:rsidR="00795A09" w:rsidRPr="00E27290" w:rsidRDefault="00795A09" w:rsidP="00795A09">
            <w:pPr>
              <w:jc w:val="both"/>
              <w:rPr>
                <w:color w:val="000000"/>
              </w:rPr>
            </w:pPr>
          </w:p>
          <w:p w:rsidR="00795A09" w:rsidRPr="00E27290" w:rsidRDefault="00795A09" w:rsidP="00795A09">
            <w:pPr>
              <w:jc w:val="both"/>
              <w:rPr>
                <w:color w:val="000000"/>
              </w:rPr>
            </w:pPr>
            <w:r w:rsidRPr="00E27290">
              <w:rPr>
                <w:b/>
                <w:color w:val="000000"/>
                <w:u w:val="single"/>
              </w:rPr>
              <w:t>ПАТ «Кіровоградобленерго»</w:t>
            </w:r>
          </w:p>
          <w:p w:rsidR="00795A09" w:rsidRPr="00E27290" w:rsidRDefault="00795A09" w:rsidP="00795A09">
            <w:pPr>
              <w:jc w:val="both"/>
            </w:pPr>
            <w:r w:rsidRPr="00E27290">
              <w:t>Вилучити</w:t>
            </w:r>
          </w:p>
          <w:p w:rsidR="00795A09" w:rsidRPr="00E27290" w:rsidRDefault="00795A09" w:rsidP="00795A09">
            <w:pPr>
              <w:jc w:val="both"/>
              <w:rPr>
                <w:strike/>
              </w:rPr>
            </w:pPr>
            <w:r w:rsidRPr="00E27290">
              <w:rPr>
                <w:strike/>
              </w:rPr>
              <w:t>ОСР надає Регулятору розроблений та затверджений річний графік ремонтів та графік технічного обслуговування обладнання до 10 грудня року, що передує плановому. У разі коригування річного графіку ремонтів та графіку технічного обслуговування обладнання ОСР надає Регулятору скореговані графіки не пізніше 10 днів після їх коригування.</w:t>
            </w:r>
          </w:p>
          <w:p w:rsidR="00795A09" w:rsidRPr="00E27290" w:rsidRDefault="00795A09" w:rsidP="00795A09">
            <w:pPr>
              <w:jc w:val="both"/>
              <w:rPr>
                <w:b/>
                <w:u w:val="single"/>
              </w:rPr>
            </w:pPr>
            <w:r w:rsidRPr="00E27290">
              <w:rPr>
                <w:b/>
                <w:u w:val="single"/>
              </w:rPr>
              <w:t>АТ «Полтаваобленерго»</w:t>
            </w:r>
          </w:p>
          <w:p w:rsidR="00795A09" w:rsidRPr="00E27290" w:rsidRDefault="00795A09" w:rsidP="00795A09">
            <w:pPr>
              <w:jc w:val="both"/>
            </w:pPr>
            <w:r w:rsidRPr="00E27290">
              <w:t>(в частині дотримання ПОЕМ) Залишити пункт без змін</w:t>
            </w:r>
          </w:p>
          <w:p w:rsidR="00795A09" w:rsidRPr="00E27290" w:rsidRDefault="00795A09" w:rsidP="00795A09">
            <w:pPr>
              <w:jc w:val="both"/>
            </w:pPr>
            <w:r w:rsidRPr="00E27290">
              <w:t>порушення Користувачем </w:t>
            </w:r>
            <w:hyperlink r:id="rId31" w:anchor="n11" w:tgtFrame="_blank" w:history="1">
              <w:r w:rsidRPr="00E27290">
                <w:t>ПОЕМ</w:t>
              </w:r>
            </w:hyperlink>
            <w:r w:rsidRPr="00E27290">
              <w:t> під час виконання робіт або 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ПОЕМ;</w:t>
            </w:r>
          </w:p>
          <w:p w:rsidR="00795A09" w:rsidRPr="00E27290" w:rsidRDefault="00795A09" w:rsidP="00795A09">
            <w:pPr>
              <w:jc w:val="both"/>
              <w:rPr>
                <w:b/>
                <w:u w:val="single"/>
              </w:rPr>
            </w:pPr>
            <w:r w:rsidRPr="00E27290">
              <w:rPr>
                <w:b/>
                <w:u w:val="single"/>
              </w:rPr>
              <w:t>АТ «Полтаваобленерго»</w:t>
            </w:r>
          </w:p>
          <w:p w:rsidR="00795A09" w:rsidRPr="00E27290" w:rsidRDefault="00795A09" w:rsidP="00795A09">
            <w:pPr>
              <w:jc w:val="both"/>
            </w:pPr>
            <w:r w:rsidRPr="00E27290">
              <w:rPr>
                <w:color w:val="000000"/>
              </w:rPr>
              <w:t>3</w:t>
            </w:r>
            <w:r w:rsidRPr="00E27290">
              <w:t>) за ініціативою ОСР: (додати два пункти)</w:t>
            </w:r>
          </w:p>
          <w:p w:rsidR="00795A09" w:rsidRPr="00E27290" w:rsidRDefault="00795A09" w:rsidP="00795A09">
            <w:pPr>
              <w:jc w:val="both"/>
            </w:pPr>
            <w:r w:rsidRPr="00E27290">
              <w:t>проведення робіт для виконання запланованих заходів, спрямованих на усунення причин невідповідності показників якості електричної енергії;</w:t>
            </w:r>
          </w:p>
          <w:p w:rsidR="00795A09" w:rsidRPr="00E27290" w:rsidRDefault="00795A09" w:rsidP="00795A09">
            <w:pPr>
              <w:jc w:val="both"/>
            </w:pPr>
            <w:r w:rsidRPr="00E27290">
              <w:lastRenderedPageBreak/>
              <w:t>проведення робіт для усунення дефектів у електромережах;</w:t>
            </w: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r w:rsidRPr="00E27290">
              <w:rPr>
                <w:b/>
                <w:color w:val="000000"/>
                <w:u w:val="single"/>
              </w:rPr>
              <w:t>АТ «ДТЕК Дніпровські електромережі»</w:t>
            </w:r>
          </w:p>
          <w:p w:rsidR="00795A09" w:rsidRPr="00E27290" w:rsidRDefault="00795A09" w:rsidP="00795A09">
            <w:pPr>
              <w:jc w:val="both"/>
            </w:pPr>
            <w:r w:rsidRPr="00E27290">
              <w:t>(в частині дотримання ПОЕМ) Залишити пункт без змін</w:t>
            </w:r>
          </w:p>
          <w:p w:rsidR="00795A09" w:rsidRPr="00E27290" w:rsidRDefault="00795A09" w:rsidP="00795A09">
            <w:pPr>
              <w:jc w:val="both"/>
            </w:pPr>
            <w:r w:rsidRPr="00E27290">
              <w:t>порушення Користувачем </w:t>
            </w:r>
            <w:hyperlink r:id="rId32" w:anchor="n11" w:tgtFrame="_blank" w:history="1">
              <w:r w:rsidRPr="00E27290">
                <w:t>ПОЕМ</w:t>
              </w:r>
            </w:hyperlink>
            <w:r w:rsidRPr="00E27290">
              <w:t> під час виконання робіт або 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ПОЕМ;</w:t>
            </w: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Default="00795A09" w:rsidP="00795A09">
            <w:pPr>
              <w:jc w:val="both"/>
              <w:rPr>
                <w:color w:val="000000"/>
              </w:rPr>
            </w:pPr>
          </w:p>
          <w:p w:rsidR="001A100C" w:rsidRPr="00E27290" w:rsidRDefault="001A100C" w:rsidP="00795A09">
            <w:pPr>
              <w:jc w:val="both"/>
              <w:rPr>
                <w:color w:val="000000"/>
              </w:rPr>
            </w:pPr>
          </w:p>
          <w:p w:rsidR="00795A09" w:rsidRPr="00E27290" w:rsidRDefault="00795A09" w:rsidP="00795A09">
            <w:pPr>
              <w:jc w:val="both"/>
              <w:rPr>
                <w:color w:val="000000"/>
              </w:rPr>
            </w:pPr>
            <w:r w:rsidRPr="00E27290">
              <w:rPr>
                <w:b/>
                <w:color w:val="000000"/>
                <w:u w:val="single"/>
              </w:rPr>
              <w:t>АТ «ДТЕК Дніпровські електромережі»</w:t>
            </w:r>
          </w:p>
          <w:p w:rsidR="00795A09" w:rsidRPr="00E27290" w:rsidRDefault="00795A09" w:rsidP="00795A09">
            <w:pPr>
              <w:jc w:val="both"/>
              <w:rPr>
                <w:color w:val="000000"/>
              </w:rPr>
            </w:pPr>
            <w:r w:rsidRPr="00E27290">
              <w:rPr>
                <w:color w:val="000000"/>
              </w:rPr>
              <w:t>….</w:t>
            </w:r>
          </w:p>
          <w:p w:rsidR="00795A09" w:rsidRPr="00E27290" w:rsidRDefault="00795A09" w:rsidP="00795A09">
            <w:pPr>
              <w:jc w:val="both"/>
              <w:rPr>
                <w:b/>
                <w:bCs/>
              </w:rPr>
            </w:pPr>
            <w:r w:rsidRPr="00E27290">
              <w:t>проведення планових</w:t>
            </w:r>
            <w:r w:rsidRPr="00E27290">
              <w:rPr>
                <w:b/>
                <w:bCs/>
              </w:rPr>
              <w:t xml:space="preserve"> ремонтів електроустановок та електричних мереж системи розподілу;</w:t>
            </w: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r w:rsidRPr="00E27290">
              <w:rPr>
                <w:b/>
                <w:color w:val="000000"/>
                <w:u w:val="single"/>
              </w:rPr>
              <w:t>АТ «ДТЕК Дніпровські електромережі»</w:t>
            </w:r>
          </w:p>
          <w:p w:rsidR="00795A09" w:rsidRPr="00E27290" w:rsidRDefault="00795A09" w:rsidP="00795A09">
            <w:pPr>
              <w:ind w:firstLine="600"/>
              <w:jc w:val="both"/>
              <w:rPr>
                <w:b/>
                <w:strike/>
                <w:color w:val="7030A0"/>
              </w:rPr>
            </w:pPr>
            <w:r w:rsidRPr="00E27290">
              <w:rPr>
                <w:b/>
                <w:strike/>
                <w:color w:val="7030A0"/>
              </w:rPr>
              <w:t>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E27290" w:rsidRDefault="00795A09" w:rsidP="00795A09">
            <w:pPr>
              <w:ind w:firstLine="600"/>
              <w:jc w:val="both"/>
              <w:rPr>
                <w:b/>
                <w:strike/>
                <w:color w:val="7030A0"/>
              </w:rPr>
            </w:pPr>
          </w:p>
          <w:p w:rsidR="00795A09" w:rsidRPr="00E27290" w:rsidRDefault="00795A09" w:rsidP="00795A09">
            <w:pPr>
              <w:ind w:firstLine="600"/>
              <w:jc w:val="both"/>
              <w:rPr>
                <w:b/>
                <w:strike/>
                <w:color w:val="7030A0"/>
              </w:rPr>
            </w:pPr>
            <w:r w:rsidRPr="00E27290">
              <w:rPr>
                <w:b/>
                <w:strike/>
                <w:color w:val="7030A0"/>
              </w:rPr>
              <w:t>здійснення будівельно-монтажних та пуско-налагоджувальних робіт для реалізації договору про приєднання;</w:t>
            </w:r>
          </w:p>
          <w:p w:rsidR="00795A09" w:rsidRPr="00E27290" w:rsidRDefault="00795A09" w:rsidP="00795A09">
            <w:pPr>
              <w:ind w:firstLine="600"/>
              <w:jc w:val="both"/>
              <w:rPr>
                <w:b/>
                <w:strike/>
                <w:color w:val="7030A0"/>
              </w:rPr>
            </w:pPr>
          </w:p>
          <w:p w:rsidR="00795A09" w:rsidRPr="00E27290" w:rsidRDefault="00795A09" w:rsidP="00795A09">
            <w:pPr>
              <w:ind w:firstLine="600"/>
              <w:jc w:val="both"/>
              <w:rPr>
                <w:b/>
                <w:strike/>
                <w:color w:val="7030A0"/>
              </w:rPr>
            </w:pPr>
            <w:r w:rsidRPr="00E27290">
              <w:rPr>
                <w:b/>
                <w:strike/>
                <w:color w:val="7030A0"/>
              </w:rPr>
              <w:t>планових робіт з будівництва, технічного переоснащення та</w:t>
            </w:r>
          </w:p>
          <w:p w:rsidR="00795A09" w:rsidRPr="00E27290" w:rsidRDefault="00795A09" w:rsidP="00795A09">
            <w:pPr>
              <w:ind w:firstLine="600"/>
              <w:jc w:val="both"/>
              <w:rPr>
                <w:b/>
                <w:strike/>
                <w:color w:val="7030A0"/>
              </w:rPr>
            </w:pPr>
            <w:r w:rsidRPr="00E27290">
              <w:rPr>
                <w:b/>
                <w:strike/>
                <w:color w:val="7030A0"/>
              </w:rPr>
              <w:t>реконструкції електричних мереж, якщо виконання таких робіт передбачене інвестиційною програмою ОСР;</w:t>
            </w:r>
          </w:p>
          <w:p w:rsidR="00795A09" w:rsidRPr="00E27290" w:rsidRDefault="00795A09" w:rsidP="00795A09">
            <w:pPr>
              <w:jc w:val="both"/>
              <w:rPr>
                <w:b/>
                <w:strike/>
                <w:color w:val="7030A0"/>
              </w:rPr>
            </w:pPr>
          </w:p>
          <w:p w:rsidR="00795A09" w:rsidRDefault="00795A09" w:rsidP="00795A09">
            <w:pPr>
              <w:ind w:firstLine="600"/>
              <w:jc w:val="both"/>
              <w:rPr>
                <w:b/>
                <w:strike/>
                <w:color w:val="7030A0"/>
              </w:rPr>
            </w:pPr>
            <w:r w:rsidRPr="00E27290">
              <w:rPr>
                <w:b/>
                <w:strike/>
                <w:color w:val="7030A0"/>
              </w:rPr>
              <w:t>проведення оперативних перемикань оперативним персоналом в електроустановках ОСР з метою зміни схеми з’єднань електроустановки, режиму роботи або стану устаткування (на період до 30 хвилин).</w:t>
            </w:r>
          </w:p>
          <w:p w:rsidR="0062332E" w:rsidRPr="00E27290" w:rsidRDefault="0062332E" w:rsidP="00795A09">
            <w:pPr>
              <w:ind w:firstLine="600"/>
              <w:jc w:val="both"/>
              <w:rPr>
                <w:b/>
                <w:strike/>
                <w:color w:val="7030A0"/>
              </w:rPr>
            </w:pPr>
          </w:p>
          <w:p w:rsidR="00795A09" w:rsidRPr="00E27290" w:rsidRDefault="00795A09" w:rsidP="00795A09">
            <w:pPr>
              <w:jc w:val="both"/>
              <w:rPr>
                <w:color w:val="000000"/>
              </w:rPr>
            </w:pPr>
            <w:r w:rsidRPr="00E27290">
              <w:rPr>
                <w:b/>
                <w:color w:val="000000"/>
                <w:u w:val="single"/>
              </w:rPr>
              <w:lastRenderedPageBreak/>
              <w:t>АТ «ДТЕК Дніпровські електромережі»</w:t>
            </w:r>
          </w:p>
          <w:p w:rsidR="00795A09" w:rsidRPr="00E27290" w:rsidRDefault="00795A09" w:rsidP="00795A09">
            <w:pPr>
              <w:jc w:val="both"/>
              <w:rPr>
                <w:b/>
                <w:strike/>
                <w:color w:val="7030A0"/>
              </w:rPr>
            </w:pPr>
            <w:r w:rsidRPr="00E27290">
              <w:rPr>
                <w:b/>
                <w:strike/>
                <w:color w:val="7030A0"/>
              </w:rPr>
              <w:t>ОСР надає Регулятору розроблений та затверджений річний графік ремонтів та графік технічного обслуговування обладнання до 10 грудня року, що передує плановому. У разі коригування річного графіку ремонтів та графіку технічного обслуговування обладнання ОСР надає Регулятору графіки не пізніше 10 днів після їх коригування та затвердження.</w:t>
            </w:r>
          </w:p>
          <w:p w:rsidR="00795A09" w:rsidRPr="00E27290" w:rsidRDefault="00795A09" w:rsidP="00795A09">
            <w:pPr>
              <w:jc w:val="both"/>
              <w:rPr>
                <w:strike/>
                <w:color w:val="000000"/>
              </w:rPr>
            </w:pPr>
          </w:p>
          <w:p w:rsidR="00795A09" w:rsidRPr="00E27290" w:rsidRDefault="00795A09" w:rsidP="00795A09">
            <w:pPr>
              <w:jc w:val="both"/>
              <w:rPr>
                <w:strike/>
                <w:color w:val="000000"/>
              </w:rPr>
            </w:pPr>
          </w:p>
          <w:p w:rsidR="00795A09" w:rsidRPr="00E27290" w:rsidRDefault="00795A09" w:rsidP="00795A09">
            <w:pPr>
              <w:jc w:val="both"/>
              <w:rPr>
                <w:strike/>
                <w:color w:val="000000"/>
              </w:rPr>
            </w:pPr>
          </w:p>
          <w:p w:rsidR="00795A09" w:rsidRPr="00E27290" w:rsidRDefault="00795A09" w:rsidP="00795A09">
            <w:pPr>
              <w:jc w:val="both"/>
              <w:rPr>
                <w:strike/>
                <w:color w:val="000000"/>
              </w:rPr>
            </w:pPr>
          </w:p>
          <w:p w:rsidR="00795A09" w:rsidRPr="00E27290" w:rsidRDefault="00795A09" w:rsidP="00795A09">
            <w:pPr>
              <w:jc w:val="both"/>
              <w:rPr>
                <w:strike/>
                <w:color w:val="000000"/>
              </w:rPr>
            </w:pPr>
          </w:p>
          <w:p w:rsidR="00795A09" w:rsidRPr="00E27290" w:rsidRDefault="00795A09" w:rsidP="00795A09">
            <w:pPr>
              <w:jc w:val="both"/>
              <w:rPr>
                <w:strike/>
                <w:color w:val="000000"/>
              </w:rPr>
            </w:pPr>
          </w:p>
          <w:p w:rsidR="00795A09" w:rsidRPr="00E27290" w:rsidRDefault="00795A09" w:rsidP="00795A09">
            <w:pPr>
              <w:jc w:val="both"/>
              <w:rPr>
                <w:strike/>
                <w:color w:val="000000"/>
              </w:rPr>
            </w:pPr>
          </w:p>
          <w:p w:rsidR="00795A09" w:rsidRPr="00E27290" w:rsidRDefault="00795A09" w:rsidP="00795A09">
            <w:pPr>
              <w:jc w:val="both"/>
              <w:rPr>
                <w:strike/>
                <w:color w:val="000000"/>
              </w:rPr>
            </w:pPr>
          </w:p>
          <w:p w:rsidR="00795A09" w:rsidRPr="00E27290" w:rsidRDefault="00795A09" w:rsidP="00795A09">
            <w:pPr>
              <w:jc w:val="both"/>
              <w:rPr>
                <w:b/>
                <w:color w:val="000000"/>
                <w:u w:val="single"/>
              </w:rPr>
            </w:pPr>
            <w:r w:rsidRPr="00E27290">
              <w:rPr>
                <w:b/>
                <w:color w:val="000000"/>
                <w:u w:val="single"/>
              </w:rPr>
              <w:t>ПрАТ «Львівобленерго»</w:t>
            </w:r>
          </w:p>
          <w:p w:rsidR="00795A09" w:rsidRPr="00E27290" w:rsidRDefault="00795A09" w:rsidP="00795A09">
            <w:pPr>
              <w:jc w:val="both"/>
              <w:rPr>
                <w:color w:val="000000"/>
              </w:rPr>
            </w:pPr>
            <w:r w:rsidRPr="00E27290">
              <w:rPr>
                <w:color w:val="000000"/>
              </w:rPr>
              <w:t xml:space="preserve">Випадки припинення розподілу електричної енергії: ……..  </w:t>
            </w:r>
          </w:p>
          <w:p w:rsidR="00795A09" w:rsidRPr="00E27290" w:rsidRDefault="00795A09" w:rsidP="00795A09">
            <w:pPr>
              <w:jc w:val="both"/>
              <w:rPr>
                <w:color w:val="000000"/>
              </w:rPr>
            </w:pPr>
            <w:r w:rsidRPr="00E27290">
              <w:rPr>
                <w:color w:val="000000"/>
              </w:rPr>
              <w:t>пп. 3) за ініціативою ОСР: …..…..(не прописано)</w:t>
            </w:r>
          </w:p>
          <w:p w:rsidR="00795A09" w:rsidRPr="00E27290" w:rsidRDefault="00795A09" w:rsidP="00795A09">
            <w:pPr>
              <w:jc w:val="both"/>
              <w:rPr>
                <w:color w:val="00B050"/>
                <w:u w:val="single"/>
              </w:rPr>
            </w:pPr>
            <w:r w:rsidRPr="00E27290">
              <w:rPr>
                <w:color w:val="00B050"/>
                <w:u w:val="single"/>
              </w:rPr>
              <w:t>доповнити абзацом:</w:t>
            </w:r>
          </w:p>
          <w:p w:rsidR="00795A09" w:rsidRPr="00E27290" w:rsidRDefault="00795A09" w:rsidP="00795A09">
            <w:pPr>
              <w:jc w:val="both"/>
              <w:rPr>
                <w:b/>
                <w:color w:val="00B050"/>
                <w:u w:val="single"/>
              </w:rPr>
            </w:pPr>
            <w:r w:rsidRPr="00E27290">
              <w:rPr>
                <w:b/>
                <w:color w:val="00B050"/>
                <w:u w:val="single"/>
              </w:rPr>
              <w:t>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вимог Правил роздрібного ринку, ПУЕ, Кодексу комерційного обліку та нормативно-технічних документів.</w:t>
            </w: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p>
          <w:p w:rsidR="00795A09" w:rsidRPr="00E27290" w:rsidRDefault="00795A09" w:rsidP="00795A09">
            <w:pPr>
              <w:jc w:val="both"/>
              <w:rPr>
                <w:color w:val="000000"/>
              </w:rPr>
            </w:pPr>
            <w:r w:rsidRPr="00E27290">
              <w:rPr>
                <w:b/>
                <w:color w:val="000000"/>
                <w:u w:val="single"/>
              </w:rPr>
              <w:t>ПрАТ «Львівобленерго»</w:t>
            </w:r>
          </w:p>
          <w:p w:rsidR="00795A09" w:rsidRPr="00E27290" w:rsidRDefault="00795A09" w:rsidP="00795A09">
            <w:pPr>
              <w:jc w:val="both"/>
            </w:pPr>
            <w:r w:rsidRPr="00E27290">
              <w:t>(в частині дотримання ПОЕМ) Залишити пункт без змін</w:t>
            </w:r>
          </w:p>
          <w:p w:rsidR="00795A09" w:rsidRPr="00E27290" w:rsidRDefault="00795A09" w:rsidP="00795A09">
            <w:pPr>
              <w:jc w:val="both"/>
            </w:pPr>
            <w:r w:rsidRPr="00E27290">
              <w:t>порушення Користувачем </w:t>
            </w:r>
            <w:hyperlink r:id="rId33" w:anchor="n11" w:tgtFrame="_blank" w:history="1">
              <w:r w:rsidRPr="00E27290">
                <w:t>ПОЕМ</w:t>
              </w:r>
            </w:hyperlink>
            <w:r w:rsidRPr="00E27290">
              <w:t> під час виконання робіт або 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ПОЕМ;</w:t>
            </w:r>
          </w:p>
          <w:p w:rsidR="0062332E" w:rsidRDefault="0062332E" w:rsidP="00795A09">
            <w:pPr>
              <w:jc w:val="both"/>
              <w:rPr>
                <w:b/>
                <w:color w:val="000000"/>
                <w:u w:val="single"/>
              </w:rPr>
            </w:pPr>
          </w:p>
          <w:p w:rsidR="00795A09" w:rsidRPr="00E27290" w:rsidRDefault="00795A09" w:rsidP="00795A09">
            <w:pPr>
              <w:jc w:val="both"/>
              <w:rPr>
                <w:b/>
                <w:color w:val="000000"/>
                <w:u w:val="single"/>
              </w:rPr>
            </w:pPr>
            <w:r w:rsidRPr="00E27290">
              <w:rPr>
                <w:b/>
                <w:color w:val="000000"/>
                <w:u w:val="single"/>
              </w:rPr>
              <w:t>ПрАТ «Львівобленерго»</w:t>
            </w:r>
          </w:p>
          <w:p w:rsidR="00795A09" w:rsidRPr="00E27290" w:rsidRDefault="00795A09" w:rsidP="00795A09">
            <w:pPr>
              <w:ind w:firstLine="600"/>
              <w:jc w:val="both"/>
              <w:rPr>
                <w:b/>
                <w:color w:val="7030A0"/>
              </w:rPr>
            </w:pPr>
            <w:r w:rsidRPr="00E27290">
              <w:rPr>
                <w:b/>
                <w:color w:val="7030A0"/>
              </w:rPr>
              <w:t xml:space="preserve">проведення оперативних перемикань оперативним персоналом в електроустановках ОСР з метою зміни схеми з’єднань електроустановки, режиму роботи або стану устаткування (на період до </w:t>
            </w:r>
            <w:r w:rsidRPr="00E27290">
              <w:rPr>
                <w:b/>
                <w:color w:val="00B050"/>
                <w:u w:val="single"/>
              </w:rPr>
              <w:t>60 хвилин</w:t>
            </w:r>
            <w:r w:rsidRPr="00E27290">
              <w:rPr>
                <w:b/>
                <w:color w:val="7030A0"/>
              </w:rPr>
              <w:t>).</w:t>
            </w:r>
          </w:p>
          <w:p w:rsidR="00795A09" w:rsidRPr="00E27290" w:rsidRDefault="00795A09" w:rsidP="00795A09">
            <w:pPr>
              <w:jc w:val="both"/>
              <w:rPr>
                <w:color w:val="000000"/>
              </w:rPr>
            </w:pPr>
          </w:p>
          <w:p w:rsidR="00795A09" w:rsidRPr="00E27290" w:rsidRDefault="00795A09" w:rsidP="00795A09">
            <w:pPr>
              <w:jc w:val="both"/>
              <w:rPr>
                <w:b/>
                <w:color w:val="7030A0"/>
              </w:rPr>
            </w:pPr>
            <w:r w:rsidRPr="00E27290">
              <w:rPr>
                <w:b/>
                <w:color w:val="7030A0"/>
              </w:rPr>
              <w:t xml:space="preserve">ОСР надає Регулятору розроблений та затверджений річний графік ремонтів та графік технічного обслуговування обладнання </w:t>
            </w:r>
            <w:r w:rsidRPr="00E27290">
              <w:rPr>
                <w:b/>
                <w:color w:val="00B050"/>
                <w:u w:val="single"/>
              </w:rPr>
              <w:t>до 30 грудня року</w:t>
            </w:r>
            <w:r w:rsidRPr="00E27290">
              <w:rPr>
                <w:b/>
                <w:color w:val="7030A0"/>
              </w:rPr>
              <w:t xml:space="preserve">, що передує плановому. У разі коригування річного графіку ремонтів та графіку </w:t>
            </w:r>
            <w:r w:rsidRPr="00E27290">
              <w:rPr>
                <w:b/>
                <w:color w:val="7030A0"/>
              </w:rPr>
              <w:lastRenderedPageBreak/>
              <w:t>технічного обслуговування обладнання ОСР надає Регулятору графіки не пізніше 10 днів після їх коригування та затвердження.</w:t>
            </w:r>
          </w:p>
          <w:p w:rsidR="00795A09" w:rsidRPr="00E27290" w:rsidRDefault="00795A09" w:rsidP="00795A09">
            <w:pPr>
              <w:jc w:val="both"/>
              <w:rPr>
                <w:color w:val="000000"/>
              </w:rPr>
            </w:pPr>
          </w:p>
          <w:p w:rsidR="00795A09" w:rsidRDefault="00795A09" w:rsidP="00795A09">
            <w:pPr>
              <w:jc w:val="both"/>
              <w:rPr>
                <w:b/>
                <w:color w:val="000000"/>
                <w:u w:val="single"/>
              </w:rPr>
            </w:pPr>
            <w:r w:rsidRPr="00E27290">
              <w:rPr>
                <w:b/>
                <w:color w:val="000000"/>
                <w:u w:val="single"/>
              </w:rPr>
              <w:t>ПрАТ «Рівнеобленерго»</w:t>
            </w:r>
          </w:p>
          <w:p w:rsidR="00EB1FC9" w:rsidRPr="00E27290"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pPr>
            <w:r w:rsidRPr="00183428">
              <w:t xml:space="preserve">Порушення Користувачем </w:t>
            </w:r>
            <w:r w:rsidRPr="00E339EA">
              <w:t xml:space="preserve">Правил охорони електричних мереж, затверджених постановою Кабінету Міністрів України </w:t>
            </w:r>
            <w:r w:rsidRPr="00183428">
              <w:rPr>
                <w:color w:val="FF0000"/>
              </w:rPr>
              <w:t>від 27 грудня 2022 року N 1455</w:t>
            </w:r>
            <w:r w:rsidRPr="00E339EA">
              <w:t xml:space="preserve"> (далі - Правила охорони електричних мереж)</w:t>
            </w:r>
            <w:r w:rsidRPr="00183428">
              <w:t>,</w:t>
            </w:r>
            <w:r>
              <w:t xml:space="preserve"> </w:t>
            </w:r>
            <w:r w:rsidRPr="00183428">
              <w:t>під час виконання робіт або</w:t>
            </w:r>
            <w:r>
              <w:t xml:space="preserve"> </w:t>
            </w:r>
            <w:r w:rsidRPr="00183428">
              <w:t>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Правила охорони електричних мереж;</w:t>
            </w:r>
          </w:p>
          <w:p w:rsidR="00795A09" w:rsidRPr="00E27290" w:rsidRDefault="00795A09" w:rsidP="00795A09">
            <w:pPr>
              <w:jc w:val="both"/>
            </w:pPr>
            <w:r w:rsidRPr="00E27290">
              <w:t>3) за ініціативою ОСР:</w:t>
            </w:r>
          </w:p>
          <w:p w:rsidR="00795A09" w:rsidRPr="00E27290" w:rsidRDefault="00795A09" w:rsidP="00795A09">
            <w:pPr>
              <w:jc w:val="both"/>
            </w:pPr>
            <w:r w:rsidRPr="00E27290">
              <w:t>проведення планових робіт в електромережах, якщо необхідність припинення електропостачання підтверджена вимогами нормативно-технічних документів , а саме:</w:t>
            </w:r>
          </w:p>
          <w:p w:rsidR="00795A09" w:rsidRPr="00E27290" w:rsidRDefault="00795A09" w:rsidP="00795A09">
            <w:pPr>
              <w:pStyle w:val="af4"/>
              <w:ind w:left="0"/>
              <w:jc w:val="both"/>
              <w:rPr>
                <w:rFonts w:ascii="Times New Roman" w:hAnsi="Times New Roman"/>
              </w:rPr>
            </w:pPr>
            <w:r w:rsidRPr="00E27290">
              <w:rPr>
                <w:rFonts w:ascii="Times New Roman" w:hAnsi="Times New Roman"/>
              </w:rPr>
              <w:t>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E27290" w:rsidRDefault="00795A09" w:rsidP="00795A09">
            <w:pPr>
              <w:pStyle w:val="af4"/>
              <w:ind w:left="0"/>
              <w:jc w:val="both"/>
              <w:rPr>
                <w:rFonts w:ascii="Times New Roman" w:hAnsi="Times New Roman"/>
                <w:color w:val="FF0000"/>
              </w:rPr>
            </w:pPr>
            <w:r w:rsidRPr="00E27290">
              <w:rPr>
                <w:rFonts w:ascii="Times New Roman" w:hAnsi="Times New Roman"/>
                <w:color w:val="FF0000"/>
              </w:rPr>
              <w:t xml:space="preserve">робіт, пов’язаних з виконанням рекомендацій/усуненням зауважень за </w:t>
            </w:r>
            <w:r w:rsidRPr="00E27290">
              <w:rPr>
                <w:rFonts w:ascii="Times New Roman" w:hAnsi="Times New Roman"/>
                <w:color w:val="FF0000"/>
              </w:rPr>
              <w:lastRenderedPageBreak/>
              <w:t>результатами заходів, проведених Держенергонаглядом;</w:t>
            </w:r>
          </w:p>
          <w:p w:rsidR="00795A09" w:rsidRPr="00E27290" w:rsidRDefault="00795A09" w:rsidP="00795A09">
            <w:pPr>
              <w:pStyle w:val="af4"/>
              <w:ind w:left="0"/>
              <w:jc w:val="both"/>
              <w:rPr>
                <w:rFonts w:ascii="Times New Roman" w:hAnsi="Times New Roman"/>
                <w:color w:val="FF0000"/>
              </w:rPr>
            </w:pPr>
            <w:r w:rsidRPr="00E27290">
              <w:rPr>
                <w:rFonts w:ascii="Times New Roman" w:hAnsi="Times New Roman"/>
                <w:color w:val="FF0000"/>
              </w:rPr>
              <w:t xml:space="preserve">планових робіт з розчистки трас ПЛ 0,4-110/150кВ відповідно до річного План-графіку, погодженого в установленому порядку з Держенергонаглядом, затвердженого Міненерго України; </w:t>
            </w:r>
          </w:p>
          <w:p w:rsidR="00795A09" w:rsidRPr="00E27290" w:rsidRDefault="00795A09" w:rsidP="00795A09">
            <w:pPr>
              <w:pStyle w:val="af4"/>
              <w:ind w:left="0"/>
              <w:jc w:val="both"/>
              <w:rPr>
                <w:rFonts w:ascii="Times New Roman" w:hAnsi="Times New Roman"/>
                <w:color w:val="FF0000"/>
              </w:rPr>
            </w:pPr>
            <w:r w:rsidRPr="00E27290">
              <w:rPr>
                <w:rFonts w:ascii="Times New Roman" w:hAnsi="Times New Roman"/>
                <w:color w:val="FF0000"/>
              </w:rPr>
              <w:t>робіт, пов’язаних з виконанням вимірювань показників якості електричної енергії (за зверненнями користувачів; згідно програми моніторингу вимірювання показників якості електричної енергії)</w:t>
            </w:r>
          </w:p>
          <w:p w:rsidR="00795A09" w:rsidRPr="00E27290" w:rsidRDefault="00795A09" w:rsidP="00795A09">
            <w:pPr>
              <w:pStyle w:val="af4"/>
              <w:ind w:left="0"/>
              <w:jc w:val="both"/>
              <w:rPr>
                <w:rFonts w:ascii="Times New Roman" w:hAnsi="Times New Roman"/>
              </w:rPr>
            </w:pPr>
            <w:r w:rsidRPr="00E27290">
              <w:rPr>
                <w:rFonts w:ascii="Times New Roman" w:hAnsi="Times New Roman"/>
              </w:rPr>
              <w:t>здійснення будівельно-монтажних та пуско-налагоджувальних робіт для реалізації договору про приєднання;</w:t>
            </w:r>
          </w:p>
          <w:p w:rsidR="00795A09" w:rsidRPr="00E27290" w:rsidRDefault="00795A09" w:rsidP="00795A09">
            <w:pPr>
              <w:pStyle w:val="af4"/>
              <w:ind w:left="0"/>
              <w:jc w:val="both"/>
              <w:rPr>
                <w:rFonts w:ascii="Times New Roman" w:hAnsi="Times New Roman"/>
              </w:rPr>
            </w:pPr>
            <w:r w:rsidRPr="00E27290">
              <w:rPr>
                <w:rFonts w:ascii="Times New Roman" w:hAnsi="Times New Roman"/>
              </w:rPr>
              <w:t>планових робіт з будівництва, технічного переоснащення та</w:t>
            </w:r>
          </w:p>
          <w:p w:rsidR="00795A09" w:rsidRPr="00E27290" w:rsidRDefault="00795A09" w:rsidP="00795A09">
            <w:pPr>
              <w:pStyle w:val="af4"/>
              <w:ind w:left="0"/>
              <w:jc w:val="both"/>
              <w:rPr>
                <w:rFonts w:ascii="Times New Roman" w:hAnsi="Times New Roman"/>
              </w:rPr>
            </w:pPr>
            <w:r w:rsidRPr="00E27290">
              <w:rPr>
                <w:rFonts w:ascii="Times New Roman" w:hAnsi="Times New Roman"/>
              </w:rPr>
              <w:t>реконструкції електричних мереж, якщо виконання таких робіт передбачене інвестиційною програмою ОСР;</w:t>
            </w:r>
          </w:p>
          <w:p w:rsidR="00795A09" w:rsidRPr="00E27290" w:rsidRDefault="00795A09" w:rsidP="00795A09">
            <w:pPr>
              <w:jc w:val="both"/>
              <w:rPr>
                <w:b/>
                <w:shd w:val="clear" w:color="auto" w:fill="FFFFFF"/>
              </w:rPr>
            </w:pPr>
            <w:r w:rsidRPr="00E27290">
              <w:rPr>
                <w:b/>
              </w:rPr>
              <w:t xml:space="preserve">проведення оперативних перемикань </w:t>
            </w:r>
            <w:r w:rsidRPr="00E27290">
              <w:rPr>
                <w:b/>
                <w:shd w:val="clear" w:color="auto" w:fill="FFFFFF"/>
              </w:rPr>
              <w:t>оперативним персоналом в електроустановках ОСР з метою зміни схеми з’єднань електроустановки, режиму роботи або стану устаткування (на період до 30 хвилин);</w:t>
            </w:r>
          </w:p>
          <w:p w:rsidR="00795A09" w:rsidRDefault="00795A09" w:rsidP="00795A09">
            <w:pPr>
              <w:jc w:val="both"/>
              <w:rPr>
                <w:b/>
                <w:bCs/>
                <w:strike/>
                <w:color w:val="FF0000"/>
              </w:rPr>
            </w:pPr>
            <w:r w:rsidRPr="00E27290">
              <w:rPr>
                <w:b/>
                <w:strike/>
                <w:color w:val="FF0000"/>
              </w:rPr>
              <w:t>ОСР надає Регулятору розроблений та затверджений</w:t>
            </w:r>
            <w:r w:rsidRPr="00E27290">
              <w:rPr>
                <w:strike/>
                <w:color w:val="FF0000"/>
              </w:rPr>
              <w:t xml:space="preserve"> </w:t>
            </w:r>
            <w:r w:rsidRPr="00E27290">
              <w:rPr>
                <w:b/>
                <w:bCs/>
                <w:strike/>
                <w:color w:val="FF0000"/>
              </w:rPr>
              <w:t>річний графік ремонтів та графік технічного обслуговування обладнання до 10 грудня року, що передує плановому. У разі коригування річного графіку ремонтів та графіку технічного обслуговування обладнання ОСР надає Регулятору скореговані графіки не пізніше 10 днів після їх коригування.</w:t>
            </w:r>
          </w:p>
          <w:p w:rsidR="0062332E" w:rsidRPr="00E27290" w:rsidRDefault="0062332E" w:rsidP="00795A09">
            <w:pPr>
              <w:jc w:val="both"/>
              <w:rPr>
                <w:color w:val="000000"/>
              </w:rPr>
            </w:pPr>
          </w:p>
          <w:p w:rsidR="00795A09" w:rsidRDefault="00795A09" w:rsidP="00795A09">
            <w:pPr>
              <w:jc w:val="both"/>
              <w:rPr>
                <w:b/>
                <w:color w:val="000000"/>
                <w:u w:val="single"/>
              </w:rPr>
            </w:pPr>
            <w:r w:rsidRPr="00BE1DA6">
              <w:rPr>
                <w:b/>
                <w:color w:val="000000"/>
                <w:u w:val="single"/>
              </w:rPr>
              <w:lastRenderedPageBreak/>
              <w:t>АТ «</w:t>
            </w:r>
            <w:r>
              <w:rPr>
                <w:b/>
                <w:color w:val="000000"/>
                <w:u w:val="single"/>
              </w:rPr>
              <w:t>Житомир</w:t>
            </w:r>
            <w:r w:rsidRPr="00BE1DA6">
              <w:rPr>
                <w:b/>
                <w:color w:val="000000"/>
                <w:u w:val="single"/>
              </w:rPr>
              <w:t>обленерго»</w:t>
            </w:r>
          </w:p>
          <w:p w:rsidR="0062332E" w:rsidRDefault="0062332E"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183428" w:rsidRDefault="00795A09" w:rsidP="00795A09">
            <w:pPr>
              <w:jc w:val="both"/>
            </w:pPr>
            <w:r w:rsidRPr="00183428">
              <w:t xml:space="preserve">Порушення Користувачем </w:t>
            </w:r>
            <w:r w:rsidRPr="00E339EA">
              <w:t xml:space="preserve">Правил охорони електричних мереж, затверджених постановою Кабінету Міністрів України </w:t>
            </w:r>
            <w:r w:rsidRPr="00183428">
              <w:rPr>
                <w:color w:val="FF0000"/>
              </w:rPr>
              <w:t>від 27 грудня 2022 року N 1455</w:t>
            </w:r>
            <w:r w:rsidRPr="00E339EA">
              <w:t xml:space="preserve"> (далі - Правила охорони електричних мереж)</w:t>
            </w:r>
            <w:r w:rsidRPr="00183428">
              <w:t>,</w:t>
            </w:r>
            <w:r>
              <w:t xml:space="preserve"> </w:t>
            </w:r>
            <w:r w:rsidRPr="00183428">
              <w:t>під час виконання робіт або</w:t>
            </w:r>
            <w:r>
              <w:t xml:space="preserve"> </w:t>
            </w:r>
            <w:r w:rsidRPr="00183428">
              <w:t>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Правила охорони електричних мереж;</w:t>
            </w:r>
          </w:p>
          <w:p w:rsidR="00795A09" w:rsidRDefault="00795A09" w:rsidP="00795A09">
            <w:pPr>
              <w:jc w:val="both"/>
            </w:pPr>
          </w:p>
          <w:p w:rsidR="00795A09" w:rsidRPr="0010460D" w:rsidRDefault="00795A09" w:rsidP="00795A09">
            <w:pPr>
              <w:jc w:val="both"/>
            </w:pPr>
            <w:r w:rsidRPr="0010460D">
              <w:t>3) за ініціативою ОСР:</w:t>
            </w:r>
          </w:p>
          <w:p w:rsidR="00795A09" w:rsidRPr="004A24E9" w:rsidRDefault="00795A09" w:rsidP="00795A09">
            <w:pPr>
              <w:jc w:val="both"/>
            </w:pPr>
            <w:r w:rsidRPr="004A24E9">
              <w:t>проведення планових робіт в електромережах, якщо необхідність припинення електропостачання підтверджена вимогами нормативно-технічних документів , а саме:</w:t>
            </w:r>
          </w:p>
          <w:p w:rsidR="00795A09" w:rsidRPr="004A24E9" w:rsidRDefault="00795A09" w:rsidP="00795A09">
            <w:pPr>
              <w:pStyle w:val="af4"/>
              <w:ind w:left="0"/>
              <w:jc w:val="both"/>
              <w:rPr>
                <w:rFonts w:ascii="Times New Roman" w:hAnsi="Times New Roman"/>
              </w:rPr>
            </w:pPr>
            <w:r w:rsidRPr="004A24E9">
              <w:rPr>
                <w:rFonts w:ascii="Times New Roman" w:hAnsi="Times New Roman"/>
                <w:color w:val="FF0000"/>
              </w:rPr>
              <w:t>планових ремонтних робіт та планових</w:t>
            </w:r>
            <w:r>
              <w:rPr>
                <w:rFonts w:ascii="Times New Roman" w:hAnsi="Times New Roman"/>
                <w:color w:val="FF0000"/>
              </w:rPr>
              <w:t xml:space="preserve"> </w:t>
            </w:r>
            <w:r w:rsidRPr="004A24E9">
              <w:rPr>
                <w:rFonts w:ascii="Times New Roman" w:hAnsi="Times New Roman"/>
              </w:rPr>
              <w:t>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4A24E9" w:rsidRDefault="00795A09" w:rsidP="00795A09">
            <w:pPr>
              <w:pStyle w:val="af4"/>
              <w:ind w:left="0"/>
              <w:jc w:val="both"/>
              <w:rPr>
                <w:rFonts w:ascii="Times New Roman" w:hAnsi="Times New Roman"/>
                <w:color w:val="FF0000"/>
              </w:rPr>
            </w:pPr>
            <w:r w:rsidRPr="004A24E9">
              <w:rPr>
                <w:rFonts w:ascii="Times New Roman" w:hAnsi="Times New Roman"/>
                <w:color w:val="FF0000"/>
              </w:rPr>
              <w:t>робіт, пов’язаних з виконанням рекомендацій/усуненням зауважень за результатами заходів, проведених Держенергонаглядом;</w:t>
            </w:r>
          </w:p>
          <w:p w:rsidR="00795A09" w:rsidRPr="004A24E9" w:rsidRDefault="00795A09" w:rsidP="00795A09">
            <w:pPr>
              <w:pStyle w:val="af4"/>
              <w:ind w:left="0"/>
              <w:jc w:val="both"/>
              <w:rPr>
                <w:rFonts w:ascii="Times New Roman" w:hAnsi="Times New Roman"/>
                <w:color w:val="FF0000"/>
              </w:rPr>
            </w:pPr>
            <w:r w:rsidRPr="004A24E9">
              <w:rPr>
                <w:rFonts w:ascii="Times New Roman" w:hAnsi="Times New Roman"/>
                <w:color w:val="FF0000"/>
              </w:rPr>
              <w:t>планових робіт з розчистки трас ПЛ 0,4-110/150кВ відповідно до річного План-</w:t>
            </w:r>
            <w:r w:rsidRPr="004A24E9">
              <w:rPr>
                <w:rFonts w:ascii="Times New Roman" w:hAnsi="Times New Roman"/>
                <w:color w:val="FF0000"/>
              </w:rPr>
              <w:lastRenderedPageBreak/>
              <w:t xml:space="preserve">графіку, погодженого в установленому порядку з Держенергонаглядом, затвердженого Міненерго України; </w:t>
            </w:r>
          </w:p>
          <w:p w:rsidR="00795A09" w:rsidRPr="004A24E9" w:rsidRDefault="00795A09" w:rsidP="00795A09">
            <w:pPr>
              <w:pStyle w:val="af4"/>
              <w:ind w:left="0"/>
              <w:jc w:val="both"/>
              <w:rPr>
                <w:rFonts w:ascii="Times New Roman" w:hAnsi="Times New Roman"/>
                <w:color w:val="FF0000"/>
              </w:rPr>
            </w:pPr>
            <w:r w:rsidRPr="004A24E9">
              <w:rPr>
                <w:rFonts w:ascii="Times New Roman" w:hAnsi="Times New Roman"/>
                <w:color w:val="FF0000"/>
              </w:rPr>
              <w:t>робіт, пов’язаних з виконанням вимірювань показників якості електричної енергії (за зверненнями користувачів; згідно програми моніторингу вимірювання показників якості електричної енергії);</w:t>
            </w:r>
          </w:p>
          <w:p w:rsidR="00795A09" w:rsidRPr="004A24E9" w:rsidRDefault="00795A09" w:rsidP="00795A09">
            <w:pPr>
              <w:pStyle w:val="af4"/>
              <w:ind w:left="0"/>
              <w:jc w:val="both"/>
              <w:rPr>
                <w:rFonts w:ascii="Times New Roman" w:hAnsi="Times New Roman"/>
                <w:color w:val="FF0000"/>
              </w:rPr>
            </w:pPr>
            <w:r w:rsidRPr="004A24E9">
              <w:rPr>
                <w:rFonts w:ascii="Times New Roman" w:hAnsi="Times New Roman"/>
                <w:color w:val="FF0000"/>
              </w:rPr>
              <w:t>робіт, пов’язаних з усуненням невідповідності рівнів напруги згідно скарг споживачів;</w:t>
            </w:r>
          </w:p>
          <w:p w:rsidR="00795A09" w:rsidRPr="004A24E9" w:rsidRDefault="00795A09" w:rsidP="00795A09">
            <w:pPr>
              <w:pStyle w:val="af4"/>
              <w:ind w:left="0"/>
              <w:jc w:val="both"/>
              <w:rPr>
                <w:rFonts w:ascii="Times New Roman" w:hAnsi="Times New Roman"/>
              </w:rPr>
            </w:pPr>
            <w:r w:rsidRPr="004A24E9">
              <w:rPr>
                <w:rFonts w:ascii="Times New Roman" w:hAnsi="Times New Roman"/>
              </w:rPr>
              <w:t>здійснення будівельно-монтажних та пуско-налагоджувальних робіт для реалізації договору про приєднання;</w:t>
            </w:r>
          </w:p>
          <w:p w:rsidR="00795A09" w:rsidRPr="004A24E9" w:rsidRDefault="00795A09" w:rsidP="00795A09">
            <w:pPr>
              <w:pStyle w:val="af4"/>
              <w:ind w:left="0"/>
              <w:jc w:val="both"/>
              <w:rPr>
                <w:rFonts w:ascii="Times New Roman" w:hAnsi="Times New Roman"/>
              </w:rPr>
            </w:pPr>
            <w:r w:rsidRPr="004A24E9">
              <w:rPr>
                <w:rFonts w:ascii="Times New Roman" w:hAnsi="Times New Roman"/>
              </w:rPr>
              <w:t>планових робіт з будівництва, технічного переоснащення та</w:t>
            </w:r>
          </w:p>
          <w:p w:rsidR="00795A09" w:rsidRPr="004A24E9" w:rsidRDefault="00795A09" w:rsidP="00795A09">
            <w:pPr>
              <w:pStyle w:val="af4"/>
              <w:ind w:left="0"/>
              <w:jc w:val="both"/>
              <w:rPr>
                <w:rFonts w:ascii="Times New Roman" w:hAnsi="Times New Roman"/>
              </w:rPr>
            </w:pPr>
            <w:r w:rsidRPr="004A24E9">
              <w:rPr>
                <w:rFonts w:ascii="Times New Roman" w:hAnsi="Times New Roman"/>
              </w:rPr>
              <w:t>реконструкції електричних мереж, якщо виконання таких робіт передбачене інвестиційною програмою ОСР;</w:t>
            </w:r>
          </w:p>
          <w:p w:rsidR="00795A09" w:rsidRPr="004A24E9" w:rsidRDefault="00795A09" w:rsidP="00795A09">
            <w:pPr>
              <w:jc w:val="both"/>
              <w:rPr>
                <w:shd w:val="clear" w:color="auto" w:fill="FFFFFF"/>
              </w:rPr>
            </w:pPr>
            <w:r w:rsidRPr="004A24E9">
              <w:t xml:space="preserve">проведення оперативних перемикань </w:t>
            </w:r>
            <w:r w:rsidRPr="004A24E9">
              <w:rPr>
                <w:shd w:val="clear" w:color="auto" w:fill="FFFFFF"/>
              </w:rPr>
              <w:t>оперативним персоналом в електроустановках ОСР з метою зміни схеми з’єднань електроустановки, режиму роботи або стану устаткування (на період до 30 хвилин);</w:t>
            </w:r>
          </w:p>
          <w:p w:rsidR="00795A09" w:rsidRDefault="00795A09" w:rsidP="00795A09">
            <w:pPr>
              <w:jc w:val="both"/>
              <w:rPr>
                <w:bCs/>
              </w:rPr>
            </w:pPr>
            <w:r w:rsidRPr="004A24E9">
              <w:t xml:space="preserve">ОСР надає Регулятору розроблений та затверджений </w:t>
            </w:r>
            <w:r w:rsidRPr="004A24E9">
              <w:rPr>
                <w:bCs/>
              </w:rPr>
              <w:t>річний графік ремонтів та графік технічного обслуговування обладнання до 10 грудня року, що передує плановому. У разі коригування річного графіку ремонтів та графіку технічного обслуговування обладнання ОСР надає Регулятору скореговані графіки не пізніше 10 днів після їх коригування.</w:t>
            </w:r>
          </w:p>
          <w:p w:rsidR="00795A09" w:rsidRDefault="00795A09" w:rsidP="00795A09">
            <w:pPr>
              <w:jc w:val="both"/>
              <w:rPr>
                <w:b/>
                <w:color w:val="000000"/>
                <w:u w:val="single"/>
              </w:rPr>
            </w:pPr>
            <w:r>
              <w:rPr>
                <w:b/>
                <w:color w:val="000000"/>
                <w:u w:val="single"/>
              </w:rPr>
              <w:t>АТ «Чернігівобленерго»</w:t>
            </w:r>
          </w:p>
          <w:p w:rsidR="0099212F" w:rsidRDefault="0099212F"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color w:val="000000"/>
              </w:rPr>
            </w:pPr>
            <w:r>
              <w:rPr>
                <w:color w:val="000000"/>
              </w:rPr>
              <w:lastRenderedPageBreak/>
              <w:t>Залишити в чинній редакції в частині охоронних зон</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3A399D">
              <w:rPr>
                <w:b/>
                <w:color w:val="000000"/>
                <w:u w:val="single"/>
              </w:rPr>
              <w:t>ПрАТ «ПЕЕМ» ЦЕК»</w:t>
            </w:r>
          </w:p>
          <w:p w:rsidR="00795A09" w:rsidRPr="00732445" w:rsidRDefault="00795A09" w:rsidP="00795A09">
            <w:pPr>
              <w:jc w:val="both"/>
              <w:rPr>
                <w:i/>
                <w:iCs/>
              </w:rPr>
            </w:pPr>
            <w:r w:rsidRPr="00732445">
              <w:rPr>
                <w:i/>
                <w:iCs/>
              </w:rPr>
              <w:t>Доповнити п. 11.5.2. підпункт 3 таким пунктами:</w:t>
            </w:r>
          </w:p>
          <w:p w:rsidR="00795A09" w:rsidRPr="00732445" w:rsidRDefault="00795A09" w:rsidP="00795A09">
            <w:pPr>
              <w:jc w:val="both"/>
            </w:pPr>
            <w:r w:rsidRPr="00732445">
              <w:br/>
              <w:t xml:space="preserve">« У разі не виконання Замовником вимог п. 4.12.2. Кодексу системи розподілу </w:t>
            </w:r>
          </w:p>
          <w:p w:rsidR="00795A09" w:rsidRPr="00732445" w:rsidRDefault="00795A09" w:rsidP="00795A09">
            <w:pPr>
              <w:jc w:val="both"/>
            </w:pPr>
          </w:p>
          <w:p w:rsidR="00795A09" w:rsidRDefault="00795A09" w:rsidP="00795A09">
            <w:pPr>
              <w:jc w:val="both"/>
            </w:pPr>
            <w:r w:rsidRPr="00732445">
              <w:t xml:space="preserve">Припинення розподілу споживачу параметри напруги генеруючої електроустановки якого не відповідають визначеним державними стандартами (у разі встановлення генеруючої установки з можливістю відпуску електричної енергії. </w:t>
            </w:r>
          </w:p>
          <w:p w:rsidR="00795A09" w:rsidRPr="00732445" w:rsidRDefault="00795A09" w:rsidP="00795A09">
            <w:pPr>
              <w:jc w:val="both"/>
            </w:pPr>
          </w:p>
          <w:p w:rsidR="00795A09" w:rsidRPr="00732445" w:rsidRDefault="00795A09" w:rsidP="00795A09">
            <w:pPr>
              <w:jc w:val="both"/>
              <w:rPr>
                <w:i/>
                <w:iCs/>
                <w:lang w:val="ru-RU"/>
              </w:rPr>
            </w:pPr>
            <w:r w:rsidRPr="00732445">
              <w:rPr>
                <w:i/>
                <w:iCs/>
                <w:lang w:val="ru-RU"/>
              </w:rPr>
              <w:t>Викласти пункти</w:t>
            </w:r>
            <w:r>
              <w:rPr>
                <w:i/>
                <w:iCs/>
                <w:lang w:val="ru-RU"/>
              </w:rPr>
              <w:t xml:space="preserve"> пропозиції</w:t>
            </w:r>
            <w:r w:rsidRPr="00732445">
              <w:rPr>
                <w:i/>
                <w:iCs/>
                <w:lang w:val="ru-RU"/>
              </w:rPr>
              <w:t xml:space="preserve"> НКРЕКП в такій редакції:</w:t>
            </w:r>
          </w:p>
          <w:p w:rsidR="00795A09" w:rsidRPr="00744C8D" w:rsidRDefault="00795A09" w:rsidP="00795A09">
            <w:pPr>
              <w:jc w:val="both"/>
              <w:rPr>
                <w:b/>
                <w:color w:val="7030A0"/>
              </w:rPr>
            </w:pPr>
            <w:r w:rsidRPr="00744C8D">
              <w:rPr>
                <w:b/>
                <w:color w:val="7030A0"/>
              </w:rPr>
              <w:t xml:space="preserve">проведення планових робіт в електромережах, якщо необхідність припинення </w:t>
            </w:r>
            <w:r>
              <w:rPr>
                <w:b/>
                <w:color w:val="7030A0"/>
              </w:rPr>
              <w:t>електропостачання</w:t>
            </w:r>
            <w:r w:rsidRPr="00744C8D">
              <w:rPr>
                <w:b/>
                <w:color w:val="7030A0"/>
              </w:rPr>
              <w:t xml:space="preserve"> </w:t>
            </w:r>
            <w:r w:rsidRPr="005C620E">
              <w:rPr>
                <w:b/>
                <w:strike/>
                <w:color w:val="FF0000"/>
              </w:rPr>
              <w:t>підтверджена вимогами нормативно-технічних документів</w:t>
            </w:r>
            <w:r w:rsidRPr="00744C8D">
              <w:rPr>
                <w:b/>
                <w:color w:val="7030A0"/>
              </w:rPr>
              <w:t>, а саме:</w:t>
            </w:r>
          </w:p>
          <w:p w:rsidR="00795A09" w:rsidRPr="00744C8D" w:rsidRDefault="00795A09" w:rsidP="00795A09">
            <w:pPr>
              <w:jc w:val="both"/>
              <w:rPr>
                <w:b/>
                <w:color w:val="7030A0"/>
              </w:rPr>
            </w:pPr>
          </w:p>
          <w:p w:rsidR="00795A09" w:rsidRPr="00744C8D" w:rsidRDefault="00795A09" w:rsidP="00795A09">
            <w:pPr>
              <w:ind w:firstLine="600"/>
              <w:jc w:val="both"/>
              <w:rPr>
                <w:b/>
                <w:color w:val="7030A0"/>
              </w:rPr>
            </w:pPr>
            <w:r w:rsidRPr="00744C8D">
              <w:rPr>
                <w:b/>
                <w:color w:val="7030A0"/>
              </w:rPr>
              <w:t>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744C8D" w:rsidRDefault="00795A09" w:rsidP="00795A09">
            <w:pPr>
              <w:ind w:firstLine="600"/>
              <w:jc w:val="both"/>
              <w:rPr>
                <w:b/>
                <w:color w:val="7030A0"/>
              </w:rPr>
            </w:pPr>
          </w:p>
          <w:p w:rsidR="00795A09" w:rsidRPr="00744C8D" w:rsidRDefault="00795A09" w:rsidP="00795A09">
            <w:pPr>
              <w:ind w:firstLine="600"/>
              <w:jc w:val="both"/>
              <w:rPr>
                <w:b/>
                <w:color w:val="7030A0"/>
              </w:rPr>
            </w:pPr>
            <w:r w:rsidRPr="00744C8D">
              <w:rPr>
                <w:b/>
                <w:color w:val="7030A0"/>
              </w:rPr>
              <w:t>здійснення будівельно-монтажних та пуско-налагоджувальних робіт для реалізації договору про приєднання;</w:t>
            </w:r>
          </w:p>
          <w:p w:rsidR="00795A09" w:rsidRPr="00744C8D" w:rsidRDefault="00795A09" w:rsidP="00795A09">
            <w:pPr>
              <w:ind w:firstLine="600"/>
              <w:jc w:val="both"/>
              <w:rPr>
                <w:b/>
                <w:color w:val="7030A0"/>
              </w:rPr>
            </w:pPr>
          </w:p>
          <w:p w:rsidR="00795A09" w:rsidRPr="00744C8D" w:rsidRDefault="00795A09" w:rsidP="00795A09">
            <w:pPr>
              <w:ind w:firstLine="600"/>
              <w:jc w:val="both"/>
              <w:rPr>
                <w:b/>
                <w:color w:val="7030A0"/>
              </w:rPr>
            </w:pPr>
            <w:r w:rsidRPr="00744C8D">
              <w:rPr>
                <w:b/>
                <w:color w:val="7030A0"/>
              </w:rPr>
              <w:lastRenderedPageBreak/>
              <w:t>планових робіт з будівництва, технічного переоснащення та</w:t>
            </w:r>
          </w:p>
          <w:p w:rsidR="00795A09" w:rsidRPr="00744C8D" w:rsidRDefault="00795A09" w:rsidP="00795A09">
            <w:pPr>
              <w:ind w:firstLine="600"/>
              <w:jc w:val="both"/>
              <w:rPr>
                <w:b/>
                <w:color w:val="7030A0"/>
              </w:rPr>
            </w:pPr>
            <w:r w:rsidRPr="00744C8D">
              <w:rPr>
                <w:b/>
                <w:color w:val="7030A0"/>
              </w:rPr>
              <w:t>реконструкції електричних мереж, якщо виконання таких робіт передбачене інвестиційною програмою ОСР;</w:t>
            </w:r>
          </w:p>
          <w:p w:rsidR="00795A09" w:rsidRPr="00744C8D" w:rsidRDefault="00795A09" w:rsidP="00795A09">
            <w:pPr>
              <w:jc w:val="both"/>
              <w:rPr>
                <w:b/>
                <w:color w:val="7030A0"/>
              </w:rPr>
            </w:pPr>
          </w:p>
          <w:p w:rsidR="00795A09" w:rsidRDefault="00795A09" w:rsidP="00795A09">
            <w:pPr>
              <w:ind w:firstLine="600"/>
              <w:jc w:val="both"/>
              <w:rPr>
                <w:b/>
                <w:color w:val="7030A0"/>
              </w:rPr>
            </w:pPr>
            <w:r w:rsidRPr="002941B0">
              <w:rPr>
                <w:b/>
                <w:color w:val="7030A0"/>
              </w:rPr>
              <w:t>проведення оперативних перемикань оперативним персоналом в електроустановках ОСР з метою зміни схеми з’єднань електроустановки, режиму роботи або стану устаткування (на період до 30 хвилин).</w:t>
            </w:r>
            <w:r>
              <w:rPr>
                <w:b/>
                <w:color w:val="7030A0"/>
              </w:rPr>
              <w:t xml:space="preserve"> </w:t>
            </w:r>
          </w:p>
          <w:p w:rsidR="00795A09" w:rsidRDefault="00795A09" w:rsidP="00795A09">
            <w:pPr>
              <w:jc w:val="both"/>
              <w:rPr>
                <w:b/>
                <w:color w:val="7030A0"/>
              </w:rPr>
            </w:pPr>
            <w:r w:rsidRPr="00732445">
              <w:rPr>
                <w:b/>
                <w:color w:val="7030A0"/>
              </w:rPr>
              <w:t>ОСР</w:t>
            </w:r>
            <w:r>
              <w:rPr>
                <w:b/>
                <w:color w:val="4472C4"/>
              </w:rPr>
              <w:t xml:space="preserve"> </w:t>
            </w:r>
            <w:r w:rsidRPr="00A90E76">
              <w:rPr>
                <w:b/>
                <w:color w:val="FF0000"/>
              </w:rPr>
              <w:t>за запитом Регулятора</w:t>
            </w:r>
            <w:r>
              <w:rPr>
                <w:b/>
                <w:color w:val="4472C4"/>
              </w:rPr>
              <w:t xml:space="preserve"> </w:t>
            </w:r>
            <w:r>
              <w:rPr>
                <w:b/>
                <w:color w:val="7030A0"/>
              </w:rPr>
              <w:t xml:space="preserve">надає </w:t>
            </w:r>
            <w:r w:rsidRPr="00732445">
              <w:rPr>
                <w:b/>
                <w:color w:val="7030A0"/>
              </w:rPr>
              <w:t>розроблений та затверджений річний графік ремонтів та графік технічного обслуговування обладнання до</w:t>
            </w:r>
            <w:r>
              <w:rPr>
                <w:b/>
                <w:color w:val="4472C4"/>
              </w:rPr>
              <w:t xml:space="preserve"> </w:t>
            </w:r>
            <w:r w:rsidRPr="00A90E76">
              <w:rPr>
                <w:b/>
                <w:color w:val="FF0000"/>
              </w:rPr>
              <w:t>25</w:t>
            </w:r>
            <w:r>
              <w:rPr>
                <w:b/>
                <w:color w:val="FF0000"/>
              </w:rPr>
              <w:t xml:space="preserve"> </w:t>
            </w:r>
            <w:r w:rsidRPr="00F75A7D">
              <w:rPr>
                <w:bCs/>
                <w:i/>
                <w:iCs/>
              </w:rPr>
              <w:t>(згідно вимог ГКД 34.20.661-2003)</w:t>
            </w:r>
            <w:r w:rsidRPr="00304DA3">
              <w:rPr>
                <w:bCs/>
                <w:i/>
                <w:iCs/>
              </w:rPr>
              <w:t xml:space="preserve"> </w:t>
            </w:r>
            <w:r w:rsidRPr="00732445">
              <w:rPr>
                <w:b/>
                <w:color w:val="7030A0"/>
              </w:rPr>
              <w:t xml:space="preserve">грудня року, що передує плановому. У разі коригування річного графіку ремонтів та графіку технічного обслуговування обладнання ОСР надає Регулятору графіки не пізніше </w:t>
            </w:r>
            <w:r w:rsidRPr="00A90E76">
              <w:rPr>
                <w:b/>
                <w:color w:val="FF0000"/>
              </w:rPr>
              <w:t>30</w:t>
            </w:r>
            <w:r>
              <w:rPr>
                <w:b/>
                <w:color w:val="4472C4"/>
              </w:rPr>
              <w:t xml:space="preserve"> </w:t>
            </w:r>
            <w:r w:rsidRPr="00732445">
              <w:rPr>
                <w:b/>
                <w:color w:val="7030A0"/>
              </w:rPr>
              <w:t>днів після їх коригування та затвердження.</w:t>
            </w:r>
          </w:p>
          <w:p w:rsidR="00795A09" w:rsidRDefault="00795A09" w:rsidP="00795A09">
            <w:pPr>
              <w:jc w:val="both"/>
              <w:rPr>
                <w:b/>
                <w:color w:val="000000"/>
                <w:u w:val="single"/>
              </w:rPr>
            </w:pPr>
            <w:r w:rsidRPr="00ED4D06">
              <w:rPr>
                <w:b/>
                <w:color w:val="000000"/>
                <w:u w:val="single"/>
              </w:rPr>
              <w:t>ПрАТ «Волиньобленерго»</w:t>
            </w:r>
          </w:p>
          <w:p w:rsidR="00795A09" w:rsidRPr="00E27290" w:rsidRDefault="00795A09" w:rsidP="00795A09">
            <w:pPr>
              <w:jc w:val="both"/>
            </w:pPr>
            <w:r w:rsidRPr="00E27290">
              <w:t>(в частині дотримання ПОЕМ) Залишити пункт без змін</w:t>
            </w:r>
          </w:p>
          <w:p w:rsidR="00795A09" w:rsidRPr="00425ACC" w:rsidRDefault="00795A09" w:rsidP="00795A09">
            <w:pPr>
              <w:jc w:val="both"/>
            </w:pPr>
            <w:r w:rsidRPr="00E27290">
              <w:t>порушення Користувачем </w:t>
            </w:r>
            <w:hyperlink r:id="rId34" w:anchor="n11" w:tgtFrame="_blank" w:history="1">
              <w:r w:rsidRPr="00E27290">
                <w:t>ПОЕМ</w:t>
              </w:r>
            </w:hyperlink>
            <w:r w:rsidRPr="00E27290">
              <w:t> під час виконання робіт або 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Користувача, для електрозабезпечення яких використовуються електричні мережі, щодо яких Користувачем порушуються ПОЕМ;</w:t>
            </w:r>
          </w:p>
        </w:tc>
        <w:tc>
          <w:tcPr>
            <w:tcW w:w="4113" w:type="dxa"/>
          </w:tcPr>
          <w:p w:rsidR="00795A09" w:rsidRDefault="00795A09" w:rsidP="00795A09">
            <w:pPr>
              <w:jc w:val="both"/>
              <w:rPr>
                <w:b/>
                <w:color w:val="000000"/>
                <w:u w:val="single"/>
              </w:rPr>
            </w:pPr>
            <w:r w:rsidRPr="005E673F">
              <w:rPr>
                <w:b/>
                <w:color w:val="000000"/>
                <w:u w:val="single"/>
              </w:rPr>
              <w:lastRenderedPageBreak/>
              <w:t>АТ «Прикарпаттяобленерго»</w:t>
            </w:r>
          </w:p>
          <w:p w:rsidR="00795A09" w:rsidRPr="00260FD5" w:rsidRDefault="00795A09" w:rsidP="00795A09">
            <w:pPr>
              <w:jc w:val="both"/>
              <w:rPr>
                <w:color w:val="000000"/>
              </w:rPr>
            </w:pPr>
            <w:r w:rsidRPr="00260FD5">
              <w:rPr>
                <w:color w:val="000000"/>
              </w:rPr>
              <w:t xml:space="preserve">На думку Товариства обов’язок щодо дотримання вимог ПОЕМ є не лише у ОСР, який є виконавцем будівельно-монтажних </w:t>
            </w:r>
            <w:r w:rsidRPr="00260FD5">
              <w:rPr>
                <w:color w:val="000000"/>
              </w:rPr>
              <w:lastRenderedPageBreak/>
              <w:t>робіт з надання послуг приєднання, а і Замовник даної послуги. Крім того, для реалізації послуги з приєднання необхідно щоб був змонтованим ввідно-розподільчий пристрій Замовника, в який буде здійснюватись подача напруги. У разі, якщо Замовник виконає монтаж даного пристрою з порушенням ПОЕМ, ОСР буде заручником ситуації, коли не зможе виконати послугу з приєднання без порушення ПОЕМ.</w:t>
            </w:r>
          </w:p>
          <w:p w:rsidR="00795A09" w:rsidRDefault="00795A09" w:rsidP="00795A09">
            <w:pPr>
              <w:jc w:val="both"/>
              <w:rPr>
                <w:color w:val="000000"/>
              </w:rPr>
            </w:pPr>
            <w:r w:rsidRPr="00260FD5">
              <w:rPr>
                <w:color w:val="000000"/>
              </w:rPr>
              <w:t>Крім того, Правилами роздрібного ринку електричної енергії передбачено обов’язок ОСР здійснити припинення розподілу електричної енергії споживача на виконання припису органу виконавчої влади на який покладено відповідні обов’язки згідно з законодавством України, а порушення ПОЕМ також може призводити до створення загроз життю обслуговуючого персоналу, населення та навколишнього середовища.</w:t>
            </w:r>
          </w:p>
          <w:p w:rsidR="00795A09" w:rsidRDefault="00795A09" w:rsidP="00795A09">
            <w:pPr>
              <w:jc w:val="both"/>
              <w:rPr>
                <w:b/>
                <w:color w:val="000000"/>
                <w:u w:val="single"/>
              </w:rPr>
            </w:pP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jc w:val="both"/>
              <w:rPr>
                <w:color w:val="000000"/>
              </w:rPr>
            </w:pPr>
            <w:r>
              <w:rPr>
                <w:color w:val="000000"/>
              </w:rPr>
              <w:t>Без обгрунтувань</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1C3507">
              <w:rPr>
                <w:b/>
                <w:color w:val="000000"/>
                <w:u w:val="single"/>
              </w:rPr>
              <w:t>ПАТ «Кіровоградобленерго»</w:t>
            </w:r>
          </w:p>
          <w:p w:rsidR="00795A09" w:rsidRPr="00210069" w:rsidRDefault="00795A09" w:rsidP="00795A09">
            <w:pPr>
              <w:jc w:val="both"/>
              <w:rPr>
                <w:rFonts w:cs="Calibri"/>
                <w:color w:val="000000"/>
              </w:rPr>
            </w:pPr>
            <w:r w:rsidRPr="00210069">
              <w:rPr>
                <w:rFonts w:cs="Calibri"/>
                <w:color w:val="000000"/>
              </w:rPr>
              <w:t>Постанова Кабінету Міністрів України від 04 березня 1997 року N 209 втратила чинність.</w:t>
            </w: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Default="00795A09" w:rsidP="00795A09">
            <w:pPr>
              <w:jc w:val="both"/>
              <w:rPr>
                <w:b/>
                <w:color w:val="000000"/>
                <w:u w:val="single"/>
              </w:rPr>
            </w:pPr>
            <w:r w:rsidRPr="001C3507">
              <w:rPr>
                <w:b/>
                <w:color w:val="000000"/>
                <w:u w:val="single"/>
              </w:rPr>
              <w:t>ПАТ «Кіровоградобленерго»</w:t>
            </w:r>
          </w:p>
          <w:p w:rsidR="00795A09" w:rsidRPr="00210069" w:rsidRDefault="00795A09" w:rsidP="00795A09">
            <w:pPr>
              <w:jc w:val="both"/>
              <w:rPr>
                <w:color w:val="000000"/>
              </w:rPr>
            </w:pPr>
            <w:r w:rsidRPr="00210069">
              <w:rPr>
                <w:color w:val="000000"/>
              </w:rPr>
              <w:t>Обгрунтування відсутні</w:t>
            </w: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Default="00795A09" w:rsidP="00795A09">
            <w:pPr>
              <w:jc w:val="both"/>
              <w:rPr>
                <w:color w:val="000000"/>
              </w:rPr>
            </w:pPr>
          </w:p>
          <w:p w:rsidR="001A100C" w:rsidRDefault="001A100C" w:rsidP="00795A09">
            <w:pPr>
              <w:jc w:val="both"/>
              <w:rPr>
                <w:color w:val="000000"/>
              </w:rPr>
            </w:pPr>
          </w:p>
          <w:p w:rsidR="001A100C" w:rsidRPr="00210069" w:rsidRDefault="001A100C" w:rsidP="00795A09">
            <w:pPr>
              <w:jc w:val="both"/>
              <w:rPr>
                <w:color w:val="000000"/>
              </w:rPr>
            </w:pPr>
          </w:p>
          <w:p w:rsidR="00795A09" w:rsidRPr="00210069" w:rsidRDefault="00795A09" w:rsidP="00795A09">
            <w:pPr>
              <w:jc w:val="both"/>
              <w:rPr>
                <w:color w:val="000000"/>
              </w:rPr>
            </w:pPr>
          </w:p>
          <w:p w:rsidR="00795A09" w:rsidRDefault="00795A09" w:rsidP="00795A09">
            <w:pPr>
              <w:jc w:val="both"/>
              <w:rPr>
                <w:b/>
                <w:color w:val="000000"/>
                <w:u w:val="single"/>
              </w:rPr>
            </w:pPr>
            <w:r w:rsidRPr="001C3507">
              <w:rPr>
                <w:b/>
                <w:color w:val="000000"/>
                <w:u w:val="single"/>
              </w:rPr>
              <w:t>ПАТ «Кіровоградобленерго»</w:t>
            </w:r>
          </w:p>
          <w:p w:rsidR="00795A09" w:rsidRDefault="00795A09" w:rsidP="00795A09">
            <w:pPr>
              <w:jc w:val="both"/>
              <w:rPr>
                <w:rFonts w:cs="Calibri"/>
              </w:rPr>
            </w:pPr>
            <w:r w:rsidRPr="009F0089">
              <w:rPr>
                <w:rFonts w:cs="Calibri"/>
              </w:rPr>
              <w:t>ОСР щорічно надає Регулятору План Ремонтної програми з поіменним переліком об’єктів електричних мереж 0,4-110/150кВ та орієнтовними термінами виконання ремонту (квартал).</w:t>
            </w: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Default="00795A09" w:rsidP="00795A09">
            <w:pPr>
              <w:jc w:val="both"/>
              <w:rPr>
                <w:b/>
              </w:rPr>
            </w:pPr>
            <w:r w:rsidRPr="00E7460C">
              <w:rPr>
                <w:b/>
                <w:u w:val="single"/>
              </w:rPr>
              <w:t>АТ «Полтаваобленерго»</w:t>
            </w:r>
          </w:p>
          <w:p w:rsidR="00795A09" w:rsidRDefault="00795A09" w:rsidP="00795A09">
            <w:pPr>
              <w:tabs>
                <w:tab w:val="left" w:pos="1537"/>
                <w:tab w:val="left" w:pos="2444"/>
                <w:tab w:val="left" w:pos="3030"/>
              </w:tabs>
              <w:jc w:val="both"/>
              <w:rPr>
                <w:i/>
                <w:lang w:eastAsia="en-US"/>
              </w:rPr>
            </w:pPr>
            <w:r>
              <w:t xml:space="preserve">Наполягаємо залишити даний пункт в КСР. </w:t>
            </w:r>
            <w:r>
              <w:rPr>
                <w:i/>
              </w:rPr>
              <w:t>У разі видалення цього абзацу у Користувача з</w:t>
            </w:r>
            <w:r>
              <w:rPr>
                <w:i/>
                <w:lang w:val="ru-RU"/>
              </w:rPr>
              <w:t>'</w:t>
            </w:r>
            <w:r>
              <w:rPr>
                <w:i/>
              </w:rPr>
              <w:t>являється можливість порушувати ПОЕМ без наслідків, чим він може безкарно зловживати, що може призвести до негативних наслідків, зокрема пов</w:t>
            </w:r>
            <w:r>
              <w:rPr>
                <w:i/>
                <w:lang w:val="ru-RU"/>
              </w:rPr>
              <w:t>’</w:t>
            </w:r>
            <w:r>
              <w:rPr>
                <w:i/>
              </w:rPr>
              <w:t>язаних із небезпекою ураження людей електричним струмом.</w:t>
            </w: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r w:rsidRPr="00E7460C">
              <w:rPr>
                <w:b/>
                <w:u w:val="single"/>
              </w:rPr>
              <w:t>АТ «Полтаваобленерго»</w:t>
            </w:r>
          </w:p>
          <w:p w:rsidR="00795A09" w:rsidRPr="00FE651C" w:rsidRDefault="00795A09" w:rsidP="00795A09">
            <w:pPr>
              <w:jc w:val="both"/>
              <w:rPr>
                <w:rFonts w:cs="Calibri"/>
              </w:rPr>
            </w:pPr>
            <w:r w:rsidRPr="00FE651C">
              <w:rPr>
                <w:rFonts w:cs="Calibri"/>
              </w:rPr>
              <w:t>Наполягаємо на необхідності додати два пункти до переліку випадків припинення розподілу електричної енергії.</w:t>
            </w:r>
          </w:p>
          <w:p w:rsidR="00795A09" w:rsidRPr="00FE651C" w:rsidRDefault="00795A09" w:rsidP="00795A09">
            <w:pPr>
              <w:jc w:val="both"/>
              <w:rPr>
                <w:rFonts w:cs="Calibri"/>
              </w:rPr>
            </w:pPr>
            <w:r w:rsidRPr="00FE651C">
              <w:rPr>
                <w:rFonts w:cs="Calibri"/>
              </w:rPr>
              <w:t xml:space="preserve">Відповідно до вимог пункту 13.2.11 Розділу XIII КСР, ОСР  зобов'язаний усунути </w:t>
            </w:r>
            <w:r w:rsidRPr="00FE651C">
              <w:rPr>
                <w:rFonts w:cs="Calibri"/>
              </w:rPr>
              <w:lastRenderedPageBreak/>
              <w:t xml:space="preserve">причини недотримання показників якості електричної енергії протягом 30 днів у разі можливості їх усунення простими роботами (оперативними діями персоналу ОСР) або 180 днів у разі необхідності проведення складних робіт (будівельних робіт або заміни елементів мережі). Для виконання таких робіт можуть здійснюватися відключення в електричних мережах із попередженням споживачів у визначені НТД терміни.  </w:t>
            </w:r>
          </w:p>
          <w:p w:rsidR="00795A09" w:rsidRPr="00FE651C" w:rsidRDefault="00795A09" w:rsidP="00795A09">
            <w:pPr>
              <w:jc w:val="both"/>
              <w:rPr>
                <w:rFonts w:cs="Calibri"/>
              </w:rPr>
            </w:pPr>
            <w:r w:rsidRPr="00FE651C">
              <w:rPr>
                <w:rFonts w:cs="Calibri"/>
              </w:rPr>
              <w:t>Також ОСР виконує роботи із усунення дефектів, при цьому здійснює попередження споживачів про перерву у визначені НТД терміни.</w:t>
            </w:r>
          </w:p>
          <w:p w:rsidR="00795A09" w:rsidRPr="00FE651C" w:rsidRDefault="00795A09" w:rsidP="00795A09">
            <w:pPr>
              <w:jc w:val="both"/>
              <w:rPr>
                <w:rFonts w:cs="Calibri"/>
              </w:rPr>
            </w:pPr>
            <w:r w:rsidRPr="00FE651C">
              <w:rPr>
                <w:rFonts w:cs="Calibri"/>
              </w:rPr>
              <w:t>Ці роботи не входять до річного графіку ремонтів,  графіку технічного обслуговування обладнання ОСР чи інвестиційної програми.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Pr="00210069" w:rsidRDefault="00795A09" w:rsidP="00795A09">
            <w:pPr>
              <w:jc w:val="both"/>
              <w:rPr>
                <w:color w:val="000000"/>
              </w:rPr>
            </w:pPr>
            <w:r>
              <w:rPr>
                <w:b/>
                <w:color w:val="000000"/>
                <w:u w:val="single"/>
              </w:rPr>
              <w:t>АТ «ДТЕК Дніпровські електромережі»</w:t>
            </w:r>
          </w:p>
          <w:p w:rsidR="00795A09" w:rsidRDefault="00795A09" w:rsidP="00795A09">
            <w:pPr>
              <w:ind w:firstLine="176"/>
              <w:jc w:val="both"/>
              <w:rPr>
                <w:lang w:eastAsia="en-US"/>
              </w:rPr>
            </w:pPr>
            <w:r>
              <w:t>Пропонуємо зашили пункт у діючій редакції.</w:t>
            </w:r>
          </w:p>
          <w:p w:rsidR="00795A09" w:rsidRDefault="00795A09" w:rsidP="00795A09">
            <w:pPr>
              <w:ind w:firstLine="176"/>
              <w:jc w:val="both"/>
            </w:pPr>
            <w:r>
              <w:t>Обґрунтування аналогічні обґрунтуванням до пункту 4.1.8.</w:t>
            </w:r>
          </w:p>
          <w:p w:rsidR="00795A09" w:rsidRPr="00210069" w:rsidRDefault="00795A09" w:rsidP="00795A09">
            <w:pPr>
              <w:jc w:val="both"/>
              <w:rPr>
                <w:color w:val="000000"/>
              </w:rPr>
            </w:pPr>
            <w:r>
              <w:t xml:space="preserve">Виключення вказаних вимог, а також вимог абзаців 2-7 пункту 4.1.8 Кодексу призведе до безконтрольної забудови об’єктами Замовників в охоронних та санітарно-захисних зон електричних мереж ОСР, які ОСР зобов’язаний буде приєднувати під час надання послуги з приєднання нових та існуючих Замовників. При цьому ОСР фактично буде позбавлений права на звернення до правоохоронних та інших органів для захисту своїх інтересів в частині порушення Замовником ПОЕМ під час виконання робіт або провадження іншої діяльності поблизу електричних мереж унаслідок незабезпечення збереження електричних мереж, створення неналежних умов експлуатації зазначених електричних </w:t>
            </w:r>
            <w:r>
              <w:lastRenderedPageBreak/>
              <w:t>мереж, створення умов, наслідком яких можуть стати нещасні випадки від впливу електричного струму.</w:t>
            </w:r>
          </w:p>
          <w:p w:rsidR="00795A09" w:rsidRPr="00210069" w:rsidRDefault="00795A09" w:rsidP="00795A09">
            <w:pPr>
              <w:jc w:val="both"/>
              <w:rPr>
                <w:color w:val="000000"/>
              </w:rPr>
            </w:pPr>
            <w:r>
              <w:rPr>
                <w:b/>
                <w:color w:val="000000"/>
                <w:u w:val="single"/>
              </w:rPr>
              <w:t>АТ «ДТЕК Дніпровські електромережі»</w:t>
            </w:r>
          </w:p>
          <w:p w:rsidR="00795A09" w:rsidRDefault="00795A09" w:rsidP="00795A09">
            <w:pPr>
              <w:jc w:val="both"/>
              <w:rPr>
                <w:lang w:eastAsia="en-US"/>
              </w:rPr>
            </w:pPr>
            <w:r>
              <w:t>Пропонуємо залишити у діючій редакції, оскільки не зрозуміла мета перерахування видів планових робіт.</w:t>
            </w:r>
          </w:p>
          <w:p w:rsidR="00795A09" w:rsidRPr="00210069" w:rsidRDefault="00795A09" w:rsidP="00795A09">
            <w:pPr>
              <w:jc w:val="both"/>
              <w:rPr>
                <w:color w:val="000000"/>
              </w:rPr>
            </w:pPr>
            <w:r>
              <w:t>Не зазначені інші види робіт, при виконанні яких може припинятися розподіл е/е, окрім реалізації інвестпрограми, планових робіт та для реалізації приєднань: напр. – щодо якості е/е, роботи 3 осіб (сторонніх організацій) в охоронних зонах обладнання та мереж ОСР, для організації робіт з підвішування проводів телеком-операторів, робіт, пов’язаних з виконанням робіт у мережах ОСП та/або суміжних ОСР, роботи на виконання приписів ДЕН.</w:t>
            </w:r>
          </w:p>
          <w:p w:rsidR="00795A09" w:rsidRPr="00210069" w:rsidRDefault="00795A09" w:rsidP="00795A09">
            <w:pPr>
              <w:jc w:val="both"/>
              <w:rPr>
                <w:color w:val="000000"/>
              </w:rPr>
            </w:pPr>
            <w:r>
              <w:rPr>
                <w:b/>
                <w:color w:val="000000"/>
                <w:u w:val="single"/>
              </w:rPr>
              <w:t>АТ «ДТЕК Дніпровські електромережі»</w:t>
            </w:r>
          </w:p>
          <w:p w:rsidR="00795A09" w:rsidRPr="00210069" w:rsidRDefault="00795A09" w:rsidP="00795A09">
            <w:pPr>
              <w:jc w:val="both"/>
              <w:rPr>
                <w:color w:val="000000"/>
              </w:rPr>
            </w:pPr>
            <w:r w:rsidRPr="00210069">
              <w:rPr>
                <w:color w:val="000000"/>
              </w:rPr>
              <w:t>Без обгрунтування</w:t>
            </w: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Pr="00210069" w:rsidRDefault="00795A09" w:rsidP="00795A09">
            <w:pPr>
              <w:jc w:val="both"/>
              <w:rPr>
                <w:color w:val="000000"/>
              </w:rPr>
            </w:pPr>
          </w:p>
          <w:p w:rsidR="00795A09" w:rsidRDefault="00795A09" w:rsidP="00795A09">
            <w:pPr>
              <w:jc w:val="both"/>
              <w:rPr>
                <w:b/>
                <w:color w:val="000000"/>
                <w:u w:val="single"/>
              </w:rPr>
            </w:pPr>
            <w:r>
              <w:rPr>
                <w:b/>
                <w:color w:val="000000"/>
                <w:u w:val="single"/>
              </w:rPr>
              <w:lastRenderedPageBreak/>
              <w:t>АТ «ДТЕК Дніпровські електромережі»</w:t>
            </w:r>
          </w:p>
          <w:p w:rsidR="00795A09" w:rsidRDefault="00795A09" w:rsidP="00795A09">
            <w:pPr>
              <w:jc w:val="both"/>
              <w:rPr>
                <w:lang w:eastAsia="en-US"/>
              </w:rPr>
            </w:pPr>
            <w:r>
              <w:rPr>
                <w:lang w:val="ru-RU"/>
              </w:rPr>
              <w:t>Пункт КСР</w:t>
            </w:r>
            <w:r>
              <w:t>, до якого пропонуються зміни не стосується ремонтів.</w:t>
            </w:r>
          </w:p>
          <w:p w:rsidR="00795A09" w:rsidRDefault="00795A09" w:rsidP="00795A09">
            <w:pPr>
              <w:jc w:val="both"/>
            </w:pPr>
            <w:r>
              <w:t>Пунктом 5.3.13 уже передбачений обов’язок ОСР для забезпечення безпечної експлуатації, надійності і економічності обладнання, будівель і споруд, систем контролю і управління на кожній електроустановці ОСР має планувати </w:t>
            </w:r>
            <w:bookmarkStart w:id="46" w:name="w1_25"/>
            <w:r>
              <w:fldChar w:fldCharType="begin"/>
            </w:r>
            <w:r>
              <w:instrText xml:space="preserve"> HYPERLINK "https://zakon.rada.gov.ua/laws/show/v0310874-18?find=1&amp;text=%D1%80%D0%B5%D0%BC%D0%BE%D0%BD%D1%82" \l "w1_26" </w:instrText>
            </w:r>
            <w:r>
              <w:fldChar w:fldCharType="separate"/>
            </w:r>
            <w:r>
              <w:rPr>
                <w:rStyle w:val="ab"/>
              </w:rPr>
              <w:t>ремонт</w:t>
            </w:r>
            <w:r>
              <w:fldChar w:fldCharType="end"/>
            </w:r>
            <w:bookmarkEnd w:id="46"/>
            <w:r>
              <w:t>ні програми.</w:t>
            </w:r>
          </w:p>
          <w:p w:rsidR="00795A09" w:rsidRDefault="00795A09" w:rsidP="00795A09">
            <w:pPr>
              <w:jc w:val="both"/>
            </w:pPr>
            <w:r>
              <w:t>Здійснення ремонтів, як коригування ремонтної програми є звичайною операційною діяльністю ОСР, залежить від режимних обмежень з боку ОСП, аварійних ситуацій, що призводять до зміни пріоритезації робіт та відповідно до необхідності зміни графіків ремонтів, у зв’язку з чим постійне надання до НКРЕКП таких змін є необґрунтованим.</w:t>
            </w:r>
          </w:p>
          <w:p w:rsidR="00795A09" w:rsidRPr="002E6C71" w:rsidRDefault="00795A09" w:rsidP="00795A09">
            <w:pPr>
              <w:jc w:val="both"/>
              <w:rPr>
                <w:b/>
                <w:color w:val="000000"/>
                <w:u w:val="single"/>
              </w:rPr>
            </w:pPr>
            <w:r w:rsidRPr="002E6C71">
              <w:rPr>
                <w:b/>
                <w:color w:val="000000"/>
                <w:u w:val="single"/>
              </w:rPr>
              <w:t>ПрАТ «Львівобленерго»</w:t>
            </w:r>
          </w:p>
          <w:p w:rsidR="00795A09" w:rsidRPr="00682CA7" w:rsidRDefault="00795A09" w:rsidP="00795A09">
            <w:pPr>
              <w:jc w:val="both"/>
              <w:rPr>
                <w:color w:val="000000"/>
              </w:rPr>
            </w:pPr>
            <w:r>
              <w:rPr>
                <w:color w:val="000000"/>
              </w:rPr>
              <w:t>Ф</w:t>
            </w:r>
            <w:r w:rsidRPr="00682CA7">
              <w:rPr>
                <w:color w:val="000000"/>
              </w:rPr>
              <w:t>інансову відповідальність за технологічні втрати електричної енергії у своїх мережах. Відповідно, ОСР  необхідно мати можливість контролю та впливу на технічний стан вузлів обліку електричної енергії, які перебувають у власності споживачів, та на підставі показів яких формуються дані комерційного обліку електричної енергії.</w:t>
            </w:r>
          </w:p>
          <w:p w:rsidR="00795A09" w:rsidRPr="00682CA7" w:rsidRDefault="00795A09" w:rsidP="00795A09">
            <w:pPr>
              <w:jc w:val="both"/>
              <w:rPr>
                <w:color w:val="000000"/>
              </w:rPr>
            </w:pPr>
            <w:r w:rsidRPr="00682CA7">
              <w:rPr>
                <w:color w:val="000000"/>
              </w:rPr>
              <w:t xml:space="preserve">У чинній редакції Кодексу систем розподілу не передбачено пряме право оператора системи припиняти (обмежувати) розподіл енергії споживачу (користувачу) за невиконання обґрунтованих вимог щодо приведення належних споживачу розрахункових засобів вимірювання і схем їх підключення у відповідність до вимог ПРРЕЕ, Кодексу комерційного обліку та нормативно-технічних документів. </w:t>
            </w:r>
          </w:p>
          <w:p w:rsidR="00795A09" w:rsidRDefault="00795A09" w:rsidP="00795A09">
            <w:pPr>
              <w:jc w:val="both"/>
              <w:rPr>
                <w:color w:val="000000"/>
              </w:rPr>
            </w:pPr>
            <w:r w:rsidRPr="00682CA7">
              <w:rPr>
                <w:color w:val="000000"/>
              </w:rPr>
              <w:t xml:space="preserve">З метою виконання ОСР доведених показників технологічних витрат електроенергії (ТВЕ), попередження безоблікового споживання (розкрадання) електричної енергії, можливості здійснення контролю за дотриманням споживачами </w:t>
            </w:r>
            <w:r w:rsidRPr="00682CA7">
              <w:rPr>
                <w:color w:val="000000"/>
              </w:rPr>
              <w:lastRenderedPageBreak/>
              <w:t xml:space="preserve">вимог нормативних документів щодо експлуатації розрахункових засобів обліку пропонуємо передбачити у Кодексі систем розподілу право оператора системи припиняти (обмежувати) розподіл електричної енергії споживачу (користувачу) за 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вимог ПУЕ, Кодексу комерційного обліку та </w:t>
            </w:r>
            <w:r>
              <w:rPr>
                <w:color w:val="000000"/>
              </w:rPr>
              <w:t>нормативно-технічних документів.</w:t>
            </w:r>
          </w:p>
          <w:p w:rsidR="00795A09" w:rsidRDefault="00795A09" w:rsidP="00795A09">
            <w:pPr>
              <w:jc w:val="both"/>
              <w:rPr>
                <w:b/>
                <w:color w:val="000000"/>
                <w:u w:val="single"/>
              </w:rPr>
            </w:pPr>
            <w:r w:rsidRPr="002E6C71">
              <w:rPr>
                <w:b/>
                <w:color w:val="000000"/>
                <w:u w:val="single"/>
              </w:rPr>
              <w:t>ПрАТ «Львівобленерго»</w:t>
            </w:r>
          </w:p>
          <w:p w:rsidR="00795A09" w:rsidRDefault="00795A09" w:rsidP="00795A09">
            <w:pPr>
              <w:jc w:val="both"/>
              <w:rPr>
                <w:color w:val="000000"/>
              </w:rPr>
            </w:pPr>
            <w:r>
              <w:rPr>
                <w:color w:val="000000"/>
              </w:rPr>
              <w:t>Вилучення даних пунктів не дозволить ОСР попередити можливі порушення в майбутньому або вказати замовнику при видачі ТУ, що він порушує ПОЕМ. Окрім того, це дозволить інформувати замовника про порушення ПОЕМ для можливості планування  своєї забудови.</w:t>
            </w:r>
          </w:p>
          <w:p w:rsidR="00795A09" w:rsidRDefault="00795A09" w:rsidP="00795A09">
            <w:pPr>
              <w:jc w:val="both"/>
              <w:rPr>
                <w:color w:val="000000"/>
              </w:rPr>
            </w:pPr>
            <w:r>
              <w:rPr>
                <w:color w:val="000000"/>
              </w:rPr>
              <w:t>П</w:t>
            </w:r>
            <w:r w:rsidRPr="00816E72">
              <w:rPr>
                <w:color w:val="000000"/>
              </w:rPr>
              <w:t xml:space="preserve">орушення </w:t>
            </w:r>
            <w:r>
              <w:rPr>
                <w:color w:val="000000"/>
              </w:rPr>
              <w:t>К</w:t>
            </w:r>
            <w:r w:rsidRPr="00816E72">
              <w:rPr>
                <w:color w:val="000000"/>
              </w:rPr>
              <w:t>ористувачем </w:t>
            </w:r>
            <w:r>
              <w:rPr>
                <w:color w:val="000000"/>
              </w:rPr>
              <w:t xml:space="preserve"> </w:t>
            </w:r>
            <w:hyperlink r:id="rId35" w:anchor="n11" w:tgtFrame="_blank" w:history="1">
              <w:r w:rsidRPr="00816E72">
                <w:rPr>
                  <w:rStyle w:val="ab"/>
                </w:rPr>
                <w:t>ПОЕМ</w:t>
              </w:r>
            </w:hyperlink>
            <w:r w:rsidRPr="00816E72">
              <w:rPr>
                <w:color w:val="000000"/>
              </w:rPr>
              <w:t> </w:t>
            </w:r>
            <w:r>
              <w:rPr>
                <w:color w:val="000000"/>
              </w:rPr>
              <w:t xml:space="preserve"> </w:t>
            </w:r>
            <w:r w:rsidRPr="00816E72">
              <w:rPr>
                <w:color w:val="000000"/>
              </w:rPr>
              <w:t>під час виконання робіт або провадження іншої діяльності поблизу електричних мереж унаслідок незабезпечення збереження ПОЕМ може призвести до нещасних випадків або пошкодження електромереж.</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2E6C71">
              <w:rPr>
                <w:b/>
                <w:color w:val="000000"/>
                <w:u w:val="single"/>
              </w:rPr>
              <w:t>ПрАТ «Львівобленерго»</w:t>
            </w:r>
          </w:p>
          <w:p w:rsidR="00795A09" w:rsidRDefault="00795A09" w:rsidP="00795A09">
            <w:pPr>
              <w:jc w:val="both"/>
              <w:rPr>
                <w:color w:val="000000"/>
              </w:rPr>
            </w:pPr>
            <w:r>
              <w:rPr>
                <w:color w:val="000000"/>
              </w:rPr>
              <w:t xml:space="preserve">Оперативні </w:t>
            </w:r>
            <w:r w:rsidRPr="00A4418A">
              <w:rPr>
                <w:color w:val="000000"/>
              </w:rPr>
              <w:t>перемикання здійснюються роз</w:t>
            </w:r>
            <w:r w:rsidRPr="00A4418A">
              <w:rPr>
                <w:color w:val="000000"/>
                <w:lang w:val="en-US"/>
              </w:rPr>
              <w:t>’</w:t>
            </w:r>
            <w:r w:rsidRPr="00A4418A">
              <w:rPr>
                <w:color w:val="000000"/>
              </w:rPr>
              <w:t>єднувачами і зазвичай підготовка для проведення ремонтних робіт виконується в нічну зміну силами бригади ОВБ, тому не завжди є можливість виконати оперативні перемикання в термін до 30 хвилин</w:t>
            </w:r>
            <w:r>
              <w:rPr>
                <w:color w:val="000000"/>
              </w:rPr>
              <w:t xml:space="preserve">. </w:t>
            </w:r>
          </w:p>
          <w:p w:rsidR="00795A09" w:rsidRDefault="00795A09" w:rsidP="00795A09">
            <w:pPr>
              <w:jc w:val="both"/>
              <w:rPr>
                <w:color w:val="000000"/>
              </w:rPr>
            </w:pPr>
          </w:p>
          <w:p w:rsidR="00795A09" w:rsidRDefault="00795A09" w:rsidP="00795A09">
            <w:pPr>
              <w:jc w:val="both"/>
            </w:pPr>
            <w:r>
              <w:t xml:space="preserve">Згідно п.10.1.16 та п.10.4.3.5 </w:t>
            </w:r>
            <w:r w:rsidRPr="00C012A4">
              <w:t xml:space="preserve">ГКД 34.20.661-2003 </w:t>
            </w:r>
            <w:r>
              <w:t>«</w:t>
            </w:r>
            <w:r w:rsidRPr="00C012A4">
              <w:t>Правила організації технічного обслуговування та ремонту обладнання будівель і споруд електростанцій та мереж</w:t>
            </w:r>
            <w:r>
              <w:t xml:space="preserve">» - Узгодження річного плану – графіку енергокомпанією проводиться до 25 грудня, </w:t>
            </w:r>
            <w:r>
              <w:lastRenderedPageBreak/>
              <w:t>тому пропонується, щоб ОСР надавав Регулятору розроблений та затверджений річний графік ремонтів та графік технічного обслуговування обладнання до 30 грудня року, що передує плановому.</w:t>
            </w:r>
          </w:p>
          <w:p w:rsidR="00795A09" w:rsidRDefault="00795A09" w:rsidP="00795A09">
            <w:pPr>
              <w:jc w:val="both"/>
              <w:rPr>
                <w:b/>
                <w:color w:val="000000"/>
                <w:u w:val="single"/>
              </w:rPr>
            </w:pPr>
            <w:r>
              <w:rPr>
                <w:b/>
                <w:color w:val="000000"/>
                <w:u w:val="single"/>
              </w:rPr>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rFonts w:cs="Calibri"/>
                <w:color w:val="FF0000"/>
              </w:rPr>
            </w:pPr>
            <w:r w:rsidRPr="00E27290">
              <w:rPr>
                <w:rFonts w:cs="Calibri"/>
                <w:color w:val="FF0000"/>
              </w:rPr>
              <w:t>Постанова Кабінету Міністрів України від 04 березня 1997 року N 209 втратила чинність.</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rFonts w:cs="Calibri"/>
              </w:rPr>
            </w:pPr>
            <w:r w:rsidRPr="00E27290">
              <w:rPr>
                <w:rFonts w:cs="Calibri"/>
              </w:rPr>
              <w:t>ОСР щорічно надає Регулятору План Ремонтної програми з поіменним переліком об’єктів електричних мереж 0,4-110/150кВ та орієнтовними термінами виконання ремонту (квартал).</w:t>
            </w:r>
          </w:p>
          <w:p w:rsidR="001A100C" w:rsidRDefault="001A100C" w:rsidP="00795A09">
            <w:pPr>
              <w:jc w:val="both"/>
              <w:rPr>
                <w:b/>
                <w:color w:val="000000"/>
                <w:u w:val="single"/>
              </w:rPr>
            </w:pPr>
          </w:p>
          <w:p w:rsidR="001A100C" w:rsidRDefault="001A100C" w:rsidP="00795A09">
            <w:pPr>
              <w:jc w:val="both"/>
              <w:rPr>
                <w:b/>
                <w:color w:val="000000"/>
                <w:u w:val="single"/>
              </w:rPr>
            </w:pPr>
          </w:p>
          <w:p w:rsidR="00795A09" w:rsidRDefault="00795A09" w:rsidP="00795A09">
            <w:pPr>
              <w:jc w:val="both"/>
              <w:rPr>
                <w:b/>
                <w:color w:val="000000"/>
                <w:u w:val="single"/>
              </w:rPr>
            </w:pPr>
            <w:r w:rsidRPr="00BE1DA6">
              <w:rPr>
                <w:b/>
                <w:color w:val="000000"/>
                <w:u w:val="single"/>
              </w:rPr>
              <w:lastRenderedPageBreak/>
              <w:t>АТ «</w:t>
            </w:r>
            <w:r>
              <w:rPr>
                <w:b/>
                <w:color w:val="000000"/>
                <w:u w:val="single"/>
              </w:rPr>
              <w:t>Житомир</w:t>
            </w:r>
            <w:r w:rsidRPr="00BE1DA6">
              <w:rPr>
                <w:b/>
                <w:color w:val="000000"/>
                <w:u w:val="single"/>
              </w:rPr>
              <w:t>обленерго»</w:t>
            </w:r>
          </w:p>
          <w:p w:rsidR="0062332E" w:rsidRDefault="0062332E"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4A24E9" w:rsidRDefault="00795A09" w:rsidP="00795A09">
            <w:pPr>
              <w:jc w:val="both"/>
              <w:rPr>
                <w:rFonts w:cs="Calibri"/>
                <w:color w:val="FF0000"/>
              </w:rPr>
            </w:pPr>
            <w:r w:rsidRPr="004A24E9">
              <w:rPr>
                <w:rFonts w:cs="Calibri"/>
                <w:color w:val="FF0000"/>
              </w:rPr>
              <w:t>Постанова Кабінету Міністрів України від 04 березня 1997 року N 209 втратила чинність.</w:t>
            </w: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Pr="004A24E9" w:rsidRDefault="00795A09" w:rsidP="00795A09">
            <w:pPr>
              <w:jc w:val="both"/>
              <w:rPr>
                <w:rFonts w:cs="Calibri"/>
              </w:rPr>
            </w:pPr>
          </w:p>
          <w:p w:rsidR="00795A09" w:rsidRDefault="00795A09" w:rsidP="00795A09">
            <w:pPr>
              <w:jc w:val="both"/>
              <w:rPr>
                <w:rFonts w:cs="Calibri"/>
              </w:rPr>
            </w:pPr>
            <w:r w:rsidRPr="004A24E9">
              <w:rPr>
                <w:rFonts w:cs="Calibri"/>
              </w:rPr>
              <w:t>ОСР щорічно надає Регулятору План Ремонтної програми з поіменним переліком об’єктів електричних мереж 0,4-110/150кВ та орієнтовними термінами виконання ремонту (квартал).</w:t>
            </w: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b/>
                <w:color w:val="000000"/>
                <w:u w:val="single"/>
              </w:rPr>
            </w:pPr>
            <w:r>
              <w:rPr>
                <w:b/>
                <w:color w:val="000000"/>
                <w:u w:val="single"/>
              </w:rPr>
              <w:t>АТ «Чернігівобленерго»</w:t>
            </w:r>
          </w:p>
          <w:p w:rsidR="0099212F" w:rsidRDefault="0099212F" w:rsidP="00795A09">
            <w:pPr>
              <w:jc w:val="both"/>
              <w:rPr>
                <w:rFonts w:cs="Calibri"/>
              </w:rPr>
            </w:pPr>
            <w:r>
              <w:rPr>
                <w:b/>
                <w:color w:val="000000"/>
                <w:u w:val="single"/>
              </w:rPr>
              <w:t>Пропозиції надані після 09.04.2024 (кінцевий термін надання пропозицій)</w:t>
            </w:r>
          </w:p>
          <w:p w:rsidR="00795A09" w:rsidRPr="004A24E9" w:rsidRDefault="00795A09" w:rsidP="00795A09">
            <w:pPr>
              <w:jc w:val="both"/>
              <w:rPr>
                <w:rFonts w:cs="Calibri"/>
              </w:rPr>
            </w:pPr>
            <w:r w:rsidRPr="00286AB4">
              <w:rPr>
                <w:b/>
                <w:color w:val="000000"/>
              </w:rPr>
              <w:lastRenderedPageBreak/>
              <w:t>Умову щодо припинення розподілу електричної енергії у випадку порушення споживачем ПОЕМ вважаємо обгрунтованою.  Вилучення даної умови призведе до відсутності у ОСР важелів впливу на споживачів, які своїми діями створюють загрозу своєму життю та здоров’ю, а також життю та здоров’ю інших людей, та впливають на нормальне функціонування електричних мереж.</w:t>
            </w:r>
          </w:p>
          <w:p w:rsidR="00795A09" w:rsidRDefault="00795A09" w:rsidP="00795A09">
            <w:pPr>
              <w:jc w:val="both"/>
              <w:rPr>
                <w:b/>
                <w:color w:val="000000"/>
                <w:u w:val="single"/>
              </w:rPr>
            </w:pPr>
            <w:r w:rsidRPr="003A399D">
              <w:rPr>
                <w:b/>
                <w:color w:val="000000"/>
                <w:u w:val="single"/>
              </w:rPr>
              <w:t>ПрАТ «ПЕЕМ» ЦЕК»</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ED4D06">
              <w:rPr>
                <w:b/>
                <w:color w:val="000000"/>
                <w:u w:val="single"/>
              </w:rPr>
              <w:t>ПрАТ «Волиньобленерго»</w:t>
            </w:r>
          </w:p>
          <w:p w:rsidR="00795A09" w:rsidRPr="00734D7A" w:rsidRDefault="00795A09" w:rsidP="00795A09">
            <w:pPr>
              <w:jc w:val="both"/>
            </w:pPr>
            <w:r w:rsidRPr="00734D7A">
              <w:t>Залишити в редакції чинного КСР</w:t>
            </w:r>
          </w:p>
          <w:p w:rsidR="00795A09" w:rsidRPr="00210069" w:rsidRDefault="00795A09" w:rsidP="00795A09">
            <w:pPr>
              <w:jc w:val="both"/>
              <w:rPr>
                <w:color w:val="000000"/>
              </w:rPr>
            </w:pPr>
            <w:r w:rsidRPr="00734D7A">
              <w:t xml:space="preserve"> Виконання пропонованих змін потребує збільшення в ОСР кількості адміністративно -технічного персоналу.</w:t>
            </w:r>
          </w:p>
        </w:tc>
        <w:tc>
          <w:tcPr>
            <w:tcW w:w="2837" w:type="dxa"/>
            <w:gridSpan w:val="2"/>
          </w:tcPr>
          <w:p w:rsidR="00795A09" w:rsidRDefault="00795A09" w:rsidP="00795A09">
            <w:pPr>
              <w:jc w:val="both"/>
              <w:rPr>
                <w:b/>
                <w:color w:val="000000"/>
                <w:u w:val="single"/>
              </w:rPr>
            </w:pPr>
            <w:r>
              <w:rPr>
                <w:b/>
                <w:color w:val="000000"/>
                <w:u w:val="single"/>
              </w:rPr>
              <w:lastRenderedPageBreak/>
              <w:t xml:space="preserve">Обгрунтування відмови у врахуванні аналогічні до пункту 4.1.8 </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врахувати, для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Обгрунтування відмови у врахуванні аналогічні до пункту 4.1.8</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врахувати, для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не врахувати, для обговорення</w:t>
            </w:r>
          </w:p>
          <w:p w:rsidR="00795A09" w:rsidRDefault="00795A09" w:rsidP="00795A09">
            <w:pPr>
              <w:jc w:val="both"/>
              <w:rPr>
                <w:b/>
                <w:color w:val="000000"/>
                <w:u w:val="single"/>
              </w:rPr>
            </w:pPr>
            <w:r>
              <w:rPr>
                <w:b/>
                <w:color w:val="000000"/>
                <w:u w:val="single"/>
              </w:rPr>
              <w:t>Графік – конкретний час проведення робіт, більш точна інформація в порівнянні з «Планом ремонтної програми» яку можливо перевірити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Обгрунтування відмови у врахуванні аналогічні до пункту 4.1.8</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врахувати, для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Обгрунтування відмови у врахуванні аналогічні до пункту 4.1.8</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Пропонуємо не враховувати, не підпають під планові роботи, відповідно і повідомлення споживачів про припинення розподілу інше</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Пропонуємо не враховувати, не підпають під планові роботи, відповідно і повідомлення споживачів про припинення розподілу інше</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lastRenderedPageBreak/>
              <w:t>Пропонуємо не враховувати, споживачі які отримують послугу мають право знати та планувати графік роботи з урахуванням відключень (порушення циклу виробництва)</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врахувати, для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Обгрунтування відмови у врахуванні аналогічні до пункту 4.1.8</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Обгрунтування відмови у врахуванні аналогічні до пункту 4.1.8</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не врахувати, для обговорення</w:t>
            </w:r>
          </w:p>
          <w:p w:rsidR="00795A09" w:rsidRDefault="00795A09" w:rsidP="00795A09">
            <w:pPr>
              <w:jc w:val="both"/>
              <w:rPr>
                <w:b/>
                <w:color w:val="000000"/>
                <w:u w:val="single"/>
              </w:rPr>
            </w:pPr>
            <w:r>
              <w:rPr>
                <w:b/>
                <w:color w:val="000000"/>
                <w:u w:val="single"/>
              </w:rPr>
              <w:t>Графік – конкретний час проведення робіт, більш точна інформація в порівнянні з «Планом ремонтної програми» яку можливо перевірити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Обгрунтування відмови у врахуванні аналогічні до пункту 4.1.8</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не врахувати, для обговорення</w:t>
            </w:r>
          </w:p>
          <w:p w:rsidR="00795A09" w:rsidRDefault="00795A09" w:rsidP="00795A09">
            <w:pPr>
              <w:jc w:val="both"/>
              <w:rPr>
                <w:b/>
                <w:color w:val="000000"/>
                <w:u w:val="single"/>
              </w:rPr>
            </w:pPr>
            <w:r>
              <w:rPr>
                <w:b/>
                <w:color w:val="000000"/>
                <w:u w:val="single"/>
              </w:rPr>
              <w:t>Графік – конкретний час проведення робіт, більш точна інформація в порівнянні з «Планом ремонтної програми» яку можливо перевірити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Обгрунтування відмови у врахуванні аналогічні до пункту 4.1.8</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Pr="00B40D89" w:rsidRDefault="00795A09" w:rsidP="00795A09">
            <w:pPr>
              <w:jc w:val="both"/>
              <w:rPr>
                <w:b/>
                <w:color w:val="000000"/>
                <w:u w:val="single"/>
              </w:rPr>
            </w:pPr>
            <w:r>
              <w:rPr>
                <w:b/>
                <w:color w:val="000000"/>
                <w:u w:val="single"/>
              </w:rPr>
              <w:t>Потребує обговорення</w:t>
            </w: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lastRenderedPageBreak/>
              <w:t>11.5.3</w:t>
            </w:r>
          </w:p>
        </w:tc>
        <w:tc>
          <w:tcPr>
            <w:tcW w:w="4251" w:type="dxa"/>
            <w:vAlign w:val="center"/>
          </w:tcPr>
          <w:p w:rsidR="00795A09" w:rsidRPr="00BB49A1" w:rsidRDefault="00795A09" w:rsidP="00795A09">
            <w:pPr>
              <w:jc w:val="both"/>
              <w:rPr>
                <w:color w:val="000000"/>
              </w:rPr>
            </w:pPr>
            <w:r w:rsidRPr="00BB49A1">
              <w:rPr>
                <w:color w:val="000000"/>
              </w:rPr>
              <w:t>Обмеження/припинення розподілу електричної енергії відповідному Користувачу має проводитися відповідно до вимог </w:t>
            </w:r>
            <w:hyperlink r:id="rId36" w:anchor="n1950" w:tgtFrame="_blank" w:history="1">
              <w:r w:rsidRPr="00BB49A1">
                <w:rPr>
                  <w:color w:val="000000"/>
                </w:rPr>
                <w:t>Правил роздрібного ринку електричної енергії</w:t>
              </w:r>
            </w:hyperlink>
            <w:r w:rsidRPr="00BB49A1">
              <w:rPr>
                <w:color w:val="000000"/>
              </w:rPr>
              <w:t xml:space="preserve"> та цього </w:t>
            </w:r>
            <w:r w:rsidRPr="00BB49A1">
              <w:rPr>
                <w:color w:val="000000"/>
              </w:rPr>
              <w:lastRenderedPageBreak/>
              <w:t>Кодексу за умови одночасного забезпечення збереження необхідних рівнів надійності та якості електропостачання інших Користувачів.</w:t>
            </w:r>
          </w:p>
        </w:tc>
        <w:tc>
          <w:tcPr>
            <w:tcW w:w="3970" w:type="dxa"/>
            <w:vAlign w:val="center"/>
          </w:tcPr>
          <w:p w:rsidR="00795A09" w:rsidRPr="00BB49A1" w:rsidRDefault="00795A09" w:rsidP="00795A09">
            <w:pPr>
              <w:jc w:val="both"/>
              <w:rPr>
                <w:color w:val="000000"/>
              </w:rPr>
            </w:pPr>
          </w:p>
        </w:tc>
        <w:tc>
          <w:tcPr>
            <w:tcW w:w="4113" w:type="dxa"/>
          </w:tcPr>
          <w:p w:rsidR="00795A09" w:rsidRPr="00BB49A1" w:rsidRDefault="00795A09" w:rsidP="00795A09">
            <w:pPr>
              <w:jc w:val="both"/>
              <w:rPr>
                <w:color w:val="000000"/>
              </w:rPr>
            </w:pPr>
          </w:p>
        </w:tc>
        <w:tc>
          <w:tcPr>
            <w:tcW w:w="2837" w:type="dxa"/>
            <w:gridSpan w:val="2"/>
          </w:tcPr>
          <w:p w:rsidR="00795A09" w:rsidRPr="00BB49A1" w:rsidRDefault="00795A09" w:rsidP="00795A09">
            <w:pPr>
              <w:jc w:val="both"/>
              <w:rPr>
                <w:color w:val="000000"/>
              </w:rPr>
            </w:pPr>
          </w:p>
        </w:tc>
      </w:tr>
      <w:tr w:rsidR="00795A09" w:rsidRPr="00BB49A1" w:rsidTr="007B0FCA">
        <w:trPr>
          <w:gridAfter w:val="2"/>
          <w:wAfter w:w="33" w:type="dxa"/>
        </w:trPr>
        <w:tc>
          <w:tcPr>
            <w:tcW w:w="710" w:type="dxa"/>
            <w:vAlign w:val="center"/>
          </w:tcPr>
          <w:p w:rsidR="00795A09" w:rsidRPr="00BB49A1" w:rsidRDefault="00795A09" w:rsidP="00795A09">
            <w:pPr>
              <w:jc w:val="center"/>
            </w:pPr>
            <w:r w:rsidRPr="00BB49A1">
              <w:t>11.5.4</w:t>
            </w:r>
          </w:p>
        </w:tc>
        <w:tc>
          <w:tcPr>
            <w:tcW w:w="4251" w:type="dxa"/>
          </w:tcPr>
          <w:p w:rsidR="00795A09" w:rsidRPr="00BB49A1" w:rsidRDefault="00795A09" w:rsidP="00795A09">
            <w:pPr>
              <w:jc w:val="both"/>
              <w:rPr>
                <w:color w:val="000000"/>
              </w:rPr>
            </w:pPr>
            <w:r w:rsidRPr="00BB49A1">
              <w:rPr>
                <w:color w:val="000000"/>
              </w:rPr>
              <w:t>У разі відсутності технічної можливості виконання умови одночасного забезпечення збереження необхідних рівнів надійності та якості електропостачання інших Користувачів (унаслідок застосування відповідної схеми електропостачання) Користувач, надання послуг з розподілу якому має бути обмежене або припинене, зобов'язаний надати доступ до власних електроустановок уповноваженим представникам ОСР для вибіркового відключення струмоприймачів з наступним пломбуванням пристроїв їх підключення.</w:t>
            </w:r>
          </w:p>
        </w:tc>
        <w:tc>
          <w:tcPr>
            <w:tcW w:w="3970" w:type="dxa"/>
          </w:tcPr>
          <w:p w:rsidR="00795A09" w:rsidRDefault="00795A09" w:rsidP="00795A09">
            <w:pPr>
              <w:jc w:val="both"/>
              <w:rPr>
                <w:b/>
                <w:color w:val="000000"/>
                <w:u w:val="single"/>
              </w:rPr>
            </w:pPr>
            <w:r w:rsidRPr="002E6C71">
              <w:rPr>
                <w:b/>
                <w:color w:val="000000"/>
                <w:u w:val="single"/>
              </w:rPr>
              <w:t>ПрАТ «Львівобленерго»</w:t>
            </w:r>
          </w:p>
          <w:p w:rsidR="00795A09" w:rsidRPr="003F3138" w:rsidRDefault="00795A09" w:rsidP="00795A09">
            <w:pPr>
              <w:spacing w:after="160" w:line="259" w:lineRule="auto"/>
              <w:ind w:firstLine="240"/>
              <w:jc w:val="both"/>
              <w:rPr>
                <w:rFonts w:eastAsia="Calibri"/>
                <w:color w:val="000000"/>
                <w:szCs w:val="24"/>
                <w:lang w:eastAsia="en-US"/>
              </w:rPr>
            </w:pPr>
            <w:r w:rsidRPr="003F3138">
              <w:rPr>
                <w:rFonts w:eastAsia="Calibri"/>
                <w:color w:val="000000"/>
                <w:szCs w:val="24"/>
                <w:lang w:eastAsia="en-US"/>
              </w:rPr>
              <w:t>У разі відсутності технічної можливості виконання умови одночасного забезпечення збереження необхідних рівнів надійності та якості електропостачання інших Користувачів (унаслідок застосування відповідної схеми електропостачання) Користувач, надання послуг з розподілу якому має бути обмежене або припинене, зобов'язаний надати доступ до власних електроустановок уповноваженим представникам ОСР для вибіркового відключення струмоприймачів з наступним пломбуванням пристроїв їх підключення.</w:t>
            </w:r>
          </w:p>
          <w:p w:rsidR="00795A09" w:rsidRPr="00BB49A1" w:rsidRDefault="00795A09" w:rsidP="00795A09">
            <w:pPr>
              <w:jc w:val="both"/>
              <w:rPr>
                <w:color w:val="000000"/>
              </w:rPr>
            </w:pPr>
            <w:r w:rsidRPr="003F3138">
              <w:rPr>
                <w:rFonts w:eastAsia="Calibri"/>
                <w:color w:val="00B050"/>
                <w:szCs w:val="24"/>
                <w:lang w:eastAsia="en-US"/>
              </w:rPr>
              <w:t>У разі ненадання доступу Користувачем, надання послуг з розподілу якому має бути обмежене або припинене, для вибіркового відключення власних електроустановок, оператор системи має право повністю припинити електроживлення такого Користувача. В такому випадку відповідальність за всі негативні наслідки, пов’язані із припиненням електроживлення субспоживачів, що приєднані до електричних мереж Користувача, покладається на цього Користувача (основного споживача/власника електричних мереж).</w:t>
            </w:r>
          </w:p>
        </w:tc>
        <w:tc>
          <w:tcPr>
            <w:tcW w:w="4113" w:type="dxa"/>
          </w:tcPr>
          <w:p w:rsidR="00795A09" w:rsidRDefault="00795A09" w:rsidP="00795A09">
            <w:pPr>
              <w:jc w:val="both"/>
              <w:rPr>
                <w:b/>
                <w:color w:val="000000"/>
                <w:u w:val="single"/>
              </w:rPr>
            </w:pPr>
            <w:r w:rsidRPr="002E6C71">
              <w:rPr>
                <w:b/>
                <w:color w:val="000000"/>
                <w:u w:val="single"/>
              </w:rPr>
              <w:t>ПрАТ «Львівобленерго»</w:t>
            </w:r>
          </w:p>
          <w:p w:rsidR="00795A09" w:rsidRPr="003F3138" w:rsidRDefault="00795A09" w:rsidP="00795A09">
            <w:pPr>
              <w:jc w:val="both"/>
              <w:rPr>
                <w:color w:val="000000"/>
              </w:rPr>
            </w:pPr>
            <w:r w:rsidRPr="003F3138">
              <w:rPr>
                <w:color w:val="000000"/>
              </w:rPr>
              <w:t>Згідно п. 7.10. Правил, у разі нездійснення оператором системи припинення електропостачання споживачу згідно з вимогою електропостачальника про відключення купівля-продаж електричної енергії за договором про постачання зупиняється, а обсяги електричної енергії, використані споживачем після дати, зазначеної у вимозі про відключення, покладаються адміністратором розрахунків на оператора системи як втрати.</w:t>
            </w:r>
          </w:p>
          <w:p w:rsidR="00795A09" w:rsidRPr="003F3138" w:rsidRDefault="00795A09" w:rsidP="00795A09">
            <w:pPr>
              <w:jc w:val="both"/>
              <w:rPr>
                <w:color w:val="000000"/>
              </w:rPr>
            </w:pPr>
            <w:r w:rsidRPr="003F3138">
              <w:rPr>
                <w:color w:val="000000"/>
              </w:rPr>
              <w:t>Часто трапляються випадки, коли основний споживач, який підлягає відключенню, не надає доступу працівникам оператора системи для вибіркового відключення власних струмоприймачів для можливості збереження електроживлення інших користувачів (субспоживачів). В такому випадку оператор системи не може припинити електроживлення такого основного споживача, а заходи з перепідключення субспоживачів до інших джерел живлення, згідно п. 11.5.3 Кодексу та п. 7.4 Правил, в стислі терміни виконати неможливо з таких причин:</w:t>
            </w:r>
          </w:p>
          <w:p w:rsidR="00795A09" w:rsidRPr="003F3138" w:rsidRDefault="00795A09" w:rsidP="00795A09">
            <w:pPr>
              <w:numPr>
                <w:ilvl w:val="0"/>
                <w:numId w:val="20"/>
              </w:numPr>
              <w:ind w:left="29" w:firstLine="0"/>
              <w:jc w:val="both"/>
              <w:rPr>
                <w:color w:val="000000"/>
              </w:rPr>
            </w:pPr>
            <w:r w:rsidRPr="003F3138">
              <w:rPr>
                <w:color w:val="000000"/>
              </w:rPr>
              <w:t xml:space="preserve">Таке приєднання повинно здійснюватися за процедурою, що передбачена розділом  IV Кодексу систем розподілу (подання заяви про приєднання, технічні умови, договір про приєднання, проектування, узгодження трас прокладання ЛЕП, виконання робіт, укладення договору, підключення), що вимагає тривалого часу. Крім того, субспоживач не зацікавлений подавати заяву про приєднання, оплачувати плату за приєднання та реалізовувати технічні умови для зміни точки приєднання, оскільки це вимагає від субспоживача певних фінансових затрат з примарною перспективою їх повернення, наявний стан </w:t>
            </w:r>
            <w:r w:rsidRPr="003F3138">
              <w:rPr>
                <w:color w:val="000000"/>
              </w:rPr>
              <w:lastRenderedPageBreak/>
              <w:t>електроживлення цілком влаштовує субспоживача;</w:t>
            </w:r>
          </w:p>
          <w:p w:rsidR="00795A09" w:rsidRPr="003F3138" w:rsidRDefault="00795A09" w:rsidP="00795A09">
            <w:pPr>
              <w:numPr>
                <w:ilvl w:val="0"/>
                <w:numId w:val="20"/>
              </w:numPr>
              <w:ind w:left="29" w:firstLine="0"/>
              <w:jc w:val="both"/>
              <w:rPr>
                <w:color w:val="000000"/>
              </w:rPr>
            </w:pPr>
            <w:r w:rsidRPr="003F3138">
              <w:rPr>
                <w:color w:val="000000"/>
              </w:rPr>
              <w:t>В більшості випадків, субспоживачі знаходяться безпосередньо на території основного споживача, відповідно ОСР не зможе забезпечити прокладання електромереж по території і в приміщеннях основного споживача, а сам основний споживач може перешкоджати прокладанню таких електричних мереж, оскільки це напряму суперечить інтересам основного споживача;</w:t>
            </w:r>
          </w:p>
          <w:p w:rsidR="00795A09" w:rsidRPr="003F3138" w:rsidRDefault="00795A09" w:rsidP="00795A09">
            <w:pPr>
              <w:numPr>
                <w:ilvl w:val="0"/>
                <w:numId w:val="20"/>
              </w:numPr>
              <w:ind w:left="29" w:firstLine="0"/>
              <w:jc w:val="both"/>
              <w:rPr>
                <w:color w:val="000000"/>
              </w:rPr>
            </w:pPr>
            <w:r w:rsidRPr="003F3138">
              <w:rPr>
                <w:color w:val="000000"/>
              </w:rPr>
              <w:t xml:space="preserve">У багатьох випадках для забезпечення живлення субспоживачів за іншою схемою, з огляду на значну відстань до електромереж ОСР та потужність субспоживачів, необхідно здійснювати будівництво електромереж напругою вище 1000 В (ЛЕП, ТП), що вимагає великих затрат зі сторони ОСР, при цьому відсутні дієві механізми для компенсації таких затрат.   </w:t>
            </w:r>
          </w:p>
          <w:p w:rsidR="00795A09" w:rsidRPr="003F3138" w:rsidRDefault="00795A09" w:rsidP="00795A09">
            <w:pPr>
              <w:jc w:val="both"/>
              <w:rPr>
                <w:color w:val="000000"/>
              </w:rPr>
            </w:pPr>
            <w:r w:rsidRPr="003F3138">
              <w:rPr>
                <w:color w:val="000000"/>
              </w:rPr>
              <w:t>Заздалегідь ОСР також не може здійснювати заходи для підготовки відключення основного споживача, оскільки ОСР не може передбачати наперед, що основний споживач не оплатить заборгованість електропостачальнику та не буде допускати до відключення у власних технологічних мережах на заплановану дату відключення.</w:t>
            </w:r>
          </w:p>
          <w:p w:rsidR="00795A09" w:rsidRPr="003F3138" w:rsidRDefault="00795A09" w:rsidP="00795A09">
            <w:pPr>
              <w:jc w:val="both"/>
              <w:rPr>
                <w:color w:val="000000"/>
              </w:rPr>
            </w:pPr>
            <w:r w:rsidRPr="003F3138">
              <w:rPr>
                <w:color w:val="000000"/>
              </w:rPr>
              <w:t xml:space="preserve">В даному випадку слід зазначити, що споживач може тривалий час не оплачувати електропостачальнику або такий електропостачальник може бути взагалі відсутній (закінчення терміну постачання ПОН), реалізація нового приєднання може бути неможливою або тривалою в часі.  У подальшому ОСР повинен ініціювати перед основним споживачем питання відшкодування заданих збитків надіславши основному споживачу відповідну претензію. І таку претензію необхідно буде формувати і надсилати щомісячно, оскільки основний споживач буде продовжувати споживати </w:t>
            </w:r>
            <w:r w:rsidRPr="003F3138">
              <w:rPr>
                <w:color w:val="000000"/>
              </w:rPr>
              <w:lastRenderedPageBreak/>
              <w:t xml:space="preserve">електроенергію, не оплачуючи за неї жодному електропостачальнику. </w:t>
            </w:r>
          </w:p>
          <w:p w:rsidR="00795A09" w:rsidRPr="003F3138" w:rsidRDefault="00795A09" w:rsidP="00795A09">
            <w:pPr>
              <w:jc w:val="both"/>
              <w:rPr>
                <w:color w:val="000000"/>
              </w:rPr>
            </w:pPr>
            <w:r w:rsidRPr="003F3138">
              <w:rPr>
                <w:color w:val="000000"/>
              </w:rPr>
              <w:t xml:space="preserve">Така ситуація призведе до підміни ОСР функцій електропостачальника, оскільки фактично основний споживач буде оплачувати ОСР за спожиту електричну енергію (якщо буде оплачувати). У випадку відмови основного споживача відшкодовувати збитки ОСР, ОСР змушене буде стягувати їх в судовому порядку. В такому разі існує ймовірність ніколи не стягнути зі споживача наявну заборгованість (відсутність можливості стягнення у зв’язку із банкрутством, ліквідацією юридичної особи, відсутністю майна у споживача).   </w:t>
            </w:r>
          </w:p>
          <w:p w:rsidR="00795A09" w:rsidRPr="003F3138" w:rsidRDefault="00795A09" w:rsidP="00795A09">
            <w:pPr>
              <w:jc w:val="both"/>
              <w:rPr>
                <w:color w:val="000000"/>
              </w:rPr>
            </w:pPr>
            <w:r w:rsidRPr="003F3138">
              <w:rPr>
                <w:color w:val="000000"/>
              </w:rPr>
              <w:t>Необхідно також зазначити, що приєднання електроустановок субспоживачів до електромереж основного споживача здійснюється за їх взаємною домовленістю, і ОСР жодним чином не може впливати на наявність таких приєднань.</w:t>
            </w:r>
          </w:p>
          <w:p w:rsidR="00795A09" w:rsidRPr="00BB49A1" w:rsidRDefault="00795A09" w:rsidP="00795A09">
            <w:pPr>
              <w:jc w:val="both"/>
              <w:rPr>
                <w:color w:val="000000"/>
              </w:rPr>
            </w:pPr>
            <w:r w:rsidRPr="003F3138">
              <w:rPr>
                <w:color w:val="000000"/>
              </w:rPr>
              <w:t>Вважаємо, що врахування наданих пропозицій в подальшому призведе до покращення дисципліни платежів на ринку електричної енергії, зменшить кількість суперечок між учасниками ринку, зменшить ризики для ОСР, пов’язані з неможливістю відключення електроустановок основного споживача</w:t>
            </w:r>
            <w:r>
              <w:rPr>
                <w:color w:val="000000"/>
              </w:rPr>
              <w:t>.</w:t>
            </w:r>
          </w:p>
        </w:tc>
        <w:tc>
          <w:tcPr>
            <w:tcW w:w="2837" w:type="dxa"/>
            <w:gridSpan w:val="2"/>
          </w:tcPr>
          <w:p w:rsidR="00795A09" w:rsidRPr="007D1B40" w:rsidRDefault="00795A09" w:rsidP="00795A09">
            <w:pPr>
              <w:jc w:val="both"/>
              <w:rPr>
                <w:b/>
                <w:color w:val="000000"/>
                <w:u w:val="single"/>
              </w:rPr>
            </w:pPr>
            <w:r w:rsidRPr="007D1B40">
              <w:rPr>
                <w:b/>
                <w:color w:val="000000"/>
                <w:u w:val="single"/>
              </w:rPr>
              <w:lastRenderedPageBreak/>
              <w:t>Потребує обговорення</w:t>
            </w:r>
          </w:p>
        </w:tc>
      </w:tr>
      <w:tr w:rsidR="00795A09" w:rsidRPr="00BB49A1" w:rsidTr="00F762B9">
        <w:trPr>
          <w:gridAfter w:val="2"/>
          <w:wAfter w:w="33" w:type="dxa"/>
        </w:trPr>
        <w:tc>
          <w:tcPr>
            <w:tcW w:w="710" w:type="dxa"/>
            <w:vAlign w:val="center"/>
          </w:tcPr>
          <w:p w:rsidR="00795A09" w:rsidRPr="00BB49A1" w:rsidRDefault="00795A09" w:rsidP="00795A09">
            <w:pPr>
              <w:jc w:val="center"/>
            </w:pPr>
            <w:r w:rsidRPr="00BB49A1">
              <w:lastRenderedPageBreak/>
              <w:t>11.5.5</w:t>
            </w:r>
          </w:p>
        </w:tc>
        <w:tc>
          <w:tcPr>
            <w:tcW w:w="4251" w:type="dxa"/>
          </w:tcPr>
          <w:p w:rsidR="00795A09" w:rsidRPr="00BB49A1" w:rsidRDefault="00795A09" w:rsidP="00795A09">
            <w:pPr>
              <w:ind w:firstLine="458"/>
              <w:jc w:val="both"/>
              <w:rPr>
                <w:color w:val="000000"/>
              </w:rPr>
            </w:pPr>
            <w:bookmarkStart w:id="47" w:name="_Hlk161160394"/>
            <w:r w:rsidRPr="00BB49A1">
              <w:rPr>
                <w:b/>
                <w:color w:val="7030A0"/>
              </w:rPr>
              <w:t>ОСР розміщує повідомлення</w:t>
            </w:r>
            <w:r w:rsidRPr="00BB49A1">
              <w:rPr>
                <w:color w:val="000000"/>
                <w:sz w:val="28"/>
                <w:szCs w:val="28"/>
              </w:rPr>
              <w:t xml:space="preserve"> </w:t>
            </w:r>
            <w:r w:rsidRPr="00BB49A1">
              <w:rPr>
                <w:color w:val="000000"/>
              </w:rPr>
              <w:t xml:space="preserve">про планові перерви в електропостачанні </w:t>
            </w:r>
            <w:r w:rsidRPr="00BB49A1">
              <w:rPr>
                <w:strike/>
                <w:color w:val="FF0000"/>
              </w:rPr>
              <w:t>повинен повідомляти обов'язково</w:t>
            </w:r>
            <w:r w:rsidRPr="00BB49A1">
              <w:rPr>
                <w:color w:val="000000"/>
              </w:rPr>
              <w:t xml:space="preserve"> на власному офіційному вебсайті в мережі Інтернет</w:t>
            </w:r>
            <w:r w:rsidRPr="00BB49A1">
              <w:rPr>
                <w:b/>
                <w:color w:val="FF0000"/>
              </w:rPr>
              <w:t xml:space="preserve"> </w:t>
            </w:r>
            <w:r w:rsidRPr="00BB49A1">
              <w:rPr>
                <w:b/>
                <w:color w:val="7030A0"/>
              </w:rPr>
              <w:t xml:space="preserve">та в засобах масової інформації шляхом автоматично-цільового (таргетного) інформування через електронні платформи (месенджери, </w:t>
            </w:r>
            <w:r w:rsidRPr="00BB49A1">
              <w:rPr>
                <w:b/>
                <w:color w:val="7030A0"/>
                <w:lang w:val="en-US"/>
              </w:rPr>
              <w:t>e</w:t>
            </w:r>
            <w:r w:rsidRPr="00BB49A1">
              <w:rPr>
                <w:b/>
                <w:color w:val="7030A0"/>
              </w:rPr>
              <w:t>-</w:t>
            </w:r>
            <w:r w:rsidRPr="00BB49A1">
              <w:rPr>
                <w:b/>
                <w:color w:val="7030A0"/>
                <w:lang w:val="en-US"/>
              </w:rPr>
              <w:t>mail</w:t>
            </w:r>
            <w:r w:rsidRPr="00BB49A1">
              <w:rPr>
                <w:b/>
                <w:color w:val="7030A0"/>
              </w:rPr>
              <w:t>)</w:t>
            </w:r>
            <w:r w:rsidRPr="00BB49A1">
              <w:rPr>
                <w:b/>
                <w:color w:val="FF0000"/>
              </w:rPr>
              <w:t xml:space="preserve"> </w:t>
            </w:r>
            <w:r w:rsidRPr="00BB49A1">
              <w:rPr>
                <w:color w:val="000000"/>
              </w:rPr>
              <w:t xml:space="preserve">не пізніше ніж за 5 днів до початку </w:t>
            </w:r>
            <w:r w:rsidRPr="00BB49A1">
              <w:rPr>
                <w:b/>
                <w:color w:val="7030A0"/>
              </w:rPr>
              <w:t>планової</w:t>
            </w:r>
            <w:r w:rsidRPr="00BB49A1">
              <w:rPr>
                <w:color w:val="000000"/>
              </w:rPr>
              <w:t xml:space="preserve"> перерви.</w:t>
            </w:r>
          </w:p>
          <w:p w:rsidR="00795A09" w:rsidRPr="00BB49A1" w:rsidRDefault="00795A09" w:rsidP="00795A09">
            <w:pPr>
              <w:ind w:firstLine="458"/>
              <w:jc w:val="both"/>
              <w:rPr>
                <w:color w:val="000000"/>
              </w:rPr>
            </w:pPr>
            <w:r w:rsidRPr="00BB49A1">
              <w:rPr>
                <w:color w:val="000000"/>
              </w:rPr>
              <w:t xml:space="preserve">Інформація щодо повідомлень про планові перерви в електропостачанні повинна зберігатися на вебсайті ОСР протягом 3 років. </w:t>
            </w:r>
          </w:p>
          <w:p w:rsidR="00795A09" w:rsidRPr="00BB49A1" w:rsidRDefault="00795A09" w:rsidP="00795A09">
            <w:pPr>
              <w:ind w:firstLine="458"/>
              <w:jc w:val="both"/>
              <w:rPr>
                <w:color w:val="000000"/>
              </w:rPr>
            </w:pPr>
            <w:r w:rsidRPr="00BB49A1">
              <w:rPr>
                <w:color w:val="000000"/>
              </w:rPr>
              <w:t xml:space="preserve">Повідомлення </w:t>
            </w:r>
            <w:r w:rsidRPr="00BB49A1">
              <w:rPr>
                <w:strike/>
                <w:color w:val="FF0000"/>
              </w:rPr>
              <w:t>обов'язково</w:t>
            </w:r>
            <w:r w:rsidRPr="00BB49A1">
              <w:rPr>
                <w:color w:val="000000"/>
              </w:rPr>
              <w:t xml:space="preserve"> має містити дату його розміщення на вебсайті.</w:t>
            </w:r>
          </w:p>
          <w:p w:rsidR="00795A09" w:rsidRPr="00BB49A1" w:rsidRDefault="00795A09" w:rsidP="00795A09">
            <w:pPr>
              <w:ind w:firstLine="458"/>
              <w:jc w:val="both"/>
              <w:rPr>
                <w:b/>
                <w:color w:val="7030A0"/>
              </w:rPr>
            </w:pPr>
            <w:r w:rsidRPr="00BB49A1">
              <w:rPr>
                <w:b/>
                <w:color w:val="7030A0"/>
              </w:rPr>
              <w:lastRenderedPageBreak/>
              <w:t>ОСР має забезпечити на власному вебсайті в мережі Інтернет можливість надання/оновлення заявником контактних даних та бажаних способів отримання ним інформації про планові та аварійні перерви розподілу електричної енергії при реєстрації у сервісі особистого кабінету, при зверненні до кол-центру, при сплаті рахунків за спожиту електричну енергію тощо.</w:t>
            </w:r>
            <w:bookmarkEnd w:id="47"/>
            <w:r w:rsidRPr="00BB49A1">
              <w:rPr>
                <w:b/>
                <w:color w:val="7030A0"/>
              </w:rPr>
              <w:t xml:space="preserve"> </w:t>
            </w:r>
          </w:p>
        </w:tc>
        <w:tc>
          <w:tcPr>
            <w:tcW w:w="3970" w:type="dxa"/>
          </w:tcPr>
          <w:p w:rsidR="00795A09" w:rsidRDefault="00795A09" w:rsidP="00795A09">
            <w:pPr>
              <w:jc w:val="both"/>
              <w:rPr>
                <w:b/>
                <w:color w:val="000000"/>
                <w:u w:val="single"/>
              </w:rPr>
            </w:pPr>
            <w:r w:rsidRPr="005E673F">
              <w:rPr>
                <w:b/>
                <w:color w:val="000000"/>
                <w:u w:val="single"/>
              </w:rPr>
              <w:lastRenderedPageBreak/>
              <w:t>АТ «Прикарпаттяобленерго»</w:t>
            </w:r>
          </w:p>
          <w:p w:rsidR="00795A09" w:rsidRDefault="00795A09" w:rsidP="00795A09">
            <w:pPr>
              <w:ind w:firstLine="458"/>
              <w:jc w:val="both"/>
              <w:rPr>
                <w:color w:val="000000"/>
              </w:rPr>
            </w:pPr>
            <w:r w:rsidRPr="00B108F5">
              <w:rPr>
                <w:color w:val="000000"/>
              </w:rPr>
              <w:t xml:space="preserve">ОСР розміщує повідомлення </w:t>
            </w:r>
            <w:r>
              <w:rPr>
                <w:color w:val="000000"/>
              </w:rPr>
              <w:t>п</w:t>
            </w:r>
            <w:r w:rsidRPr="008114A1">
              <w:rPr>
                <w:color w:val="000000"/>
              </w:rPr>
              <w:t xml:space="preserve">ро планові перерви </w:t>
            </w:r>
            <w:r w:rsidRPr="00C73837">
              <w:rPr>
                <w:color w:val="000000"/>
              </w:rPr>
              <w:t xml:space="preserve">в електропостачанні </w:t>
            </w:r>
            <w:r w:rsidRPr="008114A1">
              <w:rPr>
                <w:color w:val="000000"/>
              </w:rPr>
              <w:t>на власному офіційному вебсайті в мережі Інтернет</w:t>
            </w:r>
            <w:r w:rsidRPr="00B108F5">
              <w:rPr>
                <w:color w:val="000000"/>
              </w:rPr>
              <w:t xml:space="preserve"> та в засобах масової інформації шляхом автоматично-цільового (таргетного) інформування через електронні платформи (месенджери, e-mail) </w:t>
            </w:r>
            <w:r w:rsidRPr="008114A1">
              <w:rPr>
                <w:color w:val="000000"/>
              </w:rPr>
              <w:t>не пізніше ніж за 5 днів до початку</w:t>
            </w:r>
            <w:r>
              <w:rPr>
                <w:color w:val="000000"/>
              </w:rPr>
              <w:t xml:space="preserve"> </w:t>
            </w:r>
            <w:r w:rsidRPr="00B108F5">
              <w:rPr>
                <w:color w:val="000000"/>
              </w:rPr>
              <w:t>планової</w:t>
            </w:r>
            <w:r w:rsidRPr="008114A1">
              <w:rPr>
                <w:color w:val="000000"/>
              </w:rPr>
              <w:t xml:space="preserve"> перерви.</w:t>
            </w:r>
          </w:p>
          <w:p w:rsidR="00795A09" w:rsidRDefault="00795A09" w:rsidP="00795A09">
            <w:pPr>
              <w:ind w:firstLine="458"/>
              <w:jc w:val="both"/>
              <w:rPr>
                <w:color w:val="000000"/>
              </w:rPr>
            </w:pPr>
            <w:r w:rsidRPr="008114A1">
              <w:rPr>
                <w:color w:val="000000"/>
              </w:rPr>
              <w:t>Інформація щодо повідомлень про планові перерви</w:t>
            </w:r>
            <w:r>
              <w:rPr>
                <w:color w:val="000000"/>
              </w:rPr>
              <w:t xml:space="preserve"> </w:t>
            </w:r>
            <w:r w:rsidRPr="00055095">
              <w:rPr>
                <w:color w:val="000000"/>
              </w:rPr>
              <w:t>в електропостачанні</w:t>
            </w:r>
            <w:r w:rsidRPr="008114A1">
              <w:rPr>
                <w:color w:val="000000"/>
              </w:rPr>
              <w:t xml:space="preserve"> повинна зберігатися на вебсайті ОСР протягом 3 років. </w:t>
            </w:r>
          </w:p>
          <w:p w:rsidR="00795A09" w:rsidRDefault="00795A09" w:rsidP="00795A09">
            <w:pPr>
              <w:ind w:firstLine="458"/>
              <w:jc w:val="both"/>
              <w:rPr>
                <w:color w:val="000000"/>
              </w:rPr>
            </w:pPr>
            <w:r w:rsidRPr="008114A1">
              <w:rPr>
                <w:color w:val="000000"/>
              </w:rPr>
              <w:lastRenderedPageBreak/>
              <w:t>Повідомлення має містити дату його розміщення на вебсайті.</w:t>
            </w:r>
          </w:p>
          <w:p w:rsidR="00795A09" w:rsidRDefault="00795A09" w:rsidP="00795A09">
            <w:pPr>
              <w:ind w:firstLine="458"/>
              <w:jc w:val="both"/>
              <w:rPr>
                <w:color w:val="000000"/>
              </w:rPr>
            </w:pPr>
            <w:r w:rsidRPr="00D12308">
              <w:rPr>
                <w:strike/>
                <w:color w:val="000000"/>
              </w:rPr>
              <w:t>ОСР має забезпечити на власному</w:t>
            </w:r>
            <w:r w:rsidRPr="00B108F5">
              <w:rPr>
                <w:color w:val="000000"/>
              </w:rPr>
              <w:t xml:space="preserve"> </w:t>
            </w:r>
            <w:r w:rsidRPr="00B108F5">
              <w:rPr>
                <w:strike/>
                <w:color w:val="000000"/>
              </w:rPr>
              <w:t>вебсайті в мережі Інтернет можливість надання/оновлення заявником контактних даних та бажаних способів отримання ним інформації про планові та аварійні перерви розподілу електричної енергії при реєстрації у сервісі особистого кабінету, при зверненні до кол-центру, при сплаті рахунків за спожиту електричну енергію тощо</w:t>
            </w:r>
            <w:r w:rsidRPr="00B108F5">
              <w:rPr>
                <w:color w:val="000000"/>
              </w:rPr>
              <w:t>.</w:t>
            </w:r>
          </w:p>
          <w:p w:rsidR="00795A09" w:rsidRDefault="00795A09" w:rsidP="00795A09">
            <w:pPr>
              <w:jc w:val="both"/>
              <w:rPr>
                <w:color w:val="000000"/>
              </w:rPr>
            </w:pPr>
            <w:r w:rsidRPr="001C3507">
              <w:rPr>
                <w:b/>
                <w:color w:val="000000"/>
                <w:u w:val="single"/>
              </w:rPr>
              <w:t>ПАТ «Кіровоградобленерго»</w:t>
            </w:r>
          </w:p>
          <w:p w:rsidR="00795A09" w:rsidRDefault="00795A09" w:rsidP="00795A09">
            <w:pPr>
              <w:ind w:firstLine="313"/>
              <w:jc w:val="both"/>
              <w:rPr>
                <w:color w:val="FF0000"/>
                <w:lang w:eastAsia="en-US"/>
              </w:rPr>
            </w:pPr>
            <w:r>
              <w:rPr>
                <w:color w:val="000000"/>
              </w:rPr>
              <w:t xml:space="preserve">планові перерви в електропостачанні на власному офіційному вебсайті в мережі Інтернет </w:t>
            </w:r>
            <w:r>
              <w:rPr>
                <w:b/>
              </w:rPr>
              <w:t xml:space="preserve">та </w:t>
            </w:r>
            <w:r>
              <w:t xml:space="preserve">в засобах масової інформації </w:t>
            </w:r>
            <w:r>
              <w:rPr>
                <w:b/>
              </w:rPr>
              <w:t xml:space="preserve">шляхом автоматично-цільового (таргетного) інформування через електронні платформи (месенджери, </w:t>
            </w:r>
            <w:r>
              <w:rPr>
                <w:b/>
                <w:lang w:val="en-US"/>
              </w:rPr>
              <w:t>e</w:t>
            </w:r>
            <w:r>
              <w:rPr>
                <w:b/>
              </w:rPr>
              <w:t>-</w:t>
            </w:r>
            <w:r>
              <w:rPr>
                <w:b/>
                <w:lang w:val="en-US"/>
              </w:rPr>
              <w:t>mail</w:t>
            </w:r>
            <w:r>
              <w:rPr>
                <w:b/>
              </w:rPr>
              <w:t>)</w:t>
            </w:r>
            <w:r>
              <w:rPr>
                <w:color w:val="000000"/>
              </w:rPr>
              <w:t xml:space="preserve"> не пізніше ніж за 5 днів до початку перерви.</w:t>
            </w:r>
            <w:r>
              <w:rPr>
                <w:b/>
              </w:rPr>
              <w:t xml:space="preserve"> </w:t>
            </w:r>
            <w:r>
              <w:rPr>
                <w:b/>
                <w:color w:val="FF0000"/>
              </w:rPr>
              <w:t>Автоматично-цільове (таргетне)  інформування виконується за згоди користувача.</w:t>
            </w:r>
          </w:p>
          <w:p w:rsidR="00795A09" w:rsidRDefault="00795A09" w:rsidP="00795A09">
            <w:pPr>
              <w:ind w:firstLine="313"/>
              <w:jc w:val="both"/>
              <w:rPr>
                <w:color w:val="000000"/>
              </w:rPr>
            </w:pPr>
            <w:r>
              <w:rPr>
                <w:color w:val="000000"/>
              </w:rPr>
              <w:t xml:space="preserve">Інформація щодо повідомлень про планові перерви в електропостачанні </w:t>
            </w:r>
            <w:r>
              <w:rPr>
                <w:b/>
                <w:color w:val="000000"/>
              </w:rPr>
              <w:t>розподілу електричної енергії</w:t>
            </w:r>
            <w:r>
              <w:rPr>
                <w:b/>
                <w:color w:val="FF0000"/>
              </w:rPr>
              <w:t xml:space="preserve"> </w:t>
            </w:r>
            <w:r>
              <w:rPr>
                <w:color w:val="000000"/>
              </w:rPr>
              <w:t xml:space="preserve">повинна зберігатися на вебсайті ОСР протягом 3 років. </w:t>
            </w:r>
          </w:p>
          <w:p w:rsidR="00795A09" w:rsidRDefault="00795A09" w:rsidP="00795A09">
            <w:pPr>
              <w:ind w:firstLine="313"/>
              <w:jc w:val="both"/>
              <w:rPr>
                <w:color w:val="000000"/>
              </w:rPr>
            </w:pPr>
            <w:r>
              <w:rPr>
                <w:color w:val="000000"/>
              </w:rPr>
              <w:t>Повідомлення має містити дату його розміщення на вебсайті.</w:t>
            </w:r>
          </w:p>
          <w:p w:rsidR="00795A09" w:rsidRDefault="00795A09" w:rsidP="00795A09">
            <w:pPr>
              <w:ind w:firstLine="313"/>
              <w:jc w:val="both"/>
              <w:rPr>
                <w:b/>
                <w:strike/>
                <w:color w:val="FF0000"/>
              </w:rPr>
            </w:pPr>
            <w:r>
              <w:rPr>
                <w:b/>
              </w:rPr>
              <w:t xml:space="preserve">ОСР має забезпечити на власному вебсайті в мережі Інтернет можливість надання/оновлення заявником контактних даних та бажаних способів отримання ним інформації про планові та аварійні перерви розподілу електричної енергії при реєстрації у сервісі особистого кабінету, </w:t>
            </w:r>
            <w:r>
              <w:rPr>
                <w:b/>
                <w:strike/>
                <w:color w:val="FF0000"/>
              </w:rPr>
              <w:t>при зверненні до кол-центру, при сплаті рахунків за електроенергію тощо.</w:t>
            </w:r>
          </w:p>
          <w:p w:rsidR="00795A09" w:rsidRDefault="00795A09" w:rsidP="00795A09">
            <w:pPr>
              <w:ind w:firstLine="313"/>
              <w:jc w:val="both"/>
              <w:rPr>
                <w:b/>
                <w:color w:val="000000"/>
                <w:u w:val="single"/>
              </w:rPr>
            </w:pPr>
            <w:r w:rsidRPr="001C3507">
              <w:rPr>
                <w:b/>
                <w:color w:val="000000"/>
                <w:u w:val="single"/>
              </w:rPr>
              <w:t>АТ «</w:t>
            </w:r>
            <w:r>
              <w:rPr>
                <w:b/>
                <w:color w:val="000000"/>
                <w:u w:val="single"/>
              </w:rPr>
              <w:t>Полтаваобленерго</w:t>
            </w:r>
            <w:r w:rsidRPr="001C3507">
              <w:rPr>
                <w:b/>
                <w:color w:val="000000"/>
                <w:u w:val="single"/>
              </w:rPr>
              <w:t>»</w:t>
            </w:r>
          </w:p>
          <w:p w:rsidR="00795A09" w:rsidRDefault="00795A09" w:rsidP="00795A09">
            <w:pPr>
              <w:ind w:firstLine="458"/>
              <w:jc w:val="both"/>
              <w:rPr>
                <w:color w:val="000000"/>
                <w:lang w:eastAsia="en-US"/>
              </w:rPr>
            </w:pPr>
            <w:r w:rsidRPr="00B37E4B">
              <w:rPr>
                <w:color w:val="000000"/>
              </w:rPr>
              <w:t>ОСР розміщує повідомлення</w:t>
            </w:r>
            <w:r>
              <w:rPr>
                <w:color w:val="000000"/>
              </w:rPr>
              <w:t xml:space="preserve"> про планові перерви в електропостачанні на власному офіційному вебсайті в мережі </w:t>
            </w:r>
            <w:r>
              <w:rPr>
                <w:color w:val="000000"/>
              </w:rPr>
              <w:lastRenderedPageBreak/>
              <w:t>Інтернет</w:t>
            </w:r>
            <w:r>
              <w:rPr>
                <w:b/>
                <w:color w:val="FF0000"/>
              </w:rPr>
              <w:t xml:space="preserve"> </w:t>
            </w:r>
            <w:r w:rsidRPr="00210069">
              <w:rPr>
                <w:color w:val="000000"/>
              </w:rPr>
              <w:t>та</w:t>
            </w:r>
            <w:r w:rsidRPr="0031139D">
              <w:rPr>
                <w:b/>
                <w:color w:val="2F5496"/>
              </w:rPr>
              <w:t>/або</w:t>
            </w:r>
            <w:r>
              <w:rPr>
                <w:b/>
                <w:color w:val="7030A0"/>
              </w:rPr>
              <w:t xml:space="preserve"> </w:t>
            </w:r>
            <w:r w:rsidRPr="00210069">
              <w:rPr>
                <w:color w:val="000000"/>
              </w:rPr>
              <w:t xml:space="preserve">в засобах масової інформації шляхом автоматично-цільового (таргетного) інформування через електронні платформи (месенджери, </w:t>
            </w:r>
            <w:r w:rsidRPr="00210069">
              <w:rPr>
                <w:color w:val="000000"/>
                <w:lang w:val="en-US"/>
              </w:rPr>
              <w:t>e</w:t>
            </w:r>
            <w:r w:rsidRPr="00210069">
              <w:rPr>
                <w:color w:val="000000"/>
              </w:rPr>
              <w:t>-</w:t>
            </w:r>
            <w:r w:rsidRPr="00210069">
              <w:rPr>
                <w:color w:val="000000"/>
                <w:lang w:val="en-US"/>
              </w:rPr>
              <w:t>mail</w:t>
            </w:r>
            <w:r w:rsidRPr="00210069">
              <w:rPr>
                <w:color w:val="000000"/>
              </w:rPr>
              <w:t>) не пізніше ніж за 5 днів до початку планової</w:t>
            </w:r>
            <w:r>
              <w:rPr>
                <w:color w:val="000000"/>
              </w:rPr>
              <w:t xml:space="preserve"> перерви.</w:t>
            </w:r>
          </w:p>
          <w:p w:rsidR="00795A09" w:rsidRDefault="00795A09" w:rsidP="00795A09">
            <w:pPr>
              <w:ind w:firstLine="458"/>
              <w:jc w:val="both"/>
              <w:rPr>
                <w:color w:val="000000"/>
              </w:rPr>
            </w:pPr>
            <w:r>
              <w:rPr>
                <w:color w:val="000000"/>
              </w:rPr>
              <w:t xml:space="preserve">Інформація щодо повідомлень про планові перерви в електропостачанні повинна зберігатися на вебсайті ОСР протягом 3 років. </w:t>
            </w:r>
          </w:p>
          <w:p w:rsidR="00795A09" w:rsidRDefault="00795A09" w:rsidP="00795A09">
            <w:pPr>
              <w:ind w:firstLine="458"/>
              <w:jc w:val="both"/>
              <w:rPr>
                <w:color w:val="000000"/>
              </w:rPr>
            </w:pPr>
            <w:r>
              <w:rPr>
                <w:color w:val="000000"/>
              </w:rPr>
              <w:t>Повідомлення має містити дату його розміщення на вебсайті.</w:t>
            </w:r>
          </w:p>
          <w:p w:rsidR="00795A09" w:rsidRDefault="00795A09" w:rsidP="00795A09">
            <w:pPr>
              <w:ind w:firstLine="313"/>
              <w:jc w:val="both"/>
              <w:rPr>
                <w:b/>
              </w:rPr>
            </w:pPr>
            <w:r w:rsidRPr="00210069">
              <w:rPr>
                <w:color w:val="000000"/>
              </w:rPr>
              <w:t>ОСР має забезпечити на власному вебсайті в мережі Інтернет можливість надання/оновлення заявником контактних даних та бажаних способів отримання ним інформації про планові та аварійні перерви розподілу електричної енергії при реєстрації у сервісі особистого кабінету</w:t>
            </w:r>
            <w:r>
              <w:t>, при зверненні до кол-центру</w:t>
            </w:r>
            <w:r>
              <w:rPr>
                <w:strike/>
                <w:color w:val="FF0000"/>
              </w:rPr>
              <w:t>,</w:t>
            </w:r>
            <w:r>
              <w:rPr>
                <w:b/>
                <w:strike/>
                <w:color w:val="FF0000"/>
              </w:rPr>
              <w:t xml:space="preserve"> при сплаті рахунків за спожиту електричну енергію тощо</w:t>
            </w:r>
            <w:r>
              <w:rPr>
                <w:b/>
              </w:rPr>
              <w:t>.</w:t>
            </w:r>
          </w:p>
          <w:p w:rsidR="00795A09" w:rsidRDefault="00795A09" w:rsidP="00795A09">
            <w:pPr>
              <w:ind w:firstLine="313"/>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lang w:eastAsia="en-US"/>
              </w:rPr>
            </w:pPr>
            <w:r>
              <w:t>ОСР розміщує повідомлення про планові перерви в електропостачанні на власному офіційному вебсайті в мережі Інтернет та</w:t>
            </w:r>
            <w:r>
              <w:rPr>
                <w:b/>
                <w:bCs/>
              </w:rPr>
              <w:t xml:space="preserve"> у разі</w:t>
            </w:r>
            <w:r>
              <w:t xml:space="preserve"> </w:t>
            </w:r>
            <w:r>
              <w:rPr>
                <w:b/>
                <w:bCs/>
              </w:rPr>
              <w:t xml:space="preserve">наявності технічної можливості та надання споживачем контактних даних </w:t>
            </w:r>
            <w:r>
              <w:t xml:space="preserve">шляхом автоматично-цільового (таргетного) інформування через електронні платформи (месенджери, e-mail) не пізніше ніж за 5 днів до початку планової перерви. </w:t>
            </w:r>
          </w:p>
          <w:p w:rsidR="00795A09" w:rsidRDefault="00795A09" w:rsidP="00795A09">
            <w:pPr>
              <w:ind w:firstLine="176"/>
              <w:jc w:val="both"/>
            </w:pPr>
            <w:r>
              <w:t>Інформація щодо повідомлень про планові перерви в електропостачанні розподілу електричної енергії повинна зберігатися на вебсайті ОСР протягом 3 років.</w:t>
            </w:r>
          </w:p>
          <w:p w:rsidR="00795A09" w:rsidRDefault="00795A09" w:rsidP="00795A09">
            <w:pPr>
              <w:ind w:firstLine="313"/>
              <w:jc w:val="both"/>
            </w:pPr>
            <w:r>
              <w:t>Повідомлення має містити дату його розміщення на вебсайті.</w:t>
            </w: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7030A0"/>
              </w:rPr>
            </w:pPr>
          </w:p>
          <w:p w:rsidR="00795A09" w:rsidRDefault="00795A09" w:rsidP="00795A09">
            <w:pPr>
              <w:ind w:firstLine="313"/>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lang w:eastAsia="en-US"/>
              </w:rPr>
            </w:pPr>
            <w:r>
              <w:t xml:space="preserve">ОСР має забезпечити </w:t>
            </w:r>
            <w:r>
              <w:rPr>
                <w:b/>
                <w:bCs/>
              </w:rPr>
              <w:t xml:space="preserve">у сервісі особистого кабінету </w:t>
            </w:r>
            <w:r>
              <w:t xml:space="preserve">на власному вебсайті в мережі Інтернет </w:t>
            </w:r>
            <w:r>
              <w:rPr>
                <w:b/>
                <w:bCs/>
              </w:rPr>
              <w:t>та при зверненні до кол-центру за умови ідентифікації власника особового рахунку</w:t>
            </w:r>
            <w:r>
              <w:t xml:space="preserve"> можливість надання/оновлення заявником контактних даних </w:t>
            </w:r>
            <w:r>
              <w:rPr>
                <w:b/>
                <w:bCs/>
              </w:rPr>
              <w:t>для</w:t>
            </w:r>
            <w:r>
              <w:t xml:space="preserve"> отримання ним інформації про планові та аварійні перерви розподілу електричної енергії.</w:t>
            </w:r>
          </w:p>
          <w:p w:rsidR="00795A09" w:rsidRDefault="00795A09" w:rsidP="00795A09">
            <w:pPr>
              <w:ind w:firstLine="313"/>
              <w:jc w:val="both"/>
              <w:rPr>
                <w:b/>
                <w:bCs/>
              </w:rPr>
            </w:pPr>
            <w:r>
              <w:rPr>
                <w:b/>
                <w:bCs/>
              </w:rPr>
              <w:t>У разі зміни контактних даних зазначені зміни вважаються змінами до договору на розподіл електричної енергії.</w:t>
            </w:r>
          </w:p>
          <w:p w:rsidR="00795A09" w:rsidRDefault="00795A09" w:rsidP="00795A09">
            <w:pPr>
              <w:ind w:firstLine="313"/>
              <w:jc w:val="both"/>
              <w:rPr>
                <w:b/>
                <w:color w:val="7030A0"/>
              </w:rPr>
            </w:pPr>
            <w:r w:rsidRPr="002E6C71">
              <w:rPr>
                <w:b/>
                <w:color w:val="000000"/>
                <w:u w:val="single"/>
              </w:rPr>
              <w:t>ПрАТ «Львівобленерго»</w:t>
            </w:r>
          </w:p>
          <w:p w:rsidR="00795A09" w:rsidRDefault="00795A09" w:rsidP="00795A09">
            <w:pPr>
              <w:ind w:firstLine="458"/>
              <w:jc w:val="both"/>
              <w:rPr>
                <w:color w:val="000000"/>
              </w:rPr>
            </w:pPr>
            <w:r w:rsidRPr="002B354E">
              <w:rPr>
                <w:b/>
                <w:color w:val="7030A0"/>
              </w:rPr>
              <w:t>ОСР розміщує повідомлення</w:t>
            </w:r>
            <w:r>
              <w:rPr>
                <w:color w:val="000000"/>
                <w:sz w:val="28"/>
                <w:szCs w:val="28"/>
              </w:rPr>
              <w:t xml:space="preserve"> </w:t>
            </w:r>
            <w:r>
              <w:rPr>
                <w:color w:val="000000"/>
              </w:rPr>
              <w:t>п</w:t>
            </w:r>
            <w:r w:rsidRPr="008114A1">
              <w:rPr>
                <w:color w:val="000000"/>
              </w:rPr>
              <w:t xml:space="preserve">ро планові перерви </w:t>
            </w:r>
            <w:r w:rsidRPr="00C73837">
              <w:rPr>
                <w:color w:val="000000"/>
              </w:rPr>
              <w:t xml:space="preserve">в електропостачанні </w:t>
            </w:r>
            <w:r w:rsidRPr="00E94DDB">
              <w:rPr>
                <w:strike/>
                <w:color w:val="FF0000"/>
              </w:rPr>
              <w:t>повинен повідомляти обов'язково</w:t>
            </w:r>
            <w:r w:rsidRPr="008114A1">
              <w:rPr>
                <w:color w:val="000000"/>
              </w:rPr>
              <w:t xml:space="preserve"> на власному офіційному вебсайті в мережі Інтернет</w:t>
            </w:r>
            <w:r w:rsidRPr="00EA1FA6">
              <w:rPr>
                <w:b/>
                <w:color w:val="FF0000"/>
              </w:rPr>
              <w:t xml:space="preserve"> </w:t>
            </w:r>
            <w:r w:rsidRPr="00A50573">
              <w:rPr>
                <w:b/>
                <w:color w:val="00B050"/>
              </w:rPr>
              <w:t>та/або</w:t>
            </w:r>
            <w:r w:rsidRPr="007B3F88">
              <w:rPr>
                <w:b/>
                <w:color w:val="7030A0"/>
              </w:rPr>
              <w:t xml:space="preserve"> </w:t>
            </w:r>
            <w:r w:rsidRPr="0009438D">
              <w:rPr>
                <w:b/>
                <w:color w:val="7030A0"/>
              </w:rPr>
              <w:t>в засобах</w:t>
            </w:r>
            <w:r w:rsidRPr="007B3F88">
              <w:rPr>
                <w:b/>
                <w:color w:val="7030A0"/>
              </w:rPr>
              <w:t xml:space="preserve"> масової інформації</w:t>
            </w:r>
            <w:r>
              <w:rPr>
                <w:b/>
                <w:color w:val="7030A0"/>
              </w:rPr>
              <w:t xml:space="preserve">, </w:t>
            </w:r>
            <w:r w:rsidRPr="00A50573">
              <w:rPr>
                <w:b/>
                <w:color w:val="00B050"/>
              </w:rPr>
              <w:t>а також</w:t>
            </w:r>
            <w:r w:rsidRPr="007B3F88">
              <w:rPr>
                <w:b/>
                <w:color w:val="7030A0"/>
              </w:rPr>
              <w:t xml:space="preserve"> шляхом автоматично-цільового </w:t>
            </w:r>
            <w:r w:rsidRPr="00A50573">
              <w:rPr>
                <w:b/>
                <w:strike/>
                <w:color w:val="00B050"/>
              </w:rPr>
              <w:t>(таргетного)</w:t>
            </w:r>
            <w:r w:rsidRPr="007B3F88">
              <w:rPr>
                <w:b/>
                <w:color w:val="7030A0"/>
              </w:rPr>
              <w:t xml:space="preserve"> інформування</w:t>
            </w:r>
            <w:r>
              <w:rPr>
                <w:b/>
                <w:color w:val="7030A0"/>
              </w:rPr>
              <w:t xml:space="preserve"> </w:t>
            </w:r>
            <w:r w:rsidRPr="00A50573">
              <w:rPr>
                <w:b/>
                <w:color w:val="00B050"/>
              </w:rPr>
              <w:t>споживачів</w:t>
            </w:r>
            <w:r w:rsidRPr="007B3F88">
              <w:rPr>
                <w:b/>
                <w:color w:val="7030A0"/>
              </w:rPr>
              <w:t xml:space="preserve"> через електронні платформи (месенджери, </w:t>
            </w:r>
            <w:r w:rsidRPr="007B3F88">
              <w:rPr>
                <w:b/>
                <w:color w:val="7030A0"/>
                <w:lang w:val="en-US"/>
              </w:rPr>
              <w:t>e</w:t>
            </w:r>
            <w:r w:rsidRPr="007B3F88">
              <w:rPr>
                <w:b/>
                <w:color w:val="7030A0"/>
              </w:rPr>
              <w:t>-</w:t>
            </w:r>
            <w:r w:rsidRPr="007B3F88">
              <w:rPr>
                <w:b/>
                <w:color w:val="7030A0"/>
                <w:lang w:val="en-US"/>
              </w:rPr>
              <w:t>mail</w:t>
            </w:r>
            <w:r w:rsidRPr="007B3F88">
              <w:rPr>
                <w:b/>
                <w:color w:val="7030A0"/>
              </w:rPr>
              <w:t>)</w:t>
            </w:r>
            <w:r w:rsidRPr="00EA1FA6">
              <w:rPr>
                <w:b/>
                <w:color w:val="FF0000"/>
              </w:rPr>
              <w:t xml:space="preserve"> </w:t>
            </w:r>
            <w:r w:rsidRPr="008114A1">
              <w:rPr>
                <w:color w:val="000000"/>
              </w:rPr>
              <w:t>не пізніше ніж за 5 днів до початку</w:t>
            </w:r>
            <w:r>
              <w:rPr>
                <w:color w:val="000000"/>
              </w:rPr>
              <w:t xml:space="preserve"> </w:t>
            </w:r>
            <w:r w:rsidRPr="0009438D">
              <w:rPr>
                <w:b/>
                <w:color w:val="7030A0"/>
              </w:rPr>
              <w:t>планової</w:t>
            </w:r>
            <w:r w:rsidRPr="008114A1">
              <w:rPr>
                <w:color w:val="000000"/>
              </w:rPr>
              <w:t xml:space="preserve"> перерви.</w:t>
            </w:r>
          </w:p>
          <w:p w:rsidR="00795A09" w:rsidRDefault="00795A09" w:rsidP="00795A09">
            <w:pPr>
              <w:ind w:firstLine="458"/>
              <w:jc w:val="both"/>
              <w:rPr>
                <w:color w:val="000000"/>
              </w:rPr>
            </w:pPr>
            <w:r w:rsidRPr="008114A1">
              <w:rPr>
                <w:color w:val="000000"/>
              </w:rPr>
              <w:t>Інформація щодо повідомлень про планові перерви</w:t>
            </w:r>
            <w:r>
              <w:rPr>
                <w:color w:val="000000"/>
              </w:rPr>
              <w:t xml:space="preserve"> </w:t>
            </w:r>
            <w:r w:rsidRPr="00055095">
              <w:rPr>
                <w:color w:val="000000"/>
              </w:rPr>
              <w:t>в електропостачанні</w:t>
            </w:r>
            <w:r w:rsidRPr="008114A1">
              <w:rPr>
                <w:color w:val="000000"/>
              </w:rPr>
              <w:t xml:space="preserve"> повинна зберігатися на вебсайті ОСР протягом 3 років. </w:t>
            </w:r>
          </w:p>
          <w:p w:rsidR="00795A09" w:rsidRDefault="00795A09" w:rsidP="00795A09">
            <w:pPr>
              <w:ind w:firstLine="458"/>
              <w:jc w:val="both"/>
              <w:rPr>
                <w:color w:val="000000"/>
              </w:rPr>
            </w:pPr>
            <w:r w:rsidRPr="008114A1">
              <w:rPr>
                <w:color w:val="000000"/>
              </w:rPr>
              <w:t xml:space="preserve">Повідомлення </w:t>
            </w:r>
            <w:r w:rsidRPr="0009438D">
              <w:rPr>
                <w:strike/>
                <w:color w:val="FF0000"/>
              </w:rPr>
              <w:t>обов'язково</w:t>
            </w:r>
            <w:r w:rsidRPr="008114A1">
              <w:rPr>
                <w:color w:val="000000"/>
              </w:rPr>
              <w:t xml:space="preserve"> має містити дату його розміщення на вебсайті.</w:t>
            </w:r>
          </w:p>
          <w:p w:rsidR="00795A09" w:rsidRDefault="00795A09" w:rsidP="00795A09">
            <w:pPr>
              <w:ind w:firstLine="313"/>
              <w:jc w:val="both"/>
              <w:rPr>
                <w:b/>
                <w:color w:val="7030A0"/>
              </w:rPr>
            </w:pPr>
            <w:r w:rsidRPr="007B3F88">
              <w:rPr>
                <w:b/>
                <w:color w:val="7030A0"/>
              </w:rPr>
              <w:t>ОСР має забезпечити на власному вебсайті в мережі Інтернет</w:t>
            </w:r>
            <w:r>
              <w:rPr>
                <w:b/>
                <w:color w:val="7030A0"/>
              </w:rPr>
              <w:t xml:space="preserve"> </w:t>
            </w:r>
            <w:r w:rsidRPr="002941B0">
              <w:rPr>
                <w:b/>
                <w:color w:val="7030A0"/>
              </w:rPr>
              <w:t xml:space="preserve">можливість надання/оновлення заявником контактних даних та бажаних способів </w:t>
            </w:r>
            <w:r w:rsidRPr="002941B0">
              <w:rPr>
                <w:b/>
                <w:color w:val="7030A0"/>
              </w:rPr>
              <w:lastRenderedPageBreak/>
              <w:t>отримання</w:t>
            </w:r>
            <w:r w:rsidRPr="007B3F88">
              <w:rPr>
                <w:b/>
                <w:color w:val="7030A0"/>
              </w:rPr>
              <w:t xml:space="preserve"> ним інформації про планові та аварійні перерви розподілу електричної енергії при реєстрації у сервіс</w:t>
            </w:r>
            <w:r>
              <w:rPr>
                <w:b/>
                <w:color w:val="7030A0"/>
              </w:rPr>
              <w:t>і</w:t>
            </w:r>
            <w:r w:rsidRPr="007B3F88">
              <w:rPr>
                <w:b/>
                <w:color w:val="7030A0"/>
              </w:rPr>
              <w:t xml:space="preserve"> особист</w:t>
            </w:r>
            <w:r>
              <w:rPr>
                <w:b/>
                <w:color w:val="7030A0"/>
              </w:rPr>
              <w:t>ого</w:t>
            </w:r>
            <w:r w:rsidRPr="007B3F88">
              <w:rPr>
                <w:b/>
                <w:color w:val="7030A0"/>
              </w:rPr>
              <w:t xml:space="preserve"> кабінет</w:t>
            </w:r>
            <w:r>
              <w:rPr>
                <w:b/>
                <w:color w:val="7030A0"/>
              </w:rPr>
              <w:t>у</w:t>
            </w:r>
            <w:r w:rsidRPr="007B3F88">
              <w:rPr>
                <w:b/>
                <w:color w:val="7030A0"/>
              </w:rPr>
              <w:t xml:space="preserve">, при зверненні до кол-центру, </w:t>
            </w:r>
            <w:r w:rsidRPr="00A50573">
              <w:rPr>
                <w:b/>
                <w:strike/>
                <w:color w:val="00B050"/>
              </w:rPr>
              <w:t>при сплаті рахунків за спожиту електричну енергію</w:t>
            </w:r>
            <w:r w:rsidRPr="007B3F88">
              <w:rPr>
                <w:b/>
                <w:color w:val="7030A0"/>
              </w:rPr>
              <w:t xml:space="preserve"> тощо.</w:t>
            </w:r>
          </w:p>
          <w:p w:rsidR="00795A09" w:rsidRDefault="00795A09" w:rsidP="00795A09">
            <w:pPr>
              <w:ind w:firstLine="313"/>
              <w:jc w:val="both"/>
              <w:rPr>
                <w:b/>
                <w:color w:val="000000"/>
                <w:u w:val="single"/>
              </w:rPr>
            </w:pPr>
            <w:r w:rsidRPr="0067373E">
              <w:rPr>
                <w:b/>
                <w:color w:val="000000"/>
                <w:u w:val="single"/>
              </w:rPr>
              <w:t>ПрАТ «Рівнеобленерго»</w:t>
            </w:r>
          </w:p>
          <w:p w:rsidR="00EB1FC9" w:rsidRPr="0067373E" w:rsidRDefault="00EB1FC9" w:rsidP="00795A09">
            <w:pPr>
              <w:ind w:firstLine="313"/>
              <w:jc w:val="both"/>
              <w:rPr>
                <w:b/>
                <w:color w:val="000000"/>
                <w:u w:val="single"/>
              </w:rPr>
            </w:pPr>
            <w:r>
              <w:rPr>
                <w:b/>
                <w:color w:val="000000"/>
                <w:u w:val="single"/>
              </w:rPr>
              <w:t>Пропозиції надані після 09.04.2024 (кінцевий термін надання пропозицій)</w:t>
            </w:r>
          </w:p>
          <w:p w:rsidR="00795A09" w:rsidRPr="00DD2CDE" w:rsidRDefault="00795A09" w:rsidP="00795A09">
            <w:pPr>
              <w:jc w:val="both"/>
              <w:rPr>
                <w:color w:val="FF0000"/>
              </w:rPr>
            </w:pPr>
            <w:r>
              <w:rPr>
                <w:color w:val="000000"/>
              </w:rPr>
              <w:t>ОСР розміщує повідомлення п</w:t>
            </w:r>
            <w:r w:rsidRPr="008114A1">
              <w:rPr>
                <w:color w:val="000000"/>
              </w:rPr>
              <w:t>ро планові перерви в електропостачанні на власному офіційному вебсайті в мережі Інтернет</w:t>
            </w:r>
            <w:r>
              <w:rPr>
                <w:color w:val="000000"/>
              </w:rPr>
              <w:t xml:space="preserve"> </w:t>
            </w:r>
            <w:r w:rsidRPr="00455349">
              <w:rPr>
                <w:b/>
              </w:rPr>
              <w:t xml:space="preserve">та </w:t>
            </w:r>
            <w:r w:rsidRPr="00455349">
              <w:t>в</w:t>
            </w:r>
            <w:r w:rsidRPr="00E53DAB">
              <w:t xml:space="preserve"> засобах масової інформації </w:t>
            </w:r>
            <w:r w:rsidRPr="00E53DAB">
              <w:rPr>
                <w:b/>
              </w:rPr>
              <w:t xml:space="preserve">шляхом автоматично-цільового (таргетного) інформування через електронні платформи (месенджери, </w:t>
            </w:r>
            <w:r w:rsidRPr="00E53DAB">
              <w:rPr>
                <w:b/>
                <w:lang w:val="en-US"/>
              </w:rPr>
              <w:t>e</w:t>
            </w:r>
            <w:r w:rsidRPr="00E53DAB">
              <w:rPr>
                <w:b/>
              </w:rPr>
              <w:t>-</w:t>
            </w:r>
            <w:r w:rsidRPr="00E53DAB">
              <w:rPr>
                <w:b/>
                <w:lang w:val="en-US"/>
              </w:rPr>
              <w:t>mail</w:t>
            </w:r>
            <w:r w:rsidRPr="00E53DAB">
              <w:rPr>
                <w:b/>
              </w:rPr>
              <w:t>)</w:t>
            </w:r>
            <w:r>
              <w:rPr>
                <w:color w:val="000000"/>
              </w:rPr>
              <w:t xml:space="preserve"> </w:t>
            </w:r>
            <w:r w:rsidRPr="008114A1">
              <w:rPr>
                <w:color w:val="000000"/>
              </w:rPr>
              <w:t>не пізніше ніж за 5 днів до початку перерви.</w:t>
            </w:r>
            <w:r w:rsidRPr="00E53DAB">
              <w:rPr>
                <w:b/>
              </w:rPr>
              <w:t xml:space="preserve"> </w:t>
            </w:r>
            <w:r w:rsidRPr="00DD2CDE">
              <w:rPr>
                <w:b/>
                <w:color w:val="FF0000"/>
              </w:rPr>
              <w:t>Автоматично-цільове (таргетне)  інформування виконується за згоди користувача.</w:t>
            </w:r>
          </w:p>
          <w:p w:rsidR="00795A09" w:rsidRDefault="00795A09" w:rsidP="00795A09">
            <w:pPr>
              <w:jc w:val="both"/>
              <w:rPr>
                <w:color w:val="000000"/>
              </w:rPr>
            </w:pPr>
            <w:r w:rsidRPr="008114A1">
              <w:rPr>
                <w:color w:val="000000"/>
              </w:rPr>
              <w:t xml:space="preserve">Інформація щодо повідомлень про планові перерви </w:t>
            </w:r>
            <w:r>
              <w:rPr>
                <w:color w:val="000000"/>
              </w:rPr>
              <w:t xml:space="preserve">в електропостачанні </w:t>
            </w:r>
            <w:r w:rsidRPr="008114A1">
              <w:rPr>
                <w:b/>
                <w:color w:val="000000"/>
              </w:rPr>
              <w:t>розподілу електричної енергії</w:t>
            </w:r>
            <w:r>
              <w:rPr>
                <w:b/>
                <w:color w:val="FF0000"/>
              </w:rPr>
              <w:t xml:space="preserve"> </w:t>
            </w:r>
            <w:r w:rsidRPr="008114A1">
              <w:rPr>
                <w:color w:val="000000"/>
              </w:rPr>
              <w:t xml:space="preserve">повинна зберігатися на вебсайті ОСР протягом 3 років. </w:t>
            </w:r>
          </w:p>
          <w:p w:rsidR="00795A09" w:rsidRPr="006443E7" w:rsidRDefault="00795A09" w:rsidP="00795A09">
            <w:pPr>
              <w:jc w:val="both"/>
              <w:rPr>
                <w:color w:val="000000"/>
              </w:rPr>
            </w:pPr>
            <w:r w:rsidRPr="006443E7">
              <w:rPr>
                <w:color w:val="000000"/>
              </w:rPr>
              <w:t>Повідомлення має містити дату його розміщення на вебсайті.</w:t>
            </w:r>
          </w:p>
          <w:p w:rsidR="00795A09" w:rsidRDefault="00795A09" w:rsidP="00795A09">
            <w:pPr>
              <w:ind w:firstLine="313"/>
              <w:jc w:val="both"/>
              <w:rPr>
                <w:b/>
                <w:strike/>
                <w:color w:val="FF0000"/>
              </w:rPr>
            </w:pPr>
            <w:r w:rsidRPr="00686F8F">
              <w:rPr>
                <w:b/>
              </w:rPr>
              <w:t xml:space="preserve">ОСР має забезпечити на власному вебсайті в мережі Інтернет можливість надання/оновлення заявником контактних даних та бажаних способів отримання ним інформації про планові та аварійні перерви розподілу електричної енергії при реєстрації у сервісі особистого кабінету, </w:t>
            </w:r>
            <w:r w:rsidRPr="00DD2CDE">
              <w:rPr>
                <w:b/>
                <w:strike/>
                <w:color w:val="FF0000"/>
              </w:rPr>
              <w:t>при зверненні до кол-центру, при сплаті рахунків за електроенергію тощо.</w:t>
            </w:r>
          </w:p>
          <w:p w:rsidR="00795A09" w:rsidRDefault="00795A09" w:rsidP="00795A09">
            <w:pPr>
              <w:ind w:firstLine="313"/>
              <w:jc w:val="both"/>
              <w:rPr>
                <w:b/>
                <w:color w:val="7030A0"/>
              </w:rPr>
            </w:pPr>
          </w:p>
          <w:p w:rsidR="00795A09" w:rsidRDefault="00795A09" w:rsidP="00795A09">
            <w:pPr>
              <w:ind w:firstLine="313"/>
              <w:jc w:val="both"/>
              <w:rPr>
                <w:b/>
                <w:color w:val="000000"/>
                <w:u w:val="single"/>
              </w:rPr>
            </w:pPr>
            <w:r w:rsidRPr="00BE1DA6">
              <w:rPr>
                <w:b/>
                <w:color w:val="000000"/>
                <w:u w:val="single"/>
              </w:rPr>
              <w:t>АТ «</w:t>
            </w:r>
            <w:r>
              <w:rPr>
                <w:b/>
                <w:color w:val="000000"/>
                <w:u w:val="single"/>
              </w:rPr>
              <w:t>Житомир</w:t>
            </w:r>
            <w:r w:rsidRPr="00BE1DA6">
              <w:rPr>
                <w:b/>
                <w:color w:val="000000"/>
                <w:u w:val="single"/>
              </w:rPr>
              <w:t>обленерго»</w:t>
            </w:r>
          </w:p>
          <w:p w:rsidR="0062332E" w:rsidRDefault="0062332E" w:rsidP="00795A09">
            <w:pPr>
              <w:ind w:firstLine="313"/>
              <w:jc w:val="both"/>
              <w:rPr>
                <w:b/>
                <w:color w:val="000000"/>
                <w:u w:val="single"/>
              </w:rPr>
            </w:pPr>
            <w:r>
              <w:rPr>
                <w:b/>
                <w:color w:val="000000"/>
                <w:u w:val="single"/>
              </w:rPr>
              <w:t>Пропозиції надані після 09.04.2024 (кінцевий термін надання пропозицій)</w:t>
            </w:r>
          </w:p>
          <w:p w:rsidR="00795A09" w:rsidRPr="00DD2CDE" w:rsidRDefault="00795A09" w:rsidP="00795A09">
            <w:pPr>
              <w:jc w:val="both"/>
              <w:rPr>
                <w:color w:val="FF0000"/>
              </w:rPr>
            </w:pPr>
            <w:r>
              <w:rPr>
                <w:color w:val="000000"/>
              </w:rPr>
              <w:t>ОСР розміщує повідомлення п</w:t>
            </w:r>
            <w:r w:rsidRPr="008114A1">
              <w:rPr>
                <w:color w:val="000000"/>
              </w:rPr>
              <w:t>ро планові перерви в електропостачанні на власному офіційному вебсайті в мережі Інтернет</w:t>
            </w:r>
            <w:r>
              <w:rPr>
                <w:color w:val="000000"/>
              </w:rPr>
              <w:t xml:space="preserve"> </w:t>
            </w:r>
            <w:r w:rsidRPr="00455349">
              <w:rPr>
                <w:b/>
              </w:rPr>
              <w:t xml:space="preserve">та </w:t>
            </w:r>
            <w:r w:rsidRPr="00455349">
              <w:t>в</w:t>
            </w:r>
            <w:r w:rsidRPr="00E53DAB">
              <w:t xml:space="preserve"> </w:t>
            </w:r>
            <w:r w:rsidRPr="00E53DAB">
              <w:lastRenderedPageBreak/>
              <w:t xml:space="preserve">засобах масової інформації </w:t>
            </w:r>
            <w:r w:rsidRPr="00E53DAB">
              <w:rPr>
                <w:b/>
              </w:rPr>
              <w:t xml:space="preserve">шляхом автоматично-цільового (таргетного) інформування через електронні платформи (месенджери, </w:t>
            </w:r>
            <w:r w:rsidRPr="00E53DAB">
              <w:rPr>
                <w:b/>
                <w:lang w:val="en-US"/>
              </w:rPr>
              <w:t>e</w:t>
            </w:r>
            <w:r w:rsidRPr="00E53DAB">
              <w:rPr>
                <w:b/>
              </w:rPr>
              <w:t>-</w:t>
            </w:r>
            <w:r w:rsidRPr="00E53DAB">
              <w:rPr>
                <w:b/>
                <w:lang w:val="en-US"/>
              </w:rPr>
              <w:t>mail</w:t>
            </w:r>
            <w:r w:rsidRPr="00E53DAB">
              <w:rPr>
                <w:b/>
              </w:rPr>
              <w:t>)</w:t>
            </w:r>
            <w:r>
              <w:rPr>
                <w:color w:val="000000"/>
              </w:rPr>
              <w:t xml:space="preserve"> </w:t>
            </w:r>
            <w:r w:rsidRPr="008114A1">
              <w:rPr>
                <w:color w:val="000000"/>
              </w:rPr>
              <w:t>не пізніше ніж за 5 днів до початку перерви.</w:t>
            </w:r>
            <w:r w:rsidRPr="00E53DAB">
              <w:rPr>
                <w:b/>
              </w:rPr>
              <w:t xml:space="preserve"> </w:t>
            </w:r>
            <w:r w:rsidRPr="00DD2CDE">
              <w:rPr>
                <w:b/>
                <w:color w:val="FF0000"/>
              </w:rPr>
              <w:t>Автоматично-цільове</w:t>
            </w:r>
            <w:r>
              <w:rPr>
                <w:b/>
                <w:color w:val="FF0000"/>
              </w:rPr>
              <w:t xml:space="preserve"> </w:t>
            </w:r>
            <w:r w:rsidRPr="00DD2CDE">
              <w:rPr>
                <w:b/>
                <w:color w:val="FF0000"/>
              </w:rPr>
              <w:t>(таргетне)  інформування виконується за згоди користувача.</w:t>
            </w:r>
          </w:p>
          <w:p w:rsidR="00795A09" w:rsidRDefault="00795A09" w:rsidP="00795A09">
            <w:pPr>
              <w:jc w:val="both"/>
              <w:rPr>
                <w:color w:val="000000"/>
              </w:rPr>
            </w:pPr>
            <w:r w:rsidRPr="008114A1">
              <w:rPr>
                <w:color w:val="000000"/>
              </w:rPr>
              <w:t xml:space="preserve">Інформація щодо повідомлень про планові перерви </w:t>
            </w:r>
            <w:r>
              <w:rPr>
                <w:color w:val="000000"/>
              </w:rPr>
              <w:t xml:space="preserve">в електропостачанні </w:t>
            </w:r>
            <w:r w:rsidRPr="008114A1">
              <w:rPr>
                <w:b/>
                <w:color w:val="000000"/>
              </w:rPr>
              <w:t>розподілу електричної енергії</w:t>
            </w:r>
            <w:r>
              <w:rPr>
                <w:b/>
                <w:color w:val="FF0000"/>
              </w:rPr>
              <w:t xml:space="preserve"> </w:t>
            </w:r>
            <w:r w:rsidRPr="008114A1">
              <w:rPr>
                <w:color w:val="000000"/>
              </w:rPr>
              <w:t xml:space="preserve">повинна зберігатися на вебсайті ОСР протягом 3 років. </w:t>
            </w:r>
          </w:p>
          <w:p w:rsidR="00795A09" w:rsidRPr="006443E7" w:rsidRDefault="00795A09" w:rsidP="00795A09">
            <w:pPr>
              <w:jc w:val="both"/>
              <w:rPr>
                <w:color w:val="000000"/>
              </w:rPr>
            </w:pPr>
            <w:r w:rsidRPr="006443E7">
              <w:rPr>
                <w:color w:val="000000"/>
              </w:rPr>
              <w:t>Повідомлення має містити дату його розміщення на вебсайті.</w:t>
            </w:r>
          </w:p>
          <w:p w:rsidR="00795A09" w:rsidRDefault="00795A09" w:rsidP="00795A09">
            <w:pPr>
              <w:ind w:firstLine="313"/>
              <w:jc w:val="both"/>
              <w:rPr>
                <w:b/>
                <w:strike/>
                <w:color w:val="FF0000"/>
              </w:rPr>
            </w:pPr>
            <w:r w:rsidRPr="00686F8F">
              <w:rPr>
                <w:b/>
              </w:rPr>
              <w:t xml:space="preserve">ОСР має забезпечити на власному вебсайті в мережі Інтернет можливість надання/оновлення заявником контактних даних та бажаних способів отримання ним інформації про планові та аварійні перерви розподілу електричної енергії при реєстрації у сервісі особистого кабінету, </w:t>
            </w:r>
            <w:r w:rsidRPr="00DD2CDE">
              <w:rPr>
                <w:b/>
                <w:strike/>
                <w:color w:val="FF0000"/>
              </w:rPr>
              <w:t>при зверненні до кол-центру, при сплаті рахунків за електроенергію тощо.</w:t>
            </w:r>
          </w:p>
          <w:p w:rsidR="00795A09" w:rsidRPr="00597E56" w:rsidRDefault="00795A09" w:rsidP="00795A09">
            <w:pPr>
              <w:ind w:firstLine="313"/>
              <w:jc w:val="both"/>
              <w:rPr>
                <w:b/>
                <w:color w:val="000000"/>
              </w:rPr>
            </w:pPr>
          </w:p>
          <w:p w:rsidR="00795A09" w:rsidRPr="00597E56" w:rsidRDefault="00795A09" w:rsidP="00795A09">
            <w:pPr>
              <w:ind w:firstLine="313"/>
              <w:jc w:val="both"/>
              <w:rPr>
                <w:b/>
                <w:color w:val="000000"/>
              </w:rPr>
            </w:pPr>
          </w:p>
          <w:p w:rsidR="00795A09" w:rsidRPr="00597E56" w:rsidRDefault="00795A09" w:rsidP="00795A09">
            <w:pPr>
              <w:ind w:firstLine="313"/>
              <w:jc w:val="both"/>
              <w:rPr>
                <w:b/>
                <w:color w:val="000000"/>
              </w:rPr>
            </w:pPr>
          </w:p>
          <w:p w:rsidR="00795A09" w:rsidRDefault="00795A09" w:rsidP="00795A09">
            <w:pPr>
              <w:ind w:firstLine="313"/>
              <w:jc w:val="both"/>
              <w:rPr>
                <w:b/>
                <w:color w:val="000000"/>
              </w:rPr>
            </w:pPr>
          </w:p>
          <w:p w:rsidR="00FF03CA" w:rsidRPr="00597E56" w:rsidRDefault="00FF03CA" w:rsidP="00795A09">
            <w:pPr>
              <w:ind w:firstLine="313"/>
              <w:jc w:val="both"/>
              <w:rPr>
                <w:b/>
                <w:color w:val="000000"/>
              </w:rPr>
            </w:pPr>
          </w:p>
          <w:p w:rsidR="00795A09" w:rsidRDefault="00795A09" w:rsidP="00795A09">
            <w:pPr>
              <w:jc w:val="both"/>
              <w:rPr>
                <w:b/>
                <w:color w:val="000000"/>
                <w:u w:val="single"/>
              </w:rPr>
            </w:pPr>
            <w:r w:rsidRPr="00597E56">
              <w:rPr>
                <w:b/>
                <w:color w:val="000000"/>
                <w:u w:val="single"/>
              </w:rPr>
              <w:t>АТ «Миколаївобленерго»</w:t>
            </w:r>
          </w:p>
          <w:p w:rsidR="00FF03CA" w:rsidRPr="00597E56" w:rsidRDefault="00FF03CA"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BB61FD" w:rsidRDefault="00795A09" w:rsidP="00795A09">
            <w:pPr>
              <w:ind w:firstLine="458"/>
              <w:jc w:val="both"/>
            </w:pPr>
            <w:r w:rsidRPr="00BB61FD">
              <w:t>ОСР розміщує повідомлення</w:t>
            </w:r>
            <w:r w:rsidRPr="00BB61FD">
              <w:rPr>
                <w:sz w:val="28"/>
                <w:szCs w:val="28"/>
              </w:rPr>
              <w:t xml:space="preserve"> </w:t>
            </w:r>
            <w:r w:rsidRPr="00BB61FD">
              <w:t xml:space="preserve">про планові перерви в електропостачанні на власному офіційному вебсайті в мережі Інтернет та в засобах масової інформації шляхом автоматично-цільового (таргетного) інформування через електронні платформи (месенджери, </w:t>
            </w:r>
            <w:r w:rsidRPr="00BB61FD">
              <w:rPr>
                <w:lang w:val="en-US"/>
              </w:rPr>
              <w:t>e</w:t>
            </w:r>
            <w:r w:rsidRPr="00BB61FD">
              <w:t>-</w:t>
            </w:r>
            <w:r w:rsidRPr="00BB61FD">
              <w:rPr>
                <w:lang w:val="en-US"/>
              </w:rPr>
              <w:t>mail</w:t>
            </w:r>
            <w:r w:rsidRPr="00BB61FD">
              <w:t>) не пізніше ніж за 5 днів до початку планової перерви.</w:t>
            </w:r>
          </w:p>
          <w:p w:rsidR="00795A09" w:rsidRPr="00BB61FD" w:rsidRDefault="00795A09" w:rsidP="00795A09">
            <w:pPr>
              <w:ind w:firstLine="458"/>
              <w:jc w:val="both"/>
            </w:pPr>
            <w:r w:rsidRPr="00BB61FD">
              <w:t xml:space="preserve">Інформація щодо повідомлень про планові перерви в електропостачанні </w:t>
            </w:r>
            <w:r w:rsidRPr="00BB61FD">
              <w:lastRenderedPageBreak/>
              <w:t xml:space="preserve">повинна зберігатися на вебсайті ОСР протягом 3 років. </w:t>
            </w:r>
          </w:p>
          <w:p w:rsidR="00795A09" w:rsidRPr="00BB61FD" w:rsidRDefault="00795A09" w:rsidP="00795A09">
            <w:pPr>
              <w:ind w:firstLine="458"/>
              <w:jc w:val="both"/>
            </w:pPr>
            <w:r w:rsidRPr="00BB61FD">
              <w:t>Повідомлення має містити дату його розміщення на вебсайті.</w:t>
            </w:r>
          </w:p>
          <w:p w:rsidR="00795A09" w:rsidRDefault="00795A09" w:rsidP="00795A09">
            <w:pPr>
              <w:ind w:firstLine="458"/>
              <w:jc w:val="both"/>
              <w:rPr>
                <w:b/>
              </w:rPr>
            </w:pPr>
            <w:r w:rsidRPr="00BB61FD">
              <w:t xml:space="preserve">ОСР має забезпечити на власному вебсайті в мережі Інтернет можливість надання/оновлення заявником контактних даних та бажаних способів отримання ним інформації про планові та аварійні перерви розподілу електричної енергії при реєстрації у сервісі особистого кабінету, при зверненні до кол-центру, </w:t>
            </w:r>
            <w:r w:rsidRPr="00BB61FD">
              <w:rPr>
                <w:strike/>
              </w:rPr>
              <w:t>при сплаті рахунків за спожиту електричну енергію тощо.</w:t>
            </w:r>
            <w:r w:rsidRPr="00BB61FD">
              <w:rPr>
                <w:b/>
              </w:rPr>
              <w:t xml:space="preserve"> </w:t>
            </w:r>
          </w:p>
          <w:p w:rsidR="00795A09" w:rsidRDefault="00795A09" w:rsidP="00795A09">
            <w:pPr>
              <w:ind w:firstLine="403"/>
              <w:jc w:val="both"/>
              <w:rPr>
                <w:b/>
              </w:rPr>
            </w:pPr>
          </w:p>
          <w:p w:rsidR="00795A09" w:rsidRDefault="00795A09" w:rsidP="00795A09">
            <w:pPr>
              <w:jc w:val="both"/>
              <w:rPr>
                <w:b/>
              </w:rPr>
            </w:pPr>
            <w:r>
              <w:rPr>
                <w:b/>
              </w:rPr>
              <w:t xml:space="preserve">Користувач </w:t>
            </w:r>
            <w:r w:rsidRPr="00BC3CE7">
              <w:rPr>
                <w:b/>
              </w:rPr>
              <w:t xml:space="preserve">має право відмовитися від інформування про планові перерви в електропостачанні через електронні платформи (месенджери, </w:t>
            </w:r>
            <w:r w:rsidRPr="00BC3CE7">
              <w:rPr>
                <w:b/>
                <w:lang w:val="en-US"/>
              </w:rPr>
              <w:t>e</w:t>
            </w:r>
            <w:r w:rsidRPr="00BC3CE7">
              <w:rPr>
                <w:b/>
              </w:rPr>
              <w:t>-</w:t>
            </w:r>
            <w:r w:rsidRPr="00BC3CE7">
              <w:rPr>
                <w:b/>
                <w:lang w:val="en-US"/>
              </w:rPr>
              <w:t>mail</w:t>
            </w:r>
            <w:r w:rsidRPr="00BC3CE7">
              <w:rPr>
                <w:b/>
              </w:rPr>
              <w:t>).</w:t>
            </w:r>
          </w:p>
          <w:p w:rsidR="00795A09" w:rsidRDefault="00795A09" w:rsidP="00795A09">
            <w:pPr>
              <w:jc w:val="both"/>
              <w:rPr>
                <w:b/>
                <w:color w:val="7030A0"/>
                <w:u w:val="single"/>
              </w:rPr>
            </w:pPr>
          </w:p>
          <w:p w:rsidR="00795A09" w:rsidRDefault="00795A09" w:rsidP="00795A09">
            <w:pPr>
              <w:jc w:val="both"/>
              <w:rPr>
                <w:b/>
                <w:color w:val="000000"/>
                <w:u w:val="single"/>
              </w:rPr>
            </w:pPr>
            <w:r w:rsidRPr="003A399D">
              <w:rPr>
                <w:b/>
                <w:color w:val="000000"/>
                <w:u w:val="single"/>
              </w:rPr>
              <w:t>ПрАТ «ПЕЕМ» ЦЕК»</w:t>
            </w:r>
          </w:p>
          <w:p w:rsidR="00795A09" w:rsidRPr="00732445" w:rsidRDefault="00795A09" w:rsidP="00795A09">
            <w:pPr>
              <w:rPr>
                <w:i/>
                <w:iCs/>
                <w:lang w:val="ru-RU"/>
              </w:rPr>
            </w:pPr>
            <w:r w:rsidRPr="00732445">
              <w:rPr>
                <w:i/>
                <w:iCs/>
                <w:lang w:val="ru-RU"/>
              </w:rPr>
              <w:t>Викласти пункти</w:t>
            </w:r>
            <w:r>
              <w:rPr>
                <w:i/>
                <w:iCs/>
                <w:lang w:val="ru-RU"/>
              </w:rPr>
              <w:t xml:space="preserve"> пропозиції</w:t>
            </w:r>
            <w:r w:rsidRPr="00732445">
              <w:rPr>
                <w:i/>
                <w:iCs/>
                <w:lang w:val="ru-RU"/>
              </w:rPr>
              <w:t xml:space="preserve"> НКРЕКП в такій редакції:</w:t>
            </w:r>
          </w:p>
          <w:p w:rsidR="00795A09" w:rsidRDefault="00795A09" w:rsidP="00795A09">
            <w:pPr>
              <w:ind w:firstLine="458"/>
              <w:rPr>
                <w:color w:val="000000"/>
              </w:rPr>
            </w:pPr>
            <w:r w:rsidRPr="002B354E">
              <w:rPr>
                <w:b/>
                <w:color w:val="7030A0"/>
              </w:rPr>
              <w:t>ОСР розміщує повідомлення</w:t>
            </w:r>
            <w:r>
              <w:rPr>
                <w:color w:val="000000"/>
                <w:sz w:val="28"/>
                <w:szCs w:val="28"/>
              </w:rPr>
              <w:t xml:space="preserve"> </w:t>
            </w:r>
            <w:r>
              <w:rPr>
                <w:color w:val="000000"/>
              </w:rPr>
              <w:t>п</w:t>
            </w:r>
            <w:r w:rsidRPr="008114A1">
              <w:rPr>
                <w:color w:val="000000"/>
              </w:rPr>
              <w:t xml:space="preserve">ро планові перерви </w:t>
            </w:r>
            <w:r w:rsidRPr="00C73837">
              <w:rPr>
                <w:color w:val="000000"/>
              </w:rPr>
              <w:t xml:space="preserve">в електропостачанні </w:t>
            </w:r>
            <w:r w:rsidRPr="00E94DDB">
              <w:rPr>
                <w:strike/>
                <w:color w:val="FF0000"/>
              </w:rPr>
              <w:t>повинен повідомляти обов'язково</w:t>
            </w:r>
            <w:r w:rsidRPr="008114A1">
              <w:rPr>
                <w:color w:val="000000"/>
              </w:rPr>
              <w:t xml:space="preserve"> на власному офіційному вебсайті в мережі Інтернет</w:t>
            </w:r>
            <w:r w:rsidRPr="00EA1FA6">
              <w:rPr>
                <w:b/>
                <w:color w:val="FF0000"/>
              </w:rPr>
              <w:t xml:space="preserve"> </w:t>
            </w:r>
            <w:r w:rsidRPr="007B3F88">
              <w:rPr>
                <w:b/>
                <w:color w:val="7030A0"/>
              </w:rPr>
              <w:t xml:space="preserve">та </w:t>
            </w:r>
            <w:r w:rsidRPr="0009438D">
              <w:rPr>
                <w:b/>
                <w:color w:val="7030A0"/>
              </w:rPr>
              <w:t>в засобах</w:t>
            </w:r>
            <w:r w:rsidRPr="007B3F88">
              <w:rPr>
                <w:b/>
                <w:color w:val="7030A0"/>
              </w:rPr>
              <w:t xml:space="preserve"> масової інформації шляхом автоматично-цільового (таргетного) інформування через електронні платформи (месенджери, </w:t>
            </w:r>
            <w:r w:rsidRPr="007B3F88">
              <w:rPr>
                <w:b/>
                <w:color w:val="7030A0"/>
                <w:lang w:val="en-US"/>
              </w:rPr>
              <w:t>e</w:t>
            </w:r>
            <w:r w:rsidRPr="007B3F88">
              <w:rPr>
                <w:b/>
                <w:color w:val="7030A0"/>
              </w:rPr>
              <w:t>-</w:t>
            </w:r>
            <w:r w:rsidRPr="007B3F88">
              <w:rPr>
                <w:b/>
                <w:color w:val="7030A0"/>
                <w:lang w:val="en-US"/>
              </w:rPr>
              <w:t>mail</w:t>
            </w:r>
            <w:r w:rsidRPr="007B3F88">
              <w:rPr>
                <w:b/>
                <w:color w:val="7030A0"/>
              </w:rPr>
              <w:t>)</w:t>
            </w:r>
            <w:r w:rsidRPr="00EA1FA6">
              <w:rPr>
                <w:b/>
                <w:color w:val="FF0000"/>
              </w:rPr>
              <w:t xml:space="preserve"> </w:t>
            </w:r>
            <w:r w:rsidRPr="008114A1">
              <w:rPr>
                <w:color w:val="000000"/>
              </w:rPr>
              <w:t>не пізніше ніж за 5 днів до початку</w:t>
            </w:r>
            <w:r>
              <w:rPr>
                <w:color w:val="000000"/>
              </w:rPr>
              <w:t xml:space="preserve"> </w:t>
            </w:r>
            <w:r w:rsidRPr="0009438D">
              <w:rPr>
                <w:b/>
                <w:color w:val="7030A0"/>
              </w:rPr>
              <w:t>планової</w:t>
            </w:r>
            <w:r w:rsidRPr="008114A1">
              <w:rPr>
                <w:color w:val="000000"/>
              </w:rPr>
              <w:t xml:space="preserve"> перерви.</w:t>
            </w:r>
          </w:p>
          <w:p w:rsidR="00795A09" w:rsidRDefault="00795A09" w:rsidP="00795A09">
            <w:pPr>
              <w:ind w:firstLine="458"/>
              <w:rPr>
                <w:color w:val="000000"/>
              </w:rPr>
            </w:pPr>
            <w:r w:rsidRPr="008114A1">
              <w:rPr>
                <w:color w:val="000000"/>
              </w:rPr>
              <w:t>Інформація щодо повідомлень про планові перерви</w:t>
            </w:r>
            <w:r>
              <w:rPr>
                <w:color w:val="000000"/>
              </w:rPr>
              <w:t xml:space="preserve"> </w:t>
            </w:r>
            <w:r w:rsidRPr="00055095">
              <w:rPr>
                <w:color w:val="000000"/>
              </w:rPr>
              <w:t>в електропостачанні</w:t>
            </w:r>
            <w:r w:rsidRPr="008114A1">
              <w:rPr>
                <w:color w:val="000000"/>
              </w:rPr>
              <w:t xml:space="preserve"> повинна зберігатися на вебсайті ОСР протягом 3 років. </w:t>
            </w:r>
          </w:p>
          <w:p w:rsidR="00795A09" w:rsidRDefault="00795A09" w:rsidP="00795A09">
            <w:pPr>
              <w:ind w:firstLine="458"/>
              <w:rPr>
                <w:color w:val="000000"/>
              </w:rPr>
            </w:pPr>
            <w:r w:rsidRPr="008114A1">
              <w:rPr>
                <w:color w:val="000000"/>
              </w:rPr>
              <w:t xml:space="preserve">Повідомлення </w:t>
            </w:r>
            <w:r w:rsidRPr="0009438D">
              <w:rPr>
                <w:strike/>
                <w:color w:val="FF0000"/>
              </w:rPr>
              <w:t>обов'язково</w:t>
            </w:r>
            <w:r w:rsidRPr="008114A1">
              <w:rPr>
                <w:color w:val="000000"/>
              </w:rPr>
              <w:t xml:space="preserve"> має містити дату його розміщення на вебсайті.</w:t>
            </w:r>
          </w:p>
          <w:p w:rsidR="00795A09" w:rsidRPr="004B7792" w:rsidRDefault="00795A09" w:rsidP="00795A09">
            <w:pPr>
              <w:jc w:val="both"/>
              <w:rPr>
                <w:b/>
                <w:color w:val="7030A0"/>
                <w:u w:val="single"/>
              </w:rPr>
            </w:pPr>
            <w:r w:rsidRPr="007B3F88">
              <w:rPr>
                <w:b/>
                <w:color w:val="7030A0"/>
              </w:rPr>
              <w:t>ОСР має забезпечити на власному вебсайті в мережі Інтернет</w:t>
            </w:r>
            <w:r>
              <w:rPr>
                <w:b/>
                <w:color w:val="7030A0"/>
              </w:rPr>
              <w:t xml:space="preserve"> </w:t>
            </w:r>
            <w:r w:rsidRPr="002941B0">
              <w:rPr>
                <w:b/>
                <w:color w:val="7030A0"/>
              </w:rPr>
              <w:t xml:space="preserve">можливість надання/оновлення заявником контактних даних </w:t>
            </w:r>
            <w:r w:rsidRPr="00955E5D">
              <w:rPr>
                <w:b/>
                <w:strike/>
                <w:color w:val="FF0000"/>
              </w:rPr>
              <w:t>та бажаних способів</w:t>
            </w:r>
            <w:r w:rsidRPr="002941B0">
              <w:rPr>
                <w:b/>
                <w:color w:val="7030A0"/>
              </w:rPr>
              <w:t xml:space="preserve"> </w:t>
            </w:r>
            <w:r>
              <w:rPr>
                <w:b/>
                <w:color w:val="7030A0"/>
              </w:rPr>
              <w:t xml:space="preserve">для </w:t>
            </w:r>
            <w:r w:rsidRPr="002941B0">
              <w:rPr>
                <w:b/>
                <w:color w:val="7030A0"/>
              </w:rPr>
              <w:t>отримання</w:t>
            </w:r>
            <w:r w:rsidRPr="007B3F88">
              <w:rPr>
                <w:b/>
                <w:color w:val="7030A0"/>
              </w:rPr>
              <w:t xml:space="preserve"> ним інформації про </w:t>
            </w:r>
            <w:r w:rsidRPr="007B3F88">
              <w:rPr>
                <w:b/>
                <w:color w:val="7030A0"/>
              </w:rPr>
              <w:lastRenderedPageBreak/>
              <w:t>планові та аварійні перерви розподілу електричної енергії при реєстрації у сервіс</w:t>
            </w:r>
            <w:r>
              <w:rPr>
                <w:b/>
                <w:color w:val="7030A0"/>
              </w:rPr>
              <w:t>і</w:t>
            </w:r>
            <w:r w:rsidRPr="007B3F88">
              <w:rPr>
                <w:b/>
                <w:color w:val="7030A0"/>
              </w:rPr>
              <w:t xml:space="preserve"> особист</w:t>
            </w:r>
            <w:r>
              <w:rPr>
                <w:b/>
                <w:color w:val="7030A0"/>
              </w:rPr>
              <w:t>ого</w:t>
            </w:r>
            <w:r w:rsidRPr="007B3F88">
              <w:rPr>
                <w:b/>
                <w:color w:val="7030A0"/>
              </w:rPr>
              <w:t xml:space="preserve"> кабінет</w:t>
            </w:r>
            <w:r>
              <w:rPr>
                <w:b/>
                <w:color w:val="7030A0"/>
              </w:rPr>
              <w:t>у</w:t>
            </w:r>
            <w:r w:rsidRPr="007B3F88">
              <w:rPr>
                <w:b/>
                <w:color w:val="7030A0"/>
              </w:rPr>
              <w:t xml:space="preserve">, при зверненні до кол-центру, при сплаті рахунків за </w:t>
            </w:r>
            <w:r>
              <w:rPr>
                <w:b/>
                <w:color w:val="7030A0"/>
              </w:rPr>
              <w:t xml:space="preserve">спожиту </w:t>
            </w:r>
            <w:r w:rsidRPr="007B3F88">
              <w:rPr>
                <w:b/>
                <w:color w:val="7030A0"/>
              </w:rPr>
              <w:t>електр</w:t>
            </w:r>
            <w:r>
              <w:rPr>
                <w:b/>
                <w:color w:val="7030A0"/>
              </w:rPr>
              <w:t>ичну енергію</w:t>
            </w:r>
            <w:r w:rsidRPr="007B3F88">
              <w:rPr>
                <w:b/>
                <w:color w:val="7030A0"/>
              </w:rPr>
              <w:t xml:space="preserve"> тощо.</w:t>
            </w:r>
          </w:p>
        </w:tc>
        <w:tc>
          <w:tcPr>
            <w:tcW w:w="4113" w:type="dxa"/>
          </w:tcPr>
          <w:p w:rsidR="00795A09" w:rsidRDefault="00795A09" w:rsidP="00795A09">
            <w:pPr>
              <w:jc w:val="both"/>
              <w:rPr>
                <w:b/>
                <w:color w:val="000000"/>
                <w:u w:val="single"/>
              </w:rPr>
            </w:pPr>
            <w:r w:rsidRPr="005E673F">
              <w:rPr>
                <w:b/>
                <w:color w:val="000000"/>
                <w:u w:val="single"/>
              </w:rPr>
              <w:lastRenderedPageBreak/>
              <w:t>АТ «Прикарпаттяобленерго»</w:t>
            </w:r>
          </w:p>
          <w:p w:rsidR="00795A09" w:rsidRPr="00260FD5" w:rsidRDefault="00795A09" w:rsidP="00795A09">
            <w:pPr>
              <w:jc w:val="both"/>
              <w:rPr>
                <w:color w:val="000000"/>
              </w:rPr>
            </w:pPr>
            <w:r w:rsidRPr="00260FD5">
              <w:rPr>
                <w:color w:val="000000"/>
              </w:rPr>
              <w:t>На думку Товариства в період дії на території України воєнного стану розміщувати інформацію про планові вимкнення із детальним описом їх причин недоречно. Окрім того, для реалізації запропонованих змін Товариству необхідно вносити зміни в програмні продукти, а фінансування даних змін в бюджеті товариства не передбачено.</w:t>
            </w:r>
          </w:p>
          <w:p w:rsidR="00795A09" w:rsidRDefault="00795A09" w:rsidP="00795A09">
            <w:pPr>
              <w:ind w:firstLine="458"/>
              <w:jc w:val="both"/>
              <w:rPr>
                <w:color w:val="000000"/>
              </w:rPr>
            </w:pPr>
            <w:r w:rsidRPr="00260FD5">
              <w:rPr>
                <w:color w:val="000000"/>
              </w:rPr>
              <w:t xml:space="preserve">Крім того, </w:t>
            </w:r>
            <w:r w:rsidRPr="00260FD5">
              <w:rPr>
                <w:b/>
                <w:bCs/>
                <w:color w:val="000000"/>
              </w:rPr>
              <w:t xml:space="preserve">ОСР здійснює інформування Користувачів </w:t>
            </w:r>
            <w:r w:rsidRPr="00260FD5">
              <w:rPr>
                <w:color w:val="000000"/>
              </w:rPr>
              <w:t xml:space="preserve">на власному офіційному вебсайті в мережі Інтернет та в засобах масової інформації шляхом автоматично-цільового (таргетного) інформування через електронні платформи </w:t>
            </w:r>
            <w:r w:rsidRPr="00260FD5">
              <w:rPr>
                <w:color w:val="000000"/>
              </w:rPr>
              <w:lastRenderedPageBreak/>
              <w:t xml:space="preserve">(месенджери, e-mail) на  контактні телефони чи електронні адреси вказані в Заяві приєднання до Договору споживача на надання послуг з розподілу електричної енергії. Зміна контактних даних споживача відбувається через додатковий правочин, відповідно до Цивільного кодексу України ст. 654 де заміни вчиняється </w:t>
            </w:r>
            <w:r w:rsidRPr="00260FD5">
              <w:rPr>
                <w:b/>
                <w:bCs/>
                <w:color w:val="000000"/>
              </w:rPr>
              <w:t>у такій самій формі, що і правочин</w:t>
            </w:r>
            <w:r w:rsidRPr="00260FD5">
              <w:rPr>
                <w:color w:val="000000"/>
              </w:rPr>
              <w:t>, на підставі якого виникло зобов'язання.</w:t>
            </w:r>
          </w:p>
          <w:p w:rsidR="00243130" w:rsidRDefault="00243130" w:rsidP="00795A09">
            <w:pPr>
              <w:jc w:val="both"/>
              <w:rPr>
                <w:b/>
                <w:color w:val="000000"/>
                <w:u w:val="single"/>
              </w:rPr>
            </w:pPr>
          </w:p>
          <w:p w:rsidR="00243130" w:rsidRDefault="00243130" w:rsidP="00795A09">
            <w:pPr>
              <w:jc w:val="both"/>
              <w:rPr>
                <w:b/>
                <w:color w:val="000000"/>
                <w:u w:val="single"/>
              </w:rPr>
            </w:pPr>
          </w:p>
          <w:p w:rsidR="00795A09" w:rsidRDefault="00795A09" w:rsidP="00795A09">
            <w:pPr>
              <w:jc w:val="both"/>
              <w:rPr>
                <w:color w:val="000000"/>
              </w:rPr>
            </w:pPr>
            <w:r w:rsidRPr="001C3507">
              <w:rPr>
                <w:b/>
                <w:color w:val="000000"/>
                <w:u w:val="single"/>
              </w:rPr>
              <w:t>ПАТ «Кіровоградобленерго»</w:t>
            </w:r>
          </w:p>
          <w:p w:rsidR="00795A09" w:rsidRDefault="00795A09" w:rsidP="00795A09">
            <w:pPr>
              <w:jc w:val="both"/>
            </w:pPr>
            <w:r w:rsidRPr="009F0089">
              <w:t>словосполучення</w:t>
            </w:r>
            <w:r w:rsidRPr="009F0089">
              <w:rPr>
                <w:color w:val="FF0000"/>
              </w:rPr>
              <w:t xml:space="preserve"> </w:t>
            </w:r>
            <w:r w:rsidRPr="009F0089">
              <w:rPr>
                <w:color w:val="7030A0"/>
              </w:rPr>
              <w:t>«при зверненні до кол-центру, при сплаті рахунків за електроенергію тощо.»</w:t>
            </w:r>
            <w:r w:rsidRPr="009F0089">
              <w:rPr>
                <w:color w:val="FF0000"/>
              </w:rPr>
              <w:t xml:space="preserve"> </w:t>
            </w:r>
            <w:r w:rsidRPr="009F0089">
              <w:t>потребує уточнення, адже при зверненні до КЦ у ОСР відсутня можливість достовірної ідентифікації користувача, а при оплаті за послуги в банківській установі у ОСР взагалі відсутній контакт з платником.</w:t>
            </w: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b/>
                <w:color w:val="000000"/>
                <w:u w:val="single"/>
              </w:rPr>
            </w:pPr>
            <w:r w:rsidRPr="001C3507">
              <w:rPr>
                <w:b/>
                <w:color w:val="000000"/>
                <w:u w:val="single"/>
              </w:rPr>
              <w:t>АТ «</w:t>
            </w:r>
            <w:r>
              <w:rPr>
                <w:b/>
                <w:color w:val="000000"/>
                <w:u w:val="single"/>
              </w:rPr>
              <w:t>Полтаваобленерго</w:t>
            </w:r>
            <w:r w:rsidRPr="001C3507">
              <w:rPr>
                <w:b/>
                <w:color w:val="000000"/>
                <w:u w:val="single"/>
              </w:rPr>
              <w:t>»</w:t>
            </w:r>
          </w:p>
          <w:p w:rsidR="00795A09" w:rsidRDefault="00795A09" w:rsidP="00795A09">
            <w:pPr>
              <w:tabs>
                <w:tab w:val="left" w:pos="1537"/>
                <w:tab w:val="left" w:pos="2444"/>
                <w:tab w:val="left" w:pos="3030"/>
              </w:tabs>
              <w:jc w:val="both"/>
              <w:rPr>
                <w:b/>
                <w:color w:val="7030A0"/>
                <w:lang w:eastAsia="en-US"/>
              </w:rPr>
            </w:pPr>
            <w:r>
              <w:t>Наполягаємо залишити</w:t>
            </w:r>
            <w:r>
              <w:rPr>
                <w:b/>
                <w:color w:val="00B0F0"/>
              </w:rPr>
              <w:t xml:space="preserve"> </w:t>
            </w:r>
            <w:r>
              <w:rPr>
                <w:b/>
                <w:color w:val="7030A0"/>
              </w:rPr>
              <w:t>«...та/або в засобах масової інформації…».</w:t>
            </w:r>
          </w:p>
          <w:p w:rsidR="00795A09" w:rsidRDefault="00795A09" w:rsidP="00795A09">
            <w:pPr>
              <w:tabs>
                <w:tab w:val="left" w:pos="1537"/>
                <w:tab w:val="left" w:pos="2444"/>
                <w:tab w:val="left" w:pos="3030"/>
              </w:tabs>
              <w:jc w:val="both"/>
              <w:rPr>
                <w:i/>
                <w:shd w:val="clear" w:color="auto" w:fill="FFFFFF"/>
              </w:rPr>
            </w:pPr>
            <w:r>
              <w:rPr>
                <w:i/>
                <w:color w:val="333333"/>
                <w:shd w:val="clear" w:color="auto" w:fill="FFFFFF"/>
              </w:rPr>
              <w:lastRenderedPageBreak/>
              <w:t>Відповідно до Закону України про медіа: медіа (засіб масової інформації) - засіб поширення масової інформації у будь-якій формі, який періодично чи регулярно виходить у світ під редакційним контролем та постійною назвою як індивідуалізуючою ознакою.</w:t>
            </w:r>
            <w:r>
              <w:rPr>
                <w:i/>
                <w:shd w:val="clear" w:color="auto" w:fill="FFFFFF"/>
              </w:rPr>
              <w:t xml:space="preserve"> </w:t>
            </w:r>
          </w:p>
          <w:p w:rsidR="00795A09" w:rsidRDefault="00795A09" w:rsidP="00795A09">
            <w:pPr>
              <w:tabs>
                <w:tab w:val="left" w:pos="1537"/>
                <w:tab w:val="left" w:pos="2444"/>
                <w:tab w:val="left" w:pos="3030"/>
              </w:tabs>
              <w:jc w:val="both"/>
              <w:rPr>
                <w:i/>
                <w:color w:val="333333"/>
                <w:shd w:val="clear" w:color="auto" w:fill="FFFFFF"/>
              </w:rPr>
            </w:pPr>
            <w:r>
              <w:rPr>
                <w:i/>
                <w:color w:val="333333"/>
                <w:shd w:val="clear" w:color="auto" w:fill="FFFFFF"/>
              </w:rPr>
              <w:t>Дані платформи являються платними та мають відповідний час планування для виходу в ефір,  тарифом ОСР не передбачені дані витрати.</w:t>
            </w:r>
          </w:p>
          <w:p w:rsidR="00795A09" w:rsidRDefault="00795A09" w:rsidP="00795A09">
            <w:pPr>
              <w:tabs>
                <w:tab w:val="left" w:pos="1537"/>
                <w:tab w:val="left" w:pos="2444"/>
                <w:tab w:val="left" w:pos="3030"/>
              </w:tabs>
              <w:jc w:val="both"/>
              <w:rPr>
                <w:i/>
                <w:color w:val="333333"/>
                <w:shd w:val="clear" w:color="auto" w:fill="FFFFFF"/>
              </w:rPr>
            </w:pPr>
          </w:p>
          <w:p w:rsidR="00795A09" w:rsidRDefault="00795A09" w:rsidP="00795A09">
            <w:pPr>
              <w:tabs>
                <w:tab w:val="left" w:pos="1537"/>
                <w:tab w:val="left" w:pos="2444"/>
                <w:tab w:val="left" w:pos="3030"/>
              </w:tabs>
              <w:jc w:val="both"/>
              <w:rPr>
                <w:i/>
                <w:color w:val="333333"/>
                <w:shd w:val="clear" w:color="auto" w:fill="FFFFFF"/>
              </w:rPr>
            </w:pPr>
          </w:p>
          <w:p w:rsidR="00795A09" w:rsidRDefault="00795A09" w:rsidP="00795A09">
            <w:pPr>
              <w:tabs>
                <w:tab w:val="left" w:pos="1537"/>
                <w:tab w:val="left" w:pos="2444"/>
                <w:tab w:val="left" w:pos="3030"/>
              </w:tabs>
              <w:jc w:val="both"/>
              <w:rPr>
                <w:szCs w:val="24"/>
                <w:lang w:eastAsia="uk-UA"/>
              </w:rPr>
            </w:pPr>
            <w:r>
              <w:rPr>
                <w:lang w:eastAsia="uk-UA"/>
              </w:rPr>
              <w:t>Пропонуємо видалити слова «</w:t>
            </w:r>
            <w:r>
              <w:rPr>
                <w:b/>
                <w:strike/>
                <w:color w:val="FF0000"/>
              </w:rPr>
              <w:t>, при сплаті рахунків за спожиту електричну енергію тощо</w:t>
            </w:r>
            <w:r>
              <w:rPr>
                <w:lang w:eastAsia="uk-UA"/>
              </w:rPr>
              <w:t>».</w:t>
            </w:r>
          </w:p>
          <w:p w:rsidR="00795A09" w:rsidRDefault="00795A09" w:rsidP="00795A09">
            <w:pPr>
              <w:tabs>
                <w:tab w:val="left" w:pos="1537"/>
                <w:tab w:val="left" w:pos="2444"/>
                <w:tab w:val="left" w:pos="3030"/>
              </w:tabs>
              <w:jc w:val="both"/>
              <w:rPr>
                <w:i/>
                <w:lang w:eastAsia="uk-UA"/>
              </w:rPr>
            </w:pPr>
            <w:r>
              <w:rPr>
                <w:i/>
                <w:lang w:eastAsia="uk-UA"/>
              </w:rPr>
              <w:t xml:space="preserve"> </w:t>
            </w:r>
          </w:p>
          <w:p w:rsidR="00795A09" w:rsidRDefault="00795A09" w:rsidP="00795A09">
            <w:pPr>
              <w:jc w:val="both"/>
              <w:rPr>
                <w:i/>
                <w:lang w:eastAsia="uk-UA"/>
              </w:rPr>
            </w:pPr>
            <w:r>
              <w:rPr>
                <w:i/>
                <w:lang w:eastAsia="uk-UA"/>
              </w:rPr>
              <w:t>побутові споживачі не здійснюють оплату за спожиту електроенергію ОСРу, тому</w:t>
            </w:r>
            <w:r>
              <w:rPr>
                <w:lang w:eastAsia="uk-UA"/>
              </w:rPr>
              <w:t xml:space="preserve"> на </w:t>
            </w:r>
            <w:r>
              <w:rPr>
                <w:i/>
                <w:lang w:eastAsia="uk-UA"/>
              </w:rPr>
              <w:t>сайті Товариства така функція не передбачена.</w:t>
            </w:r>
          </w:p>
          <w:p w:rsidR="00795A09" w:rsidRDefault="00795A09" w:rsidP="00795A09">
            <w:pPr>
              <w:jc w:val="both"/>
              <w:rPr>
                <w:color w:val="7030A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lang w:eastAsia="en-US"/>
              </w:rPr>
            </w:pPr>
            <w:r>
              <w:t>Відповідно до статті 1 Закону України «Про медіа» медіа (засіб масової інформації) – це засіб поширення масової інформації у будь-якій формі, який періодично чи регулярно виходить у світ під редакційним контролем та постійною назвою як індивідуалізуючою ознакою.</w:t>
            </w:r>
          </w:p>
          <w:p w:rsidR="00795A09" w:rsidRDefault="00795A09" w:rsidP="00795A09">
            <w:pPr>
              <w:ind w:firstLine="176"/>
              <w:jc w:val="both"/>
            </w:pPr>
            <w:r>
              <w:t>Отже інформування через електронні платформи (месенджери, e-mail) – не є розміщенням повідомлення в ЗМІ.</w:t>
            </w:r>
          </w:p>
          <w:p w:rsidR="00795A09" w:rsidRDefault="00795A09" w:rsidP="00795A09">
            <w:pPr>
              <w:ind w:firstLine="176"/>
              <w:jc w:val="both"/>
            </w:pPr>
          </w:p>
          <w:p w:rsidR="00795A09" w:rsidRDefault="00795A09" w:rsidP="00795A09">
            <w:pPr>
              <w:ind w:firstLine="176"/>
              <w:jc w:val="both"/>
            </w:pPr>
            <w:r>
              <w:t>Проект пункту пропонує зміни, які передбачають проактивне інформування споживачів з боку ОСР.</w:t>
            </w:r>
          </w:p>
          <w:p w:rsidR="00795A09" w:rsidRDefault="00795A09" w:rsidP="00795A09">
            <w:pPr>
              <w:ind w:firstLine="176"/>
              <w:jc w:val="both"/>
            </w:pPr>
            <w:r>
              <w:t xml:space="preserve">Слід зазначити, що підтримання роботи як постійних каналів інформування (на сайті, що є зручним для значної кількості споживачів), так і розсилки дублюючих до інформації на сайті повідомлень – потребує до додаткових витрат фінансованих ресурсів ОСР. </w:t>
            </w:r>
          </w:p>
          <w:p w:rsidR="00795A09" w:rsidRDefault="00795A09" w:rsidP="00795A09">
            <w:pPr>
              <w:jc w:val="both"/>
            </w:pPr>
            <w:r>
              <w:lastRenderedPageBreak/>
              <w:t>Тому пропонуємо розміщувати та оновлювати інформацію на сайтах, як це й передбачено у діючій редакції та повідомляти споживачів на месенжери або е-mail у разі виявлення ними бажання в офіційному порядку та наявності технічної можливості, оскільки не всі споживачі користуються зазначеними ресурсами.</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lang w:eastAsia="en-US"/>
              </w:rPr>
            </w:pPr>
            <w:r>
              <w:t>Пропонуємо передбачити можливість зміни контактних даних лише для ідентифікованих клієнтів, оскільки без ідентифікації отримання інформації про відключення несе ризики розголошення інформації третім особам.</w:t>
            </w:r>
          </w:p>
          <w:p w:rsidR="00795A09" w:rsidRDefault="00795A09" w:rsidP="00795A09">
            <w:pPr>
              <w:jc w:val="both"/>
            </w:pPr>
            <w:r>
              <w:t>Крім того, реалізація зазначеної норми потребує додаткових фінансованих та часових витрат на розробку і реалізацію змін до особистого кабінету, тому термін набуття чинності зазначеною нормою має бути відтерміновано.</w:t>
            </w:r>
          </w:p>
          <w:p w:rsidR="00795A09" w:rsidRDefault="00795A09" w:rsidP="00795A09">
            <w:pPr>
              <w:jc w:val="both"/>
              <w:rPr>
                <w:color w:val="7030A0"/>
              </w:rPr>
            </w:pPr>
          </w:p>
          <w:p w:rsidR="00795A09" w:rsidRDefault="00795A09" w:rsidP="00795A09">
            <w:pPr>
              <w:jc w:val="both"/>
              <w:rPr>
                <w:b/>
                <w:color w:val="000000"/>
                <w:u w:val="single"/>
              </w:rPr>
            </w:pPr>
            <w:r w:rsidRPr="002E6C71">
              <w:rPr>
                <w:b/>
                <w:color w:val="000000"/>
                <w:u w:val="single"/>
              </w:rPr>
              <w:t>ПрАТ «Львівобленерго»</w:t>
            </w:r>
          </w:p>
          <w:p w:rsidR="00795A09" w:rsidRPr="00063725" w:rsidRDefault="00795A09" w:rsidP="00795A09">
            <w:pPr>
              <w:ind w:left="29"/>
              <w:jc w:val="both"/>
              <w:rPr>
                <w:color w:val="000000"/>
              </w:rPr>
            </w:pPr>
            <w:r w:rsidRPr="00ED7F72">
              <w:rPr>
                <w:b/>
                <w:color w:val="000000"/>
              </w:rPr>
              <w:t>1.</w:t>
            </w:r>
            <w:r w:rsidRPr="00063725">
              <w:rPr>
                <w:color w:val="000000"/>
              </w:rPr>
              <w:t xml:space="preserve">Пропонуємо встановити розміщення інформації про планові відключення в ЗМІ як додатковий, не обов’язковий пункт. Оскільки розміщення в ЗМІ всіх планових відключень — це суттєві витрати коштів, які можна спрямувати на розвиток дистанційних сервісів для споживачів. Так, чат-ботом у «Львівобленерго» користуються більше півмільйона споживачів, сайтом — понад 580 тисяч.  </w:t>
            </w:r>
          </w:p>
          <w:p w:rsidR="00795A09" w:rsidRPr="00063725" w:rsidRDefault="00795A09" w:rsidP="00795A09">
            <w:pPr>
              <w:ind w:left="29"/>
              <w:jc w:val="both"/>
              <w:rPr>
                <w:color w:val="000000"/>
              </w:rPr>
            </w:pPr>
            <w:r w:rsidRPr="00ED7F72">
              <w:rPr>
                <w:b/>
                <w:color w:val="000000"/>
              </w:rPr>
              <w:t>2.</w:t>
            </w:r>
            <w:r w:rsidRPr="00063725">
              <w:rPr>
                <w:color w:val="000000"/>
              </w:rPr>
              <w:t>Проп</w:t>
            </w:r>
            <w:r>
              <w:rPr>
                <w:color w:val="000000"/>
              </w:rPr>
              <w:t xml:space="preserve">онуємо уточнити, що йдеться про </w:t>
            </w:r>
            <w:r w:rsidRPr="00063725">
              <w:rPr>
                <w:color w:val="000000"/>
              </w:rPr>
              <w:t>а</w:t>
            </w:r>
            <w:r w:rsidRPr="00935C64">
              <w:rPr>
                <w:i/>
                <w:color w:val="000000"/>
              </w:rPr>
              <w:t>втоматично-цільове інформування споживачів.</w:t>
            </w:r>
            <w:r w:rsidRPr="00063725">
              <w:rPr>
                <w:color w:val="000000"/>
              </w:rPr>
              <w:t xml:space="preserve">  </w:t>
            </w:r>
          </w:p>
          <w:p w:rsidR="00795A09" w:rsidRPr="00063725" w:rsidRDefault="00795A09" w:rsidP="00795A09">
            <w:pPr>
              <w:jc w:val="both"/>
              <w:rPr>
                <w:color w:val="000000"/>
              </w:rPr>
            </w:pPr>
            <w:r w:rsidRPr="00ED7F72">
              <w:rPr>
                <w:b/>
                <w:color w:val="000000"/>
              </w:rPr>
              <w:t>3.</w:t>
            </w:r>
            <w:r w:rsidRPr="00063725">
              <w:rPr>
                <w:color w:val="000000"/>
              </w:rPr>
              <w:t xml:space="preserve">Пропонуємо забрати слово </w:t>
            </w:r>
            <w:r w:rsidRPr="00935C64">
              <w:rPr>
                <w:i/>
                <w:color w:val="000000"/>
              </w:rPr>
              <w:t>«таргетного»</w:t>
            </w:r>
            <w:r w:rsidRPr="00063725">
              <w:rPr>
                <w:color w:val="000000"/>
              </w:rPr>
              <w:t>, оскільки це вимагає залучення додаткових коштів.</w:t>
            </w:r>
          </w:p>
          <w:p w:rsidR="00795A09" w:rsidRDefault="00795A09" w:rsidP="00795A09">
            <w:pPr>
              <w:jc w:val="both"/>
              <w:rPr>
                <w:color w:val="000000"/>
              </w:rPr>
            </w:pPr>
            <w:r w:rsidRPr="00ED7F72">
              <w:rPr>
                <w:b/>
                <w:color w:val="000000"/>
              </w:rPr>
              <w:t>4.</w:t>
            </w:r>
            <w:r w:rsidRPr="00063725">
              <w:rPr>
                <w:color w:val="000000"/>
              </w:rPr>
              <w:t xml:space="preserve">Пропонуємо вилучити фразу </w:t>
            </w:r>
            <w:r w:rsidRPr="00935C64">
              <w:rPr>
                <w:i/>
                <w:color w:val="000000"/>
              </w:rPr>
              <w:t>«стосовно рахунків»,</w:t>
            </w:r>
            <w:r w:rsidRPr="00063725">
              <w:rPr>
                <w:color w:val="000000"/>
              </w:rPr>
              <w:t xml:space="preserve"> оскільки ОСР не приймає о</w:t>
            </w:r>
            <w:r>
              <w:rPr>
                <w:color w:val="000000"/>
              </w:rPr>
              <w:t>плату від побутових споживачів.</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ind w:firstLine="313"/>
              <w:jc w:val="both"/>
              <w:rPr>
                <w:b/>
                <w:color w:val="000000"/>
                <w:u w:val="single"/>
              </w:rPr>
            </w:pPr>
            <w:r w:rsidRPr="00626D43">
              <w:rPr>
                <w:b/>
                <w:color w:val="000000"/>
                <w:u w:val="single"/>
              </w:rPr>
              <w:t>ПрАТ «Рівнеобленерго»</w:t>
            </w:r>
          </w:p>
          <w:p w:rsidR="00EB1FC9" w:rsidRPr="00626D43" w:rsidRDefault="00EB1FC9" w:rsidP="00795A09">
            <w:pPr>
              <w:ind w:firstLine="313"/>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b/>
              </w:rPr>
            </w:pPr>
            <w:r>
              <w:rPr>
                <w:b/>
              </w:rPr>
              <w:t>словосполучення</w:t>
            </w:r>
            <w:r>
              <w:rPr>
                <w:b/>
                <w:color w:val="FF0000"/>
              </w:rPr>
              <w:t xml:space="preserve"> «</w:t>
            </w:r>
            <w:r w:rsidRPr="00DD2CDE">
              <w:rPr>
                <w:b/>
                <w:color w:val="FF0000"/>
              </w:rPr>
              <w:t>при зверненні до кол-центру, при сплаті рахунків за електроенергію тощо.</w:t>
            </w:r>
            <w:r>
              <w:rPr>
                <w:b/>
                <w:color w:val="FF0000"/>
              </w:rPr>
              <w:t xml:space="preserve">» </w:t>
            </w:r>
            <w:r>
              <w:rPr>
                <w:b/>
              </w:rPr>
              <w:t>потребує уточнення, адже при зверненні до КЦ у ОСР відсутня можливість достовірної ідентифікації користувача, а при оплаті за послуги в банківській установі у ОСР взагалі відсутній контакт з платником.</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BE1DA6">
              <w:rPr>
                <w:b/>
                <w:color w:val="000000"/>
                <w:u w:val="single"/>
              </w:rPr>
              <w:t>АТ «</w:t>
            </w:r>
            <w:r>
              <w:rPr>
                <w:b/>
                <w:color w:val="000000"/>
                <w:u w:val="single"/>
              </w:rPr>
              <w:t>Житомир</w:t>
            </w:r>
            <w:r w:rsidRPr="00BE1DA6">
              <w:rPr>
                <w:b/>
                <w:color w:val="000000"/>
                <w:u w:val="single"/>
              </w:rPr>
              <w:t>обленерго»</w:t>
            </w:r>
          </w:p>
          <w:p w:rsidR="00795A09" w:rsidRDefault="0062332E" w:rsidP="00795A09">
            <w:pPr>
              <w:jc w:val="both"/>
              <w:rPr>
                <w:b/>
              </w:rPr>
            </w:pPr>
            <w:r>
              <w:rPr>
                <w:b/>
                <w:color w:val="000000"/>
                <w:u w:val="single"/>
              </w:rPr>
              <w:t>Пропозиції надані після 09.04.2024 (кінцевий термін надання пропозицій)</w:t>
            </w: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Pr="00063725" w:rsidRDefault="00795A09" w:rsidP="00795A09">
            <w:pPr>
              <w:jc w:val="both"/>
              <w:rPr>
                <w:color w:val="000000"/>
              </w:rPr>
            </w:pPr>
            <w:r>
              <w:rPr>
                <w:b/>
              </w:rPr>
              <w:t>словосполучення</w:t>
            </w:r>
            <w:r>
              <w:rPr>
                <w:b/>
                <w:color w:val="FF0000"/>
              </w:rPr>
              <w:t xml:space="preserve"> «</w:t>
            </w:r>
            <w:r w:rsidRPr="00DD2CDE">
              <w:rPr>
                <w:b/>
                <w:color w:val="FF0000"/>
              </w:rPr>
              <w:t>при зверненні до кол-центру, при сплаті рахунків за електроенергію тощо.</w:t>
            </w:r>
            <w:r>
              <w:rPr>
                <w:b/>
                <w:color w:val="FF0000"/>
              </w:rPr>
              <w:t xml:space="preserve">» </w:t>
            </w:r>
            <w:r>
              <w:rPr>
                <w:b/>
              </w:rPr>
              <w:t>потребує уточнення, адже при зверненні до КЦ у ОСР відсутня можливість достовірної ідентифікації користувача, а при оплаті за послуги в банківській установі у ОСР взагалі відсутній контакт з платником.</w:t>
            </w:r>
          </w:p>
          <w:p w:rsidR="00243130" w:rsidRDefault="00243130" w:rsidP="00795A09">
            <w:pPr>
              <w:jc w:val="both"/>
              <w:rPr>
                <w:b/>
                <w:color w:val="000000"/>
                <w:u w:val="single"/>
              </w:rPr>
            </w:pPr>
          </w:p>
          <w:p w:rsidR="00243130" w:rsidRDefault="00243130" w:rsidP="00795A09">
            <w:pPr>
              <w:jc w:val="both"/>
              <w:rPr>
                <w:b/>
                <w:color w:val="000000"/>
                <w:u w:val="single"/>
              </w:rPr>
            </w:pPr>
          </w:p>
          <w:p w:rsidR="00795A09" w:rsidRDefault="00795A09" w:rsidP="00795A09">
            <w:pPr>
              <w:jc w:val="both"/>
              <w:rPr>
                <w:b/>
                <w:color w:val="000000"/>
                <w:u w:val="single"/>
              </w:rPr>
            </w:pPr>
            <w:r w:rsidRPr="004B7792">
              <w:rPr>
                <w:b/>
                <w:color w:val="000000"/>
                <w:u w:val="single"/>
              </w:rPr>
              <w:t>АТ «Миколаївобленерго»</w:t>
            </w:r>
          </w:p>
          <w:p w:rsidR="00FF03CA" w:rsidRDefault="00FF03CA"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bCs/>
              </w:rPr>
            </w:pPr>
            <w:r>
              <w:rPr>
                <w:bCs/>
              </w:rPr>
              <w:t xml:space="preserve">Пропонуємо в 4 абзаці виключити фразу «при сплаті </w:t>
            </w:r>
            <w:r w:rsidRPr="00BC3CE7">
              <w:t>рахунків за спожиту електричну енергію тощо»</w:t>
            </w:r>
            <w:r>
              <w:t xml:space="preserve"> п</w:t>
            </w:r>
            <w:r>
              <w:rPr>
                <w:bCs/>
              </w:rPr>
              <w:t xml:space="preserve">риймаючи до уваги, що споживачі за використану електричну енергію здійснюють сплату на розрахункові рахунки постачальника. Зважаючи на те, що дана операція відбувається, частіше за все, у банківській установі, яка має вкрай обмежене відношення до оператора системи розподілу повідо-мити споживачу свої особисті дані та контакти при сплаті рахунку, для здійснення повідомлення про планові перерви у </w:t>
            </w:r>
            <w:r>
              <w:rPr>
                <w:bCs/>
              </w:rPr>
              <w:lastRenderedPageBreak/>
              <w:t>розподілі електричної енергії буде дуже складно.</w:t>
            </w:r>
          </w:p>
          <w:p w:rsidR="00795A09" w:rsidRDefault="00795A09" w:rsidP="00795A09">
            <w:pPr>
              <w:jc w:val="both"/>
              <w:rPr>
                <w:bCs/>
              </w:rPr>
            </w:pPr>
            <w:r>
              <w:rPr>
                <w:bCs/>
              </w:rPr>
              <w:t xml:space="preserve"> </w:t>
            </w: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p>
          <w:p w:rsidR="00795A09" w:rsidRDefault="00795A09" w:rsidP="00795A09">
            <w:pPr>
              <w:jc w:val="both"/>
              <w:rPr>
                <w:bCs/>
              </w:rPr>
            </w:pPr>
            <w:r>
              <w:rPr>
                <w:bCs/>
              </w:rPr>
              <w:t>Пропонуємо доповнити</w:t>
            </w:r>
            <w:r w:rsidRPr="00047941">
              <w:rPr>
                <w:bCs/>
                <w:lang w:val="ru-RU"/>
              </w:rPr>
              <w:t xml:space="preserve"> </w:t>
            </w:r>
            <w:r>
              <w:rPr>
                <w:bCs/>
                <w:lang w:val="ru-RU"/>
              </w:rPr>
              <w:t xml:space="preserve">новим абзацем </w:t>
            </w:r>
            <w:r>
              <w:rPr>
                <w:bCs/>
              </w:rPr>
              <w:t>для зручності Користувача.</w:t>
            </w:r>
          </w:p>
          <w:p w:rsidR="00795A09" w:rsidRDefault="00795A09" w:rsidP="00795A09">
            <w:pPr>
              <w:jc w:val="both"/>
              <w:rPr>
                <w:color w:val="7030A0"/>
              </w:rPr>
            </w:pPr>
          </w:p>
          <w:p w:rsidR="00795A09" w:rsidRDefault="00795A09" w:rsidP="00795A09">
            <w:pPr>
              <w:jc w:val="both"/>
              <w:rPr>
                <w:color w:val="7030A0"/>
              </w:rPr>
            </w:pPr>
          </w:p>
          <w:p w:rsidR="00795A09" w:rsidRDefault="00795A09" w:rsidP="00795A09">
            <w:pPr>
              <w:jc w:val="both"/>
              <w:rPr>
                <w:color w:val="7030A0"/>
              </w:rPr>
            </w:pPr>
          </w:p>
          <w:p w:rsidR="00243130" w:rsidRDefault="00243130" w:rsidP="00795A09">
            <w:pPr>
              <w:jc w:val="both"/>
              <w:rPr>
                <w:color w:val="7030A0"/>
              </w:rPr>
            </w:pPr>
          </w:p>
          <w:p w:rsidR="00795A09" w:rsidRDefault="00795A09" w:rsidP="00795A09">
            <w:pPr>
              <w:jc w:val="both"/>
              <w:rPr>
                <w:b/>
                <w:color w:val="000000"/>
                <w:u w:val="single"/>
              </w:rPr>
            </w:pPr>
            <w:r w:rsidRPr="003A399D">
              <w:rPr>
                <w:b/>
                <w:color w:val="000000"/>
                <w:u w:val="single"/>
              </w:rPr>
              <w:t>ПрАТ «ПЕЕМ» ЦЕК»</w:t>
            </w:r>
          </w:p>
          <w:p w:rsidR="00795A09" w:rsidRPr="009F0089" w:rsidRDefault="00795A09" w:rsidP="00795A09">
            <w:pPr>
              <w:jc w:val="both"/>
              <w:rPr>
                <w:color w:val="7030A0"/>
              </w:rPr>
            </w:pPr>
          </w:p>
        </w:tc>
        <w:tc>
          <w:tcPr>
            <w:tcW w:w="2837" w:type="dxa"/>
            <w:gridSpan w:val="2"/>
          </w:tcPr>
          <w:p w:rsidR="00795A09" w:rsidRPr="002A53E1" w:rsidRDefault="00795A09" w:rsidP="00795A09">
            <w:pPr>
              <w:jc w:val="both"/>
              <w:rPr>
                <w:b/>
                <w:color w:val="000000"/>
                <w:u w:val="single"/>
              </w:rPr>
            </w:pPr>
            <w:r>
              <w:rPr>
                <w:b/>
                <w:color w:val="000000"/>
                <w:u w:val="single"/>
              </w:rPr>
              <w:lastRenderedPageBreak/>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b/>
                <w:color w:val="000000"/>
                <w:u w:val="single"/>
              </w:rPr>
            </w:pPr>
            <w:r>
              <w:rPr>
                <w:b/>
                <w:color w:val="000000"/>
                <w:u w:val="single"/>
              </w:rPr>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b/>
                <w:color w:val="000000"/>
                <w:u w:val="single"/>
              </w:rPr>
            </w:pPr>
            <w:r>
              <w:rPr>
                <w:b/>
                <w:color w:val="000000"/>
                <w:u w:val="single"/>
              </w:rPr>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b/>
                <w:color w:val="000000"/>
                <w:u w:val="single"/>
              </w:rPr>
            </w:pPr>
            <w:r>
              <w:rPr>
                <w:b/>
                <w:color w:val="000000"/>
                <w:u w:val="single"/>
              </w:rPr>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b/>
                <w:color w:val="000000"/>
                <w:u w:val="single"/>
              </w:rPr>
            </w:pPr>
            <w:r>
              <w:rPr>
                <w:b/>
                <w:color w:val="000000"/>
                <w:u w:val="single"/>
              </w:rPr>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Pr="002A53E1" w:rsidRDefault="00795A09" w:rsidP="00795A09">
            <w:pPr>
              <w:jc w:val="both"/>
              <w:rPr>
                <w:b/>
                <w:color w:val="000000"/>
                <w:u w:val="single"/>
              </w:rPr>
            </w:pPr>
            <w:r>
              <w:rPr>
                <w:b/>
                <w:color w:val="000000"/>
                <w:u w:val="single"/>
              </w:rPr>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Pr="002A53E1" w:rsidRDefault="00795A09" w:rsidP="00795A09">
            <w:pPr>
              <w:jc w:val="both"/>
              <w:rPr>
                <w:color w:val="000000"/>
              </w:rPr>
            </w:pPr>
          </w:p>
          <w:p w:rsidR="00795A09" w:rsidRPr="002A53E1"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2A53E1" w:rsidRDefault="00795A09" w:rsidP="00795A09">
            <w:pPr>
              <w:jc w:val="both"/>
              <w:rPr>
                <w:b/>
                <w:color w:val="000000"/>
                <w:u w:val="single"/>
              </w:rPr>
            </w:pPr>
            <w:r>
              <w:rPr>
                <w:b/>
                <w:color w:val="000000"/>
                <w:u w:val="single"/>
              </w:rPr>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Pr="002A53E1" w:rsidRDefault="00795A09" w:rsidP="00795A09">
            <w:pPr>
              <w:jc w:val="both"/>
              <w:rPr>
                <w:b/>
                <w:color w:val="000000"/>
                <w:u w:val="single"/>
              </w:rPr>
            </w:pPr>
            <w:r>
              <w:rPr>
                <w:b/>
                <w:color w:val="000000"/>
                <w:u w:val="single"/>
              </w:rPr>
              <w:t>Попередньо враховано в частині інформування в ЗМІ та через рахунок на сплату інше п</w:t>
            </w:r>
            <w:r w:rsidRPr="002A53E1">
              <w:rPr>
                <w:b/>
                <w:color w:val="000000"/>
                <w:u w:val="single"/>
              </w:rPr>
              <w:t xml:space="preserve">отребує обговорення </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Попередньо пропонуємо врахувати в частині рахунка</w:t>
            </w:r>
          </w:p>
          <w:p w:rsidR="00795A09" w:rsidRDefault="00795A09" w:rsidP="00795A09">
            <w:pPr>
              <w:jc w:val="both"/>
              <w:rPr>
                <w:b/>
                <w:color w:val="000000"/>
                <w:u w:val="single"/>
              </w:rPr>
            </w:pPr>
            <w:r>
              <w:rPr>
                <w:b/>
                <w:color w:val="000000"/>
                <w:u w:val="single"/>
              </w:rPr>
              <w:t>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Pr="00626D43"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Попередньо не враховано</w:t>
            </w:r>
          </w:p>
          <w:p w:rsidR="00795A09" w:rsidRPr="00176FFF" w:rsidRDefault="00795A09" w:rsidP="00795A09">
            <w:pPr>
              <w:jc w:val="both"/>
              <w:rPr>
                <w:b/>
                <w:color w:val="000000"/>
                <w:u w:val="single"/>
              </w:rPr>
            </w:pPr>
            <w:r w:rsidRPr="00176FFF">
              <w:rPr>
                <w:b/>
                <w:color w:val="000000"/>
                <w:u w:val="single"/>
              </w:rPr>
              <w:t>Потребує обговорення</w:t>
            </w: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lastRenderedPageBreak/>
              <w:t>11.5.6</w:t>
            </w:r>
          </w:p>
        </w:tc>
        <w:tc>
          <w:tcPr>
            <w:tcW w:w="4251" w:type="dxa"/>
            <w:vAlign w:val="center"/>
          </w:tcPr>
          <w:p w:rsidR="00795A09" w:rsidRPr="00BB49A1" w:rsidRDefault="00795A09" w:rsidP="00795A09">
            <w:pPr>
              <w:ind w:firstLine="600"/>
              <w:jc w:val="both"/>
              <w:rPr>
                <w:color w:val="000000"/>
              </w:rPr>
            </w:pPr>
            <w:r w:rsidRPr="00BB49A1">
              <w:rPr>
                <w:color w:val="000000"/>
              </w:rPr>
              <w:t xml:space="preserve">ОСР повинен розміщувати на власному </w:t>
            </w:r>
            <w:r w:rsidRPr="00BB49A1">
              <w:rPr>
                <w:b/>
                <w:color w:val="7030A0"/>
              </w:rPr>
              <w:t>офіційному</w:t>
            </w:r>
            <w:r w:rsidRPr="00BB49A1">
              <w:rPr>
                <w:color w:val="000000"/>
              </w:rPr>
              <w:t xml:space="preserve"> вебсайті інформацію щодо </w:t>
            </w:r>
            <w:r w:rsidRPr="00BB49A1">
              <w:rPr>
                <w:b/>
                <w:color w:val="7030A0"/>
              </w:rPr>
              <w:t>планових</w:t>
            </w:r>
            <w:r w:rsidRPr="00BB49A1">
              <w:rPr>
                <w:color w:val="000000"/>
              </w:rPr>
              <w:t xml:space="preserve"> перерв в електропостачанні із зазначенням </w:t>
            </w:r>
            <w:r w:rsidRPr="00BB49A1">
              <w:rPr>
                <w:b/>
                <w:color w:val="7030A0"/>
              </w:rPr>
              <w:t>найменувань</w:t>
            </w:r>
            <w:r w:rsidRPr="00BB49A1">
              <w:rPr>
                <w:color w:val="000000"/>
              </w:rPr>
              <w:t xml:space="preserve"> населених пунктів</w:t>
            </w:r>
            <w:r w:rsidRPr="00BB49A1">
              <w:rPr>
                <w:b/>
                <w:color w:val="7030A0"/>
              </w:rPr>
              <w:t>,</w:t>
            </w:r>
            <w:r w:rsidRPr="00BB49A1">
              <w:rPr>
                <w:color w:val="000000"/>
              </w:rPr>
              <w:t xml:space="preserve"> </w:t>
            </w:r>
            <w:r w:rsidRPr="00BB49A1">
              <w:rPr>
                <w:strike/>
                <w:color w:val="FF0000"/>
              </w:rPr>
              <w:t>та</w:t>
            </w:r>
            <w:r w:rsidRPr="00BB49A1">
              <w:rPr>
                <w:color w:val="000000"/>
              </w:rPr>
              <w:t xml:space="preserve"> вулиць</w:t>
            </w:r>
            <w:r w:rsidRPr="00BB49A1">
              <w:rPr>
                <w:color w:val="333333"/>
                <w:shd w:val="clear" w:color="auto" w:fill="FFFFFF"/>
              </w:rPr>
              <w:t xml:space="preserve">, </w:t>
            </w:r>
            <w:r w:rsidRPr="00BB49A1">
              <w:rPr>
                <w:b/>
                <w:color w:val="7030A0"/>
                <w:shd w:val="clear" w:color="auto" w:fill="FFFFFF"/>
              </w:rPr>
              <w:t>будинків, корпусів тощо</w:t>
            </w:r>
            <w:r w:rsidRPr="00BB49A1">
              <w:rPr>
                <w:color w:val="000000"/>
              </w:rPr>
              <w:t xml:space="preserve"> </w:t>
            </w:r>
            <w:r w:rsidRPr="00BB49A1">
              <w:rPr>
                <w:b/>
                <w:color w:val="7030A0"/>
              </w:rPr>
              <w:t>та/або об’єктів Користувачів, та диспетчерських найменувань об’єктів електроенергетики ОСР</w:t>
            </w:r>
            <w:r w:rsidRPr="00BB49A1">
              <w:rPr>
                <w:color w:val="000000"/>
              </w:rPr>
              <w:t>, які будуть відключені, причини перерви, дати та часу початку перерви  та її орієнтовної тривалості.</w:t>
            </w:r>
          </w:p>
          <w:p w:rsidR="00795A09" w:rsidRPr="00BB49A1" w:rsidRDefault="00795A09" w:rsidP="00795A09">
            <w:pPr>
              <w:ind w:firstLine="600"/>
              <w:jc w:val="both"/>
              <w:rPr>
                <w:color w:val="000000"/>
              </w:rPr>
            </w:pPr>
            <w:r w:rsidRPr="00BB49A1">
              <w:rPr>
                <w:b/>
                <w:color w:val="7030A0"/>
              </w:rPr>
              <w:t xml:space="preserve">ОСР повинен </w:t>
            </w:r>
            <w:r w:rsidRPr="00BB49A1">
              <w:rPr>
                <w:color w:val="000000"/>
              </w:rPr>
              <w:t xml:space="preserve">надсилати інформацію </w:t>
            </w:r>
            <w:r w:rsidRPr="00BB49A1">
              <w:rPr>
                <w:b/>
                <w:color w:val="7030A0"/>
              </w:rPr>
              <w:t>щодо планованих перерв в електропостачанні</w:t>
            </w:r>
            <w:r w:rsidRPr="00BB49A1">
              <w:rPr>
                <w:color w:val="000000"/>
              </w:rPr>
              <w:t xml:space="preserve"> органам місцевого самоврядування, на території яких заплановані перерви </w:t>
            </w:r>
            <w:r w:rsidRPr="00BB49A1">
              <w:rPr>
                <w:b/>
                <w:color w:val="7030A0"/>
              </w:rPr>
              <w:t>розподілу електричної енергії</w:t>
            </w:r>
            <w:r w:rsidRPr="00BB49A1">
              <w:rPr>
                <w:color w:val="000000"/>
              </w:rPr>
              <w:t xml:space="preserve">, шляхом її направлення на офіційну електронну адресу, </w:t>
            </w:r>
            <w:r w:rsidRPr="00BB49A1">
              <w:t xml:space="preserve">зазначену на вебсайті таких органів місцевого самоврядування або в іншій спосіб згідно з домовленістю </w:t>
            </w:r>
            <w:r w:rsidRPr="00BB49A1">
              <w:rPr>
                <w:strike/>
                <w:color w:val="FF0000"/>
              </w:rPr>
              <w:t>сторін</w:t>
            </w:r>
            <w:r w:rsidRPr="00BB49A1">
              <w:t xml:space="preserve">. Інформація має бути розміщена на </w:t>
            </w:r>
            <w:r w:rsidRPr="00BB49A1">
              <w:rPr>
                <w:b/>
                <w:color w:val="7030A0"/>
              </w:rPr>
              <w:t>власному офіційному</w:t>
            </w:r>
            <w:r w:rsidRPr="00BB49A1">
              <w:t xml:space="preserve"> вебсайті </w:t>
            </w:r>
            <w:r w:rsidRPr="00BB49A1">
              <w:rPr>
                <w:b/>
                <w:color w:val="7030A0"/>
              </w:rPr>
              <w:t>ОСР</w:t>
            </w:r>
            <w:r w:rsidRPr="00BB49A1">
              <w:t xml:space="preserve"> та надіслана органам місцевого самоврядування не пізніше ніж за 5 </w:t>
            </w:r>
            <w:r w:rsidRPr="00BB49A1">
              <w:rPr>
                <w:strike/>
                <w:color w:val="FF0000"/>
              </w:rPr>
              <w:t>календарних</w:t>
            </w:r>
            <w:r w:rsidRPr="00BB49A1">
              <w:rPr>
                <w:color w:val="000000"/>
              </w:rPr>
              <w:t xml:space="preserve"> днів до початку </w:t>
            </w:r>
            <w:r w:rsidRPr="00BB49A1">
              <w:rPr>
                <w:b/>
                <w:color w:val="7030A0"/>
              </w:rPr>
              <w:t>планової</w:t>
            </w:r>
            <w:r w:rsidRPr="00BB49A1">
              <w:rPr>
                <w:color w:val="000000"/>
              </w:rPr>
              <w:t xml:space="preserve"> перерви.</w:t>
            </w:r>
          </w:p>
          <w:p w:rsidR="00795A09" w:rsidRPr="00BB49A1" w:rsidRDefault="00795A09" w:rsidP="00795A09">
            <w:pPr>
              <w:ind w:firstLine="600"/>
              <w:jc w:val="both"/>
              <w:rPr>
                <w:b/>
                <w:color w:val="7030A0"/>
              </w:rPr>
            </w:pPr>
            <w:r w:rsidRPr="00BB49A1">
              <w:rPr>
                <w:b/>
                <w:color w:val="7030A0"/>
              </w:rPr>
              <w:t>Про відміну проведення планової перерви в електропостачанні ОСР повідомляє у порядку, встановленому пунктом 11.5.5 цього розділу із зазначенням причини такої відміни та нової дати виконання планової перерви.</w:t>
            </w:r>
          </w:p>
          <w:p w:rsidR="00795A09" w:rsidRPr="00BB49A1" w:rsidDel="00AC2D09" w:rsidRDefault="00795A09" w:rsidP="00795A09">
            <w:pPr>
              <w:ind w:firstLine="600"/>
              <w:jc w:val="both"/>
              <w:rPr>
                <w:del w:id="48" w:author="Антон Усенко" w:date="2024-03-11T12:35:00Z"/>
                <w:b/>
                <w:color w:val="7030A0"/>
              </w:rPr>
            </w:pPr>
          </w:p>
          <w:p w:rsidR="00795A09" w:rsidRPr="00BB49A1" w:rsidRDefault="00795A09" w:rsidP="00795A09">
            <w:pPr>
              <w:ind w:firstLine="600"/>
              <w:jc w:val="both"/>
              <w:rPr>
                <w:color w:val="000000"/>
              </w:rPr>
            </w:pPr>
            <w:r w:rsidRPr="00BB49A1">
              <w:rPr>
                <w:color w:val="000000"/>
              </w:rPr>
              <w:t xml:space="preserve">ОСР </w:t>
            </w:r>
            <w:r w:rsidRPr="00BB49A1">
              <w:rPr>
                <w:strike/>
                <w:color w:val="FF0000"/>
              </w:rPr>
              <w:t>має здійснювати</w:t>
            </w:r>
            <w:r w:rsidRPr="00BB49A1">
              <w:rPr>
                <w:color w:val="000000"/>
              </w:rPr>
              <w:t xml:space="preserve"> </w:t>
            </w:r>
            <w:r w:rsidRPr="00BB49A1">
              <w:rPr>
                <w:b/>
                <w:color w:val="7030A0"/>
              </w:rPr>
              <w:t>здійснює</w:t>
            </w:r>
            <w:r w:rsidRPr="00BB49A1">
              <w:rPr>
                <w:color w:val="000000"/>
              </w:rPr>
              <w:t xml:space="preserve"> інформування </w:t>
            </w:r>
            <w:r w:rsidRPr="00BB49A1">
              <w:rPr>
                <w:strike/>
                <w:color w:val="FF0000"/>
              </w:rPr>
              <w:t>споживача</w:t>
            </w:r>
            <w:r w:rsidRPr="00BB49A1">
              <w:rPr>
                <w:color w:val="000000"/>
              </w:rPr>
              <w:t xml:space="preserve"> </w:t>
            </w:r>
            <w:r w:rsidRPr="00BB49A1">
              <w:rPr>
                <w:b/>
                <w:color w:val="7030A0"/>
              </w:rPr>
              <w:t>Користувачів</w:t>
            </w:r>
            <w:r w:rsidRPr="00BB49A1">
              <w:rPr>
                <w:color w:val="000000"/>
              </w:rPr>
              <w:t xml:space="preserve"> за допомогою електронного зв'язку шляхом направлення йому повідомлень (зокрема через сервіс</w:t>
            </w:r>
            <w:r w:rsidRPr="00BB49A1">
              <w:rPr>
                <w:strike/>
                <w:color w:val="FF0000"/>
              </w:rPr>
              <w:t>и</w:t>
            </w:r>
            <w:r w:rsidRPr="00BB49A1">
              <w:rPr>
                <w:color w:val="000000"/>
              </w:rPr>
              <w:t xml:space="preserve"> особистйи</w:t>
            </w:r>
            <w:r w:rsidRPr="00BB49A1">
              <w:rPr>
                <w:strike/>
                <w:color w:val="FF0000"/>
              </w:rPr>
              <w:t>х</w:t>
            </w:r>
            <w:r w:rsidRPr="00BB49A1">
              <w:rPr>
                <w:color w:val="000000"/>
              </w:rPr>
              <w:t xml:space="preserve"> кабінет</w:t>
            </w:r>
            <w:r w:rsidRPr="00BB49A1">
              <w:rPr>
                <w:strike/>
                <w:color w:val="FF0000"/>
              </w:rPr>
              <w:t>ів</w:t>
            </w:r>
            <w:r w:rsidRPr="00BB49A1">
              <w:rPr>
                <w:color w:val="000000"/>
              </w:rPr>
              <w:t xml:space="preserve"> споживача</w:t>
            </w:r>
            <w:r w:rsidRPr="00BB49A1">
              <w:rPr>
                <w:strike/>
                <w:color w:val="FF0000"/>
              </w:rPr>
              <w:t>ів</w:t>
            </w:r>
            <w:r w:rsidRPr="00BB49A1">
              <w:rPr>
                <w:color w:val="000000"/>
              </w:rPr>
              <w:t xml:space="preserve"> та інші електронні платформи, зазначені в договорі споживача про надання послуг з </w:t>
            </w:r>
            <w:r w:rsidRPr="00BB49A1">
              <w:rPr>
                <w:color w:val="000000"/>
              </w:rPr>
              <w:lastRenderedPageBreak/>
              <w:t xml:space="preserve">розподілу/передачі електричної енергії) щодо планових </w:t>
            </w:r>
            <w:r w:rsidRPr="00BB49A1">
              <w:rPr>
                <w:b/>
                <w:color w:val="7030A0"/>
              </w:rPr>
              <w:t>перерв</w:t>
            </w:r>
            <w:r w:rsidRPr="00BB49A1">
              <w:rPr>
                <w:color w:val="000000"/>
              </w:rPr>
              <w:t xml:space="preserve"> (не пізніше ніж за 3 календарні дні до початку перерви) та значних аварійних перерв в електропостачанні більше 100 </w:t>
            </w:r>
            <w:r w:rsidRPr="00BB49A1">
              <w:rPr>
                <w:strike/>
                <w:color w:val="FF0000"/>
              </w:rPr>
              <w:t>з кількістю</w:t>
            </w:r>
            <w:r w:rsidRPr="00BB49A1">
              <w:rPr>
                <w:color w:val="000000"/>
              </w:rPr>
              <w:t xml:space="preserve"> відключених споживачів та тривалістю понад одну годину </w:t>
            </w:r>
            <w:r w:rsidRPr="00BB49A1">
              <w:rPr>
                <w:b/>
                <w:color w:val="7030A0"/>
              </w:rPr>
              <w:t>30 хвилин</w:t>
            </w:r>
            <w:r w:rsidRPr="00BB49A1">
              <w:rPr>
                <w:color w:val="000000"/>
              </w:rPr>
              <w:t xml:space="preserve"> </w:t>
            </w:r>
            <w:r w:rsidRPr="00BB49A1">
              <w:rPr>
                <w:b/>
                <w:color w:val="7030A0"/>
              </w:rPr>
              <w:t>(не пізніше ніж через 60 хвилин після початку перерви)</w:t>
            </w:r>
            <w:r w:rsidRPr="00BB49A1">
              <w:rPr>
                <w:color w:val="000000"/>
              </w:rPr>
              <w:t xml:space="preserve">. </w:t>
            </w:r>
          </w:p>
          <w:p w:rsidR="00795A09" w:rsidRPr="00BB49A1" w:rsidRDefault="00795A09" w:rsidP="00795A09">
            <w:pPr>
              <w:ind w:firstLine="600"/>
              <w:jc w:val="both"/>
              <w:rPr>
                <w:b/>
                <w:color w:val="7030A0"/>
              </w:rPr>
            </w:pPr>
            <w:r w:rsidRPr="00BB49A1">
              <w:rPr>
                <w:b/>
                <w:color w:val="7030A0"/>
              </w:rPr>
              <w:t>Електронне повідомлення про планову перерву розподілу електричної енергії має містити посилання на інформацію, розміщену на вебсайті ОСР, або саму інформацію, що відповідає розміщеній на вебсайті ОСР.</w:t>
            </w:r>
          </w:p>
          <w:p w:rsidR="00795A09" w:rsidRPr="00BB49A1" w:rsidRDefault="00795A09" w:rsidP="00795A09">
            <w:pPr>
              <w:ind w:firstLine="600"/>
              <w:jc w:val="both"/>
              <w:rPr>
                <w:color w:val="000000"/>
              </w:rPr>
            </w:pPr>
          </w:p>
          <w:p w:rsidR="00795A09" w:rsidRPr="00BB49A1" w:rsidRDefault="00795A09" w:rsidP="00795A09">
            <w:pPr>
              <w:ind w:firstLine="600"/>
              <w:jc w:val="both"/>
              <w:rPr>
                <w:b/>
                <w:color w:val="7030A0"/>
              </w:rPr>
            </w:pPr>
            <w:r w:rsidRPr="00BB49A1">
              <w:rPr>
                <w:b/>
                <w:color w:val="7030A0"/>
              </w:rPr>
              <w:t>Інформація про планові перерви розподілу електричної енергії, що зазначається на вебсайті ОСР, також має містити:</w:t>
            </w:r>
          </w:p>
          <w:p w:rsidR="00795A09" w:rsidRPr="00BB49A1" w:rsidRDefault="00795A09" w:rsidP="00795A09">
            <w:pPr>
              <w:ind w:firstLine="600"/>
              <w:jc w:val="both"/>
              <w:rPr>
                <w:b/>
                <w:color w:val="FF0000"/>
              </w:rPr>
            </w:pPr>
          </w:p>
          <w:p w:rsidR="00795A09" w:rsidRPr="00BB49A1" w:rsidRDefault="00795A09" w:rsidP="00795A09">
            <w:pPr>
              <w:ind w:firstLine="600"/>
              <w:jc w:val="both"/>
              <w:rPr>
                <w:b/>
                <w:color w:val="7030A0"/>
              </w:rPr>
            </w:pPr>
            <w:r w:rsidRPr="00BB49A1">
              <w:rPr>
                <w:b/>
                <w:color w:val="7030A0"/>
              </w:rPr>
              <w:t>- диспетчерські найменування об’єктів електроенергетики ОСР, на яких виконуються зазначені роботи та перелік робіт при проведенні планових ремонтних робіт та/або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BB49A1" w:rsidRDefault="00795A09" w:rsidP="00795A09">
            <w:pPr>
              <w:ind w:firstLine="600"/>
              <w:jc w:val="both"/>
              <w:rPr>
                <w:b/>
                <w:color w:val="7030A0"/>
              </w:rPr>
            </w:pPr>
            <w:r w:rsidRPr="00BB49A1">
              <w:rPr>
                <w:b/>
                <w:color w:val="7030A0"/>
              </w:rPr>
              <w:t>- номер технічних умов на приєднання, адресу об’єкту приєднання та перелік робіт при проведенні планових будівельно-монтажних робіт з приєднання та підключення нових Користувачів;</w:t>
            </w:r>
          </w:p>
          <w:p w:rsidR="00795A09" w:rsidRPr="00BB49A1" w:rsidRDefault="00795A09" w:rsidP="00795A09">
            <w:pPr>
              <w:ind w:firstLine="600"/>
              <w:jc w:val="both"/>
              <w:rPr>
                <w:b/>
                <w:color w:val="7030A0"/>
              </w:rPr>
            </w:pPr>
            <w:r w:rsidRPr="00BB49A1">
              <w:rPr>
                <w:b/>
                <w:color w:val="7030A0"/>
              </w:rPr>
              <w:t xml:space="preserve"> - номер заходу інвестиційної програми ОСР та перелік робіт при проведенні планових робіт з будівництва, технічного переоснащення, реконструкції електричних мереж, якщо виконання таких робіт передбачене інвестиційною програмою ОСР..</w:t>
            </w:r>
          </w:p>
          <w:p w:rsidR="00795A09" w:rsidRPr="00BB49A1" w:rsidRDefault="00795A09" w:rsidP="00795A09">
            <w:pPr>
              <w:ind w:firstLine="600"/>
              <w:jc w:val="both"/>
              <w:rPr>
                <w:color w:val="000000"/>
              </w:rPr>
            </w:pPr>
          </w:p>
          <w:p w:rsidR="00795A09" w:rsidRPr="00BB49A1" w:rsidRDefault="00795A09" w:rsidP="00795A09">
            <w:pPr>
              <w:ind w:firstLine="600"/>
              <w:jc w:val="both"/>
              <w:rPr>
                <w:color w:val="000000"/>
              </w:rPr>
            </w:pPr>
            <w:r w:rsidRPr="00BB49A1">
              <w:rPr>
                <w:color w:val="000000"/>
              </w:rPr>
              <w:lastRenderedPageBreak/>
              <w:t xml:space="preserve">Повідомлення щодо аварійних перерв </w:t>
            </w:r>
            <w:r w:rsidRPr="00BB49A1">
              <w:rPr>
                <w:b/>
                <w:color w:val="7030A0"/>
              </w:rPr>
              <w:t>розподілу електричної енергії</w:t>
            </w:r>
            <w:r w:rsidRPr="00BB49A1">
              <w:rPr>
                <w:b/>
                <w:color w:val="FF0000"/>
              </w:rPr>
              <w:t xml:space="preserve"> </w:t>
            </w:r>
            <w:r w:rsidRPr="00BB49A1">
              <w:rPr>
                <w:color w:val="000000"/>
              </w:rPr>
              <w:t xml:space="preserve">мають містити інформацію щодо прогнозованого часу відновлення </w:t>
            </w:r>
            <w:r w:rsidRPr="00BB49A1">
              <w:rPr>
                <w:b/>
                <w:color w:val="7030A0"/>
              </w:rPr>
              <w:t>розподілу електричної енергії</w:t>
            </w:r>
            <w:r w:rsidRPr="00BB49A1">
              <w:rPr>
                <w:color w:val="000000"/>
              </w:rPr>
              <w:t>.</w:t>
            </w:r>
          </w:p>
        </w:tc>
        <w:tc>
          <w:tcPr>
            <w:tcW w:w="3970" w:type="dxa"/>
          </w:tcPr>
          <w:p w:rsidR="00795A09" w:rsidRPr="009837D3" w:rsidRDefault="00795A09" w:rsidP="00795A09">
            <w:pPr>
              <w:jc w:val="both"/>
              <w:rPr>
                <w:b/>
                <w:u w:val="single"/>
              </w:rPr>
            </w:pPr>
            <w:r w:rsidRPr="009837D3">
              <w:rPr>
                <w:b/>
                <w:u w:val="single"/>
              </w:rPr>
              <w:lastRenderedPageBreak/>
              <w:t>ПАТ «Черкасиобленерго»</w:t>
            </w:r>
          </w:p>
          <w:p w:rsidR="00795A09" w:rsidRDefault="00795A09" w:rsidP="00795A09">
            <w:pPr>
              <w:jc w:val="both"/>
            </w:pPr>
            <w:r>
              <w:t xml:space="preserve">«(3 абзац)…Про відміну проведення планової перерви </w:t>
            </w:r>
            <w:r>
              <w:rPr>
                <w:strike/>
              </w:rPr>
              <w:t>в електропостачанні</w:t>
            </w:r>
            <w:r>
              <w:rPr>
                <w:b/>
                <w:i/>
              </w:rPr>
              <w:t xml:space="preserve"> в розподілі електроенергії</w:t>
            </w:r>
            <w:r>
              <w:t xml:space="preserve">  ОСР </w:t>
            </w:r>
            <w:r>
              <w:rPr>
                <w:strike/>
              </w:rPr>
              <w:t>встановленому п.11.5.5 цього розділу із зазначенням причини такої відмови та нової дати виконання планової перерви»</w:t>
            </w:r>
            <w:r>
              <w:t xml:space="preserve"> повідомляє Користувача із зазначенням причини такої відмови та нової дати виконання планової перерви»</w:t>
            </w:r>
          </w:p>
          <w:p w:rsidR="00795A09" w:rsidRDefault="00795A09" w:rsidP="00795A09">
            <w:pPr>
              <w:jc w:val="both"/>
              <w:rPr>
                <w:b/>
                <w:u w:val="single"/>
              </w:rPr>
            </w:pPr>
            <w:r w:rsidRPr="009837D3">
              <w:rPr>
                <w:b/>
                <w:u w:val="single"/>
              </w:rPr>
              <w:t>ПАТ «Черкасиобленерго»</w:t>
            </w:r>
          </w:p>
          <w:p w:rsidR="00795A09" w:rsidRDefault="00795A09" w:rsidP="00795A09">
            <w:pPr>
              <w:jc w:val="both"/>
              <w:rPr>
                <w:strike/>
              </w:rPr>
            </w:pPr>
            <w:r>
              <w:t xml:space="preserve">(абзац 1) </w:t>
            </w:r>
            <w:r>
              <w:rPr>
                <w:strike/>
              </w:rPr>
              <w:t>«Диспетчерських найменувань об’єктів електроенергетики ОСР, які будуть відключені»</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9837D3">
              <w:rPr>
                <w:b/>
                <w:u w:val="single"/>
              </w:rPr>
              <w:t>ПАТ «Черкасиобленерго»</w:t>
            </w:r>
          </w:p>
          <w:p w:rsidR="00795A09" w:rsidRDefault="00795A09" w:rsidP="00795A09">
            <w:pPr>
              <w:rPr>
                <w:lang w:eastAsia="en-US"/>
              </w:rPr>
            </w:pPr>
            <w:r>
              <w:t xml:space="preserve">(абзац 4) «ОСР здійснює інформування Користувачів за допомогою електронного зв’язку шляхом направлення йому повідомлень (зокрема через сервіс особистий кабінет споживача про надання послуг з розподілу/передачі електроенергії) щодо планових перерв (не пізніше ніж за 3 календарні дні до початку перерви) та значних аварійних перерв </w:t>
            </w:r>
            <w:r>
              <w:rPr>
                <w:strike/>
              </w:rPr>
              <w:t>в електропостачанні</w:t>
            </w:r>
            <w:r>
              <w:t xml:space="preserve"> </w:t>
            </w:r>
            <w:r>
              <w:rPr>
                <w:b/>
                <w:i/>
              </w:rPr>
              <w:t>розподілу електроенергії</w:t>
            </w:r>
            <w:r>
              <w:t xml:space="preserve"> більше 100 відключених споживачів та тривалістю понад </w:t>
            </w:r>
            <w:r>
              <w:rPr>
                <w:strike/>
              </w:rPr>
              <w:t>одну годину</w:t>
            </w:r>
          </w:p>
          <w:p w:rsidR="00795A09" w:rsidRDefault="00795A09" w:rsidP="00795A09">
            <w:pPr>
              <w:jc w:val="both"/>
            </w:pPr>
            <w:r>
              <w:lastRenderedPageBreak/>
              <w:t>30хв (не пізніше ніж через 60 хвилин після початку перерви)»</w:t>
            </w: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jc w:val="both"/>
              <w:rPr>
                <w:color w:val="000000"/>
              </w:rPr>
            </w:pPr>
            <w:r>
              <w:rPr>
                <w:color w:val="000000"/>
              </w:rPr>
              <w:t xml:space="preserve">(абзац 2) </w:t>
            </w:r>
            <w:r w:rsidRPr="000E6C0A">
              <w:rPr>
                <w:color w:val="000000"/>
              </w:rPr>
              <w:t xml:space="preserve">ОСР повинен надсилати інформацію не пізніше ніж за 5 </w:t>
            </w:r>
            <w:r w:rsidRPr="000E6C0A">
              <w:rPr>
                <w:color w:val="000000"/>
                <w:u w:val="single"/>
              </w:rPr>
              <w:t>календарних</w:t>
            </w:r>
            <w:r w:rsidRPr="000E6C0A">
              <w:rPr>
                <w:color w:val="000000"/>
              </w:rPr>
              <w:t xml:space="preserve"> днів до початку  планованих перерв в електропостачанні органам місцевого самоврядування, на території яких заплановані перерви розподілу електричної енергії, шляхом її направлення на офіційну електронну адресу, зазначену на вебсайті таких органів місцевого самоврядування або направляти на погоджені електронні адреси чи в інші способи (електронні платформи) згідно з домовленістю.</w:t>
            </w: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jc w:val="both"/>
              <w:rPr>
                <w:color w:val="000000"/>
              </w:rPr>
            </w:pPr>
            <w:r>
              <w:rPr>
                <w:color w:val="000000"/>
              </w:rPr>
              <w:t xml:space="preserve">(абзац 3) </w:t>
            </w:r>
            <w:r w:rsidRPr="007E2CE5">
              <w:rPr>
                <w:color w:val="000000"/>
              </w:rPr>
              <w:t>Про відміну проведення планової перерви в електропостачанні ОСР повідомляє через канали комунікації зазначені у пункті 11.5.5 цього розділу із зазначенням причини такої відміни та нової дати виконання планової перерви.</w:t>
            </w:r>
          </w:p>
          <w:p w:rsidR="00795A09" w:rsidRDefault="00795A09" w:rsidP="00795A09">
            <w:pPr>
              <w:jc w:val="both"/>
              <w:rPr>
                <w:b/>
                <w:color w:val="000000"/>
                <w:u w:val="single"/>
              </w:rPr>
            </w:pPr>
            <w:r w:rsidRPr="001C3507">
              <w:rPr>
                <w:b/>
                <w:color w:val="000000"/>
                <w:u w:val="single"/>
              </w:rPr>
              <w:t>ПАТ «Кіровоградобленерго»</w:t>
            </w:r>
          </w:p>
          <w:p w:rsidR="00795A09" w:rsidRDefault="00795A09" w:rsidP="00795A09">
            <w:pPr>
              <w:jc w:val="both"/>
              <w:rPr>
                <w:lang w:eastAsia="en-US"/>
              </w:rPr>
            </w:pPr>
            <w:r>
              <w:t>ОСР повинен розміщувати на власному вебсайті інформацію щодо запланованих перерв розподілу електричної енергії із зазначенням:</w:t>
            </w:r>
          </w:p>
          <w:p w:rsidR="00795A09" w:rsidRDefault="00795A09" w:rsidP="00795A09">
            <w:pPr>
              <w:jc w:val="both"/>
            </w:pPr>
            <w:r>
              <w:t>- найменувань населених пунктів, вулиць, будинків, корпусів тощо та/або об’єктів Користувачів;</w:t>
            </w:r>
          </w:p>
          <w:p w:rsidR="00795A09" w:rsidRDefault="00795A09" w:rsidP="00795A09">
            <w:pPr>
              <w:jc w:val="both"/>
            </w:pPr>
            <w:r>
              <w:t xml:space="preserve">- </w:t>
            </w:r>
            <w:r>
              <w:rPr>
                <w:b/>
                <w:strike/>
                <w:color w:val="FF0000"/>
              </w:rPr>
              <w:t>диспетчерських найменувань об’єктів електроенергетики ОСР, які будуть відключені;</w:t>
            </w:r>
          </w:p>
          <w:p w:rsidR="00795A09" w:rsidRDefault="00795A09" w:rsidP="00795A09">
            <w:pPr>
              <w:jc w:val="both"/>
            </w:pPr>
            <w:r>
              <w:t>- причини перерви, дати та часу початку перерви, її орієнтовної тривалості.</w:t>
            </w:r>
          </w:p>
          <w:p w:rsidR="00795A09" w:rsidRDefault="00795A09" w:rsidP="00795A09">
            <w:pPr>
              <w:jc w:val="both"/>
            </w:pPr>
            <w:r>
              <w:t>ОСР повинен надсилати інформацію щодо планових перерв в електропостачанні органам місцевого самоврядування, на території яких заплановані перерви розподілу електричної енергії, шляхом її направлення на офіційну електронну адресу, зазначену на вебсайті таких органів місцевого самоврядування або в іншій спосіб згідно з домовленістю сторін.</w:t>
            </w:r>
          </w:p>
          <w:p w:rsidR="00795A09" w:rsidRDefault="00795A09" w:rsidP="00795A09">
            <w:pPr>
              <w:jc w:val="both"/>
            </w:pPr>
            <w:r>
              <w:lastRenderedPageBreak/>
              <w:t xml:space="preserve"> Інформація має бути розміщена на власному офіційному вебсайті ОСР та надіслана органам місцевого самоврядування не пізніше ніж за 5 календарних днів до початку планової перерви. </w:t>
            </w:r>
          </w:p>
          <w:p w:rsidR="00795A09" w:rsidRDefault="00795A09" w:rsidP="00795A09">
            <w:pPr>
              <w:jc w:val="both"/>
              <w:rPr>
                <w:b/>
                <w:color w:val="FF0000"/>
              </w:rPr>
            </w:pPr>
          </w:p>
          <w:p w:rsidR="00795A09" w:rsidRDefault="00795A09" w:rsidP="00795A09">
            <w:pPr>
              <w:jc w:val="both"/>
            </w:pPr>
            <w:r>
              <w:t xml:space="preserve">ОСР здійснює інформування Користувачів за допомогою електронного зв'язку шляхом направлення йому повідомлень (зокрема через сервіси особистий кабінет споживача та інші електронні платформи, зазначені в договорі споживача про надання послуг з розподілу/передачі електричної енергії) щодо планових перерв (не пізніше ніж за 3 календарні дні до початку перерви) та значних аварійних перерв в електропостачанні більше 100 відключених споживачів та тривалістю </w:t>
            </w:r>
            <w:r>
              <w:rPr>
                <w:b/>
              </w:rPr>
              <w:t>понад одну годину 30 хвилин</w:t>
            </w:r>
            <w:r>
              <w:rPr>
                <w:b/>
                <w:color w:val="FF0000"/>
              </w:rPr>
              <w:t xml:space="preserve"> (не пізніше ніж через дві години після початку перерви).</w:t>
            </w:r>
            <w:r>
              <w:t xml:space="preserve"> </w:t>
            </w:r>
          </w:p>
          <w:p w:rsidR="00795A09" w:rsidRDefault="00795A09" w:rsidP="00795A09">
            <w:pPr>
              <w:jc w:val="both"/>
              <w:rPr>
                <w:b/>
              </w:rPr>
            </w:pPr>
            <w:r>
              <w:rPr>
                <w:b/>
              </w:rPr>
              <w:t>Електронне повідомлення про планову перерву розподілу електричної енергії має містити посилання на інформацію, розміщену на вебсайті ОСР, або саму інформацію, що відповідає розміщеній на вебсайті ОСР.</w:t>
            </w:r>
          </w:p>
          <w:p w:rsidR="00795A09" w:rsidRDefault="00795A09" w:rsidP="00795A09">
            <w:pPr>
              <w:jc w:val="both"/>
              <w:rPr>
                <w:b/>
                <w:strike/>
                <w:color w:val="FF0000"/>
              </w:rPr>
            </w:pPr>
            <w:r>
              <w:rPr>
                <w:b/>
                <w:strike/>
                <w:color w:val="FF0000"/>
              </w:rPr>
              <w:t>Інформація про планові перерви розподілу електричної енергії, що зазначається на вебсайті ОСР, також має містити:</w:t>
            </w:r>
          </w:p>
          <w:p w:rsidR="00795A09" w:rsidRDefault="00795A09" w:rsidP="00795A09">
            <w:pPr>
              <w:jc w:val="both"/>
              <w:rPr>
                <w:b/>
              </w:rPr>
            </w:pPr>
            <w:r>
              <w:rPr>
                <w:b/>
                <w:strike/>
                <w:color w:val="FF0000"/>
              </w:rPr>
              <w:t xml:space="preserve">- диспетчерські найменування об’єктів електроенергетики ОСР, на яких виконуються зазначені роботи та перелік робіт при проведенні планових ремонтних робіт та/або технічного обслуговування електроустановок та електричних мереж системи розподілу, передбачених річним графіком ремонтів </w:t>
            </w:r>
            <w:r>
              <w:rPr>
                <w:b/>
                <w:bCs/>
                <w:strike/>
                <w:color w:val="FF0000"/>
              </w:rPr>
              <w:t>та/або графіком технічного обслуговування обладнання ОСР</w:t>
            </w:r>
            <w:r>
              <w:rPr>
                <w:b/>
                <w:strike/>
                <w:color w:val="FF0000"/>
              </w:rPr>
              <w:t>;</w:t>
            </w:r>
            <w:r>
              <w:rPr>
                <w:b/>
              </w:rPr>
              <w:t>-</w:t>
            </w:r>
          </w:p>
          <w:p w:rsidR="00795A09" w:rsidRDefault="00795A09" w:rsidP="00795A09">
            <w:pPr>
              <w:jc w:val="both"/>
              <w:rPr>
                <w:b/>
                <w:strike/>
                <w:color w:val="FF0000"/>
              </w:rPr>
            </w:pPr>
            <w:r>
              <w:rPr>
                <w:b/>
                <w:strike/>
                <w:color w:val="FF0000"/>
              </w:rPr>
              <w:t xml:space="preserve">- номер технічних умов на приєднання, адресу об’єкту приєднання та перелік робіт при проведенні планових </w:t>
            </w:r>
            <w:r>
              <w:rPr>
                <w:b/>
                <w:strike/>
                <w:color w:val="FF0000"/>
              </w:rPr>
              <w:lastRenderedPageBreak/>
              <w:t>будівельно-монтажних робіт з приєднання та підключені нових Користувачів;</w:t>
            </w:r>
          </w:p>
          <w:p w:rsidR="00795A09" w:rsidRDefault="00795A09" w:rsidP="00795A09">
            <w:pPr>
              <w:jc w:val="both"/>
              <w:rPr>
                <w:b/>
                <w:strike/>
                <w:color w:val="FF0000"/>
              </w:rPr>
            </w:pPr>
            <w:r>
              <w:rPr>
                <w:b/>
                <w:strike/>
                <w:color w:val="FF0000"/>
              </w:rPr>
              <w:t>- номер заходу інвестиційної програми ОСР та перелік робіт. при проведенні планових робіт з будівництва, технічного переоснащення, реконструкції електричних мереж, якщо виконання таких робіт передбачене інвестиційною програмою ОСР</w:t>
            </w:r>
          </w:p>
          <w:p w:rsidR="00795A09" w:rsidRDefault="00795A09" w:rsidP="00795A09">
            <w:pPr>
              <w:jc w:val="both"/>
              <w:rPr>
                <w:b/>
              </w:rPr>
            </w:pPr>
          </w:p>
          <w:p w:rsidR="00795A09" w:rsidRDefault="00795A09" w:rsidP="00795A09">
            <w:pPr>
              <w:jc w:val="both"/>
              <w:rPr>
                <w:b/>
                <w:color w:val="FF0000"/>
              </w:rPr>
            </w:pPr>
            <w:r>
              <w:rPr>
                <w:b/>
              </w:rPr>
              <w:t xml:space="preserve">Про відміну проведення планової перерви в електропостачанні ОСР повідомляє </w:t>
            </w:r>
            <w:r>
              <w:rPr>
                <w:b/>
                <w:strike/>
                <w:color w:val="FF0000"/>
              </w:rPr>
              <w:t>у порядку, встановленому пунктом 11.5.5 цього розділу із зазначенням причини такої відміни та нової дати виконання планової перерви.</w:t>
            </w:r>
            <w:r>
              <w:rPr>
                <w:b/>
                <w:color w:val="FF0000"/>
              </w:rPr>
              <w:t xml:space="preserve"> на власному офіційному вебсайті в мережі Інтернет </w:t>
            </w:r>
            <w:r>
              <w:rPr>
                <w:b/>
                <w:color w:val="FF0000"/>
                <w:u w:val="single"/>
              </w:rPr>
              <w:t>та</w:t>
            </w:r>
            <w:r>
              <w:rPr>
                <w:b/>
                <w:color w:val="FF0000"/>
              </w:rPr>
              <w:t xml:space="preserve"> в засобах масової інформації шляхом автоматично-цільового (таргетного) інформування через електронні платформи (месенджери, </w:t>
            </w:r>
            <w:r>
              <w:rPr>
                <w:b/>
                <w:color w:val="FF0000"/>
                <w:lang w:val="en-US"/>
              </w:rPr>
              <w:t>e</w:t>
            </w:r>
            <w:r>
              <w:rPr>
                <w:b/>
                <w:color w:val="FF0000"/>
              </w:rPr>
              <w:t>-</w:t>
            </w:r>
            <w:r>
              <w:rPr>
                <w:b/>
                <w:color w:val="FF0000"/>
                <w:lang w:val="en-US"/>
              </w:rPr>
              <w:t>mail</w:t>
            </w:r>
            <w:r>
              <w:rPr>
                <w:b/>
                <w:color w:val="FF0000"/>
              </w:rPr>
              <w:t>) не пізніше дати запланованої перерви із зазначенням причини такої відміни.</w:t>
            </w:r>
          </w:p>
          <w:p w:rsidR="00795A09" w:rsidRDefault="00795A09" w:rsidP="00795A09">
            <w:pPr>
              <w:jc w:val="both"/>
              <w:rPr>
                <w:b/>
                <w:strike/>
                <w:color w:val="FF0000"/>
              </w:rPr>
            </w:pPr>
          </w:p>
          <w:p w:rsidR="00795A09" w:rsidRDefault="00795A09" w:rsidP="00795A09">
            <w:pPr>
              <w:jc w:val="both"/>
            </w:pPr>
            <w:r>
              <w:t>Повідомлення щодо аварійних перерв розподілу електричної енергії мають містити інформацію щодо прогнозованого часу відновлення розподілу електричної енергії.</w:t>
            </w:r>
          </w:p>
          <w:p w:rsidR="00795A09" w:rsidRDefault="00795A09" w:rsidP="00795A09">
            <w:pPr>
              <w:jc w:val="both"/>
              <w:rPr>
                <w:b/>
                <w:u w:val="single"/>
              </w:rPr>
            </w:pPr>
            <w:r w:rsidRPr="005C450A">
              <w:rPr>
                <w:b/>
                <w:u w:val="single"/>
              </w:rPr>
              <w:t>АТ «Полтаваобленерго»</w:t>
            </w:r>
          </w:p>
          <w:p w:rsidR="00795A09" w:rsidRDefault="00795A09" w:rsidP="00795A09">
            <w:pPr>
              <w:ind w:firstLine="600"/>
              <w:jc w:val="both"/>
              <w:rPr>
                <w:color w:val="000000"/>
                <w:lang w:eastAsia="en-US"/>
              </w:rPr>
            </w:pPr>
            <w:r>
              <w:rPr>
                <w:color w:val="000000"/>
              </w:rPr>
              <w:t xml:space="preserve">ОСР повинен розміщувати на власному </w:t>
            </w:r>
            <w:r w:rsidRPr="00210069">
              <w:rPr>
                <w:color w:val="000000"/>
              </w:rPr>
              <w:t xml:space="preserve">офіційному вебсайті інформацію щодо планових перерв в електропостачанні із зазначенням найменувань населених пунктів, </w:t>
            </w:r>
            <w:r w:rsidRPr="00210069">
              <w:rPr>
                <w:strike/>
                <w:color w:val="000000"/>
              </w:rPr>
              <w:t>та</w:t>
            </w:r>
            <w:r w:rsidRPr="00210069">
              <w:rPr>
                <w:color w:val="000000"/>
              </w:rPr>
              <w:t xml:space="preserve"> вулиць</w:t>
            </w:r>
            <w:r w:rsidRPr="00210069">
              <w:rPr>
                <w:color w:val="000000"/>
                <w:shd w:val="clear" w:color="auto" w:fill="FFFFFF"/>
              </w:rPr>
              <w:t>, будинків, корпусів тощо</w:t>
            </w:r>
            <w:r>
              <w:rPr>
                <w:color w:val="000000"/>
              </w:rPr>
              <w:t xml:space="preserve"> </w:t>
            </w:r>
            <w:r>
              <w:rPr>
                <w:b/>
                <w:strike/>
                <w:color w:val="FF0000"/>
              </w:rPr>
              <w:t>та/або об’єктів Користувачів, та диспетчерських найменувань об’єктів електроенергетики ОСР</w:t>
            </w:r>
            <w:r>
              <w:rPr>
                <w:strike/>
                <w:color w:val="000000"/>
              </w:rPr>
              <w:t>,</w:t>
            </w:r>
            <w:r>
              <w:rPr>
                <w:color w:val="000000"/>
              </w:rPr>
              <w:t xml:space="preserve"> які будуть відключені, причини перерви, дати та часу початку перерви  та її орієнтовної тривалості.</w:t>
            </w:r>
          </w:p>
          <w:p w:rsidR="00795A09" w:rsidRPr="00210069" w:rsidRDefault="00795A09" w:rsidP="00795A09">
            <w:pPr>
              <w:ind w:firstLine="600"/>
              <w:jc w:val="both"/>
              <w:rPr>
                <w:color w:val="000000"/>
              </w:rPr>
            </w:pPr>
            <w:r w:rsidRPr="00210069">
              <w:rPr>
                <w:color w:val="000000"/>
              </w:rPr>
              <w:lastRenderedPageBreak/>
              <w:t xml:space="preserve">ОСР повинен надсилати інформацію щодо планованих перерв в електропостачанні органам місцевого самоврядування, на території яких заплановані перерви розподілу електричної енергії, шляхом її направлення на офіційну електронну адресу, зазначену на вебсайті таких органів місцевого самоврядування або в іншій спосіб згідно з домовленістю </w:t>
            </w:r>
            <w:r w:rsidRPr="00210069">
              <w:rPr>
                <w:strike/>
                <w:color w:val="000000"/>
              </w:rPr>
              <w:t>сторін</w:t>
            </w:r>
            <w:r w:rsidRPr="00210069">
              <w:rPr>
                <w:color w:val="000000"/>
              </w:rPr>
              <w:t>. Інформація має бути розміщена на власному офіційному вебсайті ОСР та надіслана органам місцевого</w:t>
            </w:r>
            <w:r>
              <w:t xml:space="preserve"> самоврядування не пізніше ніж за 5 </w:t>
            </w:r>
            <w:r w:rsidRPr="005C450A">
              <w:rPr>
                <w:b/>
                <w:color w:val="7030A0"/>
              </w:rPr>
              <w:t>календарних</w:t>
            </w:r>
            <w:r>
              <w:rPr>
                <w:b/>
                <w:color w:val="000000"/>
              </w:rPr>
              <w:t xml:space="preserve"> </w:t>
            </w:r>
            <w:r>
              <w:rPr>
                <w:color w:val="000000"/>
              </w:rPr>
              <w:t xml:space="preserve">днів до </w:t>
            </w:r>
            <w:r w:rsidRPr="00210069">
              <w:rPr>
                <w:color w:val="000000"/>
              </w:rPr>
              <w:t>початку планової перерви.</w:t>
            </w:r>
          </w:p>
          <w:p w:rsidR="00795A09" w:rsidRDefault="00795A09" w:rsidP="00795A09">
            <w:pPr>
              <w:ind w:firstLine="600"/>
              <w:jc w:val="both"/>
              <w:rPr>
                <w:b/>
                <w:color w:val="7030A0"/>
              </w:rPr>
            </w:pPr>
          </w:p>
          <w:p w:rsidR="00795A09" w:rsidRDefault="00795A09" w:rsidP="00795A09">
            <w:pPr>
              <w:ind w:firstLine="600"/>
              <w:jc w:val="both"/>
              <w:rPr>
                <w:b/>
                <w:color w:val="7030A0"/>
              </w:rPr>
            </w:pPr>
          </w:p>
          <w:p w:rsidR="00795A09" w:rsidRDefault="00795A09" w:rsidP="00795A09">
            <w:pPr>
              <w:ind w:firstLine="600"/>
              <w:jc w:val="both"/>
              <w:rPr>
                <w:b/>
                <w:color w:val="7030A0"/>
              </w:rPr>
            </w:pPr>
            <w:r w:rsidRPr="00210069">
              <w:rPr>
                <w:color w:val="000000"/>
              </w:rPr>
              <w:t>Про відміну проведення планової перерви в електропостачанні ОСР повідомляє у порядку, встановленому пунктом 11.5.5 цього розділу із зазначенням причини такої відміни</w:t>
            </w:r>
            <w:r>
              <w:rPr>
                <w:b/>
                <w:color w:val="7030A0"/>
              </w:rPr>
              <w:t xml:space="preserve"> </w:t>
            </w:r>
            <w:r>
              <w:rPr>
                <w:b/>
                <w:strike/>
                <w:color w:val="FF0000"/>
              </w:rPr>
              <w:t>та нової дати виконання планової перерви</w:t>
            </w:r>
            <w:r>
              <w:rPr>
                <w:b/>
                <w:color w:val="7030A0"/>
              </w:rPr>
              <w:t>.</w:t>
            </w:r>
          </w:p>
          <w:p w:rsidR="00795A09" w:rsidRPr="00210069" w:rsidRDefault="00795A09" w:rsidP="00795A09">
            <w:pPr>
              <w:ind w:right="-72" w:firstLine="600"/>
              <w:jc w:val="both"/>
              <w:rPr>
                <w:color w:val="000000"/>
              </w:rPr>
            </w:pPr>
            <w:r w:rsidRPr="00210069">
              <w:rPr>
                <w:color w:val="000000"/>
              </w:rPr>
              <w:t>ОСР здійснює інформування Користувачів за допомогою електронного зв'я</w:t>
            </w:r>
            <w:r>
              <w:rPr>
                <w:color w:val="000000"/>
              </w:rPr>
              <w:t>зку шляхом направлення йому повідомлень (зокрема через сервіс</w:t>
            </w:r>
            <w:r>
              <w:rPr>
                <w:strike/>
                <w:color w:val="FF0000"/>
              </w:rPr>
              <w:t>и</w:t>
            </w:r>
            <w:r>
              <w:rPr>
                <w:color w:val="000000"/>
              </w:rPr>
              <w:t xml:space="preserve"> особист</w:t>
            </w:r>
            <w:r w:rsidRPr="005C450A">
              <w:rPr>
                <w:b/>
                <w:color w:val="2F5496"/>
              </w:rPr>
              <w:t>ого</w:t>
            </w:r>
            <w:r>
              <w:rPr>
                <w:strike/>
                <w:color w:val="FF0000"/>
              </w:rPr>
              <w:t>их</w:t>
            </w:r>
            <w:r>
              <w:rPr>
                <w:color w:val="000000"/>
              </w:rPr>
              <w:t xml:space="preserve"> кабінет</w:t>
            </w:r>
            <w:r w:rsidRPr="005C450A">
              <w:rPr>
                <w:b/>
                <w:color w:val="2F5496"/>
              </w:rPr>
              <w:t>у</w:t>
            </w:r>
            <w:r>
              <w:rPr>
                <w:strike/>
                <w:color w:val="FF0000"/>
              </w:rPr>
              <w:t>ів</w:t>
            </w:r>
            <w:r>
              <w:rPr>
                <w:color w:val="000000"/>
              </w:rPr>
              <w:t xml:space="preserve"> споживача</w:t>
            </w:r>
            <w:r>
              <w:rPr>
                <w:strike/>
                <w:color w:val="FF0000"/>
              </w:rPr>
              <w:t>ів</w:t>
            </w:r>
            <w:r>
              <w:rPr>
                <w:color w:val="000000"/>
              </w:rPr>
              <w:t xml:space="preserve"> та інші електронні платформи, зазначені в договорі споживача про надання послуг з розподілу/передачі електричної енергії) щодо планових </w:t>
            </w:r>
            <w:r w:rsidRPr="00210069">
              <w:rPr>
                <w:color w:val="000000"/>
              </w:rPr>
              <w:t>перерв</w:t>
            </w:r>
            <w:r>
              <w:rPr>
                <w:color w:val="000000"/>
              </w:rPr>
              <w:t xml:space="preserve"> (не пізніше ніж за 3 календарні дні до початку перерви) та значних аварійних перерв в електропостачанні більше 100 відключених споживачів та тривалістю понад </w:t>
            </w:r>
            <w:r>
              <w:rPr>
                <w:b/>
                <w:strike/>
                <w:color w:val="FF0000"/>
              </w:rPr>
              <w:t>одну годин</w:t>
            </w:r>
            <w:r>
              <w:rPr>
                <w:strike/>
                <w:color w:val="FF0000"/>
              </w:rPr>
              <w:t>у</w:t>
            </w:r>
            <w:r>
              <w:rPr>
                <w:color w:val="FF0000"/>
              </w:rPr>
              <w:t xml:space="preserve"> </w:t>
            </w:r>
            <w:r w:rsidRPr="00210069">
              <w:rPr>
                <w:color w:val="000000"/>
              </w:rPr>
              <w:t xml:space="preserve">30 хвилин (не пізніше ніж через 60 хвилин після початку перерви). </w:t>
            </w:r>
          </w:p>
          <w:p w:rsidR="00795A09" w:rsidRPr="00210069" w:rsidRDefault="00795A09" w:rsidP="00795A09">
            <w:pPr>
              <w:ind w:firstLine="600"/>
              <w:jc w:val="both"/>
              <w:rPr>
                <w:color w:val="000000"/>
              </w:rPr>
            </w:pPr>
            <w:r w:rsidRPr="00210069">
              <w:rPr>
                <w:color w:val="000000"/>
              </w:rPr>
              <w:t>Електронне повідомлення про планову перерву розподілу електричної енергії має містити посилання на інформацію, розміщену на вебсайті ОСР, або саму інформацію, що відповідає розміщеній на вебсайті ОСР.</w:t>
            </w:r>
          </w:p>
          <w:p w:rsidR="00795A09" w:rsidRDefault="00795A09" w:rsidP="00795A09">
            <w:pPr>
              <w:ind w:firstLine="600"/>
              <w:jc w:val="both"/>
              <w:rPr>
                <w:b/>
                <w:color w:val="7030A0"/>
              </w:rPr>
            </w:pPr>
          </w:p>
          <w:p w:rsidR="00795A09" w:rsidRDefault="00795A09" w:rsidP="00795A09">
            <w:pPr>
              <w:ind w:firstLine="600"/>
              <w:jc w:val="both"/>
              <w:rPr>
                <w:b/>
                <w:color w:val="7030A0"/>
              </w:rPr>
            </w:pPr>
            <w:r w:rsidRPr="005C450A">
              <w:rPr>
                <w:b/>
                <w:color w:val="2F5496"/>
              </w:rPr>
              <w:t>Електронне повідомлення споживачу має містити наступну</w:t>
            </w:r>
            <w:r>
              <w:rPr>
                <w:b/>
                <w:color w:val="7030A0"/>
              </w:rPr>
              <w:t xml:space="preserve"> </w:t>
            </w:r>
            <w:r w:rsidRPr="00210069">
              <w:rPr>
                <w:color w:val="000000"/>
              </w:rPr>
              <w:t>інформацію про планові перерви розподілу електричної енергії, що зазначається на вебсайті ОСР</w:t>
            </w:r>
            <w:r w:rsidRPr="005C450A">
              <w:rPr>
                <w:b/>
                <w:color w:val="2F5496"/>
              </w:rPr>
              <w:t>:</w:t>
            </w:r>
          </w:p>
          <w:p w:rsidR="00795A09" w:rsidRDefault="00795A09" w:rsidP="00795A09">
            <w:pPr>
              <w:ind w:firstLine="600"/>
              <w:jc w:val="both"/>
              <w:rPr>
                <w:b/>
                <w:strike/>
                <w:color w:val="FF0000"/>
              </w:rPr>
            </w:pPr>
            <w:r>
              <w:rPr>
                <w:b/>
                <w:color w:val="7030A0"/>
              </w:rPr>
              <w:t xml:space="preserve">- диспетчерські найменування об’єктів електроенергетики ОСР, на яких виконуються зазначені роботи, </w:t>
            </w:r>
            <w:r w:rsidRPr="005C450A">
              <w:rPr>
                <w:b/>
                <w:color w:val="2F5496"/>
              </w:rPr>
              <w:t>прогнозованого часу відновлення розподілу електричної енергії</w:t>
            </w:r>
            <w:r>
              <w:rPr>
                <w:b/>
                <w:color w:val="7030A0"/>
              </w:rPr>
              <w:t xml:space="preserve"> </w:t>
            </w:r>
            <w:r w:rsidRPr="005C450A">
              <w:rPr>
                <w:b/>
                <w:color w:val="2F5496"/>
              </w:rPr>
              <w:t xml:space="preserve">та причини припинення розподілу електричної енергії відповідно до п.11.5.2 цього Розділу. </w:t>
            </w:r>
            <w:r>
              <w:rPr>
                <w:b/>
                <w:strike/>
                <w:color w:val="FF0000"/>
              </w:rPr>
              <w:t xml:space="preserve"> та перелік робіт при проведенні планових ремонтних робіт та/або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Default="00795A09" w:rsidP="00795A09">
            <w:pPr>
              <w:ind w:firstLine="600"/>
              <w:jc w:val="both"/>
              <w:rPr>
                <w:b/>
                <w:strike/>
                <w:color w:val="FF0000"/>
              </w:rPr>
            </w:pPr>
            <w:r>
              <w:rPr>
                <w:b/>
                <w:strike/>
                <w:color w:val="FF0000"/>
              </w:rPr>
              <w:t>- номер технічних умов на приєднання, адресу об’єкту приєднання та перелік робіт при проведенні планових будівельно-монтажних робіт з приєднання та підключення нових Користувачів;</w:t>
            </w:r>
          </w:p>
          <w:p w:rsidR="00795A09" w:rsidRDefault="00795A09" w:rsidP="00795A09">
            <w:pPr>
              <w:ind w:firstLine="600"/>
              <w:jc w:val="both"/>
              <w:rPr>
                <w:b/>
                <w:strike/>
                <w:color w:val="FF0000"/>
              </w:rPr>
            </w:pPr>
            <w:r>
              <w:rPr>
                <w:b/>
                <w:strike/>
                <w:color w:val="FF0000"/>
              </w:rPr>
              <w:t xml:space="preserve"> - номер заходу інвестиційної програми ОСР та перелік робіт при проведенні планових робіт з будівництва, технічного переоснащення, реконструкції електричних мереж, якщо виконання таких робіт передбачене інвестиційною програмою ОСР..</w:t>
            </w:r>
          </w:p>
          <w:p w:rsidR="00795A09" w:rsidRDefault="00795A09" w:rsidP="00795A09">
            <w:pPr>
              <w:ind w:firstLine="600"/>
              <w:jc w:val="both"/>
              <w:rPr>
                <w:color w:val="000000"/>
              </w:rPr>
            </w:pPr>
          </w:p>
          <w:p w:rsidR="00795A09" w:rsidRDefault="00795A09" w:rsidP="00795A09">
            <w:pPr>
              <w:jc w:val="both"/>
              <w:rPr>
                <w:color w:val="000000"/>
              </w:rPr>
            </w:pPr>
            <w:r>
              <w:rPr>
                <w:color w:val="000000"/>
              </w:rPr>
              <w:t xml:space="preserve">Повідомлення щодо аварійних перерв </w:t>
            </w:r>
            <w:r w:rsidRPr="00210069">
              <w:rPr>
                <w:color w:val="000000"/>
              </w:rPr>
              <w:t>розподілу електричної енергії мають містити інформацію щодо прогнозованого часу відновлення розподілу електричної енергії</w:t>
            </w:r>
            <w:r>
              <w:rPr>
                <w:color w:val="000000"/>
              </w:rPr>
              <w:t>.</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 xml:space="preserve">Про відміну проведення планової перерви в електропостачанні ОСР повідомляє у порядку, встановленому пунктом 11.5.5 </w:t>
            </w:r>
            <w:r>
              <w:lastRenderedPageBreak/>
              <w:t>цього розділу із зазначенням причини такої відміни.</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rPr>
                <w:b/>
                <w:bCs/>
              </w:rPr>
            </w:pPr>
            <w:r>
              <w:t xml:space="preserve">ОСР здійснює інформування Користувачів </w:t>
            </w:r>
            <w:r>
              <w:rPr>
                <w:b/>
                <w:bCs/>
                <w:color w:val="333333"/>
                <w:shd w:val="clear" w:color="auto" w:fill="FFFFFF"/>
              </w:rPr>
              <w:t>(</w:t>
            </w:r>
            <w:bookmarkStart w:id="49" w:name="w1_327"/>
            <w:r>
              <w:rPr>
                <w:b/>
                <w:bCs/>
              </w:rPr>
              <w:fldChar w:fldCharType="begin"/>
            </w:r>
            <w:r>
              <w:rPr>
                <w:b/>
                <w:bCs/>
              </w:rPr>
              <w:instrText xml:space="preserve"> HYPERLINK "https://zakon.rada.gov.ua/laws/show/v0310874-18?find=1&amp;text=%D1%81%D0%BF%D0%BE%D0%B6%D0%B8%D0%B2%D0%B0%D1%87" \l "w1_328" </w:instrText>
            </w:r>
            <w:r>
              <w:rPr>
                <w:b/>
                <w:bCs/>
              </w:rPr>
              <w:fldChar w:fldCharType="separate"/>
            </w:r>
            <w:r>
              <w:rPr>
                <w:rStyle w:val="ab"/>
                <w:b/>
                <w:bCs/>
              </w:rPr>
              <w:t>споживач</w:t>
            </w:r>
            <w:r>
              <w:rPr>
                <w:b/>
                <w:bCs/>
              </w:rPr>
              <w:fldChar w:fldCharType="end"/>
            </w:r>
            <w:bookmarkEnd w:id="49"/>
            <w:r>
              <w:rPr>
                <w:b/>
                <w:bCs/>
              </w:rPr>
              <w:t>ів електричної енергії)</w:t>
            </w:r>
            <w:r>
              <w:t xml:space="preserve"> за допомогою електронного зв'язку шляхом направлення йому повідомлень (зокрема через сервіс особистий кабінет споживача та</w:t>
            </w:r>
            <w:r>
              <w:rPr>
                <w:b/>
                <w:bCs/>
              </w:rPr>
              <w:t>/або</w:t>
            </w:r>
            <w:r>
              <w:t xml:space="preserve"> інші електронні платформи, зазначені в договорі споживача про надання послуг з розподілу/передачі електричної енергії) щодо планових перерв (не пізніше ніж за 3 календарні дні до початку перерви) та значних аварійних перерв в електропостачанні більше 100 відключених споживачів та тривалістю понад одну годину 30 хвилин</w:t>
            </w:r>
            <w:r>
              <w:rPr>
                <w:b/>
                <w:bCs/>
              </w:rPr>
              <w:t xml:space="preserve"> (не пізніше ніж через 60 хвилин після початку перерви).</w:t>
            </w:r>
          </w:p>
          <w:p w:rsidR="00795A09" w:rsidRDefault="00795A09" w:rsidP="00795A09">
            <w:pPr>
              <w:jc w:val="both"/>
              <w:rPr>
                <w:b/>
                <w:u w:val="single"/>
              </w:rPr>
            </w:pPr>
            <w:r>
              <w:rPr>
                <w:b/>
                <w:color w:val="000000"/>
                <w:u w:val="single"/>
              </w:rPr>
              <w:t>АТ «ДТЕК Дніпровські електромережі»</w:t>
            </w:r>
          </w:p>
          <w:p w:rsidR="00795A09" w:rsidRDefault="00795A09" w:rsidP="00795A09">
            <w:pPr>
              <w:jc w:val="both"/>
            </w:pPr>
            <w:r>
              <w:t xml:space="preserve">Електронне повідомлення про планову перерву розподілу електричної енергії має містити посилання на інформацію, розміщену на вебсайті ОСР, або </w:t>
            </w:r>
            <w:r>
              <w:rPr>
                <w:b/>
                <w:bCs/>
              </w:rPr>
              <w:t>істотну</w:t>
            </w:r>
            <w:r>
              <w:t xml:space="preserve"> інформацію, що відповідає розміщеній на вебсайті ОСР.</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Pr="00210069" w:rsidRDefault="00795A09" w:rsidP="00795A09">
            <w:pPr>
              <w:ind w:firstLine="600"/>
              <w:jc w:val="both"/>
              <w:rPr>
                <w:strike/>
                <w:color w:val="000000"/>
              </w:rPr>
            </w:pPr>
            <w:r w:rsidRPr="00210069">
              <w:rPr>
                <w:strike/>
                <w:color w:val="000000"/>
              </w:rPr>
              <w:t>Інформація про планові перерви розподілу електричної енергії, що зазначається на вебсайті ОСР, також має містити:</w:t>
            </w:r>
          </w:p>
          <w:p w:rsidR="00795A09" w:rsidRPr="00210069" w:rsidRDefault="00795A09" w:rsidP="00795A09">
            <w:pPr>
              <w:ind w:firstLine="600"/>
              <w:jc w:val="both"/>
              <w:rPr>
                <w:strike/>
                <w:color w:val="000000"/>
              </w:rPr>
            </w:pPr>
          </w:p>
          <w:p w:rsidR="00795A09" w:rsidRPr="00210069" w:rsidRDefault="00795A09" w:rsidP="00795A09">
            <w:pPr>
              <w:ind w:firstLine="600"/>
              <w:jc w:val="both"/>
              <w:rPr>
                <w:strike/>
                <w:color w:val="000000"/>
              </w:rPr>
            </w:pPr>
            <w:r w:rsidRPr="00210069">
              <w:rPr>
                <w:strike/>
                <w:color w:val="000000"/>
              </w:rPr>
              <w:t>- диспетчерські найменування об’єктів електроенергетики ОСР, на яких виконуються зазначені роботи та перелік робіт при проведенні планових ремонтних робіт та/або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210069" w:rsidRDefault="00795A09" w:rsidP="00795A09">
            <w:pPr>
              <w:ind w:firstLine="600"/>
              <w:jc w:val="both"/>
              <w:rPr>
                <w:strike/>
                <w:color w:val="000000"/>
              </w:rPr>
            </w:pPr>
            <w:r w:rsidRPr="00210069">
              <w:rPr>
                <w:strike/>
                <w:color w:val="000000"/>
              </w:rPr>
              <w:lastRenderedPageBreak/>
              <w:t>- номер технічних умов на приєднання, адресу об’єкту приєднання та перелік робіт при проведенні планових будівельно-монтажних робіт з приєднання та підключення нових Користувачів;</w:t>
            </w:r>
          </w:p>
          <w:p w:rsidR="00795A09" w:rsidRDefault="00795A09" w:rsidP="00795A09">
            <w:pPr>
              <w:jc w:val="both"/>
              <w:rPr>
                <w:strike/>
                <w:color w:val="000000"/>
              </w:rPr>
            </w:pPr>
            <w:r w:rsidRPr="00210069">
              <w:rPr>
                <w:strike/>
                <w:color w:val="000000"/>
              </w:rPr>
              <w:t xml:space="preserve"> - номер заходу інвестиційної програми ОСР та перелік робіт при проведенні планових робіт з будівництва, технічного переоснащення, реконструкції електричних мереж, якщо виконання таких робіт передбачене інвестиційною програмою ОСР..</w:t>
            </w:r>
          </w:p>
          <w:p w:rsidR="00795A09" w:rsidRDefault="00795A09" w:rsidP="00795A09">
            <w:pPr>
              <w:jc w:val="both"/>
              <w:rPr>
                <w:b/>
                <w:u w:val="single"/>
              </w:rPr>
            </w:pPr>
            <w:r w:rsidRPr="002E6C71">
              <w:rPr>
                <w:b/>
                <w:color w:val="000000"/>
                <w:u w:val="single"/>
              </w:rPr>
              <w:t>ПрАТ «Львівобленерго»</w:t>
            </w:r>
          </w:p>
          <w:p w:rsidR="00795A09" w:rsidRDefault="00795A09" w:rsidP="00795A09">
            <w:pPr>
              <w:jc w:val="both"/>
              <w:rPr>
                <w:color w:val="000000"/>
              </w:rPr>
            </w:pPr>
            <w:r w:rsidRPr="008114A1">
              <w:rPr>
                <w:color w:val="000000"/>
              </w:rPr>
              <w:t>ОСР повинен р</w:t>
            </w:r>
            <w:r>
              <w:rPr>
                <w:color w:val="000000"/>
              </w:rPr>
              <w:t xml:space="preserve">озміщувати на власному </w:t>
            </w:r>
            <w:r w:rsidRPr="00E122FC">
              <w:rPr>
                <w:b/>
                <w:color w:val="7030A0"/>
              </w:rPr>
              <w:t>офіційному</w:t>
            </w:r>
            <w:r>
              <w:rPr>
                <w:color w:val="000000"/>
              </w:rPr>
              <w:t xml:space="preserve"> вебсайті </w:t>
            </w:r>
            <w:r w:rsidRPr="008114A1">
              <w:rPr>
                <w:color w:val="000000"/>
              </w:rPr>
              <w:t xml:space="preserve">інформацію щодо </w:t>
            </w:r>
            <w:r w:rsidRPr="003307F7">
              <w:rPr>
                <w:b/>
                <w:color w:val="7030A0"/>
              </w:rPr>
              <w:t>планов</w:t>
            </w:r>
            <w:r>
              <w:rPr>
                <w:b/>
                <w:color w:val="7030A0"/>
              </w:rPr>
              <w:t>их</w:t>
            </w:r>
            <w:r>
              <w:rPr>
                <w:color w:val="000000"/>
              </w:rPr>
              <w:t xml:space="preserve"> </w:t>
            </w:r>
            <w:r w:rsidRPr="008114A1">
              <w:rPr>
                <w:color w:val="000000"/>
              </w:rPr>
              <w:t>перерв</w:t>
            </w:r>
            <w:r>
              <w:rPr>
                <w:color w:val="000000"/>
              </w:rPr>
              <w:t xml:space="preserve"> </w:t>
            </w:r>
            <w:r w:rsidRPr="00055095">
              <w:rPr>
                <w:color w:val="000000"/>
              </w:rPr>
              <w:t>в електропостачанні</w:t>
            </w:r>
            <w:r w:rsidRPr="008114A1">
              <w:rPr>
                <w:color w:val="000000"/>
              </w:rPr>
              <w:t xml:space="preserve"> із зазначенням </w:t>
            </w:r>
            <w:r w:rsidRPr="00E122FC">
              <w:rPr>
                <w:b/>
                <w:color w:val="7030A0"/>
              </w:rPr>
              <w:t>найменувань</w:t>
            </w:r>
            <w:r>
              <w:rPr>
                <w:color w:val="000000"/>
              </w:rPr>
              <w:t xml:space="preserve"> </w:t>
            </w:r>
            <w:r w:rsidRPr="008114A1">
              <w:rPr>
                <w:color w:val="000000"/>
              </w:rPr>
              <w:t>населених пунктів</w:t>
            </w:r>
            <w:r w:rsidRPr="00E122FC">
              <w:rPr>
                <w:b/>
                <w:color w:val="7030A0"/>
              </w:rPr>
              <w:t>,</w:t>
            </w:r>
            <w:r w:rsidRPr="008114A1">
              <w:rPr>
                <w:color w:val="000000"/>
              </w:rPr>
              <w:t xml:space="preserve"> </w:t>
            </w:r>
            <w:r w:rsidRPr="00E122FC">
              <w:rPr>
                <w:strike/>
                <w:color w:val="FF0000"/>
              </w:rPr>
              <w:t>та</w:t>
            </w:r>
            <w:r w:rsidRPr="008114A1">
              <w:rPr>
                <w:color w:val="000000"/>
              </w:rPr>
              <w:t xml:space="preserve"> вулиць</w:t>
            </w:r>
            <w:r>
              <w:rPr>
                <w:color w:val="333333"/>
                <w:shd w:val="clear" w:color="auto" w:fill="FFFFFF"/>
              </w:rPr>
              <w:t xml:space="preserve">, </w:t>
            </w:r>
            <w:r w:rsidRPr="008A4BE2">
              <w:rPr>
                <w:b/>
                <w:color w:val="7030A0"/>
                <w:shd w:val="clear" w:color="auto" w:fill="FFFFFF"/>
              </w:rPr>
              <w:t>будинків, корпусів тощо</w:t>
            </w:r>
            <w:r w:rsidRPr="008114A1">
              <w:rPr>
                <w:color w:val="000000"/>
              </w:rPr>
              <w:t xml:space="preserve"> </w:t>
            </w:r>
            <w:r w:rsidRPr="003307F7">
              <w:rPr>
                <w:b/>
                <w:color w:val="7030A0"/>
              </w:rPr>
              <w:t xml:space="preserve">та/або об’єктів Користувачів, та диспетчерських найменувань об’єктів </w:t>
            </w:r>
            <w:r>
              <w:rPr>
                <w:b/>
                <w:color w:val="7030A0"/>
              </w:rPr>
              <w:t>електроенергетики</w:t>
            </w:r>
            <w:r w:rsidRPr="003307F7">
              <w:rPr>
                <w:b/>
                <w:color w:val="7030A0"/>
              </w:rPr>
              <w:t xml:space="preserve"> ОСР</w:t>
            </w:r>
            <w:r w:rsidRPr="008114A1">
              <w:rPr>
                <w:color w:val="000000"/>
              </w:rPr>
              <w:t>, які будуть відключені, причини перерви, дати та часу початку перерви  та її орієнтовної тривалості</w:t>
            </w:r>
            <w:r>
              <w:rPr>
                <w:color w:val="000000"/>
              </w:rPr>
              <w:t>.</w:t>
            </w:r>
          </w:p>
          <w:p w:rsidR="00795A09" w:rsidRDefault="00795A09" w:rsidP="00795A09">
            <w:pPr>
              <w:ind w:firstLine="600"/>
              <w:jc w:val="both"/>
              <w:rPr>
                <w:color w:val="000000"/>
              </w:rPr>
            </w:pPr>
            <w:r w:rsidRPr="00E122FC">
              <w:rPr>
                <w:b/>
                <w:color w:val="7030A0"/>
              </w:rPr>
              <w:t xml:space="preserve">ОСР повинен </w:t>
            </w:r>
            <w:r w:rsidRPr="008114A1">
              <w:rPr>
                <w:color w:val="000000"/>
              </w:rPr>
              <w:t xml:space="preserve">надсилати інформацію </w:t>
            </w:r>
            <w:r w:rsidRPr="00E122FC">
              <w:rPr>
                <w:b/>
                <w:color w:val="7030A0"/>
              </w:rPr>
              <w:t>щодо планованих перерв в електропостачанні</w:t>
            </w:r>
            <w:r w:rsidRPr="008114A1">
              <w:rPr>
                <w:color w:val="000000"/>
              </w:rPr>
              <w:t xml:space="preserve"> органам місцевого самоврядування, на території яких заплановані перерви </w:t>
            </w:r>
            <w:r w:rsidRPr="00624D06">
              <w:rPr>
                <w:b/>
                <w:color w:val="7030A0"/>
              </w:rPr>
              <w:t>розподілу електричної енергії</w:t>
            </w:r>
            <w:r w:rsidRPr="008114A1">
              <w:rPr>
                <w:color w:val="000000"/>
              </w:rPr>
              <w:t xml:space="preserve">, шляхом її направлення на офіційну електронну адресу, </w:t>
            </w:r>
            <w:r w:rsidRPr="00127215">
              <w:t xml:space="preserve">зазначену на вебсайті таких органів місцевого самоврядування або в іншій спосіб згідно з домовленістю </w:t>
            </w:r>
            <w:r w:rsidRPr="00E122FC">
              <w:rPr>
                <w:strike/>
                <w:color w:val="FF0000"/>
              </w:rPr>
              <w:t>сторін</w:t>
            </w:r>
            <w:r w:rsidRPr="00127215">
              <w:t>. Інформація має бути розміщена на</w:t>
            </w:r>
            <w:r>
              <w:t xml:space="preserve"> </w:t>
            </w:r>
            <w:r w:rsidRPr="00E122FC">
              <w:rPr>
                <w:b/>
                <w:color w:val="7030A0"/>
              </w:rPr>
              <w:t>власному офіційному</w:t>
            </w:r>
            <w:r w:rsidRPr="00127215">
              <w:t xml:space="preserve"> вебсайті</w:t>
            </w:r>
            <w:r>
              <w:t xml:space="preserve"> </w:t>
            </w:r>
            <w:r w:rsidRPr="00E122FC">
              <w:rPr>
                <w:b/>
                <w:color w:val="7030A0"/>
              </w:rPr>
              <w:t>ОСР</w:t>
            </w:r>
            <w:r w:rsidRPr="00127215">
              <w:t xml:space="preserve"> та надіслана органам місцевого самоврядування не пізніше ніж за 5 </w:t>
            </w:r>
            <w:r w:rsidRPr="002B354E">
              <w:rPr>
                <w:strike/>
                <w:color w:val="FF0000"/>
              </w:rPr>
              <w:t>календарних</w:t>
            </w:r>
            <w:r w:rsidRPr="008114A1">
              <w:rPr>
                <w:color w:val="000000"/>
              </w:rPr>
              <w:t xml:space="preserve"> днів до початку</w:t>
            </w:r>
            <w:r>
              <w:rPr>
                <w:color w:val="000000"/>
              </w:rPr>
              <w:t xml:space="preserve"> </w:t>
            </w:r>
            <w:r w:rsidRPr="00E122FC">
              <w:rPr>
                <w:b/>
                <w:color w:val="7030A0"/>
              </w:rPr>
              <w:t>планової</w:t>
            </w:r>
            <w:r w:rsidRPr="008114A1">
              <w:rPr>
                <w:color w:val="000000"/>
              </w:rPr>
              <w:t xml:space="preserve"> перерви.</w:t>
            </w:r>
          </w:p>
          <w:p w:rsidR="00795A09" w:rsidRPr="00224727" w:rsidRDefault="00795A09" w:rsidP="00795A09">
            <w:pPr>
              <w:ind w:firstLine="600"/>
              <w:jc w:val="both"/>
              <w:rPr>
                <w:b/>
                <w:color w:val="7030A0"/>
              </w:rPr>
            </w:pPr>
            <w:r w:rsidRPr="00DB3A60">
              <w:rPr>
                <w:b/>
                <w:color w:val="7030A0"/>
              </w:rPr>
              <w:t xml:space="preserve">Про відміну проведення планової перерви в електропостачанні ОСР повідомляє </w:t>
            </w:r>
            <w:r w:rsidRPr="00720F49">
              <w:rPr>
                <w:b/>
                <w:strike/>
                <w:color w:val="00B050"/>
              </w:rPr>
              <w:t xml:space="preserve">у порядку, встановленому пунктом 11.5.5 цього розділу із </w:t>
            </w:r>
            <w:r w:rsidRPr="00720F49">
              <w:rPr>
                <w:b/>
                <w:strike/>
                <w:color w:val="00B050"/>
              </w:rPr>
              <w:lastRenderedPageBreak/>
              <w:t>зазначенням причини такої відміни та нової дати виконання планової перерви</w:t>
            </w:r>
            <w:r w:rsidRPr="00224727">
              <w:rPr>
                <w:b/>
                <w:color w:val="00B050"/>
              </w:rPr>
              <w:t>. на власному офіційному вебсайті в мережі Інтернет та</w:t>
            </w:r>
            <w:r>
              <w:rPr>
                <w:b/>
                <w:color w:val="00B050"/>
              </w:rPr>
              <w:t>/або</w:t>
            </w:r>
            <w:r w:rsidRPr="00224727">
              <w:rPr>
                <w:b/>
                <w:color w:val="00B050"/>
              </w:rPr>
              <w:t xml:space="preserve"> в засобах масової інформації шляхом автоматично-цільового інформування через електронні платформи (месенджери, e-mail)</w:t>
            </w:r>
            <w:r>
              <w:rPr>
                <w:b/>
                <w:color w:val="00B050"/>
              </w:rPr>
              <w:t>.</w:t>
            </w:r>
          </w:p>
          <w:p w:rsidR="00795A09" w:rsidRPr="003307F7" w:rsidDel="00AC2D09" w:rsidRDefault="00795A09" w:rsidP="00795A09">
            <w:pPr>
              <w:ind w:firstLine="600"/>
              <w:jc w:val="both"/>
              <w:rPr>
                <w:del w:id="50" w:author="Антон Усенко" w:date="2024-03-11T12:35:00Z"/>
                <w:b/>
                <w:color w:val="7030A0"/>
              </w:rPr>
            </w:pPr>
          </w:p>
          <w:p w:rsidR="00795A09" w:rsidRPr="002B354E" w:rsidRDefault="00795A09" w:rsidP="00795A09">
            <w:pPr>
              <w:ind w:firstLine="600"/>
              <w:jc w:val="both"/>
              <w:rPr>
                <w:color w:val="000000"/>
              </w:rPr>
            </w:pPr>
            <w:r w:rsidRPr="008114A1">
              <w:rPr>
                <w:color w:val="000000"/>
              </w:rPr>
              <w:t xml:space="preserve">ОСР </w:t>
            </w:r>
            <w:r w:rsidRPr="00DB3A60">
              <w:rPr>
                <w:strike/>
                <w:color w:val="FF0000"/>
              </w:rPr>
              <w:t>має здійснювати</w:t>
            </w:r>
            <w:r>
              <w:rPr>
                <w:color w:val="000000"/>
              </w:rPr>
              <w:t xml:space="preserve"> </w:t>
            </w:r>
            <w:r w:rsidRPr="00DB3A60">
              <w:rPr>
                <w:b/>
                <w:color w:val="7030A0"/>
              </w:rPr>
              <w:t>здійснює</w:t>
            </w:r>
            <w:r w:rsidRPr="008114A1">
              <w:rPr>
                <w:color w:val="000000"/>
              </w:rPr>
              <w:t xml:space="preserve"> інформування</w:t>
            </w:r>
            <w:r>
              <w:rPr>
                <w:color w:val="000000"/>
              </w:rPr>
              <w:t xml:space="preserve"> </w:t>
            </w:r>
            <w:r w:rsidRPr="003307F7">
              <w:rPr>
                <w:strike/>
                <w:color w:val="FF0000"/>
              </w:rPr>
              <w:t>споживача</w:t>
            </w:r>
            <w:r w:rsidRPr="008114A1">
              <w:rPr>
                <w:color w:val="000000"/>
              </w:rPr>
              <w:t xml:space="preserve"> </w:t>
            </w:r>
            <w:r w:rsidRPr="003307F7">
              <w:rPr>
                <w:b/>
                <w:color w:val="7030A0"/>
              </w:rPr>
              <w:t>Користувачів</w:t>
            </w:r>
            <w:r w:rsidRPr="008114A1">
              <w:rPr>
                <w:color w:val="000000"/>
              </w:rPr>
              <w:t xml:space="preserve"> за допомогою електронного зв'язку шляхом направлення йому повідомлень (зокрема через сервіс</w:t>
            </w:r>
            <w:r w:rsidRPr="00DB3A60">
              <w:rPr>
                <w:strike/>
                <w:color w:val="FF0000"/>
              </w:rPr>
              <w:t>и</w:t>
            </w:r>
            <w:r w:rsidRPr="008114A1">
              <w:rPr>
                <w:color w:val="000000"/>
              </w:rPr>
              <w:t xml:space="preserve"> особист</w:t>
            </w:r>
            <w:r>
              <w:rPr>
                <w:color w:val="000000"/>
              </w:rPr>
              <w:t>й</w:t>
            </w:r>
            <w:r w:rsidRPr="008114A1">
              <w:rPr>
                <w:color w:val="000000"/>
              </w:rPr>
              <w:t>и</w:t>
            </w:r>
            <w:r w:rsidRPr="0066227E">
              <w:rPr>
                <w:strike/>
                <w:color w:val="FF0000"/>
              </w:rPr>
              <w:t>х</w:t>
            </w:r>
            <w:r w:rsidRPr="008114A1">
              <w:rPr>
                <w:color w:val="000000"/>
              </w:rPr>
              <w:t xml:space="preserve"> кабінет</w:t>
            </w:r>
            <w:r w:rsidRPr="0066227E">
              <w:rPr>
                <w:strike/>
                <w:color w:val="FF0000"/>
              </w:rPr>
              <w:t>ів</w:t>
            </w:r>
            <w:r w:rsidRPr="008114A1">
              <w:rPr>
                <w:color w:val="000000"/>
              </w:rPr>
              <w:t xml:space="preserve"> споживач</w:t>
            </w:r>
            <w:r>
              <w:rPr>
                <w:color w:val="000000"/>
              </w:rPr>
              <w:t>а</w:t>
            </w:r>
            <w:r w:rsidRPr="0066227E">
              <w:rPr>
                <w:strike/>
                <w:color w:val="FF0000"/>
              </w:rPr>
              <w:t>ів</w:t>
            </w:r>
            <w:r w:rsidRPr="008114A1">
              <w:rPr>
                <w:color w:val="000000"/>
              </w:rPr>
              <w:t xml:space="preserve"> та</w:t>
            </w:r>
            <w:r>
              <w:rPr>
                <w:color w:val="000000"/>
              </w:rPr>
              <w:t xml:space="preserve"> </w:t>
            </w:r>
            <w:r w:rsidRPr="008114A1">
              <w:rPr>
                <w:color w:val="000000"/>
              </w:rPr>
              <w:t xml:space="preserve">інші електронні платформи, зазначені в договорі споживача про надання послуг з розподілу/передачі електричної енергії) щодо планових </w:t>
            </w:r>
            <w:r w:rsidRPr="0066227E">
              <w:rPr>
                <w:b/>
                <w:color w:val="7030A0"/>
              </w:rPr>
              <w:t>перерв</w:t>
            </w:r>
            <w:r>
              <w:rPr>
                <w:color w:val="000000"/>
              </w:rPr>
              <w:t xml:space="preserve"> </w:t>
            </w:r>
            <w:r w:rsidRPr="008114A1">
              <w:rPr>
                <w:color w:val="000000"/>
              </w:rPr>
              <w:t>(не пізніше ніж за 3 календарні дні до початку перерви) та</w:t>
            </w:r>
            <w:r w:rsidRPr="002B354E">
              <w:rPr>
                <w:color w:val="000000"/>
              </w:rPr>
              <w:t xml:space="preserve"> значних аварійних перерв в електропостачанні більше 100 </w:t>
            </w:r>
            <w:r w:rsidRPr="002B354E">
              <w:rPr>
                <w:strike/>
                <w:color w:val="FF0000"/>
              </w:rPr>
              <w:t>з кількістю</w:t>
            </w:r>
            <w:r w:rsidRPr="002B354E">
              <w:rPr>
                <w:color w:val="000000"/>
              </w:rPr>
              <w:t xml:space="preserve"> відключених споживачів та тривалістю понад </w:t>
            </w:r>
            <w:r w:rsidRPr="002227DB">
              <w:rPr>
                <w:strike/>
                <w:color w:val="00B050"/>
              </w:rPr>
              <w:t>одну годину</w:t>
            </w:r>
            <w:r w:rsidRPr="002B354E">
              <w:rPr>
                <w:color w:val="000000"/>
              </w:rPr>
              <w:t xml:space="preserve"> </w:t>
            </w:r>
            <w:r w:rsidRPr="009A19D9">
              <w:rPr>
                <w:b/>
                <w:color w:val="7030A0"/>
              </w:rPr>
              <w:t>30 хвилин</w:t>
            </w:r>
            <w:r w:rsidRPr="002B354E">
              <w:rPr>
                <w:color w:val="000000"/>
              </w:rPr>
              <w:t xml:space="preserve"> </w:t>
            </w:r>
            <w:r w:rsidRPr="009A19D9">
              <w:rPr>
                <w:b/>
                <w:color w:val="7030A0"/>
              </w:rPr>
              <w:t xml:space="preserve">(не пізніше ніж через 60 хвилин після </w:t>
            </w:r>
            <w:r w:rsidRPr="002227DB">
              <w:rPr>
                <w:b/>
                <w:color w:val="00B050"/>
              </w:rPr>
              <w:t>встановлення (підтвердження)</w:t>
            </w:r>
            <w:r>
              <w:rPr>
                <w:b/>
                <w:color w:val="7030A0"/>
              </w:rPr>
              <w:t xml:space="preserve"> </w:t>
            </w:r>
            <w:r w:rsidRPr="009A19D9">
              <w:rPr>
                <w:b/>
                <w:color w:val="7030A0"/>
              </w:rPr>
              <w:t>початку перерви)</w:t>
            </w:r>
            <w:r w:rsidRPr="002B354E">
              <w:rPr>
                <w:color w:val="000000"/>
              </w:rPr>
              <w:t xml:space="preserve">. </w:t>
            </w:r>
          </w:p>
          <w:p w:rsidR="00795A09" w:rsidRDefault="00795A09" w:rsidP="00795A09">
            <w:pPr>
              <w:ind w:firstLine="600"/>
              <w:jc w:val="both"/>
              <w:rPr>
                <w:b/>
                <w:color w:val="7030A0"/>
              </w:rPr>
            </w:pPr>
          </w:p>
          <w:p w:rsidR="00795A09" w:rsidRDefault="00795A09" w:rsidP="00795A09">
            <w:pPr>
              <w:ind w:firstLine="600"/>
              <w:jc w:val="both"/>
              <w:rPr>
                <w:b/>
                <w:color w:val="7030A0"/>
              </w:rPr>
            </w:pPr>
          </w:p>
          <w:p w:rsidR="00795A09" w:rsidRDefault="00795A09" w:rsidP="00795A09">
            <w:pPr>
              <w:ind w:firstLine="600"/>
              <w:jc w:val="both"/>
              <w:rPr>
                <w:b/>
                <w:color w:val="7030A0"/>
              </w:rPr>
            </w:pPr>
          </w:p>
          <w:p w:rsidR="00795A09" w:rsidRPr="003307F7" w:rsidRDefault="00795A09" w:rsidP="00795A09">
            <w:pPr>
              <w:ind w:firstLine="600"/>
              <w:jc w:val="both"/>
              <w:rPr>
                <w:b/>
                <w:color w:val="7030A0"/>
              </w:rPr>
            </w:pPr>
            <w:r w:rsidRPr="003307F7">
              <w:rPr>
                <w:b/>
                <w:color w:val="7030A0"/>
              </w:rPr>
              <w:t>Електронне повідомлення про</w:t>
            </w:r>
            <w:r>
              <w:rPr>
                <w:b/>
                <w:color w:val="7030A0"/>
              </w:rPr>
              <w:t xml:space="preserve"> планову</w:t>
            </w:r>
            <w:r w:rsidRPr="003307F7">
              <w:rPr>
                <w:b/>
                <w:color w:val="7030A0"/>
              </w:rPr>
              <w:t xml:space="preserve"> перерву розподілу електричної енергії має містити посилання на інформацію, розміщену на вебсайті ОСР, </w:t>
            </w:r>
            <w:r w:rsidRPr="008E5ABD">
              <w:rPr>
                <w:b/>
                <w:strike/>
                <w:color w:val="00B050"/>
              </w:rPr>
              <w:t>або саму інформацію, що відповідає розміщеній на вебсайті ОСР.</w:t>
            </w:r>
          </w:p>
          <w:p w:rsidR="00795A09" w:rsidRPr="008114A1" w:rsidRDefault="00795A09" w:rsidP="00795A09">
            <w:pPr>
              <w:ind w:firstLine="600"/>
              <w:jc w:val="both"/>
              <w:rPr>
                <w:color w:val="000000"/>
              </w:rPr>
            </w:pPr>
          </w:p>
          <w:p w:rsidR="00795A09" w:rsidRDefault="00795A09" w:rsidP="00795A09">
            <w:pPr>
              <w:ind w:firstLine="600"/>
              <w:jc w:val="both"/>
              <w:rPr>
                <w:b/>
                <w:color w:val="00B050"/>
              </w:rPr>
            </w:pPr>
          </w:p>
          <w:p w:rsidR="00795A09" w:rsidRDefault="00795A09" w:rsidP="00795A09">
            <w:pPr>
              <w:ind w:firstLine="600"/>
              <w:jc w:val="both"/>
              <w:rPr>
                <w:b/>
                <w:color w:val="00B050"/>
              </w:rPr>
            </w:pPr>
          </w:p>
          <w:p w:rsidR="00795A09" w:rsidRDefault="00795A09" w:rsidP="00795A09">
            <w:pPr>
              <w:ind w:firstLine="600"/>
              <w:jc w:val="both"/>
              <w:rPr>
                <w:b/>
                <w:color w:val="00B050"/>
              </w:rPr>
            </w:pPr>
          </w:p>
          <w:p w:rsidR="00795A09" w:rsidRDefault="00795A09" w:rsidP="00795A09">
            <w:pPr>
              <w:ind w:firstLine="600"/>
              <w:jc w:val="both"/>
              <w:rPr>
                <w:b/>
                <w:color w:val="00B050"/>
              </w:rPr>
            </w:pPr>
          </w:p>
          <w:p w:rsidR="00795A09" w:rsidRDefault="00795A09" w:rsidP="00795A09">
            <w:pPr>
              <w:jc w:val="both"/>
              <w:rPr>
                <w:b/>
                <w:color w:val="00B050"/>
              </w:rPr>
            </w:pPr>
          </w:p>
          <w:p w:rsidR="00795A09" w:rsidRDefault="00795A09" w:rsidP="00795A09">
            <w:pPr>
              <w:jc w:val="both"/>
              <w:rPr>
                <w:b/>
                <w:color w:val="00B050"/>
              </w:rPr>
            </w:pPr>
          </w:p>
          <w:p w:rsidR="00795A09" w:rsidRDefault="00795A09" w:rsidP="00795A09">
            <w:pPr>
              <w:jc w:val="both"/>
              <w:rPr>
                <w:b/>
                <w:color w:val="00B050"/>
              </w:rPr>
            </w:pPr>
            <w:r w:rsidRPr="00DD1262">
              <w:rPr>
                <w:b/>
                <w:color w:val="00B050"/>
              </w:rPr>
              <w:t xml:space="preserve">Інформація про планові перерви розподілу електричної енергії, </w:t>
            </w:r>
            <w:r>
              <w:rPr>
                <w:b/>
                <w:color w:val="00B050"/>
              </w:rPr>
              <w:t>що зазначається на вебсайті ОСР</w:t>
            </w:r>
            <w:r w:rsidRPr="00DD1262">
              <w:rPr>
                <w:b/>
                <w:color w:val="00B050"/>
              </w:rPr>
              <w:t xml:space="preserve"> </w:t>
            </w:r>
            <w:r>
              <w:rPr>
                <w:b/>
                <w:color w:val="00B050"/>
              </w:rPr>
              <w:t xml:space="preserve">має </w:t>
            </w:r>
            <w:r>
              <w:rPr>
                <w:b/>
                <w:color w:val="00B050"/>
              </w:rPr>
              <w:lastRenderedPageBreak/>
              <w:t xml:space="preserve">містити </w:t>
            </w:r>
            <w:r w:rsidRPr="00BD0CA3">
              <w:rPr>
                <w:b/>
                <w:color w:val="7030A0"/>
              </w:rPr>
              <w:t> </w:t>
            </w:r>
            <w:r w:rsidRPr="005864D3">
              <w:rPr>
                <w:b/>
                <w:color w:val="00B050"/>
              </w:rPr>
              <w:t>диспетчерські найменування об’єктів електроенергетики ОСР, на яких</w:t>
            </w:r>
            <w:r>
              <w:rPr>
                <w:b/>
                <w:color w:val="00B050"/>
              </w:rPr>
              <w:t xml:space="preserve"> виконуються зазначені роботи.</w:t>
            </w:r>
            <w:r>
              <w:rPr>
                <w:b/>
                <w:color w:val="00B050"/>
                <w:lang w:val="en-US"/>
              </w:rPr>
              <w:t xml:space="preserve"> </w:t>
            </w:r>
            <w:r w:rsidRPr="005864D3">
              <w:rPr>
                <w:b/>
                <w:color w:val="00B050"/>
              </w:rPr>
              <w:t xml:space="preserve"> </w:t>
            </w:r>
          </w:p>
          <w:p w:rsidR="00795A09" w:rsidRPr="008114A1"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jc w:val="both"/>
              <w:rPr>
                <w:color w:val="000000"/>
              </w:rPr>
            </w:pPr>
            <w:r w:rsidRPr="008114A1">
              <w:rPr>
                <w:color w:val="000000"/>
              </w:rPr>
              <w:t xml:space="preserve">Повідомлення щодо аварійних перерв </w:t>
            </w:r>
            <w:r w:rsidRPr="00A625E7">
              <w:rPr>
                <w:b/>
                <w:color w:val="7030A0"/>
              </w:rPr>
              <w:t>розподілу електричної енергії</w:t>
            </w:r>
            <w:r>
              <w:rPr>
                <w:b/>
                <w:color w:val="FF0000"/>
              </w:rPr>
              <w:t xml:space="preserve"> </w:t>
            </w:r>
            <w:r w:rsidRPr="008114A1">
              <w:rPr>
                <w:color w:val="000000"/>
              </w:rPr>
              <w:t xml:space="preserve">мають містити інформацію щодо прогнозованого часу відновлення </w:t>
            </w:r>
            <w:r w:rsidRPr="00A625E7">
              <w:rPr>
                <w:b/>
                <w:color w:val="7030A0"/>
              </w:rPr>
              <w:t>розподілу електричної енергії</w:t>
            </w:r>
            <w:r w:rsidRPr="008114A1">
              <w:rPr>
                <w:color w:val="000000"/>
              </w:rPr>
              <w:t>.</w:t>
            </w:r>
          </w:p>
          <w:p w:rsidR="00795A09" w:rsidRDefault="00795A09" w:rsidP="00795A09">
            <w:pPr>
              <w:jc w:val="both"/>
              <w:rPr>
                <w:b/>
                <w:color w:val="000000"/>
                <w:u w:val="single"/>
              </w:rPr>
            </w:pPr>
            <w:r w:rsidRPr="005E18FA">
              <w:rPr>
                <w:b/>
                <w:color w:val="000000"/>
                <w:u w:val="single"/>
              </w:rPr>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5C3E94" w:rsidRDefault="00795A09" w:rsidP="00795A09">
            <w:pPr>
              <w:jc w:val="both"/>
            </w:pPr>
            <w:r w:rsidRPr="005C3E94">
              <w:t>ОСР повинен розміщувати на власному вебсайті інформацію щодо запланованих перерв розподілу електричної енергії із зазначенням:</w:t>
            </w:r>
          </w:p>
          <w:p w:rsidR="00795A09" w:rsidRPr="005C3E94" w:rsidRDefault="00795A09" w:rsidP="00795A09">
            <w:pPr>
              <w:jc w:val="both"/>
            </w:pPr>
            <w:r w:rsidRPr="005C3E94">
              <w:t>- найменувань населених пунктів, вулиць, будинків, корпусів тощо та/або об’єктів Користувачів;</w:t>
            </w:r>
          </w:p>
          <w:p w:rsidR="00795A09" w:rsidRPr="005C3E94" w:rsidRDefault="00795A09" w:rsidP="00795A09">
            <w:pPr>
              <w:jc w:val="both"/>
            </w:pPr>
            <w:r>
              <w:t xml:space="preserve">- </w:t>
            </w:r>
            <w:r w:rsidRPr="0006185B">
              <w:rPr>
                <w:b/>
                <w:strike/>
                <w:color w:val="FF0000"/>
              </w:rPr>
              <w:t>диспетчерських найменувань об’єктів електроенергетики ОСР, які будуть відключені;</w:t>
            </w:r>
          </w:p>
          <w:p w:rsidR="00795A09" w:rsidRPr="005C3E94" w:rsidRDefault="00795A09" w:rsidP="00795A09">
            <w:pPr>
              <w:jc w:val="both"/>
            </w:pPr>
            <w:r w:rsidRPr="005C3E94">
              <w:t>- причини перерви, дати та часу початку перерви, її орієнтовної тривалості.</w:t>
            </w:r>
          </w:p>
          <w:p w:rsidR="00795A09" w:rsidRPr="005C3E94" w:rsidRDefault="00795A09" w:rsidP="00795A09">
            <w:pPr>
              <w:jc w:val="both"/>
            </w:pPr>
            <w:r w:rsidRPr="005C3E94">
              <w:t>ОСР повинен надсилати інформацію щодо планових перерв в електропостачанні органам місцевого самоврядування, на території яких заплановані перерви розподілу електричної енергії, шляхом її направлення на офіційну електронну адресу, зазначену на вебсайті таких органів місцевого самоврядування або в іншій спосіб згідно з домовленістю сторін.</w:t>
            </w:r>
          </w:p>
          <w:p w:rsidR="00795A09" w:rsidRPr="005C3E94" w:rsidRDefault="00795A09" w:rsidP="00795A09">
            <w:pPr>
              <w:jc w:val="both"/>
            </w:pPr>
            <w:r w:rsidRPr="005C3E94">
              <w:t xml:space="preserve"> Інформація має бути розміщена на власному офіційному вебсайті ОСР та надіслана органам місцевого самоврядування не пізніше ніж за 5 календарних днів до початку планової перерви. </w:t>
            </w:r>
          </w:p>
          <w:p w:rsidR="00795A09" w:rsidRPr="00640E65" w:rsidRDefault="00795A09" w:rsidP="00795A09">
            <w:pPr>
              <w:jc w:val="both"/>
              <w:rPr>
                <w:b/>
                <w:color w:val="FF0000"/>
              </w:rPr>
            </w:pPr>
          </w:p>
          <w:p w:rsidR="00795A09" w:rsidRPr="005C3E94" w:rsidRDefault="00795A09" w:rsidP="00795A09">
            <w:pPr>
              <w:jc w:val="both"/>
            </w:pPr>
            <w:r w:rsidRPr="005C3E94">
              <w:t xml:space="preserve">ОСР здійснює інформування Користувачів за допомогою електронного зв'язку шляхом </w:t>
            </w:r>
            <w:r w:rsidRPr="005C3E94">
              <w:lastRenderedPageBreak/>
              <w:t xml:space="preserve">направлення йому повідомлень (зокрема через сервіси особистий кабінет споживача та інші електронні платформи, зазначені в договорі споживача про надання послуг з розподілу/передачі електричної енергії) щодо планових перерв (не пізніше ніж за 3 календарні дні до початку перерви) та значних аварійних перерв в електропостачанні більше 100 відключених споживачів та тривалістю </w:t>
            </w:r>
            <w:r w:rsidRPr="001349DB">
              <w:rPr>
                <w:b/>
              </w:rPr>
              <w:t>понад одну годину 30 хвилин</w:t>
            </w:r>
            <w:r w:rsidRPr="00E10BDB">
              <w:rPr>
                <w:b/>
                <w:color w:val="FF0000"/>
              </w:rPr>
              <w:t xml:space="preserve"> (не пізніше ніж через </w:t>
            </w:r>
            <w:r>
              <w:rPr>
                <w:b/>
                <w:color w:val="FF0000"/>
              </w:rPr>
              <w:t>дві</w:t>
            </w:r>
            <w:r w:rsidRPr="00E10BDB">
              <w:rPr>
                <w:b/>
                <w:color w:val="FF0000"/>
              </w:rPr>
              <w:t xml:space="preserve"> </w:t>
            </w:r>
            <w:r>
              <w:rPr>
                <w:b/>
                <w:color w:val="FF0000"/>
              </w:rPr>
              <w:t>години</w:t>
            </w:r>
            <w:r w:rsidRPr="00E10BDB">
              <w:rPr>
                <w:b/>
                <w:color w:val="FF0000"/>
              </w:rPr>
              <w:t xml:space="preserve"> після початку перерви).</w:t>
            </w:r>
            <w:r w:rsidRPr="005C3E94">
              <w:t xml:space="preserve"> </w:t>
            </w:r>
          </w:p>
          <w:p w:rsidR="00795A09" w:rsidRPr="00117747" w:rsidRDefault="00795A09" w:rsidP="00795A09">
            <w:pPr>
              <w:jc w:val="both"/>
              <w:rPr>
                <w:b/>
              </w:rPr>
            </w:pPr>
            <w:r w:rsidRPr="00117747">
              <w:rPr>
                <w:b/>
              </w:rPr>
              <w:t>Електронне повідомлення про планову перерву розподілу електричної енергії має містити посилання на інформацію, розміщену на вебсайті ОСР, або саму інформацію, що відповідає розміщеній на вебсайті ОСР.</w:t>
            </w:r>
          </w:p>
          <w:p w:rsidR="00795A09" w:rsidRPr="00DF13BA" w:rsidRDefault="00795A09" w:rsidP="00795A09">
            <w:pPr>
              <w:jc w:val="both"/>
              <w:rPr>
                <w:b/>
                <w:strike/>
                <w:color w:val="FF0000"/>
              </w:rPr>
            </w:pPr>
            <w:r w:rsidRPr="00DF13BA">
              <w:rPr>
                <w:b/>
                <w:strike/>
                <w:color w:val="FF0000"/>
              </w:rPr>
              <w:t>Інформація про планові перерви розподілу електричної енергії, що зазначається на вебсайті ОСР, також має містити:</w:t>
            </w:r>
          </w:p>
          <w:p w:rsidR="00795A09" w:rsidRPr="00117747" w:rsidRDefault="00795A09" w:rsidP="00795A09">
            <w:pPr>
              <w:jc w:val="both"/>
              <w:rPr>
                <w:b/>
              </w:rPr>
            </w:pPr>
            <w:r w:rsidRPr="007F399E">
              <w:rPr>
                <w:b/>
                <w:strike/>
                <w:color w:val="FF0000"/>
              </w:rPr>
              <w:t xml:space="preserve">- диспетчерські найменування об’єктів електроенергетики ОСР, на яких виконуються зазначені роботи та перелік робіт при проведенні планових ремонтних робіт та/або технічного обслуговування електроустановок та електричних мереж системи розподілу, передбачених річним графіком ремонтів </w:t>
            </w:r>
            <w:r w:rsidRPr="007F399E">
              <w:rPr>
                <w:b/>
                <w:bCs/>
                <w:strike/>
                <w:color w:val="FF0000"/>
              </w:rPr>
              <w:t>та/або графіком технічного обслуговування обладнання ОСР</w:t>
            </w:r>
            <w:r w:rsidRPr="007F399E">
              <w:rPr>
                <w:b/>
                <w:strike/>
                <w:color w:val="FF0000"/>
              </w:rPr>
              <w:t>;</w:t>
            </w:r>
            <w:r w:rsidRPr="00117747">
              <w:rPr>
                <w:b/>
              </w:rPr>
              <w:t>-</w:t>
            </w:r>
          </w:p>
          <w:p w:rsidR="00795A09" w:rsidRPr="003837E7" w:rsidRDefault="00795A09" w:rsidP="00795A09">
            <w:pPr>
              <w:jc w:val="both"/>
              <w:rPr>
                <w:b/>
                <w:strike/>
                <w:color w:val="FF0000"/>
              </w:rPr>
            </w:pPr>
            <w:r w:rsidRPr="003837E7">
              <w:rPr>
                <w:b/>
                <w:strike/>
                <w:color w:val="FF0000"/>
              </w:rPr>
              <w:t>- номер технічних умов на приєднання, адресу об’єкту приєднання та перелік робіт при проведенні планових будівельно-монтажних робіт з приєднання та підключені нових Користувачів;</w:t>
            </w:r>
          </w:p>
          <w:p w:rsidR="00795A09" w:rsidRDefault="00795A09" w:rsidP="00795A09">
            <w:pPr>
              <w:jc w:val="both"/>
              <w:rPr>
                <w:b/>
                <w:strike/>
                <w:color w:val="FF0000"/>
              </w:rPr>
            </w:pPr>
            <w:r w:rsidRPr="003837E7">
              <w:rPr>
                <w:b/>
                <w:strike/>
                <w:color w:val="FF0000"/>
              </w:rPr>
              <w:t xml:space="preserve">- номер заходу інвестиційної програми ОСР та перелік робіт. при проведенні планових робіт з будівництва, технічного переоснащення, реконструкції електричних мереж, якщо виконання </w:t>
            </w:r>
            <w:r w:rsidRPr="003837E7">
              <w:rPr>
                <w:b/>
                <w:strike/>
                <w:color w:val="FF0000"/>
              </w:rPr>
              <w:lastRenderedPageBreak/>
              <w:t>таких робіт передбачене інвестиційною програмою ОСР</w:t>
            </w:r>
          </w:p>
          <w:p w:rsidR="00795A09" w:rsidRDefault="00795A09" w:rsidP="00795A09">
            <w:pPr>
              <w:jc w:val="both"/>
              <w:rPr>
                <w:b/>
              </w:rPr>
            </w:pPr>
          </w:p>
          <w:p w:rsidR="00795A09" w:rsidRPr="00640E65" w:rsidRDefault="00795A09" w:rsidP="00795A09">
            <w:pPr>
              <w:jc w:val="both"/>
              <w:rPr>
                <w:b/>
                <w:color w:val="FF0000"/>
              </w:rPr>
            </w:pPr>
            <w:r w:rsidRPr="00640E65">
              <w:rPr>
                <w:b/>
              </w:rPr>
              <w:t>Про відміну проведення планової перерви в електропостачанні ОСР повідомляє</w:t>
            </w:r>
            <w:r>
              <w:rPr>
                <w:b/>
              </w:rPr>
              <w:t xml:space="preserve"> </w:t>
            </w:r>
            <w:r w:rsidRPr="00A26E80">
              <w:rPr>
                <w:b/>
                <w:strike/>
                <w:color w:val="FF0000"/>
              </w:rPr>
              <w:t>у порядку, встановленому пунктом 11.5.5 цього розділу із зазначенням причини такої відміни та нової дати виконання планової перерви.</w:t>
            </w:r>
            <w:r w:rsidRPr="00640E65">
              <w:rPr>
                <w:b/>
                <w:color w:val="FF0000"/>
              </w:rPr>
              <w:t xml:space="preserve"> на власному офіційному вебсайті в мережі Інтернет </w:t>
            </w:r>
            <w:r w:rsidRPr="00640E65">
              <w:rPr>
                <w:b/>
                <w:color w:val="FF0000"/>
                <w:u w:val="single"/>
              </w:rPr>
              <w:t>та</w:t>
            </w:r>
            <w:r w:rsidRPr="00640E65">
              <w:rPr>
                <w:b/>
                <w:color w:val="FF0000"/>
              </w:rPr>
              <w:t xml:space="preserve"> в засобах масової інформації шляхом автоматично-цільового (таргетного) інформування через електронні платформи (месенджери, </w:t>
            </w:r>
            <w:r w:rsidRPr="00640E65">
              <w:rPr>
                <w:b/>
                <w:color w:val="FF0000"/>
                <w:lang w:val="en-US"/>
              </w:rPr>
              <w:t>e</w:t>
            </w:r>
            <w:r w:rsidRPr="00640E65">
              <w:rPr>
                <w:b/>
                <w:color w:val="FF0000"/>
              </w:rPr>
              <w:t>-</w:t>
            </w:r>
            <w:r w:rsidRPr="00640E65">
              <w:rPr>
                <w:b/>
                <w:color w:val="FF0000"/>
                <w:lang w:val="en-US"/>
              </w:rPr>
              <w:t>mail</w:t>
            </w:r>
            <w:r w:rsidRPr="00640E65">
              <w:rPr>
                <w:b/>
                <w:color w:val="FF0000"/>
              </w:rPr>
              <w:t>)</w:t>
            </w:r>
            <w:r>
              <w:rPr>
                <w:b/>
                <w:color w:val="FF0000"/>
              </w:rPr>
              <w:t xml:space="preserve"> не пізніше дати запланованої перерви </w:t>
            </w:r>
            <w:r w:rsidRPr="005C3E94">
              <w:rPr>
                <w:b/>
                <w:color w:val="FF0000"/>
              </w:rPr>
              <w:t>із зазначенням причини такої відміни</w:t>
            </w:r>
            <w:r w:rsidRPr="00640E65">
              <w:rPr>
                <w:b/>
                <w:color w:val="FF0000"/>
              </w:rPr>
              <w:t>.</w:t>
            </w:r>
          </w:p>
          <w:p w:rsidR="00795A09" w:rsidRPr="003837E7" w:rsidRDefault="00795A09" w:rsidP="00795A09">
            <w:pPr>
              <w:jc w:val="both"/>
              <w:rPr>
                <w:b/>
                <w:strike/>
                <w:color w:val="FF0000"/>
              </w:rPr>
            </w:pPr>
          </w:p>
          <w:p w:rsidR="00795A09" w:rsidRDefault="00795A09" w:rsidP="00795A09">
            <w:pPr>
              <w:jc w:val="both"/>
            </w:pPr>
            <w:r w:rsidRPr="005C3E94">
              <w:t>Повідомлення щодо аварійних перерв розподілу електричної енергії мають містити інформацію щодо прогнозованого часу відновлення розподілу електричної енергії.</w:t>
            </w:r>
          </w:p>
          <w:p w:rsidR="00795A09" w:rsidRDefault="00795A09" w:rsidP="00795A09">
            <w:pPr>
              <w:jc w:val="both"/>
              <w:rPr>
                <w:b/>
                <w:u w:val="single"/>
              </w:rPr>
            </w:pPr>
          </w:p>
          <w:p w:rsidR="00795A09" w:rsidRDefault="00795A09" w:rsidP="00795A09">
            <w:pPr>
              <w:jc w:val="both"/>
              <w:rPr>
                <w:b/>
                <w:u w:val="single"/>
              </w:rPr>
            </w:pPr>
            <w:r>
              <w:rPr>
                <w:b/>
                <w:u w:val="single"/>
              </w:rPr>
              <w:t>АТ «Житомиробленерго»</w:t>
            </w:r>
          </w:p>
          <w:p w:rsidR="0062332E" w:rsidRDefault="0062332E" w:rsidP="00795A09">
            <w:pPr>
              <w:jc w:val="both"/>
              <w:rPr>
                <w:b/>
                <w:u w:val="single"/>
              </w:rPr>
            </w:pPr>
            <w:r>
              <w:rPr>
                <w:b/>
                <w:color w:val="000000"/>
                <w:u w:val="single"/>
              </w:rPr>
              <w:t>Пропозиції надані після 09.04.2024 (кінцевий термін надання пропозицій)</w:t>
            </w:r>
          </w:p>
          <w:p w:rsidR="00795A09" w:rsidRPr="005C3E94" w:rsidRDefault="00795A09" w:rsidP="00795A09">
            <w:pPr>
              <w:jc w:val="both"/>
            </w:pPr>
            <w:r w:rsidRPr="005C3E94">
              <w:t>ОСР повинен розміщувати на власному вебсайті інформацію щодо запланованих перерв розподілу електричної енергії із зазначенням:</w:t>
            </w:r>
          </w:p>
          <w:p w:rsidR="00795A09" w:rsidRPr="005C3E94" w:rsidRDefault="00795A09" w:rsidP="00795A09">
            <w:pPr>
              <w:jc w:val="both"/>
            </w:pPr>
            <w:r w:rsidRPr="005C3E94">
              <w:t>- найменувань населених пунктів, вулиць, будинків, корпусів тощо та/або об’єктів Користувачів;</w:t>
            </w:r>
          </w:p>
          <w:p w:rsidR="00795A09" w:rsidRPr="005C3E94" w:rsidRDefault="00795A09" w:rsidP="00795A09">
            <w:pPr>
              <w:jc w:val="both"/>
            </w:pPr>
            <w:r>
              <w:t xml:space="preserve">- </w:t>
            </w:r>
            <w:r w:rsidRPr="0006185B">
              <w:rPr>
                <w:b/>
                <w:strike/>
                <w:color w:val="FF0000"/>
              </w:rPr>
              <w:t>диспетчерських найменувань об’єктів електроенергетики ОСР, які будуть відключені;</w:t>
            </w:r>
          </w:p>
          <w:p w:rsidR="00795A09" w:rsidRPr="005C3E94" w:rsidRDefault="00795A09" w:rsidP="00795A09">
            <w:pPr>
              <w:jc w:val="both"/>
            </w:pPr>
            <w:r w:rsidRPr="005C3E94">
              <w:t>- причини перерви, дати та часу початку перерви, її орієнтовної тривалості.</w:t>
            </w:r>
          </w:p>
          <w:p w:rsidR="00795A09" w:rsidRPr="005C3E94" w:rsidRDefault="00795A09" w:rsidP="00795A09">
            <w:pPr>
              <w:jc w:val="both"/>
            </w:pPr>
            <w:r w:rsidRPr="005C3E94">
              <w:t xml:space="preserve">ОСР повинен надсилати інформацію щодо планових перерв в електропостачанні органам місцевого самоврядування, на території яких заплановані перерви розподілу електричної енергії, шляхом її </w:t>
            </w:r>
            <w:r w:rsidRPr="005C3E94">
              <w:lastRenderedPageBreak/>
              <w:t>направлення на офіційну електронну адресу, зазначену на вебсайті таких органів місцевого самоврядування або в іншій спосіб згідно з домовленістю сторін.</w:t>
            </w:r>
          </w:p>
          <w:p w:rsidR="00795A09" w:rsidRPr="005C3E94" w:rsidRDefault="00795A09" w:rsidP="00795A09">
            <w:pPr>
              <w:jc w:val="both"/>
            </w:pPr>
            <w:r w:rsidRPr="005C3E94">
              <w:t xml:space="preserve"> Інформація має бути розміщена на власному офіційному вебсайті ОСР та надіслана органам місцевого самоврядування не пізніше ніж за 5 календарних днів до початку планової перерви. </w:t>
            </w:r>
          </w:p>
          <w:p w:rsidR="00795A09" w:rsidRPr="00640E65" w:rsidRDefault="00795A09" w:rsidP="00795A09">
            <w:pPr>
              <w:jc w:val="both"/>
              <w:rPr>
                <w:b/>
                <w:color w:val="FF0000"/>
              </w:rPr>
            </w:pPr>
          </w:p>
          <w:p w:rsidR="00795A09" w:rsidRPr="005C3E94" w:rsidRDefault="00795A09" w:rsidP="00795A09">
            <w:pPr>
              <w:jc w:val="both"/>
            </w:pPr>
            <w:r w:rsidRPr="005C3E94">
              <w:t xml:space="preserve">ОСР здійснює інформування Користувачів за допомогою електронного зв'язку шляхом направлення йому повідомлень (зокрема через сервіси особистий кабінет споживача та інші електронні платформи, зазначені в договорі споживача про надання послуг з розподілу/передачі електричної енергії) щодо планових перерв (не пізніше ніж за 3 календарні дні до початку перерви) та значних аварійних перерв в електропостачанні більше 100 відключених споживачів та тривалістю </w:t>
            </w:r>
            <w:r w:rsidRPr="001349DB">
              <w:rPr>
                <w:b/>
              </w:rPr>
              <w:t>понад одну годину 30 хвилин</w:t>
            </w:r>
            <w:r w:rsidRPr="00E10BDB">
              <w:rPr>
                <w:b/>
                <w:color w:val="FF0000"/>
              </w:rPr>
              <w:t xml:space="preserve"> (не пізніше ніж через </w:t>
            </w:r>
            <w:r>
              <w:rPr>
                <w:b/>
                <w:color w:val="FF0000"/>
              </w:rPr>
              <w:t>дві</w:t>
            </w:r>
            <w:r w:rsidRPr="00E10BDB">
              <w:rPr>
                <w:b/>
                <w:color w:val="FF0000"/>
              </w:rPr>
              <w:t xml:space="preserve"> </w:t>
            </w:r>
            <w:r>
              <w:rPr>
                <w:b/>
                <w:color w:val="FF0000"/>
              </w:rPr>
              <w:t>години</w:t>
            </w:r>
            <w:r w:rsidRPr="00E10BDB">
              <w:rPr>
                <w:b/>
                <w:color w:val="FF0000"/>
              </w:rPr>
              <w:t xml:space="preserve"> після початку перерви).</w:t>
            </w:r>
            <w:r w:rsidRPr="005C3E94">
              <w:t xml:space="preserve"> </w:t>
            </w:r>
          </w:p>
          <w:p w:rsidR="00795A09" w:rsidRPr="00117747" w:rsidRDefault="00795A09" w:rsidP="00795A09">
            <w:pPr>
              <w:jc w:val="both"/>
              <w:rPr>
                <w:b/>
              </w:rPr>
            </w:pPr>
            <w:r w:rsidRPr="00117747">
              <w:rPr>
                <w:b/>
              </w:rPr>
              <w:t>Електронне повідомлення про планову перерву розподілу електричної енергії має містити посилання на інформацію, розміщену на вебсайті ОСР, або саму інформацію, що відповідає розміщеній на вебсайті ОСР.</w:t>
            </w:r>
          </w:p>
          <w:p w:rsidR="00795A09" w:rsidRPr="00DF13BA" w:rsidRDefault="00795A09" w:rsidP="00795A09">
            <w:pPr>
              <w:jc w:val="both"/>
              <w:rPr>
                <w:b/>
                <w:strike/>
                <w:color w:val="FF0000"/>
              </w:rPr>
            </w:pPr>
            <w:r w:rsidRPr="00DF13BA">
              <w:rPr>
                <w:b/>
                <w:strike/>
                <w:color w:val="FF0000"/>
              </w:rPr>
              <w:t>Інформація про планові перерви розподілу електричної енергії, що зазначається на вебсайті ОСР, також має містити:</w:t>
            </w:r>
          </w:p>
          <w:p w:rsidR="00795A09" w:rsidRPr="00117747" w:rsidRDefault="00795A09" w:rsidP="00795A09">
            <w:pPr>
              <w:jc w:val="both"/>
              <w:rPr>
                <w:b/>
              </w:rPr>
            </w:pPr>
            <w:r w:rsidRPr="007F399E">
              <w:rPr>
                <w:b/>
                <w:strike/>
                <w:color w:val="FF0000"/>
              </w:rPr>
              <w:t xml:space="preserve">- диспетчерські найменування об’єктів електроенергетики ОСР, на яких виконуються зазначені роботи та перелік робіт при проведенні планових ремонтних робіт та/або технічного обслуговування електроустановок та електричних мереж системи розподілу, передбачених річним графіком ремонтів </w:t>
            </w:r>
            <w:r w:rsidRPr="007F399E">
              <w:rPr>
                <w:b/>
                <w:bCs/>
                <w:strike/>
                <w:color w:val="FF0000"/>
              </w:rPr>
              <w:lastRenderedPageBreak/>
              <w:t>та/або графіком технічного обслуговування обладнання ОСР</w:t>
            </w:r>
            <w:r w:rsidRPr="007F399E">
              <w:rPr>
                <w:b/>
                <w:strike/>
                <w:color w:val="FF0000"/>
              </w:rPr>
              <w:t>;</w:t>
            </w:r>
            <w:r w:rsidRPr="00117747">
              <w:rPr>
                <w:b/>
              </w:rPr>
              <w:t>-</w:t>
            </w:r>
          </w:p>
          <w:p w:rsidR="00795A09" w:rsidRPr="003837E7" w:rsidRDefault="00795A09" w:rsidP="00795A09">
            <w:pPr>
              <w:jc w:val="both"/>
              <w:rPr>
                <w:b/>
                <w:strike/>
                <w:color w:val="FF0000"/>
              </w:rPr>
            </w:pPr>
            <w:r w:rsidRPr="003837E7">
              <w:rPr>
                <w:b/>
                <w:strike/>
                <w:color w:val="FF0000"/>
              </w:rPr>
              <w:t>- номер технічних умов на приєднання, адресу об’єкту приєднання та перелік робіт при проведенні планових будівельно-монтажних робіт з приєднання та підключені нових Користувачів;</w:t>
            </w:r>
          </w:p>
          <w:p w:rsidR="00795A09" w:rsidRDefault="00795A09" w:rsidP="00795A09">
            <w:pPr>
              <w:jc w:val="both"/>
              <w:rPr>
                <w:b/>
                <w:strike/>
                <w:color w:val="FF0000"/>
              </w:rPr>
            </w:pPr>
            <w:r w:rsidRPr="003837E7">
              <w:rPr>
                <w:b/>
                <w:strike/>
                <w:color w:val="FF0000"/>
              </w:rPr>
              <w:t>- номер заходу інвестиційної програми ОСР та перелік робіт. при проведенні планових робіт з будівництва, технічного переоснащення, реконструкції електричних мереж, якщо виконання таких робіт передбачене інвестиційною програмою ОСР</w:t>
            </w:r>
          </w:p>
          <w:p w:rsidR="00795A09" w:rsidRDefault="00795A09" w:rsidP="00795A09">
            <w:pPr>
              <w:jc w:val="both"/>
              <w:rPr>
                <w:b/>
              </w:rPr>
            </w:pPr>
          </w:p>
          <w:p w:rsidR="00795A09" w:rsidRPr="00640E65" w:rsidRDefault="00795A09" w:rsidP="00795A09">
            <w:pPr>
              <w:jc w:val="both"/>
              <w:rPr>
                <w:b/>
                <w:color w:val="FF0000"/>
              </w:rPr>
            </w:pPr>
            <w:r w:rsidRPr="00640E65">
              <w:rPr>
                <w:b/>
              </w:rPr>
              <w:t>Про відміну проведення планової перерви в електропостачанні ОСР повідомляє</w:t>
            </w:r>
            <w:r>
              <w:rPr>
                <w:b/>
              </w:rPr>
              <w:t xml:space="preserve"> </w:t>
            </w:r>
            <w:r w:rsidRPr="00A26E80">
              <w:rPr>
                <w:b/>
                <w:strike/>
                <w:color w:val="FF0000"/>
              </w:rPr>
              <w:t>у порядку, встановленому пунктом 11.5.5 цього розділу із зазначенням причини такої відміни та нової дати виконання планової перерви.</w:t>
            </w:r>
            <w:r w:rsidRPr="00640E65">
              <w:rPr>
                <w:b/>
                <w:color w:val="FF0000"/>
              </w:rPr>
              <w:t xml:space="preserve"> на власному офіційному вебсайті в мережі Інтернет </w:t>
            </w:r>
            <w:r w:rsidRPr="00640E65">
              <w:rPr>
                <w:b/>
                <w:color w:val="FF0000"/>
                <w:u w:val="single"/>
              </w:rPr>
              <w:t>та</w:t>
            </w:r>
            <w:r w:rsidRPr="00640E65">
              <w:rPr>
                <w:b/>
                <w:color w:val="FF0000"/>
              </w:rPr>
              <w:t xml:space="preserve"> в засобах масової інформації шляхом автоматично-цільового (таргетного) інформування через електронні платформи (месенджери, </w:t>
            </w:r>
            <w:r w:rsidRPr="00640E65">
              <w:rPr>
                <w:b/>
                <w:color w:val="FF0000"/>
                <w:lang w:val="en-US"/>
              </w:rPr>
              <w:t>e</w:t>
            </w:r>
            <w:r w:rsidRPr="00640E65">
              <w:rPr>
                <w:b/>
                <w:color w:val="FF0000"/>
              </w:rPr>
              <w:t>-</w:t>
            </w:r>
            <w:r w:rsidRPr="00640E65">
              <w:rPr>
                <w:b/>
                <w:color w:val="FF0000"/>
                <w:lang w:val="en-US"/>
              </w:rPr>
              <w:t>mail</w:t>
            </w:r>
            <w:r w:rsidRPr="00640E65">
              <w:rPr>
                <w:b/>
                <w:color w:val="FF0000"/>
              </w:rPr>
              <w:t>)</w:t>
            </w:r>
            <w:r>
              <w:rPr>
                <w:b/>
                <w:color w:val="FF0000"/>
              </w:rPr>
              <w:t xml:space="preserve"> не пізніше дати запланованої перерви </w:t>
            </w:r>
            <w:r w:rsidRPr="005C3E94">
              <w:rPr>
                <w:b/>
                <w:color w:val="FF0000"/>
              </w:rPr>
              <w:t>із зазначенням причини такої відміни</w:t>
            </w:r>
            <w:r w:rsidRPr="00640E65">
              <w:rPr>
                <w:b/>
                <w:color w:val="FF0000"/>
              </w:rPr>
              <w:t>.</w:t>
            </w:r>
          </w:p>
          <w:p w:rsidR="00795A09" w:rsidRPr="003837E7" w:rsidRDefault="00795A09" w:rsidP="00795A09">
            <w:pPr>
              <w:jc w:val="both"/>
              <w:rPr>
                <w:b/>
                <w:strike/>
                <w:color w:val="FF0000"/>
              </w:rPr>
            </w:pPr>
          </w:p>
          <w:p w:rsidR="00795A09" w:rsidRDefault="00795A09" w:rsidP="00795A09">
            <w:pPr>
              <w:jc w:val="both"/>
            </w:pPr>
            <w:r w:rsidRPr="005C3E94">
              <w:t>Повідомлення щодо аварійних перерв розподілу електричної енергії мають містити інформацію щодо прогнозованого часу відновлення розподілу електричної енергії.</w:t>
            </w:r>
          </w:p>
          <w:p w:rsidR="00795A09" w:rsidRDefault="00795A09" w:rsidP="00795A09">
            <w:pPr>
              <w:jc w:val="both"/>
              <w:rPr>
                <w:b/>
                <w:color w:val="000000"/>
                <w:u w:val="single"/>
              </w:rPr>
            </w:pPr>
            <w:r w:rsidRPr="004B7792">
              <w:rPr>
                <w:b/>
                <w:color w:val="000000"/>
                <w:u w:val="single"/>
              </w:rPr>
              <w:t>АТ «Миколаївобленерго»</w:t>
            </w:r>
          </w:p>
          <w:p w:rsidR="00FF03CA" w:rsidRDefault="00FF03CA"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DE1C57" w:rsidRDefault="00795A09" w:rsidP="00795A09">
            <w:pPr>
              <w:spacing w:after="120"/>
              <w:ind w:firstLine="600"/>
              <w:jc w:val="both"/>
            </w:pPr>
            <w:r w:rsidRPr="00DE1C57">
              <w:t>ОСР повинен розміщувати на власному офіційному вебсайті інформацію щодо планових перерв в електропостачанні із зазначенням найменувань населених пунктів, вулиць</w:t>
            </w:r>
            <w:r w:rsidRPr="00DE1C57">
              <w:rPr>
                <w:shd w:val="clear" w:color="auto" w:fill="FFFFFF"/>
              </w:rPr>
              <w:t>, будинків, корпусів тощо</w:t>
            </w:r>
            <w:r w:rsidRPr="00DE1C57">
              <w:t xml:space="preserve"> </w:t>
            </w:r>
            <w:r w:rsidRPr="00DE1C57">
              <w:lastRenderedPageBreak/>
              <w:t xml:space="preserve">та/або об’єктів Користувачів, та </w:t>
            </w:r>
            <w:r w:rsidRPr="00DE1C57">
              <w:rPr>
                <w:strike/>
              </w:rPr>
              <w:t>диспетчерських найменувань об’єктів електроенергетики ОСР</w:t>
            </w:r>
            <w:r w:rsidRPr="00DE1C57">
              <w:t>, які будуть відключені, причини перерви, дати та часу початку перерви  та її орієнтовної тривалості.</w:t>
            </w:r>
          </w:p>
          <w:p w:rsidR="00795A09" w:rsidRPr="00DE1C57" w:rsidRDefault="00795A09" w:rsidP="00795A09">
            <w:pPr>
              <w:spacing w:after="120"/>
              <w:ind w:firstLine="600"/>
              <w:jc w:val="both"/>
            </w:pPr>
            <w:r w:rsidRPr="00DE1C57">
              <w:t>ОСР повинен надсилати інформацію щодо планованих перерв в електропостачанні органам місцевого самоврядування, на території яких заплановані перерви розподілу електричної енергії, шляхом її направлення на офіційну електронну адресу, зазначену на вебсайті таких органів місцевого самоврядування або в іншій спосіб згідно з домовленістю. Інформація має бути розміщена на власному офіційному вебсайті ОСР та надіслана органам місцевого самоврядування не пізніше ніж за 5 днів до початку планової перерви.</w:t>
            </w:r>
          </w:p>
          <w:p w:rsidR="00795A09" w:rsidRPr="00DE1C57" w:rsidRDefault="00795A09" w:rsidP="00795A09">
            <w:pPr>
              <w:spacing w:after="120"/>
              <w:ind w:firstLine="600"/>
              <w:jc w:val="both"/>
            </w:pPr>
            <w:r w:rsidRPr="00DE1C57">
              <w:t>Про відміну проведення планової перерви в електропостачанні ОСР повідомляє у порядку, встановленому пунктом 11.5.5 цього розділу із зазначенням причини такої відміни та нової дати виконання планової перерви.</w:t>
            </w:r>
          </w:p>
          <w:p w:rsidR="00795A09" w:rsidRPr="00DE1C57" w:rsidRDefault="00795A09" w:rsidP="00795A09">
            <w:pPr>
              <w:spacing w:after="120"/>
              <w:ind w:firstLine="600"/>
              <w:jc w:val="both"/>
            </w:pPr>
            <w:r w:rsidRPr="00DE1C57">
              <w:t xml:space="preserve">ОСР здійснює інформування Користувачів за допомогою електронного зв'язку шляхом направлення йому повідомлень (зокрема через сервіс особистий кабінет споживача та інші електронні платформи, зазначені в договорі споживача про надання послуг з розподілу/передачі електричної енергії) щодо планових перерв (не пізніше ніж за 3 календарні дні до початку перерви) та значних аварійних перерв в електропостачанні більше 100 відключених споживачів та тривалістю понад одну годину 30 хвилин (не пізніше ніж через 60 хвилин після початку перерви). </w:t>
            </w:r>
          </w:p>
          <w:p w:rsidR="00795A09" w:rsidRPr="00DE1C57" w:rsidRDefault="00795A09" w:rsidP="00795A09">
            <w:pPr>
              <w:spacing w:after="120"/>
              <w:ind w:firstLine="600"/>
              <w:jc w:val="both"/>
            </w:pPr>
            <w:r w:rsidRPr="00DE1C57">
              <w:lastRenderedPageBreak/>
              <w:t>Електронне повідомлення про планову перерву розподілу електричної енергії має містити посилання на інформацію, розміщену на вебсайті ОСР, або саму інформацію, що відповідає розміщеній на вебсайті ОСР.</w:t>
            </w:r>
          </w:p>
          <w:p w:rsidR="00795A09" w:rsidRPr="00DE1C57" w:rsidRDefault="00795A09" w:rsidP="00795A09">
            <w:pPr>
              <w:spacing w:after="120"/>
              <w:ind w:firstLine="600"/>
              <w:jc w:val="both"/>
            </w:pPr>
            <w:r w:rsidRPr="00DE1C57">
              <w:t>Інформація про планові перерви розподілу електричної енергії, що зазначається на вебсайті ОСР, також має містити:</w:t>
            </w:r>
          </w:p>
          <w:p w:rsidR="00795A09" w:rsidRPr="00DE1C57" w:rsidRDefault="00795A09" w:rsidP="00795A09">
            <w:pPr>
              <w:spacing w:after="120"/>
              <w:ind w:firstLine="600"/>
              <w:jc w:val="both"/>
            </w:pPr>
            <w:r w:rsidRPr="00DE1C57">
              <w:t>- диспетчерські найменування об’єктів електроенергетики ОСР, на яких виконуються зазначені роботи та перелік робіт при проведенні планових ремонтних робіт та/або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w:t>
            </w:r>
          </w:p>
          <w:p w:rsidR="00795A09" w:rsidRPr="00DE1C57" w:rsidRDefault="00795A09" w:rsidP="00795A09">
            <w:pPr>
              <w:spacing w:after="120"/>
              <w:ind w:firstLine="600"/>
              <w:jc w:val="both"/>
            </w:pPr>
            <w:r w:rsidRPr="00DE1C57">
              <w:t>- номер технічних умов на приєднання, адресу об’єкту приєднання та перелік робіт при проведенні планових будівельно-монтажних робіт з приєднання та підключення нових Користувачів;</w:t>
            </w:r>
          </w:p>
          <w:p w:rsidR="00795A09" w:rsidRPr="00DE1C57" w:rsidRDefault="00795A09" w:rsidP="00795A09">
            <w:pPr>
              <w:spacing w:after="120"/>
              <w:ind w:firstLine="600"/>
              <w:jc w:val="both"/>
            </w:pPr>
            <w:r w:rsidRPr="00DE1C57">
              <w:t xml:space="preserve"> - номер заходу інвестиційної програми ОСР та перелік робіт при проведенні планових робіт з будівництва, технічного переоснащення, реконструкції електричних мереж, якщо виконання таких робіт передбачене інвестиційною програмою ОСР.</w:t>
            </w:r>
          </w:p>
          <w:p w:rsidR="00795A09" w:rsidRPr="00DE1C57" w:rsidRDefault="00795A09" w:rsidP="00795A09">
            <w:pPr>
              <w:spacing w:after="120"/>
              <w:ind w:firstLine="600"/>
              <w:jc w:val="both"/>
            </w:pPr>
            <w:r w:rsidRPr="00DE1C57">
              <w:t>Повідомлення щодо аварійних перерв розподілу електричної енергії мають містити інформацію щодо прогнозованого часу відновлення розподілу електричної енергії.</w:t>
            </w:r>
          </w:p>
          <w:p w:rsidR="00795A09" w:rsidRDefault="00795A09" w:rsidP="00795A09">
            <w:pPr>
              <w:jc w:val="both"/>
              <w:rPr>
                <w:b/>
                <w:color w:val="000000"/>
                <w:u w:val="single"/>
              </w:rPr>
            </w:pPr>
            <w:r w:rsidRPr="003A399D">
              <w:rPr>
                <w:b/>
                <w:color w:val="000000"/>
                <w:u w:val="single"/>
              </w:rPr>
              <w:t>ПрАТ «ПЕЕМ» ЦЕК»</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ED4D06">
              <w:rPr>
                <w:b/>
                <w:color w:val="000000"/>
                <w:u w:val="single"/>
              </w:rPr>
              <w:t>ПрАТ «Волиньобленерго»</w:t>
            </w:r>
          </w:p>
          <w:p w:rsidR="00795A09" w:rsidRPr="00425ACC" w:rsidRDefault="00795A09" w:rsidP="00795A09">
            <w:pPr>
              <w:jc w:val="both"/>
              <w:rPr>
                <w:b/>
                <w:color w:val="000000"/>
                <w:u w:val="single"/>
              </w:rPr>
            </w:pPr>
            <w:r w:rsidRPr="00425ACC">
              <w:rPr>
                <w:b/>
                <w:color w:val="000000"/>
                <w:u w:val="single"/>
              </w:rPr>
              <w:t>Залишити в чинній редакції</w:t>
            </w:r>
          </w:p>
          <w:p w:rsidR="00795A09" w:rsidRPr="005C450A" w:rsidRDefault="00795A09" w:rsidP="00795A09">
            <w:pPr>
              <w:jc w:val="both"/>
              <w:rPr>
                <w:b/>
                <w:u w:val="single"/>
              </w:rPr>
            </w:pPr>
            <w:r>
              <w:rPr>
                <w:color w:val="000000"/>
              </w:rPr>
              <w:t>ОСР має здійснювати інформування споживача за допомогою електронного зв’язку шляхом направлення йому повідомлень (зокрема через сервіси особистих кабінетів споживачів та/або інші електронні платформи, зазначені в договорі споживача про надання послуг з розподілу/передачі електричної енергії) щодо планових (не пізніше ніж за 3 календарні дні до початку перерви) та значних аварійних перерв в електропостачанні з кількістю відключених споживачів більше 100 та тривалістю понад одну годину.</w:t>
            </w:r>
          </w:p>
        </w:tc>
        <w:tc>
          <w:tcPr>
            <w:tcW w:w="4113" w:type="dxa"/>
          </w:tcPr>
          <w:p w:rsidR="00795A09" w:rsidRPr="009837D3" w:rsidRDefault="00795A09" w:rsidP="00795A09">
            <w:pPr>
              <w:jc w:val="both"/>
              <w:rPr>
                <w:b/>
                <w:u w:val="single"/>
              </w:rPr>
            </w:pPr>
            <w:r w:rsidRPr="009837D3">
              <w:rPr>
                <w:b/>
                <w:u w:val="single"/>
              </w:rPr>
              <w:lastRenderedPageBreak/>
              <w:t>ПАТ «Черкасиобленерго»</w:t>
            </w:r>
          </w:p>
          <w:p w:rsidR="00795A09" w:rsidRDefault="00795A09" w:rsidP="00795A09">
            <w:pPr>
              <w:jc w:val="both"/>
            </w:pPr>
            <w:r>
              <w:t>Відповідно до п.11.5.5 ОСР має повідомити про планові перерви не пізніше ніж за 5 днів до початку перерви, вимога запропонованого формулювання п.11.5.6 вимагає повідомляти про відміну проведення планової перерви також за 5 днів до початку перерви, не зрозуміло як діяти, якщо перерва відмінена за 1-4 дні до прогнозованого початку перерви.</w:t>
            </w:r>
          </w:p>
          <w:p w:rsidR="00243130" w:rsidRDefault="00243130" w:rsidP="00795A09">
            <w:pPr>
              <w:jc w:val="both"/>
              <w:rPr>
                <w:b/>
                <w:u w:val="single"/>
              </w:rPr>
            </w:pPr>
          </w:p>
          <w:p w:rsidR="00795A09" w:rsidRPr="009837D3" w:rsidRDefault="00795A09" w:rsidP="00795A09">
            <w:pPr>
              <w:jc w:val="both"/>
              <w:rPr>
                <w:b/>
                <w:u w:val="single"/>
              </w:rPr>
            </w:pPr>
            <w:r w:rsidRPr="009837D3">
              <w:rPr>
                <w:b/>
                <w:u w:val="single"/>
              </w:rPr>
              <w:t>ПАТ «Черкасиобленерго»</w:t>
            </w:r>
          </w:p>
          <w:p w:rsidR="00795A09" w:rsidRDefault="00795A09" w:rsidP="00795A09">
            <w:pPr>
              <w:jc w:val="both"/>
            </w:pPr>
            <w:r>
              <w:t>Не відповідає вимогам постанови НКРЕКП №349 від 26.03.22 (п.1, підпункт 2 абз.3,11)</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r w:rsidRPr="009837D3">
              <w:rPr>
                <w:b/>
                <w:u w:val="single"/>
              </w:rPr>
              <w:t>ПАТ «Черкасиобленерго»</w:t>
            </w:r>
          </w:p>
          <w:p w:rsidR="00795A09" w:rsidRDefault="00795A09" w:rsidP="00795A09">
            <w:pPr>
              <w:rPr>
                <w:lang w:eastAsia="en-US"/>
              </w:rPr>
            </w:pPr>
            <w:r>
              <w:t xml:space="preserve">Далі по тексту як значні аварійні перерви розподілу ел.енергії вважаються тривалістю понад 30хв. </w:t>
            </w:r>
          </w:p>
          <w:p w:rsidR="00795A09" w:rsidRDefault="00795A09" w:rsidP="00795A09">
            <w:pPr>
              <w:jc w:val="both"/>
            </w:pPr>
            <w:r>
              <w:t>Напр. п.11.5.7.</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243130" w:rsidRDefault="00243130" w:rsidP="00795A09">
            <w:pPr>
              <w:jc w:val="both"/>
              <w:rPr>
                <w:color w:val="000000"/>
              </w:rPr>
            </w:pPr>
          </w:p>
          <w:p w:rsidR="00795A09" w:rsidRDefault="00795A09" w:rsidP="00795A09">
            <w:pPr>
              <w:jc w:val="both"/>
              <w:rPr>
                <w:color w:val="000000"/>
              </w:rPr>
            </w:pPr>
            <w:r w:rsidRPr="005E673F">
              <w:rPr>
                <w:b/>
                <w:color w:val="000000"/>
                <w:u w:val="single"/>
              </w:rPr>
              <w:t>АТ «Прикарпаттяобленерго»</w:t>
            </w:r>
          </w:p>
          <w:p w:rsidR="00795A09" w:rsidRPr="00260FD5" w:rsidRDefault="00795A09" w:rsidP="00795A09">
            <w:pPr>
              <w:rPr>
                <w:color w:val="000000"/>
              </w:rPr>
            </w:pPr>
            <w:r w:rsidRPr="00260FD5">
              <w:rPr>
                <w:color w:val="000000"/>
              </w:rPr>
              <w:t xml:space="preserve">Органи місцевого самоврядування, надають офіційні листи, де зазначають на яку електронну адресу необхідно здійснювати інформування . </w:t>
            </w:r>
          </w:p>
          <w:p w:rsidR="00795A09" w:rsidRDefault="00795A09" w:rsidP="00795A09">
            <w:pPr>
              <w:jc w:val="both"/>
              <w:rPr>
                <w:color w:val="000000"/>
              </w:rPr>
            </w:pPr>
            <w:r w:rsidRPr="00260FD5">
              <w:rPr>
                <w:color w:val="000000"/>
              </w:rPr>
              <w:t>Пропонуємо використати  п. 11.5.5 цього розділу</w:t>
            </w:r>
            <w:r w:rsidRPr="00260FD5">
              <w:rPr>
                <w:b/>
                <w:color w:val="7030A0"/>
              </w:rPr>
              <w:t xml:space="preserve"> </w:t>
            </w:r>
            <w:r w:rsidRPr="00260FD5">
              <w:rPr>
                <w:color w:val="000000"/>
              </w:rPr>
              <w:t>тільки для переліку каналів комунікації, а не для терміну інформуванн</w:t>
            </w:r>
            <w:r>
              <w:rPr>
                <w:color w:val="000000"/>
              </w:rPr>
              <w:t>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jc w:val="both"/>
              <w:rPr>
                <w:color w:val="000000"/>
              </w:rPr>
            </w:pPr>
            <w:r w:rsidRPr="00260FD5">
              <w:rPr>
                <w:color w:val="000000"/>
              </w:rPr>
              <w:t>Пропонуємо використати п. 11.5.5 цього розділу</w:t>
            </w:r>
            <w:r w:rsidRPr="00260FD5">
              <w:rPr>
                <w:b/>
                <w:color w:val="7030A0"/>
              </w:rPr>
              <w:t xml:space="preserve"> </w:t>
            </w:r>
            <w:r w:rsidRPr="00260FD5">
              <w:rPr>
                <w:color w:val="000000"/>
              </w:rPr>
              <w:t>тільки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1C3507">
              <w:rPr>
                <w:b/>
                <w:color w:val="000000"/>
                <w:u w:val="single"/>
              </w:rPr>
              <w:t>ПАТ «Кіровоградобленерго»</w:t>
            </w:r>
          </w:p>
          <w:p w:rsidR="00795A09" w:rsidRPr="00624DAF" w:rsidRDefault="00795A09" w:rsidP="00795A09">
            <w:pPr>
              <w:jc w:val="both"/>
              <w:rPr>
                <w:rFonts w:cs="Calibri"/>
                <w:color w:val="000000"/>
                <w:shd w:val="clear" w:color="auto" w:fill="FFFFFF"/>
                <w:lang w:eastAsia="en-US"/>
              </w:rPr>
            </w:pPr>
            <w:r w:rsidRPr="00624DAF">
              <w:rPr>
                <w:rFonts w:cs="Calibri"/>
              </w:rPr>
              <w:t xml:space="preserve">Відповідно до вимоги Постанови №349 від 26 березня 2022 року (зі змінами) </w:t>
            </w:r>
            <w:r w:rsidRPr="00624DAF">
              <w:rPr>
                <w:rFonts w:cs="Calibri"/>
                <w:color w:val="000000"/>
                <w:shd w:val="clear" w:color="auto" w:fill="FFFFFF"/>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Default="00795A09" w:rsidP="00795A09">
            <w:pPr>
              <w:jc w:val="both"/>
              <w:rPr>
                <w:color w:val="000000"/>
              </w:rPr>
            </w:pPr>
          </w:p>
          <w:p w:rsidR="00795A09" w:rsidRDefault="00795A09" w:rsidP="00795A09">
            <w:pPr>
              <w:jc w:val="both"/>
              <w:rPr>
                <w:rFonts w:cs="Calibri"/>
              </w:rPr>
            </w:pPr>
            <w:r w:rsidRPr="00624DAF">
              <w:rPr>
                <w:rFonts w:cs="Calibri"/>
              </w:rPr>
              <w:t>У зв’язку з тим, що тривалість аварійних перерв в електропостачанні, про які ОСР повинен інформувати користувачів складає понад одну годину 30 хвилин, ОСР фактично не може сповіщати споживачів не пізніше ніж через 60 хвилин після початку такої перерви.</w:t>
            </w:r>
          </w:p>
          <w:p w:rsidR="00795A09" w:rsidRDefault="00795A09" w:rsidP="00795A09">
            <w:pPr>
              <w:jc w:val="both"/>
              <w:rPr>
                <w:color w:val="000000"/>
              </w:rPr>
            </w:pPr>
          </w:p>
          <w:p w:rsidR="00795A09" w:rsidRDefault="00795A09" w:rsidP="00795A09">
            <w:pPr>
              <w:jc w:val="both"/>
              <w:rPr>
                <w:rFonts w:cs="Calibri"/>
                <w:color w:val="000000"/>
                <w:shd w:val="clear" w:color="auto" w:fill="FFFFFF"/>
              </w:rPr>
            </w:pPr>
            <w:r w:rsidRPr="00624DAF">
              <w:rPr>
                <w:rFonts w:cs="Calibri"/>
              </w:rPr>
              <w:t xml:space="preserve">Відповідно до вимоги Постанови №349 від 26 березня 2022 року (зі змінами) </w:t>
            </w:r>
            <w:r w:rsidRPr="00624DAF">
              <w:rPr>
                <w:rFonts w:cs="Calibri"/>
                <w:color w:val="000000"/>
                <w:shd w:val="clear" w:color="auto" w:fill="FFFFFF"/>
              </w:rPr>
              <w:t xml:space="preserve">операторам систем розподілу забезпечити розміщення на </w:t>
            </w:r>
            <w:r w:rsidRPr="00624DAF">
              <w:rPr>
                <w:rFonts w:cs="Calibri"/>
                <w:color w:val="000000"/>
                <w:shd w:val="clear" w:color="auto" w:fill="FFFFFF"/>
              </w:rPr>
              <w:lastRenderedPageBreak/>
              <w:t>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Default="00795A09" w:rsidP="00795A09">
            <w:pPr>
              <w:jc w:val="both"/>
              <w:rPr>
                <w:color w:val="000000"/>
              </w:rPr>
            </w:pPr>
          </w:p>
          <w:p w:rsidR="00795A09" w:rsidRPr="00624DAF" w:rsidRDefault="00795A09" w:rsidP="00795A09">
            <w:pPr>
              <w:jc w:val="both"/>
              <w:rPr>
                <w:rFonts w:cs="Calibri"/>
                <w:lang w:eastAsia="en-US"/>
              </w:rPr>
            </w:pPr>
            <w:r w:rsidRPr="00624DAF">
              <w:rPr>
                <w:rFonts w:cs="Calibri"/>
              </w:rPr>
              <w:t>Редакція змін не передбачає чіткий алгоритм часу та способу інформування про відміну проведення планових перерв.</w:t>
            </w:r>
          </w:p>
          <w:p w:rsidR="00795A09" w:rsidRDefault="00795A09" w:rsidP="00795A09">
            <w:pPr>
              <w:jc w:val="both"/>
              <w:rPr>
                <w:rFonts w:cs="Calibri"/>
              </w:rPr>
            </w:pPr>
            <w:r w:rsidRPr="00624DAF">
              <w:rPr>
                <w:rFonts w:cs="Calibri"/>
              </w:rPr>
              <w:t>На момент відміни планової перерви з різних причин ОСР не завжди має можливість визначити дату наступного виконання планових робіт.</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243130" w:rsidRDefault="00243130" w:rsidP="00795A09">
            <w:pPr>
              <w:jc w:val="both"/>
              <w:rPr>
                <w:color w:val="000000"/>
              </w:rPr>
            </w:pPr>
          </w:p>
          <w:p w:rsidR="00243130" w:rsidRDefault="00243130" w:rsidP="00795A09">
            <w:pPr>
              <w:jc w:val="both"/>
              <w:rPr>
                <w:color w:val="000000"/>
              </w:rPr>
            </w:pPr>
          </w:p>
          <w:p w:rsidR="00243130" w:rsidRDefault="00243130" w:rsidP="00795A09">
            <w:pPr>
              <w:jc w:val="both"/>
              <w:rPr>
                <w:color w:val="000000"/>
              </w:rPr>
            </w:pPr>
          </w:p>
          <w:p w:rsidR="00795A09" w:rsidRDefault="00795A09" w:rsidP="00795A09">
            <w:pPr>
              <w:jc w:val="both"/>
              <w:rPr>
                <w:b/>
                <w:u w:val="single"/>
              </w:rPr>
            </w:pPr>
            <w:r w:rsidRPr="005C450A">
              <w:rPr>
                <w:b/>
                <w:u w:val="single"/>
              </w:rPr>
              <w:t>АТ «Полтаваобленерго»</w:t>
            </w:r>
          </w:p>
          <w:p w:rsidR="00795A09" w:rsidRDefault="00795A09" w:rsidP="00795A09">
            <w:pPr>
              <w:tabs>
                <w:tab w:val="left" w:pos="1537"/>
                <w:tab w:val="left" w:pos="2444"/>
                <w:tab w:val="left" w:pos="3030"/>
              </w:tabs>
              <w:jc w:val="both"/>
              <w:rPr>
                <w:b/>
                <w:strike/>
                <w:color w:val="FF0000"/>
                <w:lang w:eastAsia="en-US"/>
              </w:rPr>
            </w:pPr>
            <w:r>
              <w:rPr>
                <w:lang w:eastAsia="uk-UA"/>
              </w:rPr>
              <w:t>Пропонуємо видалити слова «</w:t>
            </w:r>
            <w:r>
              <w:rPr>
                <w:b/>
                <w:strike/>
                <w:color w:val="FF0000"/>
              </w:rPr>
              <w:t>та/або об’єктів Користувачів, та диспетчерських найменувань об’єктів електроенергетики ОСР.</w:t>
            </w:r>
            <w:r>
              <w:rPr>
                <w:b/>
                <w:strike/>
              </w:rPr>
              <w:t>»</w:t>
            </w:r>
          </w:p>
          <w:p w:rsidR="00795A09" w:rsidRDefault="00795A09" w:rsidP="00795A09">
            <w:pPr>
              <w:tabs>
                <w:tab w:val="left" w:pos="1537"/>
                <w:tab w:val="left" w:pos="2444"/>
                <w:tab w:val="left" w:pos="3030"/>
              </w:tabs>
              <w:jc w:val="both"/>
              <w:rPr>
                <w:i/>
                <w:sz w:val="18"/>
                <w:szCs w:val="18"/>
              </w:rPr>
            </w:pPr>
            <w:r>
              <w:rPr>
                <w:i/>
              </w:rPr>
              <w:t xml:space="preserve">Інформація щодо найменувань об’єктів Користувачів та диспетчерські найменувань об’єктів електроенергетики ОСР не мають жодної користі для споживача. Здебільшого споживачі не знають назв мереж, від якої живляться. У більшості випадків споживачу зручніше отримувати інформацію за адресою. Крім цього, така інформація може </w:t>
            </w:r>
            <w:r>
              <w:rPr>
                <w:i/>
              </w:rPr>
              <w:lastRenderedPageBreak/>
              <w:t>становити небезпеку для працівників ОСР, які будуть виконувати роботи в даній електроустановці, зважаючи на сьогодення (військовий стан), та враховуючи вимоги постанови НКРЕКП №349 від 26.03.2022р.</w:t>
            </w: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tabs>
                <w:tab w:val="left" w:pos="1537"/>
                <w:tab w:val="left" w:pos="2444"/>
                <w:tab w:val="left" w:pos="3030"/>
              </w:tabs>
              <w:jc w:val="both"/>
              <w:rPr>
                <w:szCs w:val="24"/>
                <w:lang w:eastAsia="en-US"/>
              </w:rPr>
            </w:pPr>
            <w:r>
              <w:t>З метою уникнення двозначностей трактування пропонуємо залишити слово «</w:t>
            </w:r>
            <w:r w:rsidRPr="005C450A">
              <w:rPr>
                <w:b/>
                <w:color w:val="2F5496"/>
              </w:rPr>
              <w:t>календарних</w:t>
            </w:r>
            <w:r>
              <w:t>».</w:t>
            </w:r>
          </w:p>
          <w:p w:rsidR="00795A09" w:rsidRDefault="00795A09" w:rsidP="00795A09">
            <w:pPr>
              <w:tabs>
                <w:tab w:val="left" w:pos="1537"/>
                <w:tab w:val="left" w:pos="2444"/>
                <w:tab w:val="left" w:pos="3030"/>
              </w:tabs>
              <w:jc w:val="both"/>
              <w:rPr>
                <w:lang w:eastAsia="uk-UA"/>
              </w:rPr>
            </w:pPr>
            <w:r>
              <w:t xml:space="preserve"> </w:t>
            </w: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Pr="005C450A" w:rsidRDefault="00795A09" w:rsidP="00795A09">
            <w:pPr>
              <w:widowControl w:val="0"/>
              <w:ind w:left="100"/>
              <w:jc w:val="both"/>
              <w:rPr>
                <w:rFonts w:eastAsia="Calibri"/>
                <w:lang w:eastAsia="uk-UA"/>
              </w:rPr>
            </w:pPr>
            <w:r>
              <w:rPr>
                <w:lang w:eastAsia="uk-UA"/>
              </w:rPr>
              <w:t>Наполягаємо на  видаленні слів «</w:t>
            </w:r>
            <w:r>
              <w:rPr>
                <w:strike/>
                <w:color w:val="FF0000"/>
              </w:rPr>
              <w:t>та нової дати виконання планової перерв</w:t>
            </w:r>
            <w:r>
              <w:rPr>
                <w:strike/>
              </w:rPr>
              <w:t>»</w:t>
            </w:r>
            <w:r>
              <w:rPr>
                <w:lang w:eastAsia="uk-UA"/>
              </w:rPr>
              <w:t>.</w:t>
            </w:r>
          </w:p>
          <w:p w:rsidR="00795A09" w:rsidRDefault="00795A09" w:rsidP="00795A09">
            <w:pPr>
              <w:widowControl w:val="0"/>
              <w:ind w:left="100"/>
              <w:jc w:val="both"/>
              <w:rPr>
                <w:i/>
                <w:lang w:eastAsia="uk-UA"/>
              </w:rPr>
            </w:pPr>
            <w:r>
              <w:rPr>
                <w:i/>
                <w:lang w:eastAsia="uk-UA"/>
              </w:rPr>
              <w:t>Під час скасування планової роботи не завжди відомо про нову дату виконання робіт. У випадку прийняття рішення про проведення робіт із новою датою їх виконання споживачі будуть повідомлені про неї у загальному порядку, визначеному п.11.5.5 КСР.</w:t>
            </w: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r>
              <w:rPr>
                <w:lang w:eastAsia="uk-UA"/>
              </w:rPr>
              <w:t>Технічна правка слів «</w:t>
            </w:r>
            <w:r w:rsidRPr="005C450A">
              <w:rPr>
                <w:b/>
                <w:color w:val="2F5496"/>
              </w:rPr>
              <w:t>особистого кабінету».</w:t>
            </w: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r>
              <w:rPr>
                <w:lang w:eastAsia="uk-UA"/>
              </w:rPr>
              <w:t>З метою приведення до єдиного стандарту із пунктом 11.5.7. пропонуємо видалити слова «</w:t>
            </w:r>
            <w:r>
              <w:rPr>
                <w:b/>
                <w:strike/>
                <w:color w:val="FF0000"/>
              </w:rPr>
              <w:t>одну годин</w:t>
            </w:r>
            <w:r>
              <w:rPr>
                <w:strike/>
              </w:rPr>
              <w:t>»</w:t>
            </w:r>
            <w:r>
              <w:rPr>
                <w:lang w:eastAsia="uk-UA"/>
              </w:rPr>
              <w:t>.</w:t>
            </w: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p>
          <w:p w:rsidR="00795A09" w:rsidRDefault="00795A09" w:rsidP="00795A09">
            <w:pPr>
              <w:widowControl w:val="0"/>
              <w:ind w:left="100"/>
              <w:jc w:val="both"/>
              <w:rPr>
                <w:lang w:eastAsia="uk-UA"/>
              </w:rPr>
            </w:pPr>
            <w:r>
              <w:rPr>
                <w:lang w:eastAsia="uk-UA"/>
              </w:rPr>
              <w:t>Пропонуємо додати слова «</w:t>
            </w:r>
            <w:r w:rsidRPr="005C450A">
              <w:rPr>
                <w:b/>
                <w:color w:val="2F5496"/>
              </w:rPr>
              <w:t>Електронне повідомлення споживачу має містити наступну</w:t>
            </w:r>
            <w:r>
              <w:rPr>
                <w:lang w:eastAsia="uk-UA"/>
              </w:rPr>
              <w:t>» для уточнення вимоги.</w:t>
            </w:r>
          </w:p>
          <w:p w:rsidR="00795A09" w:rsidRDefault="00795A09" w:rsidP="00795A09">
            <w:pPr>
              <w:widowControl w:val="0"/>
              <w:ind w:left="100"/>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lang w:eastAsia="uk-UA"/>
              </w:rPr>
            </w:pPr>
          </w:p>
          <w:p w:rsidR="00795A09" w:rsidRDefault="00795A09" w:rsidP="00795A09">
            <w:pPr>
              <w:widowControl w:val="0"/>
              <w:ind w:left="102"/>
              <w:jc w:val="both"/>
              <w:rPr>
                <w:color w:val="FF0000"/>
                <w:szCs w:val="24"/>
                <w:lang w:eastAsia="uk-UA"/>
              </w:rPr>
            </w:pPr>
            <w:r>
              <w:rPr>
                <w:lang w:eastAsia="uk-UA"/>
              </w:rPr>
              <w:t xml:space="preserve">Наполягаємо на </w:t>
            </w:r>
            <w:r>
              <w:rPr>
                <w:b/>
                <w:lang w:eastAsia="uk-UA"/>
              </w:rPr>
              <w:t>видаленні вимоги</w:t>
            </w:r>
            <w:r>
              <w:rPr>
                <w:lang w:eastAsia="uk-UA"/>
              </w:rPr>
              <w:t xml:space="preserve"> щодо необхідності </w:t>
            </w:r>
            <w:r>
              <w:rPr>
                <w:b/>
                <w:color w:val="FF0000"/>
                <w:lang w:eastAsia="uk-UA"/>
              </w:rPr>
              <w:t>вказувати</w:t>
            </w:r>
            <w:r>
              <w:rPr>
                <w:color w:val="FF0000"/>
                <w:lang w:eastAsia="uk-UA"/>
              </w:rPr>
              <w:t xml:space="preserve"> </w:t>
            </w:r>
            <w:r>
              <w:rPr>
                <w:b/>
                <w:color w:val="FF0000"/>
                <w:lang w:eastAsia="uk-UA"/>
              </w:rPr>
              <w:t>перелік робіт, номер технічних умов на приєднання, адресу об’єкту приєднання та номер заходу інвестиційної програми ОСР</w:t>
            </w:r>
            <w:r>
              <w:rPr>
                <w:color w:val="FF0000"/>
                <w:lang w:eastAsia="uk-UA"/>
              </w:rPr>
              <w:t xml:space="preserve">. </w:t>
            </w:r>
          </w:p>
          <w:p w:rsidR="00795A09" w:rsidRPr="005C450A" w:rsidRDefault="00795A09" w:rsidP="00795A09">
            <w:pPr>
              <w:widowControl w:val="0"/>
              <w:ind w:left="102"/>
              <w:jc w:val="both"/>
              <w:rPr>
                <w:rFonts w:eastAsia="Calibri"/>
                <w:i/>
                <w:lang w:eastAsia="uk-UA"/>
              </w:rPr>
            </w:pPr>
            <w:r>
              <w:rPr>
                <w:i/>
                <w:lang w:eastAsia="uk-UA"/>
              </w:rPr>
              <w:t xml:space="preserve">Вказана інформація не несе інформаційної користі споживачу. У той же час така вимога потребує значного доопрацювання діючого програмного забезпечення та передбачає додаткове навантаження на персонал, задіяний у інформуванні споживачів. Вказану вимогу доцільно застосовувати після впровадження </w:t>
            </w:r>
            <w:r>
              <w:rPr>
                <w:i/>
                <w:lang w:val="en-US" w:eastAsia="uk-UA"/>
              </w:rPr>
              <w:t>OMS</w:t>
            </w:r>
            <w:r>
              <w:rPr>
                <w:i/>
                <w:lang w:eastAsia="uk-UA"/>
              </w:rPr>
              <w:t xml:space="preserve"> всіма</w:t>
            </w:r>
            <w:r>
              <w:rPr>
                <w:i/>
                <w:lang w:val="ru-RU" w:eastAsia="uk-UA"/>
              </w:rPr>
              <w:t xml:space="preserve"> </w:t>
            </w:r>
            <w:r>
              <w:rPr>
                <w:i/>
                <w:lang w:eastAsia="uk-UA"/>
              </w:rPr>
              <w:t>операторами систем розподілу.</w:t>
            </w:r>
          </w:p>
          <w:p w:rsidR="00795A09" w:rsidRDefault="00795A09" w:rsidP="00795A09">
            <w:pPr>
              <w:jc w:val="both"/>
              <w:rPr>
                <w:i/>
                <w:lang w:eastAsia="uk-UA"/>
              </w:rPr>
            </w:pPr>
            <w:r>
              <w:rPr>
                <w:i/>
                <w:lang w:eastAsia="uk-UA"/>
              </w:rPr>
              <w:t>Більш доречними, зрозумілим та інформативним для споживача буде інформація про причину перерви та час відновлення розподілу.</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color w:val="000000"/>
                <w:u w:val="single"/>
              </w:rPr>
            </w:pPr>
          </w:p>
          <w:p w:rsidR="00243130" w:rsidRDefault="00243130" w:rsidP="00795A09">
            <w:pPr>
              <w:jc w:val="both"/>
              <w:rPr>
                <w:b/>
                <w:color w:val="000000"/>
                <w:u w:val="single"/>
              </w:rPr>
            </w:pPr>
          </w:p>
          <w:p w:rsidR="00243130" w:rsidRDefault="00243130" w:rsidP="00795A09">
            <w:pPr>
              <w:jc w:val="both"/>
              <w:rPr>
                <w:b/>
                <w:color w:val="000000"/>
                <w:u w:val="single"/>
              </w:rPr>
            </w:pPr>
          </w:p>
          <w:p w:rsidR="00795A09" w:rsidRDefault="00795A09" w:rsidP="00795A09">
            <w:pPr>
              <w:jc w:val="both"/>
              <w:rPr>
                <w:b/>
                <w:u w:val="single"/>
              </w:rPr>
            </w:pPr>
            <w:r>
              <w:rPr>
                <w:b/>
                <w:color w:val="000000"/>
                <w:u w:val="single"/>
              </w:rPr>
              <w:t>АТ «ДТЕК Дніпровські електромережі»</w:t>
            </w:r>
          </w:p>
          <w:p w:rsidR="00795A09" w:rsidRDefault="00795A09" w:rsidP="00795A09">
            <w:pPr>
              <w:jc w:val="both"/>
            </w:pPr>
            <w:r>
              <w:t>Нова дата виконання планової перерви визначається окремо, тому може бути не відома на момент відміни перерви.</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176"/>
              <w:contextualSpacing/>
              <w:jc w:val="both"/>
              <w:rPr>
                <w:lang w:eastAsia="uk-UA"/>
              </w:rPr>
            </w:pPr>
            <w:r>
              <w:rPr>
                <w:lang w:eastAsia="uk-UA"/>
              </w:rPr>
              <w:t>Пропонуємо залишити варіативність способів направлення повідомлень, оскільки деякі споживачі не мають бажання здійснювати реєстрацію в особистих кабінетах, а деякі не користуються месенжерами. Крім того, у попередніх змінах  розробником пропонується визначення споживачем каналу інформування.</w:t>
            </w:r>
          </w:p>
          <w:p w:rsidR="00795A09" w:rsidRDefault="00795A09" w:rsidP="00795A09">
            <w:pPr>
              <w:jc w:val="both"/>
              <w:rPr>
                <w:lang w:eastAsia="uk-UA"/>
              </w:rPr>
            </w:pPr>
            <w:r>
              <w:rPr>
                <w:lang w:eastAsia="uk-UA"/>
              </w:rPr>
              <w:t>Щодо інформування про аварійні перерви пропонується залишити вихідну редакцію, яка була в п.11.5.7 (6 годин), оскільки при відсутності телемеханіки зробити висновок про обсяг відключення протягом 60 хвилин є технічно неможливим.</w:t>
            </w:r>
          </w:p>
          <w:p w:rsidR="00795A09" w:rsidRDefault="00795A09" w:rsidP="00795A09">
            <w:pPr>
              <w:jc w:val="both"/>
              <w:rPr>
                <w:b/>
                <w:u w:val="single"/>
              </w:rPr>
            </w:pPr>
          </w:p>
          <w:p w:rsidR="00795A09" w:rsidRDefault="00795A09" w:rsidP="00795A09">
            <w:pPr>
              <w:jc w:val="both"/>
              <w:rPr>
                <w:b/>
                <w:u w:val="single"/>
              </w:rPr>
            </w:pPr>
            <w:r>
              <w:rPr>
                <w:b/>
                <w:color w:val="000000"/>
                <w:u w:val="single"/>
              </w:rPr>
              <w:t>АТ «ДТЕК Дніпровські електромережі»</w:t>
            </w:r>
          </w:p>
          <w:p w:rsidR="00795A09" w:rsidRDefault="00795A09" w:rsidP="00795A09">
            <w:pPr>
              <w:jc w:val="both"/>
            </w:pPr>
            <w:r>
              <w:t>Інформація «із зазначенням найменувань населених пунктів, вулиць, будинків, корпусів тощо та/або об’єктів Користувачів, та диспетчерських найменувань об’єктів електроенергетики ОСР, які будуть відключені, причини перерви, дати та часу початку перерви  та її орієнтовної тривалості» є великою за розміром для її розміщення в  смс або повідомленні в чат боті.</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Не зрозуміло для чого ця інформація споживачу.</w:t>
            </w:r>
          </w:p>
          <w:p w:rsidR="00795A09" w:rsidRDefault="00795A09" w:rsidP="00795A09">
            <w:pPr>
              <w:jc w:val="both"/>
            </w:pPr>
            <w:r>
              <w:t>Звертаємо увагу, що відповідно до постанови НКРЕКП від 26.03.2022 №349 інформація передбачена зазначеним пунктом на період воєнного стану не підлягаю опублікування, особливо інформація про диспетчерські найменування об’єктів електроенергетики ОСР.</w:t>
            </w:r>
          </w:p>
          <w:p w:rsidR="00795A09" w:rsidRDefault="00795A09" w:rsidP="00795A09">
            <w:pPr>
              <w:jc w:val="both"/>
            </w:pPr>
            <w:r>
              <w:t>Можливе порушення Закону України  «Про захист персональних даних» та Програми відповідності ОСР в розрізі розголошення конфіденційної інформації.</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color w:val="000000"/>
                <w:u w:val="single"/>
              </w:rPr>
            </w:pPr>
            <w:r w:rsidRPr="002E6C71">
              <w:rPr>
                <w:b/>
                <w:color w:val="000000"/>
                <w:u w:val="single"/>
              </w:rPr>
              <w:t>ПрАТ «Львівобленерго»</w:t>
            </w:r>
          </w:p>
          <w:p w:rsidR="00795A09" w:rsidRPr="0036315C" w:rsidRDefault="00795A09" w:rsidP="00795A09">
            <w:pPr>
              <w:ind w:firstLine="37"/>
              <w:jc w:val="both"/>
              <w:rPr>
                <w:color w:val="000000"/>
              </w:rPr>
            </w:pPr>
            <w:r w:rsidRPr="0036315C">
              <w:rPr>
                <w:color w:val="000000"/>
              </w:rPr>
              <w:t xml:space="preserve">Відповідно до Постанови НКРЕКП від 26.03.2022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«оператори системи розподілу не розміщують через засоби масової інформації та/або на офіційному вебсайті в мережі Інтернет інформацію, передбачену пунктами 3.4.3, 3.4.9, 3.6.3 та 3.7.22 розділу ІІІ, пунктом 6.3.7 розділу VI, пунктом 7.6.1 розділу VII, пунктами 10.5.12 та 10.8.8 розділу Х, </w:t>
            </w:r>
            <w:r w:rsidRPr="0036315C">
              <w:rPr>
                <w:b/>
                <w:color w:val="000000"/>
              </w:rPr>
              <w:t>пунктом 11.5.5, абзацом першим пункту 11.5.6 та пунктом 11.5.7</w:t>
            </w:r>
            <w:r w:rsidRPr="0036315C">
              <w:rPr>
                <w:color w:val="000000"/>
              </w:rPr>
              <w:t xml:space="preserve"> розділу XI Кодексу систем розподілу…». </w:t>
            </w:r>
          </w:p>
          <w:p w:rsidR="00795A09" w:rsidRPr="0036315C" w:rsidRDefault="00795A09" w:rsidP="00795A09">
            <w:pPr>
              <w:ind w:firstLine="296"/>
              <w:jc w:val="both"/>
              <w:rPr>
                <w:color w:val="000000"/>
              </w:rPr>
            </w:pPr>
            <w:r w:rsidRPr="0036315C">
              <w:rPr>
                <w:color w:val="000000"/>
              </w:rPr>
              <w:t>У тому числі не здійснюється розсилка інформації органам місцевого самоврядування, на території яких заплановані перерви в електропостачанні (п.11.5.6), оскільки таку інформацію після отримання від ОСР місцеві органи влади публікували на своїх загальнодоступних ресурсах та у ЗМІ.</w:t>
            </w:r>
            <w:r>
              <w:rPr>
                <w:color w:val="000000"/>
              </w:rPr>
              <w:t xml:space="preserve"> </w:t>
            </w:r>
            <w:r w:rsidRPr="0036315C">
              <w:rPr>
                <w:color w:val="000000"/>
              </w:rPr>
              <w:t>Відтак, зважаючи на дію Постанови від 26.03.2022 року № 349, пропонуємо у пропонованих змінах до КСР визначити час їх впровадження (після завершення  дії</w:t>
            </w:r>
            <w:r>
              <w:rPr>
                <w:color w:val="000000"/>
              </w:rPr>
              <w:t xml:space="preserve"> воєнного стану чи інше).</w:t>
            </w:r>
          </w:p>
          <w:p w:rsidR="00795A09" w:rsidRDefault="00795A09" w:rsidP="00795A09">
            <w:pPr>
              <w:ind w:firstLine="37"/>
              <w:jc w:val="both"/>
              <w:rPr>
                <w:color w:val="000000"/>
              </w:rPr>
            </w:pPr>
          </w:p>
          <w:p w:rsidR="00795A09" w:rsidRDefault="00795A09" w:rsidP="00795A09">
            <w:pPr>
              <w:ind w:firstLine="37"/>
              <w:jc w:val="both"/>
              <w:rPr>
                <w:b/>
                <w:color w:val="000000"/>
              </w:rPr>
            </w:pPr>
            <w:r>
              <w:rPr>
                <w:color w:val="000000"/>
              </w:rPr>
              <w:t xml:space="preserve">п. 11.5.5. не встановлює відміну проведення планової перерви; частину тексту вилучити, </w:t>
            </w:r>
            <w:r>
              <w:rPr>
                <w:color w:val="000000"/>
              </w:rPr>
              <w:lastRenderedPageBreak/>
              <w:t xml:space="preserve">оскільки відміна планової роботи спричинена форс-мажорними або непередбачуваними обставинами </w:t>
            </w:r>
            <w:r w:rsidRPr="00F609CD">
              <w:rPr>
                <w:color w:val="000000"/>
              </w:rPr>
              <w:t>і в час відміни запланувати нову дату планової перерви неможливо</w:t>
            </w:r>
            <w:r>
              <w:rPr>
                <w:color w:val="000000"/>
              </w:rPr>
              <w:t xml:space="preserve">. Повідомлення нової дати планової перерви здійснюватиметься згідно п. 11.5.5.    </w:t>
            </w:r>
          </w:p>
          <w:p w:rsidR="00795A09" w:rsidRDefault="00795A09" w:rsidP="00795A09">
            <w:pPr>
              <w:ind w:firstLine="37"/>
              <w:jc w:val="both"/>
              <w:rPr>
                <w:color w:val="000000"/>
              </w:rPr>
            </w:pPr>
          </w:p>
          <w:p w:rsidR="00795A09" w:rsidRDefault="00795A09" w:rsidP="00795A09">
            <w:pPr>
              <w:ind w:firstLine="37"/>
              <w:jc w:val="both"/>
              <w:rPr>
                <w:color w:val="000000"/>
              </w:rPr>
            </w:pPr>
          </w:p>
          <w:p w:rsidR="00795A09" w:rsidRDefault="00795A09" w:rsidP="00795A09">
            <w:pPr>
              <w:ind w:firstLine="37"/>
              <w:jc w:val="both"/>
              <w:rPr>
                <w:color w:val="000000"/>
              </w:rPr>
            </w:pPr>
          </w:p>
          <w:p w:rsidR="00795A09" w:rsidRDefault="00795A09" w:rsidP="00795A09">
            <w:pPr>
              <w:ind w:firstLine="37"/>
              <w:jc w:val="both"/>
              <w:rPr>
                <w:color w:val="000000"/>
              </w:rPr>
            </w:pPr>
          </w:p>
          <w:p w:rsidR="00795A09" w:rsidRDefault="00795A09" w:rsidP="00795A09">
            <w:pPr>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i/>
                <w:color w:val="000000"/>
              </w:rPr>
            </w:pPr>
          </w:p>
          <w:p w:rsidR="00795A09" w:rsidRDefault="00795A09" w:rsidP="00795A09">
            <w:pPr>
              <w:jc w:val="both"/>
              <w:rPr>
                <w:i/>
                <w:color w:val="000000"/>
              </w:rPr>
            </w:pPr>
          </w:p>
          <w:p w:rsidR="00795A09" w:rsidRDefault="00795A09" w:rsidP="00795A09">
            <w:pPr>
              <w:jc w:val="both"/>
              <w:rPr>
                <w:i/>
                <w:color w:val="000000"/>
              </w:rPr>
            </w:pPr>
          </w:p>
          <w:p w:rsidR="00795A09" w:rsidRDefault="00795A09" w:rsidP="00795A09">
            <w:pPr>
              <w:jc w:val="both"/>
              <w:rPr>
                <w:i/>
                <w:color w:val="000000"/>
              </w:rPr>
            </w:pPr>
          </w:p>
          <w:p w:rsidR="00795A09" w:rsidRDefault="00795A09" w:rsidP="00795A09">
            <w:pPr>
              <w:jc w:val="both"/>
              <w:rPr>
                <w:i/>
                <w:color w:val="000000"/>
              </w:rPr>
            </w:pPr>
          </w:p>
          <w:p w:rsidR="00795A09" w:rsidRDefault="00795A09" w:rsidP="00795A09">
            <w:pPr>
              <w:jc w:val="both"/>
              <w:rPr>
                <w:color w:val="000000"/>
              </w:rPr>
            </w:pPr>
            <w:r w:rsidRPr="00935C64">
              <w:rPr>
                <w:i/>
                <w:color w:val="000000"/>
              </w:rPr>
              <w:t>«одну годину»</w:t>
            </w:r>
            <w:r>
              <w:rPr>
                <w:color w:val="000000"/>
              </w:rPr>
              <w:t xml:space="preserve"> - вилучити; доповнити </w:t>
            </w:r>
            <w:r w:rsidRPr="00935C64">
              <w:rPr>
                <w:i/>
                <w:color w:val="000000"/>
              </w:rPr>
              <w:t>«встановлення (підтвердження)»</w:t>
            </w:r>
            <w:r>
              <w:rPr>
                <w:color w:val="000000"/>
              </w:rPr>
              <w:t xml:space="preserve"> - оскільки окремі аварійні перерви в електропостачанні підтверджуються персоналом ОСР через час, який більший 60 хв., а початок перерви може фіксуватись з моменту першого сигналу від споживача. </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8E5ABD" w:rsidRDefault="00795A09" w:rsidP="00795A09">
            <w:pPr>
              <w:jc w:val="both"/>
              <w:rPr>
                <w:color w:val="000000"/>
              </w:rPr>
            </w:pPr>
            <w:r w:rsidRPr="008E5ABD">
              <w:rPr>
                <w:color w:val="000000"/>
              </w:rPr>
              <w:t>Пропонуємо додавати в електронному повідомленні лише посилання на інформацію, розміщену на вебсайті ОСР, оскільки не всім споживачам потрібна додаткова деталізація. А при наявності посилання у споживача буде вибір при бажанні ознайомитись з детальнішою інфор</w:t>
            </w:r>
            <w:r>
              <w:rPr>
                <w:color w:val="000000"/>
              </w:rPr>
              <w:t xml:space="preserve">мацію про відключення на сайті. </w:t>
            </w:r>
          </w:p>
          <w:p w:rsidR="00795A09" w:rsidRDefault="00795A09" w:rsidP="00795A09"/>
          <w:p w:rsidR="00795A09" w:rsidRDefault="00795A09" w:rsidP="00795A09"/>
          <w:p w:rsidR="00795A09" w:rsidRDefault="00795A09" w:rsidP="00795A09"/>
          <w:p w:rsidR="00795A09" w:rsidRDefault="00795A09" w:rsidP="00795A09"/>
          <w:p w:rsidR="00795A09" w:rsidRDefault="00795A09" w:rsidP="00795A09"/>
          <w:p w:rsidR="00795A09" w:rsidRDefault="00795A09" w:rsidP="00795A09">
            <w:pPr>
              <w:jc w:val="both"/>
            </w:pPr>
            <w:r>
              <w:t xml:space="preserve">Пропонуємо викласти в наступній редакції, оскільки інформація про номер технічних умов, обсягу робіт  чи номеру заходу </w:t>
            </w:r>
            <w:r>
              <w:lastRenderedPageBreak/>
              <w:t>інвестиційної програми та обсягу робіт не несе  інформації для пересічного споживача. Також це може трактуватись як розголошення інформації про третіх осіб без їх згоди (у випадку приєднання).</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color w:val="000000"/>
                <w:u w:val="single"/>
              </w:rPr>
            </w:pPr>
            <w:r w:rsidRPr="005E18FA">
              <w:rPr>
                <w:b/>
                <w:color w:val="000000"/>
                <w:u w:val="single"/>
              </w:rPr>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color w:val="000000"/>
                <w:shd w:val="clear" w:color="auto" w:fill="FFFFFF"/>
              </w:rPr>
            </w:pPr>
            <w:r w:rsidRPr="005E18FA">
              <w:rPr>
                <w:rFonts w:cs="Calibri"/>
              </w:rPr>
              <w:t xml:space="preserve">Відповідно до вимоги Постанови №349 від 26 березня 2022 року (зі змінами) </w:t>
            </w:r>
            <w:r w:rsidRPr="005E18FA">
              <w:rPr>
                <w:rFonts w:cs="Calibri"/>
                <w:color w:val="000000"/>
                <w:shd w:val="clear" w:color="auto" w:fill="FFFFFF"/>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r w:rsidRPr="005E18FA">
              <w:rPr>
                <w:rFonts w:cs="Calibri"/>
              </w:rPr>
              <w:t xml:space="preserve">У зв’язку з тим, що тривалість аварійних перерв в електропостачанні, про які ОСР повинен інформувати користувачів складає понад одну годину 30 хвилин, ОСР фактично не може сповіщати споживачів не пізніше ніж через 60 хвилин після початку такої перерви. </w:t>
            </w:r>
          </w:p>
          <w:p w:rsidR="00795A09" w:rsidRPr="005E18FA" w:rsidRDefault="00795A09" w:rsidP="00795A09">
            <w:pPr>
              <w:jc w:val="both"/>
              <w:rPr>
                <w:rFonts w:cs="Calibri"/>
              </w:rPr>
            </w:pPr>
          </w:p>
          <w:p w:rsidR="00795A09" w:rsidRPr="005E18FA" w:rsidRDefault="00795A09" w:rsidP="00795A09">
            <w:pPr>
              <w:jc w:val="both"/>
              <w:rPr>
                <w:rFonts w:cs="Calibri"/>
                <w:color w:val="000000"/>
                <w:shd w:val="clear" w:color="auto" w:fill="FFFFFF"/>
              </w:rPr>
            </w:pPr>
            <w:r w:rsidRPr="005E18FA">
              <w:rPr>
                <w:rFonts w:cs="Calibri"/>
              </w:rPr>
              <w:t xml:space="preserve">Відповідно до вимоги Постанови №349 від 26 березня 2022 року (зі змінами) </w:t>
            </w:r>
            <w:r w:rsidRPr="005E18FA">
              <w:rPr>
                <w:rFonts w:cs="Calibri"/>
                <w:color w:val="000000"/>
                <w:shd w:val="clear" w:color="auto" w:fill="FFFFFF"/>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p>
          <w:p w:rsidR="00795A09" w:rsidRPr="005E18FA" w:rsidRDefault="00795A09" w:rsidP="00795A09">
            <w:pPr>
              <w:jc w:val="both"/>
              <w:rPr>
                <w:rFonts w:cs="Calibri"/>
              </w:rPr>
            </w:pPr>
            <w:r w:rsidRPr="005E18FA">
              <w:rPr>
                <w:rFonts w:cs="Calibri"/>
              </w:rPr>
              <w:lastRenderedPageBreak/>
              <w:t>Редакція змін не передбачає чіткий алгоритм часу та способу інформування про відміну проведення планових перерв.</w:t>
            </w:r>
          </w:p>
          <w:p w:rsidR="00795A09" w:rsidRDefault="00795A09" w:rsidP="00795A09">
            <w:pPr>
              <w:jc w:val="both"/>
              <w:rPr>
                <w:rFonts w:cs="Calibri"/>
              </w:rPr>
            </w:pPr>
            <w:r w:rsidRPr="005E18FA">
              <w:rPr>
                <w:rFonts w:cs="Calibri"/>
              </w:rPr>
              <w:t>На момент відміни планової перерви з різних причин ОСР не завжди має можливість визначити дату наступного виконання планових</w:t>
            </w:r>
            <w:r>
              <w:rPr>
                <w:rFonts w:cs="Calibri"/>
              </w:rPr>
              <w:t xml:space="preserve"> робіт</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62332E" w:rsidRDefault="0062332E" w:rsidP="00795A09">
            <w:pPr>
              <w:jc w:val="both"/>
              <w:rPr>
                <w:b/>
                <w:u w:val="single"/>
              </w:rPr>
            </w:pPr>
          </w:p>
          <w:p w:rsidR="0062332E" w:rsidRDefault="0062332E" w:rsidP="00795A09">
            <w:pPr>
              <w:jc w:val="both"/>
              <w:rPr>
                <w:b/>
                <w:u w:val="single"/>
              </w:rPr>
            </w:pPr>
          </w:p>
          <w:p w:rsidR="0062332E" w:rsidRDefault="0062332E" w:rsidP="00795A09">
            <w:pPr>
              <w:jc w:val="both"/>
              <w:rPr>
                <w:b/>
                <w:u w:val="single"/>
              </w:rPr>
            </w:pPr>
          </w:p>
          <w:p w:rsidR="00795A09" w:rsidRDefault="00795A09" w:rsidP="00795A09">
            <w:pPr>
              <w:jc w:val="both"/>
              <w:rPr>
                <w:b/>
                <w:u w:val="single"/>
              </w:rPr>
            </w:pPr>
            <w:r>
              <w:rPr>
                <w:b/>
                <w:u w:val="single"/>
              </w:rPr>
              <w:t>АТ «Житомиробленерго»</w:t>
            </w:r>
          </w:p>
          <w:p w:rsidR="00795A09" w:rsidRPr="004F04B9" w:rsidRDefault="0062332E" w:rsidP="00795A09">
            <w:pPr>
              <w:jc w:val="both"/>
              <w:rPr>
                <w:rFonts w:cs="Calibri"/>
              </w:rPr>
            </w:pPr>
            <w:r>
              <w:rPr>
                <w:b/>
                <w:color w:val="000000"/>
                <w:u w:val="single"/>
              </w:rPr>
              <w:t>Пропозиції надані після 09.04.2024 (кінцевий термін надання пропозицій)</w:t>
            </w: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color w:val="000000"/>
                <w:shd w:val="clear" w:color="auto" w:fill="FFFFFF"/>
              </w:rPr>
            </w:pPr>
            <w:r w:rsidRPr="004F04B9">
              <w:rPr>
                <w:rFonts w:cs="Calibri"/>
              </w:rPr>
              <w:t xml:space="preserve">Відповідно до вимоги Постанови №349 від 26 березня 2022 року (зі змінами) </w:t>
            </w:r>
            <w:r w:rsidRPr="004F04B9">
              <w:rPr>
                <w:rFonts w:cs="Calibri"/>
                <w:color w:val="000000"/>
                <w:shd w:val="clear" w:color="auto" w:fill="FFFFFF"/>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r w:rsidRPr="004F04B9">
              <w:rPr>
                <w:rFonts w:cs="Calibri"/>
              </w:rPr>
              <w:t xml:space="preserve">У зв’язку з тим, що тривалість аварійних перерв в електропостачанні, про які ОСР повинен інформувати користувачів складає понад одну годину 30 хвилин, ОСР фактично не може сповіщати споживачів не пізніше ніж через 60 хвилин після початку такої перерви. </w:t>
            </w:r>
          </w:p>
          <w:p w:rsidR="00795A09" w:rsidRPr="004F04B9" w:rsidRDefault="00795A09" w:rsidP="00795A09">
            <w:pPr>
              <w:jc w:val="both"/>
              <w:rPr>
                <w:rFonts w:cs="Calibri"/>
              </w:rPr>
            </w:pPr>
          </w:p>
          <w:p w:rsidR="00795A09" w:rsidRPr="004F04B9" w:rsidRDefault="00795A09" w:rsidP="00795A09">
            <w:pPr>
              <w:jc w:val="both"/>
              <w:rPr>
                <w:rFonts w:cs="Calibri"/>
                <w:color w:val="000000"/>
                <w:shd w:val="clear" w:color="auto" w:fill="FFFFFF"/>
              </w:rPr>
            </w:pPr>
            <w:r w:rsidRPr="004F04B9">
              <w:rPr>
                <w:rFonts w:cs="Calibri"/>
              </w:rPr>
              <w:t xml:space="preserve">Відповідно до вимоги Постанови №349 від 26 березня 2022 року (зі змінами) </w:t>
            </w:r>
            <w:r w:rsidRPr="004F04B9">
              <w:rPr>
                <w:rFonts w:cs="Calibri"/>
                <w:color w:val="000000"/>
                <w:shd w:val="clear" w:color="auto" w:fill="FFFFFF"/>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p>
          <w:p w:rsidR="00795A09" w:rsidRPr="004F04B9" w:rsidRDefault="00795A09" w:rsidP="00795A09">
            <w:pPr>
              <w:jc w:val="both"/>
              <w:rPr>
                <w:rFonts w:cs="Calibri"/>
              </w:rPr>
            </w:pPr>
            <w:r w:rsidRPr="004F04B9">
              <w:rPr>
                <w:rFonts w:cs="Calibri"/>
              </w:rPr>
              <w:t>Редакція змін не передбачає чіткий алгоритм часу та способу інформування про відміну проведення планових перерв.</w:t>
            </w:r>
          </w:p>
          <w:p w:rsidR="00795A09" w:rsidRDefault="00795A09" w:rsidP="00795A09">
            <w:pPr>
              <w:jc w:val="both"/>
              <w:rPr>
                <w:rFonts w:cs="Calibri"/>
              </w:rPr>
            </w:pPr>
            <w:r w:rsidRPr="004F04B9">
              <w:rPr>
                <w:rFonts w:cs="Calibri"/>
              </w:rPr>
              <w:t>На момент відміни планової перерви з різних причин ОСР не завжди має можливість визначити дату наступного виконання планових робіт.</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FF03CA" w:rsidRDefault="00FF03CA" w:rsidP="00795A09">
            <w:pPr>
              <w:jc w:val="both"/>
              <w:rPr>
                <w:b/>
                <w:u w:val="single"/>
              </w:rPr>
            </w:pPr>
          </w:p>
          <w:p w:rsidR="00FF03CA" w:rsidRDefault="00FF03CA" w:rsidP="00795A09">
            <w:pPr>
              <w:jc w:val="both"/>
              <w:rPr>
                <w:b/>
                <w:u w:val="single"/>
              </w:rPr>
            </w:pPr>
          </w:p>
          <w:p w:rsidR="00FF03CA" w:rsidRDefault="00FF03CA" w:rsidP="00795A09">
            <w:pPr>
              <w:jc w:val="both"/>
              <w:rPr>
                <w:b/>
                <w:u w:val="single"/>
              </w:rPr>
            </w:pPr>
          </w:p>
          <w:p w:rsidR="00243130" w:rsidRDefault="00243130" w:rsidP="00795A09">
            <w:pPr>
              <w:jc w:val="both"/>
              <w:rPr>
                <w:b/>
                <w:u w:val="single"/>
              </w:rPr>
            </w:pPr>
          </w:p>
          <w:p w:rsidR="00243130" w:rsidRDefault="00243130" w:rsidP="00795A09">
            <w:pPr>
              <w:jc w:val="both"/>
              <w:rPr>
                <w:b/>
                <w:u w:val="single"/>
              </w:rPr>
            </w:pPr>
          </w:p>
          <w:p w:rsidR="00795A09" w:rsidRDefault="00795A09" w:rsidP="00795A09">
            <w:pPr>
              <w:jc w:val="both"/>
              <w:rPr>
                <w:b/>
                <w:color w:val="000000"/>
                <w:u w:val="single"/>
              </w:rPr>
            </w:pPr>
            <w:r w:rsidRPr="004B7792">
              <w:rPr>
                <w:b/>
                <w:color w:val="000000"/>
                <w:u w:val="single"/>
              </w:rPr>
              <w:t>АТ «Миколаївобленерго»</w:t>
            </w:r>
          </w:p>
          <w:p w:rsidR="00FF03CA" w:rsidRDefault="00FF03CA"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pPr>
            <w:r>
              <w:t>Пропонуємо виключити  «</w:t>
            </w:r>
            <w:r w:rsidRPr="00047941">
              <w:rPr>
                <w:strike/>
              </w:rPr>
              <w:t>диспетчерських наймену</w:t>
            </w:r>
            <w:r>
              <w:rPr>
                <w:strike/>
              </w:rPr>
              <w:t>-</w:t>
            </w:r>
            <w:r w:rsidRPr="00047941">
              <w:rPr>
                <w:strike/>
              </w:rPr>
              <w:t>вань об’єктів електроенерге</w:t>
            </w:r>
            <w:r>
              <w:rPr>
                <w:strike/>
              </w:rPr>
              <w:t>-</w:t>
            </w:r>
            <w:r w:rsidRPr="00047941">
              <w:rPr>
                <w:strike/>
              </w:rPr>
              <w:t>тики ОСР</w:t>
            </w:r>
            <w:r>
              <w:rPr>
                <w:strike/>
              </w:rPr>
              <w:t>»</w:t>
            </w:r>
            <w:r>
              <w:rPr>
                <w:bCs/>
              </w:rPr>
              <w:t xml:space="preserve"> вр</w:t>
            </w:r>
            <w:r w:rsidRPr="00DE1C57">
              <w:rPr>
                <w:bCs/>
              </w:rPr>
              <w:t xml:space="preserve">аховуючи вимоги </w:t>
            </w:r>
            <w:r>
              <w:rPr>
                <w:bCs/>
              </w:rPr>
              <w:t xml:space="preserve">постанови НКРЕКП від 26.03.2022 № 349 «Щодо захисту інформації, яка в умовах воєнного </w:t>
            </w:r>
            <w:r>
              <w:rPr>
                <w:bCs/>
              </w:rPr>
              <w:lastRenderedPageBreak/>
              <w:t>стану може бути віднесена до інформації з обмеженим доступом, у тому числі щодо об’єктів критичної інфраструктури» зазначена інформація є інформацією з обмеженим доступом.</w:t>
            </w:r>
          </w:p>
          <w:p w:rsidR="00795A09" w:rsidRDefault="00795A09" w:rsidP="00795A09">
            <w:pPr>
              <w:jc w:val="both"/>
              <w:rPr>
                <w:bCs/>
              </w:rPr>
            </w:pPr>
            <w:r w:rsidRPr="00DE1C57">
              <w:t>Вважаємо</w:t>
            </w:r>
            <w:r>
              <w:rPr>
                <w:bCs/>
              </w:rPr>
              <w:t xml:space="preserve">, що підчас воєнного стану поширення інформації про перерви у розподілі електричної енер-гії повинні здійснюватися у обмеженому режимі. Оскіль-ки ОСР є розпорядником об’єктів критичної інфраструктури то детальна інформація про знеструм-лення може мати демаскуючі ознаки та стати каналом інформації для операторів країни агресора, щодо влучань підчас ворожих атак. Крім того, інформація про планове виведення енергетичного обладнання в ремонт та строки виконання робіт можуть бути використані противником для плану-вання заходів диверсійного, воєнного чи терористичного характеру.  </w:t>
            </w: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243130" w:rsidRDefault="00243130" w:rsidP="00795A09">
            <w:pPr>
              <w:jc w:val="both"/>
              <w:rPr>
                <w:b/>
                <w:u w:val="single"/>
              </w:rPr>
            </w:pPr>
          </w:p>
          <w:p w:rsidR="00243130" w:rsidRDefault="00243130" w:rsidP="00795A09">
            <w:pPr>
              <w:jc w:val="both"/>
              <w:rPr>
                <w:b/>
                <w:u w:val="single"/>
              </w:rPr>
            </w:pPr>
          </w:p>
          <w:p w:rsidR="00243130" w:rsidRDefault="00243130"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p>
          <w:p w:rsidR="00795A09" w:rsidRDefault="00795A09" w:rsidP="00795A09">
            <w:pPr>
              <w:jc w:val="both"/>
              <w:rPr>
                <w:b/>
                <w:u w:val="single"/>
              </w:rPr>
            </w:pPr>
            <w:r w:rsidRPr="003A399D">
              <w:rPr>
                <w:b/>
                <w:color w:val="000000"/>
                <w:u w:val="single"/>
              </w:rPr>
              <w:t>ПрАТ «ПЕЕМ» ЦЕК»</w:t>
            </w:r>
          </w:p>
          <w:p w:rsidR="00795A09" w:rsidRDefault="00795A09" w:rsidP="00795A09">
            <w:pPr>
              <w:jc w:val="both"/>
              <w:rPr>
                <w:b/>
                <w:u w:val="single"/>
              </w:rPr>
            </w:pPr>
            <w:r w:rsidRPr="00DD051D">
              <w:rPr>
                <w:i/>
                <w:iCs/>
              </w:rPr>
              <w:t>Ввести в дію лише після скасування воєнного стану</w:t>
            </w:r>
            <w:r>
              <w:rPr>
                <w:i/>
                <w:iCs/>
              </w:rPr>
              <w:t xml:space="preserve"> та після останнього дня місяця, наступного за місяцем припинення або </w:t>
            </w:r>
            <w:r>
              <w:rPr>
                <w:i/>
                <w:iCs/>
              </w:rPr>
              <w:lastRenderedPageBreak/>
              <w:t>скасування військового стану</w:t>
            </w:r>
            <w:r w:rsidRPr="00DD051D">
              <w:rPr>
                <w:i/>
                <w:iCs/>
              </w:rPr>
              <w:t xml:space="preserve"> згідно постанови НКРЕКП №349 від 26.03.2022)</w:t>
            </w:r>
          </w:p>
          <w:p w:rsidR="00795A09" w:rsidRDefault="00795A09" w:rsidP="00795A09">
            <w:pPr>
              <w:jc w:val="both"/>
              <w:rPr>
                <w:b/>
                <w:color w:val="000000"/>
                <w:u w:val="single"/>
              </w:rPr>
            </w:pPr>
            <w:r w:rsidRPr="00ED4D06">
              <w:rPr>
                <w:b/>
                <w:color w:val="000000"/>
                <w:u w:val="single"/>
              </w:rPr>
              <w:t>ПрАТ «Волиньобленерго»</w:t>
            </w:r>
          </w:p>
          <w:p w:rsidR="00795A09" w:rsidRPr="00425ACC" w:rsidRDefault="00795A09" w:rsidP="00795A09">
            <w:pPr>
              <w:jc w:val="both"/>
              <w:rPr>
                <w:color w:val="000000"/>
              </w:rPr>
            </w:pPr>
            <w:r w:rsidRPr="00425ACC">
              <w:rPr>
                <w:color w:val="000000"/>
              </w:rPr>
              <w:t xml:space="preserve">Залишити в редакції чинного КСР. </w:t>
            </w:r>
          </w:p>
          <w:p w:rsidR="00795A09" w:rsidRPr="005C450A" w:rsidRDefault="00795A09" w:rsidP="00795A09">
            <w:pPr>
              <w:jc w:val="both"/>
              <w:rPr>
                <w:b/>
                <w:u w:val="single"/>
              </w:rPr>
            </w:pPr>
            <w:r w:rsidRPr="00425ACC">
              <w:rPr>
                <w:color w:val="000000"/>
              </w:rPr>
              <w:t>Виконання пропонованих змін потребує збільшення в ОСР кількості адміністративно -технічного персоналу.</w:t>
            </w:r>
          </w:p>
        </w:tc>
        <w:tc>
          <w:tcPr>
            <w:tcW w:w="2837" w:type="dxa"/>
            <w:gridSpan w:val="2"/>
          </w:tcPr>
          <w:p w:rsidR="00795A09" w:rsidRDefault="00795A09" w:rsidP="00795A09">
            <w:pPr>
              <w:ind w:firstLine="600"/>
              <w:jc w:val="both"/>
              <w:rPr>
                <w:color w:val="000000"/>
              </w:rPr>
            </w:pPr>
            <w:r w:rsidRPr="004F4B78">
              <w:rPr>
                <w:b/>
                <w:color w:val="000000"/>
                <w:u w:val="single"/>
              </w:rPr>
              <w:lastRenderedPageBreak/>
              <w:t>Пропонується не враховувати</w:t>
            </w:r>
            <w:r>
              <w:rPr>
                <w:color w:val="000000"/>
              </w:rPr>
              <w:t>, коригуєте графік (пункт 11.5.2), визначаєте нову дату і інформуєте відповідно до пункту 11.5.5 (можливо необхідно передбачити, що про відміну ОСР інформує в той же день що планового відключення не буде.</w:t>
            </w: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r w:rsidRPr="00B849BB">
              <w:rPr>
                <w:b/>
                <w:color w:val="000000"/>
                <w:u w:val="single"/>
              </w:rPr>
              <w:t>Пропонується врахувати,</w:t>
            </w:r>
            <w:r>
              <w:rPr>
                <w:color w:val="000000"/>
              </w:rPr>
              <w:t xml:space="preserve"> технічна помилка.</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7A1F96" w:rsidRDefault="00795A09" w:rsidP="00795A09">
            <w:pPr>
              <w:jc w:val="both"/>
              <w:rPr>
                <w:b/>
                <w:color w:val="000000"/>
                <w:u w:val="single"/>
              </w:rPr>
            </w:pPr>
            <w:r w:rsidRPr="007A1F96">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7A1F96" w:rsidRDefault="00795A09" w:rsidP="00795A09">
            <w:pPr>
              <w:jc w:val="both"/>
              <w:rPr>
                <w:b/>
                <w:color w:val="000000"/>
                <w:u w:val="single"/>
              </w:rPr>
            </w:pPr>
            <w:r w:rsidRPr="007A1F96">
              <w:rPr>
                <w:b/>
                <w:color w:val="000000"/>
                <w:u w:val="single"/>
              </w:rPr>
              <w:t>Потребує обговорення</w:t>
            </w:r>
          </w:p>
          <w:p w:rsidR="00795A09" w:rsidRDefault="00795A09" w:rsidP="00795A09">
            <w:pPr>
              <w:jc w:val="both"/>
              <w:rPr>
                <w:b/>
                <w:color w:val="000000"/>
                <w:u w:val="single"/>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b/>
                <w:color w:val="000000"/>
                <w:u w:val="single"/>
              </w:rPr>
              <w:t>Потребує обговорення (коли ОСР повідомляє про нову дату проведення робіт)</w:t>
            </w:r>
            <w:r>
              <w:rPr>
                <w:color w:val="000000"/>
              </w:rPr>
              <w:t>.</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2E618C" w:rsidRDefault="00795A09" w:rsidP="00795A09">
            <w:pPr>
              <w:jc w:val="both"/>
              <w:rPr>
                <w:b/>
                <w:color w:val="000000"/>
                <w:u w:val="single"/>
              </w:rPr>
            </w:pPr>
            <w:r w:rsidRPr="002E618C">
              <w:rPr>
                <w:b/>
                <w:color w:val="000000"/>
                <w:u w:val="single"/>
              </w:rPr>
              <w:t>Пропонуємо врахувати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b/>
                <w:color w:val="000000"/>
                <w:u w:val="single"/>
              </w:rPr>
              <w:t>Потребує обговорення (коли ОСР повідомляє про нову дату проведення робіт)</w:t>
            </w:r>
            <w:r>
              <w:rPr>
                <w:color w:val="000000"/>
              </w:rPr>
              <w:t>.</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2E618C" w:rsidRDefault="00795A09" w:rsidP="00795A09">
            <w:pPr>
              <w:jc w:val="both"/>
              <w:rPr>
                <w:b/>
                <w:color w:val="000000"/>
                <w:u w:val="single"/>
              </w:rPr>
            </w:pPr>
            <w:r w:rsidRPr="002E618C">
              <w:rPr>
                <w:b/>
                <w:color w:val="000000"/>
                <w:u w:val="single"/>
              </w:rPr>
              <w:t>Пропонується врахувати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2E618C">
              <w:rPr>
                <w:b/>
                <w:color w:val="000000"/>
                <w:u w:val="single"/>
              </w:rPr>
              <w:t>Пропонується врахувати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b/>
                <w:color w:val="000000"/>
                <w:u w:val="single"/>
              </w:rPr>
              <w:t>Потребує обговорення (коли ОСР повідомляє про нову дату проведення робіт)</w:t>
            </w:r>
            <w:r>
              <w:rPr>
                <w:color w:val="000000"/>
              </w:rPr>
              <w:t>.</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2E618C">
              <w:rPr>
                <w:b/>
                <w:color w:val="000000"/>
                <w:u w:val="single"/>
              </w:rPr>
              <w:t xml:space="preserve">Пропонується </w:t>
            </w:r>
            <w:r>
              <w:rPr>
                <w:b/>
                <w:color w:val="000000"/>
                <w:u w:val="single"/>
              </w:rPr>
              <w:t xml:space="preserve">не </w:t>
            </w:r>
            <w:r w:rsidRPr="002E618C">
              <w:rPr>
                <w:b/>
                <w:color w:val="000000"/>
                <w:u w:val="single"/>
              </w:rPr>
              <w:t>врахувати</w:t>
            </w:r>
            <w:r>
              <w:rPr>
                <w:b/>
                <w:color w:val="000000"/>
                <w:u w:val="single"/>
              </w:rPr>
              <w:t>, така інформація є важливою та необхідною для НКРЕКП</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b/>
                <w:color w:val="000000"/>
                <w:u w:val="single"/>
              </w:rPr>
              <w:t>Потребує обговорення (коли ОСР повідомляє про нову дату проведення робіт)</w:t>
            </w:r>
            <w:r>
              <w:rPr>
                <w:color w:val="000000"/>
              </w:rPr>
              <w:t>.</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8C350A" w:rsidRDefault="00795A09" w:rsidP="00795A09">
            <w:pPr>
              <w:jc w:val="both"/>
              <w:rPr>
                <w:b/>
                <w:color w:val="000000"/>
                <w:u w:val="single"/>
              </w:rPr>
            </w:pPr>
            <w:r w:rsidRPr="008C350A">
              <w:rPr>
                <w:b/>
                <w:color w:val="000000"/>
                <w:u w:val="single"/>
              </w:rPr>
              <w:lastRenderedPageBreak/>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E950C1" w:rsidRDefault="00795A09" w:rsidP="00795A09">
            <w:pPr>
              <w:jc w:val="both"/>
              <w:rPr>
                <w:b/>
                <w:color w:val="000000"/>
                <w:u w:val="single"/>
              </w:rPr>
            </w:pPr>
            <w:r w:rsidRPr="00E950C1">
              <w:rPr>
                <w:b/>
                <w:color w:val="000000"/>
                <w:u w:val="single"/>
              </w:rPr>
              <w:t>Пропонуємо не враховувати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r w:rsidRPr="00E950C1">
              <w:rPr>
                <w:color w:val="000000"/>
              </w:rPr>
              <w:t>така інформація є важливою та необхідною для НКРЕКП</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b/>
                <w:color w:val="000000"/>
                <w:u w:val="single"/>
              </w:rPr>
              <w:lastRenderedPageBreak/>
              <w:t>Потребує обговорення (коли ОСР повідомляє про нову дату проведення робіт)</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E950C1" w:rsidRDefault="00795A09" w:rsidP="00795A09">
            <w:pPr>
              <w:jc w:val="both"/>
              <w:rPr>
                <w:b/>
                <w:color w:val="000000"/>
                <w:u w:val="single"/>
              </w:rPr>
            </w:pPr>
            <w:r w:rsidRPr="00E950C1">
              <w:rPr>
                <w:b/>
                <w:color w:val="000000"/>
                <w:u w:val="single"/>
              </w:rPr>
              <w:t>Пропонується врахувати, 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E950C1" w:rsidRDefault="00795A09" w:rsidP="00795A09">
            <w:pPr>
              <w:jc w:val="both"/>
              <w:rPr>
                <w:b/>
                <w:color w:val="000000"/>
                <w:u w:val="single"/>
              </w:rPr>
            </w:pPr>
            <w:r w:rsidRPr="00E950C1">
              <w:rPr>
                <w:b/>
                <w:color w:val="000000"/>
                <w:u w:val="single"/>
              </w:rPr>
              <w:t>Пропонується врахувати, 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2E618C">
              <w:rPr>
                <w:b/>
                <w:color w:val="000000"/>
                <w:u w:val="single"/>
              </w:rPr>
              <w:lastRenderedPageBreak/>
              <w:t xml:space="preserve">Пропонується </w:t>
            </w:r>
            <w:r>
              <w:rPr>
                <w:b/>
                <w:color w:val="000000"/>
                <w:u w:val="single"/>
              </w:rPr>
              <w:t xml:space="preserve">не </w:t>
            </w:r>
            <w:r w:rsidRPr="002E618C">
              <w:rPr>
                <w:b/>
                <w:color w:val="000000"/>
                <w:u w:val="single"/>
              </w:rPr>
              <w:t>врахувати</w:t>
            </w:r>
            <w:r>
              <w:rPr>
                <w:b/>
                <w:color w:val="000000"/>
                <w:u w:val="single"/>
              </w:rPr>
              <w:t>, така інформація є важливою та необхідною для НКРЕКП</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265C80" w:rsidRDefault="00795A09" w:rsidP="00795A09">
            <w:pPr>
              <w:jc w:val="both"/>
              <w:rPr>
                <w:b/>
                <w:color w:val="000000"/>
                <w:u w:val="single"/>
              </w:rPr>
            </w:pPr>
            <w:r w:rsidRPr="00265C80">
              <w:rPr>
                <w:b/>
                <w:color w:val="000000"/>
                <w:u w:val="single"/>
              </w:rPr>
              <w:t xml:space="preserve">Не враховувати, уточнення, </w:t>
            </w:r>
            <w:r>
              <w:rPr>
                <w:b/>
                <w:color w:val="000000"/>
                <w:u w:val="single"/>
              </w:rPr>
              <w:t xml:space="preserve">перерва </w:t>
            </w:r>
            <w:r w:rsidRPr="00265C80">
              <w:rPr>
                <w:b/>
                <w:color w:val="000000"/>
                <w:u w:val="single"/>
              </w:rPr>
              <w:t>понад 30 хвилин</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Потребує обговорення (коли ОСР повідомляє про нову дату проведення робіт)</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265C80" w:rsidRDefault="00795A09" w:rsidP="00795A09">
            <w:pPr>
              <w:jc w:val="both"/>
              <w:rPr>
                <w:b/>
                <w:color w:val="000000"/>
                <w:u w:val="single"/>
              </w:rPr>
            </w:pPr>
            <w:r w:rsidRPr="00265C80">
              <w:rPr>
                <w:b/>
                <w:color w:val="000000"/>
                <w:u w:val="single"/>
              </w:rPr>
              <w:t xml:space="preserve">Не враховувати, уточнення, </w:t>
            </w:r>
            <w:r>
              <w:rPr>
                <w:b/>
                <w:color w:val="000000"/>
                <w:u w:val="single"/>
              </w:rPr>
              <w:t xml:space="preserve">перерва </w:t>
            </w:r>
            <w:r w:rsidRPr="00265C80">
              <w:rPr>
                <w:b/>
                <w:color w:val="000000"/>
                <w:u w:val="single"/>
              </w:rPr>
              <w:t>понад 30 хвилин</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b/>
                <w:color w:val="000000"/>
                <w:u w:val="single"/>
              </w:rPr>
              <w:t>Потребує обговорення (коли ОСР повідомляє про нову дату проведення робіт)</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xml:space="preserve">». НКРЕКП вказує на диспетчерські назви а не місце </w:t>
            </w:r>
            <w:r>
              <w:rPr>
                <w:color w:val="000000"/>
              </w:rPr>
              <w:lastRenderedPageBreak/>
              <w:t>розташування об’єкта енергетики.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425ACC" w:rsidRDefault="00795A09" w:rsidP="00795A09">
            <w:pPr>
              <w:jc w:val="both"/>
              <w:rPr>
                <w:b/>
                <w:color w:val="000000"/>
                <w:u w:val="single"/>
              </w:rPr>
            </w:pPr>
            <w:r w:rsidRPr="00425ACC">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425ACC" w:rsidRDefault="00795A09" w:rsidP="00795A09">
            <w:pPr>
              <w:jc w:val="both"/>
              <w:rPr>
                <w:b/>
                <w:color w:val="000000"/>
                <w:u w:val="single"/>
              </w:rPr>
            </w:pPr>
            <w:r w:rsidRPr="00425ACC">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BB49A1" w:rsidRDefault="00795A09" w:rsidP="00795A09">
            <w:pPr>
              <w:jc w:val="both"/>
              <w:rPr>
                <w:color w:val="000000"/>
              </w:rPr>
            </w:pP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lastRenderedPageBreak/>
              <w:t>11.5.7</w:t>
            </w:r>
          </w:p>
        </w:tc>
        <w:tc>
          <w:tcPr>
            <w:tcW w:w="4251" w:type="dxa"/>
            <w:vAlign w:val="center"/>
          </w:tcPr>
          <w:p w:rsidR="00795A09" w:rsidRPr="00BB49A1" w:rsidRDefault="00795A09" w:rsidP="00795A09">
            <w:pPr>
              <w:ind w:firstLine="600"/>
              <w:jc w:val="both"/>
              <w:rPr>
                <w:color w:val="000000"/>
              </w:rPr>
            </w:pPr>
            <w:r w:rsidRPr="00BB49A1">
              <w:rPr>
                <w:color w:val="000000"/>
              </w:rPr>
              <w:t xml:space="preserve">ОСР повинен розміщувати на власному вебсайті в мережі Інтернет та зберігати протягом </w:t>
            </w:r>
            <w:r w:rsidRPr="00BB49A1">
              <w:rPr>
                <w:b/>
                <w:color w:val="7030A0"/>
              </w:rPr>
              <w:t>трьох років</w:t>
            </w:r>
            <w:r w:rsidRPr="00BB49A1">
              <w:rPr>
                <w:color w:val="000000"/>
              </w:rPr>
              <w:t xml:space="preserve"> інформацію щодо аварійних перерв </w:t>
            </w:r>
            <w:r w:rsidRPr="00BB49A1">
              <w:rPr>
                <w:b/>
                <w:color w:val="7030A0"/>
              </w:rPr>
              <w:t>розподілу електричної енергії</w:t>
            </w:r>
            <w:r w:rsidRPr="00BB49A1">
              <w:rPr>
                <w:b/>
                <w:color w:val="FF0000"/>
              </w:rPr>
              <w:t xml:space="preserve"> </w:t>
            </w:r>
            <w:r w:rsidRPr="00BB49A1">
              <w:rPr>
                <w:color w:val="000000"/>
              </w:rPr>
              <w:t xml:space="preserve">та тривалістю понад </w:t>
            </w:r>
            <w:r w:rsidRPr="00BB49A1">
              <w:rPr>
                <w:b/>
                <w:color w:val="7030A0"/>
              </w:rPr>
              <w:t>30 хвилин</w:t>
            </w:r>
            <w:r w:rsidRPr="00BB49A1">
              <w:rPr>
                <w:color w:val="000000"/>
              </w:rPr>
              <w:t xml:space="preserve"> із зазначенням</w:t>
            </w:r>
            <w:r w:rsidRPr="00BB49A1">
              <w:rPr>
                <w:b/>
                <w:color w:val="7030A0"/>
              </w:rPr>
              <w:t>:</w:t>
            </w:r>
            <w:r w:rsidRPr="00BB49A1">
              <w:rPr>
                <w:color w:val="000000"/>
              </w:rPr>
              <w:t xml:space="preserve"> </w:t>
            </w:r>
          </w:p>
          <w:p w:rsidR="00795A09" w:rsidRPr="00BB49A1" w:rsidRDefault="00795A09" w:rsidP="00795A09">
            <w:pPr>
              <w:ind w:firstLine="600"/>
              <w:jc w:val="both"/>
              <w:rPr>
                <w:color w:val="000000"/>
              </w:rPr>
            </w:pPr>
            <w:r w:rsidRPr="00BB49A1">
              <w:rPr>
                <w:b/>
                <w:color w:val="7030A0"/>
              </w:rPr>
              <w:t>найменувань</w:t>
            </w:r>
            <w:r w:rsidRPr="00BB49A1">
              <w:rPr>
                <w:color w:val="000000"/>
              </w:rPr>
              <w:t xml:space="preserve"> населених пунктів та вулиць та/або об'єктів </w:t>
            </w:r>
            <w:r w:rsidRPr="00BB49A1">
              <w:rPr>
                <w:b/>
                <w:color w:val="7030A0"/>
              </w:rPr>
              <w:t>Користувачів</w:t>
            </w:r>
            <w:r w:rsidRPr="00BB49A1">
              <w:rPr>
                <w:color w:val="000000"/>
              </w:rPr>
              <w:t>, які відключен</w:t>
            </w:r>
            <w:r w:rsidRPr="00BB49A1">
              <w:rPr>
                <w:b/>
                <w:color w:val="7030A0"/>
              </w:rPr>
              <w:t>і</w:t>
            </w:r>
            <w:r w:rsidRPr="00BB49A1">
              <w:rPr>
                <w:color w:val="000000"/>
              </w:rPr>
              <w:t xml:space="preserve"> внаслідок аварійної перерви;</w:t>
            </w:r>
          </w:p>
          <w:p w:rsidR="00795A09" w:rsidRPr="00BB49A1" w:rsidRDefault="00795A09" w:rsidP="00795A09">
            <w:pPr>
              <w:ind w:firstLine="600"/>
              <w:jc w:val="both"/>
              <w:rPr>
                <w:color w:val="000000"/>
              </w:rPr>
            </w:pPr>
            <w:r w:rsidRPr="00BB49A1">
              <w:rPr>
                <w:color w:val="000000"/>
              </w:rPr>
              <w:t>дати та часу початку перерви (з точністю до хвилини);</w:t>
            </w:r>
          </w:p>
          <w:p w:rsidR="00795A09" w:rsidRPr="00BB49A1" w:rsidRDefault="00795A09" w:rsidP="00795A09">
            <w:pPr>
              <w:ind w:firstLine="600"/>
              <w:jc w:val="both"/>
              <w:rPr>
                <w:color w:val="000000"/>
              </w:rPr>
            </w:pPr>
            <w:r w:rsidRPr="00BB49A1">
              <w:rPr>
                <w:color w:val="000000"/>
              </w:rPr>
              <w:t xml:space="preserve">прогнозованого часу відновлення </w:t>
            </w:r>
            <w:r w:rsidRPr="00BB49A1">
              <w:rPr>
                <w:b/>
                <w:color w:val="7030A0"/>
              </w:rPr>
              <w:t>розподілу електричної енергії</w:t>
            </w:r>
            <w:r w:rsidRPr="00BB49A1">
              <w:rPr>
                <w:color w:val="000000"/>
              </w:rPr>
              <w:t xml:space="preserve"> після аварійної перерви;</w:t>
            </w:r>
          </w:p>
          <w:p w:rsidR="00795A09" w:rsidRPr="00BB49A1" w:rsidRDefault="00795A09" w:rsidP="00795A09">
            <w:pPr>
              <w:ind w:firstLine="600"/>
              <w:jc w:val="both"/>
              <w:rPr>
                <w:color w:val="000000"/>
              </w:rPr>
            </w:pPr>
            <w:r w:rsidRPr="00BB49A1">
              <w:rPr>
                <w:b/>
                <w:color w:val="7030A0"/>
              </w:rPr>
              <w:t>диспетчерських найменувань відключених об’єктів електричних мереж ОСР</w:t>
            </w:r>
            <w:r w:rsidRPr="00BB49A1">
              <w:rPr>
                <w:color w:val="000000"/>
              </w:rPr>
              <w:t xml:space="preserve">. </w:t>
            </w:r>
          </w:p>
          <w:p w:rsidR="00795A09" w:rsidRPr="00BB49A1" w:rsidRDefault="00795A09" w:rsidP="00795A09">
            <w:pPr>
              <w:ind w:firstLine="600"/>
              <w:jc w:val="both"/>
              <w:rPr>
                <w:color w:val="000000"/>
              </w:rPr>
            </w:pPr>
            <w:r w:rsidRPr="00BB49A1">
              <w:rPr>
                <w:color w:val="000000"/>
              </w:rPr>
              <w:t xml:space="preserve">Інформація </w:t>
            </w:r>
            <w:r w:rsidRPr="00BB49A1">
              <w:rPr>
                <w:b/>
                <w:color w:val="7030A0"/>
              </w:rPr>
              <w:t>щодо аварійних перерв розподілу електричної енергії</w:t>
            </w:r>
            <w:r w:rsidRPr="00BB49A1">
              <w:rPr>
                <w:color w:val="000000"/>
              </w:rPr>
              <w:t xml:space="preserve"> </w:t>
            </w:r>
            <w:r w:rsidRPr="00BB49A1">
              <w:rPr>
                <w:b/>
                <w:color w:val="7030A0"/>
              </w:rPr>
              <w:t>розміщується на власному вебсайті</w:t>
            </w:r>
            <w:r w:rsidRPr="00BB49A1">
              <w:rPr>
                <w:color w:val="000000"/>
              </w:rPr>
              <w:t xml:space="preserve"> </w:t>
            </w:r>
            <w:r w:rsidRPr="00BB49A1">
              <w:rPr>
                <w:b/>
                <w:color w:val="7030A0"/>
              </w:rPr>
              <w:t>ОСР</w:t>
            </w:r>
            <w:r w:rsidRPr="00BB49A1">
              <w:rPr>
                <w:color w:val="000000"/>
              </w:rPr>
              <w:t xml:space="preserve"> після отримання відповідних даних від диспетчерського персоналу ОСР не пізніше ніж через</w:t>
            </w:r>
            <w:r w:rsidRPr="00BB49A1">
              <w:rPr>
                <w:b/>
                <w:color w:val="FF0000"/>
              </w:rPr>
              <w:t xml:space="preserve"> </w:t>
            </w:r>
            <w:r w:rsidRPr="00BB49A1">
              <w:rPr>
                <w:b/>
                <w:color w:val="7030A0"/>
              </w:rPr>
              <w:t>60 хвилин</w:t>
            </w:r>
            <w:r w:rsidRPr="00BB49A1">
              <w:rPr>
                <w:color w:val="000000"/>
              </w:rPr>
              <w:t xml:space="preserve"> після початку перерви.</w:t>
            </w:r>
          </w:p>
          <w:p w:rsidR="00795A09" w:rsidRPr="00BB49A1" w:rsidRDefault="00795A09" w:rsidP="00795A09">
            <w:pPr>
              <w:jc w:val="both"/>
              <w:rPr>
                <w:color w:val="000000"/>
              </w:rPr>
            </w:pPr>
          </w:p>
        </w:tc>
        <w:tc>
          <w:tcPr>
            <w:tcW w:w="3970" w:type="dxa"/>
          </w:tcPr>
          <w:p w:rsidR="00795A09" w:rsidRDefault="00795A09" w:rsidP="00795A09">
            <w:r w:rsidRPr="009837D3">
              <w:rPr>
                <w:b/>
                <w:u w:val="single"/>
              </w:rPr>
              <w:t>ПАТ «Черкасиобленерго»</w:t>
            </w:r>
          </w:p>
          <w:p w:rsidR="00795A09" w:rsidRDefault="00795A09" w:rsidP="00795A09">
            <w:r>
              <w:t xml:space="preserve">(абзац 1) ОСР повинен розміщувати на власному вебсайті в мережі Інтернет та зберігати протягом 3х років інформацію щодо </w:t>
            </w:r>
            <w:r>
              <w:rPr>
                <w:b/>
                <w:i/>
              </w:rPr>
              <w:t>значних (більше 100 відключених споживачів)</w:t>
            </w:r>
            <w:r>
              <w:t xml:space="preserve"> аварійних перерв розподілу електричної енергії та тривалістю понад 30 хвилин із зазначенням:</w:t>
            </w:r>
          </w:p>
          <w:p w:rsidR="00795A09" w:rsidRDefault="00795A09" w:rsidP="00795A09">
            <w:pPr>
              <w:rPr>
                <w:lang w:eastAsia="en-US"/>
              </w:rPr>
            </w:pPr>
          </w:p>
          <w:p w:rsidR="00795A09" w:rsidRDefault="00795A09" w:rsidP="00795A09">
            <w:r w:rsidRPr="009837D3">
              <w:rPr>
                <w:b/>
                <w:u w:val="single"/>
              </w:rPr>
              <w:t>ПАТ «Черкасиобленерго»</w:t>
            </w:r>
          </w:p>
          <w:p w:rsidR="00795A09" w:rsidRDefault="00795A09" w:rsidP="00795A09">
            <w:r>
              <w:t xml:space="preserve">найменувань населених пунктів </w:t>
            </w:r>
            <w:r>
              <w:rPr>
                <w:b/>
                <w:i/>
              </w:rPr>
              <w:t>або</w:t>
            </w:r>
            <w:r>
              <w:t xml:space="preserve"> вулиць </w:t>
            </w:r>
            <w:r>
              <w:rPr>
                <w:b/>
              </w:rPr>
              <w:t>(адрес)</w:t>
            </w:r>
            <w:r>
              <w:t xml:space="preserve"> та/або об’єктів Користувачів, які відключені внаслідок аварійної перерви»</w:t>
            </w:r>
          </w:p>
          <w:p w:rsidR="00795A09" w:rsidRDefault="00795A09" w:rsidP="00795A09">
            <w:pPr>
              <w:rPr>
                <w:lang w:eastAsia="en-US"/>
              </w:rPr>
            </w:pPr>
          </w:p>
          <w:p w:rsidR="00795A09" w:rsidRDefault="00795A09" w:rsidP="00795A09">
            <w:pPr>
              <w:rPr>
                <w:lang w:eastAsia="en-US"/>
              </w:rPr>
            </w:pPr>
          </w:p>
          <w:p w:rsidR="00795A09" w:rsidRDefault="00795A09" w:rsidP="00795A09">
            <w:pPr>
              <w:rPr>
                <w:lang w:eastAsia="en-US"/>
              </w:rPr>
            </w:pPr>
          </w:p>
          <w:p w:rsidR="00795A09" w:rsidRDefault="00795A09" w:rsidP="00795A09">
            <w:pPr>
              <w:rPr>
                <w:lang w:eastAsia="en-US"/>
              </w:rPr>
            </w:pP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rPr>
                <w:lang w:eastAsia="en-US"/>
              </w:rPr>
            </w:pPr>
            <w:r>
              <w:rPr>
                <w:lang w:eastAsia="en-US"/>
              </w:rPr>
              <w:t>В діючій редакції</w:t>
            </w: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b/>
                <w:color w:val="000000"/>
                <w:u w:val="single"/>
              </w:rPr>
            </w:pPr>
            <w:r w:rsidRPr="001C3507">
              <w:rPr>
                <w:b/>
                <w:color w:val="000000"/>
                <w:u w:val="single"/>
              </w:rPr>
              <w:t>ПАТ «Кіровоградобленерго»</w:t>
            </w:r>
          </w:p>
          <w:p w:rsidR="00795A09" w:rsidRDefault="00795A09" w:rsidP="00795A09">
            <w:pPr>
              <w:ind w:left="34"/>
              <w:rPr>
                <w:color w:val="000000"/>
                <w:lang w:val="ru-RU" w:eastAsia="en-US"/>
              </w:rPr>
            </w:pPr>
            <w:r>
              <w:rPr>
                <w:color w:val="000000"/>
                <w:lang w:val="ru-RU"/>
              </w:rPr>
              <w:t xml:space="preserve">11.5.7. ОСР повинен розміщувати на власному вебсайті в мережі Інтернет та зберігати протягом </w:t>
            </w:r>
            <w:r>
              <w:rPr>
                <w:b/>
                <w:lang w:val="ru-RU"/>
              </w:rPr>
              <w:t>трьох років</w:t>
            </w:r>
            <w:r>
              <w:rPr>
                <w:color w:val="000000"/>
                <w:lang w:val="ru-RU"/>
              </w:rPr>
              <w:t xml:space="preserve"> інформацію щодо </w:t>
            </w:r>
            <w:r>
              <w:rPr>
                <w:b/>
                <w:color w:val="FF0000"/>
                <w:lang w:val="ru-RU"/>
              </w:rPr>
              <w:t xml:space="preserve">значних аварійних перерв в електропостачанні з кількістю відключених споживачів більше 100 та тривалістю понад </w:t>
            </w:r>
            <w:r>
              <w:rPr>
                <w:b/>
                <w:color w:val="FF0000"/>
                <w:u w:val="single"/>
                <w:lang w:val="ru-RU"/>
              </w:rPr>
              <w:t>одну годину</w:t>
            </w:r>
            <w:r>
              <w:rPr>
                <w:b/>
                <w:color w:val="FF0000"/>
                <w:lang w:val="ru-RU"/>
              </w:rPr>
              <w:t xml:space="preserve"> 30 хвилин</w:t>
            </w:r>
            <w:r>
              <w:rPr>
                <w:color w:val="000000"/>
                <w:lang w:val="ru-RU"/>
              </w:rPr>
              <w:t xml:space="preserve"> із зазначенням:</w:t>
            </w:r>
          </w:p>
          <w:p w:rsidR="00795A09" w:rsidRDefault="00795A09" w:rsidP="00795A09">
            <w:pPr>
              <w:ind w:left="34"/>
              <w:rPr>
                <w:color w:val="000000"/>
                <w:lang w:val="ru-RU"/>
              </w:rPr>
            </w:pPr>
            <w:r>
              <w:rPr>
                <w:color w:val="000000"/>
                <w:lang w:val="ru-RU"/>
              </w:rPr>
              <w:t xml:space="preserve">- найменувань населених пунктів та вулиць та/або об'єктів </w:t>
            </w:r>
            <w:r>
              <w:rPr>
                <w:b/>
                <w:lang w:val="ru-RU"/>
              </w:rPr>
              <w:t>Користувачів</w:t>
            </w:r>
            <w:r>
              <w:rPr>
                <w:color w:val="000000"/>
                <w:lang w:val="ru-RU"/>
              </w:rPr>
              <w:t xml:space="preserve">, які відключено внаслідок аварійної перерви; </w:t>
            </w:r>
          </w:p>
          <w:p w:rsidR="00795A09" w:rsidRDefault="00795A09" w:rsidP="00795A09">
            <w:pPr>
              <w:ind w:left="34"/>
              <w:rPr>
                <w:color w:val="000000"/>
                <w:lang w:val="ru-RU"/>
              </w:rPr>
            </w:pPr>
            <w:r>
              <w:rPr>
                <w:color w:val="000000"/>
                <w:lang w:val="ru-RU"/>
              </w:rPr>
              <w:t>- дати та часу початку перерви (з точністю до хвилини);</w:t>
            </w:r>
          </w:p>
          <w:p w:rsidR="00795A09" w:rsidRDefault="00795A09" w:rsidP="00795A09">
            <w:pPr>
              <w:ind w:left="34"/>
              <w:rPr>
                <w:color w:val="000000"/>
                <w:lang w:val="ru-RU"/>
              </w:rPr>
            </w:pPr>
            <w:r>
              <w:rPr>
                <w:color w:val="000000"/>
                <w:lang w:val="ru-RU"/>
              </w:rPr>
              <w:t xml:space="preserve">- прогнозованого часу відновлення </w:t>
            </w:r>
            <w:r>
              <w:rPr>
                <w:b/>
                <w:color w:val="000000"/>
                <w:lang w:val="ru-RU"/>
              </w:rPr>
              <w:t>розподілу електричної енергії</w:t>
            </w:r>
            <w:r>
              <w:rPr>
                <w:color w:val="000000"/>
                <w:lang w:val="ru-RU"/>
              </w:rPr>
              <w:t xml:space="preserve"> після аварійної перерви;</w:t>
            </w:r>
          </w:p>
          <w:p w:rsidR="00795A09" w:rsidRDefault="00795A09" w:rsidP="00795A09">
            <w:pPr>
              <w:ind w:left="34"/>
              <w:rPr>
                <w:strike/>
                <w:color w:val="000000"/>
                <w:lang w:val="ru-RU"/>
              </w:rPr>
            </w:pPr>
            <w:r>
              <w:rPr>
                <w:strike/>
                <w:color w:val="000000"/>
                <w:lang w:val="ru-RU"/>
              </w:rPr>
              <w:t>-</w:t>
            </w:r>
            <w:r>
              <w:rPr>
                <w:b/>
                <w:strike/>
                <w:color w:val="FF0000"/>
                <w:lang w:val="ru-RU"/>
              </w:rPr>
              <w:t xml:space="preserve"> диспетчерських найменувань відключених об’єктів електричних мереж ОСР</w:t>
            </w:r>
            <w:r>
              <w:rPr>
                <w:strike/>
                <w:color w:val="000000"/>
                <w:lang w:val="ru-RU"/>
              </w:rPr>
              <w:t xml:space="preserve">. </w:t>
            </w:r>
          </w:p>
          <w:p w:rsidR="00795A09" w:rsidRDefault="00795A09" w:rsidP="00795A09">
            <w:pPr>
              <w:rPr>
                <w:color w:val="000000"/>
                <w:lang w:val="ru-RU"/>
              </w:rPr>
            </w:pPr>
            <w:r>
              <w:rPr>
                <w:color w:val="000000"/>
                <w:lang w:val="ru-RU"/>
              </w:rPr>
              <w:t xml:space="preserve">Інформація щодо аварійних перерв </w:t>
            </w:r>
            <w:r>
              <w:rPr>
                <w:b/>
                <w:color w:val="000000"/>
                <w:lang w:val="ru-RU"/>
              </w:rPr>
              <w:t>розподілу електричної енергії</w:t>
            </w:r>
            <w:r>
              <w:rPr>
                <w:color w:val="000000"/>
                <w:lang w:val="ru-RU"/>
              </w:rPr>
              <w:t xml:space="preserve"> розміщується на власному вебсайті ОСР після отримання відповідних даних від диспетчерського персоналу ОСР не пізніше ніж через</w:t>
            </w:r>
            <w:r>
              <w:rPr>
                <w:b/>
                <w:color w:val="FF0000"/>
                <w:lang w:val="ru-RU"/>
              </w:rPr>
              <w:t xml:space="preserve"> </w:t>
            </w:r>
            <w:r>
              <w:rPr>
                <w:b/>
                <w:strike/>
                <w:color w:val="FF0000"/>
                <w:lang w:val="ru-RU"/>
              </w:rPr>
              <w:t>60 хвилин</w:t>
            </w:r>
            <w:r>
              <w:rPr>
                <w:b/>
                <w:color w:val="FF0000"/>
                <w:lang w:val="ru-RU"/>
              </w:rPr>
              <w:t xml:space="preserve"> дві години </w:t>
            </w:r>
            <w:r>
              <w:rPr>
                <w:color w:val="000000"/>
                <w:lang w:val="ru-RU"/>
              </w:rPr>
              <w:t>після початку перерви</w:t>
            </w:r>
          </w:p>
          <w:p w:rsidR="00795A09" w:rsidRDefault="00795A09" w:rsidP="00795A09">
            <w:pPr>
              <w:rPr>
                <w:b/>
                <w:color w:val="000000"/>
                <w:u w:val="single"/>
              </w:rPr>
            </w:pPr>
            <w:r w:rsidRPr="0066508A">
              <w:rPr>
                <w:b/>
                <w:color w:val="000000"/>
                <w:u w:val="single"/>
              </w:rPr>
              <w:t>АТ «Полтаваобленерго»</w:t>
            </w:r>
          </w:p>
          <w:p w:rsidR="00795A09" w:rsidRDefault="00795A09" w:rsidP="00795A09">
            <w:pPr>
              <w:ind w:firstLine="600"/>
              <w:jc w:val="both"/>
              <w:rPr>
                <w:color w:val="000000"/>
                <w:lang w:eastAsia="en-US"/>
              </w:rPr>
            </w:pPr>
            <w:r>
              <w:rPr>
                <w:color w:val="000000"/>
              </w:rPr>
              <w:t xml:space="preserve">ОСР повинен розміщувати на власному вебсайті в мережі Інтернет та зберігати протягом </w:t>
            </w:r>
            <w:r>
              <w:rPr>
                <w:b/>
                <w:color w:val="7030A0"/>
              </w:rPr>
              <w:t>трьох років</w:t>
            </w:r>
            <w:r>
              <w:rPr>
                <w:color w:val="000000"/>
              </w:rPr>
              <w:t xml:space="preserve"> інформацію щодо аварійних перерв </w:t>
            </w:r>
            <w:r>
              <w:rPr>
                <w:b/>
                <w:color w:val="7030A0"/>
              </w:rPr>
              <w:t>розподілу електричної енергії</w:t>
            </w:r>
            <w:r>
              <w:rPr>
                <w:b/>
                <w:color w:val="FF0000"/>
              </w:rPr>
              <w:t xml:space="preserve"> </w:t>
            </w:r>
            <w:r>
              <w:rPr>
                <w:color w:val="000000"/>
              </w:rPr>
              <w:t xml:space="preserve">та тривалістю понад </w:t>
            </w:r>
            <w:r>
              <w:rPr>
                <w:b/>
                <w:color w:val="7030A0"/>
              </w:rPr>
              <w:t>30 хвилин</w:t>
            </w:r>
            <w:r>
              <w:rPr>
                <w:color w:val="000000"/>
              </w:rPr>
              <w:t xml:space="preserve"> із зазначенням</w:t>
            </w:r>
            <w:r>
              <w:rPr>
                <w:b/>
                <w:color w:val="7030A0"/>
              </w:rPr>
              <w:t>:</w:t>
            </w:r>
            <w:r>
              <w:rPr>
                <w:color w:val="000000"/>
              </w:rPr>
              <w:t xml:space="preserve"> </w:t>
            </w:r>
          </w:p>
          <w:p w:rsidR="00795A09" w:rsidRDefault="00795A09" w:rsidP="00795A09">
            <w:pPr>
              <w:ind w:firstLine="600"/>
              <w:jc w:val="both"/>
              <w:rPr>
                <w:color w:val="000000"/>
              </w:rPr>
            </w:pPr>
            <w:r>
              <w:rPr>
                <w:b/>
                <w:color w:val="7030A0"/>
              </w:rPr>
              <w:t>найменувань</w:t>
            </w:r>
            <w:r>
              <w:rPr>
                <w:color w:val="000000"/>
              </w:rPr>
              <w:t xml:space="preserve"> населених пунктів та вулиць та/або об'єктів </w:t>
            </w:r>
            <w:r>
              <w:rPr>
                <w:b/>
                <w:color w:val="7030A0"/>
              </w:rPr>
              <w:t>Користувачів</w:t>
            </w:r>
            <w:r>
              <w:rPr>
                <w:color w:val="000000"/>
              </w:rPr>
              <w:t>, які відключен</w:t>
            </w:r>
            <w:r>
              <w:rPr>
                <w:b/>
                <w:color w:val="7030A0"/>
              </w:rPr>
              <w:t>і</w:t>
            </w:r>
            <w:r>
              <w:rPr>
                <w:color w:val="000000"/>
              </w:rPr>
              <w:t xml:space="preserve"> внаслідок аварійної перерви;</w:t>
            </w:r>
          </w:p>
          <w:p w:rsidR="00795A09" w:rsidRDefault="00795A09" w:rsidP="00795A09">
            <w:pPr>
              <w:ind w:firstLine="600"/>
              <w:jc w:val="both"/>
              <w:rPr>
                <w:color w:val="000000"/>
              </w:rPr>
            </w:pPr>
            <w:r>
              <w:rPr>
                <w:color w:val="000000"/>
              </w:rPr>
              <w:t>дати та часу початку перерви (з точністю до хвилини);</w:t>
            </w:r>
          </w:p>
          <w:p w:rsidR="00795A09" w:rsidRDefault="00795A09" w:rsidP="00795A09">
            <w:pPr>
              <w:ind w:firstLine="600"/>
              <w:jc w:val="both"/>
              <w:rPr>
                <w:color w:val="000000"/>
              </w:rPr>
            </w:pPr>
            <w:r>
              <w:rPr>
                <w:color w:val="000000"/>
              </w:rPr>
              <w:lastRenderedPageBreak/>
              <w:t xml:space="preserve">прогнозованого часу відновлення </w:t>
            </w:r>
            <w:r>
              <w:rPr>
                <w:b/>
                <w:color w:val="7030A0"/>
              </w:rPr>
              <w:t>розподілу електричної енергії</w:t>
            </w:r>
            <w:r>
              <w:rPr>
                <w:color w:val="000000"/>
              </w:rPr>
              <w:t xml:space="preserve"> після аварійної перерви;</w:t>
            </w:r>
          </w:p>
          <w:p w:rsidR="00795A09" w:rsidRDefault="00795A09" w:rsidP="00795A09">
            <w:pPr>
              <w:ind w:firstLine="600"/>
              <w:jc w:val="both"/>
              <w:rPr>
                <w:strike/>
                <w:color w:val="FF0000"/>
              </w:rPr>
            </w:pPr>
            <w:r>
              <w:rPr>
                <w:b/>
                <w:strike/>
                <w:color w:val="FF0000"/>
              </w:rPr>
              <w:t>диспетчерських найменувань відключених об’єктів електричних мереж ОСР</w:t>
            </w:r>
            <w:r>
              <w:rPr>
                <w:strike/>
                <w:color w:val="FF0000"/>
              </w:rPr>
              <w:t xml:space="preserve">. </w:t>
            </w:r>
          </w:p>
          <w:p w:rsidR="00795A09" w:rsidRDefault="00795A09" w:rsidP="00795A09">
            <w:pPr>
              <w:rPr>
                <w:color w:val="000000"/>
              </w:rPr>
            </w:pPr>
            <w:r>
              <w:rPr>
                <w:color w:val="000000"/>
              </w:rPr>
              <w:t xml:space="preserve">Інформація </w:t>
            </w:r>
            <w:r>
              <w:rPr>
                <w:b/>
                <w:color w:val="7030A0"/>
              </w:rPr>
              <w:t>щодо аварійних перерв розподілу електричної енергії</w:t>
            </w:r>
            <w:r>
              <w:rPr>
                <w:color w:val="000000"/>
              </w:rPr>
              <w:t xml:space="preserve"> </w:t>
            </w:r>
            <w:r>
              <w:rPr>
                <w:b/>
                <w:color w:val="7030A0"/>
              </w:rPr>
              <w:t>розміщується на власному вебсайті</w:t>
            </w:r>
            <w:r>
              <w:rPr>
                <w:color w:val="000000"/>
              </w:rPr>
              <w:t xml:space="preserve"> </w:t>
            </w:r>
            <w:r>
              <w:rPr>
                <w:b/>
                <w:color w:val="7030A0"/>
              </w:rPr>
              <w:t>ОСР</w:t>
            </w:r>
            <w:r>
              <w:rPr>
                <w:color w:val="000000"/>
              </w:rPr>
              <w:t xml:space="preserve"> після отримання відповідних даних від диспетчерського персоналу ОСР не пізніше ніж через</w:t>
            </w:r>
            <w:r>
              <w:rPr>
                <w:b/>
                <w:color w:val="FF0000"/>
              </w:rPr>
              <w:t xml:space="preserve"> </w:t>
            </w:r>
            <w:r>
              <w:rPr>
                <w:b/>
                <w:color w:val="7030A0"/>
              </w:rPr>
              <w:t>60 хвилин</w:t>
            </w:r>
            <w:r>
              <w:rPr>
                <w:color w:val="000000"/>
              </w:rPr>
              <w:t xml:space="preserve"> після початку перерви.</w:t>
            </w:r>
          </w:p>
          <w:p w:rsidR="00795A09" w:rsidRDefault="00795A09" w:rsidP="00795A09">
            <w:pPr>
              <w:rPr>
                <w:b/>
                <w:color w:val="000000"/>
                <w:u w:val="single"/>
              </w:rPr>
            </w:pPr>
            <w:r>
              <w:rPr>
                <w:b/>
                <w:color w:val="000000"/>
                <w:u w:val="single"/>
              </w:rPr>
              <w:t>АТ «ДТЕК Дніпровські електромережі»</w:t>
            </w:r>
          </w:p>
          <w:p w:rsidR="00795A09" w:rsidRDefault="00795A09" w:rsidP="00795A09">
            <w:r>
              <w:t xml:space="preserve">11.5.7. ОСР повинен розміщувати на власному вебсайті в мережі Інтернет та зберігати протягом трьох років інформацію щодо аварійних перерв розподілу електричної енергії та тривалістю понад </w:t>
            </w:r>
            <w:r>
              <w:rPr>
                <w:b/>
                <w:bCs/>
              </w:rPr>
              <w:t xml:space="preserve">одну  годину </w:t>
            </w:r>
            <w:r>
              <w:t>30 хвилин із зазначенням:</w:t>
            </w:r>
          </w:p>
          <w:p w:rsidR="00795A09" w:rsidRDefault="00795A09" w:rsidP="00795A09">
            <w:pPr>
              <w:rPr>
                <w:b/>
                <w:color w:val="000000"/>
                <w:u w:val="single"/>
              </w:rPr>
            </w:pPr>
            <w:r>
              <w:rPr>
                <w:b/>
                <w:color w:val="000000"/>
                <w:u w:val="single"/>
              </w:rPr>
              <w:t>АТ «ДТЕК Дніпровські електромережі»</w:t>
            </w:r>
          </w:p>
          <w:p w:rsidR="00795A09" w:rsidRDefault="00795A09" w:rsidP="00795A09">
            <w:r>
              <w:t xml:space="preserve">Інформація щодо аварійних перерв розподілу електричної енергії розміщується на власному вебсайті ОСР після отримання відповідних даних від диспетчерського персоналу ОСР не пізніше ніж через </w:t>
            </w:r>
            <w:r>
              <w:rPr>
                <w:b/>
                <w:bCs/>
              </w:rPr>
              <w:t>6 годин</w:t>
            </w:r>
            <w:r>
              <w:t xml:space="preserve"> після початку перерви.</w:t>
            </w:r>
          </w:p>
          <w:p w:rsidR="00795A09" w:rsidRDefault="00795A09" w:rsidP="00795A09">
            <w:pPr>
              <w:rPr>
                <w:b/>
                <w:color w:val="000000"/>
                <w:u w:val="single"/>
              </w:rPr>
            </w:pPr>
            <w:r w:rsidRPr="002E6C71">
              <w:rPr>
                <w:b/>
                <w:color w:val="000000"/>
                <w:u w:val="single"/>
              </w:rPr>
              <w:t>ПрАТ «Львівобленерго»</w:t>
            </w:r>
          </w:p>
          <w:p w:rsidR="00795A09" w:rsidRDefault="00795A09" w:rsidP="00795A09">
            <w:pPr>
              <w:ind w:firstLine="600"/>
              <w:jc w:val="both"/>
              <w:rPr>
                <w:color w:val="000000"/>
              </w:rPr>
            </w:pPr>
            <w:r w:rsidRPr="008114A1">
              <w:rPr>
                <w:color w:val="000000"/>
              </w:rPr>
              <w:t xml:space="preserve">ОСР повинен розміщувати на власному вебсайті в мережі Інтернет та зберігати протягом </w:t>
            </w:r>
            <w:r w:rsidRPr="00391642">
              <w:rPr>
                <w:b/>
                <w:color w:val="7030A0"/>
              </w:rPr>
              <w:t>трьох років</w:t>
            </w:r>
            <w:r>
              <w:rPr>
                <w:color w:val="000000"/>
              </w:rPr>
              <w:t xml:space="preserve"> </w:t>
            </w:r>
            <w:r w:rsidRPr="008114A1">
              <w:rPr>
                <w:color w:val="000000"/>
              </w:rPr>
              <w:t xml:space="preserve">інформацію щодо аварійних перерв </w:t>
            </w:r>
            <w:r w:rsidRPr="00391642">
              <w:rPr>
                <w:b/>
                <w:color w:val="7030A0"/>
              </w:rPr>
              <w:t>розподілу електричної енергії</w:t>
            </w:r>
            <w:r>
              <w:rPr>
                <w:b/>
                <w:color w:val="FF0000"/>
              </w:rPr>
              <w:t xml:space="preserve"> </w:t>
            </w:r>
            <w:r w:rsidRPr="008114A1">
              <w:rPr>
                <w:color w:val="000000"/>
              </w:rPr>
              <w:t xml:space="preserve">та тривалістю понад </w:t>
            </w:r>
            <w:r w:rsidRPr="00391642">
              <w:rPr>
                <w:b/>
                <w:color w:val="7030A0"/>
              </w:rPr>
              <w:t>30 хвилин</w:t>
            </w:r>
            <w:r>
              <w:rPr>
                <w:color w:val="000000"/>
              </w:rPr>
              <w:t xml:space="preserve"> </w:t>
            </w:r>
            <w:r w:rsidRPr="008114A1">
              <w:rPr>
                <w:color w:val="000000"/>
              </w:rPr>
              <w:t>із зазначенням</w:t>
            </w:r>
            <w:r w:rsidRPr="0066227E">
              <w:rPr>
                <w:b/>
                <w:color w:val="7030A0"/>
              </w:rPr>
              <w:t>:</w:t>
            </w:r>
            <w:r w:rsidRPr="008114A1">
              <w:rPr>
                <w:color w:val="000000"/>
              </w:rPr>
              <w:t xml:space="preserve"> </w:t>
            </w:r>
          </w:p>
          <w:p w:rsidR="00795A09" w:rsidRDefault="00795A09" w:rsidP="00795A09">
            <w:pPr>
              <w:ind w:firstLine="600"/>
              <w:jc w:val="both"/>
              <w:rPr>
                <w:color w:val="000000"/>
              </w:rPr>
            </w:pPr>
            <w:r w:rsidRPr="0066227E">
              <w:rPr>
                <w:b/>
                <w:color w:val="7030A0"/>
              </w:rPr>
              <w:t>найменувань</w:t>
            </w:r>
            <w:r>
              <w:rPr>
                <w:color w:val="000000"/>
              </w:rPr>
              <w:t xml:space="preserve"> </w:t>
            </w:r>
            <w:r w:rsidRPr="008114A1">
              <w:rPr>
                <w:color w:val="000000"/>
              </w:rPr>
              <w:t>населених пунктів та вулиць та/або об'єктів</w:t>
            </w:r>
            <w:r>
              <w:rPr>
                <w:color w:val="000000"/>
              </w:rPr>
              <w:t xml:space="preserve"> </w:t>
            </w:r>
            <w:r w:rsidRPr="00391642">
              <w:rPr>
                <w:b/>
                <w:color w:val="7030A0"/>
              </w:rPr>
              <w:t>Користувачів</w:t>
            </w:r>
            <w:r w:rsidRPr="008114A1">
              <w:rPr>
                <w:color w:val="000000"/>
              </w:rPr>
              <w:t>, які відключен</w:t>
            </w:r>
            <w:r w:rsidRPr="009A19D9">
              <w:rPr>
                <w:b/>
                <w:color w:val="7030A0"/>
              </w:rPr>
              <w:t>і</w:t>
            </w:r>
            <w:r w:rsidRPr="008114A1">
              <w:rPr>
                <w:color w:val="000000"/>
              </w:rPr>
              <w:t xml:space="preserve"> внаслідок аварійної перерви</w:t>
            </w:r>
            <w:r>
              <w:rPr>
                <w:color w:val="000000"/>
              </w:rPr>
              <w:t>;</w:t>
            </w:r>
          </w:p>
          <w:p w:rsidR="00795A09" w:rsidRDefault="00795A09" w:rsidP="00795A09">
            <w:pPr>
              <w:ind w:firstLine="600"/>
              <w:jc w:val="both"/>
              <w:rPr>
                <w:color w:val="000000"/>
              </w:rPr>
            </w:pPr>
            <w:r w:rsidRPr="008114A1">
              <w:rPr>
                <w:color w:val="000000"/>
              </w:rPr>
              <w:t>дати та часу початку перерви (з точністю до хвилини)</w:t>
            </w:r>
            <w:r>
              <w:rPr>
                <w:color w:val="000000"/>
              </w:rPr>
              <w:t>;</w:t>
            </w:r>
          </w:p>
          <w:p w:rsidR="00795A09" w:rsidRDefault="00795A09" w:rsidP="00795A09">
            <w:pPr>
              <w:ind w:firstLine="600"/>
              <w:jc w:val="both"/>
              <w:rPr>
                <w:color w:val="000000"/>
              </w:rPr>
            </w:pPr>
            <w:r w:rsidRPr="008114A1">
              <w:rPr>
                <w:color w:val="000000"/>
              </w:rPr>
              <w:t xml:space="preserve">прогнозованого часу відновлення </w:t>
            </w:r>
            <w:r w:rsidRPr="00A625E7">
              <w:rPr>
                <w:b/>
                <w:color w:val="7030A0"/>
              </w:rPr>
              <w:t>розподілу електричної енергії</w:t>
            </w:r>
            <w:r w:rsidRPr="008114A1">
              <w:rPr>
                <w:color w:val="000000"/>
              </w:rPr>
              <w:t xml:space="preserve"> після аварійної</w:t>
            </w:r>
            <w:r>
              <w:rPr>
                <w:color w:val="000000"/>
              </w:rPr>
              <w:t xml:space="preserve"> </w:t>
            </w:r>
            <w:r w:rsidRPr="008114A1">
              <w:rPr>
                <w:color w:val="000000"/>
              </w:rPr>
              <w:t>перерви</w:t>
            </w:r>
            <w:r>
              <w:rPr>
                <w:color w:val="000000"/>
              </w:rPr>
              <w:t>;</w:t>
            </w:r>
          </w:p>
          <w:p w:rsidR="00795A09" w:rsidRDefault="00795A09" w:rsidP="00795A09">
            <w:pPr>
              <w:ind w:firstLine="600"/>
              <w:jc w:val="both"/>
              <w:rPr>
                <w:color w:val="000000"/>
              </w:rPr>
            </w:pPr>
            <w:r w:rsidRPr="00391642">
              <w:rPr>
                <w:b/>
                <w:color w:val="7030A0"/>
              </w:rPr>
              <w:lastRenderedPageBreak/>
              <w:t>диспетчерських найменувань відключених об’єктів електричних мереж ОСР</w:t>
            </w:r>
            <w:r w:rsidRPr="008C4C4F">
              <w:rPr>
                <w:color w:val="000000"/>
              </w:rPr>
              <w:t>.</w:t>
            </w:r>
            <w:r w:rsidRPr="008114A1">
              <w:rPr>
                <w:color w:val="000000"/>
              </w:rPr>
              <w:t xml:space="preserve"> </w:t>
            </w:r>
          </w:p>
          <w:p w:rsidR="00795A09" w:rsidRDefault="00795A09" w:rsidP="00795A09">
            <w:pPr>
              <w:rPr>
                <w:color w:val="000000"/>
              </w:rPr>
            </w:pPr>
            <w:r w:rsidRPr="008114A1">
              <w:rPr>
                <w:color w:val="000000"/>
              </w:rPr>
              <w:t>Інформація</w:t>
            </w:r>
            <w:r>
              <w:rPr>
                <w:color w:val="000000"/>
              </w:rPr>
              <w:t xml:space="preserve"> </w:t>
            </w:r>
            <w:r w:rsidRPr="004F3400">
              <w:rPr>
                <w:b/>
                <w:color w:val="7030A0"/>
              </w:rPr>
              <w:t>щодо аварійних перерв розподілу електричної енергії</w:t>
            </w:r>
            <w:r w:rsidRPr="008114A1">
              <w:rPr>
                <w:color w:val="000000"/>
              </w:rPr>
              <w:t xml:space="preserve"> </w:t>
            </w:r>
            <w:r w:rsidRPr="000925E8">
              <w:rPr>
                <w:b/>
                <w:color w:val="7030A0"/>
              </w:rPr>
              <w:t>розміщується на власному вебсайті</w:t>
            </w:r>
            <w:r w:rsidRPr="008114A1">
              <w:rPr>
                <w:color w:val="000000"/>
              </w:rPr>
              <w:t xml:space="preserve"> </w:t>
            </w:r>
            <w:r w:rsidRPr="00C17C8D">
              <w:rPr>
                <w:b/>
                <w:color w:val="7030A0"/>
              </w:rPr>
              <w:t>ОСР</w:t>
            </w:r>
            <w:r>
              <w:rPr>
                <w:color w:val="000000"/>
              </w:rPr>
              <w:t xml:space="preserve"> </w:t>
            </w:r>
            <w:r w:rsidRPr="008114A1">
              <w:rPr>
                <w:color w:val="000000"/>
              </w:rPr>
              <w:t xml:space="preserve">після отримання відповідних даних від диспетчерського персоналу ОСР </w:t>
            </w:r>
            <w:r w:rsidRPr="00CC5008">
              <w:rPr>
                <w:color w:val="000000"/>
              </w:rPr>
              <w:t>не пізніше ніж через</w:t>
            </w:r>
            <w:r w:rsidRPr="000A55CD">
              <w:rPr>
                <w:b/>
                <w:color w:val="FF0000"/>
              </w:rPr>
              <w:t xml:space="preserve"> </w:t>
            </w:r>
            <w:r>
              <w:rPr>
                <w:b/>
                <w:color w:val="7030A0"/>
              </w:rPr>
              <w:t>60</w:t>
            </w:r>
            <w:r w:rsidRPr="00391642">
              <w:rPr>
                <w:b/>
                <w:color w:val="7030A0"/>
              </w:rPr>
              <w:t xml:space="preserve"> хвилин</w:t>
            </w:r>
            <w:r w:rsidRPr="008114A1">
              <w:rPr>
                <w:color w:val="000000"/>
              </w:rPr>
              <w:t xml:space="preserve"> після </w:t>
            </w:r>
            <w:r w:rsidRPr="00FD2EE6">
              <w:rPr>
                <w:b/>
                <w:color w:val="00B050"/>
                <w:u w:val="single"/>
              </w:rPr>
              <w:t>встановлення (підтвердження)</w:t>
            </w:r>
            <w:r>
              <w:rPr>
                <w:b/>
                <w:color w:val="7030A0"/>
              </w:rPr>
              <w:t xml:space="preserve"> </w:t>
            </w:r>
            <w:r w:rsidRPr="008114A1">
              <w:rPr>
                <w:color w:val="000000"/>
              </w:rPr>
              <w:t>початку перерви</w:t>
            </w:r>
            <w:r>
              <w:rPr>
                <w:color w:val="000000"/>
              </w:rPr>
              <w:t>.</w:t>
            </w:r>
          </w:p>
          <w:p w:rsidR="00795A09" w:rsidRDefault="00795A09" w:rsidP="00795A09">
            <w:pPr>
              <w:rPr>
                <w:b/>
                <w:color w:val="000000"/>
                <w:u w:val="single"/>
              </w:rPr>
            </w:pPr>
          </w:p>
          <w:p w:rsidR="00795A09" w:rsidRDefault="00795A09" w:rsidP="00795A09">
            <w:pPr>
              <w:rPr>
                <w:b/>
                <w:color w:val="000000"/>
                <w:u w:val="single"/>
              </w:rPr>
            </w:pPr>
            <w:r w:rsidRPr="005E18FA">
              <w:rPr>
                <w:b/>
                <w:color w:val="000000"/>
                <w:u w:val="single"/>
              </w:rPr>
              <w:t>ПрАТ «Рівнеобленерго»</w:t>
            </w:r>
          </w:p>
          <w:p w:rsidR="00EB1FC9" w:rsidRDefault="00EB1FC9" w:rsidP="00795A09">
            <w:pPr>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ind w:left="34"/>
              <w:jc w:val="both"/>
              <w:rPr>
                <w:color w:val="000000"/>
              </w:rPr>
            </w:pPr>
            <w:r>
              <w:rPr>
                <w:color w:val="000000"/>
              </w:rPr>
              <w:t xml:space="preserve">11.5.7. </w:t>
            </w:r>
            <w:r w:rsidRPr="008114A1">
              <w:rPr>
                <w:color w:val="000000"/>
              </w:rPr>
              <w:t xml:space="preserve">ОСР повинен розміщувати на власному вебсайті в мережі Інтернет та зберігати протягом </w:t>
            </w:r>
            <w:r w:rsidRPr="00640E65">
              <w:rPr>
                <w:b/>
              </w:rPr>
              <w:t>трьох років</w:t>
            </w:r>
            <w:r>
              <w:rPr>
                <w:color w:val="000000"/>
              </w:rPr>
              <w:t xml:space="preserve"> </w:t>
            </w:r>
            <w:r w:rsidRPr="008114A1">
              <w:rPr>
                <w:color w:val="000000"/>
              </w:rPr>
              <w:t xml:space="preserve">інформацію щодо </w:t>
            </w:r>
            <w:r w:rsidRPr="008C03F6">
              <w:rPr>
                <w:b/>
                <w:color w:val="FF0000"/>
              </w:rPr>
              <w:t>значних аварійних перерв в електропостачанні</w:t>
            </w:r>
            <w:r>
              <w:rPr>
                <w:b/>
                <w:color w:val="FF0000"/>
              </w:rPr>
              <w:t xml:space="preserve"> </w:t>
            </w:r>
            <w:r w:rsidRPr="00640E65">
              <w:rPr>
                <w:b/>
                <w:color w:val="FF0000"/>
              </w:rPr>
              <w:t>з кількістю відключених споживачів більше 100 та тривалістю понад</w:t>
            </w:r>
            <w:r>
              <w:rPr>
                <w:b/>
                <w:color w:val="FF0000"/>
              </w:rPr>
              <w:t xml:space="preserve"> </w:t>
            </w:r>
            <w:r w:rsidRPr="00F66B3A">
              <w:rPr>
                <w:b/>
                <w:color w:val="FF0000"/>
                <w:u w:val="single"/>
              </w:rPr>
              <w:t>одну годину</w:t>
            </w:r>
            <w:r w:rsidRPr="00640E65">
              <w:rPr>
                <w:b/>
                <w:color w:val="FF0000"/>
              </w:rPr>
              <w:t xml:space="preserve"> 30 хвилин</w:t>
            </w:r>
            <w:r>
              <w:rPr>
                <w:color w:val="000000"/>
              </w:rPr>
              <w:t xml:space="preserve"> </w:t>
            </w:r>
            <w:r w:rsidRPr="008114A1">
              <w:rPr>
                <w:color w:val="000000"/>
              </w:rPr>
              <w:t>із зазначенням</w:t>
            </w:r>
            <w:r>
              <w:rPr>
                <w:color w:val="000000"/>
              </w:rPr>
              <w:t>:</w:t>
            </w:r>
          </w:p>
          <w:p w:rsidR="00795A09" w:rsidRDefault="00795A09" w:rsidP="00795A09">
            <w:pPr>
              <w:ind w:left="34"/>
              <w:jc w:val="both"/>
              <w:rPr>
                <w:color w:val="000000"/>
              </w:rPr>
            </w:pPr>
            <w:r>
              <w:rPr>
                <w:color w:val="000000"/>
              </w:rPr>
              <w:t>- найменувань</w:t>
            </w:r>
            <w:r w:rsidRPr="008114A1">
              <w:rPr>
                <w:color w:val="000000"/>
              </w:rPr>
              <w:t xml:space="preserve"> населених пунктів та вулиць та/або об'єктів</w:t>
            </w:r>
            <w:r>
              <w:rPr>
                <w:color w:val="000000"/>
              </w:rPr>
              <w:t xml:space="preserve"> </w:t>
            </w:r>
            <w:r w:rsidRPr="008309D6">
              <w:rPr>
                <w:b/>
              </w:rPr>
              <w:t>Користувачів</w:t>
            </w:r>
            <w:r w:rsidRPr="008114A1">
              <w:rPr>
                <w:color w:val="000000"/>
              </w:rPr>
              <w:t>, які відключено внаслідок аварійної перерви</w:t>
            </w:r>
            <w:r>
              <w:rPr>
                <w:color w:val="000000"/>
              </w:rPr>
              <w:t xml:space="preserve">; </w:t>
            </w:r>
          </w:p>
          <w:p w:rsidR="00795A09" w:rsidRDefault="00795A09" w:rsidP="00795A09">
            <w:pPr>
              <w:ind w:left="34"/>
              <w:jc w:val="both"/>
              <w:rPr>
                <w:color w:val="000000"/>
              </w:rPr>
            </w:pPr>
            <w:r>
              <w:rPr>
                <w:color w:val="000000"/>
              </w:rPr>
              <w:t xml:space="preserve">- </w:t>
            </w:r>
            <w:r w:rsidRPr="008114A1">
              <w:rPr>
                <w:color w:val="000000"/>
              </w:rPr>
              <w:t>дати та часу початку перерви (з точністю до хвилини)</w:t>
            </w:r>
            <w:r>
              <w:rPr>
                <w:color w:val="000000"/>
              </w:rPr>
              <w:t>;</w:t>
            </w:r>
          </w:p>
          <w:p w:rsidR="00795A09" w:rsidRDefault="00795A09" w:rsidP="00795A09">
            <w:pPr>
              <w:ind w:left="34"/>
              <w:jc w:val="both"/>
              <w:rPr>
                <w:color w:val="000000"/>
              </w:rPr>
            </w:pPr>
            <w:r>
              <w:rPr>
                <w:color w:val="000000"/>
              </w:rPr>
              <w:t>-</w:t>
            </w:r>
            <w:r w:rsidRPr="008114A1">
              <w:rPr>
                <w:color w:val="000000"/>
              </w:rPr>
              <w:t xml:space="preserve"> прогнозованого часу відновлення </w:t>
            </w:r>
            <w:r w:rsidRPr="008114A1">
              <w:rPr>
                <w:b/>
                <w:color w:val="000000"/>
              </w:rPr>
              <w:t>розподілу електричної енергії</w:t>
            </w:r>
            <w:r w:rsidRPr="008114A1">
              <w:rPr>
                <w:color w:val="000000"/>
              </w:rPr>
              <w:t xml:space="preserve"> після аварійної перерви</w:t>
            </w:r>
            <w:r>
              <w:rPr>
                <w:color w:val="000000"/>
              </w:rPr>
              <w:t>;</w:t>
            </w:r>
          </w:p>
          <w:p w:rsidR="00795A09" w:rsidRDefault="00795A09" w:rsidP="00795A09">
            <w:pPr>
              <w:rPr>
                <w:strike/>
                <w:color w:val="000000"/>
              </w:rPr>
            </w:pPr>
            <w:r w:rsidRPr="008C03F6">
              <w:rPr>
                <w:strike/>
                <w:color w:val="000000"/>
              </w:rPr>
              <w:t>-</w:t>
            </w:r>
            <w:r w:rsidRPr="008C03F6">
              <w:rPr>
                <w:b/>
                <w:strike/>
                <w:color w:val="FF0000"/>
              </w:rPr>
              <w:t xml:space="preserve"> диспетчерських найменувань відключених об’єктів електричних мереж ОСР</w:t>
            </w:r>
            <w:r w:rsidRPr="008C03F6">
              <w:rPr>
                <w:strike/>
                <w:color w:val="000000"/>
              </w:rPr>
              <w:t>.</w:t>
            </w: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strike/>
                <w:color w:val="000000"/>
              </w:rPr>
            </w:pPr>
          </w:p>
          <w:p w:rsidR="00795A09" w:rsidRDefault="00795A09" w:rsidP="00795A09">
            <w:pPr>
              <w:rPr>
                <w:color w:val="000000"/>
              </w:rPr>
            </w:pPr>
            <w:r w:rsidRPr="008114A1">
              <w:rPr>
                <w:color w:val="000000"/>
              </w:rPr>
              <w:lastRenderedPageBreak/>
              <w:t xml:space="preserve">Інформація щодо аварійних перерв </w:t>
            </w:r>
            <w:r w:rsidRPr="008114A1">
              <w:rPr>
                <w:b/>
                <w:color w:val="000000"/>
              </w:rPr>
              <w:t>розподілу електричної енергії</w:t>
            </w:r>
            <w:r>
              <w:rPr>
                <w:color w:val="000000"/>
              </w:rPr>
              <w:t xml:space="preserve"> </w:t>
            </w:r>
            <w:r w:rsidRPr="008114A1">
              <w:rPr>
                <w:color w:val="000000"/>
              </w:rPr>
              <w:t>розміщ</w:t>
            </w:r>
            <w:r>
              <w:rPr>
                <w:color w:val="000000"/>
              </w:rPr>
              <w:t>ується на власному вебсайті ОСР</w:t>
            </w:r>
            <w:r w:rsidRPr="008114A1">
              <w:rPr>
                <w:color w:val="000000"/>
              </w:rPr>
              <w:t xml:space="preserve"> після отримання відповідних даних від диспетчерського персоналу ОСР </w:t>
            </w:r>
            <w:r w:rsidRPr="00CC5008">
              <w:rPr>
                <w:color w:val="000000"/>
              </w:rPr>
              <w:t>не пізніше ніж через</w:t>
            </w:r>
            <w:r w:rsidRPr="000A55CD">
              <w:rPr>
                <w:b/>
                <w:color w:val="FF0000"/>
              </w:rPr>
              <w:t xml:space="preserve"> </w:t>
            </w:r>
            <w:r w:rsidRPr="007B7188">
              <w:rPr>
                <w:b/>
                <w:strike/>
                <w:color w:val="FF0000"/>
              </w:rPr>
              <w:t>60 хвилин</w:t>
            </w:r>
            <w:r>
              <w:rPr>
                <w:b/>
                <w:color w:val="FF0000"/>
              </w:rPr>
              <w:t xml:space="preserve"> дві</w:t>
            </w:r>
            <w:r w:rsidRPr="00E10BDB">
              <w:rPr>
                <w:b/>
                <w:color w:val="FF0000"/>
              </w:rPr>
              <w:t xml:space="preserve"> </w:t>
            </w:r>
            <w:r>
              <w:rPr>
                <w:b/>
                <w:color w:val="FF0000"/>
              </w:rPr>
              <w:t>години</w:t>
            </w:r>
            <w:r w:rsidRPr="00E10BDB">
              <w:rPr>
                <w:b/>
                <w:color w:val="FF0000"/>
              </w:rPr>
              <w:t xml:space="preserve"> </w:t>
            </w:r>
            <w:r w:rsidRPr="008114A1">
              <w:rPr>
                <w:color w:val="000000"/>
              </w:rPr>
              <w:t>після початку перерви</w:t>
            </w:r>
          </w:p>
          <w:p w:rsidR="00795A09" w:rsidRDefault="00795A09" w:rsidP="00795A09">
            <w:pPr>
              <w:rPr>
                <w:b/>
                <w:color w:val="000000"/>
                <w:u w:val="single"/>
              </w:rPr>
            </w:pPr>
          </w:p>
          <w:p w:rsidR="00795A09" w:rsidRDefault="00795A09" w:rsidP="00795A09">
            <w:pPr>
              <w:rPr>
                <w:b/>
                <w:color w:val="000000"/>
                <w:u w:val="single"/>
              </w:rPr>
            </w:pPr>
            <w:r>
              <w:rPr>
                <w:b/>
                <w:color w:val="000000"/>
                <w:u w:val="single"/>
              </w:rPr>
              <w:t>АТ «Житомиробленерго»</w:t>
            </w:r>
          </w:p>
          <w:p w:rsidR="0062332E" w:rsidRDefault="0062332E" w:rsidP="00795A09">
            <w:pPr>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ind w:left="34"/>
              <w:jc w:val="both"/>
              <w:rPr>
                <w:color w:val="000000"/>
              </w:rPr>
            </w:pPr>
            <w:r w:rsidRPr="008114A1">
              <w:rPr>
                <w:color w:val="000000"/>
              </w:rPr>
              <w:t xml:space="preserve">ОСР повинен розміщувати на власному вебсайті в мережі Інтернет та зберігати протягом </w:t>
            </w:r>
            <w:r w:rsidRPr="00640E65">
              <w:rPr>
                <w:b/>
              </w:rPr>
              <w:t>трьох років</w:t>
            </w:r>
            <w:r>
              <w:rPr>
                <w:color w:val="000000"/>
              </w:rPr>
              <w:t xml:space="preserve"> </w:t>
            </w:r>
            <w:r w:rsidRPr="008114A1">
              <w:rPr>
                <w:color w:val="000000"/>
              </w:rPr>
              <w:t xml:space="preserve">інформацію щодо </w:t>
            </w:r>
            <w:r w:rsidRPr="008C03F6">
              <w:rPr>
                <w:b/>
                <w:color w:val="FF0000"/>
              </w:rPr>
              <w:t>значних аварійних перерв в електропостачанні</w:t>
            </w:r>
            <w:r>
              <w:rPr>
                <w:b/>
                <w:color w:val="FF0000"/>
              </w:rPr>
              <w:t xml:space="preserve"> </w:t>
            </w:r>
            <w:r w:rsidRPr="00640E65">
              <w:rPr>
                <w:b/>
                <w:color w:val="FF0000"/>
              </w:rPr>
              <w:t>з кількістю відключених споживачів більше 100 та тривалістю понад</w:t>
            </w:r>
            <w:r>
              <w:rPr>
                <w:b/>
                <w:color w:val="FF0000"/>
              </w:rPr>
              <w:t xml:space="preserve"> </w:t>
            </w:r>
            <w:r w:rsidRPr="00F66B3A">
              <w:rPr>
                <w:b/>
                <w:color w:val="FF0000"/>
                <w:u w:val="single"/>
              </w:rPr>
              <w:t>одну годину</w:t>
            </w:r>
            <w:r w:rsidRPr="00640E65">
              <w:rPr>
                <w:b/>
                <w:color w:val="FF0000"/>
              </w:rPr>
              <w:t xml:space="preserve"> 30 хвилин</w:t>
            </w:r>
            <w:r>
              <w:rPr>
                <w:color w:val="000000"/>
              </w:rPr>
              <w:t xml:space="preserve"> </w:t>
            </w:r>
            <w:r w:rsidRPr="008114A1">
              <w:rPr>
                <w:color w:val="000000"/>
              </w:rPr>
              <w:t>із зазначенням</w:t>
            </w:r>
            <w:r>
              <w:rPr>
                <w:color w:val="000000"/>
              </w:rPr>
              <w:t>:</w:t>
            </w:r>
          </w:p>
          <w:p w:rsidR="00795A09" w:rsidRDefault="00795A09" w:rsidP="00795A09">
            <w:pPr>
              <w:ind w:left="34"/>
              <w:jc w:val="both"/>
              <w:rPr>
                <w:color w:val="000000"/>
              </w:rPr>
            </w:pPr>
            <w:r>
              <w:rPr>
                <w:color w:val="000000"/>
              </w:rPr>
              <w:t>- найменувань</w:t>
            </w:r>
            <w:r w:rsidRPr="008114A1">
              <w:rPr>
                <w:color w:val="000000"/>
              </w:rPr>
              <w:t xml:space="preserve"> населених пунктів та вулиць та/або об'єктів</w:t>
            </w:r>
            <w:r>
              <w:rPr>
                <w:color w:val="000000"/>
              </w:rPr>
              <w:t xml:space="preserve"> </w:t>
            </w:r>
            <w:r w:rsidRPr="008309D6">
              <w:rPr>
                <w:b/>
              </w:rPr>
              <w:t>Користувачів</w:t>
            </w:r>
            <w:r w:rsidRPr="008114A1">
              <w:rPr>
                <w:color w:val="000000"/>
              </w:rPr>
              <w:t>, які відключено внаслідок аварійної перерви</w:t>
            </w:r>
            <w:r>
              <w:rPr>
                <w:color w:val="000000"/>
              </w:rPr>
              <w:t xml:space="preserve">; </w:t>
            </w:r>
          </w:p>
          <w:p w:rsidR="00795A09" w:rsidRDefault="00795A09" w:rsidP="00795A09">
            <w:pPr>
              <w:ind w:left="34"/>
              <w:jc w:val="both"/>
              <w:rPr>
                <w:color w:val="000000"/>
              </w:rPr>
            </w:pPr>
            <w:r>
              <w:rPr>
                <w:color w:val="000000"/>
              </w:rPr>
              <w:t xml:space="preserve">- </w:t>
            </w:r>
            <w:r w:rsidRPr="008114A1">
              <w:rPr>
                <w:color w:val="000000"/>
              </w:rPr>
              <w:t>дати та часу початку перерви (з точністю до хвилини)</w:t>
            </w:r>
            <w:r>
              <w:rPr>
                <w:color w:val="000000"/>
              </w:rPr>
              <w:t>;</w:t>
            </w:r>
          </w:p>
          <w:p w:rsidR="00795A09" w:rsidRDefault="00795A09" w:rsidP="00795A09">
            <w:pPr>
              <w:ind w:left="34"/>
              <w:jc w:val="both"/>
              <w:rPr>
                <w:color w:val="000000"/>
              </w:rPr>
            </w:pPr>
            <w:r>
              <w:rPr>
                <w:color w:val="000000"/>
              </w:rPr>
              <w:t>-</w:t>
            </w:r>
            <w:r w:rsidRPr="008114A1">
              <w:rPr>
                <w:color w:val="000000"/>
              </w:rPr>
              <w:t xml:space="preserve"> прогнозованого часу відновлення </w:t>
            </w:r>
            <w:r w:rsidRPr="008114A1">
              <w:rPr>
                <w:b/>
                <w:color w:val="000000"/>
              </w:rPr>
              <w:t>розподілу електричної енергії</w:t>
            </w:r>
            <w:r w:rsidRPr="008114A1">
              <w:rPr>
                <w:color w:val="000000"/>
              </w:rPr>
              <w:t xml:space="preserve"> після аварійної перерви</w:t>
            </w:r>
            <w:r>
              <w:rPr>
                <w:color w:val="000000"/>
              </w:rPr>
              <w:t>;</w:t>
            </w:r>
          </w:p>
          <w:p w:rsidR="00795A09" w:rsidRPr="008C03F6" w:rsidRDefault="00795A09" w:rsidP="00795A09">
            <w:pPr>
              <w:ind w:left="34"/>
              <w:jc w:val="both"/>
              <w:rPr>
                <w:strike/>
                <w:color w:val="000000"/>
              </w:rPr>
            </w:pPr>
            <w:r w:rsidRPr="008C03F6">
              <w:rPr>
                <w:strike/>
                <w:color w:val="000000"/>
              </w:rPr>
              <w:t>-</w:t>
            </w:r>
            <w:r w:rsidRPr="008C03F6">
              <w:rPr>
                <w:b/>
                <w:strike/>
                <w:color w:val="FF0000"/>
              </w:rPr>
              <w:t xml:space="preserve"> диспетчерських найменувань відключених об’єктів електричних мереж ОСР</w:t>
            </w:r>
            <w:r w:rsidRPr="008C03F6">
              <w:rPr>
                <w:strike/>
                <w:color w:val="000000"/>
              </w:rPr>
              <w:t xml:space="preserve">. </w:t>
            </w: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r w:rsidRPr="008114A1">
              <w:rPr>
                <w:color w:val="000000"/>
              </w:rPr>
              <w:t xml:space="preserve">Інформація щодо аварійних перерв </w:t>
            </w:r>
            <w:r w:rsidRPr="008114A1">
              <w:rPr>
                <w:b/>
                <w:color w:val="000000"/>
              </w:rPr>
              <w:t>розподілу електричної енергії</w:t>
            </w:r>
            <w:r>
              <w:rPr>
                <w:color w:val="000000"/>
              </w:rPr>
              <w:t xml:space="preserve"> </w:t>
            </w:r>
            <w:r w:rsidRPr="008114A1">
              <w:rPr>
                <w:color w:val="000000"/>
              </w:rPr>
              <w:t>розміщ</w:t>
            </w:r>
            <w:r>
              <w:rPr>
                <w:color w:val="000000"/>
              </w:rPr>
              <w:t>ується на власному вебсайті ОСР</w:t>
            </w:r>
            <w:r w:rsidRPr="008114A1">
              <w:rPr>
                <w:color w:val="000000"/>
              </w:rPr>
              <w:t xml:space="preserve"> </w:t>
            </w:r>
            <w:r w:rsidRPr="008114A1">
              <w:rPr>
                <w:color w:val="000000"/>
              </w:rPr>
              <w:lastRenderedPageBreak/>
              <w:t xml:space="preserve">після отримання відповідних даних від диспетчерського персоналу ОСР </w:t>
            </w:r>
            <w:r w:rsidRPr="00CC5008">
              <w:rPr>
                <w:color w:val="000000"/>
              </w:rPr>
              <w:t>не пізніше ніж через</w:t>
            </w:r>
            <w:r w:rsidRPr="000A55CD">
              <w:rPr>
                <w:b/>
                <w:color w:val="FF0000"/>
              </w:rPr>
              <w:t xml:space="preserve"> </w:t>
            </w:r>
            <w:r w:rsidRPr="007B7188">
              <w:rPr>
                <w:b/>
                <w:strike/>
                <w:color w:val="FF0000"/>
              </w:rPr>
              <w:t>60 хвилин</w:t>
            </w:r>
            <w:r>
              <w:rPr>
                <w:b/>
                <w:color w:val="FF0000"/>
              </w:rPr>
              <w:t xml:space="preserve"> три</w:t>
            </w:r>
            <w:r w:rsidRPr="00E10BDB">
              <w:rPr>
                <w:b/>
                <w:color w:val="FF0000"/>
              </w:rPr>
              <w:t xml:space="preserve"> </w:t>
            </w:r>
            <w:r>
              <w:rPr>
                <w:b/>
                <w:color w:val="FF0000"/>
              </w:rPr>
              <w:t>години</w:t>
            </w:r>
            <w:r w:rsidRPr="00E10BDB">
              <w:rPr>
                <w:b/>
                <w:color w:val="FF0000"/>
              </w:rPr>
              <w:t xml:space="preserve"> </w:t>
            </w:r>
            <w:r w:rsidRPr="008114A1">
              <w:rPr>
                <w:color w:val="000000"/>
              </w:rPr>
              <w:t>після початку перерви</w:t>
            </w:r>
          </w:p>
          <w:p w:rsidR="00795A09" w:rsidRDefault="00795A09" w:rsidP="00795A09">
            <w:pPr>
              <w:rPr>
                <w:b/>
                <w:color w:val="000000"/>
                <w:u w:val="single"/>
              </w:rPr>
            </w:pPr>
          </w:p>
          <w:p w:rsidR="00FF03CA" w:rsidRDefault="00FF03CA" w:rsidP="00795A09">
            <w:pPr>
              <w:rPr>
                <w:b/>
                <w:color w:val="000000"/>
                <w:u w:val="single"/>
              </w:rPr>
            </w:pPr>
          </w:p>
          <w:p w:rsidR="00795A09" w:rsidRDefault="00795A09" w:rsidP="00795A09">
            <w:pPr>
              <w:rPr>
                <w:b/>
                <w:color w:val="000000"/>
                <w:u w:val="single"/>
              </w:rPr>
            </w:pPr>
            <w:r w:rsidRPr="004B7792">
              <w:rPr>
                <w:b/>
                <w:color w:val="000000"/>
                <w:u w:val="single"/>
              </w:rPr>
              <w:t>АТ «Миколаївобленерго»</w:t>
            </w:r>
          </w:p>
          <w:p w:rsidR="00FF03CA" w:rsidRDefault="00FF03CA" w:rsidP="00795A09">
            <w:pPr>
              <w:rPr>
                <w:b/>
                <w:color w:val="000000"/>
                <w:u w:val="single"/>
              </w:rPr>
            </w:pPr>
            <w:r>
              <w:rPr>
                <w:b/>
                <w:color w:val="000000"/>
                <w:u w:val="single"/>
              </w:rPr>
              <w:t>Пропозиції надані після 09.04.2024 (кінцевий термін надання пропозицій)</w:t>
            </w:r>
          </w:p>
          <w:p w:rsidR="00795A09" w:rsidRPr="00DE1C57" w:rsidRDefault="00795A09" w:rsidP="00795A09">
            <w:pPr>
              <w:ind w:firstLine="600"/>
              <w:jc w:val="both"/>
            </w:pPr>
            <w:r w:rsidRPr="00DE1C57">
              <w:t xml:space="preserve">ОСР повинен розміщувати на власному вебсайті в мережі Інтернет та зберігати протягом трьох років інформацію щодо аварійних перерв розподілу електричної енергії та тривалістю понад 30 хвилин із зазначенням: </w:t>
            </w:r>
          </w:p>
          <w:p w:rsidR="00795A09" w:rsidRPr="00DE1C57" w:rsidRDefault="00795A09" w:rsidP="00795A09">
            <w:pPr>
              <w:ind w:firstLine="600"/>
              <w:jc w:val="both"/>
            </w:pPr>
            <w:r w:rsidRPr="00DE1C57">
              <w:t>найменувань населених пунктів та вулиць та/або об'єктів Користувачів, які відключені внаслідок аварійної перерви;</w:t>
            </w:r>
          </w:p>
          <w:p w:rsidR="00795A09" w:rsidRPr="00DE1C57" w:rsidRDefault="00795A09" w:rsidP="00795A09">
            <w:pPr>
              <w:ind w:firstLine="600"/>
              <w:jc w:val="both"/>
            </w:pPr>
            <w:r w:rsidRPr="00DE1C57">
              <w:t>дати та часу початку перерви (з точністю до хвилини);</w:t>
            </w:r>
          </w:p>
          <w:p w:rsidR="00795A09" w:rsidRPr="00DE1C57" w:rsidRDefault="00795A09" w:rsidP="00795A09">
            <w:pPr>
              <w:ind w:firstLine="600"/>
              <w:jc w:val="both"/>
            </w:pPr>
            <w:r w:rsidRPr="00DE1C57">
              <w:t>прогнозованого часу відновлення розподілу електричної енергії після аварійної перерви;</w:t>
            </w:r>
          </w:p>
          <w:p w:rsidR="00795A09" w:rsidRPr="00DE1C57" w:rsidRDefault="00795A09" w:rsidP="00795A09">
            <w:pPr>
              <w:ind w:firstLine="600"/>
              <w:jc w:val="both"/>
              <w:rPr>
                <w:strike/>
              </w:rPr>
            </w:pPr>
            <w:r w:rsidRPr="00DE1C57">
              <w:rPr>
                <w:strike/>
              </w:rPr>
              <w:t xml:space="preserve">диспетчерських найменувань відключених об’єктів електричних мереж ОСР. </w:t>
            </w:r>
          </w:p>
          <w:p w:rsidR="00795A09" w:rsidRDefault="00795A09" w:rsidP="00795A09">
            <w:r w:rsidRPr="00DE1C57">
              <w:t>Інформація щодо аварійних перерв розподілу електричної енергії розміщується на власному вебсайті ОСР після отримання відповідних даних від диспетчерського персоналу ОСР не пізніше ніж через 60 хвилин після початку перерви.</w:t>
            </w:r>
          </w:p>
          <w:p w:rsidR="00795A09" w:rsidRDefault="00795A09" w:rsidP="00795A09">
            <w:pPr>
              <w:rPr>
                <w:b/>
                <w:color w:val="000000"/>
                <w:u w:val="single"/>
              </w:rPr>
            </w:pPr>
          </w:p>
          <w:p w:rsidR="00795A09" w:rsidRDefault="00795A09" w:rsidP="00795A09">
            <w:pPr>
              <w:rPr>
                <w:b/>
                <w:color w:val="000000"/>
                <w:u w:val="single"/>
              </w:rPr>
            </w:pPr>
          </w:p>
          <w:p w:rsidR="00795A09" w:rsidRDefault="00795A09" w:rsidP="00795A09">
            <w:pPr>
              <w:rPr>
                <w:b/>
                <w:color w:val="000000"/>
                <w:u w:val="single"/>
              </w:rPr>
            </w:pPr>
          </w:p>
          <w:p w:rsidR="00795A09" w:rsidRDefault="00795A09" w:rsidP="00795A09">
            <w:pPr>
              <w:rPr>
                <w:b/>
                <w:color w:val="000000"/>
                <w:u w:val="single"/>
              </w:rPr>
            </w:pPr>
            <w:r w:rsidRPr="003A399D">
              <w:rPr>
                <w:b/>
                <w:color w:val="000000"/>
                <w:u w:val="single"/>
              </w:rPr>
              <w:t>ПрАТ «ПЕЕМ» ЦЕК»</w:t>
            </w:r>
          </w:p>
          <w:p w:rsidR="00795A09" w:rsidRDefault="00795A09" w:rsidP="00795A09">
            <w:pPr>
              <w:jc w:val="both"/>
              <w:rPr>
                <w:color w:val="000000"/>
              </w:rPr>
            </w:pPr>
            <w:r w:rsidRPr="008114A1">
              <w:rPr>
                <w:color w:val="000000"/>
              </w:rPr>
              <w:t xml:space="preserve">ОСР повинен розміщувати на власному вебсайті в мережі Інтернет та зберігати протягом </w:t>
            </w:r>
            <w:r w:rsidRPr="00391642">
              <w:rPr>
                <w:b/>
                <w:color w:val="7030A0"/>
              </w:rPr>
              <w:t>трьох років</w:t>
            </w:r>
            <w:r>
              <w:rPr>
                <w:color w:val="000000"/>
              </w:rPr>
              <w:t xml:space="preserve"> </w:t>
            </w:r>
            <w:r w:rsidRPr="008114A1">
              <w:rPr>
                <w:color w:val="000000"/>
              </w:rPr>
              <w:t xml:space="preserve">інформацію щодо аварійних перерв </w:t>
            </w:r>
            <w:r w:rsidRPr="00391642">
              <w:rPr>
                <w:b/>
                <w:color w:val="7030A0"/>
              </w:rPr>
              <w:t>розподілу електричної енергії</w:t>
            </w:r>
            <w:r>
              <w:rPr>
                <w:b/>
                <w:color w:val="FF0000"/>
              </w:rPr>
              <w:t xml:space="preserve"> </w:t>
            </w:r>
            <w:r w:rsidRPr="008114A1">
              <w:rPr>
                <w:color w:val="000000"/>
              </w:rPr>
              <w:t xml:space="preserve">та тривалістю понад </w:t>
            </w:r>
            <w:r w:rsidRPr="00391642">
              <w:rPr>
                <w:b/>
                <w:color w:val="7030A0"/>
              </w:rPr>
              <w:t>30 хвилин</w:t>
            </w:r>
            <w:r>
              <w:rPr>
                <w:color w:val="000000"/>
              </w:rPr>
              <w:t xml:space="preserve"> </w:t>
            </w:r>
            <w:r w:rsidRPr="008114A1">
              <w:rPr>
                <w:color w:val="000000"/>
              </w:rPr>
              <w:t>із зазначенням</w:t>
            </w:r>
            <w:r w:rsidRPr="0066227E">
              <w:rPr>
                <w:b/>
                <w:color w:val="7030A0"/>
              </w:rPr>
              <w:t>:</w:t>
            </w:r>
            <w:r w:rsidRPr="008114A1">
              <w:rPr>
                <w:color w:val="000000"/>
              </w:rPr>
              <w:t xml:space="preserve"> </w:t>
            </w:r>
          </w:p>
          <w:p w:rsidR="00795A09" w:rsidRDefault="00795A09" w:rsidP="00795A09">
            <w:pPr>
              <w:ind w:firstLine="600"/>
              <w:jc w:val="both"/>
              <w:rPr>
                <w:color w:val="000000"/>
              </w:rPr>
            </w:pPr>
            <w:r w:rsidRPr="0066227E">
              <w:rPr>
                <w:b/>
                <w:color w:val="7030A0"/>
              </w:rPr>
              <w:lastRenderedPageBreak/>
              <w:t>найменувань</w:t>
            </w:r>
            <w:r>
              <w:rPr>
                <w:color w:val="000000"/>
              </w:rPr>
              <w:t xml:space="preserve"> </w:t>
            </w:r>
            <w:r w:rsidRPr="008114A1">
              <w:rPr>
                <w:color w:val="000000"/>
              </w:rPr>
              <w:t>населених пунктів та вулиць та/або об'єктів</w:t>
            </w:r>
            <w:r>
              <w:rPr>
                <w:color w:val="000000"/>
              </w:rPr>
              <w:t xml:space="preserve"> </w:t>
            </w:r>
            <w:r w:rsidRPr="00391642">
              <w:rPr>
                <w:b/>
                <w:color w:val="7030A0"/>
              </w:rPr>
              <w:t>Користувачів</w:t>
            </w:r>
            <w:r w:rsidRPr="008114A1">
              <w:rPr>
                <w:color w:val="000000"/>
              </w:rPr>
              <w:t>, які відключен</w:t>
            </w:r>
            <w:r w:rsidRPr="009A19D9">
              <w:rPr>
                <w:b/>
                <w:color w:val="7030A0"/>
              </w:rPr>
              <w:t>і</w:t>
            </w:r>
            <w:r w:rsidRPr="008114A1">
              <w:rPr>
                <w:color w:val="000000"/>
              </w:rPr>
              <w:t xml:space="preserve"> внаслідок аварійної перерви</w:t>
            </w:r>
            <w:r>
              <w:rPr>
                <w:color w:val="000000"/>
              </w:rPr>
              <w:t>;</w:t>
            </w:r>
          </w:p>
          <w:p w:rsidR="00795A09" w:rsidRDefault="00795A09" w:rsidP="00795A09">
            <w:pPr>
              <w:ind w:firstLine="600"/>
              <w:jc w:val="both"/>
              <w:rPr>
                <w:color w:val="000000"/>
              </w:rPr>
            </w:pPr>
            <w:r w:rsidRPr="008114A1">
              <w:rPr>
                <w:color w:val="000000"/>
              </w:rPr>
              <w:t>дати та часу початку перерви (з точністю до хвилини)</w:t>
            </w:r>
            <w:r>
              <w:rPr>
                <w:color w:val="000000"/>
              </w:rPr>
              <w:t>;</w:t>
            </w:r>
          </w:p>
          <w:p w:rsidR="00795A09" w:rsidRDefault="00795A09" w:rsidP="00795A09">
            <w:pPr>
              <w:ind w:firstLine="600"/>
              <w:jc w:val="both"/>
              <w:rPr>
                <w:color w:val="000000"/>
              </w:rPr>
            </w:pPr>
            <w:r w:rsidRPr="008114A1">
              <w:rPr>
                <w:color w:val="000000"/>
              </w:rPr>
              <w:t xml:space="preserve">прогнозованого часу відновлення </w:t>
            </w:r>
            <w:r w:rsidRPr="00A625E7">
              <w:rPr>
                <w:b/>
                <w:color w:val="7030A0"/>
              </w:rPr>
              <w:t>розподілу електричної енергії</w:t>
            </w:r>
            <w:r w:rsidRPr="008114A1">
              <w:rPr>
                <w:color w:val="000000"/>
              </w:rPr>
              <w:t xml:space="preserve"> після аварійної</w:t>
            </w:r>
            <w:r>
              <w:rPr>
                <w:color w:val="000000"/>
              </w:rPr>
              <w:t xml:space="preserve"> </w:t>
            </w:r>
            <w:r w:rsidRPr="008114A1">
              <w:rPr>
                <w:color w:val="000000"/>
              </w:rPr>
              <w:t>перерви</w:t>
            </w:r>
            <w:r>
              <w:rPr>
                <w:color w:val="000000"/>
              </w:rPr>
              <w:t>;</w:t>
            </w:r>
          </w:p>
          <w:p w:rsidR="00795A09" w:rsidRDefault="00795A09" w:rsidP="00795A09">
            <w:pPr>
              <w:ind w:firstLine="600"/>
              <w:jc w:val="both"/>
              <w:rPr>
                <w:color w:val="000000"/>
              </w:rPr>
            </w:pPr>
            <w:r w:rsidRPr="0016590D">
              <w:rPr>
                <w:color w:val="000000"/>
              </w:rPr>
              <w:t xml:space="preserve">Інформація </w:t>
            </w:r>
            <w:r w:rsidRPr="0016590D">
              <w:rPr>
                <w:b/>
                <w:color w:val="7030A0"/>
              </w:rPr>
              <w:t>щодо аварійних перерв розподілу електричної енергії</w:t>
            </w:r>
            <w:r w:rsidRPr="0016590D">
              <w:rPr>
                <w:color w:val="000000"/>
              </w:rPr>
              <w:t xml:space="preserve"> </w:t>
            </w:r>
            <w:r w:rsidRPr="0016590D">
              <w:rPr>
                <w:b/>
                <w:color w:val="7030A0"/>
              </w:rPr>
              <w:t>розміщується на власному вебсайті</w:t>
            </w:r>
            <w:r w:rsidRPr="0016590D">
              <w:rPr>
                <w:color w:val="000000"/>
              </w:rPr>
              <w:t xml:space="preserve"> </w:t>
            </w:r>
            <w:r w:rsidRPr="0016590D">
              <w:rPr>
                <w:b/>
                <w:color w:val="7030A0"/>
              </w:rPr>
              <w:t>ОСР</w:t>
            </w:r>
            <w:r w:rsidRPr="0016590D">
              <w:rPr>
                <w:color w:val="000000"/>
              </w:rPr>
              <w:t xml:space="preserve"> після отримання відповідних даних від диспетчерського персоналу ОСР не пізніше ніж через</w:t>
            </w:r>
            <w:r w:rsidRPr="0016590D">
              <w:rPr>
                <w:b/>
                <w:color w:val="FF0000"/>
              </w:rPr>
              <w:t xml:space="preserve"> </w:t>
            </w:r>
            <w:r w:rsidRPr="0016590D">
              <w:rPr>
                <w:b/>
                <w:color w:val="7030A0"/>
              </w:rPr>
              <w:t>60 хвилин</w:t>
            </w:r>
            <w:r w:rsidRPr="0016590D">
              <w:rPr>
                <w:color w:val="000000"/>
              </w:rPr>
              <w:t xml:space="preserve"> </w:t>
            </w:r>
            <w:r w:rsidRPr="0016590D">
              <w:rPr>
                <w:color w:val="FF0000"/>
              </w:rPr>
              <w:t>з моменту надходження інформації.</w:t>
            </w:r>
            <w:r w:rsidRPr="0016590D">
              <w:rPr>
                <w:color w:val="000000"/>
              </w:rPr>
              <w:t xml:space="preserve"> </w:t>
            </w:r>
          </w:p>
          <w:p w:rsidR="00795A09" w:rsidRDefault="00795A09" w:rsidP="00795A09">
            <w:pPr>
              <w:ind w:firstLine="600"/>
              <w:jc w:val="both"/>
              <w:rPr>
                <w:color w:val="000000"/>
              </w:rPr>
            </w:pPr>
          </w:p>
          <w:p w:rsidR="00795A09" w:rsidRPr="00DD051D" w:rsidRDefault="00795A09" w:rsidP="00795A09">
            <w:pPr>
              <w:jc w:val="both"/>
              <w:rPr>
                <w:i/>
                <w:iCs/>
              </w:rPr>
            </w:pPr>
            <w:r w:rsidRPr="00DD051D">
              <w:rPr>
                <w:i/>
                <w:iCs/>
              </w:rPr>
              <w:t>Ввести в дію лише після скасування воєнного стану</w:t>
            </w:r>
            <w:r>
              <w:rPr>
                <w:i/>
                <w:iCs/>
              </w:rPr>
              <w:t xml:space="preserve"> та після останнього дня місяця, наступного за місяцем припинення або скасування військового стану</w:t>
            </w:r>
            <w:r w:rsidRPr="00DD051D">
              <w:rPr>
                <w:i/>
                <w:iCs/>
              </w:rPr>
              <w:t xml:space="preserve"> згідно постанови НКРЕКП №349 від 26.03.2022)</w:t>
            </w:r>
            <w:r>
              <w:rPr>
                <w:i/>
                <w:iCs/>
              </w:rPr>
              <w:t xml:space="preserve"> </w:t>
            </w:r>
            <w:r w:rsidRPr="00DD051D">
              <w:rPr>
                <w:i/>
                <w:iCs/>
              </w:rPr>
              <w:t>:</w:t>
            </w:r>
          </w:p>
          <w:p w:rsidR="00795A09" w:rsidRPr="0066508A" w:rsidRDefault="00795A09" w:rsidP="00795A09">
            <w:pPr>
              <w:rPr>
                <w:b/>
                <w:color w:val="000000"/>
                <w:u w:val="single"/>
              </w:rPr>
            </w:pPr>
            <w:r w:rsidRPr="0016590D">
              <w:rPr>
                <w:b/>
                <w:color w:val="7030A0"/>
              </w:rPr>
              <w:t>диспетчерських найменувань відключених об’єктів електричних мереж ОСР</w:t>
            </w:r>
            <w:r w:rsidRPr="0016590D">
              <w:rPr>
                <w:color w:val="000000"/>
              </w:rPr>
              <w:t>.</w:t>
            </w:r>
          </w:p>
        </w:tc>
        <w:tc>
          <w:tcPr>
            <w:tcW w:w="4113" w:type="dxa"/>
          </w:tcPr>
          <w:p w:rsidR="00795A09" w:rsidRDefault="00795A09" w:rsidP="00795A09">
            <w:pPr>
              <w:jc w:val="both"/>
              <w:rPr>
                <w:b/>
                <w:u w:val="single"/>
              </w:rPr>
            </w:pPr>
            <w:r w:rsidRPr="009837D3">
              <w:rPr>
                <w:b/>
                <w:u w:val="single"/>
              </w:rPr>
              <w:lastRenderedPageBreak/>
              <w:t>ПАТ «Черкасиобленерго»</w:t>
            </w:r>
          </w:p>
          <w:p w:rsidR="00795A09" w:rsidRDefault="00795A09" w:rsidP="00795A09">
            <w:pPr>
              <w:rPr>
                <w:lang w:eastAsia="en-US"/>
              </w:rPr>
            </w:pPr>
            <w:r>
              <w:t>Не визначено про які саме аварійні перерви необхідно розміщати інформацію. Так напр.. у запропонованій редакції вимагається повідомляти про всі аварійні перерви тривалістю понад 30хв. навіть якщо відбулося знеструмлення одного користувача, значно збільшить об’єм викладеної інформації, захаращить сайт.</w:t>
            </w:r>
          </w:p>
          <w:p w:rsidR="00795A09" w:rsidRDefault="00795A09" w:rsidP="00795A09">
            <w:r w:rsidRPr="009837D3">
              <w:rPr>
                <w:b/>
                <w:u w:val="single"/>
              </w:rPr>
              <w:t>ПАТ «Черкасиобленерго»</w:t>
            </w:r>
          </w:p>
          <w:p w:rsidR="00795A09" w:rsidRDefault="00795A09" w:rsidP="00795A09">
            <w:pPr>
              <w:jc w:val="both"/>
            </w:pPr>
            <w:r>
              <w:t>У запропонованій редакції вимагається зазначення назв населених пунктів, що знеструмлені та вулиць цього населеного пункту, перераховувати назви всіх вулиць недоцільно, якщо знеструмлено весь населений пункт, достатньо зазначити назву населеного пункту.</w:t>
            </w: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jc w:val="both"/>
              <w:rPr>
                <w:color w:val="000000"/>
              </w:rPr>
            </w:pPr>
            <w:r>
              <w:rPr>
                <w:color w:val="000000"/>
              </w:rPr>
              <w:t>На думку Товариства в період дії на території України воєнного стану розміщувати інформацію про планові вимкнення із детальним описом їх причин недоречно.</w:t>
            </w:r>
          </w:p>
          <w:p w:rsidR="00795A09" w:rsidRDefault="00795A09" w:rsidP="00795A09">
            <w:pPr>
              <w:rPr>
                <w:color w:val="000000"/>
              </w:rPr>
            </w:pPr>
            <w:r>
              <w:rPr>
                <w:color w:val="000000"/>
              </w:rPr>
              <w:t xml:space="preserve">Також невірно розміщувати інформацію про Користувачів, які були відключені, оскільки це суттєво збільшить обсяг інформації яку необхідно відображати, що матиме вплив на </w:t>
            </w:r>
            <w:r>
              <w:rPr>
                <w:color w:val="000000"/>
              </w:rPr>
              <w:lastRenderedPageBreak/>
              <w:t>роботу діючих програмних продуктів, а тому ОСР необхідний додатковий час на їх адаптацію та кошти для вдосконалення.</w:t>
            </w:r>
          </w:p>
          <w:p w:rsidR="00795A09" w:rsidRDefault="00795A09" w:rsidP="00795A09">
            <w:pPr>
              <w:rPr>
                <w:b/>
                <w:color w:val="000000"/>
                <w:u w:val="single"/>
              </w:rPr>
            </w:pPr>
            <w:r w:rsidRPr="001C3507">
              <w:rPr>
                <w:b/>
                <w:color w:val="000000"/>
                <w:u w:val="single"/>
              </w:rPr>
              <w:t>ПАТ «Кіровоградобленерго»</w:t>
            </w:r>
          </w:p>
          <w:p w:rsidR="00795A09" w:rsidRPr="00624DAF" w:rsidRDefault="00795A09" w:rsidP="00795A09">
            <w:pPr>
              <w:rPr>
                <w:rFonts w:cs="Calibri"/>
                <w:lang w:val="ru-RU" w:eastAsia="en-US"/>
              </w:rPr>
            </w:pPr>
            <w:r w:rsidRPr="00624DAF">
              <w:rPr>
                <w:rFonts w:cs="Calibri"/>
                <w:lang w:val="ru-RU"/>
              </w:rPr>
              <w:t xml:space="preserve">Для кореспондування з вимогами пункту 11.5.6. </w:t>
            </w:r>
          </w:p>
          <w:p w:rsidR="00795A09" w:rsidRPr="00624DAF" w:rsidRDefault="00795A09" w:rsidP="00795A09">
            <w:pPr>
              <w:rPr>
                <w:rFonts w:cs="Calibri"/>
                <w:lang w:val="ru-RU"/>
              </w:rPr>
            </w:pPr>
          </w:p>
          <w:p w:rsidR="00795A09" w:rsidRPr="00624DAF" w:rsidRDefault="00795A09" w:rsidP="00795A09">
            <w:pPr>
              <w:rPr>
                <w:rFonts w:cs="Calibri"/>
                <w:color w:val="000000"/>
                <w:shd w:val="clear" w:color="auto" w:fill="FFFFFF"/>
                <w:lang w:val="ru-RU"/>
              </w:rPr>
            </w:pPr>
            <w:r w:rsidRPr="00624DAF">
              <w:rPr>
                <w:rFonts w:cs="Calibri"/>
                <w:lang w:val="ru-RU"/>
              </w:rPr>
              <w:t xml:space="preserve">Відповідно до вимоги Постанови №349 від 26 березня 2022 року (зі змінами) </w:t>
            </w:r>
            <w:r w:rsidRPr="00624DAF">
              <w:rPr>
                <w:rFonts w:cs="Calibri"/>
                <w:color w:val="000000"/>
                <w:shd w:val="clear" w:color="auto" w:fill="FFFFFF"/>
                <w:lang w:val="ru-RU"/>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Pr="00624DAF" w:rsidRDefault="00795A09" w:rsidP="00795A09">
            <w:pPr>
              <w:rPr>
                <w:rFonts w:cs="Calibri"/>
                <w:lang w:val="ru-RU"/>
              </w:rPr>
            </w:pPr>
          </w:p>
          <w:p w:rsidR="00795A09" w:rsidRDefault="00795A09" w:rsidP="00795A09">
            <w:pPr>
              <w:rPr>
                <w:rFonts w:cs="Calibri"/>
                <w:lang w:val="ru-RU"/>
              </w:rPr>
            </w:pPr>
            <w:r w:rsidRPr="00624DAF">
              <w:rPr>
                <w:rFonts w:cs="Calibri"/>
                <w:lang w:val="ru-RU"/>
              </w:rPr>
              <w:t>У зв’язку з тим, що тривалість аварійних перерв в електропостачанні, про які ОСР повинен інформувати користувачів складає понад одну годину 30 хвилин, ОСР фактично не може сповіщати споживачів не пізніше ніж через 60 хвилин після початку такої перерви.</w:t>
            </w:r>
          </w:p>
          <w:p w:rsidR="00795A09" w:rsidRDefault="00795A09" w:rsidP="00795A09">
            <w:pPr>
              <w:rPr>
                <w:lang w:eastAsia="en-US"/>
              </w:rPr>
            </w:pPr>
          </w:p>
          <w:p w:rsidR="00795A09" w:rsidRDefault="00795A09" w:rsidP="00795A09">
            <w:pPr>
              <w:rPr>
                <w:lang w:eastAsia="en-US"/>
              </w:rPr>
            </w:pPr>
          </w:p>
          <w:p w:rsidR="00795A09" w:rsidRDefault="00795A09" w:rsidP="00795A09">
            <w:pPr>
              <w:rPr>
                <w:lang w:eastAsia="en-US"/>
              </w:rPr>
            </w:pPr>
          </w:p>
          <w:p w:rsidR="00795A09" w:rsidRDefault="00795A09" w:rsidP="00795A09">
            <w:pPr>
              <w:rPr>
                <w:lang w:eastAsia="en-US"/>
              </w:rPr>
            </w:pPr>
          </w:p>
          <w:p w:rsidR="00795A09" w:rsidRDefault="00795A09" w:rsidP="00795A09">
            <w:pPr>
              <w:rPr>
                <w:b/>
                <w:color w:val="000000"/>
                <w:u w:val="single"/>
              </w:rPr>
            </w:pPr>
            <w:r w:rsidRPr="0066508A">
              <w:rPr>
                <w:b/>
                <w:color w:val="000000"/>
                <w:u w:val="single"/>
              </w:rPr>
              <w:t>АТ «Полтаваобленерго»</w:t>
            </w:r>
          </w:p>
          <w:p w:rsidR="00795A09" w:rsidRDefault="00795A09" w:rsidP="00795A09">
            <w:pPr>
              <w:widowControl w:val="0"/>
              <w:jc w:val="both"/>
              <w:rPr>
                <w:lang w:eastAsia="uk-UA"/>
              </w:rPr>
            </w:pPr>
            <w:r>
              <w:rPr>
                <w:lang w:eastAsia="uk-UA"/>
              </w:rPr>
              <w:t>Пропонуємо видалити слова «</w:t>
            </w:r>
            <w:r>
              <w:rPr>
                <w:b/>
                <w:strike/>
                <w:color w:val="FF0000"/>
              </w:rPr>
              <w:t>диспетчерських найменувань відключених об’єктів електричних мереж ОСР</w:t>
            </w:r>
            <w:r>
              <w:rPr>
                <w:strike/>
              </w:rPr>
              <w:t>»</w:t>
            </w:r>
            <w:r>
              <w:rPr>
                <w:lang w:eastAsia="uk-UA"/>
              </w:rPr>
              <w:t>.</w:t>
            </w:r>
          </w:p>
          <w:p w:rsidR="00795A09" w:rsidRDefault="00795A09" w:rsidP="00795A09">
            <w:pPr>
              <w:jc w:val="both"/>
              <w:rPr>
                <w:i/>
              </w:rPr>
            </w:pPr>
            <w:r>
              <w:rPr>
                <w:i/>
              </w:rPr>
              <w:t xml:space="preserve">Інформація щодо «найменувань об’єктів Користувачів» та «диспетчерських найменувань об’єктів електроенергетики ОСР» не мають жодної користі для споживача. Здебільшого споживачі не знають назв мереж, від якої живляться. У більшості випадків споживачу зручніше отримувати інформацію за адресою. Крім цього, така інформація може становити </w:t>
            </w:r>
            <w:r>
              <w:rPr>
                <w:i/>
              </w:rPr>
              <w:lastRenderedPageBreak/>
              <w:t>небезпеку для працівників ОСР, які будуть виконувати роботи в даній електроустановці, зважаючи на сьогодення (військовий стан), та враховуючи вимоги постанови НКРЕКП №349 від 26.03.2022р.</w:t>
            </w: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467D97" w:rsidRDefault="00467D97" w:rsidP="00795A09">
            <w:pPr>
              <w:jc w:val="both"/>
              <w:rPr>
                <w:lang w:eastAsia="en-US"/>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176"/>
              <w:jc w:val="both"/>
            </w:pPr>
            <w:r>
              <w:t>Пропонується вимоги пунктів 11.5.6 та 11.5.7 привести у відповідність, оскільки ведення та зберігання окремої інформації про аварійним перервами є недоцільним з точки зору технічних ресурсів сайту, а також трудовитрат на виконання зазначених вимог.</w:t>
            </w:r>
          </w:p>
          <w:p w:rsidR="00795A09" w:rsidRDefault="00795A09" w:rsidP="00795A09">
            <w:pPr>
              <w:ind w:firstLine="176"/>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lang w:eastAsia="en-US"/>
              </w:rPr>
            </w:pPr>
            <w:r>
              <w:t>Пропонується залишити діючу редакцію, оскільки через відсутність телемеханіки в мережі 0,4 кВ, оскільки виконання вимог пункту протягом 60 хвилин є неможливим.</w:t>
            </w: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b/>
                <w:color w:val="000000"/>
                <w:u w:val="single"/>
              </w:rPr>
            </w:pPr>
            <w:r w:rsidRPr="002E6C71">
              <w:rPr>
                <w:b/>
                <w:color w:val="000000"/>
                <w:u w:val="single"/>
              </w:rPr>
              <w:t>ПрАТ «Львівобленерго»</w:t>
            </w:r>
          </w:p>
          <w:p w:rsidR="00795A09" w:rsidRDefault="00795A09" w:rsidP="00795A09">
            <w:pPr>
              <w:jc w:val="both"/>
              <w:rPr>
                <w:color w:val="000000"/>
              </w:rPr>
            </w:pPr>
            <w:r>
              <w:rPr>
                <w:color w:val="000000"/>
              </w:rPr>
              <w:t xml:space="preserve">Доповнити </w:t>
            </w:r>
            <w:r w:rsidRPr="00935C64">
              <w:rPr>
                <w:i/>
                <w:color w:val="000000"/>
              </w:rPr>
              <w:t xml:space="preserve">«встановлення (підтвердження)» </w:t>
            </w:r>
            <w:r>
              <w:rPr>
                <w:color w:val="000000"/>
              </w:rPr>
              <w:t>- оскільки окремі аварійні перерви в електропоста- чанні підтверджуються персоналом ОСР через час, який більший 60 хв., а початок перерви може фіксуватись з моменту першого сигналу від споживача.</w:t>
            </w: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795A09" w:rsidRDefault="00795A09" w:rsidP="00795A09">
            <w:pPr>
              <w:jc w:val="both"/>
              <w:rPr>
                <w:lang w:eastAsia="en-US"/>
              </w:rPr>
            </w:pPr>
          </w:p>
          <w:p w:rsidR="00467D97" w:rsidRDefault="00467D97" w:rsidP="00795A09">
            <w:pPr>
              <w:jc w:val="both"/>
              <w:rPr>
                <w:lang w:eastAsia="en-US"/>
              </w:rPr>
            </w:pPr>
          </w:p>
          <w:p w:rsidR="00467D97" w:rsidRDefault="00467D97" w:rsidP="00795A09">
            <w:pPr>
              <w:jc w:val="both"/>
              <w:rPr>
                <w:lang w:eastAsia="en-US"/>
              </w:rPr>
            </w:pPr>
          </w:p>
          <w:p w:rsidR="00795A09" w:rsidRDefault="00795A09" w:rsidP="00795A09">
            <w:pPr>
              <w:jc w:val="both"/>
              <w:rPr>
                <w:b/>
                <w:color w:val="000000"/>
                <w:u w:val="single"/>
              </w:rPr>
            </w:pPr>
            <w:r w:rsidRPr="005E18FA">
              <w:rPr>
                <w:b/>
                <w:color w:val="000000"/>
                <w:u w:val="single"/>
              </w:rPr>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8856A3" w:rsidRDefault="00795A09" w:rsidP="00795A09">
            <w:pPr>
              <w:jc w:val="both"/>
              <w:rPr>
                <w:rFonts w:cs="Calibri"/>
              </w:rPr>
            </w:pPr>
            <w:r w:rsidRPr="008856A3">
              <w:rPr>
                <w:rFonts w:cs="Calibri"/>
              </w:rPr>
              <w:t xml:space="preserve">Для кореспондування з вимогами пункту 11.5.6. </w:t>
            </w:r>
          </w:p>
          <w:p w:rsidR="00795A09" w:rsidRPr="008856A3" w:rsidRDefault="00795A09" w:rsidP="00795A09">
            <w:pPr>
              <w:rPr>
                <w:rFonts w:cs="Calibri"/>
              </w:rPr>
            </w:pPr>
          </w:p>
          <w:p w:rsidR="00795A09" w:rsidRPr="008856A3" w:rsidRDefault="00795A09" w:rsidP="00795A09">
            <w:pPr>
              <w:rPr>
                <w:rFonts w:cs="Calibri"/>
              </w:rPr>
            </w:pPr>
          </w:p>
          <w:p w:rsidR="00795A09" w:rsidRPr="008856A3" w:rsidRDefault="00795A09" w:rsidP="00795A09">
            <w:pPr>
              <w:rPr>
                <w:rFonts w:cs="Calibri"/>
              </w:rPr>
            </w:pPr>
          </w:p>
          <w:p w:rsidR="00795A09" w:rsidRPr="008856A3" w:rsidRDefault="00795A09" w:rsidP="00795A09">
            <w:pPr>
              <w:rPr>
                <w:rFonts w:cs="Calibri"/>
              </w:rPr>
            </w:pPr>
          </w:p>
          <w:p w:rsidR="00795A09" w:rsidRPr="008856A3" w:rsidRDefault="00795A09" w:rsidP="00795A09">
            <w:pPr>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rPr>
            </w:pPr>
          </w:p>
          <w:p w:rsidR="00795A09" w:rsidRPr="008856A3" w:rsidRDefault="00795A09" w:rsidP="00795A09">
            <w:pPr>
              <w:jc w:val="both"/>
              <w:rPr>
                <w:rFonts w:cs="Calibri"/>
                <w:color w:val="000000"/>
                <w:shd w:val="clear" w:color="auto" w:fill="FFFFFF"/>
              </w:rPr>
            </w:pPr>
            <w:r w:rsidRPr="008856A3">
              <w:rPr>
                <w:rFonts w:cs="Calibri"/>
              </w:rPr>
              <w:t xml:space="preserve">Відповідно до вимоги Постанови №349 від 26 березня 2022 року (зі змінами) </w:t>
            </w:r>
            <w:r w:rsidRPr="008856A3">
              <w:rPr>
                <w:rFonts w:cs="Calibri"/>
                <w:color w:val="000000"/>
                <w:shd w:val="clear" w:color="auto" w:fill="FFFFFF"/>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Default="00795A09" w:rsidP="00795A09">
            <w:pPr>
              <w:rPr>
                <w:rFonts w:cs="Calibri"/>
              </w:rPr>
            </w:pPr>
          </w:p>
          <w:p w:rsidR="00795A09" w:rsidRPr="008856A3" w:rsidRDefault="00795A09" w:rsidP="00795A09">
            <w:pPr>
              <w:rPr>
                <w:rFonts w:cs="Calibri"/>
              </w:rPr>
            </w:pPr>
          </w:p>
          <w:p w:rsidR="00795A09" w:rsidRDefault="00795A09" w:rsidP="00795A09">
            <w:pPr>
              <w:jc w:val="both"/>
              <w:rPr>
                <w:rFonts w:cs="Calibri"/>
              </w:rPr>
            </w:pPr>
            <w:r w:rsidRPr="008856A3">
              <w:rPr>
                <w:rFonts w:cs="Calibri"/>
              </w:rPr>
              <w:t xml:space="preserve">У зв’язку з тим, що тривалість аварійних перерв в електропостачанні, про які ОСР </w:t>
            </w:r>
            <w:r w:rsidRPr="008856A3">
              <w:rPr>
                <w:rFonts w:cs="Calibri"/>
              </w:rPr>
              <w:lastRenderedPageBreak/>
              <w:t>повинен інформувати користувачів складає понад одну годину 30 хвилин, ОСР фактично не може сповіщати споживачів не пізніше ніж через 60 хвилин після початку такої перерви.</w:t>
            </w:r>
          </w:p>
          <w:p w:rsidR="00795A09" w:rsidRDefault="00795A09" w:rsidP="00795A09">
            <w:pPr>
              <w:jc w:val="both"/>
              <w:rPr>
                <w:lang w:eastAsia="en-US"/>
              </w:rPr>
            </w:pPr>
          </w:p>
          <w:p w:rsidR="0062332E" w:rsidRDefault="0062332E" w:rsidP="00795A09">
            <w:pPr>
              <w:jc w:val="both"/>
              <w:rPr>
                <w:lang w:eastAsia="en-US"/>
              </w:rPr>
            </w:pPr>
          </w:p>
          <w:p w:rsidR="0062332E" w:rsidRDefault="0062332E" w:rsidP="00795A09">
            <w:pPr>
              <w:jc w:val="both"/>
              <w:rPr>
                <w:lang w:eastAsia="en-US"/>
              </w:rPr>
            </w:pPr>
          </w:p>
          <w:p w:rsidR="0062332E" w:rsidRDefault="0062332E" w:rsidP="00795A09">
            <w:pPr>
              <w:jc w:val="both"/>
              <w:rPr>
                <w:lang w:eastAsia="en-US"/>
              </w:rPr>
            </w:pPr>
          </w:p>
          <w:p w:rsidR="00795A09" w:rsidRDefault="00795A09" w:rsidP="00795A09">
            <w:pPr>
              <w:jc w:val="both"/>
              <w:rPr>
                <w:b/>
                <w:color w:val="000000"/>
                <w:u w:val="single"/>
              </w:rPr>
            </w:pPr>
            <w:r>
              <w:rPr>
                <w:b/>
                <w:color w:val="000000"/>
                <w:u w:val="single"/>
              </w:rPr>
              <w:t>АТ «Житомиробленерго»</w:t>
            </w:r>
          </w:p>
          <w:p w:rsidR="0062332E" w:rsidRDefault="0062332E"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C21FD4" w:rsidRDefault="00795A09" w:rsidP="00795A09">
            <w:pPr>
              <w:jc w:val="both"/>
              <w:rPr>
                <w:rFonts w:cs="Calibri"/>
              </w:rPr>
            </w:pPr>
            <w:r w:rsidRPr="00C21FD4">
              <w:rPr>
                <w:rFonts w:cs="Calibri"/>
              </w:rPr>
              <w:t xml:space="preserve">Для кореспондування з вимогами пункту 11.5.6. </w:t>
            </w:r>
          </w:p>
          <w:p w:rsidR="00795A09" w:rsidRPr="00C21FD4" w:rsidRDefault="00795A09" w:rsidP="00795A09">
            <w:pPr>
              <w:rPr>
                <w:rFonts w:cs="Calibri"/>
              </w:rPr>
            </w:pPr>
          </w:p>
          <w:p w:rsidR="00795A09" w:rsidRPr="00C21FD4" w:rsidRDefault="00795A09" w:rsidP="00795A09">
            <w:pPr>
              <w:rPr>
                <w:rFonts w:cs="Calibri"/>
              </w:rPr>
            </w:pPr>
          </w:p>
          <w:p w:rsidR="00795A09" w:rsidRPr="00C21FD4" w:rsidRDefault="00795A09" w:rsidP="00795A09">
            <w:pPr>
              <w:rPr>
                <w:rFonts w:cs="Calibri"/>
              </w:rPr>
            </w:pPr>
          </w:p>
          <w:p w:rsidR="00795A09" w:rsidRPr="00C21FD4" w:rsidRDefault="00795A09" w:rsidP="00795A09">
            <w:pPr>
              <w:rPr>
                <w:rFonts w:cs="Calibri"/>
              </w:rPr>
            </w:pPr>
          </w:p>
          <w:p w:rsidR="00795A09" w:rsidRPr="00C21FD4" w:rsidRDefault="00795A09" w:rsidP="00795A09">
            <w:pPr>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rPr>
            </w:pPr>
          </w:p>
          <w:p w:rsidR="00795A09" w:rsidRPr="00C21FD4" w:rsidRDefault="00795A09" w:rsidP="00795A09">
            <w:pPr>
              <w:jc w:val="both"/>
              <w:rPr>
                <w:rFonts w:cs="Calibri"/>
                <w:color w:val="000000"/>
                <w:shd w:val="clear" w:color="auto" w:fill="FFFFFF"/>
              </w:rPr>
            </w:pPr>
            <w:r w:rsidRPr="00C21FD4">
              <w:rPr>
                <w:rFonts w:cs="Calibri"/>
              </w:rPr>
              <w:t xml:space="preserve">Відповідно до вимоги Постанови №349 від 26 березня 2022 року (зі змінами) </w:t>
            </w:r>
            <w:r w:rsidRPr="00C21FD4">
              <w:rPr>
                <w:rFonts w:cs="Calibri"/>
                <w:color w:val="000000"/>
                <w:shd w:val="clear" w:color="auto" w:fill="FFFFFF"/>
              </w:rPr>
              <w:t>операторам систем розподілу забезпечити розміщення на власному офіційному вебсайті в мережі Інтернет інформації про час початку та закінчення перерви електропостачання споживачам із зазначенням назв населених пунктів, вулиць, будинків, корпусів тощо та назв перерв (планова, аварійна, застосування графіків обмеження споживачів).</w:t>
            </w:r>
          </w:p>
          <w:p w:rsidR="00795A09" w:rsidRDefault="00795A09" w:rsidP="00795A09">
            <w:pPr>
              <w:jc w:val="both"/>
              <w:rPr>
                <w:rFonts w:cs="Calibri"/>
              </w:rPr>
            </w:pPr>
          </w:p>
          <w:p w:rsidR="00795A09" w:rsidRDefault="00795A09" w:rsidP="00795A09">
            <w:pPr>
              <w:jc w:val="both"/>
              <w:rPr>
                <w:rFonts w:cs="Calibri"/>
              </w:rPr>
            </w:pPr>
          </w:p>
          <w:p w:rsidR="00795A09" w:rsidRDefault="00795A09" w:rsidP="00795A09">
            <w:pPr>
              <w:jc w:val="both"/>
              <w:rPr>
                <w:rFonts w:cs="Calibri"/>
              </w:rPr>
            </w:pPr>
            <w:r w:rsidRPr="00C21FD4">
              <w:rPr>
                <w:rFonts w:cs="Calibri"/>
              </w:rPr>
              <w:t xml:space="preserve">У зв’язку з тим, що тривалість аварійних перерв в електропостачанні, про які ОСР повинен інформувати користувачів складає понад одну годину 30 хвилин, ОСР фактично </w:t>
            </w:r>
            <w:r w:rsidRPr="00C21FD4">
              <w:rPr>
                <w:rFonts w:cs="Calibri"/>
              </w:rPr>
              <w:lastRenderedPageBreak/>
              <w:t>не може сповіщати споживачів не пізніше ніж через 60 хвилин після початку такої перерви.</w:t>
            </w:r>
          </w:p>
          <w:p w:rsidR="00795A09" w:rsidRDefault="00795A09" w:rsidP="00795A09">
            <w:pPr>
              <w:jc w:val="both"/>
              <w:rPr>
                <w:lang w:eastAsia="en-US"/>
              </w:rPr>
            </w:pPr>
          </w:p>
          <w:p w:rsidR="00467D97" w:rsidRDefault="00467D97" w:rsidP="00795A09">
            <w:pPr>
              <w:jc w:val="both"/>
              <w:rPr>
                <w:lang w:eastAsia="en-US"/>
              </w:rPr>
            </w:pPr>
          </w:p>
          <w:p w:rsidR="00467D97" w:rsidRDefault="00467D97" w:rsidP="00795A09">
            <w:pPr>
              <w:jc w:val="both"/>
              <w:rPr>
                <w:lang w:eastAsia="en-US"/>
              </w:rPr>
            </w:pPr>
          </w:p>
          <w:p w:rsidR="00467D97" w:rsidRDefault="00467D97" w:rsidP="00795A09">
            <w:pPr>
              <w:jc w:val="both"/>
              <w:rPr>
                <w:lang w:eastAsia="en-US"/>
              </w:rPr>
            </w:pPr>
          </w:p>
          <w:p w:rsidR="00795A09" w:rsidRDefault="00795A09" w:rsidP="00795A09">
            <w:pPr>
              <w:jc w:val="both"/>
              <w:rPr>
                <w:b/>
                <w:color w:val="000000"/>
                <w:u w:val="single"/>
              </w:rPr>
            </w:pPr>
            <w:r w:rsidRPr="004B7792">
              <w:rPr>
                <w:b/>
                <w:color w:val="000000"/>
                <w:u w:val="single"/>
              </w:rPr>
              <w:t>АТ «Миколаївобленерго»</w:t>
            </w:r>
          </w:p>
          <w:p w:rsidR="00FF03CA" w:rsidRDefault="00FF03CA"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pPr>
            <w:r>
              <w:t>Пропонуємо виключити «</w:t>
            </w:r>
            <w:r w:rsidRPr="00DE1C57">
              <w:rPr>
                <w:strike/>
              </w:rPr>
              <w:t>диспетчерських наймену</w:t>
            </w:r>
            <w:r>
              <w:rPr>
                <w:strike/>
              </w:rPr>
              <w:t>-</w:t>
            </w:r>
            <w:r w:rsidRPr="00DE1C57">
              <w:rPr>
                <w:strike/>
              </w:rPr>
              <w:t>вань відключених об’єктів електричних мереж ОСР</w:t>
            </w:r>
            <w:r>
              <w:rPr>
                <w:strike/>
              </w:rPr>
              <w:t>»</w:t>
            </w:r>
            <w:r>
              <w:rPr>
                <w:bCs/>
              </w:rPr>
              <w:t xml:space="preserve"> вр</w:t>
            </w:r>
            <w:r w:rsidRPr="00DE1C57">
              <w:rPr>
                <w:bCs/>
              </w:rPr>
              <w:t xml:space="preserve">аховуючи вимоги </w:t>
            </w:r>
            <w:r>
              <w:rPr>
                <w:bCs/>
              </w:rPr>
              <w:t>постанови НКРЕКП від 26.03.2022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 зазначена інформація є інформацією з обмеженим доступом.</w:t>
            </w:r>
          </w:p>
          <w:p w:rsidR="00795A09" w:rsidRDefault="00795A09" w:rsidP="00795A09">
            <w:pPr>
              <w:jc w:val="both"/>
              <w:rPr>
                <w:bCs/>
              </w:rPr>
            </w:pPr>
            <w:r w:rsidRPr="00DE1C57">
              <w:t>Вважаємо</w:t>
            </w:r>
            <w:r>
              <w:rPr>
                <w:bCs/>
              </w:rPr>
              <w:t>, що підчас воєнного стану поширення інформації про перерви у розподілі електричної енер-гії повинні здійснюватися у обмеженому режимі. Оскіль-ки ОСР є розпорядником об’єктів критичної інфраструктури то детальна інформація про знеструм-лення може мати демаскуючі ознаки та стати каналом інформації для операторів країни агресора, щодо влучань підчас ворожих атак. Крім того, інформація про планове виведення енергетичного обладнання в ремонт та строки виконання робіт можуть бути використані противником для плану-вання заходів диверсійного, воєнного чи терористичного характеру.</w:t>
            </w:r>
          </w:p>
          <w:p w:rsidR="00FF03CA" w:rsidRDefault="00FF03CA" w:rsidP="00795A09">
            <w:pPr>
              <w:jc w:val="both"/>
              <w:rPr>
                <w:b/>
                <w:color w:val="000000"/>
                <w:u w:val="single"/>
              </w:rPr>
            </w:pPr>
          </w:p>
          <w:p w:rsidR="00795A09" w:rsidRDefault="00795A09" w:rsidP="00795A09">
            <w:pPr>
              <w:jc w:val="both"/>
              <w:rPr>
                <w:b/>
                <w:color w:val="000000"/>
                <w:u w:val="single"/>
              </w:rPr>
            </w:pPr>
            <w:r w:rsidRPr="003A399D">
              <w:rPr>
                <w:b/>
                <w:color w:val="000000"/>
                <w:u w:val="single"/>
              </w:rPr>
              <w:t>ПрАТ «ПЕЕМ» ЦЕК»</w:t>
            </w:r>
          </w:p>
          <w:p w:rsidR="00795A09" w:rsidRPr="007A1F96" w:rsidRDefault="00795A09" w:rsidP="00795A09">
            <w:pPr>
              <w:jc w:val="both"/>
              <w:rPr>
                <w:lang w:eastAsia="en-US"/>
              </w:rPr>
            </w:pPr>
          </w:p>
        </w:tc>
        <w:tc>
          <w:tcPr>
            <w:tcW w:w="2837" w:type="dxa"/>
            <w:gridSpan w:val="2"/>
          </w:tcPr>
          <w:p w:rsidR="00795A09" w:rsidRDefault="00795A09" w:rsidP="00795A09">
            <w:pPr>
              <w:jc w:val="both"/>
              <w:rPr>
                <w:color w:val="000000"/>
              </w:rPr>
            </w:pPr>
            <w:r w:rsidRPr="00A46D84">
              <w:rPr>
                <w:b/>
                <w:color w:val="000000"/>
                <w:u w:val="single"/>
              </w:rPr>
              <w:lastRenderedPageBreak/>
              <w:t>Попередньо не враховано</w:t>
            </w:r>
            <w:r>
              <w:rPr>
                <w:color w:val="000000"/>
              </w:rPr>
              <w:t>, на обговорення</w:t>
            </w: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jc w:val="both"/>
              <w:rPr>
                <w:color w:val="000000"/>
              </w:rPr>
            </w:pPr>
            <w:r w:rsidRPr="00A46D84">
              <w:rPr>
                <w:b/>
                <w:color w:val="000000"/>
                <w:u w:val="single"/>
              </w:rPr>
              <w:t>Попередньо не враховано</w:t>
            </w:r>
            <w:r>
              <w:rPr>
                <w:color w:val="000000"/>
              </w:rPr>
              <w:t>, можливо зробити вулиці в пошуку для споживачів</w:t>
            </w: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ind w:firstLine="600"/>
              <w:jc w:val="both"/>
              <w:rPr>
                <w:color w:val="000000"/>
              </w:rPr>
            </w:pPr>
          </w:p>
          <w:p w:rsidR="00795A09" w:rsidRDefault="00795A09" w:rsidP="00795A09">
            <w:pPr>
              <w:jc w:val="both"/>
              <w:rPr>
                <w:color w:val="000000"/>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xml:space="preserve">». </w:t>
            </w:r>
            <w:r>
              <w:rPr>
                <w:color w:val="000000"/>
              </w:rPr>
              <w:lastRenderedPageBreak/>
              <w:t>НКРЕКП вказує на диспетчерські назви а не місце розташування об’єкта енергетики.</w:t>
            </w:r>
          </w:p>
          <w:p w:rsidR="00795A09" w:rsidRDefault="00795A09" w:rsidP="00795A09">
            <w:pPr>
              <w:jc w:val="both"/>
              <w:rPr>
                <w:b/>
                <w:color w:val="000000"/>
                <w:u w:val="single"/>
              </w:rPr>
            </w:pPr>
            <w:r w:rsidRPr="00A46D84">
              <w:rPr>
                <w:b/>
                <w:color w:val="000000"/>
                <w:u w:val="single"/>
              </w:rPr>
              <w:t>Попередньо не враховано</w:t>
            </w:r>
            <w:r>
              <w:rPr>
                <w:color w:val="000000"/>
              </w:rPr>
              <w:t>, на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не враховувати, на обгооврення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не враховувати, на обгооврення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Пропонується враховувати, на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Попередньо не враховано, перерва 30 хвилин</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b/>
                <w:color w:val="000000"/>
                <w:u w:val="single"/>
              </w:rPr>
            </w:pPr>
            <w:r>
              <w:rPr>
                <w:b/>
                <w:color w:val="000000"/>
                <w:u w:val="single"/>
              </w:rPr>
              <w:t>Попередньо не враховано, перерва 30 хвилин</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Попередньо врахувати в частині кількості відключених споживачів та 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4F4B78">
              <w:rPr>
                <w:b/>
                <w:color w:val="000000"/>
                <w:u w:val="single"/>
              </w:rPr>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b/>
                <w:color w:val="000000"/>
                <w:u w:val="single"/>
              </w:rPr>
            </w:pPr>
            <w:r>
              <w:rPr>
                <w:b/>
                <w:color w:val="000000"/>
                <w:u w:val="single"/>
              </w:rPr>
              <w:t>Попередньо не враховується, 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color w:val="000000"/>
              </w:rPr>
            </w:pPr>
            <w:r w:rsidRPr="004F4B78">
              <w:rPr>
                <w:b/>
                <w:color w:val="000000"/>
                <w:u w:val="single"/>
              </w:rPr>
              <w:lastRenderedPageBreak/>
              <w:t>Пропонується не враховувати</w:t>
            </w:r>
            <w:r>
              <w:rPr>
                <w:b/>
                <w:color w:val="000000"/>
                <w:u w:val="single"/>
              </w:rPr>
              <w:t xml:space="preserve"> потребує обговорення</w:t>
            </w:r>
            <w:r>
              <w:rPr>
                <w:color w:val="000000"/>
              </w:rPr>
              <w:t>, постановою 349 передбачено що заборонено публікувати «</w:t>
            </w:r>
            <w:r>
              <w:rPr>
                <w:color w:val="333333"/>
                <w:shd w:val="clear" w:color="auto" w:fill="FFFFFF"/>
              </w:rPr>
              <w:t>відомостей про місця запланованих ремонтних і відновлювальних робіт та процесу проведення таких робіт у реальному часі</w:t>
            </w:r>
            <w:r>
              <w:rPr>
                <w:color w:val="000000"/>
              </w:rPr>
              <w:t>». НКРЕКП вказує на диспетчерські назви а не місце розташування об’єкта енергетики.</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Попередньо враховано, потребує обговорення</w:t>
            </w:r>
          </w:p>
          <w:p w:rsidR="00795A09" w:rsidRPr="007A1F96" w:rsidRDefault="00795A09" w:rsidP="00795A09">
            <w:pPr>
              <w:jc w:val="both"/>
              <w:rPr>
                <w:b/>
                <w:color w:val="000000"/>
                <w:u w:val="single"/>
              </w:rPr>
            </w:pP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lastRenderedPageBreak/>
              <w:t>11.5.8</w:t>
            </w:r>
          </w:p>
        </w:tc>
        <w:tc>
          <w:tcPr>
            <w:tcW w:w="4251" w:type="dxa"/>
            <w:vAlign w:val="center"/>
          </w:tcPr>
          <w:p w:rsidR="00795A09" w:rsidRPr="00BB49A1" w:rsidRDefault="00795A09" w:rsidP="00795A09">
            <w:pPr>
              <w:jc w:val="both"/>
              <w:rPr>
                <w:color w:val="000000"/>
              </w:rPr>
            </w:pPr>
            <w:r w:rsidRPr="00BB49A1">
              <w:rPr>
                <w:color w:val="000000"/>
              </w:rPr>
              <w:t>11.5.8. ОСР має надати попередження про обмеження/припинення розподілу електричної енергії Користувачу (окрім планових перерв) після встановлення факту наявності підстав для вчинення вказаних дій не менше ніж за 5 робочих днів до запланованої дати обмеження/припинення розподілу електричної енергії. При цьому в попередженні мають бути зазначені підстави, дата та час, з якого розподіл електричної енергії буде припинено/обмежено.</w:t>
            </w:r>
          </w:p>
        </w:tc>
        <w:tc>
          <w:tcPr>
            <w:tcW w:w="3970" w:type="dxa"/>
            <w:vAlign w:val="center"/>
          </w:tcPr>
          <w:p w:rsidR="00795A09" w:rsidRPr="00BB49A1" w:rsidRDefault="00795A09" w:rsidP="00795A09">
            <w:pPr>
              <w:jc w:val="both"/>
              <w:rPr>
                <w:color w:val="000000"/>
              </w:rPr>
            </w:pPr>
          </w:p>
        </w:tc>
        <w:tc>
          <w:tcPr>
            <w:tcW w:w="4113" w:type="dxa"/>
          </w:tcPr>
          <w:p w:rsidR="00795A09" w:rsidRPr="00BB49A1" w:rsidRDefault="00795A09" w:rsidP="00795A09">
            <w:pPr>
              <w:jc w:val="both"/>
              <w:rPr>
                <w:color w:val="000000"/>
              </w:rPr>
            </w:pPr>
          </w:p>
        </w:tc>
        <w:tc>
          <w:tcPr>
            <w:tcW w:w="2837" w:type="dxa"/>
            <w:gridSpan w:val="2"/>
          </w:tcPr>
          <w:p w:rsidR="00795A09" w:rsidRPr="00BB49A1" w:rsidRDefault="00795A09" w:rsidP="00795A09">
            <w:pPr>
              <w:jc w:val="both"/>
              <w:rPr>
                <w:color w:val="000000"/>
              </w:rPr>
            </w:pP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t>11.5.9</w:t>
            </w:r>
          </w:p>
        </w:tc>
        <w:tc>
          <w:tcPr>
            <w:tcW w:w="4251" w:type="dxa"/>
            <w:vAlign w:val="center"/>
          </w:tcPr>
          <w:p w:rsidR="00795A09" w:rsidRPr="00BB49A1" w:rsidRDefault="00795A09" w:rsidP="00795A09">
            <w:pPr>
              <w:jc w:val="both"/>
              <w:rPr>
                <w:color w:val="000000"/>
              </w:rPr>
            </w:pPr>
            <w:r w:rsidRPr="00BB49A1">
              <w:rPr>
                <w:color w:val="000000"/>
              </w:rPr>
              <w:t>11.5.9. Після одержання попередження Користувач зобов'язаний вжити комплекс заходів, спрямованих на запобігання травматизму, загибелі тварин, пошкодженню обладнання, негативним екологічним та іншим наслідкам.</w:t>
            </w:r>
          </w:p>
        </w:tc>
        <w:tc>
          <w:tcPr>
            <w:tcW w:w="3970" w:type="dxa"/>
            <w:vAlign w:val="center"/>
          </w:tcPr>
          <w:p w:rsidR="00795A09" w:rsidRPr="00BB49A1" w:rsidRDefault="00795A09" w:rsidP="00795A09">
            <w:pPr>
              <w:jc w:val="both"/>
              <w:rPr>
                <w:color w:val="000000"/>
              </w:rPr>
            </w:pPr>
          </w:p>
        </w:tc>
        <w:tc>
          <w:tcPr>
            <w:tcW w:w="4113" w:type="dxa"/>
          </w:tcPr>
          <w:p w:rsidR="00795A09" w:rsidRPr="00BB49A1" w:rsidRDefault="00795A09" w:rsidP="00795A09">
            <w:pPr>
              <w:jc w:val="both"/>
              <w:rPr>
                <w:color w:val="000000"/>
              </w:rPr>
            </w:pPr>
          </w:p>
        </w:tc>
        <w:tc>
          <w:tcPr>
            <w:tcW w:w="2837" w:type="dxa"/>
            <w:gridSpan w:val="2"/>
          </w:tcPr>
          <w:p w:rsidR="00795A09" w:rsidRPr="00BB49A1" w:rsidRDefault="00795A09" w:rsidP="00795A09">
            <w:pPr>
              <w:jc w:val="both"/>
              <w:rPr>
                <w:color w:val="000000"/>
              </w:rPr>
            </w:pPr>
          </w:p>
        </w:tc>
      </w:tr>
      <w:tr w:rsidR="00795A09" w:rsidRPr="00BB49A1" w:rsidTr="00743345">
        <w:trPr>
          <w:gridAfter w:val="2"/>
          <w:wAfter w:w="33" w:type="dxa"/>
        </w:trPr>
        <w:tc>
          <w:tcPr>
            <w:tcW w:w="710" w:type="dxa"/>
            <w:vAlign w:val="center"/>
          </w:tcPr>
          <w:p w:rsidR="00795A09" w:rsidRPr="00BB49A1" w:rsidRDefault="00795A09" w:rsidP="00795A09">
            <w:pPr>
              <w:jc w:val="center"/>
            </w:pPr>
            <w:r w:rsidRPr="00BB49A1">
              <w:t>11.5.10</w:t>
            </w:r>
          </w:p>
        </w:tc>
        <w:tc>
          <w:tcPr>
            <w:tcW w:w="4251" w:type="dxa"/>
            <w:vAlign w:val="center"/>
          </w:tcPr>
          <w:p w:rsidR="00795A09" w:rsidRPr="00BB49A1" w:rsidRDefault="00795A09" w:rsidP="00795A09">
            <w:pPr>
              <w:jc w:val="both"/>
              <w:rPr>
                <w:b/>
                <w:color w:val="FF0000"/>
              </w:rPr>
            </w:pPr>
            <w:bookmarkStart w:id="51" w:name="n4676"/>
            <w:bookmarkStart w:id="52" w:name="_Hlk161669545"/>
            <w:bookmarkEnd w:id="51"/>
            <w:r w:rsidRPr="00BB49A1">
              <w:rPr>
                <w:color w:val="000000"/>
              </w:rPr>
              <w:t xml:space="preserve">ОСР має право припиняти/обмежувати розподіл електричної енергії на час проведення </w:t>
            </w:r>
            <w:bookmarkStart w:id="53" w:name="_Hlk161221085"/>
            <w:r w:rsidRPr="00BB49A1">
              <w:rPr>
                <w:b/>
                <w:color w:val="7030A0"/>
              </w:rPr>
              <w:t>планових робіт в електромережах</w:t>
            </w:r>
            <w:bookmarkEnd w:id="53"/>
            <w:r w:rsidRPr="00BB49A1">
              <w:rPr>
                <w:color w:val="000000"/>
              </w:rPr>
              <w:t xml:space="preserve"> системи розподілу та проведення системних </w:t>
            </w:r>
            <w:r w:rsidRPr="00BB49A1">
              <w:rPr>
                <w:color w:val="000000"/>
              </w:rPr>
              <w:lastRenderedPageBreak/>
              <w:t>випробувань, здійснивши відповідні погодження та попередження відповідно до вимог цього Кодексу.</w:t>
            </w:r>
          </w:p>
          <w:p w:rsidR="00795A09" w:rsidRPr="00BB49A1" w:rsidRDefault="00795A09" w:rsidP="00795A09">
            <w:pPr>
              <w:jc w:val="both"/>
              <w:rPr>
                <w:b/>
                <w:color w:val="FF0000"/>
              </w:rPr>
            </w:pPr>
          </w:p>
          <w:p w:rsidR="00795A09" w:rsidRPr="00BB49A1" w:rsidRDefault="00795A09" w:rsidP="00795A09">
            <w:pPr>
              <w:jc w:val="both"/>
              <w:rPr>
                <w:b/>
                <w:color w:val="7030A0"/>
              </w:rPr>
            </w:pPr>
            <w:bookmarkStart w:id="54" w:name="_Hlk161221241"/>
            <w:r w:rsidRPr="00BB49A1">
              <w:rPr>
                <w:b/>
                <w:color w:val="7030A0"/>
              </w:rPr>
              <w:t xml:space="preserve">Припинення </w:t>
            </w:r>
            <w:r w:rsidRPr="00BB49A1">
              <w:rPr>
                <w:b/>
                <w:bCs/>
                <w:color w:val="7030A0"/>
              </w:rPr>
              <w:t xml:space="preserve">та/або обмеження </w:t>
            </w:r>
            <w:r w:rsidRPr="00BB49A1">
              <w:rPr>
                <w:b/>
                <w:color w:val="7030A0"/>
              </w:rPr>
              <w:t>розподілу електричної енергії</w:t>
            </w:r>
            <w:r w:rsidRPr="00BB49A1">
              <w:rPr>
                <w:b/>
                <w:bCs/>
                <w:color w:val="7030A0"/>
              </w:rPr>
              <w:t xml:space="preserve"> Користувачів</w:t>
            </w:r>
            <w:r w:rsidRPr="00BB49A1">
              <w:rPr>
                <w:b/>
                <w:color w:val="7030A0"/>
              </w:rPr>
              <w:t xml:space="preserve"> для проведення планових робіт без дотримання вимог пункту 11.5.5 та 11.5.6 глави 11.5 цього розділу забороняється.</w:t>
            </w:r>
          </w:p>
          <w:p w:rsidR="00795A09" w:rsidRPr="00BB49A1" w:rsidRDefault="00795A09" w:rsidP="00795A09">
            <w:pPr>
              <w:jc w:val="both"/>
              <w:rPr>
                <w:b/>
                <w:color w:val="FF0000"/>
              </w:rPr>
            </w:pPr>
          </w:p>
          <w:p w:rsidR="00795A09" w:rsidRPr="00BB49A1" w:rsidRDefault="00795A09" w:rsidP="00795A09">
            <w:pPr>
              <w:jc w:val="both"/>
              <w:rPr>
                <w:b/>
                <w:color w:val="7030A0"/>
              </w:rPr>
            </w:pPr>
            <w:r w:rsidRPr="00BB49A1">
              <w:rPr>
                <w:b/>
                <w:color w:val="7030A0"/>
              </w:rPr>
              <w:t>Під час проведення планових</w:t>
            </w:r>
            <w:r w:rsidRPr="00BB49A1">
              <w:rPr>
                <w:color w:val="7030A0"/>
              </w:rPr>
              <w:t xml:space="preserve"> </w:t>
            </w:r>
            <w:r w:rsidRPr="00BB49A1">
              <w:rPr>
                <w:b/>
                <w:bCs/>
                <w:color w:val="7030A0"/>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sidRPr="00BB49A1">
              <w:rPr>
                <w:b/>
                <w:color w:val="7030A0"/>
              </w:rPr>
              <w:t>розподілу електричної енергії</w:t>
            </w:r>
            <w:r w:rsidRPr="00BB49A1">
              <w:rPr>
                <w:b/>
                <w:bCs/>
                <w:color w:val="7030A0"/>
              </w:rPr>
              <w:t xml:space="preserve"> Користувачів, </w:t>
            </w:r>
            <w:r w:rsidRPr="00BB49A1">
              <w:rPr>
                <w:b/>
                <w:color w:val="7030A0"/>
              </w:rPr>
              <w:t xml:space="preserve">з метою зменшення тривалості перерв розподілу електричної енергії ОСР відповідно до схем нормального режиму має організовувати тимчасові схеми живлення Користувачів або застосовувати автономні джерела живлення. </w:t>
            </w:r>
          </w:p>
          <w:p w:rsidR="00795A09" w:rsidRPr="00BB49A1" w:rsidRDefault="00795A09" w:rsidP="00795A09">
            <w:pPr>
              <w:jc w:val="both"/>
              <w:rPr>
                <w:b/>
                <w:color w:val="FF0000"/>
                <w:sz w:val="16"/>
                <w:szCs w:val="16"/>
              </w:rPr>
            </w:pPr>
          </w:p>
          <w:p w:rsidR="00795A09" w:rsidRPr="00BB49A1" w:rsidRDefault="00795A09" w:rsidP="00795A09">
            <w:pPr>
              <w:jc w:val="both"/>
              <w:rPr>
                <w:b/>
                <w:color w:val="7030A0"/>
              </w:rPr>
            </w:pPr>
            <w:r w:rsidRPr="00BB49A1">
              <w:rPr>
                <w:b/>
                <w:color w:val="7030A0"/>
              </w:rPr>
              <w:t>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тимчасових схем живлення Користувачів або застосування автономних джерел живлення.</w:t>
            </w:r>
          </w:p>
          <w:p w:rsidR="00795A09" w:rsidRPr="00BB49A1" w:rsidRDefault="00795A09" w:rsidP="00795A09">
            <w:pPr>
              <w:jc w:val="both"/>
              <w:rPr>
                <w:b/>
                <w:color w:val="FF0000"/>
              </w:rPr>
            </w:pPr>
          </w:p>
          <w:p w:rsidR="00795A09" w:rsidRPr="00BB49A1" w:rsidRDefault="00795A09" w:rsidP="00795A09">
            <w:pPr>
              <w:ind w:firstLine="600"/>
              <w:jc w:val="both"/>
              <w:rPr>
                <w:ins w:id="55" w:author="Антон Усенко" w:date="2024-03-11T12:35:00Z"/>
                <w:b/>
                <w:color w:val="7030A0"/>
              </w:rPr>
            </w:pPr>
            <w:r w:rsidRPr="00BB49A1">
              <w:rPr>
                <w:b/>
                <w:color w:val="7030A0"/>
              </w:rPr>
              <w:t>Час початку та завершення планової перерви з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фактичному періоду виконання планових робіт з відхиленням часу початку та закінчення виконання робіт не більше ніж на одну годину, що підтверджується документально (наряд-допуск).</w:t>
            </w:r>
            <w:del w:id="56" w:author="Антон Усенко" w:date="2024-03-11T15:40:00Z">
              <w:r w:rsidRPr="00BB49A1" w:rsidDel="00992512">
                <w:rPr>
                  <w:b/>
                  <w:color w:val="7030A0"/>
                </w:rPr>
                <w:delText xml:space="preserve"> </w:delText>
              </w:r>
            </w:del>
          </w:p>
          <w:p w:rsidR="00795A09" w:rsidRPr="00BB49A1" w:rsidRDefault="00795A09" w:rsidP="00795A09">
            <w:pPr>
              <w:jc w:val="both"/>
              <w:rPr>
                <w:b/>
                <w:color w:val="FF0000"/>
              </w:rPr>
            </w:pPr>
          </w:p>
          <w:p w:rsidR="00795A09" w:rsidRPr="00BB49A1" w:rsidRDefault="00795A09" w:rsidP="00795A09">
            <w:pPr>
              <w:jc w:val="both"/>
              <w:rPr>
                <w:color w:val="000000"/>
                <w:sz w:val="16"/>
                <w:szCs w:val="16"/>
              </w:rPr>
            </w:pPr>
          </w:p>
          <w:p w:rsidR="00795A09" w:rsidRPr="00BB49A1" w:rsidRDefault="00795A09" w:rsidP="00795A09">
            <w:pPr>
              <w:jc w:val="both"/>
              <w:rPr>
                <w:b/>
                <w:color w:val="7030A0"/>
              </w:rPr>
            </w:pPr>
            <w:r w:rsidRPr="00BB49A1">
              <w:rPr>
                <w:b/>
                <w:color w:val="7030A0"/>
              </w:rPr>
              <w:t xml:space="preserve">Перерви розподілу електричної енергії Користувачам для виконання планових </w:t>
            </w:r>
            <w:r w:rsidRPr="00BB49A1">
              <w:rPr>
                <w:b/>
                <w:color w:val="7030A0"/>
              </w:rPr>
              <w:lastRenderedPageBreak/>
              <w:t>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при температурі повітря (на території виконання робіт) нижче мінус 5 градусів забороняється. Такі роботи переносяться на іншу дату з наступним попередженням користувачів в установленому порядку.</w:t>
            </w:r>
            <w:bookmarkEnd w:id="54"/>
          </w:p>
          <w:p w:rsidR="00795A09" w:rsidRPr="00BB49A1" w:rsidRDefault="00795A09" w:rsidP="00795A09">
            <w:pPr>
              <w:jc w:val="both"/>
              <w:rPr>
                <w:color w:val="000000"/>
              </w:rPr>
            </w:pPr>
            <w:r w:rsidRPr="00BB49A1">
              <w:rPr>
                <w:color w:val="000000"/>
              </w:rPr>
              <w:t xml:space="preserve">Тривалість планової перерви </w:t>
            </w:r>
            <w:r w:rsidRPr="00BB49A1">
              <w:rPr>
                <w:b/>
                <w:color w:val="000000"/>
              </w:rPr>
              <w:t>розподілу електричної енергії</w:t>
            </w:r>
            <w:r w:rsidRPr="00BB49A1">
              <w:rPr>
                <w:color w:val="000000"/>
              </w:rPr>
              <w:t xml:space="preserve"> не повинна перевищувати сумарно 12 годин на добу, </w:t>
            </w:r>
            <w:bookmarkStart w:id="57" w:name="_Hlk161222842"/>
            <w:r w:rsidRPr="00BB49A1">
              <w:rPr>
                <w:b/>
                <w:color w:val="7030A0"/>
              </w:rPr>
              <w:t>а у період з 01 листопада по 01 квітня не більше 6 годин на доб</w:t>
            </w:r>
            <w:bookmarkEnd w:id="57"/>
            <w:r w:rsidRPr="00BB49A1">
              <w:rPr>
                <w:b/>
                <w:color w:val="7030A0"/>
              </w:rPr>
              <w:t>у</w:t>
            </w:r>
            <w:r w:rsidRPr="00BB49A1">
              <w:rPr>
                <w:color w:val="000000"/>
              </w:rPr>
              <w:t>.</w:t>
            </w:r>
          </w:p>
          <w:p w:rsidR="00795A09" w:rsidRPr="00BB49A1" w:rsidRDefault="00795A09" w:rsidP="00795A09">
            <w:pPr>
              <w:jc w:val="both"/>
              <w:rPr>
                <w:color w:val="000000"/>
              </w:rPr>
            </w:pPr>
          </w:p>
          <w:p w:rsidR="00795A09" w:rsidRPr="00BB49A1" w:rsidRDefault="00795A09" w:rsidP="00795A09">
            <w:pPr>
              <w:ind w:firstLine="33"/>
              <w:jc w:val="both"/>
              <w:rPr>
                <w:b/>
                <w:color w:val="7030A0"/>
              </w:rPr>
            </w:pPr>
            <w:bookmarkStart w:id="58" w:name="_Hlk161223012"/>
            <w:r w:rsidRPr="00BB49A1">
              <w:rPr>
                <w:b/>
                <w:color w:val="7030A0"/>
              </w:rPr>
              <w:t>Кількість перерв з розподілу електричної енергії протягом попередніх 12 календарних місяців в точці розподілу Користувача (тривалістю понад одну годину) повинно бути менше:</w:t>
            </w:r>
          </w:p>
          <w:p w:rsidR="00795A09" w:rsidRPr="00BB49A1" w:rsidRDefault="00795A09" w:rsidP="00795A09">
            <w:pPr>
              <w:ind w:firstLine="33"/>
              <w:jc w:val="both"/>
              <w:rPr>
                <w:b/>
                <w:color w:val="7030A0"/>
              </w:rPr>
            </w:pPr>
            <w:r w:rsidRPr="00BB49A1">
              <w:rPr>
                <w:b/>
                <w:color w:val="7030A0"/>
              </w:rPr>
              <w:t>для перерв без попередження Користувача та аварійних перерв (за виключенням перерв в наслідок форс-мажорних обставин та з вини інших осіб) в електричних мережах ліцензіата:</w:t>
            </w:r>
          </w:p>
          <w:p w:rsidR="00795A09" w:rsidRPr="00BB49A1" w:rsidRDefault="00795A09" w:rsidP="00795A09">
            <w:pPr>
              <w:ind w:firstLine="33"/>
              <w:jc w:val="both"/>
              <w:rPr>
                <w:b/>
                <w:color w:val="7030A0"/>
              </w:rPr>
            </w:pPr>
            <w:r w:rsidRPr="00BB49A1">
              <w:rPr>
                <w:b/>
                <w:color w:val="7030A0"/>
              </w:rPr>
              <w:t>у міській місцевості – менше 7;</w:t>
            </w:r>
          </w:p>
          <w:p w:rsidR="00795A09" w:rsidRPr="00BB49A1" w:rsidRDefault="00795A09" w:rsidP="00795A09">
            <w:pPr>
              <w:ind w:firstLine="33"/>
              <w:jc w:val="both"/>
              <w:rPr>
                <w:b/>
                <w:color w:val="7030A0"/>
              </w:rPr>
            </w:pPr>
            <w:r w:rsidRPr="00BB49A1">
              <w:rPr>
                <w:b/>
                <w:color w:val="7030A0"/>
              </w:rPr>
              <w:t>у сільській місцевості – менше 9;</w:t>
            </w:r>
          </w:p>
          <w:p w:rsidR="00795A09" w:rsidRPr="00BB49A1" w:rsidRDefault="00795A09" w:rsidP="00795A09">
            <w:pPr>
              <w:ind w:firstLine="33"/>
              <w:jc w:val="both"/>
              <w:rPr>
                <w:b/>
                <w:color w:val="7030A0"/>
              </w:rPr>
            </w:pPr>
            <w:r w:rsidRPr="00BB49A1">
              <w:rPr>
                <w:b/>
                <w:color w:val="7030A0"/>
              </w:rPr>
              <w:t xml:space="preserve">для запланованих перерв із попередженням споживача (без урахування запланованих 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w:t>
            </w:r>
            <w:r w:rsidRPr="00BB49A1">
              <w:rPr>
                <w:b/>
                <w:color w:val="7030A0"/>
              </w:rPr>
              <w:lastRenderedPageBreak/>
              <w:t>ОСР, та/або при реалізації договорів приєднання електроустановок споживачів згідно з чинними нормативними документами) – менше 12.</w:t>
            </w:r>
            <w:bookmarkEnd w:id="58"/>
          </w:p>
          <w:p w:rsidR="00795A09" w:rsidRPr="00BB49A1" w:rsidRDefault="00795A09" w:rsidP="00795A09">
            <w:pPr>
              <w:jc w:val="both"/>
              <w:rPr>
                <w:color w:val="000000"/>
              </w:rPr>
            </w:pP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r w:rsidRPr="00BB49A1">
              <w:rPr>
                <w:color w:val="000000"/>
                <w:sz w:val="20"/>
                <w:szCs w:val="20"/>
                <w:lang w:val="uk-UA"/>
              </w:rPr>
              <w:t>Користувач (споживач електричної енергії) при отриманні від ОСР вимоги про самостійне обмеження/припинення споживання електричної енергії зобов’язаний виконати вимогу ОСР та самостійно обмежити/припинити споживання електричної енергії.</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r w:rsidRPr="00BB49A1">
              <w:rPr>
                <w:color w:val="000000"/>
                <w:sz w:val="20"/>
                <w:szCs w:val="20"/>
                <w:lang w:val="uk-UA"/>
              </w:rPr>
              <w:t>Користувачі, які мають у власності резервне джерело живлення (електроустановку, яка призначена для виробництва електричної енергії, або УЗЕ), про що має бути зазначено в договорі про надання послуг з розподілу електричної енергії, несуть повну відповідальність за його технічний стан та готовність до своєчасного пуску.</w:t>
            </w:r>
          </w:p>
          <w:p w:rsidR="00795A09" w:rsidRPr="00BB49A1" w:rsidRDefault="00795A09" w:rsidP="00795A09">
            <w:pPr>
              <w:pStyle w:val="rvps2"/>
              <w:shd w:val="clear" w:color="auto" w:fill="FFFFFF"/>
              <w:spacing w:before="0" w:beforeAutospacing="0" w:after="150" w:afterAutospacing="0"/>
              <w:ind w:firstLine="450"/>
              <w:jc w:val="both"/>
              <w:rPr>
                <w:color w:val="000000"/>
                <w:sz w:val="20"/>
                <w:szCs w:val="20"/>
                <w:lang w:val="uk-UA"/>
              </w:rPr>
            </w:pPr>
            <w:r w:rsidRPr="00BB49A1">
              <w:rPr>
                <w:color w:val="000000"/>
                <w:sz w:val="20"/>
                <w:szCs w:val="20"/>
                <w:lang w:val="uk-UA"/>
              </w:rPr>
              <w:t>Збитки та негативні наслідки від несвоєчасного або несанкціонованого пуску резервних джерел живлення відшкодовуються за рахунок їх власників.</w:t>
            </w:r>
          </w:p>
          <w:p w:rsidR="00795A09" w:rsidRPr="00BB49A1" w:rsidRDefault="00795A09" w:rsidP="00795A09">
            <w:pPr>
              <w:jc w:val="both"/>
              <w:rPr>
                <w:color w:val="000000"/>
              </w:rPr>
            </w:pPr>
            <w:r w:rsidRPr="00BB49A1">
              <w:rPr>
                <w:color w:val="000000"/>
              </w:rPr>
              <w:t>Якщо Користувач (виробник електричної енергії або оператор УЗЕ) був попереджений ОСР про обмеження/припинення розподілу електричної енергії, то такий виробник повинен обмежити/припинити відпуск електричної енергії своїми генеруючими установками або УЗЕ на час обмеження/припинення розподілу електричної енергії, зазначений ОСР. Якщо виробник електричної енергії або оператор УЗЕ продовжує відпуск електричної енергії до системи розподілу, то він несе відповідальність за будь-які збитки, завдані ОСР іншим Користувачам та/або третім особам у результаті такого продовження відпуску електричної енергії.</w:t>
            </w:r>
            <w:bookmarkEnd w:id="52"/>
          </w:p>
        </w:tc>
        <w:tc>
          <w:tcPr>
            <w:tcW w:w="3970" w:type="dxa"/>
          </w:tcPr>
          <w:p w:rsidR="00795A09" w:rsidRDefault="00795A09" w:rsidP="00795A09">
            <w:pPr>
              <w:jc w:val="both"/>
            </w:pPr>
            <w:r w:rsidRPr="009837D3">
              <w:rPr>
                <w:b/>
                <w:u w:val="single"/>
              </w:rPr>
              <w:lastRenderedPageBreak/>
              <w:t>ПАТ «Черкасиобленерго»</w:t>
            </w:r>
          </w:p>
          <w:p w:rsidR="00795A09" w:rsidRDefault="00795A09" w:rsidP="00795A09">
            <w:pPr>
              <w:jc w:val="both"/>
            </w:pPr>
            <w:r>
              <w:t xml:space="preserve">(абзац 5) «Час початку та завершення планової перерви з розподілу електричної енергії, а також вказаний у повідомленні </w:t>
            </w:r>
            <w:r>
              <w:lastRenderedPageBreak/>
              <w:t xml:space="preserve">прогнозований період перерви розподілу електричної енергії Користувачам має відповідати фактичному періоду виконання  планових робіт з відхиленням </w:t>
            </w:r>
            <w:r>
              <w:rPr>
                <w:b/>
                <w:i/>
              </w:rPr>
              <w:t xml:space="preserve">в бік збільшення </w:t>
            </w:r>
            <w:r>
              <w:t xml:space="preserve">часу початку та закінчення виконання робіт не більше ніж на одну годину, що підтверджується документально </w:t>
            </w:r>
            <w:r>
              <w:rPr>
                <w:strike/>
              </w:rPr>
              <w:t>(наряд-допуск)</w:t>
            </w:r>
            <w:r>
              <w:t xml:space="preserve"> (оперативний журнал)</w:t>
            </w:r>
          </w:p>
          <w:p w:rsidR="00795A09" w:rsidRDefault="00795A09" w:rsidP="00795A09">
            <w:pPr>
              <w:jc w:val="both"/>
              <w:rPr>
                <w:color w:val="000000"/>
              </w:rPr>
            </w:pPr>
          </w:p>
          <w:p w:rsidR="00795A09" w:rsidRDefault="00795A09" w:rsidP="00795A09">
            <w:pPr>
              <w:jc w:val="both"/>
              <w:rPr>
                <w:color w:val="000000"/>
              </w:rPr>
            </w:pPr>
            <w:r w:rsidRPr="009837D3">
              <w:rPr>
                <w:b/>
                <w:u w:val="single"/>
              </w:rPr>
              <w:t>ПАТ «Черкасиобленерго»</w:t>
            </w:r>
          </w:p>
          <w:p w:rsidR="00795A09" w:rsidRDefault="00795A09" w:rsidP="00795A09">
            <w:pPr>
              <w:jc w:val="both"/>
              <w:rPr>
                <w:strike/>
              </w:rPr>
            </w:pPr>
            <w:r w:rsidRPr="000E677C">
              <w:t>(абзац 6 )</w:t>
            </w:r>
            <w:r>
              <w:rPr>
                <w:strike/>
              </w:rPr>
              <w:t xml:space="preserve"> «…при температурі повітря (на території виконання робіт) нижче мінус 5 градусів забороняється.»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jc w:val="both"/>
              <w:rPr>
                <w:color w:val="000000"/>
              </w:rPr>
            </w:pPr>
            <w:r w:rsidRPr="00712319">
              <w:rPr>
                <w:color w:val="000000"/>
              </w:rPr>
              <w:t>Залишити попередню редакцію</w:t>
            </w:r>
          </w:p>
          <w:p w:rsidR="00795A09" w:rsidRDefault="00795A09" w:rsidP="00795A09">
            <w:pPr>
              <w:jc w:val="both"/>
              <w:rPr>
                <w:color w:val="000000"/>
              </w:rPr>
            </w:pPr>
            <w:r w:rsidRPr="00E25CF5">
              <w:rPr>
                <w:color w:val="000000"/>
              </w:rPr>
              <w:t>Тривалість планової перерви в електропостачанні не повинна перевищувати сумарно 12 годин на добу та 6 годин у зимові місяці, крім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наданою Регулятору, та/або при реалізації договорів про приєднання до електричних мереж системи розподілу згідно з чинними нормативними документами. Тривалість таких перерв не повинна перевищувати 24 годин та 8 годин у зимові місяці у разі неможливості забезпечення резервним живленням.</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5E673F">
              <w:rPr>
                <w:b/>
                <w:color w:val="000000"/>
                <w:u w:val="single"/>
              </w:rPr>
              <w:t>АТ «Прикарпаттяобленерго»</w:t>
            </w:r>
          </w:p>
          <w:p w:rsidR="00795A09" w:rsidRDefault="00795A09" w:rsidP="00795A09">
            <w:pPr>
              <w:jc w:val="both"/>
              <w:rPr>
                <w:color w:val="000000"/>
              </w:rPr>
            </w:pPr>
            <w:r>
              <w:rPr>
                <w:color w:val="000000"/>
              </w:rPr>
              <w:t>Вилучити абзац:</w:t>
            </w:r>
          </w:p>
          <w:p w:rsidR="00795A09" w:rsidRDefault="00795A09" w:rsidP="00795A09">
            <w:pPr>
              <w:jc w:val="both"/>
              <w:rPr>
                <w:color w:val="000000"/>
              </w:rPr>
            </w:pPr>
            <w:r w:rsidRPr="00DF529D">
              <w:rPr>
                <w:color w:val="000000"/>
              </w:rPr>
              <w:t xml:space="preserve">Перерви розподілу електричної енергії Користувачам для виконання планових </w:t>
            </w:r>
            <w:r w:rsidRPr="00DF529D">
              <w:rPr>
                <w:color w:val="000000"/>
              </w:rPr>
              <w:lastRenderedPageBreak/>
              <w:t>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при температурі повітря (на території виконання робіт) нижче мінус 5 градусів забороняється. Такі роботи переносяться на іншу дату з наступним попередженням користувачів в установленому порядку.</w:t>
            </w:r>
          </w:p>
          <w:p w:rsidR="00795A09" w:rsidRDefault="00795A09" w:rsidP="00795A09">
            <w:pPr>
              <w:jc w:val="both"/>
              <w:rPr>
                <w:color w:val="000000"/>
              </w:rPr>
            </w:pPr>
            <w:r w:rsidRPr="001C3507">
              <w:rPr>
                <w:b/>
                <w:color w:val="000000"/>
                <w:u w:val="single"/>
              </w:rPr>
              <w:t>ПАТ «Кіровоградобленерго»</w:t>
            </w:r>
          </w:p>
          <w:p w:rsidR="00795A09" w:rsidRDefault="00795A09" w:rsidP="00795A09">
            <w:pPr>
              <w:jc w:val="both"/>
              <w:rPr>
                <w:b/>
                <w:color w:val="FF0000"/>
                <w:lang w:eastAsia="en-US"/>
              </w:rPr>
            </w:pPr>
            <w:r>
              <w:t xml:space="preserve">11.5.10. </w:t>
            </w:r>
            <w:r>
              <w:rPr>
                <w:color w:val="000000"/>
              </w:rPr>
              <w:t xml:space="preserve">ОСР має право припиняти/обмежувати розподіл електричної енергії на час проведення </w:t>
            </w:r>
            <w:r>
              <w:rPr>
                <w:b/>
              </w:rPr>
              <w:t>планових робіт в електромережах</w:t>
            </w:r>
            <w:r>
              <w:t xml:space="preserve"> системи розподілу та проведення</w:t>
            </w:r>
            <w:r>
              <w:rPr>
                <w:color w:val="000000"/>
              </w:rPr>
              <w:t xml:space="preserve"> системних випробувань, </w:t>
            </w:r>
            <w:r>
              <w:rPr>
                <w:color w:val="FF0000"/>
              </w:rPr>
              <w:t>час на встановлення</w:t>
            </w:r>
            <w:r>
              <w:rPr>
                <w:color w:val="000000"/>
              </w:rPr>
              <w:t xml:space="preserve"> </w:t>
            </w:r>
            <w:r>
              <w:rPr>
                <w:color w:val="FF0000"/>
              </w:rPr>
              <w:t>і</w:t>
            </w:r>
            <w:r>
              <w:rPr>
                <w:color w:val="000000"/>
              </w:rPr>
              <w:t xml:space="preserve"> </w:t>
            </w:r>
            <w:r>
              <w:rPr>
                <w:color w:val="FF0000"/>
              </w:rPr>
              <w:t>зняття приладів</w:t>
            </w:r>
            <w:r>
              <w:rPr>
                <w:color w:val="000000"/>
              </w:rPr>
              <w:t xml:space="preserve"> </w:t>
            </w:r>
            <w:r>
              <w:rPr>
                <w:color w:val="FF0000"/>
              </w:rPr>
              <w:t>вимірювань показників якості електричної енергії,</w:t>
            </w:r>
            <w:r>
              <w:rPr>
                <w:color w:val="000000"/>
              </w:rPr>
              <w:t xml:space="preserve"> здійснивши відповідні погодження та попередження відповідно до вимог цього Кодексу.</w:t>
            </w:r>
          </w:p>
          <w:p w:rsidR="00795A09" w:rsidRDefault="00795A09" w:rsidP="00795A09">
            <w:pPr>
              <w:jc w:val="both"/>
              <w:rPr>
                <w:b/>
                <w:strike/>
                <w:color w:val="FF0000"/>
              </w:rPr>
            </w:pPr>
            <w:r>
              <w:rPr>
                <w:b/>
                <w:color w:val="FF0000"/>
              </w:rPr>
              <w:t xml:space="preserve">  </w:t>
            </w:r>
            <w:r>
              <w:rPr>
                <w:b/>
                <w:strike/>
                <w:color w:val="FF0000"/>
              </w:rPr>
              <w:t>Припинення та/або обмеження розподілу електричної енергії Користувачів для проведення планових робіт без дотримання вимог пунктів 11.5.5 та 11.5.6 цієї глави забороняється.</w:t>
            </w:r>
          </w:p>
          <w:p w:rsidR="00795A09" w:rsidRDefault="00795A09" w:rsidP="00795A09">
            <w:pPr>
              <w:jc w:val="both"/>
              <w:rPr>
                <w:b/>
              </w:rPr>
            </w:pPr>
          </w:p>
          <w:p w:rsidR="00795A09" w:rsidRDefault="00795A09" w:rsidP="00795A09">
            <w:pPr>
              <w:jc w:val="both"/>
              <w:rPr>
                <w:b/>
              </w:rPr>
            </w:pPr>
            <w:r>
              <w:rPr>
                <w:b/>
              </w:rPr>
              <w:t>Під час проведення планових</w:t>
            </w:r>
            <w:r>
              <w:t xml:space="preserve"> </w:t>
            </w:r>
            <w:r>
              <w:rPr>
                <w:b/>
                <w:bCs/>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Pr>
                <w:b/>
              </w:rPr>
              <w:t>розподілу електричної енергії</w:t>
            </w:r>
            <w:r>
              <w:rPr>
                <w:b/>
                <w:bCs/>
              </w:rPr>
              <w:t xml:space="preserve"> Користувачів, </w:t>
            </w:r>
            <w:r>
              <w:rPr>
                <w:b/>
              </w:rPr>
              <w:t xml:space="preserve">з метою зменшення тривалості перерв розподілу електричної енергії ОСР відповідно до схем нормального режиму </w:t>
            </w:r>
            <w:r>
              <w:rPr>
                <w:b/>
                <w:color w:val="FF0000"/>
              </w:rPr>
              <w:t xml:space="preserve">при наявності </w:t>
            </w:r>
            <w:r>
              <w:rPr>
                <w:b/>
                <w:color w:val="FF0000"/>
              </w:rPr>
              <w:lastRenderedPageBreak/>
              <w:t xml:space="preserve">технічної можливості </w:t>
            </w:r>
            <w:r>
              <w:rPr>
                <w:b/>
              </w:rPr>
              <w:t xml:space="preserve">має організовувати </w:t>
            </w:r>
            <w:r>
              <w:rPr>
                <w:b/>
                <w:color w:val="FF0000"/>
              </w:rPr>
              <w:t>ремонтні</w:t>
            </w:r>
            <w:r>
              <w:rPr>
                <w:b/>
              </w:rPr>
              <w:t xml:space="preserve"> </w:t>
            </w:r>
            <w:r>
              <w:rPr>
                <w:b/>
                <w:strike/>
              </w:rPr>
              <w:t>тимчасові</w:t>
            </w:r>
            <w:r>
              <w:rPr>
                <w:b/>
              </w:rPr>
              <w:t xml:space="preserve"> схеми живлення Користувачів. </w:t>
            </w:r>
            <w:r>
              <w:rPr>
                <w:b/>
                <w:strike/>
                <w:color w:val="FF0000"/>
              </w:rPr>
              <w:t>або застосовувати автономні джерела живлення.</w:t>
            </w:r>
          </w:p>
          <w:p w:rsidR="00795A09" w:rsidRDefault="00795A09" w:rsidP="00795A09">
            <w:pPr>
              <w:jc w:val="both"/>
              <w:rPr>
                <w:b/>
                <w:sz w:val="16"/>
                <w:szCs w:val="16"/>
              </w:rPr>
            </w:pPr>
          </w:p>
          <w:p w:rsidR="00795A09" w:rsidRDefault="00795A09" w:rsidP="00795A09">
            <w:pPr>
              <w:jc w:val="both"/>
              <w:rPr>
                <w:b/>
                <w:sz w:val="22"/>
                <w:szCs w:val="22"/>
              </w:rPr>
            </w:pPr>
            <w:r>
              <w:rPr>
                <w:b/>
              </w:rPr>
              <w:t>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тимчасових схем живлення Користувачів або застосування автономних джерел живлення.</w:t>
            </w:r>
          </w:p>
          <w:p w:rsidR="00795A09" w:rsidRDefault="00795A09" w:rsidP="00795A09">
            <w:pPr>
              <w:jc w:val="both"/>
              <w:rPr>
                <w:b/>
              </w:rPr>
            </w:pPr>
          </w:p>
          <w:p w:rsidR="00795A09" w:rsidRDefault="00795A09" w:rsidP="00795A09">
            <w:pPr>
              <w:jc w:val="both"/>
              <w:rPr>
                <w:b/>
                <w:color w:val="FF0000"/>
              </w:rPr>
            </w:pPr>
            <w:r>
              <w:rPr>
                <w:b/>
              </w:rPr>
              <w:t xml:space="preserve">Час початку та завершення планової перерви в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фактичному періоду </w:t>
            </w:r>
            <w:r>
              <w:rPr>
                <w:b/>
                <w:strike/>
              </w:rPr>
              <w:t>виконання планових робіт</w:t>
            </w:r>
            <w:r>
              <w:rPr>
                <w:b/>
              </w:rPr>
              <w:t xml:space="preserve"> </w:t>
            </w:r>
            <w:r>
              <w:rPr>
                <w:b/>
                <w:color w:val="FF0000"/>
              </w:rPr>
              <w:t xml:space="preserve">дії оперативної заявки </w:t>
            </w:r>
            <w:r>
              <w:rPr>
                <w:b/>
              </w:rPr>
              <w:t xml:space="preserve">з відхиленням часу початку та закінчення виконання робіт не більше ніж на одну годину, що підтверджується документально </w:t>
            </w:r>
            <w:r>
              <w:rPr>
                <w:b/>
                <w:strike/>
              </w:rPr>
              <w:t>(наряд-допуск)</w:t>
            </w:r>
            <w:r>
              <w:rPr>
                <w:b/>
                <w:color w:val="FF0000"/>
              </w:rPr>
              <w:t xml:space="preserve"> </w:t>
            </w:r>
            <w:r>
              <w:rPr>
                <w:b/>
                <w:strike/>
                <w:color w:val="FF0000"/>
              </w:rPr>
              <w:t>(</w:t>
            </w:r>
            <w:r>
              <w:rPr>
                <w:b/>
                <w:color w:val="FF0000"/>
              </w:rPr>
              <w:t>оперативний журнал чергового диспетчера</w:t>
            </w:r>
            <w:r>
              <w:rPr>
                <w:b/>
                <w:strike/>
                <w:color w:val="FF0000"/>
              </w:rPr>
              <w:t>)</w:t>
            </w:r>
            <w:r>
              <w:rPr>
                <w:b/>
                <w:color w:val="FF0000"/>
              </w:rPr>
              <w:t>.</w:t>
            </w: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rPr>
            </w:pPr>
            <w:r>
              <w:rPr>
                <w:b/>
              </w:rPr>
              <w:t>Перерви розподілу електричної енергії Користувачам для виконання планових</w:t>
            </w:r>
            <w:r>
              <w:t xml:space="preserve"> </w:t>
            </w:r>
            <w:r>
              <w:rPr>
                <w:b/>
                <w:bCs/>
              </w:rPr>
              <w:t xml:space="preserve">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w:t>
            </w:r>
            <w:r>
              <w:rPr>
                <w:b/>
              </w:rPr>
              <w:t xml:space="preserve">планових будівельно-монтажних робіт з приєднання та підключення нових користувачів, планових будівельно-монтажних робіт з приєднання та підключення нових користувачів, </w:t>
            </w:r>
            <w:r>
              <w:rPr>
                <w:b/>
              </w:rPr>
              <w:lastRenderedPageBreak/>
              <w:t xml:space="preserve">планових робіт з будівництва, технічного переоснащення, реконструкції електричних мереж, передбачених інвестиційною програмою ОСР, вимірювання показників якості електричної енергії,  при температурі повітря (на території виконання робіт) нижче </w:t>
            </w:r>
            <w:r>
              <w:rPr>
                <w:b/>
                <w:color w:val="FF0000"/>
              </w:rPr>
              <w:t>мінус 10</w:t>
            </w:r>
            <w:r>
              <w:rPr>
                <w:b/>
              </w:rPr>
              <w:t xml:space="preserve"> градусів забороняється. Такі роботи переносяться на іншу дату з наступним попередженням користувачів в установленому порядку.</w:t>
            </w:r>
          </w:p>
          <w:p w:rsidR="00795A09" w:rsidRDefault="00795A09" w:rsidP="00795A09">
            <w:pPr>
              <w:jc w:val="both"/>
              <w:rPr>
                <w:strike/>
                <w:color w:val="FF0000"/>
              </w:rPr>
            </w:pPr>
          </w:p>
          <w:p w:rsidR="00795A09" w:rsidRDefault="00795A09" w:rsidP="00795A09">
            <w:pPr>
              <w:jc w:val="both"/>
              <w:rPr>
                <w:strike/>
                <w:color w:val="FF0000"/>
              </w:rPr>
            </w:pPr>
            <w:r>
              <w:rPr>
                <w:strike/>
                <w:color w:val="FF0000"/>
              </w:rPr>
              <w:t xml:space="preserve">Тривалість планової перерви </w:t>
            </w:r>
            <w:r>
              <w:rPr>
                <w:b/>
                <w:strike/>
                <w:color w:val="FF0000"/>
              </w:rPr>
              <w:t xml:space="preserve">розподілу електричної енергії </w:t>
            </w:r>
            <w:r>
              <w:rPr>
                <w:strike/>
                <w:color w:val="FF0000"/>
              </w:rPr>
              <w:t xml:space="preserve">не повинна перевищувати сумарно 12 годин на добу, </w:t>
            </w:r>
            <w:r>
              <w:rPr>
                <w:b/>
                <w:strike/>
                <w:color w:val="FF0000"/>
              </w:rPr>
              <w:t>а у період з 1 листопада по 1 квітня не більше 6 годин</w:t>
            </w:r>
            <w:r>
              <w:rPr>
                <w:strike/>
                <w:color w:val="FF0000"/>
              </w:rPr>
              <w:t xml:space="preserve"> </w:t>
            </w:r>
            <w:r>
              <w:rPr>
                <w:b/>
                <w:strike/>
                <w:color w:val="FF0000"/>
              </w:rPr>
              <w:t>на добу</w:t>
            </w:r>
            <w:r>
              <w:rPr>
                <w:strike/>
                <w:color w:val="FF0000"/>
              </w:rPr>
              <w:t>.</w:t>
            </w:r>
          </w:p>
          <w:p w:rsidR="00795A09" w:rsidRDefault="00795A09" w:rsidP="00795A09">
            <w:pPr>
              <w:jc w:val="both"/>
              <w:rPr>
                <w:b/>
                <w:color w:val="FF0000"/>
              </w:rPr>
            </w:pPr>
            <w:r>
              <w:rPr>
                <w:b/>
                <w:color w:val="FF0000"/>
              </w:rPr>
              <w:t>Тривалість планової перерви в електропостачанні не повинна перевищувати сумарно 12 годин на добу та 6 годин у зимові місяці, крім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наданою Регулятору, та/або при реалізації договорів про приєднання до електричних мереж системи розподілу згідно з чинними нормативними документами. Тривалість таких перерв не повинна перевищувати 24 годин та 8 годин у зимові місяці у разі неможливості забезпечення резервним живленням.</w:t>
            </w:r>
          </w:p>
          <w:p w:rsidR="00795A09" w:rsidRDefault="00795A09" w:rsidP="00795A09">
            <w:pPr>
              <w:jc w:val="both"/>
              <w:rPr>
                <w:b/>
              </w:rPr>
            </w:pPr>
          </w:p>
          <w:p w:rsidR="00795A09" w:rsidRDefault="00795A09" w:rsidP="00795A09">
            <w:pPr>
              <w:jc w:val="both"/>
              <w:rPr>
                <w:b/>
              </w:rPr>
            </w:pPr>
            <w:r>
              <w:rPr>
                <w:b/>
              </w:rPr>
              <w:t>Кількість перерв з розподілу електричної енергії протягом попередніх 12 календарних місяців в точці розподілу Користувача (тривалістю понад одну годину) не може перевищувати:</w:t>
            </w:r>
          </w:p>
          <w:p w:rsidR="00795A09" w:rsidRDefault="00795A09" w:rsidP="00795A09">
            <w:pPr>
              <w:ind w:firstLine="317"/>
              <w:jc w:val="both"/>
              <w:rPr>
                <w:b/>
              </w:rPr>
            </w:pPr>
            <w:r>
              <w:rPr>
                <w:b/>
              </w:rPr>
              <w:lastRenderedPageBreak/>
              <w:t xml:space="preserve">для перерв без попередження Користувачів та </w:t>
            </w:r>
            <w:r>
              <w:rPr>
                <w:b/>
                <w:strike/>
                <w:color w:val="FF0000"/>
              </w:rPr>
              <w:t>аварійних перерв (за виключенням перерв в наслідок форс-мажорних обставин та з вини інших осіб)</w:t>
            </w:r>
            <w:r>
              <w:rPr>
                <w:b/>
              </w:rPr>
              <w:t xml:space="preserve"> </w:t>
            </w:r>
            <w:r>
              <w:rPr>
                <w:b/>
                <w:color w:val="FF0000"/>
              </w:rPr>
              <w:t xml:space="preserve">перерв з причин </w:t>
            </w:r>
            <w:r>
              <w:rPr>
                <w:rFonts w:ascii="Arial"/>
                <w:b/>
                <w:color w:val="FF0000"/>
                <w:lang w:val="ru-RU"/>
              </w:rPr>
              <w:t>технологічних</w:t>
            </w:r>
            <w:r>
              <w:rPr>
                <w:rFonts w:ascii="Arial"/>
                <w:b/>
                <w:color w:val="FF0000"/>
                <w:lang w:val="ru-RU"/>
              </w:rPr>
              <w:t xml:space="preserve"> </w:t>
            </w:r>
            <w:r>
              <w:rPr>
                <w:rFonts w:ascii="Arial"/>
                <w:b/>
                <w:color w:val="FF0000"/>
                <w:lang w:val="ru-RU"/>
              </w:rPr>
              <w:t>порушень</w:t>
            </w:r>
            <w:r>
              <w:rPr>
                <w:rFonts w:ascii="Arial"/>
                <w:color w:val="293A55"/>
                <w:sz w:val="18"/>
                <w:lang w:val="ru-RU"/>
              </w:rPr>
              <w:t xml:space="preserve"> </w:t>
            </w:r>
            <w:r>
              <w:rPr>
                <w:b/>
              </w:rPr>
              <w:t>в електричних мережах ліцензіата:</w:t>
            </w:r>
          </w:p>
          <w:p w:rsidR="00795A09" w:rsidRDefault="00795A09" w:rsidP="00795A09">
            <w:pPr>
              <w:ind w:firstLine="317"/>
              <w:jc w:val="both"/>
              <w:rPr>
                <w:b/>
              </w:rPr>
            </w:pPr>
            <w:r>
              <w:rPr>
                <w:b/>
              </w:rPr>
              <w:t>у міській місцевості – 7;</w:t>
            </w:r>
          </w:p>
          <w:p w:rsidR="00795A09" w:rsidRDefault="00795A09" w:rsidP="00795A09">
            <w:pPr>
              <w:ind w:firstLine="317"/>
              <w:jc w:val="both"/>
              <w:rPr>
                <w:b/>
              </w:rPr>
            </w:pPr>
            <w:r>
              <w:rPr>
                <w:b/>
              </w:rPr>
              <w:t>у сільській місцевості – 9;</w:t>
            </w:r>
          </w:p>
          <w:p w:rsidR="00795A09" w:rsidRDefault="00795A09" w:rsidP="00795A09">
            <w:pPr>
              <w:jc w:val="both"/>
              <w:rPr>
                <w:b/>
              </w:rPr>
            </w:pPr>
            <w:r>
              <w:rPr>
                <w:b/>
              </w:rPr>
              <w:t xml:space="preserve">для запланованих перерв із попередженням споживача </w:t>
            </w:r>
            <w:r>
              <w:rPr>
                <w:rFonts w:ascii="Arial"/>
                <w:b/>
              </w:rPr>
              <w:t>(</w:t>
            </w:r>
            <w:r>
              <w:rPr>
                <w:rFonts w:ascii="Arial"/>
                <w:b/>
              </w:rPr>
              <w:t>без</w:t>
            </w:r>
            <w:r>
              <w:rPr>
                <w:rFonts w:ascii="Arial"/>
                <w:b/>
              </w:rPr>
              <w:t xml:space="preserve"> </w:t>
            </w:r>
            <w:r>
              <w:rPr>
                <w:rFonts w:ascii="Arial"/>
                <w:b/>
              </w:rPr>
              <w:t>урахування</w:t>
            </w:r>
            <w:r>
              <w:rPr>
                <w:rFonts w:ascii="Arial"/>
                <w:b/>
              </w:rPr>
              <w:t xml:space="preserve"> </w:t>
            </w:r>
            <w:r>
              <w:rPr>
                <w:rFonts w:ascii="Arial"/>
                <w:b/>
              </w:rPr>
              <w:t>запланованих</w:t>
            </w:r>
            <w:r>
              <w:rPr>
                <w:rFonts w:ascii="Arial"/>
                <w:b/>
              </w:rPr>
              <w:t xml:space="preserve"> </w:t>
            </w:r>
            <w:r>
              <w:rPr>
                <w:rFonts w:ascii="Arial"/>
                <w:b/>
              </w:rPr>
              <w:t>перерв</w:t>
            </w:r>
            <w:r>
              <w:rPr>
                <w:rFonts w:ascii="Arial"/>
                <w:b/>
              </w:rPr>
              <w:t xml:space="preserve"> </w:t>
            </w:r>
            <w:r>
              <w:rPr>
                <w:rFonts w:ascii="Arial"/>
                <w:b/>
              </w:rPr>
              <w:t>в</w:t>
            </w:r>
            <w:r>
              <w:rPr>
                <w:rFonts w:ascii="Arial"/>
                <w:b/>
              </w:rPr>
              <w:t xml:space="preserve"> </w:t>
            </w:r>
            <w:r>
              <w:rPr>
                <w:rFonts w:ascii="Arial"/>
                <w:b/>
              </w:rPr>
              <w:t>електропостачанні</w:t>
            </w:r>
            <w:r>
              <w:rPr>
                <w:rFonts w:ascii="Arial"/>
                <w:b/>
              </w:rPr>
              <w:t xml:space="preserve">, </w:t>
            </w:r>
            <w:r>
              <w:rPr>
                <w:rFonts w:ascii="Arial"/>
                <w:b/>
              </w:rPr>
              <w:t>які</w:t>
            </w:r>
            <w:r>
              <w:rPr>
                <w:rFonts w:ascii="Arial"/>
                <w:b/>
              </w:rPr>
              <w:t xml:space="preserve"> </w:t>
            </w:r>
            <w:r>
              <w:rPr>
                <w:rFonts w:ascii="Arial"/>
                <w:b/>
              </w:rPr>
              <w:t>виникли</w:t>
            </w:r>
            <w:r>
              <w:rPr>
                <w:rFonts w:ascii="Arial"/>
                <w:b/>
              </w:rPr>
              <w:t xml:space="preserve"> </w:t>
            </w:r>
            <w:r>
              <w:rPr>
                <w:rFonts w:ascii="Arial"/>
                <w:b/>
              </w:rPr>
              <w:t>внаслідок</w:t>
            </w:r>
            <w:r>
              <w:rPr>
                <w:rFonts w:ascii="Arial"/>
                <w:b/>
              </w:rPr>
              <w:t xml:space="preserve"> </w:t>
            </w:r>
            <w:r>
              <w:rPr>
                <w:rFonts w:ascii="Arial"/>
                <w:b/>
              </w:rPr>
              <w:t>проведення</w:t>
            </w:r>
            <w:r>
              <w:rPr>
                <w:rFonts w:ascii="Arial"/>
                <w:b/>
              </w:rPr>
              <w:t xml:space="preserve"> </w:t>
            </w:r>
            <w:r>
              <w:rPr>
                <w:rFonts w:ascii="Arial"/>
                <w:b/>
              </w:rPr>
              <w:t>робіт</w:t>
            </w:r>
            <w:r>
              <w:rPr>
                <w:rFonts w:ascii="Arial"/>
                <w:b/>
              </w:rPr>
              <w:t xml:space="preserve"> </w:t>
            </w:r>
            <w:r>
              <w:rPr>
                <w:rFonts w:ascii="Arial"/>
                <w:b/>
              </w:rPr>
              <w:t>з</w:t>
            </w:r>
            <w:r>
              <w:rPr>
                <w:rFonts w:ascii="Arial"/>
                <w:b/>
              </w:rPr>
              <w:t xml:space="preserve"> </w:t>
            </w:r>
            <w:r>
              <w:rPr>
                <w:rFonts w:ascii="Arial"/>
                <w:b/>
              </w:rPr>
              <w:t>капітального</w:t>
            </w:r>
            <w:r>
              <w:rPr>
                <w:rFonts w:ascii="Arial"/>
                <w:b/>
              </w:rPr>
              <w:t xml:space="preserve"> </w:t>
            </w:r>
            <w:r>
              <w:rPr>
                <w:rFonts w:ascii="Arial"/>
                <w:b/>
              </w:rPr>
              <w:t>ремонту</w:t>
            </w:r>
            <w:r>
              <w:rPr>
                <w:rFonts w:ascii="Arial"/>
                <w:b/>
              </w:rPr>
              <w:t xml:space="preserve">, </w:t>
            </w:r>
            <w:r>
              <w:rPr>
                <w:rFonts w:ascii="Arial"/>
                <w:b/>
              </w:rPr>
              <w:t>будівництва</w:t>
            </w:r>
            <w:r>
              <w:rPr>
                <w:rFonts w:ascii="Arial"/>
                <w:b/>
              </w:rPr>
              <w:t xml:space="preserve">, </w:t>
            </w:r>
            <w:r>
              <w:rPr>
                <w:rFonts w:ascii="Arial"/>
                <w:b/>
              </w:rPr>
              <w:t>технічного</w:t>
            </w:r>
            <w:r>
              <w:rPr>
                <w:rFonts w:ascii="Arial"/>
                <w:b/>
              </w:rPr>
              <w:t xml:space="preserve"> </w:t>
            </w:r>
            <w:r>
              <w:rPr>
                <w:rFonts w:ascii="Arial"/>
                <w:b/>
              </w:rPr>
              <w:t>переоснащення</w:t>
            </w:r>
            <w:r>
              <w:rPr>
                <w:rFonts w:ascii="Arial"/>
                <w:b/>
              </w:rPr>
              <w:t xml:space="preserve">, </w:t>
            </w:r>
            <w:r>
              <w:rPr>
                <w:rFonts w:ascii="Arial"/>
                <w:b/>
              </w:rPr>
              <w:t>реконструкції</w:t>
            </w:r>
            <w:r>
              <w:rPr>
                <w:rFonts w:ascii="Arial"/>
                <w:b/>
              </w:rPr>
              <w:t xml:space="preserve">, </w:t>
            </w:r>
            <w:r>
              <w:rPr>
                <w:rFonts w:ascii="Arial"/>
                <w:b/>
              </w:rPr>
              <w:t>модернізації</w:t>
            </w:r>
            <w:r>
              <w:rPr>
                <w:rFonts w:ascii="Arial"/>
                <w:b/>
              </w:rPr>
              <w:t xml:space="preserve"> </w:t>
            </w:r>
            <w:r>
              <w:rPr>
                <w:rFonts w:ascii="Arial"/>
                <w:b/>
              </w:rPr>
              <w:t>електричних</w:t>
            </w:r>
            <w:r>
              <w:rPr>
                <w:rFonts w:ascii="Arial"/>
                <w:b/>
              </w:rPr>
              <w:t xml:space="preserve"> </w:t>
            </w:r>
            <w:r>
              <w:rPr>
                <w:rFonts w:ascii="Arial"/>
                <w:b/>
              </w:rPr>
              <w:t>мереж</w:t>
            </w:r>
            <w:r>
              <w:rPr>
                <w:rFonts w:ascii="Arial"/>
                <w:b/>
              </w:rPr>
              <w:t xml:space="preserve">, </w:t>
            </w:r>
            <w:r>
              <w:rPr>
                <w:rFonts w:ascii="Arial"/>
                <w:b/>
              </w:rPr>
              <w:t>якщо</w:t>
            </w:r>
            <w:r>
              <w:rPr>
                <w:rFonts w:ascii="Arial"/>
                <w:b/>
              </w:rPr>
              <w:t xml:space="preserve"> </w:t>
            </w:r>
            <w:r>
              <w:rPr>
                <w:rFonts w:ascii="Arial"/>
                <w:b/>
              </w:rPr>
              <w:t>виконання</w:t>
            </w:r>
            <w:r>
              <w:rPr>
                <w:rFonts w:ascii="Arial"/>
                <w:b/>
              </w:rPr>
              <w:t xml:space="preserve"> </w:t>
            </w:r>
            <w:r>
              <w:rPr>
                <w:rFonts w:ascii="Arial"/>
                <w:b/>
              </w:rPr>
              <w:t>таких</w:t>
            </w:r>
            <w:r>
              <w:rPr>
                <w:rFonts w:ascii="Arial"/>
                <w:b/>
              </w:rPr>
              <w:t xml:space="preserve"> </w:t>
            </w:r>
            <w:r>
              <w:rPr>
                <w:rFonts w:ascii="Arial"/>
                <w:b/>
              </w:rPr>
              <w:t>робіт</w:t>
            </w:r>
            <w:r>
              <w:rPr>
                <w:rFonts w:ascii="Arial"/>
                <w:b/>
              </w:rPr>
              <w:t xml:space="preserve"> </w:t>
            </w:r>
            <w:r>
              <w:rPr>
                <w:rFonts w:ascii="Arial"/>
                <w:b/>
              </w:rPr>
              <w:t>передбачене</w:t>
            </w:r>
            <w:r>
              <w:rPr>
                <w:rFonts w:ascii="Arial"/>
                <w:b/>
              </w:rPr>
              <w:t xml:space="preserve"> </w:t>
            </w:r>
            <w:r>
              <w:rPr>
                <w:rFonts w:ascii="Arial"/>
                <w:b/>
              </w:rPr>
              <w:t>інвестиційною</w:t>
            </w:r>
            <w:r>
              <w:rPr>
                <w:rFonts w:ascii="Arial"/>
                <w:b/>
              </w:rPr>
              <w:t xml:space="preserve"> </w:t>
            </w:r>
            <w:r>
              <w:rPr>
                <w:rFonts w:ascii="Arial"/>
                <w:b/>
              </w:rPr>
              <w:t>програмою</w:t>
            </w:r>
            <w:r>
              <w:rPr>
                <w:rFonts w:ascii="Arial"/>
                <w:b/>
              </w:rPr>
              <w:t xml:space="preserve"> </w:t>
            </w:r>
            <w:r>
              <w:rPr>
                <w:rFonts w:ascii="Arial"/>
                <w:b/>
                <w:lang w:val="ru-RU"/>
              </w:rPr>
              <w:t>ОСР</w:t>
            </w:r>
            <w:r>
              <w:rPr>
                <w:rFonts w:ascii="Arial"/>
                <w:b/>
                <w:lang w:val="ru-RU"/>
              </w:rPr>
              <w:t xml:space="preserve"> </w:t>
            </w:r>
            <w:r>
              <w:rPr>
                <w:rFonts w:ascii="Arial"/>
                <w:b/>
                <w:lang w:val="ru-RU"/>
              </w:rPr>
              <w:t>та</w:t>
            </w:r>
            <w:r>
              <w:rPr>
                <w:rFonts w:ascii="Arial"/>
                <w:b/>
                <w:lang w:val="ru-RU"/>
              </w:rPr>
              <w:t>/</w:t>
            </w:r>
            <w:r>
              <w:rPr>
                <w:rFonts w:ascii="Arial"/>
                <w:b/>
                <w:lang w:val="ru-RU"/>
              </w:rPr>
              <w:t>або</w:t>
            </w:r>
            <w:r>
              <w:rPr>
                <w:rFonts w:ascii="Arial"/>
                <w:b/>
                <w:lang w:val="ru-RU"/>
              </w:rPr>
              <w:t xml:space="preserve"> </w:t>
            </w:r>
            <w:r>
              <w:rPr>
                <w:rFonts w:ascii="Arial"/>
                <w:b/>
                <w:lang w:val="ru-RU"/>
              </w:rPr>
              <w:t>річною</w:t>
            </w:r>
            <w:r>
              <w:rPr>
                <w:rFonts w:ascii="Arial"/>
                <w:b/>
                <w:lang w:val="ru-RU"/>
              </w:rPr>
              <w:t xml:space="preserve"> </w:t>
            </w:r>
            <w:r>
              <w:rPr>
                <w:rFonts w:ascii="Arial"/>
                <w:b/>
                <w:lang w:val="ru-RU"/>
              </w:rPr>
              <w:t>програмою</w:t>
            </w:r>
            <w:r>
              <w:rPr>
                <w:rFonts w:ascii="Arial"/>
                <w:b/>
                <w:lang w:val="ru-RU"/>
              </w:rPr>
              <w:t xml:space="preserve"> </w:t>
            </w:r>
            <w:r>
              <w:rPr>
                <w:rFonts w:ascii="Arial"/>
                <w:b/>
                <w:lang w:val="ru-RU"/>
              </w:rPr>
              <w:t>ремонтів</w:t>
            </w:r>
            <w:r>
              <w:rPr>
                <w:rFonts w:ascii="Arial"/>
                <w:b/>
                <w:lang w:val="ru-RU"/>
              </w:rPr>
              <w:t xml:space="preserve"> </w:t>
            </w:r>
            <w:r>
              <w:rPr>
                <w:rFonts w:ascii="Arial"/>
                <w:b/>
                <w:lang w:val="ru-RU"/>
              </w:rPr>
              <w:t>ОСР</w:t>
            </w:r>
            <w:r>
              <w:rPr>
                <w:rFonts w:ascii="Arial"/>
                <w:b/>
                <w:lang w:val="ru-RU"/>
              </w:rPr>
              <w:t xml:space="preserve">, </w:t>
            </w:r>
            <w:r>
              <w:rPr>
                <w:rFonts w:ascii="Arial"/>
                <w:b/>
                <w:lang w:val="ru-RU"/>
              </w:rPr>
              <w:t>та</w:t>
            </w:r>
            <w:r>
              <w:rPr>
                <w:rFonts w:ascii="Arial"/>
                <w:b/>
                <w:lang w:val="ru-RU"/>
              </w:rPr>
              <w:t>/</w:t>
            </w:r>
            <w:r>
              <w:rPr>
                <w:rFonts w:ascii="Arial"/>
                <w:b/>
                <w:lang w:val="ru-RU"/>
              </w:rPr>
              <w:t>або</w:t>
            </w:r>
            <w:r>
              <w:rPr>
                <w:rFonts w:ascii="Arial"/>
                <w:b/>
                <w:lang w:val="ru-RU"/>
              </w:rPr>
              <w:t xml:space="preserve"> </w:t>
            </w:r>
            <w:r>
              <w:rPr>
                <w:rFonts w:ascii="Arial"/>
                <w:b/>
                <w:lang w:val="ru-RU"/>
              </w:rPr>
              <w:t>при</w:t>
            </w:r>
            <w:r>
              <w:rPr>
                <w:rFonts w:ascii="Arial"/>
                <w:b/>
                <w:lang w:val="ru-RU"/>
              </w:rPr>
              <w:t xml:space="preserve"> </w:t>
            </w:r>
            <w:r>
              <w:rPr>
                <w:rFonts w:ascii="Arial"/>
                <w:b/>
                <w:lang w:val="ru-RU"/>
              </w:rPr>
              <w:t>реалізації</w:t>
            </w:r>
            <w:r>
              <w:rPr>
                <w:rFonts w:ascii="Arial"/>
                <w:b/>
                <w:lang w:val="ru-RU"/>
              </w:rPr>
              <w:t xml:space="preserve"> </w:t>
            </w:r>
            <w:r>
              <w:rPr>
                <w:rFonts w:ascii="Arial"/>
                <w:b/>
                <w:lang w:val="ru-RU"/>
              </w:rPr>
              <w:t>договорів</w:t>
            </w:r>
            <w:r>
              <w:rPr>
                <w:rFonts w:ascii="Arial"/>
                <w:b/>
                <w:lang w:val="ru-RU"/>
              </w:rPr>
              <w:t xml:space="preserve"> </w:t>
            </w:r>
            <w:r>
              <w:rPr>
                <w:rFonts w:ascii="Arial"/>
                <w:b/>
                <w:lang w:val="ru-RU"/>
              </w:rPr>
              <w:t>приєднання</w:t>
            </w:r>
            <w:r>
              <w:rPr>
                <w:rFonts w:ascii="Arial"/>
                <w:b/>
                <w:lang w:val="ru-RU"/>
              </w:rPr>
              <w:t xml:space="preserve"> </w:t>
            </w:r>
            <w:r>
              <w:rPr>
                <w:rFonts w:ascii="Arial"/>
                <w:b/>
                <w:lang w:val="ru-RU"/>
              </w:rPr>
              <w:t>електроустановок</w:t>
            </w:r>
            <w:r>
              <w:rPr>
                <w:rFonts w:ascii="Arial"/>
                <w:b/>
                <w:lang w:val="ru-RU"/>
              </w:rPr>
              <w:t xml:space="preserve"> </w:t>
            </w:r>
            <w:r>
              <w:rPr>
                <w:rFonts w:ascii="Arial"/>
                <w:b/>
                <w:lang w:val="ru-RU"/>
              </w:rPr>
              <w:t>споживачів</w:t>
            </w:r>
            <w:r>
              <w:rPr>
                <w:rFonts w:ascii="Arial"/>
                <w:b/>
                <w:lang w:val="ru-RU"/>
              </w:rPr>
              <w:t xml:space="preserve"> </w:t>
            </w:r>
            <w:r>
              <w:rPr>
                <w:rFonts w:ascii="Arial"/>
                <w:b/>
                <w:lang w:val="ru-RU"/>
              </w:rPr>
              <w:t>згідно</w:t>
            </w:r>
            <w:r>
              <w:rPr>
                <w:rFonts w:ascii="Arial"/>
                <w:b/>
                <w:lang w:val="ru-RU"/>
              </w:rPr>
              <w:t xml:space="preserve"> </w:t>
            </w:r>
            <w:r>
              <w:rPr>
                <w:rFonts w:ascii="Arial"/>
                <w:b/>
                <w:lang w:val="ru-RU"/>
              </w:rPr>
              <w:t>з</w:t>
            </w:r>
            <w:r>
              <w:rPr>
                <w:rFonts w:ascii="Arial"/>
                <w:b/>
                <w:lang w:val="ru-RU"/>
              </w:rPr>
              <w:t xml:space="preserve"> </w:t>
            </w:r>
            <w:r>
              <w:rPr>
                <w:rFonts w:ascii="Arial"/>
                <w:b/>
                <w:lang w:val="ru-RU"/>
              </w:rPr>
              <w:t>чинними</w:t>
            </w:r>
            <w:r>
              <w:rPr>
                <w:rFonts w:ascii="Arial"/>
                <w:b/>
                <w:lang w:val="ru-RU"/>
              </w:rPr>
              <w:t xml:space="preserve"> </w:t>
            </w:r>
            <w:r>
              <w:rPr>
                <w:rFonts w:ascii="Arial"/>
                <w:b/>
                <w:lang w:val="ru-RU"/>
              </w:rPr>
              <w:t>нормативними</w:t>
            </w:r>
            <w:r>
              <w:rPr>
                <w:rFonts w:ascii="Arial"/>
                <w:b/>
                <w:lang w:val="ru-RU"/>
              </w:rPr>
              <w:t xml:space="preserve"> </w:t>
            </w:r>
            <w:r>
              <w:rPr>
                <w:rFonts w:ascii="Arial"/>
                <w:b/>
                <w:lang w:val="ru-RU"/>
              </w:rPr>
              <w:t>документами</w:t>
            </w:r>
            <w:r>
              <w:rPr>
                <w:rFonts w:ascii="Arial"/>
                <w:b/>
                <w:lang w:val="ru-RU"/>
              </w:rPr>
              <w:t>) - 12</w:t>
            </w:r>
            <w:r>
              <w:rPr>
                <w:b/>
              </w:rPr>
              <w:t>.</w:t>
            </w:r>
          </w:p>
          <w:p w:rsidR="00795A09" w:rsidRDefault="00795A09" w:rsidP="00795A09">
            <w:pPr>
              <w:jc w:val="both"/>
              <w:rPr>
                <w:b/>
                <w:color w:val="000000"/>
                <w:u w:val="single"/>
              </w:rPr>
            </w:pPr>
            <w:r w:rsidRPr="00374502">
              <w:rPr>
                <w:b/>
                <w:color w:val="000000"/>
                <w:u w:val="single"/>
              </w:rPr>
              <w:t>АТ «Полтаваобленерго»</w:t>
            </w:r>
          </w:p>
          <w:p w:rsidR="00795A09" w:rsidRPr="00210069" w:rsidRDefault="00795A09" w:rsidP="00795A09">
            <w:pPr>
              <w:jc w:val="both"/>
              <w:rPr>
                <w:b/>
                <w:color w:val="000000"/>
                <w:lang w:eastAsia="en-US"/>
              </w:rPr>
            </w:pPr>
            <w:r w:rsidRPr="00210069">
              <w:rPr>
                <w:b/>
                <w:color w:val="000000"/>
              </w:rPr>
              <w:t>ОСР має право припиняти/обмежувати розподіл електричної енергії на час проведення планових робіт в електромережах системи розподілу та проведення системних випробувань, здійснивши відповідні погодження та попередження відповідно до вимог цього Кодексу.</w:t>
            </w:r>
          </w:p>
          <w:p w:rsidR="00795A09" w:rsidRPr="00210069" w:rsidRDefault="00795A09" w:rsidP="00795A09">
            <w:pPr>
              <w:jc w:val="both"/>
              <w:rPr>
                <w:b/>
                <w:color w:val="000000"/>
              </w:rPr>
            </w:pPr>
            <w:r w:rsidRPr="00210069">
              <w:rPr>
                <w:b/>
                <w:color w:val="000000"/>
              </w:rPr>
              <w:t xml:space="preserve">Припинення </w:t>
            </w:r>
            <w:r w:rsidRPr="00210069">
              <w:rPr>
                <w:b/>
                <w:bCs/>
                <w:color w:val="000000"/>
              </w:rPr>
              <w:t xml:space="preserve">та/або обмеження </w:t>
            </w:r>
            <w:r w:rsidRPr="00210069">
              <w:rPr>
                <w:b/>
                <w:color w:val="000000"/>
              </w:rPr>
              <w:t>розподілу електричної енергії</w:t>
            </w:r>
            <w:r w:rsidRPr="00210069">
              <w:rPr>
                <w:b/>
                <w:bCs/>
                <w:color w:val="000000"/>
              </w:rPr>
              <w:t xml:space="preserve"> Користувачів</w:t>
            </w:r>
            <w:r w:rsidRPr="00210069">
              <w:rPr>
                <w:b/>
                <w:color w:val="000000"/>
              </w:rPr>
              <w:t xml:space="preserve"> для проведення планових робіт без дотримання вимог пункту 11.5.5 та 11.5.6 глави 11.5 цього розділу забороняється.</w:t>
            </w:r>
          </w:p>
          <w:p w:rsidR="00795A09" w:rsidRPr="00210069" w:rsidRDefault="00795A09" w:rsidP="00795A09">
            <w:pPr>
              <w:jc w:val="both"/>
              <w:rPr>
                <w:b/>
                <w:color w:val="000000"/>
              </w:rPr>
            </w:pPr>
          </w:p>
          <w:p w:rsidR="00795A09" w:rsidRDefault="00795A09" w:rsidP="00795A09">
            <w:pPr>
              <w:jc w:val="both"/>
              <w:rPr>
                <w:b/>
                <w:color w:val="7030A0"/>
              </w:rPr>
            </w:pPr>
            <w:r w:rsidRPr="00210069">
              <w:rPr>
                <w:b/>
                <w:color w:val="000000"/>
              </w:rPr>
              <w:t xml:space="preserve">Під час проведення планових </w:t>
            </w:r>
            <w:r w:rsidRPr="00210069">
              <w:rPr>
                <w:b/>
                <w:bCs/>
                <w:color w:val="000000"/>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sidRPr="00210069">
              <w:rPr>
                <w:b/>
                <w:color w:val="000000"/>
              </w:rPr>
              <w:t>розподілу електричної енергії</w:t>
            </w:r>
            <w:r w:rsidRPr="00210069">
              <w:rPr>
                <w:b/>
                <w:bCs/>
                <w:color w:val="000000"/>
              </w:rPr>
              <w:t xml:space="preserve"> </w:t>
            </w:r>
            <w:r w:rsidRPr="00210069">
              <w:rPr>
                <w:b/>
                <w:bCs/>
                <w:color w:val="000000"/>
              </w:rPr>
              <w:lastRenderedPageBreak/>
              <w:t xml:space="preserve">Користувачів, </w:t>
            </w:r>
            <w:r w:rsidRPr="00210069">
              <w:rPr>
                <w:b/>
                <w:color w:val="000000"/>
              </w:rPr>
              <w:t xml:space="preserve">з метою зменшення тривалості перерв розподілу електричної енергії ОСР відповідно до схем нормального режиму має </w:t>
            </w:r>
            <w:r w:rsidRPr="00C6560B">
              <w:rPr>
                <w:b/>
                <w:color w:val="00B0F0"/>
              </w:rPr>
              <w:t>(за наявності можливості)</w:t>
            </w:r>
            <w:r w:rsidRPr="00210069">
              <w:rPr>
                <w:b/>
                <w:color w:val="000000"/>
              </w:rPr>
              <w:t xml:space="preserve"> організовувати тимчасові схеми живлення Користувачів</w:t>
            </w:r>
            <w:r>
              <w:rPr>
                <w:b/>
                <w:color w:val="7030A0"/>
              </w:rPr>
              <w:t xml:space="preserve"> </w:t>
            </w:r>
            <w:r w:rsidRPr="00C6560B">
              <w:rPr>
                <w:b/>
                <w:strike/>
                <w:color w:val="00B0F0"/>
              </w:rPr>
              <w:t>або застосовувати автономні джерела живлення.</w:t>
            </w:r>
            <w:r>
              <w:rPr>
                <w:b/>
                <w:color w:val="7030A0"/>
              </w:rPr>
              <w:t xml:space="preserve"> </w:t>
            </w:r>
          </w:p>
          <w:p w:rsidR="00795A09" w:rsidRDefault="00795A09" w:rsidP="00795A09">
            <w:pPr>
              <w:jc w:val="both"/>
              <w:rPr>
                <w:b/>
                <w:color w:val="FF0000"/>
              </w:rPr>
            </w:pPr>
          </w:p>
          <w:p w:rsidR="00795A09" w:rsidRDefault="00795A09" w:rsidP="00795A09">
            <w:pPr>
              <w:jc w:val="both"/>
              <w:rPr>
                <w:b/>
                <w:color w:val="7030A0"/>
              </w:rPr>
            </w:pPr>
            <w:r>
              <w:rPr>
                <w:b/>
                <w:color w:val="7030A0"/>
              </w:rPr>
              <w:t>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тимчасових схем живлення Користувачів або застосування автономних джерел живлення.</w:t>
            </w:r>
          </w:p>
          <w:p w:rsidR="00795A09" w:rsidRDefault="00795A09" w:rsidP="00795A09">
            <w:pPr>
              <w:ind w:firstLine="600"/>
              <w:jc w:val="both"/>
              <w:rPr>
                <w:b/>
                <w:color w:val="7030A0"/>
              </w:rPr>
            </w:pPr>
          </w:p>
          <w:p w:rsidR="00795A09" w:rsidRDefault="00795A09" w:rsidP="00795A09">
            <w:pPr>
              <w:ind w:firstLine="600"/>
              <w:jc w:val="both"/>
              <w:rPr>
                <w:b/>
                <w:color w:val="7030A0"/>
              </w:rPr>
            </w:pPr>
          </w:p>
          <w:p w:rsidR="00795A09" w:rsidRDefault="00795A09" w:rsidP="00795A09">
            <w:pPr>
              <w:ind w:firstLine="600"/>
              <w:jc w:val="both"/>
              <w:rPr>
                <w:b/>
                <w:color w:val="7030A0"/>
              </w:rPr>
            </w:pPr>
          </w:p>
          <w:p w:rsidR="00795A09" w:rsidRDefault="00795A09" w:rsidP="00795A09">
            <w:pPr>
              <w:ind w:firstLine="600"/>
              <w:jc w:val="both"/>
              <w:rPr>
                <w:b/>
                <w:color w:val="7030A0"/>
              </w:rPr>
            </w:pPr>
            <w:r>
              <w:rPr>
                <w:b/>
                <w:color w:val="7030A0"/>
              </w:rPr>
              <w:t xml:space="preserve">Час початку та завершення планової перерви з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фактичному періоду виконання планових робіт з відхиленням часу початку </w:t>
            </w:r>
            <w:r w:rsidRPr="005B0C8B">
              <w:rPr>
                <w:b/>
                <w:color w:val="2F5496"/>
              </w:rPr>
              <w:t>(не раніше)</w:t>
            </w:r>
            <w:r>
              <w:rPr>
                <w:b/>
                <w:color w:val="7030A0"/>
              </w:rPr>
              <w:t xml:space="preserve"> та закінчення </w:t>
            </w:r>
            <w:r w:rsidRPr="005B0C8B">
              <w:rPr>
                <w:b/>
                <w:color w:val="2F5496"/>
              </w:rPr>
              <w:t>не пізніше,</w:t>
            </w:r>
            <w:r>
              <w:rPr>
                <w:b/>
                <w:color w:val="7030A0"/>
              </w:rPr>
              <w:t xml:space="preserve"> ніж на одну годину, що підтверджується документально </w:t>
            </w:r>
            <w:r>
              <w:rPr>
                <w:b/>
                <w:strike/>
                <w:color w:val="FF0000"/>
              </w:rPr>
              <w:t>(наряд-допуск)</w:t>
            </w:r>
            <w:r>
              <w:rPr>
                <w:b/>
                <w:color w:val="7030A0"/>
              </w:rPr>
              <w:t>.</w:t>
            </w:r>
          </w:p>
          <w:p w:rsidR="00795A09" w:rsidRDefault="00795A09" w:rsidP="00795A09">
            <w:pPr>
              <w:jc w:val="both"/>
              <w:rPr>
                <w:b/>
                <w:color w:val="FF0000"/>
              </w:rPr>
            </w:pPr>
          </w:p>
          <w:p w:rsidR="00795A09" w:rsidRDefault="00795A09" w:rsidP="00795A09">
            <w:pPr>
              <w:jc w:val="both"/>
              <w:rPr>
                <w:b/>
                <w:color w:val="7030A0"/>
              </w:rPr>
            </w:pPr>
          </w:p>
          <w:p w:rsidR="00795A09" w:rsidRDefault="00795A09" w:rsidP="00795A09">
            <w:pPr>
              <w:jc w:val="both"/>
              <w:rPr>
                <w:b/>
                <w:color w:val="7030A0"/>
              </w:rPr>
            </w:pPr>
          </w:p>
          <w:p w:rsidR="00795A09" w:rsidRDefault="00795A09" w:rsidP="00795A09">
            <w:pPr>
              <w:jc w:val="both"/>
              <w:rPr>
                <w:b/>
                <w:color w:val="7030A0"/>
              </w:rPr>
            </w:pPr>
            <w:r>
              <w:rPr>
                <w:b/>
                <w:color w:val="7030A0"/>
              </w:rPr>
              <w:t xml:space="preserve">Перерви розподілу електричної енергії Користувачам для виконання 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w:t>
            </w:r>
            <w:r>
              <w:rPr>
                <w:b/>
                <w:color w:val="7030A0"/>
              </w:rPr>
              <w:lastRenderedPageBreak/>
              <w:t xml:space="preserve">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при температурі повітря (на території виконання робіт) нижче мінус </w:t>
            </w:r>
            <w:r>
              <w:rPr>
                <w:b/>
                <w:strike/>
                <w:color w:val="FF0000"/>
              </w:rPr>
              <w:t>5</w:t>
            </w:r>
            <w:r>
              <w:rPr>
                <w:b/>
                <w:color w:val="7030A0"/>
              </w:rPr>
              <w:t xml:space="preserve"> </w:t>
            </w:r>
            <w:r w:rsidRPr="005B0C8B">
              <w:rPr>
                <w:b/>
                <w:color w:val="2F5496"/>
              </w:rPr>
              <w:t xml:space="preserve">10 </w:t>
            </w:r>
            <w:r>
              <w:rPr>
                <w:b/>
                <w:color w:val="7030A0"/>
              </w:rPr>
              <w:t>градусів забороняється. Такі роботи переносяться на іншу дату з наступним попередженням користувачів в установленому порядку.</w:t>
            </w:r>
          </w:p>
          <w:p w:rsidR="00795A09" w:rsidRPr="005B0C8B" w:rsidRDefault="00795A09" w:rsidP="00795A09">
            <w:pPr>
              <w:jc w:val="both"/>
              <w:rPr>
                <w:b/>
                <w:color w:val="2F5496"/>
              </w:rPr>
            </w:pPr>
            <w:r>
              <w:rPr>
                <w:color w:val="000000"/>
              </w:rPr>
              <w:t xml:space="preserve">Тривалість планової перерви </w:t>
            </w:r>
            <w:r>
              <w:rPr>
                <w:b/>
                <w:color w:val="000000"/>
              </w:rPr>
              <w:t>розподілу електричної енергії</w:t>
            </w:r>
            <w:r>
              <w:rPr>
                <w:color w:val="000000"/>
              </w:rPr>
              <w:t xml:space="preserve"> не повинна перевищувати сумарно 12 годин на добу, </w:t>
            </w:r>
            <w:r>
              <w:rPr>
                <w:b/>
                <w:color w:val="7030A0"/>
              </w:rPr>
              <w:t xml:space="preserve">а у період з 01 листопада по 01 квітня не більше 6 годин на добу </w:t>
            </w:r>
            <w:r w:rsidRPr="005B0C8B">
              <w:rPr>
                <w:b/>
                <w:color w:val="2F5496"/>
              </w:rPr>
              <w:t>та 8 годин для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w:t>
            </w:r>
          </w:p>
          <w:p w:rsidR="00795A09" w:rsidRDefault="00795A09" w:rsidP="00795A09">
            <w:pPr>
              <w:jc w:val="both"/>
              <w:rPr>
                <w:color w:val="000000"/>
              </w:rPr>
            </w:pPr>
          </w:p>
          <w:p w:rsidR="00795A09" w:rsidRDefault="00795A09" w:rsidP="00795A09">
            <w:pPr>
              <w:ind w:firstLine="33"/>
              <w:jc w:val="both"/>
              <w:rPr>
                <w:b/>
                <w:color w:val="7030A0"/>
              </w:rPr>
            </w:pPr>
            <w:r>
              <w:rPr>
                <w:b/>
                <w:color w:val="7030A0"/>
              </w:rPr>
              <w:t>Кількість перерв з розподілу електричної енергії протягом попередніх 12 календарних місяців в точці розподілу Користувача (тривалістю понад одну годину) повинно бути менше:</w:t>
            </w:r>
          </w:p>
          <w:p w:rsidR="00795A09" w:rsidRDefault="00795A09" w:rsidP="00795A09">
            <w:pPr>
              <w:ind w:firstLine="33"/>
              <w:jc w:val="both"/>
              <w:rPr>
                <w:b/>
                <w:color w:val="7030A0"/>
              </w:rPr>
            </w:pPr>
            <w:r>
              <w:rPr>
                <w:b/>
                <w:color w:val="7030A0"/>
              </w:rPr>
              <w:t>для перерв без попередження Користувача та аварійних перерв (за виключенням перерв в наслідок форс-мажорних обставин та з вини інших осіб) в електричних мережах ліцензіата:</w:t>
            </w:r>
          </w:p>
          <w:p w:rsidR="00795A09" w:rsidRDefault="00795A09" w:rsidP="00795A09">
            <w:pPr>
              <w:ind w:firstLine="33"/>
              <w:jc w:val="both"/>
              <w:rPr>
                <w:b/>
                <w:color w:val="7030A0"/>
              </w:rPr>
            </w:pPr>
            <w:r>
              <w:rPr>
                <w:b/>
                <w:color w:val="7030A0"/>
              </w:rPr>
              <w:t>у міській місцевості – менше 7;</w:t>
            </w:r>
          </w:p>
          <w:p w:rsidR="00795A09" w:rsidRDefault="00795A09" w:rsidP="00795A09">
            <w:pPr>
              <w:ind w:firstLine="33"/>
              <w:jc w:val="both"/>
              <w:rPr>
                <w:b/>
                <w:color w:val="7030A0"/>
              </w:rPr>
            </w:pPr>
            <w:r>
              <w:rPr>
                <w:b/>
                <w:color w:val="7030A0"/>
              </w:rPr>
              <w:t>у сільській місцевості – менше 9;</w:t>
            </w:r>
          </w:p>
          <w:p w:rsidR="00795A09" w:rsidRDefault="00795A09" w:rsidP="00795A09">
            <w:pPr>
              <w:jc w:val="both"/>
              <w:rPr>
                <w:b/>
                <w:color w:val="7030A0"/>
              </w:rPr>
            </w:pPr>
            <w:r>
              <w:rPr>
                <w:b/>
                <w:color w:val="7030A0"/>
              </w:rPr>
              <w:t xml:space="preserve">для запланованих перерв із попередженням споживача (без урахування запланованих перерв в електропостачанні, які виникли </w:t>
            </w:r>
            <w:r>
              <w:rPr>
                <w:b/>
                <w:color w:val="7030A0"/>
              </w:rPr>
              <w:lastRenderedPageBreak/>
              <w:t xml:space="preserve">внаслідок проведення робіт з капітального ремонту, </w:t>
            </w:r>
            <w:r w:rsidRPr="005B0C8B">
              <w:rPr>
                <w:b/>
                <w:color w:val="2F5496"/>
              </w:rPr>
              <w:t>технічного обслуговування,</w:t>
            </w:r>
            <w:r>
              <w:rPr>
                <w:b/>
                <w:color w:val="7030A0"/>
              </w:rPr>
              <w:t xml:space="preserve">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 менше 12.</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 xml:space="preserve">ОСР має право припиняти/ обмежувати розподіл електричної енергії на час проведення планових </w:t>
            </w:r>
            <w:r>
              <w:rPr>
                <w:b/>
                <w:bCs/>
              </w:rPr>
              <w:t>ремонтів електроустановок та електричних мереж</w:t>
            </w:r>
            <w:r>
              <w:t xml:space="preserve"> системи розподілу та проведення системних випробувань, здійснивши відповідні погодження та попередження відповідно до вимог цього Кодексу.</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rPr>
                <w:strike/>
              </w:rPr>
            </w:pPr>
            <w:r w:rsidRPr="002126A6">
              <w:rPr>
                <w:strike/>
              </w:rPr>
              <w:t>Припинення та/або обмеження розподілу електричної енергії Користувачів для проведення планових робіт без дотримання вимог пункту 11.5.5 та 11.5.6 цієї глави забороняється.</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b/>
                <w:bCs/>
                <w:lang w:eastAsia="en-US"/>
              </w:rPr>
            </w:pPr>
            <w:r>
              <w:rPr>
                <w:b/>
                <w:bCs/>
              </w:rPr>
              <w:t>Виключити.</w:t>
            </w:r>
          </w:p>
          <w:p w:rsidR="00795A09" w:rsidRDefault="00795A09" w:rsidP="00795A09">
            <w:pPr>
              <w:ind w:firstLine="176"/>
              <w:jc w:val="both"/>
              <w:rPr>
                <w:b/>
                <w:bCs/>
              </w:rPr>
            </w:pPr>
          </w:p>
          <w:p w:rsidR="00795A09" w:rsidRDefault="00795A09" w:rsidP="00795A09">
            <w:pPr>
              <w:ind w:firstLine="176"/>
              <w:jc w:val="both"/>
              <w:rPr>
                <w:b/>
                <w:bCs/>
              </w:rPr>
            </w:pPr>
            <w:r>
              <w:rPr>
                <w:b/>
                <w:bCs/>
              </w:rPr>
              <w:t>АБО</w:t>
            </w: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jc w:val="both"/>
            </w:pPr>
            <w:r>
              <w:t xml:space="preserve">Під час проведення планових 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розподілу електричної енергії Користувачів, з метою зменшення тривалості перерв розподілу електричної енергії ОСР відповідно до схем нормального режиму </w:t>
            </w:r>
            <w:r>
              <w:rPr>
                <w:b/>
                <w:bCs/>
              </w:rPr>
              <w:t>може</w:t>
            </w:r>
            <w:r>
              <w:t xml:space="preserve"> організовувати тимчасові схеми живлення Користувачів </w:t>
            </w:r>
            <w:r>
              <w:lastRenderedPageBreak/>
              <w:t>або застосовувати автономні джерела живлення.</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rPr>
                <w:strike/>
              </w:rPr>
            </w:pPr>
            <w:r w:rsidRPr="002126A6">
              <w:rPr>
                <w:strike/>
              </w:rPr>
              <w:t>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тимчасових схем живлення Користувачів або застосування автономних джерел живлення.</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 xml:space="preserve">Час початку та завершення планової перерви з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фактичному періоду виконання планових робіт з відхиленням часу початку та закінчення виконання робіт не більше ніж на </w:t>
            </w:r>
            <w:r>
              <w:rPr>
                <w:b/>
                <w:bCs/>
              </w:rPr>
              <w:t>три години</w:t>
            </w:r>
            <w:r>
              <w:t>, що підтверджується документально (наряд-допуск).</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rPr>
                <w:strike/>
              </w:rPr>
            </w:pPr>
            <w:r w:rsidRPr="002126A6">
              <w:rPr>
                <w:strike/>
              </w:rPr>
              <w:t>Перерви розподілу електричної енергії Користувачам для виконання 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при температурі повітря (на території виконання робіт) нижче мінус 5 градусів забороняється. Такі роботи переносяться на іншу дату з наступним попередженням користувачів в установленому порядку.</w:t>
            </w: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rPr>
                <w:b/>
                <w:bCs/>
              </w:rPr>
            </w:pPr>
            <w:r>
              <w:rPr>
                <w:b/>
                <w:bCs/>
              </w:rPr>
              <w:t xml:space="preserve">Тривалість планової перерви в електропостачанні не повинна </w:t>
            </w:r>
            <w:r>
              <w:rPr>
                <w:b/>
                <w:bCs/>
              </w:rPr>
              <w:lastRenderedPageBreak/>
              <w:t>перевищувати сумарно 12 годин на добу та 6 годин у зимові місяці, крім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наданою Регулятору, та/або при реалізації договорів про приєднання до електричних мереж системи розподілу згідно з чинними нормативними документами. Тривалість таких перерв не повинна перевищувати 24 годин та 8 годин у зимові місяці у разі неможливості забезпечення резервним живленням.</w:t>
            </w: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EC486C" w:rsidRDefault="00EC486C" w:rsidP="00795A09">
            <w:pPr>
              <w:jc w:val="both"/>
              <w:rPr>
                <w:b/>
                <w:strike/>
                <w:color w:val="000000"/>
                <w:u w:val="single"/>
              </w:rPr>
            </w:pPr>
          </w:p>
          <w:p w:rsidR="00795A09" w:rsidRDefault="00795A09" w:rsidP="00795A09">
            <w:pPr>
              <w:jc w:val="both"/>
              <w:rPr>
                <w:b/>
                <w:strike/>
                <w:color w:val="000000"/>
                <w:u w:val="single"/>
              </w:rPr>
            </w:pPr>
            <w:r>
              <w:rPr>
                <w:b/>
                <w:color w:val="000000"/>
                <w:u w:val="single"/>
              </w:rPr>
              <w:lastRenderedPageBreak/>
              <w:t>АТ «ДТЕК Дніпровські електромережі»</w:t>
            </w:r>
          </w:p>
          <w:p w:rsidR="00795A09" w:rsidRPr="00BB49A1" w:rsidRDefault="00795A09" w:rsidP="00795A09">
            <w:pPr>
              <w:ind w:firstLine="33"/>
              <w:jc w:val="both"/>
              <w:rPr>
                <w:b/>
                <w:color w:val="7030A0"/>
              </w:rPr>
            </w:pPr>
            <w:r w:rsidRPr="00BB49A1">
              <w:rPr>
                <w:b/>
                <w:color w:val="7030A0"/>
              </w:rPr>
              <w:t>Кількість перерв з розподілу електричної енергії протягом попередніх 12 календарних місяців в точці розподілу Користувача (тривалістю понад одну годину) повинно бути менше:</w:t>
            </w:r>
          </w:p>
          <w:p w:rsidR="00795A09" w:rsidRPr="00BB49A1" w:rsidRDefault="00795A09" w:rsidP="00795A09">
            <w:pPr>
              <w:ind w:firstLine="33"/>
              <w:jc w:val="both"/>
              <w:rPr>
                <w:b/>
                <w:color w:val="7030A0"/>
              </w:rPr>
            </w:pPr>
            <w:r w:rsidRPr="00BB49A1">
              <w:rPr>
                <w:b/>
                <w:color w:val="7030A0"/>
              </w:rPr>
              <w:t>для перерв без попередження Користувача та аварійних перерв (за виключенням перерв в наслідок форс-мажорних обставин та з вини інших осіб) в електричних мережах ліцензіата:</w:t>
            </w:r>
          </w:p>
          <w:p w:rsidR="00795A09" w:rsidRPr="00BB49A1" w:rsidRDefault="00795A09" w:rsidP="00795A09">
            <w:pPr>
              <w:ind w:firstLine="33"/>
              <w:jc w:val="both"/>
              <w:rPr>
                <w:b/>
                <w:color w:val="7030A0"/>
              </w:rPr>
            </w:pPr>
            <w:r w:rsidRPr="00BB49A1">
              <w:rPr>
                <w:b/>
                <w:color w:val="7030A0"/>
              </w:rPr>
              <w:t>у міській місцевості – менше 7;</w:t>
            </w:r>
          </w:p>
          <w:p w:rsidR="00795A09" w:rsidRPr="00BB49A1" w:rsidRDefault="00795A09" w:rsidP="00795A09">
            <w:pPr>
              <w:ind w:firstLine="33"/>
              <w:jc w:val="both"/>
              <w:rPr>
                <w:b/>
                <w:color w:val="7030A0"/>
              </w:rPr>
            </w:pPr>
            <w:r w:rsidRPr="00BB49A1">
              <w:rPr>
                <w:b/>
                <w:color w:val="7030A0"/>
              </w:rPr>
              <w:t>у сільській місцевості – менше 9;</w:t>
            </w:r>
          </w:p>
          <w:p w:rsidR="00795A09" w:rsidRDefault="00795A09" w:rsidP="00795A09">
            <w:pPr>
              <w:jc w:val="both"/>
              <w:rPr>
                <w:b/>
                <w:color w:val="7030A0"/>
              </w:rPr>
            </w:pPr>
            <w:r w:rsidRPr="00BB49A1">
              <w:rPr>
                <w:b/>
                <w:color w:val="7030A0"/>
              </w:rPr>
              <w:t>для запланованих перерв із попередженням споживача (без урахування запланованих 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 менше 12.</w:t>
            </w: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strike/>
                <w:color w:val="000000"/>
                <w:u w:val="single"/>
              </w:rPr>
            </w:pPr>
          </w:p>
          <w:p w:rsidR="00795A09" w:rsidRDefault="00795A09" w:rsidP="00795A09">
            <w:pPr>
              <w:jc w:val="both"/>
              <w:rPr>
                <w:b/>
                <w:color w:val="000000"/>
                <w:u w:val="single"/>
              </w:rPr>
            </w:pPr>
            <w:r w:rsidRPr="002E6C71">
              <w:rPr>
                <w:b/>
                <w:color w:val="000000"/>
                <w:u w:val="single"/>
              </w:rPr>
              <w:lastRenderedPageBreak/>
              <w:t>ПрАТ «Львівобленерго»</w:t>
            </w:r>
          </w:p>
          <w:p w:rsidR="00795A09" w:rsidRDefault="00795A09" w:rsidP="00795A09">
            <w:pPr>
              <w:jc w:val="both"/>
              <w:rPr>
                <w:b/>
                <w:color w:val="FF0000"/>
              </w:rPr>
            </w:pPr>
            <w:r w:rsidRPr="008114A1">
              <w:rPr>
                <w:color w:val="000000"/>
              </w:rPr>
              <w:t xml:space="preserve">ОСР має право припиняти/обмежувати розподіл електричної енергії на час проведення </w:t>
            </w:r>
            <w:r w:rsidRPr="002941B0">
              <w:rPr>
                <w:b/>
                <w:color w:val="7030A0"/>
              </w:rPr>
              <w:t>планових робіт в електромережах</w:t>
            </w:r>
            <w:r w:rsidRPr="008114A1">
              <w:rPr>
                <w:color w:val="000000"/>
              </w:rPr>
              <w:t xml:space="preserve"> </w:t>
            </w:r>
            <w:r w:rsidRPr="00055095">
              <w:rPr>
                <w:color w:val="000000"/>
              </w:rPr>
              <w:t>системи розподілу</w:t>
            </w:r>
            <w:r w:rsidRPr="008114A1">
              <w:rPr>
                <w:color w:val="000000"/>
              </w:rPr>
              <w:t xml:space="preserve"> та проведення системних випробувань, здійснивши відповідні погодження та попередження відповідно до вимог цього Кодексу.</w:t>
            </w:r>
          </w:p>
          <w:p w:rsidR="00795A09" w:rsidRDefault="00795A09" w:rsidP="00795A09">
            <w:pPr>
              <w:jc w:val="both"/>
              <w:rPr>
                <w:b/>
                <w:color w:val="FF0000"/>
              </w:rPr>
            </w:pPr>
          </w:p>
          <w:p w:rsidR="00795A09" w:rsidRPr="00A800A5" w:rsidRDefault="00795A09" w:rsidP="00795A09">
            <w:pPr>
              <w:jc w:val="both"/>
              <w:rPr>
                <w:b/>
                <w:color w:val="7030A0"/>
              </w:rPr>
            </w:pPr>
            <w:r w:rsidRPr="002941B0">
              <w:rPr>
                <w:b/>
                <w:color w:val="7030A0"/>
              </w:rPr>
              <w:t xml:space="preserve">Припинення </w:t>
            </w:r>
            <w:r w:rsidRPr="002941B0">
              <w:rPr>
                <w:b/>
                <w:bCs/>
                <w:color w:val="7030A0"/>
              </w:rPr>
              <w:t xml:space="preserve">та/або обмеження </w:t>
            </w:r>
            <w:r w:rsidRPr="002941B0">
              <w:rPr>
                <w:b/>
                <w:color w:val="7030A0"/>
              </w:rPr>
              <w:t>розподілу електричної енергії</w:t>
            </w:r>
            <w:r w:rsidRPr="002941B0">
              <w:rPr>
                <w:b/>
                <w:bCs/>
                <w:color w:val="7030A0"/>
              </w:rPr>
              <w:t xml:space="preserve"> Користувачів</w:t>
            </w:r>
            <w:r w:rsidRPr="002941B0">
              <w:rPr>
                <w:b/>
                <w:color w:val="7030A0"/>
              </w:rPr>
              <w:t xml:space="preserve"> для проведення планових робіт без дотримання вимог пункту </w:t>
            </w:r>
            <w:r>
              <w:rPr>
                <w:b/>
                <w:color w:val="7030A0"/>
              </w:rPr>
              <w:t xml:space="preserve">11.5.5 та </w:t>
            </w:r>
            <w:r w:rsidRPr="002941B0">
              <w:rPr>
                <w:b/>
                <w:color w:val="7030A0"/>
              </w:rPr>
              <w:t>11.5.6 глави 11.5 цього розділу забороняється.</w:t>
            </w:r>
          </w:p>
          <w:p w:rsidR="00795A09" w:rsidRDefault="00795A09" w:rsidP="00795A09">
            <w:pPr>
              <w:jc w:val="both"/>
              <w:rPr>
                <w:b/>
                <w:color w:val="FF0000"/>
              </w:rPr>
            </w:pPr>
          </w:p>
          <w:p w:rsidR="00795A09" w:rsidRPr="00A800A5" w:rsidRDefault="00795A09" w:rsidP="00795A09">
            <w:pPr>
              <w:jc w:val="both"/>
              <w:rPr>
                <w:b/>
                <w:color w:val="7030A0"/>
              </w:rPr>
            </w:pPr>
            <w:r w:rsidRPr="00A800A5">
              <w:rPr>
                <w:b/>
                <w:color w:val="7030A0"/>
              </w:rPr>
              <w:t>Під час проведення планових</w:t>
            </w:r>
            <w:r w:rsidRPr="00A800A5">
              <w:rPr>
                <w:color w:val="7030A0"/>
              </w:rPr>
              <w:t xml:space="preserve"> </w:t>
            </w:r>
            <w:r w:rsidRPr="00A800A5">
              <w:rPr>
                <w:b/>
                <w:bCs/>
                <w:color w:val="7030A0"/>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sidRPr="00A800A5">
              <w:rPr>
                <w:b/>
                <w:color w:val="7030A0"/>
              </w:rPr>
              <w:t>розподілу електричної енергії</w:t>
            </w:r>
            <w:r w:rsidRPr="00A800A5">
              <w:rPr>
                <w:b/>
                <w:bCs/>
                <w:color w:val="7030A0"/>
              </w:rPr>
              <w:t xml:space="preserve"> Користувачів, </w:t>
            </w:r>
            <w:r w:rsidRPr="00A800A5">
              <w:rPr>
                <w:b/>
                <w:color w:val="7030A0"/>
              </w:rPr>
              <w:t xml:space="preserve">з метою зменшення тривалості перерв розподілу електричної енергії ОСР відповідно до схем нормального режиму має організовувати тимчасові схеми живлення Користувачів або застосовувати автономні джерела живлення. </w:t>
            </w:r>
          </w:p>
          <w:p w:rsidR="00795A09" w:rsidRDefault="00795A09" w:rsidP="00795A09">
            <w:pPr>
              <w:jc w:val="both"/>
              <w:rPr>
                <w:b/>
                <w:color w:val="FF0000"/>
                <w:sz w:val="16"/>
                <w:szCs w:val="16"/>
              </w:rPr>
            </w:pPr>
          </w:p>
          <w:p w:rsidR="00795A09" w:rsidRPr="00A800A5" w:rsidRDefault="00795A09" w:rsidP="00795A09">
            <w:pPr>
              <w:jc w:val="both"/>
              <w:rPr>
                <w:b/>
                <w:color w:val="7030A0"/>
              </w:rPr>
            </w:pPr>
            <w:r w:rsidRPr="00A800A5">
              <w:rPr>
                <w:b/>
                <w:color w:val="7030A0"/>
              </w:rPr>
              <w:t xml:space="preserve">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w:t>
            </w:r>
            <w:r w:rsidRPr="00A00E4C">
              <w:rPr>
                <w:b/>
                <w:color w:val="00B050"/>
              </w:rPr>
              <w:t>тимчасових схем живлення Користувачів</w:t>
            </w:r>
            <w:r w:rsidRPr="00A800A5">
              <w:rPr>
                <w:b/>
                <w:color w:val="7030A0"/>
              </w:rPr>
              <w:t xml:space="preserve"> або застосування автономних джерел живлення.</w:t>
            </w:r>
          </w:p>
          <w:p w:rsidR="00795A09" w:rsidRDefault="00795A09" w:rsidP="00795A09">
            <w:pPr>
              <w:jc w:val="both"/>
              <w:rPr>
                <w:b/>
                <w:color w:val="FF0000"/>
              </w:rPr>
            </w:pPr>
          </w:p>
          <w:p w:rsidR="00795A09" w:rsidRPr="003307F7" w:rsidRDefault="00795A09" w:rsidP="00795A09">
            <w:pPr>
              <w:ind w:firstLine="600"/>
              <w:jc w:val="both"/>
              <w:rPr>
                <w:ins w:id="59" w:author="Антон Усенко" w:date="2024-03-11T12:35:00Z"/>
                <w:b/>
                <w:color w:val="7030A0"/>
              </w:rPr>
            </w:pPr>
            <w:r w:rsidRPr="00A800A5">
              <w:rPr>
                <w:b/>
                <w:color w:val="7030A0"/>
              </w:rPr>
              <w:t xml:space="preserve">Час початку та завершення планової перерви з розподілу електричної енергії, а також вказаний у повідомленні прогнозований період перерви розподілу електричної енергії </w:t>
            </w:r>
            <w:r w:rsidRPr="00A800A5">
              <w:rPr>
                <w:b/>
                <w:color w:val="7030A0"/>
              </w:rPr>
              <w:lastRenderedPageBreak/>
              <w:t>Користувачам має відповідати фактичному періоду виконання планових робіт з відхиленням часу початку та закінчення виконання робіт не більше ніж на одну годину</w:t>
            </w:r>
            <w:r w:rsidRPr="002941B0">
              <w:rPr>
                <w:b/>
                <w:color w:val="7030A0"/>
              </w:rPr>
              <w:t>, що підтверджується документально (</w:t>
            </w:r>
            <w:r w:rsidRPr="00403F52">
              <w:rPr>
                <w:b/>
                <w:strike/>
                <w:color w:val="00B050"/>
              </w:rPr>
              <w:t>наряд-допуск</w:t>
            </w:r>
            <w:r>
              <w:rPr>
                <w:b/>
                <w:color w:val="7030A0"/>
              </w:rPr>
              <w:t xml:space="preserve"> </w:t>
            </w:r>
            <w:r w:rsidRPr="00403F52">
              <w:rPr>
                <w:b/>
                <w:color w:val="00B050"/>
              </w:rPr>
              <w:t>заявка</w:t>
            </w:r>
            <w:r w:rsidRPr="002941B0">
              <w:rPr>
                <w:b/>
                <w:color w:val="7030A0"/>
              </w:rPr>
              <w:t>)</w:t>
            </w:r>
            <w:r w:rsidRPr="00A800A5">
              <w:rPr>
                <w:b/>
                <w:color w:val="7030A0"/>
              </w:rPr>
              <w:t>.</w:t>
            </w:r>
            <w:del w:id="60" w:author="Антон Усенко" w:date="2024-03-11T15:40:00Z">
              <w:r w:rsidDel="00992512">
                <w:rPr>
                  <w:b/>
                  <w:color w:val="7030A0"/>
                </w:rPr>
                <w:delText xml:space="preserve"> </w:delText>
              </w:r>
            </w:del>
          </w:p>
          <w:p w:rsidR="00795A09" w:rsidRDefault="00795A09" w:rsidP="00795A09">
            <w:pPr>
              <w:jc w:val="both"/>
              <w:rPr>
                <w:b/>
                <w:color w:val="FF0000"/>
              </w:rPr>
            </w:pPr>
          </w:p>
          <w:p w:rsidR="00795A09" w:rsidRDefault="00795A09" w:rsidP="00795A09">
            <w:pPr>
              <w:jc w:val="both"/>
              <w:rPr>
                <w:color w:val="000000"/>
                <w:sz w:val="16"/>
                <w:szCs w:val="16"/>
              </w:rPr>
            </w:pPr>
          </w:p>
          <w:p w:rsidR="00795A09" w:rsidRPr="008A0E41" w:rsidRDefault="00795A09" w:rsidP="00795A09">
            <w:pPr>
              <w:jc w:val="both"/>
              <w:rPr>
                <w:b/>
                <w:strike/>
                <w:color w:val="00B050"/>
              </w:rPr>
            </w:pPr>
            <w:r w:rsidRPr="008A0E41">
              <w:rPr>
                <w:b/>
                <w:strike/>
                <w:color w:val="00B050"/>
              </w:rPr>
              <w:t xml:space="preserve">Перерви розподілу електричної енергії Користувачам для виконання 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при температурі повітря (на території виконання робіт) нижче мінус </w:t>
            </w:r>
            <w:r w:rsidRPr="00935C64">
              <w:rPr>
                <w:b/>
                <w:strike/>
                <w:color w:val="00B050"/>
              </w:rPr>
              <w:t>10 градусів</w:t>
            </w:r>
            <w:r w:rsidRPr="008A0E41">
              <w:rPr>
                <w:b/>
                <w:strike/>
                <w:color w:val="00B050"/>
              </w:rPr>
              <w:t xml:space="preserve"> забороняється. Такі роботи переносяться на іншу дату з наступним попередженням користувачів в установленому порядку.</w:t>
            </w:r>
          </w:p>
          <w:p w:rsidR="00795A09" w:rsidRDefault="00795A09" w:rsidP="00795A09">
            <w:pPr>
              <w:jc w:val="both"/>
              <w:rPr>
                <w:color w:val="000000"/>
              </w:rPr>
            </w:pPr>
          </w:p>
          <w:p w:rsidR="00795A09" w:rsidRDefault="00795A09" w:rsidP="00795A09">
            <w:pPr>
              <w:jc w:val="both"/>
              <w:rPr>
                <w:color w:val="000000"/>
              </w:rPr>
            </w:pPr>
            <w:r w:rsidRPr="0037212E">
              <w:rPr>
                <w:color w:val="000000"/>
              </w:rPr>
              <w:t xml:space="preserve">Тривалість планової перерви </w:t>
            </w:r>
            <w:r w:rsidRPr="0037212E">
              <w:rPr>
                <w:b/>
                <w:color w:val="000000"/>
              </w:rPr>
              <w:t>розподілу електричної енергії</w:t>
            </w:r>
            <w:r w:rsidRPr="0037212E">
              <w:rPr>
                <w:color w:val="000000"/>
              </w:rPr>
              <w:t xml:space="preserve"> не повинна перевищувати сумарно 12 годин на добу, </w:t>
            </w:r>
            <w:r w:rsidRPr="0037212E">
              <w:rPr>
                <w:b/>
                <w:color w:val="7030A0"/>
              </w:rPr>
              <w:t xml:space="preserve">а у </w:t>
            </w:r>
            <w:r w:rsidRPr="0037212E">
              <w:rPr>
                <w:b/>
                <w:color w:val="00B050"/>
              </w:rPr>
              <w:t>період з 01 грудня по 01 березня</w:t>
            </w:r>
            <w:r w:rsidRPr="0037212E">
              <w:rPr>
                <w:b/>
                <w:color w:val="7030A0"/>
              </w:rPr>
              <w:t xml:space="preserve"> </w:t>
            </w:r>
            <w:r w:rsidRPr="0037212E">
              <w:rPr>
                <w:b/>
                <w:color w:val="00B050"/>
              </w:rPr>
              <w:t>зимові місяці</w:t>
            </w:r>
            <w:r w:rsidRPr="0037212E">
              <w:rPr>
                <w:b/>
                <w:color w:val="7030A0"/>
              </w:rPr>
              <w:t xml:space="preserve"> не більше 6 годин на добу</w:t>
            </w:r>
            <w:r w:rsidRPr="0037212E">
              <w:rPr>
                <w:color w:val="000000"/>
              </w:rPr>
              <w:t>.</w:t>
            </w: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Default="00795A09" w:rsidP="00795A09">
            <w:pPr>
              <w:ind w:firstLine="33"/>
              <w:jc w:val="both"/>
              <w:rPr>
                <w:b/>
                <w:color w:val="7030A0"/>
              </w:rPr>
            </w:pPr>
          </w:p>
          <w:p w:rsidR="00795A09" w:rsidRPr="00A800A5" w:rsidRDefault="00795A09" w:rsidP="00795A09">
            <w:pPr>
              <w:ind w:firstLine="33"/>
              <w:jc w:val="both"/>
              <w:rPr>
                <w:b/>
                <w:color w:val="7030A0"/>
              </w:rPr>
            </w:pPr>
            <w:r w:rsidRPr="00A800A5">
              <w:rPr>
                <w:b/>
                <w:color w:val="7030A0"/>
              </w:rPr>
              <w:t xml:space="preserve">Кількість перерв з розподілу електричної енергії протягом попередніх 12 календарних місяців в точці розподілу Користувача (тривалістю понад одну годину) </w:t>
            </w:r>
            <w:r>
              <w:rPr>
                <w:b/>
                <w:color w:val="7030A0"/>
              </w:rPr>
              <w:t>повинно бути менше</w:t>
            </w:r>
            <w:r w:rsidRPr="00A800A5">
              <w:rPr>
                <w:b/>
                <w:color w:val="7030A0"/>
              </w:rPr>
              <w:t>:</w:t>
            </w:r>
          </w:p>
          <w:p w:rsidR="00795A09" w:rsidRPr="00A800A5" w:rsidRDefault="00795A09" w:rsidP="00795A09">
            <w:pPr>
              <w:ind w:firstLine="33"/>
              <w:jc w:val="both"/>
              <w:rPr>
                <w:b/>
                <w:color w:val="7030A0"/>
              </w:rPr>
            </w:pPr>
            <w:r w:rsidRPr="00A800A5">
              <w:rPr>
                <w:b/>
                <w:color w:val="7030A0"/>
              </w:rPr>
              <w:t>для перерв без попередження Користувача та аварійних перерв (за виключенням перерв в наслідок форс-мажорних обставин та з вини інших осіб) в електричних мережах ліцензіата:</w:t>
            </w:r>
          </w:p>
          <w:p w:rsidR="00795A09" w:rsidRPr="00A800A5" w:rsidRDefault="00795A09" w:rsidP="00795A09">
            <w:pPr>
              <w:ind w:firstLine="33"/>
              <w:jc w:val="both"/>
              <w:rPr>
                <w:b/>
                <w:color w:val="7030A0"/>
              </w:rPr>
            </w:pPr>
            <w:r w:rsidRPr="00A800A5">
              <w:rPr>
                <w:b/>
                <w:color w:val="7030A0"/>
              </w:rPr>
              <w:t xml:space="preserve">у міській місцевості – </w:t>
            </w:r>
            <w:r>
              <w:rPr>
                <w:b/>
                <w:color w:val="7030A0"/>
              </w:rPr>
              <w:t>менше 7</w:t>
            </w:r>
            <w:r w:rsidRPr="00A800A5">
              <w:rPr>
                <w:b/>
                <w:color w:val="7030A0"/>
              </w:rPr>
              <w:t>;</w:t>
            </w:r>
          </w:p>
          <w:p w:rsidR="00795A09" w:rsidRPr="00A800A5" w:rsidRDefault="00795A09" w:rsidP="00795A09">
            <w:pPr>
              <w:ind w:firstLine="33"/>
              <w:jc w:val="both"/>
              <w:rPr>
                <w:b/>
                <w:color w:val="7030A0"/>
              </w:rPr>
            </w:pPr>
            <w:r w:rsidRPr="00A800A5">
              <w:rPr>
                <w:b/>
                <w:color w:val="7030A0"/>
              </w:rPr>
              <w:t xml:space="preserve">у сільській місцевості – </w:t>
            </w:r>
            <w:r>
              <w:rPr>
                <w:b/>
                <w:color w:val="7030A0"/>
              </w:rPr>
              <w:t>менше 9;</w:t>
            </w:r>
          </w:p>
          <w:p w:rsidR="00795A09" w:rsidRPr="00A800A5" w:rsidRDefault="00795A09" w:rsidP="00795A09">
            <w:pPr>
              <w:ind w:firstLine="33"/>
              <w:jc w:val="both"/>
              <w:rPr>
                <w:b/>
                <w:color w:val="7030A0"/>
              </w:rPr>
            </w:pPr>
            <w:r>
              <w:rPr>
                <w:b/>
                <w:color w:val="7030A0"/>
              </w:rPr>
              <w:t>дл</w:t>
            </w:r>
            <w:r w:rsidRPr="00A35575">
              <w:rPr>
                <w:b/>
                <w:color w:val="7030A0"/>
              </w:rPr>
              <w:t xml:space="preserve">я запланованих перерв із попередженням споживача (без урахування запланованих 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w:t>
            </w:r>
            <w:r>
              <w:rPr>
                <w:b/>
                <w:color w:val="7030A0"/>
              </w:rPr>
              <w:t>–</w:t>
            </w:r>
            <w:r w:rsidRPr="00A35575">
              <w:rPr>
                <w:b/>
                <w:color w:val="7030A0"/>
              </w:rPr>
              <w:t xml:space="preserve"> </w:t>
            </w:r>
            <w:r>
              <w:rPr>
                <w:b/>
                <w:color w:val="7030A0"/>
              </w:rPr>
              <w:t>менше 12</w:t>
            </w:r>
            <w:r w:rsidRPr="00A800A5">
              <w:rPr>
                <w:b/>
                <w:color w:val="7030A0"/>
              </w:rPr>
              <w:t>.</w:t>
            </w:r>
          </w:p>
          <w:p w:rsidR="00795A09" w:rsidRDefault="00795A09" w:rsidP="00795A09">
            <w:pPr>
              <w:jc w:val="both"/>
              <w:rPr>
                <w:color w:val="000000"/>
              </w:rPr>
            </w:pPr>
          </w:p>
          <w:p w:rsidR="00795A09" w:rsidRPr="00A800A5" w:rsidRDefault="00795A09" w:rsidP="00795A09">
            <w:pPr>
              <w:jc w:val="both"/>
              <w:rPr>
                <w:color w:val="000000"/>
              </w:rPr>
            </w:pPr>
          </w:p>
          <w:p w:rsidR="00795A09" w:rsidRDefault="00795A09" w:rsidP="00795A09">
            <w:pPr>
              <w:pStyle w:val="rvps2"/>
              <w:shd w:val="clear" w:color="auto" w:fill="FFFFFF"/>
              <w:spacing w:before="0" w:beforeAutospacing="0" w:after="150" w:afterAutospacing="0"/>
              <w:ind w:firstLine="450"/>
              <w:jc w:val="both"/>
              <w:rPr>
                <w:color w:val="000000"/>
                <w:sz w:val="20"/>
                <w:szCs w:val="20"/>
                <w:lang w:val="uk-UA"/>
              </w:rPr>
            </w:pPr>
            <w:r>
              <w:rPr>
                <w:color w:val="000000"/>
                <w:sz w:val="20"/>
                <w:szCs w:val="20"/>
                <w:lang w:val="uk-UA"/>
              </w:rPr>
              <w:t>Користувач (споживач електричної енергії) при отриманні від ОСР вимоги про самостійне обмеження/припинення споживання електричної енергії зобов’язаний виконати вимогу ОСР та самостійно обмежити/припинити споживання електричної енергії.</w:t>
            </w:r>
          </w:p>
          <w:p w:rsidR="00795A09" w:rsidRDefault="00795A09" w:rsidP="00795A09">
            <w:pPr>
              <w:pStyle w:val="rvps2"/>
              <w:shd w:val="clear" w:color="auto" w:fill="FFFFFF"/>
              <w:spacing w:before="0" w:beforeAutospacing="0" w:after="150" w:afterAutospacing="0"/>
              <w:ind w:firstLine="450"/>
              <w:jc w:val="both"/>
              <w:rPr>
                <w:color w:val="000000"/>
                <w:sz w:val="20"/>
                <w:szCs w:val="20"/>
                <w:lang w:val="uk-UA"/>
              </w:rPr>
            </w:pPr>
            <w:r>
              <w:rPr>
                <w:color w:val="000000"/>
                <w:sz w:val="20"/>
                <w:szCs w:val="20"/>
                <w:lang w:val="uk-UA"/>
              </w:rPr>
              <w:t xml:space="preserve">Користувачі, які мають у власності резервне джерело живлення (електроустановку, яка призначена для виробництва електричної енергії, або УЗЕ), про що має бути зазначено в договорі про надання послуг з розподілу електричної енергії, несуть повну відповідальність за </w:t>
            </w:r>
            <w:r>
              <w:rPr>
                <w:color w:val="000000"/>
                <w:sz w:val="20"/>
                <w:szCs w:val="20"/>
                <w:lang w:val="uk-UA"/>
              </w:rPr>
              <w:lastRenderedPageBreak/>
              <w:t>його технічний стан та готовність до своєчасного пуску.</w:t>
            </w:r>
          </w:p>
          <w:p w:rsidR="00795A09" w:rsidRDefault="00795A09" w:rsidP="00795A09">
            <w:pPr>
              <w:pStyle w:val="rvps2"/>
              <w:shd w:val="clear" w:color="auto" w:fill="FFFFFF"/>
              <w:spacing w:before="0" w:beforeAutospacing="0" w:after="150" w:afterAutospacing="0"/>
              <w:ind w:firstLine="450"/>
              <w:jc w:val="both"/>
              <w:rPr>
                <w:color w:val="000000"/>
                <w:sz w:val="20"/>
                <w:szCs w:val="20"/>
                <w:lang w:val="uk-UA"/>
              </w:rPr>
            </w:pPr>
            <w:r>
              <w:rPr>
                <w:color w:val="000000"/>
                <w:sz w:val="20"/>
                <w:szCs w:val="20"/>
                <w:lang w:val="uk-UA"/>
              </w:rPr>
              <w:t>Збитки та негативні наслідки від несвоєчасного або несанкціонованого пуску резервних джерел живлення відшкодовуються за рахунок їх власників.</w:t>
            </w:r>
          </w:p>
          <w:p w:rsidR="00795A09" w:rsidRDefault="00795A09" w:rsidP="00795A09">
            <w:pPr>
              <w:jc w:val="both"/>
              <w:rPr>
                <w:color w:val="000000"/>
              </w:rPr>
            </w:pPr>
            <w:r>
              <w:rPr>
                <w:color w:val="000000"/>
              </w:rPr>
              <w:t>Якщо Користувач (виробник електричної енергії або оператор УЗЕ) був попереджений ОСР про обмеження/припинення розподілу електричної енергії, то такий виробник повинен обмежити/припинити відпуск електричної енергії своїми генеруючими установками або УЗЕ на час обмеження/припинення розподілу електричної енергії, зазначений ОСР. Якщо виробник електричної енергії або оператор УЗЕ продовжує відпуск електричної енергії до системи розподілу, то він несе відповідальність за будь-які збитки, завдані ОСР іншим Користувачам та/або третім особам у результаті такого продовження відпуску електричної енергії.</w:t>
            </w:r>
          </w:p>
          <w:p w:rsidR="00795A09" w:rsidRDefault="00795A09" w:rsidP="00795A09">
            <w:pPr>
              <w:jc w:val="both"/>
              <w:rPr>
                <w:b/>
                <w:strike/>
                <w:color w:val="000000"/>
                <w:u w:val="single"/>
              </w:rPr>
            </w:pPr>
          </w:p>
          <w:p w:rsidR="00795A09" w:rsidRDefault="00795A09" w:rsidP="00795A09">
            <w:pPr>
              <w:jc w:val="both"/>
              <w:rPr>
                <w:b/>
                <w:color w:val="000000"/>
                <w:u w:val="single"/>
              </w:rPr>
            </w:pPr>
            <w:r w:rsidRPr="005E18FA">
              <w:rPr>
                <w:b/>
                <w:color w:val="000000"/>
                <w:u w:val="single"/>
              </w:rPr>
              <w:t>ПрАТ «Рівнеобленерго»</w:t>
            </w:r>
          </w:p>
          <w:p w:rsidR="00EB1FC9" w:rsidRDefault="00EB1FC9"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b/>
                <w:color w:val="FF0000"/>
              </w:rPr>
            </w:pPr>
            <w:r w:rsidRPr="008114A1">
              <w:rPr>
                <w:color w:val="000000"/>
              </w:rPr>
              <w:t xml:space="preserve">ОСР має право припиняти/обмежувати розподіл електричної енергії на час проведення </w:t>
            </w:r>
            <w:r w:rsidRPr="004C42D3">
              <w:rPr>
                <w:b/>
              </w:rPr>
              <w:t>планових робіт в електромережах</w:t>
            </w:r>
            <w:r w:rsidRPr="004C42D3">
              <w:t xml:space="preserve"> системи розподілу та проведення</w:t>
            </w:r>
            <w:r w:rsidRPr="008114A1">
              <w:rPr>
                <w:color w:val="000000"/>
              </w:rPr>
              <w:t xml:space="preserve"> системних випробувань</w:t>
            </w:r>
            <w:r>
              <w:rPr>
                <w:color w:val="000000"/>
              </w:rPr>
              <w:t xml:space="preserve">, </w:t>
            </w:r>
            <w:r w:rsidRPr="00CD2B94">
              <w:rPr>
                <w:color w:val="FF0000"/>
              </w:rPr>
              <w:t>час на встановлення</w:t>
            </w:r>
            <w:r>
              <w:rPr>
                <w:color w:val="000000"/>
              </w:rPr>
              <w:t xml:space="preserve"> </w:t>
            </w:r>
            <w:r>
              <w:rPr>
                <w:color w:val="FF0000"/>
              </w:rPr>
              <w:t>і</w:t>
            </w:r>
            <w:r>
              <w:rPr>
                <w:color w:val="000000"/>
              </w:rPr>
              <w:t xml:space="preserve"> </w:t>
            </w:r>
            <w:r w:rsidRPr="00CD2B94">
              <w:rPr>
                <w:color w:val="FF0000"/>
              </w:rPr>
              <w:t>зняття приладів</w:t>
            </w:r>
            <w:r>
              <w:rPr>
                <w:color w:val="000000"/>
              </w:rPr>
              <w:t xml:space="preserve"> </w:t>
            </w:r>
            <w:r w:rsidRPr="0033533D">
              <w:rPr>
                <w:color w:val="FF0000"/>
              </w:rPr>
              <w:t>вимірювань показників якості електричної енергії,</w:t>
            </w:r>
            <w:r w:rsidRPr="008114A1">
              <w:rPr>
                <w:color w:val="000000"/>
              </w:rPr>
              <w:t xml:space="preserve"> здійснивши відповідні погодження та попередження відповідно до вимог цього Кодексу.</w:t>
            </w:r>
          </w:p>
          <w:p w:rsidR="00795A09" w:rsidRPr="007C274A" w:rsidRDefault="00795A09" w:rsidP="00795A09">
            <w:pPr>
              <w:jc w:val="both"/>
              <w:rPr>
                <w:b/>
                <w:strike/>
                <w:color w:val="FF0000"/>
              </w:rPr>
            </w:pPr>
            <w:r w:rsidRPr="006F1D27">
              <w:rPr>
                <w:b/>
                <w:color w:val="FF0000"/>
              </w:rPr>
              <w:t xml:space="preserve"> </w:t>
            </w:r>
            <w:r>
              <w:rPr>
                <w:b/>
                <w:color w:val="FF0000"/>
              </w:rPr>
              <w:t xml:space="preserve"> </w:t>
            </w:r>
            <w:r w:rsidRPr="007C274A">
              <w:rPr>
                <w:b/>
                <w:strike/>
                <w:color w:val="FF0000"/>
              </w:rPr>
              <w:t>Припинення та/або обмеження розподілу електричної енергії Користувачів для проведення планових робіт без дотримання вимог пунктів 11.5.5 та 11.5.6 цієї глави забороняється.</w:t>
            </w: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Default="00795A09" w:rsidP="00795A09">
            <w:pPr>
              <w:jc w:val="both"/>
              <w:rPr>
                <w:b/>
              </w:rPr>
            </w:pPr>
          </w:p>
          <w:p w:rsidR="00795A09" w:rsidRPr="00434E97" w:rsidRDefault="00795A09" w:rsidP="00795A09">
            <w:pPr>
              <w:jc w:val="both"/>
              <w:rPr>
                <w:b/>
              </w:rPr>
            </w:pPr>
            <w:r w:rsidRPr="00434E97">
              <w:rPr>
                <w:b/>
              </w:rPr>
              <w:t>Під час проведення планових</w:t>
            </w:r>
            <w:r w:rsidRPr="00434E97">
              <w:t xml:space="preserve"> </w:t>
            </w:r>
            <w:r w:rsidRPr="00434E97">
              <w:rPr>
                <w:b/>
                <w:bCs/>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sidRPr="00434E97">
              <w:rPr>
                <w:b/>
              </w:rPr>
              <w:t>розподілу електричної енергії</w:t>
            </w:r>
            <w:r w:rsidRPr="00434E97">
              <w:rPr>
                <w:b/>
                <w:bCs/>
              </w:rPr>
              <w:t xml:space="preserve"> Користувачів, </w:t>
            </w:r>
            <w:r w:rsidRPr="00434E97">
              <w:rPr>
                <w:b/>
              </w:rPr>
              <w:t xml:space="preserve">з метою зменшення тривалості перерв розподілу електричної енергії ОСР відповідно до схем нормального режиму </w:t>
            </w:r>
            <w:r w:rsidRPr="00434E97">
              <w:rPr>
                <w:b/>
                <w:color w:val="FF0000"/>
              </w:rPr>
              <w:t xml:space="preserve">при наявності технічної можливості </w:t>
            </w:r>
            <w:r w:rsidRPr="00434E97">
              <w:rPr>
                <w:b/>
              </w:rPr>
              <w:t xml:space="preserve">має організовувати </w:t>
            </w:r>
            <w:r w:rsidRPr="00D73E9D">
              <w:rPr>
                <w:b/>
                <w:color w:val="FF0000"/>
              </w:rPr>
              <w:t>ремонтні</w:t>
            </w:r>
            <w:r>
              <w:rPr>
                <w:b/>
              </w:rPr>
              <w:t xml:space="preserve"> </w:t>
            </w:r>
            <w:r w:rsidRPr="00D73E9D">
              <w:rPr>
                <w:b/>
                <w:strike/>
              </w:rPr>
              <w:t>тимчасові</w:t>
            </w:r>
            <w:r w:rsidRPr="00434E97">
              <w:rPr>
                <w:b/>
              </w:rPr>
              <w:t xml:space="preserve"> схеми живлення Користувачів</w:t>
            </w:r>
            <w:r>
              <w:rPr>
                <w:b/>
              </w:rPr>
              <w:t>.</w:t>
            </w:r>
            <w:r w:rsidRPr="00434E97">
              <w:rPr>
                <w:b/>
              </w:rPr>
              <w:t xml:space="preserve"> </w:t>
            </w:r>
            <w:r w:rsidRPr="002D437F">
              <w:rPr>
                <w:b/>
                <w:strike/>
                <w:color w:val="FF0000"/>
              </w:rPr>
              <w:t>або застосовувати автономні джерела живлення.</w:t>
            </w:r>
          </w:p>
          <w:p w:rsidR="00795A09" w:rsidRPr="000D4EE2" w:rsidRDefault="00795A09" w:rsidP="00795A09">
            <w:pPr>
              <w:jc w:val="both"/>
              <w:rPr>
                <w:b/>
                <w:sz w:val="16"/>
                <w:szCs w:val="16"/>
              </w:rPr>
            </w:pPr>
          </w:p>
          <w:p w:rsidR="00795A09" w:rsidRDefault="00795A09" w:rsidP="00795A09">
            <w:pPr>
              <w:jc w:val="both"/>
              <w:rPr>
                <w:b/>
              </w:rPr>
            </w:pPr>
            <w:r w:rsidRPr="000D4EE2">
              <w:rPr>
                <w:b/>
              </w:rPr>
              <w:t>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тимчасових схем живлення Користувачів або застосування автономних джерел живлення.</w:t>
            </w:r>
          </w:p>
          <w:p w:rsidR="00795A09" w:rsidRDefault="00795A09" w:rsidP="00795A09">
            <w:pPr>
              <w:jc w:val="both"/>
              <w:rPr>
                <w:b/>
              </w:rPr>
            </w:pPr>
          </w:p>
          <w:p w:rsidR="00795A09" w:rsidRPr="003E2C92" w:rsidRDefault="00795A09" w:rsidP="00795A09">
            <w:pPr>
              <w:jc w:val="both"/>
              <w:rPr>
                <w:b/>
                <w:color w:val="FF0000"/>
              </w:rPr>
            </w:pPr>
            <w:r w:rsidRPr="000D4EE2">
              <w:rPr>
                <w:b/>
              </w:rPr>
              <w:t xml:space="preserve">Час початку та завершення планової перерви в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w:t>
            </w:r>
            <w:r w:rsidRPr="00183428">
              <w:rPr>
                <w:b/>
              </w:rPr>
              <w:t xml:space="preserve">фактичному періоду </w:t>
            </w:r>
            <w:r w:rsidRPr="00CB43A2">
              <w:rPr>
                <w:b/>
                <w:strike/>
              </w:rPr>
              <w:t>виконання планових робіт</w:t>
            </w:r>
            <w:r w:rsidRPr="000D4EE2">
              <w:rPr>
                <w:b/>
              </w:rPr>
              <w:t xml:space="preserve"> </w:t>
            </w:r>
            <w:r>
              <w:rPr>
                <w:b/>
                <w:color w:val="FF0000"/>
              </w:rPr>
              <w:t xml:space="preserve">дії оперативної заявки </w:t>
            </w:r>
            <w:r w:rsidRPr="0030290B">
              <w:rPr>
                <w:b/>
              </w:rPr>
              <w:t>з відхиленням часу початку та закінчення виконання робіт не більше ніж на одну годину</w:t>
            </w:r>
            <w:r w:rsidRPr="000D4EE2">
              <w:rPr>
                <w:b/>
              </w:rPr>
              <w:t>, що підтверджується документально</w:t>
            </w:r>
            <w:r>
              <w:rPr>
                <w:b/>
              </w:rPr>
              <w:t xml:space="preserve"> </w:t>
            </w:r>
            <w:r w:rsidRPr="00CB43A2">
              <w:rPr>
                <w:b/>
                <w:strike/>
              </w:rPr>
              <w:t>(наряд-допуск)</w:t>
            </w:r>
            <w:r>
              <w:rPr>
                <w:b/>
                <w:color w:val="FF0000"/>
              </w:rPr>
              <w:t xml:space="preserve"> </w:t>
            </w:r>
            <w:r w:rsidRPr="00615F02">
              <w:rPr>
                <w:b/>
                <w:strike/>
                <w:color w:val="FF0000"/>
              </w:rPr>
              <w:t>(</w:t>
            </w:r>
            <w:r w:rsidRPr="00093EAE">
              <w:rPr>
                <w:b/>
                <w:color w:val="FF0000"/>
              </w:rPr>
              <w:t>оперативний журнал чергового диспетчера</w:t>
            </w:r>
            <w:r w:rsidRPr="00615F02">
              <w:rPr>
                <w:b/>
                <w:strike/>
                <w:color w:val="FF0000"/>
              </w:rPr>
              <w:t>)</w:t>
            </w:r>
            <w:r w:rsidRPr="003E2C92">
              <w:rPr>
                <w:b/>
                <w:color w:val="FF0000"/>
              </w:rPr>
              <w:t>.</w:t>
            </w: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color w:val="FF0000"/>
              </w:rPr>
            </w:pPr>
          </w:p>
          <w:p w:rsidR="00795A09" w:rsidRPr="00E86CE6" w:rsidRDefault="00795A09" w:rsidP="00795A09">
            <w:pPr>
              <w:jc w:val="both"/>
              <w:rPr>
                <w:b/>
              </w:rPr>
            </w:pPr>
            <w:r w:rsidRPr="00E86CE6">
              <w:rPr>
                <w:b/>
              </w:rPr>
              <w:t>Перерви розподілу електричної енергії Користувачам для виконання планових</w:t>
            </w:r>
            <w:r w:rsidRPr="00E86CE6">
              <w:t xml:space="preserve"> </w:t>
            </w:r>
            <w:r w:rsidRPr="00E86CE6">
              <w:rPr>
                <w:b/>
                <w:bCs/>
              </w:rPr>
              <w:t xml:space="preserve">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w:t>
            </w:r>
            <w:r w:rsidRPr="00E86CE6">
              <w:rPr>
                <w:b/>
              </w:rPr>
              <w:t xml:space="preserve">планових будівельно-монтажних робіт з приєднання та підключення нових користувачів,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вимірювання показників якості електричної енергії,  при температурі повітря (на території виконання робіт) нижче </w:t>
            </w:r>
            <w:r w:rsidRPr="00E86CE6">
              <w:rPr>
                <w:b/>
                <w:color w:val="FF0000"/>
              </w:rPr>
              <w:t>мінус 10</w:t>
            </w:r>
            <w:r w:rsidRPr="00E86CE6">
              <w:rPr>
                <w:b/>
              </w:rPr>
              <w:t xml:space="preserve"> градусів забороняється. Такі роботи переносяться на іншу дату з наступним попередженням користувачів в установленому порядку.</w:t>
            </w:r>
          </w:p>
          <w:p w:rsidR="00795A09" w:rsidRDefault="00795A09" w:rsidP="00795A09">
            <w:pPr>
              <w:jc w:val="both"/>
              <w:rPr>
                <w:strike/>
                <w:color w:val="FF0000"/>
              </w:rPr>
            </w:pPr>
          </w:p>
          <w:p w:rsidR="00795A09" w:rsidRDefault="00795A09" w:rsidP="00795A09">
            <w:pPr>
              <w:jc w:val="both"/>
              <w:rPr>
                <w:strike/>
                <w:color w:val="FF0000"/>
              </w:rPr>
            </w:pPr>
          </w:p>
          <w:p w:rsidR="00795A09" w:rsidRDefault="00795A09" w:rsidP="00795A09">
            <w:pPr>
              <w:jc w:val="both"/>
              <w:rPr>
                <w:strike/>
                <w:color w:val="FF0000"/>
              </w:rPr>
            </w:pPr>
          </w:p>
          <w:p w:rsidR="00795A09" w:rsidRDefault="00795A09" w:rsidP="00795A09">
            <w:pPr>
              <w:jc w:val="both"/>
              <w:rPr>
                <w:strike/>
                <w:color w:val="FF0000"/>
              </w:rPr>
            </w:pPr>
          </w:p>
          <w:p w:rsidR="00795A09" w:rsidRDefault="00795A09" w:rsidP="00795A09">
            <w:pPr>
              <w:jc w:val="both"/>
              <w:rPr>
                <w:strike/>
                <w:color w:val="FF0000"/>
              </w:rPr>
            </w:pPr>
          </w:p>
          <w:p w:rsidR="00795A09" w:rsidRDefault="00795A09" w:rsidP="00795A09">
            <w:pPr>
              <w:jc w:val="both"/>
              <w:rPr>
                <w:strike/>
                <w:color w:val="FF0000"/>
              </w:rPr>
            </w:pPr>
          </w:p>
          <w:p w:rsidR="00795A09" w:rsidRPr="00972564" w:rsidRDefault="00795A09" w:rsidP="00795A09">
            <w:pPr>
              <w:jc w:val="both"/>
              <w:rPr>
                <w:strike/>
                <w:color w:val="FF0000"/>
              </w:rPr>
            </w:pPr>
            <w:r w:rsidRPr="00972564">
              <w:rPr>
                <w:strike/>
                <w:color w:val="FF0000"/>
              </w:rPr>
              <w:t xml:space="preserve">Тривалість планової перерви </w:t>
            </w:r>
            <w:r w:rsidRPr="00972564">
              <w:rPr>
                <w:b/>
                <w:strike/>
                <w:color w:val="FF0000"/>
              </w:rPr>
              <w:t xml:space="preserve">розподілу електричної енергії </w:t>
            </w:r>
            <w:r w:rsidRPr="00972564">
              <w:rPr>
                <w:strike/>
                <w:color w:val="FF0000"/>
              </w:rPr>
              <w:t xml:space="preserve">не повинна перевищувати сумарно 12 годин на добу, </w:t>
            </w:r>
            <w:r w:rsidRPr="00972564">
              <w:rPr>
                <w:b/>
                <w:strike/>
                <w:color w:val="FF0000"/>
              </w:rPr>
              <w:t>а у період з 1 листопада по 1 квітня не більше 6 годин</w:t>
            </w:r>
            <w:r w:rsidRPr="00972564">
              <w:rPr>
                <w:strike/>
                <w:color w:val="FF0000"/>
              </w:rPr>
              <w:t xml:space="preserve"> </w:t>
            </w:r>
            <w:r w:rsidRPr="00972564">
              <w:rPr>
                <w:b/>
                <w:strike/>
                <w:color w:val="FF0000"/>
              </w:rPr>
              <w:t>на добу</w:t>
            </w:r>
            <w:r w:rsidRPr="00972564">
              <w:rPr>
                <w:strike/>
                <w:color w:val="FF0000"/>
              </w:rPr>
              <w:t>.</w:t>
            </w:r>
          </w:p>
          <w:p w:rsidR="00795A09" w:rsidRPr="00116E89" w:rsidRDefault="00795A09" w:rsidP="00795A09">
            <w:pPr>
              <w:jc w:val="both"/>
              <w:rPr>
                <w:b/>
                <w:color w:val="FF0000"/>
              </w:rPr>
            </w:pPr>
            <w:r w:rsidRPr="00116E89">
              <w:rPr>
                <w:b/>
                <w:color w:val="FF0000"/>
              </w:rPr>
              <w:t xml:space="preserve">Тривалість планової перерви в електропостачанні не повинна перевищувати сумарно 12 годин на добу та 6 годин у зимові місяці, крім планових перерв, які виникли внаслідок проведення робіт з капітального ремонту, будівництва, технічного </w:t>
            </w:r>
            <w:r w:rsidRPr="00116E89">
              <w:rPr>
                <w:b/>
                <w:color w:val="FF0000"/>
              </w:rPr>
              <w:lastRenderedPageBreak/>
              <w:t>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наданою Регулятору, та/або при реалізації договорів про приєднання до електричних мереж системи розподілу згідно з чинними нормативними документами. Тривалість таких перерв не повинна перевищувати 24 годин та 8 годин у зимові місяці у разі неможливості забезпечення резервним живленням.</w:t>
            </w:r>
          </w:p>
          <w:p w:rsidR="00795A09" w:rsidRDefault="00795A09" w:rsidP="00795A09">
            <w:pPr>
              <w:ind w:firstLine="317"/>
              <w:jc w:val="both"/>
              <w:rPr>
                <w:b/>
                <w:color w:val="FF0000"/>
              </w:rPr>
            </w:pPr>
          </w:p>
          <w:p w:rsidR="00795A09" w:rsidRPr="000D4EE2" w:rsidRDefault="00795A09" w:rsidP="00795A09">
            <w:pPr>
              <w:jc w:val="both"/>
              <w:rPr>
                <w:b/>
              </w:rPr>
            </w:pPr>
            <w:r>
              <w:rPr>
                <w:b/>
              </w:rPr>
              <w:t>К</w:t>
            </w:r>
            <w:r w:rsidRPr="000D4EE2">
              <w:rPr>
                <w:b/>
              </w:rPr>
              <w:t>ількість перерв з розподілу електричної енергії протягом попередніх 12 календарних місяців в точці розподілу Користувача (тривалістю понад одну годину) не може перевищувати:</w:t>
            </w:r>
          </w:p>
          <w:p w:rsidR="00795A09" w:rsidRPr="000D4EE2" w:rsidRDefault="00795A09" w:rsidP="00795A09">
            <w:pPr>
              <w:ind w:firstLine="317"/>
              <w:jc w:val="both"/>
              <w:rPr>
                <w:b/>
              </w:rPr>
            </w:pPr>
            <w:r w:rsidRPr="000D4EE2">
              <w:rPr>
                <w:b/>
              </w:rPr>
              <w:t>для перерв без попередження Користувач</w:t>
            </w:r>
            <w:r>
              <w:rPr>
                <w:b/>
              </w:rPr>
              <w:t>ів</w:t>
            </w:r>
            <w:r w:rsidRPr="000D4EE2">
              <w:rPr>
                <w:b/>
              </w:rPr>
              <w:t xml:space="preserve"> та</w:t>
            </w:r>
            <w:r>
              <w:rPr>
                <w:b/>
              </w:rPr>
              <w:t xml:space="preserve"> </w:t>
            </w:r>
            <w:r w:rsidRPr="00972564">
              <w:rPr>
                <w:b/>
                <w:strike/>
                <w:color w:val="FF0000"/>
              </w:rPr>
              <w:t>аварійних перерв (за виключенням перерв в наслідок форс-мажорних обставин та з вини інших осіб)</w:t>
            </w:r>
            <w:r>
              <w:rPr>
                <w:b/>
              </w:rPr>
              <w:t xml:space="preserve"> </w:t>
            </w:r>
            <w:r w:rsidRPr="00972564">
              <w:rPr>
                <w:b/>
                <w:color w:val="FF0000"/>
              </w:rPr>
              <w:t xml:space="preserve">перерв з причин </w:t>
            </w:r>
            <w:r w:rsidRPr="00972564">
              <w:rPr>
                <w:rFonts w:ascii="Arial"/>
                <w:b/>
                <w:color w:val="FF0000"/>
                <w:lang w:val="ru-RU"/>
              </w:rPr>
              <w:t>технологічних</w:t>
            </w:r>
            <w:r w:rsidRPr="00972564">
              <w:rPr>
                <w:rFonts w:ascii="Arial"/>
                <w:b/>
                <w:color w:val="FF0000"/>
                <w:lang w:val="ru-RU"/>
              </w:rPr>
              <w:t xml:space="preserve"> </w:t>
            </w:r>
            <w:r w:rsidRPr="00972564">
              <w:rPr>
                <w:rFonts w:ascii="Arial"/>
                <w:b/>
                <w:color w:val="FF0000"/>
                <w:lang w:val="ru-RU"/>
              </w:rPr>
              <w:t>порушень</w:t>
            </w:r>
            <w:r w:rsidRPr="00334222">
              <w:rPr>
                <w:rFonts w:ascii="Arial"/>
                <w:color w:val="293A55"/>
                <w:sz w:val="18"/>
                <w:lang w:val="ru-RU"/>
              </w:rPr>
              <w:t xml:space="preserve"> </w:t>
            </w:r>
            <w:r w:rsidRPr="000D4EE2">
              <w:rPr>
                <w:b/>
              </w:rPr>
              <w:t>в електричних мережах ліцензіата:</w:t>
            </w:r>
          </w:p>
          <w:p w:rsidR="00795A09" w:rsidRPr="000D4EE2" w:rsidRDefault="00795A09" w:rsidP="00795A09">
            <w:pPr>
              <w:ind w:firstLine="317"/>
              <w:jc w:val="both"/>
              <w:rPr>
                <w:b/>
              </w:rPr>
            </w:pPr>
            <w:r w:rsidRPr="000D4EE2">
              <w:rPr>
                <w:b/>
              </w:rPr>
              <w:t>у міській місцевості – 7;</w:t>
            </w:r>
          </w:p>
          <w:p w:rsidR="00795A09" w:rsidRPr="000D4EE2" w:rsidRDefault="00795A09" w:rsidP="00795A09">
            <w:pPr>
              <w:ind w:firstLine="317"/>
              <w:jc w:val="both"/>
              <w:rPr>
                <w:b/>
              </w:rPr>
            </w:pPr>
            <w:r w:rsidRPr="000D4EE2">
              <w:rPr>
                <w:b/>
              </w:rPr>
              <w:t>у сільській місцевості – 9;</w:t>
            </w:r>
          </w:p>
          <w:p w:rsidR="00795A09" w:rsidRDefault="00795A09" w:rsidP="00795A09">
            <w:pPr>
              <w:ind w:firstLine="317"/>
              <w:jc w:val="both"/>
              <w:rPr>
                <w:b/>
              </w:rPr>
            </w:pPr>
            <w:r w:rsidRPr="000D4EE2">
              <w:rPr>
                <w:b/>
              </w:rPr>
              <w:t xml:space="preserve">для запланованих перерв із попередженням споживача </w:t>
            </w:r>
            <w:r w:rsidRPr="000D4EE2">
              <w:rPr>
                <w:rFonts w:ascii="Arial"/>
                <w:b/>
              </w:rPr>
              <w:t>(</w:t>
            </w:r>
            <w:r w:rsidRPr="000D4EE2">
              <w:rPr>
                <w:rFonts w:ascii="Arial"/>
                <w:b/>
              </w:rPr>
              <w:t>без</w:t>
            </w:r>
            <w:r w:rsidRPr="000D4EE2">
              <w:rPr>
                <w:rFonts w:ascii="Arial"/>
                <w:b/>
              </w:rPr>
              <w:t xml:space="preserve"> </w:t>
            </w:r>
            <w:r w:rsidRPr="000D4EE2">
              <w:rPr>
                <w:rFonts w:ascii="Arial"/>
                <w:b/>
              </w:rPr>
              <w:t>урахування</w:t>
            </w:r>
            <w:r w:rsidRPr="000D4EE2">
              <w:rPr>
                <w:rFonts w:ascii="Arial"/>
                <w:b/>
              </w:rPr>
              <w:t xml:space="preserve"> </w:t>
            </w:r>
            <w:r w:rsidRPr="000D4EE2">
              <w:rPr>
                <w:rFonts w:ascii="Arial"/>
                <w:b/>
              </w:rPr>
              <w:t>запланованих</w:t>
            </w:r>
            <w:r w:rsidRPr="000D4EE2">
              <w:rPr>
                <w:rFonts w:ascii="Arial"/>
                <w:b/>
              </w:rPr>
              <w:t xml:space="preserve"> </w:t>
            </w:r>
            <w:r w:rsidRPr="000D4EE2">
              <w:rPr>
                <w:rFonts w:ascii="Arial"/>
                <w:b/>
              </w:rPr>
              <w:t>перерв</w:t>
            </w:r>
            <w:r w:rsidRPr="000D4EE2">
              <w:rPr>
                <w:rFonts w:ascii="Arial"/>
                <w:b/>
              </w:rPr>
              <w:t xml:space="preserve"> </w:t>
            </w:r>
            <w:r w:rsidRPr="000D4EE2">
              <w:rPr>
                <w:rFonts w:ascii="Arial"/>
                <w:b/>
              </w:rPr>
              <w:t>в</w:t>
            </w:r>
            <w:r w:rsidRPr="000D4EE2">
              <w:rPr>
                <w:rFonts w:ascii="Arial"/>
                <w:b/>
              </w:rPr>
              <w:t xml:space="preserve"> </w:t>
            </w:r>
            <w:r w:rsidRPr="000D4EE2">
              <w:rPr>
                <w:rFonts w:ascii="Arial"/>
                <w:b/>
              </w:rPr>
              <w:t>електропостачанні</w:t>
            </w:r>
            <w:r w:rsidRPr="000D4EE2">
              <w:rPr>
                <w:rFonts w:ascii="Arial"/>
                <w:b/>
              </w:rPr>
              <w:t xml:space="preserve">, </w:t>
            </w:r>
            <w:r w:rsidRPr="000D4EE2">
              <w:rPr>
                <w:rFonts w:ascii="Arial"/>
                <w:b/>
              </w:rPr>
              <w:t>які</w:t>
            </w:r>
            <w:r w:rsidRPr="000D4EE2">
              <w:rPr>
                <w:rFonts w:ascii="Arial"/>
                <w:b/>
              </w:rPr>
              <w:t xml:space="preserve"> </w:t>
            </w:r>
            <w:r w:rsidRPr="000D4EE2">
              <w:rPr>
                <w:rFonts w:ascii="Arial"/>
                <w:b/>
              </w:rPr>
              <w:t>виникли</w:t>
            </w:r>
            <w:r w:rsidRPr="000D4EE2">
              <w:rPr>
                <w:rFonts w:ascii="Arial"/>
                <w:b/>
              </w:rPr>
              <w:t xml:space="preserve"> </w:t>
            </w:r>
            <w:r w:rsidRPr="000D4EE2">
              <w:rPr>
                <w:rFonts w:ascii="Arial"/>
                <w:b/>
              </w:rPr>
              <w:t>внаслідок</w:t>
            </w:r>
            <w:r w:rsidRPr="000D4EE2">
              <w:rPr>
                <w:rFonts w:ascii="Arial"/>
                <w:b/>
              </w:rPr>
              <w:t xml:space="preserve"> </w:t>
            </w:r>
            <w:r w:rsidRPr="000D4EE2">
              <w:rPr>
                <w:rFonts w:ascii="Arial"/>
                <w:b/>
              </w:rPr>
              <w:t>проведення</w:t>
            </w:r>
            <w:r w:rsidRPr="000D4EE2">
              <w:rPr>
                <w:rFonts w:ascii="Arial"/>
                <w:b/>
              </w:rPr>
              <w:t xml:space="preserve"> </w:t>
            </w:r>
            <w:r w:rsidRPr="000D4EE2">
              <w:rPr>
                <w:rFonts w:ascii="Arial"/>
                <w:b/>
              </w:rPr>
              <w:t>робіт</w:t>
            </w:r>
            <w:r w:rsidRPr="000D4EE2">
              <w:rPr>
                <w:rFonts w:ascii="Arial"/>
                <w:b/>
              </w:rPr>
              <w:t xml:space="preserve"> </w:t>
            </w:r>
            <w:r w:rsidRPr="000D4EE2">
              <w:rPr>
                <w:rFonts w:ascii="Arial"/>
                <w:b/>
              </w:rPr>
              <w:t>з</w:t>
            </w:r>
            <w:r w:rsidRPr="000D4EE2">
              <w:rPr>
                <w:rFonts w:ascii="Arial"/>
                <w:b/>
              </w:rPr>
              <w:t xml:space="preserve"> </w:t>
            </w:r>
            <w:r w:rsidRPr="000D4EE2">
              <w:rPr>
                <w:rFonts w:ascii="Arial"/>
                <w:b/>
              </w:rPr>
              <w:t>капітального</w:t>
            </w:r>
            <w:r w:rsidRPr="000D4EE2">
              <w:rPr>
                <w:rFonts w:ascii="Arial"/>
                <w:b/>
              </w:rPr>
              <w:t xml:space="preserve"> </w:t>
            </w:r>
            <w:r w:rsidRPr="000D4EE2">
              <w:rPr>
                <w:rFonts w:ascii="Arial"/>
                <w:b/>
              </w:rPr>
              <w:t>ремонту</w:t>
            </w:r>
            <w:r w:rsidRPr="000D4EE2">
              <w:rPr>
                <w:rFonts w:ascii="Arial"/>
                <w:b/>
              </w:rPr>
              <w:t xml:space="preserve">, </w:t>
            </w:r>
            <w:r w:rsidRPr="000D4EE2">
              <w:rPr>
                <w:rFonts w:ascii="Arial"/>
                <w:b/>
              </w:rPr>
              <w:t>будівництва</w:t>
            </w:r>
            <w:r w:rsidRPr="000D4EE2">
              <w:rPr>
                <w:rFonts w:ascii="Arial"/>
                <w:b/>
              </w:rPr>
              <w:t xml:space="preserve">, </w:t>
            </w:r>
            <w:r w:rsidRPr="000D4EE2">
              <w:rPr>
                <w:rFonts w:ascii="Arial"/>
                <w:b/>
              </w:rPr>
              <w:t>технічного</w:t>
            </w:r>
            <w:r w:rsidRPr="000D4EE2">
              <w:rPr>
                <w:rFonts w:ascii="Arial"/>
                <w:b/>
              </w:rPr>
              <w:t xml:space="preserve"> </w:t>
            </w:r>
            <w:r w:rsidRPr="000D4EE2">
              <w:rPr>
                <w:rFonts w:ascii="Arial"/>
                <w:b/>
              </w:rPr>
              <w:t>переоснащення</w:t>
            </w:r>
            <w:r w:rsidRPr="000D4EE2">
              <w:rPr>
                <w:rFonts w:ascii="Arial"/>
                <w:b/>
              </w:rPr>
              <w:t xml:space="preserve">, </w:t>
            </w:r>
            <w:r w:rsidRPr="000D4EE2">
              <w:rPr>
                <w:rFonts w:ascii="Arial"/>
                <w:b/>
              </w:rPr>
              <w:t>реконструкції</w:t>
            </w:r>
            <w:r w:rsidRPr="000D4EE2">
              <w:rPr>
                <w:rFonts w:ascii="Arial"/>
                <w:b/>
              </w:rPr>
              <w:t xml:space="preserve">, </w:t>
            </w:r>
            <w:r w:rsidRPr="000D4EE2">
              <w:rPr>
                <w:rFonts w:ascii="Arial"/>
                <w:b/>
              </w:rPr>
              <w:t>модернізації</w:t>
            </w:r>
            <w:r w:rsidRPr="000D4EE2">
              <w:rPr>
                <w:rFonts w:ascii="Arial"/>
                <w:b/>
              </w:rPr>
              <w:t xml:space="preserve"> </w:t>
            </w:r>
            <w:r w:rsidRPr="000D4EE2">
              <w:rPr>
                <w:rFonts w:ascii="Arial"/>
                <w:b/>
              </w:rPr>
              <w:t>електричних</w:t>
            </w:r>
            <w:r w:rsidRPr="000D4EE2">
              <w:rPr>
                <w:rFonts w:ascii="Arial"/>
                <w:b/>
              </w:rPr>
              <w:t xml:space="preserve"> </w:t>
            </w:r>
            <w:r w:rsidRPr="000D4EE2">
              <w:rPr>
                <w:rFonts w:ascii="Arial"/>
                <w:b/>
              </w:rPr>
              <w:t>мереж</w:t>
            </w:r>
            <w:r w:rsidRPr="000D4EE2">
              <w:rPr>
                <w:rFonts w:ascii="Arial"/>
                <w:b/>
              </w:rPr>
              <w:t xml:space="preserve">, </w:t>
            </w:r>
            <w:r w:rsidRPr="000D4EE2">
              <w:rPr>
                <w:rFonts w:ascii="Arial"/>
                <w:b/>
              </w:rPr>
              <w:t>якщо</w:t>
            </w:r>
            <w:r w:rsidRPr="000D4EE2">
              <w:rPr>
                <w:rFonts w:ascii="Arial"/>
                <w:b/>
              </w:rPr>
              <w:t xml:space="preserve"> </w:t>
            </w:r>
            <w:r w:rsidRPr="000D4EE2">
              <w:rPr>
                <w:rFonts w:ascii="Arial"/>
                <w:b/>
              </w:rPr>
              <w:t>виконання</w:t>
            </w:r>
            <w:r w:rsidRPr="000D4EE2">
              <w:rPr>
                <w:rFonts w:ascii="Arial"/>
                <w:b/>
              </w:rPr>
              <w:t xml:space="preserve"> </w:t>
            </w:r>
            <w:r w:rsidRPr="000D4EE2">
              <w:rPr>
                <w:rFonts w:ascii="Arial"/>
                <w:b/>
              </w:rPr>
              <w:t>таких</w:t>
            </w:r>
            <w:r w:rsidRPr="000D4EE2">
              <w:rPr>
                <w:rFonts w:ascii="Arial"/>
                <w:b/>
              </w:rPr>
              <w:t xml:space="preserve"> </w:t>
            </w:r>
            <w:r w:rsidRPr="000D4EE2">
              <w:rPr>
                <w:rFonts w:ascii="Arial"/>
                <w:b/>
              </w:rPr>
              <w:t>робіт</w:t>
            </w:r>
            <w:r w:rsidRPr="000D4EE2">
              <w:rPr>
                <w:rFonts w:ascii="Arial"/>
                <w:b/>
              </w:rPr>
              <w:t xml:space="preserve"> </w:t>
            </w:r>
            <w:r w:rsidRPr="000D4EE2">
              <w:rPr>
                <w:rFonts w:ascii="Arial"/>
                <w:b/>
              </w:rPr>
              <w:t>передбачене</w:t>
            </w:r>
            <w:r w:rsidRPr="000D4EE2">
              <w:rPr>
                <w:rFonts w:ascii="Arial"/>
                <w:b/>
              </w:rPr>
              <w:t xml:space="preserve"> </w:t>
            </w:r>
            <w:r w:rsidRPr="000D4EE2">
              <w:rPr>
                <w:rFonts w:ascii="Arial"/>
                <w:b/>
              </w:rPr>
              <w:t>інвестиційною</w:t>
            </w:r>
            <w:r w:rsidRPr="000D4EE2">
              <w:rPr>
                <w:rFonts w:ascii="Arial"/>
                <w:b/>
              </w:rPr>
              <w:t xml:space="preserve"> </w:t>
            </w:r>
            <w:r w:rsidRPr="000D4EE2">
              <w:rPr>
                <w:rFonts w:ascii="Arial"/>
                <w:b/>
              </w:rPr>
              <w:t>програмою</w:t>
            </w:r>
            <w:r w:rsidRPr="000D4EE2">
              <w:rPr>
                <w:rFonts w:ascii="Arial"/>
                <w:b/>
              </w:rPr>
              <w:t xml:space="preserve"> </w:t>
            </w:r>
            <w:r w:rsidRPr="000D4EE2">
              <w:rPr>
                <w:rFonts w:ascii="Arial"/>
                <w:b/>
                <w:lang w:val="ru-RU"/>
              </w:rPr>
              <w:t>ОСР</w:t>
            </w:r>
            <w:r w:rsidRPr="000D4EE2">
              <w:rPr>
                <w:rFonts w:ascii="Arial"/>
                <w:b/>
                <w:lang w:val="ru-RU"/>
              </w:rPr>
              <w:t xml:space="preserve"> </w:t>
            </w:r>
            <w:r w:rsidRPr="000D4EE2">
              <w:rPr>
                <w:rFonts w:ascii="Arial"/>
                <w:b/>
                <w:lang w:val="ru-RU"/>
              </w:rPr>
              <w:t>та</w:t>
            </w:r>
            <w:r w:rsidRPr="000D4EE2">
              <w:rPr>
                <w:rFonts w:ascii="Arial"/>
                <w:b/>
                <w:lang w:val="ru-RU"/>
              </w:rPr>
              <w:t>/</w:t>
            </w:r>
            <w:r w:rsidRPr="000D4EE2">
              <w:rPr>
                <w:rFonts w:ascii="Arial"/>
                <w:b/>
                <w:lang w:val="ru-RU"/>
              </w:rPr>
              <w:t>або</w:t>
            </w:r>
            <w:r w:rsidRPr="000D4EE2">
              <w:rPr>
                <w:rFonts w:ascii="Arial"/>
                <w:b/>
                <w:lang w:val="ru-RU"/>
              </w:rPr>
              <w:t xml:space="preserve"> </w:t>
            </w:r>
            <w:r w:rsidRPr="000D4EE2">
              <w:rPr>
                <w:rFonts w:ascii="Arial"/>
                <w:b/>
                <w:lang w:val="ru-RU"/>
              </w:rPr>
              <w:t>річною</w:t>
            </w:r>
            <w:r w:rsidRPr="000D4EE2">
              <w:rPr>
                <w:rFonts w:ascii="Arial"/>
                <w:b/>
                <w:lang w:val="ru-RU"/>
              </w:rPr>
              <w:t xml:space="preserve"> </w:t>
            </w:r>
            <w:r w:rsidRPr="000D4EE2">
              <w:rPr>
                <w:rFonts w:ascii="Arial"/>
                <w:b/>
                <w:lang w:val="ru-RU"/>
              </w:rPr>
              <w:t>програмою</w:t>
            </w:r>
            <w:r w:rsidRPr="000D4EE2">
              <w:rPr>
                <w:rFonts w:ascii="Arial"/>
                <w:b/>
                <w:lang w:val="ru-RU"/>
              </w:rPr>
              <w:t xml:space="preserve"> </w:t>
            </w:r>
            <w:r w:rsidRPr="000D4EE2">
              <w:rPr>
                <w:rFonts w:ascii="Arial"/>
                <w:b/>
                <w:lang w:val="ru-RU"/>
              </w:rPr>
              <w:t>ремонтів</w:t>
            </w:r>
            <w:r w:rsidRPr="000D4EE2">
              <w:rPr>
                <w:rFonts w:ascii="Arial"/>
                <w:b/>
                <w:lang w:val="ru-RU"/>
              </w:rPr>
              <w:t xml:space="preserve"> </w:t>
            </w:r>
            <w:r w:rsidRPr="000D4EE2">
              <w:rPr>
                <w:rFonts w:ascii="Arial"/>
                <w:b/>
                <w:lang w:val="ru-RU"/>
              </w:rPr>
              <w:t>ОСР</w:t>
            </w:r>
            <w:r w:rsidRPr="000D4EE2">
              <w:rPr>
                <w:rFonts w:ascii="Arial"/>
                <w:b/>
                <w:lang w:val="ru-RU"/>
              </w:rPr>
              <w:t xml:space="preserve">, </w:t>
            </w:r>
            <w:r w:rsidRPr="000D4EE2">
              <w:rPr>
                <w:rFonts w:ascii="Arial"/>
                <w:b/>
                <w:lang w:val="ru-RU"/>
              </w:rPr>
              <w:t>та</w:t>
            </w:r>
            <w:r w:rsidRPr="000D4EE2">
              <w:rPr>
                <w:rFonts w:ascii="Arial"/>
                <w:b/>
                <w:lang w:val="ru-RU"/>
              </w:rPr>
              <w:t>/</w:t>
            </w:r>
            <w:r w:rsidRPr="000D4EE2">
              <w:rPr>
                <w:rFonts w:ascii="Arial"/>
                <w:b/>
                <w:lang w:val="ru-RU"/>
              </w:rPr>
              <w:t>або</w:t>
            </w:r>
            <w:r w:rsidRPr="000D4EE2">
              <w:rPr>
                <w:rFonts w:ascii="Arial"/>
                <w:b/>
                <w:lang w:val="ru-RU"/>
              </w:rPr>
              <w:t xml:space="preserve"> </w:t>
            </w:r>
            <w:r w:rsidRPr="000D4EE2">
              <w:rPr>
                <w:rFonts w:ascii="Arial"/>
                <w:b/>
                <w:lang w:val="ru-RU"/>
              </w:rPr>
              <w:t>при</w:t>
            </w:r>
            <w:r w:rsidRPr="000D4EE2">
              <w:rPr>
                <w:rFonts w:ascii="Arial"/>
                <w:b/>
                <w:lang w:val="ru-RU"/>
              </w:rPr>
              <w:t xml:space="preserve"> </w:t>
            </w:r>
            <w:r w:rsidRPr="000D4EE2">
              <w:rPr>
                <w:rFonts w:ascii="Arial"/>
                <w:b/>
                <w:lang w:val="ru-RU"/>
              </w:rPr>
              <w:t>реалізації</w:t>
            </w:r>
            <w:r w:rsidRPr="000D4EE2">
              <w:rPr>
                <w:rFonts w:ascii="Arial"/>
                <w:b/>
                <w:lang w:val="ru-RU"/>
              </w:rPr>
              <w:t xml:space="preserve"> </w:t>
            </w:r>
            <w:r w:rsidRPr="000D4EE2">
              <w:rPr>
                <w:rFonts w:ascii="Arial"/>
                <w:b/>
                <w:lang w:val="ru-RU"/>
              </w:rPr>
              <w:t>договорів</w:t>
            </w:r>
            <w:r w:rsidRPr="000D4EE2">
              <w:rPr>
                <w:rFonts w:ascii="Arial"/>
                <w:b/>
                <w:lang w:val="ru-RU"/>
              </w:rPr>
              <w:t xml:space="preserve"> </w:t>
            </w:r>
            <w:r w:rsidRPr="000D4EE2">
              <w:rPr>
                <w:rFonts w:ascii="Arial"/>
                <w:b/>
                <w:lang w:val="ru-RU"/>
              </w:rPr>
              <w:t>приєднання</w:t>
            </w:r>
            <w:r w:rsidRPr="000D4EE2">
              <w:rPr>
                <w:rFonts w:ascii="Arial"/>
                <w:b/>
                <w:lang w:val="ru-RU"/>
              </w:rPr>
              <w:t xml:space="preserve"> </w:t>
            </w:r>
            <w:r w:rsidRPr="000D4EE2">
              <w:rPr>
                <w:rFonts w:ascii="Arial"/>
                <w:b/>
                <w:lang w:val="ru-RU"/>
              </w:rPr>
              <w:t>електроустановок</w:t>
            </w:r>
            <w:r w:rsidRPr="000D4EE2">
              <w:rPr>
                <w:rFonts w:ascii="Arial"/>
                <w:b/>
                <w:lang w:val="ru-RU"/>
              </w:rPr>
              <w:t xml:space="preserve"> </w:t>
            </w:r>
            <w:r w:rsidRPr="000D4EE2">
              <w:rPr>
                <w:rFonts w:ascii="Arial"/>
                <w:b/>
                <w:lang w:val="ru-RU"/>
              </w:rPr>
              <w:t>споживачів</w:t>
            </w:r>
            <w:r w:rsidRPr="000D4EE2">
              <w:rPr>
                <w:rFonts w:ascii="Arial"/>
                <w:b/>
                <w:lang w:val="ru-RU"/>
              </w:rPr>
              <w:t xml:space="preserve"> </w:t>
            </w:r>
            <w:r w:rsidRPr="000D4EE2">
              <w:rPr>
                <w:rFonts w:ascii="Arial"/>
                <w:b/>
                <w:lang w:val="ru-RU"/>
              </w:rPr>
              <w:t>згідно</w:t>
            </w:r>
            <w:r w:rsidRPr="000D4EE2">
              <w:rPr>
                <w:rFonts w:ascii="Arial"/>
                <w:b/>
                <w:lang w:val="ru-RU"/>
              </w:rPr>
              <w:t xml:space="preserve"> </w:t>
            </w:r>
            <w:r w:rsidRPr="000D4EE2">
              <w:rPr>
                <w:rFonts w:ascii="Arial"/>
                <w:b/>
                <w:lang w:val="ru-RU"/>
              </w:rPr>
              <w:t>з</w:t>
            </w:r>
            <w:r w:rsidRPr="000D4EE2">
              <w:rPr>
                <w:rFonts w:ascii="Arial"/>
                <w:b/>
                <w:lang w:val="ru-RU"/>
              </w:rPr>
              <w:t xml:space="preserve"> </w:t>
            </w:r>
            <w:r w:rsidRPr="000D4EE2">
              <w:rPr>
                <w:rFonts w:ascii="Arial"/>
                <w:b/>
                <w:lang w:val="ru-RU"/>
              </w:rPr>
              <w:t>чинними</w:t>
            </w:r>
            <w:r w:rsidRPr="000D4EE2">
              <w:rPr>
                <w:rFonts w:ascii="Arial"/>
                <w:b/>
                <w:lang w:val="ru-RU"/>
              </w:rPr>
              <w:t xml:space="preserve"> </w:t>
            </w:r>
            <w:r w:rsidRPr="000D4EE2">
              <w:rPr>
                <w:rFonts w:ascii="Arial"/>
                <w:b/>
                <w:lang w:val="ru-RU"/>
              </w:rPr>
              <w:t>нормативними</w:t>
            </w:r>
            <w:r w:rsidRPr="000D4EE2">
              <w:rPr>
                <w:rFonts w:ascii="Arial"/>
                <w:b/>
                <w:lang w:val="ru-RU"/>
              </w:rPr>
              <w:t xml:space="preserve"> </w:t>
            </w:r>
            <w:r w:rsidRPr="000D4EE2">
              <w:rPr>
                <w:rFonts w:ascii="Arial"/>
                <w:b/>
                <w:lang w:val="ru-RU"/>
              </w:rPr>
              <w:t>документами</w:t>
            </w:r>
            <w:r w:rsidRPr="000D4EE2">
              <w:rPr>
                <w:rFonts w:ascii="Arial"/>
                <w:b/>
                <w:lang w:val="ru-RU"/>
              </w:rPr>
              <w:t>) - 12</w:t>
            </w:r>
            <w:r w:rsidRPr="000D4EE2">
              <w:rPr>
                <w:b/>
              </w:rPr>
              <w:t>.</w:t>
            </w:r>
          </w:p>
          <w:p w:rsidR="00795A09" w:rsidRDefault="00795A09" w:rsidP="00795A09">
            <w:pPr>
              <w:ind w:firstLine="317"/>
              <w:jc w:val="both"/>
              <w:rPr>
                <w:b/>
              </w:rPr>
            </w:pPr>
          </w:p>
          <w:p w:rsidR="0062332E" w:rsidRDefault="0062332E" w:rsidP="00795A09">
            <w:pPr>
              <w:ind w:firstLine="317"/>
              <w:jc w:val="both"/>
              <w:rPr>
                <w:b/>
              </w:rPr>
            </w:pPr>
          </w:p>
          <w:p w:rsidR="00795A09" w:rsidRDefault="00795A09" w:rsidP="00795A09">
            <w:pPr>
              <w:ind w:firstLine="317"/>
              <w:jc w:val="both"/>
              <w:rPr>
                <w:b/>
                <w:color w:val="000000"/>
                <w:u w:val="single"/>
              </w:rPr>
            </w:pPr>
            <w:r>
              <w:rPr>
                <w:b/>
                <w:color w:val="000000"/>
                <w:u w:val="single"/>
              </w:rPr>
              <w:lastRenderedPageBreak/>
              <w:t>АТ «Житомиробленерго»</w:t>
            </w:r>
          </w:p>
          <w:p w:rsidR="0062332E" w:rsidRDefault="0062332E" w:rsidP="00795A09">
            <w:pPr>
              <w:ind w:firstLine="317"/>
              <w:jc w:val="both"/>
              <w:rPr>
                <w:b/>
                <w:color w:val="000000"/>
                <w:u w:val="single"/>
              </w:rPr>
            </w:pPr>
            <w:r>
              <w:rPr>
                <w:b/>
                <w:color w:val="000000"/>
                <w:u w:val="single"/>
              </w:rPr>
              <w:t>Пропозиції надані після 09.04.2024 (кінцевий термін надання пропозицій)</w:t>
            </w:r>
          </w:p>
          <w:p w:rsidR="00795A09" w:rsidRDefault="00795A09" w:rsidP="00795A09">
            <w:pPr>
              <w:jc w:val="both"/>
              <w:rPr>
                <w:b/>
                <w:color w:val="FF0000"/>
              </w:rPr>
            </w:pPr>
            <w:r w:rsidRPr="008114A1">
              <w:rPr>
                <w:color w:val="000000"/>
              </w:rPr>
              <w:t xml:space="preserve">ОСР має право припиняти/обмежувати розподіл електричної енергії на час проведення </w:t>
            </w:r>
            <w:r w:rsidRPr="004C42D3">
              <w:rPr>
                <w:b/>
              </w:rPr>
              <w:t>планових робіт в електромережах</w:t>
            </w:r>
            <w:r w:rsidRPr="004C42D3">
              <w:t xml:space="preserve"> системи розподілу та проведення</w:t>
            </w:r>
            <w:r w:rsidRPr="008114A1">
              <w:rPr>
                <w:color w:val="000000"/>
              </w:rPr>
              <w:t xml:space="preserve"> системних випробувань</w:t>
            </w:r>
            <w:r>
              <w:rPr>
                <w:color w:val="000000"/>
              </w:rPr>
              <w:t xml:space="preserve">, </w:t>
            </w:r>
            <w:r w:rsidRPr="00CD2B94">
              <w:rPr>
                <w:color w:val="FF0000"/>
              </w:rPr>
              <w:t>час на встановлення</w:t>
            </w:r>
            <w:r>
              <w:rPr>
                <w:color w:val="000000"/>
              </w:rPr>
              <w:t xml:space="preserve"> </w:t>
            </w:r>
            <w:r>
              <w:rPr>
                <w:color w:val="FF0000"/>
              </w:rPr>
              <w:t>і</w:t>
            </w:r>
            <w:r>
              <w:rPr>
                <w:color w:val="000000"/>
              </w:rPr>
              <w:t xml:space="preserve"> </w:t>
            </w:r>
            <w:r w:rsidRPr="00CD2B94">
              <w:rPr>
                <w:color w:val="FF0000"/>
              </w:rPr>
              <w:t>зняття приладів</w:t>
            </w:r>
            <w:r>
              <w:rPr>
                <w:color w:val="000000"/>
              </w:rPr>
              <w:t xml:space="preserve"> </w:t>
            </w:r>
            <w:r w:rsidRPr="0033533D">
              <w:rPr>
                <w:color w:val="FF0000"/>
              </w:rPr>
              <w:t>вимірювань показників якості електричної енергії,</w:t>
            </w:r>
            <w:r w:rsidRPr="008114A1">
              <w:rPr>
                <w:color w:val="000000"/>
              </w:rPr>
              <w:t xml:space="preserve"> здійснивши відповідні погодження та попередження відповідно до вимог цього Кодексу.</w:t>
            </w:r>
          </w:p>
          <w:p w:rsidR="00795A09" w:rsidRPr="007C274A" w:rsidRDefault="00795A09" w:rsidP="00795A09">
            <w:pPr>
              <w:jc w:val="both"/>
              <w:rPr>
                <w:b/>
                <w:strike/>
                <w:color w:val="FF0000"/>
              </w:rPr>
            </w:pPr>
            <w:r w:rsidRPr="006F1D27">
              <w:rPr>
                <w:b/>
                <w:color w:val="FF0000"/>
              </w:rPr>
              <w:t xml:space="preserve"> </w:t>
            </w:r>
            <w:r>
              <w:rPr>
                <w:b/>
                <w:color w:val="FF0000"/>
              </w:rPr>
              <w:t xml:space="preserve"> </w:t>
            </w:r>
            <w:r w:rsidRPr="007C274A">
              <w:rPr>
                <w:b/>
                <w:strike/>
                <w:color w:val="FF0000"/>
              </w:rPr>
              <w:t>Припинення та/або обмеження розподілу електричної енергії Користувачів для проведення планових робіт без дотримання вимог пунктів 11.5.5 та 11.5.6 цієї глави забороняється.</w:t>
            </w:r>
          </w:p>
          <w:p w:rsidR="00795A09" w:rsidRDefault="00795A09" w:rsidP="00795A09">
            <w:pPr>
              <w:jc w:val="both"/>
              <w:rPr>
                <w:b/>
              </w:rPr>
            </w:pPr>
          </w:p>
          <w:p w:rsidR="00795A09" w:rsidRDefault="00795A09" w:rsidP="00795A09">
            <w:pPr>
              <w:jc w:val="both"/>
              <w:rPr>
                <w:b/>
              </w:rPr>
            </w:pPr>
          </w:p>
          <w:p w:rsidR="00795A09" w:rsidRPr="00434E97" w:rsidRDefault="00795A09" w:rsidP="00795A09">
            <w:pPr>
              <w:jc w:val="both"/>
              <w:rPr>
                <w:b/>
              </w:rPr>
            </w:pPr>
            <w:r w:rsidRPr="00434E97">
              <w:rPr>
                <w:b/>
              </w:rPr>
              <w:t>Під час проведення планових</w:t>
            </w:r>
            <w:r w:rsidRPr="00434E97">
              <w:t xml:space="preserve"> </w:t>
            </w:r>
            <w:r w:rsidRPr="00434E97">
              <w:rPr>
                <w:b/>
                <w:bCs/>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sidRPr="00434E97">
              <w:rPr>
                <w:b/>
              </w:rPr>
              <w:t>розподілу електричної енергії</w:t>
            </w:r>
            <w:r w:rsidRPr="00434E97">
              <w:rPr>
                <w:b/>
                <w:bCs/>
              </w:rPr>
              <w:t xml:space="preserve"> Користувачів, </w:t>
            </w:r>
            <w:r w:rsidRPr="00434E97">
              <w:rPr>
                <w:b/>
              </w:rPr>
              <w:t xml:space="preserve">з метою зменшення тривалості перерв розподілу електричної енергії ОСР відповідно до схем нормального режиму </w:t>
            </w:r>
            <w:r w:rsidRPr="00434E97">
              <w:rPr>
                <w:b/>
                <w:color w:val="FF0000"/>
              </w:rPr>
              <w:t xml:space="preserve">при наявності технічної можливості </w:t>
            </w:r>
            <w:r w:rsidRPr="00434E97">
              <w:rPr>
                <w:b/>
              </w:rPr>
              <w:t xml:space="preserve">має організовувати </w:t>
            </w:r>
            <w:r w:rsidRPr="00D73E9D">
              <w:rPr>
                <w:b/>
                <w:color w:val="FF0000"/>
              </w:rPr>
              <w:t>ремонтні</w:t>
            </w:r>
            <w:r>
              <w:rPr>
                <w:b/>
              </w:rPr>
              <w:t xml:space="preserve"> </w:t>
            </w:r>
            <w:r w:rsidRPr="00D73E9D">
              <w:rPr>
                <w:b/>
                <w:strike/>
              </w:rPr>
              <w:t>тимчасові</w:t>
            </w:r>
            <w:r w:rsidRPr="00434E97">
              <w:rPr>
                <w:b/>
              </w:rPr>
              <w:t xml:space="preserve"> схеми живлення Користувачів</w:t>
            </w:r>
            <w:r>
              <w:rPr>
                <w:b/>
              </w:rPr>
              <w:t>.</w:t>
            </w:r>
            <w:r w:rsidRPr="00434E97">
              <w:rPr>
                <w:b/>
              </w:rPr>
              <w:t xml:space="preserve"> </w:t>
            </w:r>
            <w:r w:rsidRPr="002D437F">
              <w:rPr>
                <w:b/>
                <w:strike/>
                <w:color w:val="FF0000"/>
              </w:rPr>
              <w:t>або застосовувати автономні джерела живлення.</w:t>
            </w:r>
          </w:p>
          <w:p w:rsidR="00795A09" w:rsidRPr="000D4EE2" w:rsidRDefault="00795A09" w:rsidP="00795A09">
            <w:pPr>
              <w:jc w:val="both"/>
              <w:rPr>
                <w:b/>
                <w:sz w:val="16"/>
                <w:szCs w:val="16"/>
              </w:rPr>
            </w:pPr>
          </w:p>
          <w:p w:rsidR="00795A09" w:rsidRDefault="00795A09" w:rsidP="00795A09">
            <w:pPr>
              <w:jc w:val="both"/>
              <w:rPr>
                <w:b/>
              </w:rPr>
            </w:pPr>
            <w:r w:rsidRPr="000D4EE2">
              <w:rPr>
                <w:b/>
              </w:rPr>
              <w:t>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тимчасових схем живлення Користувачів або застосування автономних джерел живлення.</w:t>
            </w:r>
          </w:p>
          <w:p w:rsidR="00795A09" w:rsidRDefault="00795A09" w:rsidP="00795A09">
            <w:pPr>
              <w:jc w:val="both"/>
              <w:rPr>
                <w:b/>
              </w:rPr>
            </w:pPr>
          </w:p>
          <w:p w:rsidR="00795A09" w:rsidRDefault="00795A09" w:rsidP="00795A09">
            <w:pPr>
              <w:jc w:val="both"/>
              <w:rPr>
                <w:b/>
              </w:rPr>
            </w:pPr>
          </w:p>
          <w:p w:rsidR="00795A09" w:rsidRPr="003E2C92" w:rsidRDefault="00795A09" w:rsidP="00795A09">
            <w:pPr>
              <w:jc w:val="both"/>
              <w:rPr>
                <w:b/>
                <w:color w:val="FF0000"/>
              </w:rPr>
            </w:pPr>
            <w:r w:rsidRPr="000D4EE2">
              <w:rPr>
                <w:b/>
              </w:rPr>
              <w:t xml:space="preserve">Час початку та завершення планової перерви в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w:t>
            </w:r>
            <w:r w:rsidRPr="00183428">
              <w:rPr>
                <w:b/>
              </w:rPr>
              <w:t xml:space="preserve">фактичному періоду </w:t>
            </w:r>
            <w:r w:rsidRPr="00CB43A2">
              <w:rPr>
                <w:b/>
                <w:strike/>
              </w:rPr>
              <w:t>виконання планових робіт</w:t>
            </w:r>
            <w:r w:rsidRPr="000D4EE2">
              <w:rPr>
                <w:b/>
              </w:rPr>
              <w:t xml:space="preserve"> </w:t>
            </w:r>
            <w:r>
              <w:rPr>
                <w:b/>
                <w:color w:val="FF0000"/>
              </w:rPr>
              <w:t xml:space="preserve">дії оперативної заявки </w:t>
            </w:r>
            <w:r w:rsidRPr="0030290B">
              <w:rPr>
                <w:b/>
              </w:rPr>
              <w:t>з відхиленням часу початку та закінчення виконання робіт не більше ніж на одну годину</w:t>
            </w:r>
            <w:r w:rsidRPr="000D4EE2">
              <w:rPr>
                <w:b/>
              </w:rPr>
              <w:t>, що підтверджується документально</w:t>
            </w:r>
            <w:r>
              <w:rPr>
                <w:b/>
              </w:rPr>
              <w:t xml:space="preserve"> </w:t>
            </w:r>
            <w:r w:rsidRPr="00CB43A2">
              <w:rPr>
                <w:b/>
                <w:strike/>
              </w:rPr>
              <w:t>(наряд-допуск)</w:t>
            </w:r>
            <w:r>
              <w:rPr>
                <w:b/>
                <w:color w:val="FF0000"/>
              </w:rPr>
              <w:t xml:space="preserve"> </w:t>
            </w:r>
            <w:r w:rsidRPr="00615F02">
              <w:rPr>
                <w:b/>
                <w:strike/>
                <w:color w:val="FF0000"/>
              </w:rPr>
              <w:t>(</w:t>
            </w:r>
            <w:r w:rsidRPr="00093EAE">
              <w:rPr>
                <w:b/>
                <w:color w:val="FF0000"/>
              </w:rPr>
              <w:t>оперативний журнал чергового диспетчера</w:t>
            </w:r>
            <w:r w:rsidRPr="00615F02">
              <w:rPr>
                <w:b/>
                <w:strike/>
                <w:color w:val="FF0000"/>
              </w:rPr>
              <w:t>)</w:t>
            </w:r>
            <w:r w:rsidRPr="003E2C92">
              <w:rPr>
                <w:b/>
                <w:color w:val="FF0000"/>
              </w:rPr>
              <w:t>.</w:t>
            </w: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color w:val="FF0000"/>
              </w:rPr>
            </w:pPr>
          </w:p>
          <w:p w:rsidR="00795A09" w:rsidRDefault="00795A09" w:rsidP="00795A09">
            <w:pPr>
              <w:jc w:val="both"/>
              <w:rPr>
                <w:b/>
                <w:color w:val="FF0000"/>
              </w:rPr>
            </w:pPr>
          </w:p>
          <w:p w:rsidR="00795A09" w:rsidRPr="00E86CE6" w:rsidRDefault="00795A09" w:rsidP="00795A09">
            <w:pPr>
              <w:jc w:val="both"/>
              <w:rPr>
                <w:b/>
              </w:rPr>
            </w:pPr>
            <w:r w:rsidRPr="00E86CE6">
              <w:rPr>
                <w:b/>
              </w:rPr>
              <w:t>Перерви розподілу електричної енергії Користувачам для виконання планових</w:t>
            </w:r>
            <w:r w:rsidRPr="00E86CE6">
              <w:t xml:space="preserve"> </w:t>
            </w:r>
            <w:r w:rsidRPr="00E86CE6">
              <w:rPr>
                <w:b/>
                <w:bCs/>
              </w:rPr>
              <w:t xml:space="preserve">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w:t>
            </w:r>
            <w:r w:rsidRPr="00E86CE6">
              <w:rPr>
                <w:b/>
              </w:rPr>
              <w:t xml:space="preserve">планових будівельно-монтажних робіт з приєднання та підключення нових користувачів,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вимірювання показників якості електричної енергії,  при температурі повітря (на території виконання робіт) нижче </w:t>
            </w:r>
            <w:r w:rsidRPr="00E86CE6">
              <w:rPr>
                <w:b/>
                <w:color w:val="FF0000"/>
              </w:rPr>
              <w:t>мінус 1</w:t>
            </w:r>
            <w:r>
              <w:rPr>
                <w:b/>
                <w:color w:val="FF0000"/>
              </w:rPr>
              <w:t>0</w:t>
            </w:r>
            <w:r w:rsidRPr="00E86CE6">
              <w:rPr>
                <w:b/>
              </w:rPr>
              <w:t xml:space="preserve"> градусів забороняється. Такі роботи переносяться на іншу дату з наступним попередженням користувачів в установленому порядку.</w:t>
            </w:r>
          </w:p>
          <w:p w:rsidR="00795A09" w:rsidRDefault="00795A09" w:rsidP="00795A09">
            <w:pPr>
              <w:jc w:val="both"/>
              <w:rPr>
                <w:strike/>
                <w:color w:val="FF0000"/>
              </w:rPr>
            </w:pPr>
          </w:p>
          <w:p w:rsidR="00795A09" w:rsidRDefault="00795A09" w:rsidP="00795A09">
            <w:pPr>
              <w:jc w:val="both"/>
              <w:rPr>
                <w:strike/>
                <w:color w:val="FF0000"/>
              </w:rPr>
            </w:pPr>
          </w:p>
          <w:p w:rsidR="00795A09" w:rsidRPr="00972564" w:rsidRDefault="00795A09" w:rsidP="00795A09">
            <w:pPr>
              <w:jc w:val="both"/>
              <w:rPr>
                <w:strike/>
                <w:color w:val="FF0000"/>
              </w:rPr>
            </w:pPr>
            <w:r w:rsidRPr="00972564">
              <w:rPr>
                <w:strike/>
                <w:color w:val="FF0000"/>
              </w:rPr>
              <w:t xml:space="preserve">Тривалість планової перерви </w:t>
            </w:r>
            <w:r w:rsidRPr="00972564">
              <w:rPr>
                <w:b/>
                <w:strike/>
                <w:color w:val="FF0000"/>
              </w:rPr>
              <w:t xml:space="preserve">розподілу електричної енергії </w:t>
            </w:r>
            <w:r w:rsidRPr="00972564">
              <w:rPr>
                <w:strike/>
                <w:color w:val="FF0000"/>
              </w:rPr>
              <w:t xml:space="preserve">не повинна перевищувати сумарно 12 годин на добу, </w:t>
            </w:r>
            <w:r w:rsidRPr="00972564">
              <w:rPr>
                <w:b/>
                <w:strike/>
                <w:color w:val="FF0000"/>
              </w:rPr>
              <w:t>а у період з 1 листопада по 1 квітня не більше 6 годин</w:t>
            </w:r>
            <w:r w:rsidRPr="00972564">
              <w:rPr>
                <w:strike/>
                <w:color w:val="FF0000"/>
              </w:rPr>
              <w:t xml:space="preserve"> </w:t>
            </w:r>
            <w:r w:rsidRPr="00972564">
              <w:rPr>
                <w:b/>
                <w:strike/>
                <w:color w:val="FF0000"/>
              </w:rPr>
              <w:t>на добу</w:t>
            </w:r>
            <w:r w:rsidRPr="00972564">
              <w:rPr>
                <w:strike/>
                <w:color w:val="FF0000"/>
              </w:rPr>
              <w:t>.</w:t>
            </w:r>
          </w:p>
          <w:p w:rsidR="00795A09" w:rsidRPr="00116E89" w:rsidRDefault="00795A09" w:rsidP="00795A09">
            <w:pPr>
              <w:jc w:val="both"/>
              <w:rPr>
                <w:b/>
                <w:color w:val="FF0000"/>
              </w:rPr>
            </w:pPr>
            <w:r w:rsidRPr="00116E89">
              <w:rPr>
                <w:b/>
                <w:color w:val="FF0000"/>
              </w:rPr>
              <w:t>Тривалість планової перерви в електропостачанні не повинна перевищувати сумарно 12 годин на добу та 6 годин у зимові місяці, крім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наданою Регулятору, та/або при реалізації договорів про приєднання до електричних мереж системи розподілу згідно з чинними нормативними документами. Тривалість таких перерв не повинна перевищувати 24 годин та 8 годин у зимові місяці у разі неможливості забезпечення резервним живленням.</w:t>
            </w:r>
          </w:p>
          <w:p w:rsidR="00795A09" w:rsidRDefault="00795A09" w:rsidP="00795A09">
            <w:pPr>
              <w:ind w:firstLine="317"/>
              <w:jc w:val="both"/>
              <w:rPr>
                <w:b/>
                <w:color w:val="FF0000"/>
              </w:rPr>
            </w:pPr>
          </w:p>
          <w:p w:rsidR="00795A09" w:rsidRPr="000D4EE2" w:rsidRDefault="00795A09" w:rsidP="00795A09">
            <w:pPr>
              <w:jc w:val="both"/>
              <w:rPr>
                <w:b/>
              </w:rPr>
            </w:pPr>
            <w:r>
              <w:rPr>
                <w:b/>
              </w:rPr>
              <w:t>К</w:t>
            </w:r>
            <w:r w:rsidRPr="000D4EE2">
              <w:rPr>
                <w:b/>
              </w:rPr>
              <w:t>ількість перерв з розподілу електричної енергії протягом попередніх 12 календарних місяців в точці розподілу Користувача (тривалістю понад одну годину) не може перевищувати:</w:t>
            </w:r>
          </w:p>
          <w:p w:rsidR="00795A09" w:rsidRPr="000D4EE2" w:rsidRDefault="00795A09" w:rsidP="00795A09">
            <w:pPr>
              <w:ind w:firstLine="317"/>
              <w:jc w:val="both"/>
              <w:rPr>
                <w:b/>
              </w:rPr>
            </w:pPr>
            <w:r w:rsidRPr="000D4EE2">
              <w:rPr>
                <w:b/>
              </w:rPr>
              <w:t>для перерв без попередження Користувач</w:t>
            </w:r>
            <w:r>
              <w:rPr>
                <w:b/>
              </w:rPr>
              <w:t>ів</w:t>
            </w:r>
            <w:r w:rsidRPr="000D4EE2">
              <w:rPr>
                <w:b/>
              </w:rPr>
              <w:t xml:space="preserve"> та</w:t>
            </w:r>
            <w:r>
              <w:rPr>
                <w:b/>
              </w:rPr>
              <w:t xml:space="preserve"> </w:t>
            </w:r>
            <w:r w:rsidRPr="00972564">
              <w:rPr>
                <w:b/>
                <w:strike/>
                <w:color w:val="FF0000"/>
              </w:rPr>
              <w:t>аварійних перерв (за виключенням перерв в наслідок форс-мажорних обставин та з вини інших осіб)</w:t>
            </w:r>
            <w:r>
              <w:rPr>
                <w:b/>
              </w:rPr>
              <w:t xml:space="preserve"> </w:t>
            </w:r>
            <w:r w:rsidRPr="00972564">
              <w:rPr>
                <w:b/>
                <w:color w:val="FF0000"/>
              </w:rPr>
              <w:t xml:space="preserve">перерв з причин </w:t>
            </w:r>
            <w:r w:rsidRPr="00972564">
              <w:rPr>
                <w:rFonts w:ascii="Arial"/>
                <w:b/>
                <w:color w:val="FF0000"/>
                <w:lang w:val="ru-RU"/>
              </w:rPr>
              <w:t>технологічних</w:t>
            </w:r>
            <w:r w:rsidRPr="00972564">
              <w:rPr>
                <w:rFonts w:ascii="Arial"/>
                <w:b/>
                <w:color w:val="FF0000"/>
                <w:lang w:val="ru-RU"/>
              </w:rPr>
              <w:t xml:space="preserve"> </w:t>
            </w:r>
            <w:r w:rsidRPr="00972564">
              <w:rPr>
                <w:rFonts w:ascii="Arial"/>
                <w:b/>
                <w:color w:val="FF0000"/>
                <w:lang w:val="ru-RU"/>
              </w:rPr>
              <w:t>порушень</w:t>
            </w:r>
            <w:r w:rsidRPr="00334222">
              <w:rPr>
                <w:rFonts w:ascii="Arial"/>
                <w:color w:val="293A55"/>
                <w:sz w:val="18"/>
                <w:lang w:val="ru-RU"/>
              </w:rPr>
              <w:t xml:space="preserve"> </w:t>
            </w:r>
            <w:r w:rsidRPr="000D4EE2">
              <w:rPr>
                <w:b/>
              </w:rPr>
              <w:t>в електричних мережах ліцензіата:</w:t>
            </w:r>
          </w:p>
          <w:p w:rsidR="00795A09" w:rsidRPr="000D4EE2" w:rsidRDefault="00795A09" w:rsidP="00795A09">
            <w:pPr>
              <w:ind w:firstLine="317"/>
              <w:jc w:val="both"/>
              <w:rPr>
                <w:b/>
              </w:rPr>
            </w:pPr>
            <w:r w:rsidRPr="000D4EE2">
              <w:rPr>
                <w:b/>
              </w:rPr>
              <w:t>у міській місцевості – 7;</w:t>
            </w:r>
          </w:p>
          <w:p w:rsidR="00795A09" w:rsidRPr="000D4EE2" w:rsidRDefault="00795A09" w:rsidP="00795A09">
            <w:pPr>
              <w:ind w:firstLine="317"/>
              <w:jc w:val="both"/>
              <w:rPr>
                <w:b/>
              </w:rPr>
            </w:pPr>
            <w:r w:rsidRPr="000D4EE2">
              <w:rPr>
                <w:b/>
              </w:rPr>
              <w:t>у сільській місцевості – 9;</w:t>
            </w:r>
          </w:p>
          <w:p w:rsidR="00795A09" w:rsidRDefault="00795A09" w:rsidP="00795A09">
            <w:pPr>
              <w:ind w:firstLine="317"/>
              <w:jc w:val="both"/>
              <w:rPr>
                <w:b/>
              </w:rPr>
            </w:pPr>
            <w:r w:rsidRPr="000D4EE2">
              <w:rPr>
                <w:b/>
              </w:rPr>
              <w:t xml:space="preserve">для запланованих перерв із попередженням споживача </w:t>
            </w:r>
            <w:r w:rsidRPr="000D4EE2">
              <w:rPr>
                <w:rFonts w:ascii="Arial"/>
                <w:b/>
              </w:rPr>
              <w:t>(</w:t>
            </w:r>
            <w:r w:rsidRPr="000D4EE2">
              <w:rPr>
                <w:rFonts w:ascii="Arial"/>
                <w:b/>
              </w:rPr>
              <w:t>без</w:t>
            </w:r>
            <w:r w:rsidRPr="000D4EE2">
              <w:rPr>
                <w:rFonts w:ascii="Arial"/>
                <w:b/>
              </w:rPr>
              <w:t xml:space="preserve"> </w:t>
            </w:r>
            <w:r w:rsidRPr="000D4EE2">
              <w:rPr>
                <w:rFonts w:ascii="Arial"/>
                <w:b/>
              </w:rPr>
              <w:t>урахування</w:t>
            </w:r>
            <w:r w:rsidRPr="000D4EE2">
              <w:rPr>
                <w:rFonts w:ascii="Arial"/>
                <w:b/>
              </w:rPr>
              <w:t xml:space="preserve"> </w:t>
            </w:r>
            <w:r w:rsidRPr="000D4EE2">
              <w:rPr>
                <w:rFonts w:ascii="Arial"/>
                <w:b/>
              </w:rPr>
              <w:t>запланованих</w:t>
            </w:r>
            <w:r w:rsidRPr="000D4EE2">
              <w:rPr>
                <w:rFonts w:ascii="Arial"/>
                <w:b/>
              </w:rPr>
              <w:t xml:space="preserve"> </w:t>
            </w:r>
            <w:r w:rsidRPr="000D4EE2">
              <w:rPr>
                <w:rFonts w:ascii="Arial"/>
                <w:b/>
              </w:rPr>
              <w:t>перерв</w:t>
            </w:r>
            <w:r w:rsidRPr="000D4EE2">
              <w:rPr>
                <w:rFonts w:ascii="Arial"/>
                <w:b/>
              </w:rPr>
              <w:t xml:space="preserve"> </w:t>
            </w:r>
            <w:r w:rsidRPr="000D4EE2">
              <w:rPr>
                <w:rFonts w:ascii="Arial"/>
                <w:b/>
              </w:rPr>
              <w:t>в</w:t>
            </w:r>
            <w:r w:rsidRPr="000D4EE2">
              <w:rPr>
                <w:rFonts w:ascii="Arial"/>
                <w:b/>
              </w:rPr>
              <w:t xml:space="preserve"> </w:t>
            </w:r>
            <w:r w:rsidRPr="000D4EE2">
              <w:rPr>
                <w:rFonts w:ascii="Arial"/>
                <w:b/>
              </w:rPr>
              <w:lastRenderedPageBreak/>
              <w:t>електропостачанні</w:t>
            </w:r>
            <w:r w:rsidRPr="000D4EE2">
              <w:rPr>
                <w:rFonts w:ascii="Arial"/>
                <w:b/>
              </w:rPr>
              <w:t xml:space="preserve">, </w:t>
            </w:r>
            <w:r w:rsidRPr="000D4EE2">
              <w:rPr>
                <w:rFonts w:ascii="Arial"/>
                <w:b/>
              </w:rPr>
              <w:t>які</w:t>
            </w:r>
            <w:r w:rsidRPr="000D4EE2">
              <w:rPr>
                <w:rFonts w:ascii="Arial"/>
                <w:b/>
              </w:rPr>
              <w:t xml:space="preserve"> </w:t>
            </w:r>
            <w:r w:rsidRPr="000D4EE2">
              <w:rPr>
                <w:rFonts w:ascii="Arial"/>
                <w:b/>
              </w:rPr>
              <w:t>виникли</w:t>
            </w:r>
            <w:r w:rsidRPr="000D4EE2">
              <w:rPr>
                <w:rFonts w:ascii="Arial"/>
                <w:b/>
              </w:rPr>
              <w:t xml:space="preserve"> </w:t>
            </w:r>
            <w:r w:rsidRPr="000D4EE2">
              <w:rPr>
                <w:rFonts w:ascii="Arial"/>
                <w:b/>
              </w:rPr>
              <w:t>внаслідок</w:t>
            </w:r>
            <w:r w:rsidRPr="000D4EE2">
              <w:rPr>
                <w:rFonts w:ascii="Arial"/>
                <w:b/>
              </w:rPr>
              <w:t xml:space="preserve"> </w:t>
            </w:r>
            <w:r w:rsidRPr="000D4EE2">
              <w:rPr>
                <w:rFonts w:ascii="Arial"/>
                <w:b/>
              </w:rPr>
              <w:t>проведення</w:t>
            </w:r>
            <w:r w:rsidRPr="000D4EE2">
              <w:rPr>
                <w:rFonts w:ascii="Arial"/>
                <w:b/>
              </w:rPr>
              <w:t xml:space="preserve"> </w:t>
            </w:r>
            <w:r w:rsidRPr="000D4EE2">
              <w:rPr>
                <w:rFonts w:ascii="Arial"/>
                <w:b/>
              </w:rPr>
              <w:t>робіт</w:t>
            </w:r>
            <w:r w:rsidRPr="000D4EE2">
              <w:rPr>
                <w:rFonts w:ascii="Arial"/>
                <w:b/>
              </w:rPr>
              <w:t xml:space="preserve"> </w:t>
            </w:r>
            <w:r w:rsidRPr="000D4EE2">
              <w:rPr>
                <w:rFonts w:ascii="Arial"/>
                <w:b/>
              </w:rPr>
              <w:t>з</w:t>
            </w:r>
            <w:r w:rsidRPr="000D4EE2">
              <w:rPr>
                <w:rFonts w:ascii="Arial"/>
                <w:b/>
              </w:rPr>
              <w:t xml:space="preserve"> </w:t>
            </w:r>
            <w:r w:rsidRPr="000D4EE2">
              <w:rPr>
                <w:rFonts w:ascii="Arial"/>
                <w:b/>
              </w:rPr>
              <w:t>капітального</w:t>
            </w:r>
            <w:r w:rsidRPr="000D4EE2">
              <w:rPr>
                <w:rFonts w:ascii="Arial"/>
                <w:b/>
              </w:rPr>
              <w:t xml:space="preserve"> </w:t>
            </w:r>
            <w:r w:rsidRPr="000D4EE2">
              <w:rPr>
                <w:rFonts w:ascii="Arial"/>
                <w:b/>
              </w:rPr>
              <w:t>ремонту</w:t>
            </w:r>
            <w:r w:rsidRPr="000D4EE2">
              <w:rPr>
                <w:rFonts w:ascii="Arial"/>
                <w:b/>
              </w:rPr>
              <w:t xml:space="preserve">, </w:t>
            </w:r>
            <w:r w:rsidRPr="000D4EE2">
              <w:rPr>
                <w:rFonts w:ascii="Arial"/>
                <w:b/>
              </w:rPr>
              <w:t>будівництва</w:t>
            </w:r>
            <w:r w:rsidRPr="000D4EE2">
              <w:rPr>
                <w:rFonts w:ascii="Arial"/>
                <w:b/>
              </w:rPr>
              <w:t xml:space="preserve">, </w:t>
            </w:r>
            <w:r w:rsidRPr="000D4EE2">
              <w:rPr>
                <w:rFonts w:ascii="Arial"/>
                <w:b/>
              </w:rPr>
              <w:t>технічного</w:t>
            </w:r>
            <w:r w:rsidRPr="000D4EE2">
              <w:rPr>
                <w:rFonts w:ascii="Arial"/>
                <w:b/>
              </w:rPr>
              <w:t xml:space="preserve"> </w:t>
            </w:r>
            <w:r w:rsidRPr="000D4EE2">
              <w:rPr>
                <w:rFonts w:ascii="Arial"/>
                <w:b/>
              </w:rPr>
              <w:t>переоснащення</w:t>
            </w:r>
            <w:r w:rsidRPr="000D4EE2">
              <w:rPr>
                <w:rFonts w:ascii="Arial"/>
                <w:b/>
              </w:rPr>
              <w:t xml:space="preserve">, </w:t>
            </w:r>
            <w:r w:rsidRPr="000D4EE2">
              <w:rPr>
                <w:rFonts w:ascii="Arial"/>
                <w:b/>
              </w:rPr>
              <w:t>реконструкції</w:t>
            </w:r>
            <w:r w:rsidRPr="000D4EE2">
              <w:rPr>
                <w:rFonts w:ascii="Arial"/>
                <w:b/>
              </w:rPr>
              <w:t xml:space="preserve">, </w:t>
            </w:r>
            <w:r w:rsidRPr="000D4EE2">
              <w:rPr>
                <w:rFonts w:ascii="Arial"/>
                <w:b/>
              </w:rPr>
              <w:t>модернізації</w:t>
            </w:r>
            <w:r w:rsidRPr="000D4EE2">
              <w:rPr>
                <w:rFonts w:ascii="Arial"/>
                <w:b/>
              </w:rPr>
              <w:t xml:space="preserve"> </w:t>
            </w:r>
            <w:r w:rsidRPr="000D4EE2">
              <w:rPr>
                <w:rFonts w:ascii="Arial"/>
                <w:b/>
              </w:rPr>
              <w:t>електричних</w:t>
            </w:r>
            <w:r w:rsidRPr="000D4EE2">
              <w:rPr>
                <w:rFonts w:ascii="Arial"/>
                <w:b/>
              </w:rPr>
              <w:t xml:space="preserve"> </w:t>
            </w:r>
            <w:r w:rsidRPr="000D4EE2">
              <w:rPr>
                <w:rFonts w:ascii="Arial"/>
                <w:b/>
              </w:rPr>
              <w:t>мереж</w:t>
            </w:r>
            <w:r w:rsidRPr="000D4EE2">
              <w:rPr>
                <w:rFonts w:ascii="Arial"/>
                <w:b/>
              </w:rPr>
              <w:t xml:space="preserve">, </w:t>
            </w:r>
            <w:r w:rsidRPr="000D4EE2">
              <w:rPr>
                <w:rFonts w:ascii="Arial"/>
                <w:b/>
              </w:rPr>
              <w:t>якщо</w:t>
            </w:r>
            <w:r w:rsidRPr="000D4EE2">
              <w:rPr>
                <w:rFonts w:ascii="Arial"/>
                <w:b/>
              </w:rPr>
              <w:t xml:space="preserve"> </w:t>
            </w:r>
            <w:r w:rsidRPr="000D4EE2">
              <w:rPr>
                <w:rFonts w:ascii="Arial"/>
                <w:b/>
              </w:rPr>
              <w:t>виконання</w:t>
            </w:r>
            <w:r w:rsidRPr="000D4EE2">
              <w:rPr>
                <w:rFonts w:ascii="Arial"/>
                <w:b/>
              </w:rPr>
              <w:t xml:space="preserve"> </w:t>
            </w:r>
            <w:r w:rsidRPr="000D4EE2">
              <w:rPr>
                <w:rFonts w:ascii="Arial"/>
                <w:b/>
              </w:rPr>
              <w:t>таких</w:t>
            </w:r>
            <w:r w:rsidRPr="000D4EE2">
              <w:rPr>
                <w:rFonts w:ascii="Arial"/>
                <w:b/>
              </w:rPr>
              <w:t xml:space="preserve"> </w:t>
            </w:r>
            <w:r w:rsidRPr="000D4EE2">
              <w:rPr>
                <w:rFonts w:ascii="Arial"/>
                <w:b/>
              </w:rPr>
              <w:t>робіт</w:t>
            </w:r>
            <w:r w:rsidRPr="000D4EE2">
              <w:rPr>
                <w:rFonts w:ascii="Arial"/>
                <w:b/>
              </w:rPr>
              <w:t xml:space="preserve"> </w:t>
            </w:r>
            <w:r w:rsidRPr="000D4EE2">
              <w:rPr>
                <w:rFonts w:ascii="Arial"/>
                <w:b/>
              </w:rPr>
              <w:t>передбачене</w:t>
            </w:r>
            <w:r w:rsidRPr="000D4EE2">
              <w:rPr>
                <w:rFonts w:ascii="Arial"/>
                <w:b/>
              </w:rPr>
              <w:t xml:space="preserve"> </w:t>
            </w:r>
            <w:r w:rsidRPr="000D4EE2">
              <w:rPr>
                <w:rFonts w:ascii="Arial"/>
                <w:b/>
              </w:rPr>
              <w:t>інвестиційною</w:t>
            </w:r>
            <w:r w:rsidRPr="000D4EE2">
              <w:rPr>
                <w:rFonts w:ascii="Arial"/>
                <w:b/>
              </w:rPr>
              <w:t xml:space="preserve"> </w:t>
            </w:r>
            <w:r w:rsidRPr="000D4EE2">
              <w:rPr>
                <w:rFonts w:ascii="Arial"/>
                <w:b/>
              </w:rPr>
              <w:t>програмою</w:t>
            </w:r>
            <w:r w:rsidRPr="000D4EE2">
              <w:rPr>
                <w:rFonts w:ascii="Arial"/>
                <w:b/>
              </w:rPr>
              <w:t xml:space="preserve"> </w:t>
            </w:r>
            <w:r w:rsidRPr="000D4EE2">
              <w:rPr>
                <w:rFonts w:ascii="Arial"/>
                <w:b/>
                <w:lang w:val="ru-RU"/>
              </w:rPr>
              <w:t>ОСР</w:t>
            </w:r>
            <w:r w:rsidRPr="000D4EE2">
              <w:rPr>
                <w:rFonts w:ascii="Arial"/>
                <w:b/>
                <w:lang w:val="ru-RU"/>
              </w:rPr>
              <w:t xml:space="preserve"> </w:t>
            </w:r>
            <w:r w:rsidRPr="000D4EE2">
              <w:rPr>
                <w:rFonts w:ascii="Arial"/>
                <w:b/>
                <w:lang w:val="ru-RU"/>
              </w:rPr>
              <w:t>та</w:t>
            </w:r>
            <w:r w:rsidRPr="000D4EE2">
              <w:rPr>
                <w:rFonts w:ascii="Arial"/>
                <w:b/>
                <w:lang w:val="ru-RU"/>
              </w:rPr>
              <w:t>/</w:t>
            </w:r>
            <w:r w:rsidRPr="000D4EE2">
              <w:rPr>
                <w:rFonts w:ascii="Arial"/>
                <w:b/>
                <w:lang w:val="ru-RU"/>
              </w:rPr>
              <w:t>або</w:t>
            </w:r>
            <w:r w:rsidRPr="000D4EE2">
              <w:rPr>
                <w:rFonts w:ascii="Arial"/>
                <w:b/>
                <w:lang w:val="ru-RU"/>
              </w:rPr>
              <w:t xml:space="preserve"> </w:t>
            </w:r>
            <w:r w:rsidRPr="000D4EE2">
              <w:rPr>
                <w:rFonts w:ascii="Arial"/>
                <w:b/>
                <w:lang w:val="ru-RU"/>
              </w:rPr>
              <w:t>річною</w:t>
            </w:r>
            <w:r w:rsidRPr="000D4EE2">
              <w:rPr>
                <w:rFonts w:ascii="Arial"/>
                <w:b/>
                <w:lang w:val="ru-RU"/>
              </w:rPr>
              <w:t xml:space="preserve"> </w:t>
            </w:r>
            <w:r w:rsidRPr="000D4EE2">
              <w:rPr>
                <w:rFonts w:ascii="Arial"/>
                <w:b/>
                <w:lang w:val="ru-RU"/>
              </w:rPr>
              <w:t>програмою</w:t>
            </w:r>
            <w:r w:rsidRPr="000D4EE2">
              <w:rPr>
                <w:rFonts w:ascii="Arial"/>
                <w:b/>
                <w:lang w:val="ru-RU"/>
              </w:rPr>
              <w:t xml:space="preserve"> </w:t>
            </w:r>
            <w:r w:rsidRPr="000D4EE2">
              <w:rPr>
                <w:rFonts w:ascii="Arial"/>
                <w:b/>
                <w:lang w:val="ru-RU"/>
              </w:rPr>
              <w:t>ремонтів</w:t>
            </w:r>
            <w:r w:rsidRPr="000D4EE2">
              <w:rPr>
                <w:rFonts w:ascii="Arial"/>
                <w:b/>
                <w:lang w:val="ru-RU"/>
              </w:rPr>
              <w:t xml:space="preserve"> </w:t>
            </w:r>
            <w:r w:rsidRPr="000D4EE2">
              <w:rPr>
                <w:rFonts w:ascii="Arial"/>
                <w:b/>
                <w:lang w:val="ru-RU"/>
              </w:rPr>
              <w:t>ОСР</w:t>
            </w:r>
            <w:r w:rsidRPr="000D4EE2">
              <w:rPr>
                <w:rFonts w:ascii="Arial"/>
                <w:b/>
                <w:lang w:val="ru-RU"/>
              </w:rPr>
              <w:t xml:space="preserve">, </w:t>
            </w:r>
            <w:r w:rsidRPr="000D4EE2">
              <w:rPr>
                <w:rFonts w:ascii="Arial"/>
                <w:b/>
                <w:lang w:val="ru-RU"/>
              </w:rPr>
              <w:t>та</w:t>
            </w:r>
            <w:r w:rsidRPr="000D4EE2">
              <w:rPr>
                <w:rFonts w:ascii="Arial"/>
                <w:b/>
                <w:lang w:val="ru-RU"/>
              </w:rPr>
              <w:t>/</w:t>
            </w:r>
            <w:r w:rsidRPr="000D4EE2">
              <w:rPr>
                <w:rFonts w:ascii="Arial"/>
                <w:b/>
                <w:lang w:val="ru-RU"/>
              </w:rPr>
              <w:t>або</w:t>
            </w:r>
            <w:r w:rsidRPr="000D4EE2">
              <w:rPr>
                <w:rFonts w:ascii="Arial"/>
                <w:b/>
                <w:lang w:val="ru-RU"/>
              </w:rPr>
              <w:t xml:space="preserve"> </w:t>
            </w:r>
            <w:r w:rsidRPr="000D4EE2">
              <w:rPr>
                <w:rFonts w:ascii="Arial"/>
                <w:b/>
                <w:lang w:val="ru-RU"/>
              </w:rPr>
              <w:t>при</w:t>
            </w:r>
            <w:r w:rsidRPr="000D4EE2">
              <w:rPr>
                <w:rFonts w:ascii="Arial"/>
                <w:b/>
                <w:lang w:val="ru-RU"/>
              </w:rPr>
              <w:t xml:space="preserve"> </w:t>
            </w:r>
            <w:r w:rsidRPr="000D4EE2">
              <w:rPr>
                <w:rFonts w:ascii="Arial"/>
                <w:b/>
                <w:lang w:val="ru-RU"/>
              </w:rPr>
              <w:t>реалізації</w:t>
            </w:r>
            <w:r w:rsidRPr="000D4EE2">
              <w:rPr>
                <w:rFonts w:ascii="Arial"/>
                <w:b/>
                <w:lang w:val="ru-RU"/>
              </w:rPr>
              <w:t xml:space="preserve"> </w:t>
            </w:r>
            <w:r w:rsidRPr="000D4EE2">
              <w:rPr>
                <w:rFonts w:ascii="Arial"/>
                <w:b/>
                <w:lang w:val="ru-RU"/>
              </w:rPr>
              <w:t>договорів</w:t>
            </w:r>
            <w:r w:rsidRPr="000D4EE2">
              <w:rPr>
                <w:rFonts w:ascii="Arial"/>
                <w:b/>
                <w:lang w:val="ru-RU"/>
              </w:rPr>
              <w:t xml:space="preserve"> </w:t>
            </w:r>
            <w:r w:rsidRPr="000D4EE2">
              <w:rPr>
                <w:rFonts w:ascii="Arial"/>
                <w:b/>
                <w:lang w:val="ru-RU"/>
              </w:rPr>
              <w:t>приєднання</w:t>
            </w:r>
            <w:r w:rsidRPr="000D4EE2">
              <w:rPr>
                <w:rFonts w:ascii="Arial"/>
                <w:b/>
                <w:lang w:val="ru-RU"/>
              </w:rPr>
              <w:t xml:space="preserve"> </w:t>
            </w:r>
            <w:r w:rsidRPr="000D4EE2">
              <w:rPr>
                <w:rFonts w:ascii="Arial"/>
                <w:b/>
                <w:lang w:val="ru-RU"/>
              </w:rPr>
              <w:t>електроустановок</w:t>
            </w:r>
            <w:r w:rsidRPr="000D4EE2">
              <w:rPr>
                <w:rFonts w:ascii="Arial"/>
                <w:b/>
                <w:lang w:val="ru-RU"/>
              </w:rPr>
              <w:t xml:space="preserve"> </w:t>
            </w:r>
            <w:r w:rsidRPr="000D4EE2">
              <w:rPr>
                <w:rFonts w:ascii="Arial"/>
                <w:b/>
                <w:lang w:val="ru-RU"/>
              </w:rPr>
              <w:t>споживачів</w:t>
            </w:r>
            <w:r w:rsidRPr="000D4EE2">
              <w:rPr>
                <w:rFonts w:ascii="Arial"/>
                <w:b/>
                <w:lang w:val="ru-RU"/>
              </w:rPr>
              <w:t xml:space="preserve"> </w:t>
            </w:r>
            <w:r w:rsidRPr="000D4EE2">
              <w:rPr>
                <w:rFonts w:ascii="Arial"/>
                <w:b/>
                <w:lang w:val="ru-RU"/>
              </w:rPr>
              <w:t>згідно</w:t>
            </w:r>
            <w:r w:rsidRPr="000D4EE2">
              <w:rPr>
                <w:rFonts w:ascii="Arial"/>
                <w:b/>
                <w:lang w:val="ru-RU"/>
              </w:rPr>
              <w:t xml:space="preserve"> </w:t>
            </w:r>
            <w:r w:rsidRPr="000D4EE2">
              <w:rPr>
                <w:rFonts w:ascii="Arial"/>
                <w:b/>
                <w:lang w:val="ru-RU"/>
              </w:rPr>
              <w:t>з</w:t>
            </w:r>
            <w:r w:rsidRPr="000D4EE2">
              <w:rPr>
                <w:rFonts w:ascii="Arial"/>
                <w:b/>
                <w:lang w:val="ru-RU"/>
              </w:rPr>
              <w:t xml:space="preserve"> </w:t>
            </w:r>
            <w:r w:rsidRPr="000D4EE2">
              <w:rPr>
                <w:rFonts w:ascii="Arial"/>
                <w:b/>
                <w:lang w:val="ru-RU"/>
              </w:rPr>
              <w:t>чинними</w:t>
            </w:r>
            <w:r w:rsidRPr="000D4EE2">
              <w:rPr>
                <w:rFonts w:ascii="Arial"/>
                <w:b/>
                <w:lang w:val="ru-RU"/>
              </w:rPr>
              <w:t xml:space="preserve"> </w:t>
            </w:r>
            <w:r w:rsidRPr="000D4EE2">
              <w:rPr>
                <w:rFonts w:ascii="Arial"/>
                <w:b/>
                <w:lang w:val="ru-RU"/>
              </w:rPr>
              <w:t>нормативними</w:t>
            </w:r>
            <w:r w:rsidRPr="000D4EE2">
              <w:rPr>
                <w:rFonts w:ascii="Arial"/>
                <w:b/>
                <w:lang w:val="ru-RU"/>
              </w:rPr>
              <w:t xml:space="preserve"> </w:t>
            </w:r>
            <w:r w:rsidRPr="000D4EE2">
              <w:rPr>
                <w:rFonts w:ascii="Arial"/>
                <w:b/>
                <w:lang w:val="ru-RU"/>
              </w:rPr>
              <w:t>документами</w:t>
            </w:r>
            <w:r w:rsidRPr="000D4EE2">
              <w:rPr>
                <w:rFonts w:ascii="Arial"/>
                <w:b/>
                <w:lang w:val="ru-RU"/>
              </w:rPr>
              <w:t>) - 12</w:t>
            </w:r>
            <w:r w:rsidRPr="000D4EE2">
              <w:rPr>
                <w:b/>
              </w:rPr>
              <w:t>.</w:t>
            </w:r>
          </w:p>
          <w:p w:rsidR="00795A09" w:rsidRDefault="00795A09" w:rsidP="00795A09">
            <w:pPr>
              <w:ind w:firstLine="317"/>
              <w:jc w:val="both"/>
              <w:rPr>
                <w:b/>
              </w:rPr>
            </w:pPr>
          </w:p>
          <w:p w:rsidR="0062332E" w:rsidRDefault="0062332E" w:rsidP="00795A09">
            <w:pPr>
              <w:ind w:firstLine="317"/>
              <w:jc w:val="both"/>
              <w:rPr>
                <w:b/>
              </w:rPr>
            </w:pPr>
          </w:p>
          <w:p w:rsidR="00795A09" w:rsidRDefault="00795A09" w:rsidP="00795A09">
            <w:pPr>
              <w:ind w:firstLine="317"/>
              <w:jc w:val="both"/>
              <w:rPr>
                <w:b/>
                <w:color w:val="000000"/>
                <w:u w:val="single"/>
              </w:rPr>
            </w:pPr>
            <w:r>
              <w:rPr>
                <w:b/>
                <w:color w:val="000000"/>
                <w:u w:val="single"/>
              </w:rPr>
              <w:t>АТ «Чернігівобленерго»</w:t>
            </w:r>
          </w:p>
          <w:p w:rsidR="0099212F" w:rsidRPr="000D4EE2" w:rsidRDefault="0099212F" w:rsidP="00795A09">
            <w:pPr>
              <w:ind w:firstLine="317"/>
              <w:jc w:val="both"/>
              <w:rPr>
                <w:b/>
              </w:rPr>
            </w:pPr>
            <w:r>
              <w:rPr>
                <w:b/>
                <w:color w:val="000000"/>
                <w:u w:val="single"/>
              </w:rPr>
              <w:t>Пропозиції надані після 09.04.2024 (кінцевий термін надання пропозицій)</w:t>
            </w:r>
          </w:p>
          <w:p w:rsidR="00795A09" w:rsidRDefault="00795A09" w:rsidP="00795A09">
            <w:pPr>
              <w:jc w:val="both"/>
              <w:rPr>
                <w:b/>
                <w:color w:val="000000"/>
                <w:u w:val="single"/>
              </w:rPr>
            </w:pPr>
            <w:r w:rsidRPr="00087C37">
              <w:rPr>
                <w:b/>
                <w:color w:val="000000"/>
                <w:u w:val="single"/>
              </w:rPr>
              <w:t xml:space="preserve">Виключити вимогу </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3A399D">
              <w:rPr>
                <w:b/>
                <w:color w:val="000000"/>
                <w:u w:val="single"/>
              </w:rPr>
              <w:t>ПрАТ «ПЕЕМ» ЦЕК»</w:t>
            </w:r>
          </w:p>
          <w:p w:rsidR="00795A09" w:rsidRPr="00A66EA9" w:rsidRDefault="00795A09" w:rsidP="00795A09">
            <w:pPr>
              <w:jc w:val="both"/>
              <w:rPr>
                <w:i/>
                <w:iCs/>
                <w:lang w:val="ru-RU"/>
              </w:rPr>
            </w:pPr>
            <w:r w:rsidRPr="00732445">
              <w:rPr>
                <w:i/>
                <w:iCs/>
                <w:lang w:val="ru-RU"/>
              </w:rPr>
              <w:t>Викласти пункти</w:t>
            </w:r>
            <w:r>
              <w:rPr>
                <w:i/>
                <w:iCs/>
                <w:lang w:val="ru-RU"/>
              </w:rPr>
              <w:t xml:space="preserve"> пропозиції</w:t>
            </w:r>
            <w:r w:rsidRPr="00732445">
              <w:rPr>
                <w:i/>
                <w:iCs/>
                <w:lang w:val="ru-RU"/>
              </w:rPr>
              <w:t xml:space="preserve"> НКРЕКП в такій редакції:</w:t>
            </w:r>
            <w:r>
              <w:rPr>
                <w:i/>
                <w:iCs/>
                <w:lang w:val="ru-RU"/>
              </w:rPr>
              <w:t xml:space="preserve"> </w:t>
            </w:r>
          </w:p>
          <w:p w:rsidR="00795A09" w:rsidRDefault="00795A09" w:rsidP="00795A09">
            <w:pPr>
              <w:jc w:val="both"/>
              <w:rPr>
                <w:b/>
                <w:color w:val="FF0000"/>
              </w:rPr>
            </w:pPr>
            <w:r w:rsidRPr="008114A1">
              <w:rPr>
                <w:color w:val="000000"/>
              </w:rPr>
              <w:t xml:space="preserve">ОСР має право припиняти/обмежувати розподіл електричної енергії на час проведення </w:t>
            </w:r>
            <w:r w:rsidRPr="002941B0">
              <w:rPr>
                <w:b/>
                <w:color w:val="7030A0"/>
              </w:rPr>
              <w:t>планових робіт в електромережах</w:t>
            </w:r>
            <w:r w:rsidRPr="008114A1">
              <w:rPr>
                <w:color w:val="000000"/>
              </w:rPr>
              <w:t xml:space="preserve"> </w:t>
            </w:r>
            <w:r w:rsidRPr="00055095">
              <w:rPr>
                <w:color w:val="000000"/>
              </w:rPr>
              <w:t>системи розподілу</w:t>
            </w:r>
            <w:r w:rsidRPr="008114A1">
              <w:rPr>
                <w:color w:val="000000"/>
              </w:rPr>
              <w:t xml:space="preserve"> та проведення системних випробувань, здійснивши відповідні погодження та </w:t>
            </w:r>
            <w:r w:rsidRPr="008114A1">
              <w:rPr>
                <w:color w:val="000000"/>
              </w:rPr>
              <w:lastRenderedPageBreak/>
              <w:t>попередження відповідно до вимог цього Кодексу.</w:t>
            </w:r>
          </w:p>
          <w:p w:rsidR="00795A09" w:rsidRDefault="00795A09" w:rsidP="00795A09">
            <w:pPr>
              <w:jc w:val="both"/>
              <w:rPr>
                <w:b/>
                <w:color w:val="FF0000"/>
              </w:rPr>
            </w:pPr>
          </w:p>
          <w:p w:rsidR="00795A09" w:rsidRPr="00A800A5" w:rsidRDefault="00795A09" w:rsidP="00795A09">
            <w:pPr>
              <w:jc w:val="both"/>
              <w:rPr>
                <w:b/>
                <w:color w:val="7030A0"/>
              </w:rPr>
            </w:pPr>
            <w:r w:rsidRPr="002941B0">
              <w:rPr>
                <w:b/>
                <w:color w:val="7030A0"/>
              </w:rPr>
              <w:t xml:space="preserve">Припинення </w:t>
            </w:r>
            <w:r w:rsidRPr="002941B0">
              <w:rPr>
                <w:b/>
                <w:bCs/>
                <w:color w:val="7030A0"/>
              </w:rPr>
              <w:t xml:space="preserve">та/або обмеження </w:t>
            </w:r>
            <w:r w:rsidRPr="002941B0">
              <w:rPr>
                <w:b/>
                <w:color w:val="7030A0"/>
              </w:rPr>
              <w:t>розподілу електричної енергії</w:t>
            </w:r>
            <w:r w:rsidRPr="002941B0">
              <w:rPr>
                <w:b/>
                <w:bCs/>
                <w:color w:val="7030A0"/>
              </w:rPr>
              <w:t xml:space="preserve"> Користувачів</w:t>
            </w:r>
            <w:r w:rsidRPr="002941B0">
              <w:rPr>
                <w:b/>
                <w:color w:val="7030A0"/>
              </w:rPr>
              <w:t xml:space="preserve"> для проведення планових робіт без дотримання вимог пункту </w:t>
            </w:r>
            <w:r>
              <w:rPr>
                <w:b/>
                <w:color w:val="7030A0"/>
              </w:rPr>
              <w:t xml:space="preserve">11.5.5 та </w:t>
            </w:r>
            <w:r w:rsidRPr="002941B0">
              <w:rPr>
                <w:b/>
                <w:color w:val="7030A0"/>
              </w:rPr>
              <w:t>11.5.6 глави 11.5 цього розділу забороняється.</w:t>
            </w:r>
          </w:p>
          <w:p w:rsidR="00795A09" w:rsidRDefault="00795A09" w:rsidP="00795A09">
            <w:pPr>
              <w:jc w:val="both"/>
              <w:rPr>
                <w:b/>
                <w:color w:val="FF0000"/>
              </w:rPr>
            </w:pPr>
          </w:p>
          <w:p w:rsidR="00795A09" w:rsidRDefault="00795A09" w:rsidP="00795A09">
            <w:pPr>
              <w:jc w:val="both"/>
              <w:rPr>
                <w:b/>
                <w:color w:val="7030A0"/>
              </w:rPr>
            </w:pPr>
            <w:r w:rsidRPr="003E17D0">
              <w:rPr>
                <w:b/>
                <w:color w:val="7030A0"/>
              </w:rPr>
              <w:t>Під час проведення планових</w:t>
            </w:r>
            <w:r w:rsidRPr="003E17D0">
              <w:rPr>
                <w:color w:val="7030A0"/>
              </w:rPr>
              <w:t xml:space="preserve"> </w:t>
            </w:r>
            <w:r w:rsidRPr="003E17D0">
              <w:rPr>
                <w:b/>
                <w:bCs/>
                <w:color w:val="7030A0"/>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sidRPr="003E17D0">
              <w:rPr>
                <w:b/>
                <w:color w:val="7030A0"/>
              </w:rPr>
              <w:t>розподілу електричної енергії</w:t>
            </w:r>
            <w:r w:rsidRPr="003E17D0">
              <w:rPr>
                <w:b/>
                <w:bCs/>
                <w:color w:val="7030A0"/>
              </w:rPr>
              <w:t xml:space="preserve"> Користувачів, </w:t>
            </w:r>
            <w:r w:rsidRPr="003E17D0">
              <w:rPr>
                <w:b/>
                <w:color w:val="7030A0"/>
              </w:rPr>
              <w:t xml:space="preserve">з метою зменшення тривалості перерв розподілу електричної енергії ОСР відповідно до схем нормального режиму має організовувати тимчасові схеми живлення Користувачів </w:t>
            </w:r>
            <w:r w:rsidRPr="0016590D">
              <w:rPr>
                <w:b/>
                <w:strike/>
                <w:color w:val="FF0000"/>
              </w:rPr>
              <w:t xml:space="preserve">або </w:t>
            </w:r>
            <w:r w:rsidRPr="003E17D0">
              <w:rPr>
                <w:b/>
                <w:strike/>
                <w:color w:val="FF0000"/>
              </w:rPr>
              <w:t>застосовувати автономні джерела живлення.</w:t>
            </w:r>
            <w:r w:rsidRPr="003E17D0">
              <w:rPr>
                <w:b/>
                <w:strike/>
                <w:color w:val="7030A0"/>
              </w:rPr>
              <w:t xml:space="preserve"> </w:t>
            </w:r>
            <w:r w:rsidRPr="003D2040">
              <w:rPr>
                <w:b/>
                <w:i/>
                <w:iCs/>
              </w:rPr>
              <w:t>(у зв’язку з відсутністю визначення вартості та обсягу електричної енергії при використанні автономних джерел живлення)</w:t>
            </w:r>
          </w:p>
          <w:p w:rsidR="00795A09" w:rsidRPr="00353AD2" w:rsidRDefault="00795A09" w:rsidP="00795A09">
            <w:pPr>
              <w:jc w:val="both"/>
              <w:rPr>
                <w:b/>
                <w:color w:val="7030A0"/>
                <w:highlight w:val="green"/>
              </w:rPr>
            </w:pPr>
            <w:r w:rsidRPr="00A800A5">
              <w:rPr>
                <w:b/>
                <w:color w:val="7030A0"/>
              </w:rPr>
              <w:t xml:space="preserve">ОСР планує перерви розподілу електричної енергії Користувачів виключно в разі відсутності технічної можливості відповідно до схем нормального режиму виконання тимчасових схем живлення Користувачів </w:t>
            </w:r>
            <w:r w:rsidRPr="003D2040">
              <w:rPr>
                <w:b/>
                <w:strike/>
                <w:color w:val="FF0000"/>
              </w:rPr>
              <w:t>або застосування автономних джерел живлення.</w:t>
            </w:r>
            <w:r w:rsidRPr="003D2040">
              <w:rPr>
                <w:b/>
                <w:color w:val="7030A0"/>
              </w:rPr>
              <w:t xml:space="preserve"> </w:t>
            </w:r>
          </w:p>
          <w:p w:rsidR="00795A09" w:rsidRPr="00353AD2" w:rsidRDefault="00795A09" w:rsidP="00795A09">
            <w:pPr>
              <w:jc w:val="both"/>
              <w:rPr>
                <w:b/>
                <w:color w:val="7030A0"/>
                <w:highlight w:val="green"/>
              </w:rPr>
            </w:pPr>
          </w:p>
          <w:p w:rsidR="00795A09" w:rsidRPr="003D2040" w:rsidRDefault="00795A09" w:rsidP="00795A09">
            <w:pPr>
              <w:ind w:firstLine="600"/>
              <w:jc w:val="both"/>
              <w:rPr>
                <w:ins w:id="61" w:author="Антон Усенко" w:date="2024-03-11T12:35:00Z"/>
                <w:b/>
                <w:i/>
                <w:iCs/>
              </w:rPr>
            </w:pPr>
            <w:r w:rsidRPr="003D2040">
              <w:rPr>
                <w:b/>
                <w:color w:val="7030A0"/>
              </w:rPr>
              <w:t xml:space="preserve">Час початку та завершення планової перерви з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фактичному періоду виконання планових робіт з відхиленням часу початку та закінчення виконання робіт не більше ніж на одну годину </w:t>
            </w:r>
            <w:r w:rsidRPr="003D2040">
              <w:rPr>
                <w:b/>
                <w:color w:val="FF0000"/>
              </w:rPr>
              <w:t xml:space="preserve">без </w:t>
            </w:r>
            <w:r w:rsidRPr="003D2040">
              <w:rPr>
                <w:b/>
                <w:color w:val="FF0000"/>
              </w:rPr>
              <w:lastRenderedPageBreak/>
              <w:t>урахування оперативних перемикань суміжних ОСР та споживачів</w:t>
            </w:r>
            <w:r w:rsidRPr="003D2040">
              <w:rPr>
                <w:b/>
                <w:color w:val="7030A0"/>
              </w:rPr>
              <w:t>, що підтверджується документально (наряд-допуск)</w:t>
            </w:r>
            <w:r w:rsidRPr="00A800A5">
              <w:rPr>
                <w:b/>
                <w:color w:val="7030A0"/>
              </w:rPr>
              <w:t>.</w:t>
            </w:r>
            <w:r>
              <w:rPr>
                <w:b/>
                <w:color w:val="7030A0"/>
              </w:rPr>
              <w:t xml:space="preserve"> </w:t>
            </w:r>
            <w:r w:rsidRPr="003D2040">
              <w:rPr>
                <w:b/>
              </w:rPr>
              <w:t xml:space="preserve">Згідно </w:t>
            </w:r>
            <w:r w:rsidRPr="003D2040">
              <w:rPr>
                <w:b/>
                <w:i/>
                <w:iCs/>
              </w:rPr>
              <w:t>ПБЕ 6.2.6.</w:t>
            </w:r>
            <w:r>
              <w:rPr>
                <w:b/>
                <w:i/>
                <w:iCs/>
              </w:rPr>
              <w:t xml:space="preserve"> </w:t>
            </w:r>
            <w:r w:rsidRPr="003D2040">
              <w:rPr>
                <w:b/>
                <w:i/>
                <w:iCs/>
              </w:rPr>
              <w:t>наряд-допуск зберігається протягом лише 30 днів)</w:t>
            </w:r>
            <w:del w:id="62" w:author="Антон Усенко" w:date="2024-03-11T15:40:00Z">
              <w:r w:rsidRPr="003D2040" w:rsidDel="00992512">
                <w:rPr>
                  <w:b/>
                  <w:i/>
                  <w:iCs/>
                </w:rPr>
                <w:delText xml:space="preserve"> </w:delText>
              </w:r>
            </w:del>
          </w:p>
          <w:p w:rsidR="00795A09" w:rsidRDefault="00795A09" w:rsidP="00795A09">
            <w:pPr>
              <w:jc w:val="both"/>
              <w:rPr>
                <w:b/>
                <w:color w:val="FF0000"/>
              </w:rPr>
            </w:pPr>
          </w:p>
          <w:p w:rsidR="00795A09" w:rsidRDefault="00795A09" w:rsidP="00795A09">
            <w:pPr>
              <w:jc w:val="both"/>
              <w:rPr>
                <w:color w:val="000000"/>
                <w:sz w:val="16"/>
                <w:szCs w:val="16"/>
              </w:rPr>
            </w:pPr>
          </w:p>
          <w:p w:rsidR="00795A09" w:rsidRDefault="00795A09" w:rsidP="00795A09">
            <w:pPr>
              <w:jc w:val="both"/>
              <w:rPr>
                <w:b/>
                <w:color w:val="7030A0"/>
              </w:rPr>
            </w:pPr>
            <w:r w:rsidRPr="00A800A5">
              <w:rPr>
                <w:b/>
                <w:color w:val="7030A0"/>
              </w:rPr>
              <w:t xml:space="preserve">Перерви розподілу електричної енергії Користувачам для виконання 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при температурі повітря (на території виконання робіт) нижче мінус </w:t>
            </w:r>
            <w:r w:rsidRPr="003D2040">
              <w:rPr>
                <w:b/>
                <w:color w:val="FF0000"/>
                <w:sz w:val="22"/>
                <w:szCs w:val="22"/>
              </w:rPr>
              <w:t>5</w:t>
            </w:r>
            <w:r w:rsidRPr="00A800A5">
              <w:rPr>
                <w:b/>
                <w:color w:val="7030A0"/>
              </w:rPr>
              <w:t xml:space="preserve"> градусів забороняється. Такі роботи переносяться на іншу дату з наступним попередженням користувачів в установленому порядку.</w:t>
            </w:r>
            <w:r>
              <w:rPr>
                <w:b/>
                <w:color w:val="7030A0"/>
              </w:rPr>
              <w:t xml:space="preserve"> </w:t>
            </w:r>
          </w:p>
          <w:p w:rsidR="00795A09" w:rsidRDefault="00795A09" w:rsidP="00795A09">
            <w:pPr>
              <w:jc w:val="both"/>
              <w:rPr>
                <w:b/>
                <w:i/>
                <w:iCs/>
              </w:rPr>
            </w:pPr>
            <w:r w:rsidRPr="003D2040">
              <w:rPr>
                <w:b/>
                <w:i/>
                <w:iCs/>
              </w:rPr>
              <w:t>(Чи будуть враховуватися дані перерви при визначення термінів на реалізацію приєднань нових споживачів? Додатково зазначаємо що згідно Правил оперативних перемикань зазначається температура мінус 10 градусів)</w:t>
            </w:r>
          </w:p>
          <w:p w:rsidR="00795A09" w:rsidRPr="00A800A5" w:rsidRDefault="00795A09" w:rsidP="00795A09">
            <w:pPr>
              <w:jc w:val="both"/>
              <w:rPr>
                <w:b/>
                <w:color w:val="7030A0"/>
              </w:rPr>
            </w:pPr>
          </w:p>
          <w:p w:rsidR="00795A09" w:rsidRDefault="00795A09" w:rsidP="00795A09">
            <w:pPr>
              <w:jc w:val="both"/>
              <w:rPr>
                <w:color w:val="000000"/>
              </w:rPr>
            </w:pPr>
            <w:r>
              <w:rPr>
                <w:color w:val="000000"/>
              </w:rPr>
              <w:t xml:space="preserve">Тривалість планової перерви </w:t>
            </w:r>
            <w:r>
              <w:rPr>
                <w:b/>
                <w:color w:val="000000"/>
              </w:rPr>
              <w:t>розподілу електричної енергії</w:t>
            </w:r>
            <w:r>
              <w:rPr>
                <w:color w:val="000000"/>
              </w:rPr>
              <w:t xml:space="preserve"> не повинна перевищувати сумарно 12 годин на добу, </w:t>
            </w:r>
            <w:r>
              <w:rPr>
                <w:b/>
                <w:color w:val="FF0000"/>
              </w:rPr>
              <w:t xml:space="preserve">а </w:t>
            </w:r>
            <w:r w:rsidRPr="00A414D2">
              <w:rPr>
                <w:b/>
                <w:color w:val="FF0000"/>
              </w:rPr>
              <w:t xml:space="preserve">у </w:t>
            </w:r>
            <w:r>
              <w:rPr>
                <w:b/>
                <w:color w:val="FF0000"/>
              </w:rPr>
              <w:t xml:space="preserve">офіційний введений опалювальний період </w:t>
            </w:r>
            <w:r>
              <w:rPr>
                <w:b/>
                <w:color w:val="FF0000"/>
                <w:lang w:val="ru-RU"/>
              </w:rPr>
              <w:t>в райо</w:t>
            </w:r>
            <w:r>
              <w:rPr>
                <w:b/>
                <w:color w:val="FF0000"/>
              </w:rPr>
              <w:t>ні</w:t>
            </w:r>
            <w:r>
              <w:rPr>
                <w:b/>
                <w:color w:val="FF0000"/>
                <w:lang w:val="ru-RU"/>
              </w:rPr>
              <w:t xml:space="preserve"> </w:t>
            </w:r>
            <w:r>
              <w:rPr>
                <w:b/>
                <w:color w:val="FF0000"/>
              </w:rPr>
              <w:t>проведення робіт</w:t>
            </w:r>
            <w:r w:rsidRPr="00A800A5">
              <w:rPr>
                <w:b/>
                <w:color w:val="7030A0"/>
              </w:rPr>
              <w:t xml:space="preserve"> </w:t>
            </w:r>
            <w:r w:rsidRPr="00020870">
              <w:rPr>
                <w:b/>
                <w:strike/>
                <w:color w:val="FF0000"/>
              </w:rPr>
              <w:t xml:space="preserve">період з 01 листопада по 01 квітня </w:t>
            </w:r>
            <w:r w:rsidRPr="00A800A5">
              <w:rPr>
                <w:b/>
                <w:color w:val="7030A0"/>
              </w:rPr>
              <w:t>не більше 6 годин на добу</w:t>
            </w:r>
            <w:r>
              <w:rPr>
                <w:color w:val="000000"/>
              </w:rPr>
              <w:t>.</w:t>
            </w:r>
          </w:p>
          <w:p w:rsidR="00795A09" w:rsidRPr="001140BF" w:rsidRDefault="00795A09" w:rsidP="00795A09">
            <w:pPr>
              <w:jc w:val="both"/>
              <w:rPr>
                <w:color w:val="000000"/>
              </w:rPr>
            </w:pPr>
          </w:p>
          <w:p w:rsidR="00795A09" w:rsidRPr="00A800A5" w:rsidRDefault="00795A09" w:rsidP="00795A09">
            <w:pPr>
              <w:ind w:firstLine="33"/>
              <w:jc w:val="both"/>
              <w:rPr>
                <w:b/>
                <w:color w:val="7030A0"/>
              </w:rPr>
            </w:pPr>
            <w:r w:rsidRPr="00A800A5">
              <w:rPr>
                <w:b/>
                <w:color w:val="7030A0"/>
              </w:rPr>
              <w:t xml:space="preserve">Кількість перерв з розподілу електричної енергії протягом попередніх </w:t>
            </w:r>
            <w:r w:rsidRPr="00A800A5">
              <w:rPr>
                <w:b/>
                <w:color w:val="7030A0"/>
              </w:rPr>
              <w:lastRenderedPageBreak/>
              <w:t xml:space="preserve">12 календарних місяців в точці розподілу Користувача (тривалістю понад одну годину) </w:t>
            </w:r>
            <w:r>
              <w:rPr>
                <w:b/>
                <w:color w:val="7030A0"/>
              </w:rPr>
              <w:t>повинно бути менше</w:t>
            </w:r>
            <w:r w:rsidRPr="00A800A5">
              <w:rPr>
                <w:b/>
                <w:color w:val="7030A0"/>
              </w:rPr>
              <w:t>:</w:t>
            </w:r>
          </w:p>
          <w:p w:rsidR="00795A09" w:rsidRDefault="00795A09" w:rsidP="00795A09">
            <w:pPr>
              <w:ind w:firstLine="33"/>
              <w:jc w:val="both"/>
              <w:rPr>
                <w:b/>
                <w:color w:val="7030A0"/>
              </w:rPr>
            </w:pPr>
            <w:r w:rsidRPr="00A800A5">
              <w:rPr>
                <w:b/>
                <w:color w:val="7030A0"/>
              </w:rPr>
              <w:t>для перерв без попередження Користувача та аварійних перерв (за виключенням перерв в наслідок форс-мажорних обставин та з вини інших осіб</w:t>
            </w:r>
            <w:r>
              <w:rPr>
                <w:b/>
                <w:color w:val="7030A0"/>
              </w:rPr>
              <w:t xml:space="preserve">, </w:t>
            </w:r>
            <w:r w:rsidRPr="00A414D2">
              <w:rPr>
                <w:b/>
                <w:color w:val="FF0000"/>
              </w:rPr>
              <w:t>інших ліцензіатів, основних споживачів</w:t>
            </w:r>
            <w:r w:rsidRPr="00A800A5">
              <w:rPr>
                <w:b/>
                <w:color w:val="7030A0"/>
              </w:rPr>
              <w:t>) в електричних мережах ліцензіата:</w:t>
            </w:r>
          </w:p>
          <w:p w:rsidR="00795A09" w:rsidRPr="00A800A5" w:rsidRDefault="00795A09" w:rsidP="00795A09">
            <w:pPr>
              <w:ind w:firstLine="33"/>
              <w:jc w:val="both"/>
              <w:rPr>
                <w:b/>
                <w:color w:val="7030A0"/>
              </w:rPr>
            </w:pPr>
            <w:r w:rsidRPr="00A800A5">
              <w:rPr>
                <w:b/>
                <w:color w:val="7030A0"/>
              </w:rPr>
              <w:t xml:space="preserve">у міській місцевості – </w:t>
            </w:r>
            <w:r>
              <w:rPr>
                <w:b/>
                <w:color w:val="7030A0"/>
              </w:rPr>
              <w:t>менше 7</w:t>
            </w:r>
            <w:r w:rsidRPr="00A800A5">
              <w:rPr>
                <w:b/>
                <w:color w:val="7030A0"/>
              </w:rPr>
              <w:t>;</w:t>
            </w:r>
          </w:p>
          <w:p w:rsidR="00795A09" w:rsidRPr="00A800A5" w:rsidRDefault="00795A09" w:rsidP="00795A09">
            <w:pPr>
              <w:ind w:firstLine="33"/>
              <w:jc w:val="both"/>
              <w:rPr>
                <w:b/>
                <w:color w:val="7030A0"/>
              </w:rPr>
            </w:pPr>
            <w:r w:rsidRPr="00A800A5">
              <w:rPr>
                <w:b/>
                <w:color w:val="7030A0"/>
              </w:rPr>
              <w:t xml:space="preserve">у сільській місцевості – </w:t>
            </w:r>
            <w:r>
              <w:rPr>
                <w:b/>
                <w:color w:val="7030A0"/>
              </w:rPr>
              <w:t>менше 9;</w:t>
            </w:r>
          </w:p>
          <w:p w:rsidR="00795A09" w:rsidRPr="00A800A5" w:rsidRDefault="00795A09" w:rsidP="00795A09">
            <w:pPr>
              <w:ind w:firstLine="33"/>
              <w:jc w:val="both"/>
              <w:rPr>
                <w:b/>
                <w:color w:val="7030A0"/>
              </w:rPr>
            </w:pPr>
            <w:r>
              <w:rPr>
                <w:b/>
                <w:color w:val="7030A0"/>
              </w:rPr>
              <w:t>дл</w:t>
            </w:r>
            <w:r w:rsidRPr="00A35575">
              <w:rPr>
                <w:b/>
                <w:color w:val="7030A0"/>
              </w:rPr>
              <w:t xml:space="preserve">я запланованих перерв із попередженням споживача (без урахування запланованих 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w:t>
            </w:r>
            <w:r>
              <w:rPr>
                <w:b/>
                <w:color w:val="7030A0"/>
              </w:rPr>
              <w:t>–</w:t>
            </w:r>
            <w:r w:rsidRPr="00A35575">
              <w:rPr>
                <w:b/>
                <w:color w:val="7030A0"/>
              </w:rPr>
              <w:t xml:space="preserve"> </w:t>
            </w:r>
            <w:r>
              <w:rPr>
                <w:b/>
                <w:color w:val="7030A0"/>
              </w:rPr>
              <w:t>менше 12</w:t>
            </w:r>
            <w:r w:rsidRPr="00A800A5">
              <w:rPr>
                <w:b/>
                <w:color w:val="7030A0"/>
              </w:rPr>
              <w:t>.</w:t>
            </w:r>
            <w:r>
              <w:rPr>
                <w:b/>
                <w:color w:val="7030A0"/>
              </w:rPr>
              <w:t xml:space="preserve"> </w:t>
            </w:r>
          </w:p>
          <w:p w:rsidR="00795A09" w:rsidRDefault="00795A09" w:rsidP="00795A09">
            <w:pPr>
              <w:jc w:val="both"/>
              <w:rPr>
                <w:color w:val="000000"/>
              </w:rPr>
            </w:pPr>
          </w:p>
          <w:p w:rsidR="00795A09" w:rsidRDefault="00795A09" w:rsidP="00795A09">
            <w:pPr>
              <w:pStyle w:val="rvps2"/>
              <w:shd w:val="clear" w:color="auto" w:fill="FFFFFF"/>
              <w:spacing w:before="0" w:beforeAutospacing="0" w:after="150" w:afterAutospacing="0"/>
              <w:ind w:firstLine="450"/>
              <w:jc w:val="both"/>
              <w:rPr>
                <w:color w:val="000000"/>
                <w:sz w:val="20"/>
                <w:szCs w:val="20"/>
                <w:lang w:val="uk-UA"/>
              </w:rPr>
            </w:pPr>
            <w:r>
              <w:rPr>
                <w:color w:val="000000"/>
                <w:sz w:val="20"/>
                <w:szCs w:val="20"/>
                <w:lang w:val="uk-UA"/>
              </w:rPr>
              <w:t>Користувач (споживач електричної енергії) при отриманні від ОСР вимоги про самостійне обмеження/припинення споживання електричної енергії зобов’язаний виконати вимогу ОСР та самостійно обмежити/припинити споживання електричної енергії.</w:t>
            </w:r>
          </w:p>
          <w:p w:rsidR="00795A09" w:rsidRDefault="00795A09" w:rsidP="00795A09">
            <w:pPr>
              <w:pStyle w:val="rvps2"/>
              <w:shd w:val="clear" w:color="auto" w:fill="FFFFFF"/>
              <w:spacing w:before="0" w:beforeAutospacing="0" w:after="150" w:afterAutospacing="0"/>
              <w:ind w:firstLine="450"/>
              <w:jc w:val="both"/>
              <w:rPr>
                <w:color w:val="000000"/>
                <w:sz w:val="20"/>
                <w:szCs w:val="20"/>
                <w:lang w:val="uk-UA"/>
              </w:rPr>
            </w:pPr>
            <w:r>
              <w:rPr>
                <w:color w:val="000000"/>
                <w:sz w:val="20"/>
                <w:szCs w:val="20"/>
                <w:lang w:val="uk-UA"/>
              </w:rPr>
              <w:t>Користувачі, які мають у власності резервне джерело живлення (електроустановку, яка призначена для виробництва електричної енергії, або УЗЕ), про що має бути зазначено в договорі про надання послуг з розподілу електричної енергії, несуть повну відповідальність за його технічний стан та готовність до своєчасного пуску.</w:t>
            </w:r>
          </w:p>
          <w:p w:rsidR="00795A09" w:rsidRDefault="00795A09" w:rsidP="00795A09">
            <w:pPr>
              <w:pStyle w:val="rvps2"/>
              <w:shd w:val="clear" w:color="auto" w:fill="FFFFFF"/>
              <w:spacing w:before="0" w:beforeAutospacing="0" w:after="150" w:afterAutospacing="0"/>
              <w:ind w:firstLine="450"/>
              <w:jc w:val="both"/>
              <w:rPr>
                <w:color w:val="000000"/>
                <w:sz w:val="20"/>
                <w:szCs w:val="20"/>
                <w:lang w:val="uk-UA"/>
              </w:rPr>
            </w:pPr>
            <w:r>
              <w:rPr>
                <w:color w:val="000000"/>
                <w:sz w:val="20"/>
                <w:szCs w:val="20"/>
                <w:lang w:val="uk-UA"/>
              </w:rPr>
              <w:lastRenderedPageBreak/>
              <w:t>Збитки та негативні наслідки від несвоєчасного або несанкціонованого пуску резервних джерел живлення відшкодовуються за рахунок їх власників.</w:t>
            </w:r>
          </w:p>
          <w:p w:rsidR="00795A09" w:rsidRDefault="00795A09" w:rsidP="00795A09">
            <w:pPr>
              <w:jc w:val="both"/>
              <w:rPr>
                <w:color w:val="000000"/>
              </w:rPr>
            </w:pPr>
            <w:r>
              <w:rPr>
                <w:color w:val="000000"/>
              </w:rPr>
              <w:t>Якщо Користувач (виробник електричної енергії або оператор УЗЕ) був попереджений ОСР про обмеження/припинення розподілу електричної енергії, то такий виробник повинен обмежити/припинити відпуск електричної енергії своїми генеруючими установками або УЗЕ на час обмеження/припинення розподілу електричної енергії, зазначений ОСР. Якщо виробник електричної енергії або оператор УЗЕ продовжує відпуск електричної енергії до системи розподілу, то він несе відповідальність за будь-які збитки, завдані ОСР іншим Користувачам та/або третім особам у результаті такого продовження відпуску електричної енергії.</w:t>
            </w:r>
          </w:p>
          <w:p w:rsidR="00795A09" w:rsidRDefault="00795A09" w:rsidP="00795A09">
            <w:pPr>
              <w:jc w:val="both"/>
              <w:rPr>
                <w:b/>
                <w:color w:val="000000"/>
                <w:u w:val="single"/>
              </w:rPr>
            </w:pPr>
            <w:r w:rsidRPr="00ED4D06">
              <w:rPr>
                <w:b/>
                <w:color w:val="000000"/>
                <w:u w:val="single"/>
              </w:rPr>
              <w:t>ПрАТ «Волиньобленерго»</w:t>
            </w:r>
          </w:p>
          <w:p w:rsidR="00795A09" w:rsidRPr="00ED0DC0" w:rsidRDefault="00795A09" w:rsidP="00795A09">
            <w:pPr>
              <w:jc w:val="both"/>
              <w:rPr>
                <w:b/>
                <w:color w:val="000000"/>
              </w:rPr>
            </w:pPr>
            <w:r w:rsidRPr="00ED0DC0">
              <w:rPr>
                <w:b/>
                <w:color w:val="000000"/>
              </w:rPr>
              <w:t>Залишити в чинній редакції</w:t>
            </w:r>
          </w:p>
          <w:p w:rsidR="00795A09" w:rsidRPr="00ED0DC0" w:rsidRDefault="00795A09" w:rsidP="00795A09">
            <w:pPr>
              <w:jc w:val="both"/>
              <w:rPr>
                <w:b/>
                <w:strike/>
                <w:color w:val="000000"/>
              </w:rPr>
            </w:pPr>
            <w:r w:rsidRPr="00C50DF7">
              <w:rPr>
                <w:b/>
                <w:strike/>
                <w:color w:val="7030A0"/>
              </w:rPr>
              <w:t>Під час проведення планових</w:t>
            </w:r>
            <w:r w:rsidRPr="00C50DF7">
              <w:rPr>
                <w:strike/>
                <w:color w:val="7030A0"/>
              </w:rPr>
              <w:t xml:space="preserve"> </w:t>
            </w:r>
            <w:r w:rsidRPr="00C50DF7">
              <w:rPr>
                <w:b/>
                <w:bCs/>
                <w:strike/>
                <w:color w:val="7030A0"/>
              </w:rPr>
              <w:t xml:space="preserve">ремонтних робіт та планових робіт з технічного обслуговування електроустановок та електричних мереж системи розподілу, які передбачають припинення та/або обмеження </w:t>
            </w:r>
            <w:r w:rsidRPr="00C50DF7">
              <w:rPr>
                <w:b/>
                <w:strike/>
                <w:color w:val="7030A0"/>
              </w:rPr>
              <w:t>розподілу електричної енергії</w:t>
            </w:r>
            <w:r w:rsidRPr="00C50DF7">
              <w:rPr>
                <w:b/>
                <w:bCs/>
                <w:strike/>
                <w:color w:val="7030A0"/>
              </w:rPr>
              <w:t xml:space="preserve"> Користувачів, </w:t>
            </w:r>
            <w:r w:rsidRPr="00C50DF7">
              <w:rPr>
                <w:b/>
                <w:strike/>
                <w:color w:val="7030A0"/>
              </w:rPr>
              <w:t>з метою зменшення тривалості перерв розподілу електричної енергії ОСР відповідно до схем нормального режиму має організовувати тимчасові схеми живлення Користувачів або застосовувати автономні джерела живлення.</w:t>
            </w:r>
          </w:p>
          <w:p w:rsidR="00795A09" w:rsidRDefault="00795A09" w:rsidP="00795A09">
            <w:pPr>
              <w:jc w:val="both"/>
              <w:rPr>
                <w:b/>
                <w:strike/>
                <w:color w:val="7030A0"/>
              </w:rPr>
            </w:pPr>
            <w:r>
              <w:rPr>
                <w:b/>
                <w:strike/>
                <w:color w:val="7030A0"/>
              </w:rPr>
              <w:t xml:space="preserve">Час початку та завершення планової перерви з розподілу електричної енергії, а також вказаний у повідомленні прогнозований період перерви розподілу електричної енергії Користувачам має відповідати фактичному періоду виконання планових робіт з відхиленням часу початку та закінчення виконання </w:t>
            </w:r>
            <w:r>
              <w:rPr>
                <w:b/>
                <w:strike/>
                <w:color w:val="7030A0"/>
              </w:rPr>
              <w:lastRenderedPageBreak/>
              <w:t>робіт не більше ніж на одну годину, що підтверджується документально (наряд-допуск).</w:t>
            </w:r>
            <w:del w:id="63" w:author="Антон Усенко" w:date="2024-03-11T15:40:00Z">
              <w:r>
                <w:rPr>
                  <w:b/>
                  <w:strike/>
                  <w:color w:val="7030A0"/>
                </w:rPr>
                <w:delText xml:space="preserve"> </w:delText>
              </w:r>
            </w:del>
          </w:p>
          <w:p w:rsidR="00795A09" w:rsidRDefault="00795A09" w:rsidP="00795A09">
            <w:pPr>
              <w:jc w:val="both"/>
              <w:rPr>
                <w:color w:val="000000"/>
              </w:rPr>
            </w:pPr>
          </w:p>
          <w:p w:rsidR="00795A09" w:rsidRPr="00087C37" w:rsidRDefault="00795A09" w:rsidP="00795A09">
            <w:pPr>
              <w:jc w:val="both"/>
              <w:rPr>
                <w:b/>
                <w:color w:val="000000"/>
                <w:u w:val="single"/>
              </w:rPr>
            </w:pPr>
            <w:r>
              <w:rPr>
                <w:b/>
                <w:strike/>
                <w:color w:val="7030A0"/>
              </w:rPr>
              <w:t>Перерви розподілу електричної енергії Користувачам для виконання 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 при температурі повітря (на території виконання робіт) нижче мінус 5 градусів забороняється. Такі роботи переносяться на іншу дату з наступним попередженням користувачів в установленому порядку</w:t>
            </w:r>
          </w:p>
        </w:tc>
        <w:tc>
          <w:tcPr>
            <w:tcW w:w="4113" w:type="dxa"/>
          </w:tcPr>
          <w:p w:rsidR="00795A09" w:rsidRDefault="00795A09" w:rsidP="00795A09">
            <w:pPr>
              <w:jc w:val="both"/>
              <w:rPr>
                <w:b/>
                <w:u w:val="single"/>
              </w:rPr>
            </w:pPr>
            <w:r w:rsidRPr="009837D3">
              <w:rPr>
                <w:b/>
                <w:u w:val="single"/>
              </w:rPr>
              <w:lastRenderedPageBreak/>
              <w:t>ПАТ «Черкасиобленерго»</w:t>
            </w:r>
          </w:p>
          <w:p w:rsidR="00795A09" w:rsidRDefault="00795A09" w:rsidP="00795A09">
            <w:pPr>
              <w:jc w:val="both"/>
            </w:pPr>
            <w:r>
              <w:t xml:space="preserve">Згідно «Правил безпечної експлуатації електроустановок» наряд-допуски зберігаються 30діб, після чого наряд-допуски </w:t>
            </w:r>
            <w:r>
              <w:lastRenderedPageBreak/>
              <w:t>знищуються. Після завершення робіт та закриття наряда-допуска, відновлення розподілу відбувається силами оперативного (оперативно-виробничого) персоналу через деякий час, тому час закриття наряда-допуску, не буде відповідати навіть приблизно, часові відновлення розподілу ел.енергії.</w:t>
            </w:r>
          </w:p>
          <w:p w:rsidR="00795A09" w:rsidRDefault="00795A09" w:rsidP="00795A09">
            <w:pPr>
              <w:jc w:val="both"/>
              <w:rPr>
                <w:b/>
                <w:u w:val="single"/>
              </w:rPr>
            </w:pPr>
          </w:p>
          <w:p w:rsidR="00795A09" w:rsidRDefault="00795A09" w:rsidP="00795A09">
            <w:pPr>
              <w:jc w:val="both"/>
              <w:rPr>
                <w:b/>
                <w:u w:val="single"/>
              </w:rPr>
            </w:pPr>
            <w:r w:rsidRPr="009837D3">
              <w:rPr>
                <w:b/>
                <w:u w:val="single"/>
              </w:rPr>
              <w:t>ПАТ «Черкасиобленерго»</w:t>
            </w:r>
          </w:p>
          <w:p w:rsidR="00795A09" w:rsidRDefault="00795A09" w:rsidP="00795A09">
            <w:pPr>
              <w:jc w:val="both"/>
            </w:pPr>
            <w:r>
              <w:t>Виконання вимог даного абзацу проконтролювати неможливо, оскільки на більшості ділянках території, де є лінії електропередач відсутні метеостанції, метеопости, тощо.</w:t>
            </w:r>
          </w:p>
          <w:p w:rsidR="00795A09" w:rsidRDefault="00795A09" w:rsidP="00795A09">
            <w:pPr>
              <w:jc w:val="both"/>
              <w:rPr>
                <w:color w:val="000000"/>
              </w:rPr>
            </w:pPr>
          </w:p>
          <w:p w:rsidR="00795A09" w:rsidRDefault="00795A09" w:rsidP="00795A09">
            <w:pPr>
              <w:jc w:val="both"/>
              <w:rPr>
                <w:b/>
                <w:color w:val="000000"/>
                <w:u w:val="single"/>
              </w:rPr>
            </w:pPr>
            <w:r w:rsidRPr="005E673F">
              <w:rPr>
                <w:b/>
                <w:color w:val="000000"/>
                <w:u w:val="single"/>
              </w:rPr>
              <w:t>АТ «Прикарпаттяобленерго»</w:t>
            </w:r>
          </w:p>
          <w:p w:rsidR="00795A09" w:rsidRPr="00D93B52" w:rsidRDefault="00795A09" w:rsidP="00795A09">
            <w:pPr>
              <w:jc w:val="both"/>
              <w:rPr>
                <w:color w:val="000000"/>
              </w:rPr>
            </w:pPr>
            <w:r w:rsidRPr="00D93B52">
              <w:rPr>
                <w:color w:val="000000"/>
              </w:rPr>
              <w:t>Пропонується залишити попередню тривалість 6 годин для планових робіт і 8 годин для робіт пов’язаних із виконанням інвестиційної програми і робіт із приєднання, так як враховуючи підготовку робочого місця і проведення необхідних перемикань в багатьох випадках на роботу залишається тільки 4 години, що недостатньо для виконання складних робіт, пов’язаних із заміною опор, перебудовою мереж, тощо.</w:t>
            </w:r>
          </w:p>
          <w:p w:rsidR="00795A09" w:rsidRDefault="00795A09" w:rsidP="00795A09">
            <w:pPr>
              <w:jc w:val="both"/>
              <w:rPr>
                <w:color w:val="000000"/>
              </w:rPr>
            </w:pPr>
            <w:r w:rsidRPr="00D93B52">
              <w:rPr>
                <w:color w:val="000000"/>
              </w:rPr>
              <w:t>Також пропонується норму щодо 6 годин не розширювати в часі, а залишити, як було в попередніх редакціях, а саме тільки протягом зимових місяців, так як з 01.11 по 01.04 – це є 5 місяців, що недопустимо, так як тривалість дня і температура навколишнього середовища збільшується і буде неефективно використовуватися робочий час і операційні витрати ОСР, так як не кожну роботу згідно технологій можна виконати протягом 6 годин.</w:t>
            </w:r>
          </w:p>
          <w:p w:rsidR="00795A09" w:rsidRDefault="00795A09" w:rsidP="00795A09">
            <w:pPr>
              <w:jc w:val="both"/>
              <w:rPr>
                <w:color w:val="000000"/>
              </w:rPr>
            </w:pPr>
          </w:p>
          <w:p w:rsidR="00EC486C" w:rsidRDefault="00EC486C" w:rsidP="00795A09">
            <w:pPr>
              <w:jc w:val="both"/>
              <w:rPr>
                <w:color w:val="000000"/>
              </w:rPr>
            </w:pPr>
          </w:p>
          <w:p w:rsidR="00795A09" w:rsidRDefault="00795A09" w:rsidP="00795A09">
            <w:pPr>
              <w:jc w:val="both"/>
              <w:rPr>
                <w:b/>
                <w:color w:val="000000"/>
                <w:u w:val="single"/>
              </w:rPr>
            </w:pPr>
            <w:r w:rsidRPr="005E673F">
              <w:rPr>
                <w:b/>
                <w:color w:val="000000"/>
                <w:u w:val="single"/>
              </w:rPr>
              <w:t>АТ «Прикарпаттяобленерго»</w:t>
            </w:r>
          </w:p>
          <w:p w:rsidR="00795A09" w:rsidRDefault="00795A09" w:rsidP="00795A09">
            <w:pPr>
              <w:jc w:val="both"/>
              <w:rPr>
                <w:color w:val="000000"/>
              </w:rPr>
            </w:pPr>
            <w:r>
              <w:rPr>
                <w:color w:val="000000"/>
              </w:rPr>
              <w:t xml:space="preserve">Дану норму слід доопрацювати, оскільки у разі тривалого температурного режиму «-5 градусів» вона унеможливить виконання </w:t>
            </w:r>
            <w:r>
              <w:rPr>
                <w:color w:val="000000"/>
              </w:rPr>
              <w:lastRenderedPageBreak/>
              <w:t>будівельно-монтажних робіт та надання послуг із приєднання (особливо стандартного) в визначені КСР треміни.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1C3507">
              <w:rPr>
                <w:b/>
                <w:color w:val="000000"/>
                <w:u w:val="single"/>
              </w:rPr>
              <w:t>ПАТ «Кіровоградобленерго»</w:t>
            </w:r>
          </w:p>
          <w:p w:rsidR="00795A09" w:rsidRPr="00624DAF" w:rsidRDefault="00795A09" w:rsidP="00795A09">
            <w:pPr>
              <w:jc w:val="both"/>
              <w:rPr>
                <w:rFonts w:cs="Calibri"/>
                <w:lang w:eastAsia="en-US"/>
              </w:rPr>
            </w:pPr>
            <w:r w:rsidRPr="00624DAF">
              <w:rPr>
                <w:rFonts w:cs="Calibri"/>
              </w:rPr>
              <w:t xml:space="preserve">Пропонуємо запровадження заборони </w:t>
            </w:r>
            <w:r>
              <w:rPr>
                <w:bCs/>
              </w:rPr>
              <w:t>на припинення та/або обмеження розподілу електричної енергії Користувачів для проведення планових робіт без дотримання вимог пунктів 11.5.5 та 11.5.6</w:t>
            </w:r>
            <w:r w:rsidRPr="00624DAF">
              <w:rPr>
                <w:rFonts w:cs="Calibri"/>
              </w:rPr>
              <w:t xml:space="preserve"> відтермінувати  до скасування правового режиму військового стану, так як на виконання робіт з дотриманням дат та термінів попереджень дуже впливає частота та тривалість повітряних тривог. </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1C3507">
              <w:rPr>
                <w:b/>
                <w:color w:val="000000"/>
                <w:u w:val="single"/>
              </w:rPr>
              <w:t>ПАТ «Кіровоградобленерго»</w:t>
            </w:r>
          </w:p>
          <w:p w:rsidR="00795A09" w:rsidRPr="00311378" w:rsidRDefault="00795A09" w:rsidP="00795A09">
            <w:pPr>
              <w:jc w:val="both"/>
              <w:rPr>
                <w:rFonts w:cs="Calibri"/>
                <w:lang w:eastAsia="en-US"/>
              </w:rPr>
            </w:pPr>
            <w:r w:rsidRPr="00311378">
              <w:rPr>
                <w:rFonts w:cs="Calibri"/>
              </w:rPr>
              <w:t>В електричних мережах</w:t>
            </w:r>
            <w:r>
              <w:t xml:space="preserve"> </w:t>
            </w:r>
            <w:r w:rsidRPr="00311378">
              <w:rPr>
                <w:rFonts w:cs="Calibri"/>
              </w:rPr>
              <w:t>системи розподілу ПЛ - 0,4 кВ мають радіальну схему, яка не дає технічної можливості проводити роботи без знеструмлення Користувачів та виключає можливість створення ремонтної схеми живлення. В електричних мережах</w:t>
            </w:r>
            <w:r>
              <w:t xml:space="preserve"> </w:t>
            </w:r>
            <w:r w:rsidRPr="00311378">
              <w:rPr>
                <w:rFonts w:cs="Calibri"/>
              </w:rPr>
              <w:t xml:space="preserve">системи розподілу ПЛ – 6(10) кВ мають змішану схему, яка  у радіальному виконання не </w:t>
            </w:r>
            <w:r w:rsidRPr="00311378">
              <w:rPr>
                <w:rFonts w:cs="Calibri"/>
              </w:rPr>
              <w:lastRenderedPageBreak/>
              <w:t xml:space="preserve">забезпечує технічну  можливість організації ремонтної схеми живлення Користувачів. </w:t>
            </w:r>
          </w:p>
          <w:p w:rsidR="00795A09" w:rsidRDefault="00795A09" w:rsidP="00795A09">
            <w:pPr>
              <w:jc w:val="both"/>
              <w:rPr>
                <w:color w:val="000000"/>
              </w:rPr>
            </w:pPr>
            <w:r w:rsidRPr="00311378">
              <w:rPr>
                <w:rFonts w:cs="Calibri"/>
              </w:rPr>
              <w:t>Щодо застосування автономних джерел живлення – дана вимога суперечить СОУ «ТИПОВІ технологічні карти на КР та ТО ЕМ…» та невілює п.1.2.17 ПУЕ щодо категоризації електроприймачів.</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1C3507">
              <w:rPr>
                <w:b/>
                <w:color w:val="000000"/>
                <w:u w:val="single"/>
              </w:rPr>
              <w:t>ПАТ «Кіровоградобленерго»</w:t>
            </w:r>
          </w:p>
          <w:p w:rsidR="00795A09" w:rsidRPr="00311378" w:rsidRDefault="00795A09" w:rsidP="00795A09">
            <w:pPr>
              <w:jc w:val="both"/>
              <w:rPr>
                <w:rFonts w:cs="Calibri"/>
                <w:lang w:eastAsia="en-US"/>
              </w:rPr>
            </w:pPr>
            <w:r w:rsidRPr="00311378">
              <w:rPr>
                <w:rFonts w:cs="Calibri"/>
              </w:rPr>
              <w:t>В наряді-допуску відсутня інформація про час початку та закінчення планової перерви, вказується тільки час роботи бригади.</w:t>
            </w:r>
          </w:p>
          <w:p w:rsidR="00795A09" w:rsidRPr="00311378" w:rsidRDefault="00795A09" w:rsidP="00795A09">
            <w:pPr>
              <w:jc w:val="both"/>
              <w:rPr>
                <w:rFonts w:cs="Calibri"/>
              </w:rPr>
            </w:pPr>
            <w:r w:rsidRPr="00311378">
              <w:rPr>
                <w:rFonts w:cs="Calibri"/>
              </w:rPr>
              <w:t xml:space="preserve">Відповідно до вимог п.6.2.6 Правил безпечної експлуатації електроустановок  термін зберігання відпрацьованих бланків нарядів-допусків – </w:t>
            </w:r>
            <w:r w:rsidRPr="00311378">
              <w:rPr>
                <w:rFonts w:cs="Calibri"/>
                <w:b/>
                <w:bCs/>
              </w:rPr>
              <w:t>30 діб.</w:t>
            </w:r>
            <w:r w:rsidRPr="00311378">
              <w:rPr>
                <w:rFonts w:cs="Calibri"/>
              </w:rPr>
              <w:t xml:space="preserve"> Видавати наряд дозволяється на термін тривалості робіт згідно з оперативною заявкою (п.6.2.4 ПБЕЕ).</w:t>
            </w:r>
          </w:p>
          <w:p w:rsidR="00795A09" w:rsidRDefault="00795A09" w:rsidP="00795A09">
            <w:pPr>
              <w:jc w:val="both"/>
              <w:rPr>
                <w:color w:val="000000"/>
              </w:rPr>
            </w:pPr>
            <w:r w:rsidRPr="00311378">
              <w:rPr>
                <w:rFonts w:cs="Calibri"/>
              </w:rPr>
              <w:t xml:space="preserve">Для документального підтвердження пропонується використовувати оперативний журнал, який містить всю необхідну інформацію про час початку та час завершення планових перерв.  </w:t>
            </w:r>
          </w:p>
          <w:p w:rsidR="00795A09" w:rsidRDefault="00795A09" w:rsidP="00795A09">
            <w:pPr>
              <w:jc w:val="both"/>
              <w:rPr>
                <w:color w:val="000000"/>
              </w:rPr>
            </w:pPr>
          </w:p>
          <w:p w:rsidR="00795A09" w:rsidRDefault="00795A09" w:rsidP="00795A09">
            <w:pPr>
              <w:jc w:val="both"/>
              <w:rPr>
                <w:color w:val="000000"/>
              </w:rPr>
            </w:pPr>
            <w:r w:rsidRPr="001C3507">
              <w:rPr>
                <w:b/>
                <w:color w:val="000000"/>
                <w:u w:val="single"/>
              </w:rPr>
              <w:t>ПАТ «Кіровоградобленерго»</w:t>
            </w:r>
          </w:p>
          <w:p w:rsidR="00795A09" w:rsidRPr="00311378" w:rsidRDefault="00795A09" w:rsidP="00795A09">
            <w:pPr>
              <w:jc w:val="both"/>
              <w:rPr>
                <w:rFonts w:cs="Calibri"/>
                <w:lang w:eastAsia="en-US"/>
              </w:rPr>
            </w:pPr>
            <w:r w:rsidRPr="00311378">
              <w:rPr>
                <w:rFonts w:cs="Calibri"/>
                <w:b/>
              </w:rPr>
              <w:t>Звертаємо увагу</w:t>
            </w:r>
            <w:r w:rsidRPr="00311378">
              <w:rPr>
                <w:rFonts w:cs="Calibri"/>
              </w:rPr>
              <w:t xml:space="preserve"> на неврегульованості питання фіксації (виконання вимірювань) температури в місці виконання робіт. В ОСР відсутні дистанційні дані з метеостанцій Укргідрометеоцентру в режимі реального часу. Також відсутній алгоритм підтвердження зазначених температурних значень без залучення Укргідрометеоцентру. Крім того, кількість метеостанцій Укргідрометеоцентру в областях незначна, що унеможливить отримати достовірні дані у віддалених від них місцях </w:t>
            </w:r>
          </w:p>
          <w:p w:rsidR="00795A09" w:rsidRDefault="00795A09" w:rsidP="00795A09">
            <w:pPr>
              <w:jc w:val="both"/>
              <w:rPr>
                <w:color w:val="000000"/>
              </w:rPr>
            </w:pPr>
            <w:r w:rsidRPr="00311378">
              <w:rPr>
                <w:rFonts w:cs="Calibri"/>
                <w:b/>
              </w:rPr>
              <w:lastRenderedPageBreak/>
              <w:t>Згідно Правил виконання оперативних перемикань</w:t>
            </w:r>
            <w:r w:rsidRPr="00311378">
              <w:rPr>
                <w:rFonts w:cs="Calibri"/>
              </w:rPr>
              <w:t xml:space="preserve"> , «з метою запобігання відмов у роботі устаткування (пошкодження фарфорової ізоляції роз’єднувачів, повітряних і елегазових вимикачів тощо) не рекомендується проводити планові перемикання в електроустановках при температурі повітря нижче </w:t>
            </w:r>
            <w:r w:rsidRPr="00311378">
              <w:rPr>
                <w:rFonts w:cs="Calibri"/>
                <w:color w:val="FF0000"/>
              </w:rPr>
              <w:t>мінус 10 ºС</w:t>
            </w:r>
            <w:r w:rsidRPr="00311378">
              <w:rPr>
                <w:rFonts w:cs="Calibri"/>
              </w:rPr>
              <w:t xml:space="preserve">.»  </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1C3507">
              <w:rPr>
                <w:b/>
                <w:color w:val="000000"/>
                <w:u w:val="single"/>
              </w:rPr>
              <w:t>ПАТ «Кіровоградобленерго»</w:t>
            </w:r>
          </w:p>
          <w:p w:rsidR="00795A09" w:rsidRPr="00311378" w:rsidRDefault="00795A09" w:rsidP="00795A09">
            <w:pPr>
              <w:jc w:val="both"/>
              <w:rPr>
                <w:rFonts w:cs="Calibri"/>
                <w:lang w:eastAsia="en-US"/>
              </w:rPr>
            </w:pPr>
            <w:r w:rsidRPr="00311378">
              <w:rPr>
                <w:rFonts w:cs="Calibri"/>
              </w:rPr>
              <w:t>Пропозиція НКРЕКП суперечить вимогам підпункту 5 пункту 2.3  Постанови НКРЕКП № 375 від 12 червня 2018 року, а саме:</w:t>
            </w:r>
          </w:p>
          <w:p w:rsidR="00795A09" w:rsidRPr="00311378" w:rsidRDefault="00795A09" w:rsidP="00795A09">
            <w:pPr>
              <w:jc w:val="both"/>
              <w:rPr>
                <w:rFonts w:cs="Calibri"/>
                <w:lang w:val="ru-RU"/>
              </w:rPr>
            </w:pPr>
            <w:r w:rsidRPr="00311378">
              <w:rPr>
                <w:rFonts w:cs="Calibri"/>
                <w:color w:val="000000"/>
                <w:lang w:val="ru-RU"/>
              </w:rPr>
              <w:t>відновлення електропостачання після початку планової перерви в електропостачанні з попередженням споживачів:</w:t>
            </w:r>
          </w:p>
          <w:p w:rsidR="00795A09" w:rsidRPr="00311378" w:rsidRDefault="00795A09" w:rsidP="00795A09">
            <w:pPr>
              <w:ind w:firstLine="240"/>
              <w:jc w:val="both"/>
              <w:rPr>
                <w:rFonts w:cs="Calibri"/>
                <w:lang w:val="ru-RU"/>
              </w:rPr>
            </w:pPr>
            <w:r w:rsidRPr="00311378">
              <w:rPr>
                <w:rFonts w:cs="Calibri"/>
                <w:color w:val="000000"/>
                <w:lang w:val="ru-RU"/>
              </w:rPr>
              <w:t>протягом 12 годин та 6 годин у зимові місяці сумарно на добу;</w:t>
            </w:r>
          </w:p>
          <w:p w:rsidR="00795A09" w:rsidRDefault="00795A09" w:rsidP="00795A09">
            <w:pPr>
              <w:jc w:val="both"/>
              <w:rPr>
                <w:color w:val="000000"/>
              </w:rPr>
            </w:pPr>
            <w:bookmarkStart w:id="64" w:name="2136"/>
            <w:bookmarkEnd w:id="64"/>
            <w:r w:rsidRPr="00311378">
              <w:rPr>
                <w:rFonts w:cs="Calibri"/>
                <w:color w:val="000000"/>
                <w:lang w:val="ru-RU"/>
              </w:rPr>
              <w:t>протягом 24 годин та 8 годин у зимові місяці сумарно на добу для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1C3507">
              <w:rPr>
                <w:b/>
                <w:color w:val="000000"/>
                <w:u w:val="single"/>
              </w:rPr>
              <w:t>ПАТ «Кіровоградобленерго»</w:t>
            </w:r>
          </w:p>
          <w:p w:rsidR="00795A09" w:rsidRPr="00311378" w:rsidRDefault="00795A09" w:rsidP="00795A09">
            <w:pPr>
              <w:rPr>
                <w:rFonts w:cs="Calibri"/>
                <w:color w:val="000000"/>
                <w:lang w:val="ru-RU" w:eastAsia="en-US"/>
              </w:rPr>
            </w:pPr>
            <w:r w:rsidRPr="00311378">
              <w:rPr>
                <w:rFonts w:cs="Calibri"/>
              </w:rPr>
              <w:t xml:space="preserve">Відповідно до вимог підпункту 26 пункту 2.3 Постанови НКРЕКП № 375 від 12 червня 2018 року, а саме: </w:t>
            </w:r>
            <w:r w:rsidRPr="00311378">
              <w:rPr>
                <w:rFonts w:cs="Calibri"/>
                <w:color w:val="000000"/>
                <w:lang w:val="ru-RU"/>
              </w:rPr>
              <w:t xml:space="preserve"> </w:t>
            </w:r>
          </w:p>
          <w:p w:rsidR="00795A09" w:rsidRPr="00311378" w:rsidRDefault="00795A09" w:rsidP="00795A09">
            <w:pPr>
              <w:ind w:firstLine="240"/>
              <w:rPr>
                <w:rFonts w:cs="Calibri"/>
                <w:lang w:val="ru-RU"/>
              </w:rPr>
            </w:pPr>
            <w:r w:rsidRPr="00311378">
              <w:rPr>
                <w:rFonts w:cs="Calibri"/>
                <w:lang w:val="ru-RU"/>
              </w:rPr>
              <w:t xml:space="preserve"> кількість перерв в електропостачанні протягом 12 календарних місяців у точці </w:t>
            </w:r>
            <w:r w:rsidRPr="00311378">
              <w:rPr>
                <w:rFonts w:cs="Calibri"/>
                <w:lang w:val="ru-RU"/>
              </w:rPr>
              <w:lastRenderedPageBreak/>
              <w:t>розподілу споживача (тривалістю понад одну годину):</w:t>
            </w:r>
          </w:p>
          <w:p w:rsidR="00795A09" w:rsidRPr="00311378" w:rsidRDefault="00795A09" w:rsidP="00795A09">
            <w:pPr>
              <w:ind w:firstLine="240"/>
              <w:rPr>
                <w:rFonts w:cs="Calibri"/>
                <w:lang w:val="ru-RU"/>
              </w:rPr>
            </w:pPr>
            <w:bookmarkStart w:id="65" w:name="914"/>
            <w:bookmarkEnd w:id="65"/>
            <w:r w:rsidRPr="00311378">
              <w:rPr>
                <w:rFonts w:cs="Calibri"/>
                <w:lang w:val="ru-RU"/>
              </w:rPr>
              <w:t>для запланованих перерв без попередження споживача та перерв з причин технологічних порушень в електричних мережах ліцензіата:</w:t>
            </w:r>
          </w:p>
          <w:p w:rsidR="00795A09" w:rsidRPr="00311378" w:rsidRDefault="00795A09" w:rsidP="00795A09">
            <w:pPr>
              <w:ind w:firstLine="240"/>
              <w:rPr>
                <w:rFonts w:cs="Calibri"/>
                <w:lang w:val="ru-RU"/>
              </w:rPr>
            </w:pPr>
            <w:bookmarkStart w:id="66" w:name="915"/>
            <w:bookmarkEnd w:id="66"/>
            <w:r w:rsidRPr="00311378">
              <w:rPr>
                <w:rFonts w:cs="Calibri"/>
                <w:lang w:val="ru-RU"/>
              </w:rPr>
              <w:t>у міській місцевості - менше 7;</w:t>
            </w:r>
          </w:p>
          <w:p w:rsidR="00795A09" w:rsidRPr="00311378" w:rsidRDefault="00795A09" w:rsidP="00795A09">
            <w:pPr>
              <w:ind w:firstLine="240"/>
              <w:rPr>
                <w:rFonts w:cs="Calibri"/>
                <w:lang w:val="ru-RU"/>
              </w:rPr>
            </w:pPr>
            <w:bookmarkStart w:id="67" w:name="916"/>
            <w:bookmarkEnd w:id="67"/>
            <w:r w:rsidRPr="00311378">
              <w:rPr>
                <w:rFonts w:cs="Calibri"/>
                <w:lang w:val="ru-RU"/>
              </w:rPr>
              <w:t>у сільській місцевості - менше 9;</w:t>
            </w:r>
          </w:p>
          <w:p w:rsidR="00795A09" w:rsidRDefault="00795A09" w:rsidP="00795A09">
            <w:pPr>
              <w:jc w:val="both"/>
              <w:rPr>
                <w:rFonts w:cs="Calibri"/>
                <w:lang w:val="ru-RU"/>
              </w:rPr>
            </w:pPr>
            <w:bookmarkStart w:id="68" w:name="917"/>
            <w:bookmarkEnd w:id="68"/>
            <w:r w:rsidRPr="00311378">
              <w:rPr>
                <w:rFonts w:cs="Calibri"/>
                <w:lang w:val="ru-RU"/>
              </w:rPr>
              <w:t>для запланованих перерв із попередженням споживача (без урахування запланованих 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 менше 12.</w:t>
            </w:r>
          </w:p>
          <w:p w:rsidR="00EC486C" w:rsidRDefault="00EC486C" w:rsidP="00795A09">
            <w:pPr>
              <w:jc w:val="both"/>
              <w:rPr>
                <w:color w:val="000000"/>
              </w:rPr>
            </w:pPr>
          </w:p>
          <w:p w:rsidR="00EC486C" w:rsidRDefault="00EC486C" w:rsidP="00795A09">
            <w:pPr>
              <w:jc w:val="both"/>
              <w:rPr>
                <w:color w:val="000000"/>
              </w:rPr>
            </w:pPr>
          </w:p>
          <w:p w:rsidR="00795A09" w:rsidRDefault="00795A09" w:rsidP="00795A09">
            <w:pPr>
              <w:jc w:val="both"/>
              <w:rPr>
                <w:b/>
                <w:color w:val="000000"/>
                <w:u w:val="single"/>
              </w:rPr>
            </w:pPr>
            <w:r w:rsidRPr="00374502">
              <w:rPr>
                <w:b/>
                <w:color w:val="000000"/>
                <w:u w:val="single"/>
              </w:rPr>
              <w:t>АТ «Полтаваобленерго»</w:t>
            </w:r>
          </w:p>
          <w:p w:rsidR="00795A09" w:rsidRDefault="00795A09" w:rsidP="00795A09">
            <w:pPr>
              <w:tabs>
                <w:tab w:val="left" w:pos="1537"/>
                <w:tab w:val="left" w:pos="2444"/>
                <w:tab w:val="left" w:pos="3030"/>
              </w:tabs>
              <w:jc w:val="both"/>
              <w:rPr>
                <w:b/>
                <w:color w:val="7030A0"/>
                <w:lang w:eastAsia="en-US"/>
              </w:rPr>
            </w:pPr>
            <w:r>
              <w:t>Пропонуємо додати в текст: …</w:t>
            </w:r>
            <w:r>
              <w:rPr>
                <w:b/>
                <w:color w:val="7030A0"/>
              </w:rPr>
              <w:t xml:space="preserve"> </w:t>
            </w:r>
            <w:r w:rsidRPr="00C6560B">
              <w:rPr>
                <w:b/>
                <w:color w:val="2F5496"/>
              </w:rPr>
              <w:t>(за наявності можливості) …</w:t>
            </w:r>
          </w:p>
          <w:p w:rsidR="00795A09" w:rsidRDefault="00795A09" w:rsidP="00795A09">
            <w:pPr>
              <w:tabs>
                <w:tab w:val="left" w:pos="1537"/>
                <w:tab w:val="left" w:pos="2444"/>
                <w:tab w:val="left" w:pos="3030"/>
              </w:tabs>
              <w:jc w:val="both"/>
              <w:rPr>
                <w:i/>
              </w:rPr>
            </w:pPr>
            <w:r>
              <w:rPr>
                <w:i/>
              </w:rPr>
              <w:t>У ОСР існують схеми мереж, які не мають можливості забезпечити резервування споживачів.</w:t>
            </w:r>
          </w:p>
          <w:p w:rsidR="00795A09" w:rsidRDefault="00795A09" w:rsidP="00795A09">
            <w:pPr>
              <w:tabs>
                <w:tab w:val="left" w:pos="1537"/>
                <w:tab w:val="left" w:pos="2444"/>
                <w:tab w:val="left" w:pos="3030"/>
              </w:tabs>
              <w:jc w:val="both"/>
            </w:pPr>
          </w:p>
          <w:p w:rsidR="00795A09" w:rsidRDefault="00795A09" w:rsidP="00795A09">
            <w:pPr>
              <w:tabs>
                <w:tab w:val="left" w:pos="1537"/>
                <w:tab w:val="left" w:pos="2444"/>
                <w:tab w:val="left" w:pos="3030"/>
              </w:tabs>
              <w:jc w:val="both"/>
            </w:pPr>
            <w:r>
              <w:t xml:space="preserve">Наполягаємо на видаленні: </w:t>
            </w:r>
            <w:r>
              <w:rPr>
                <w:b/>
                <w:strike/>
                <w:color w:val="FF0000"/>
              </w:rPr>
              <w:t>або застосовувати автономні джерела живлення.</w:t>
            </w:r>
          </w:p>
          <w:p w:rsidR="00795A09" w:rsidRDefault="00795A09" w:rsidP="00795A09">
            <w:pPr>
              <w:tabs>
                <w:tab w:val="left" w:pos="1537"/>
                <w:tab w:val="left" w:pos="2444"/>
                <w:tab w:val="left" w:pos="3030"/>
              </w:tabs>
              <w:jc w:val="both"/>
              <w:rPr>
                <w:i/>
                <w:szCs w:val="18"/>
              </w:rPr>
            </w:pPr>
            <w:r>
              <w:rPr>
                <w:i/>
                <w:szCs w:val="18"/>
              </w:rPr>
              <w:t>ОСР не має автономних джерел живлення для резервування споживачів, а також ремонтних схем живлення для їх підключення. Вартість електричної енергії виробленої генератором в рази вища за вартість розподілу електричної енергії передбаченої тарифом.</w:t>
            </w:r>
          </w:p>
          <w:p w:rsidR="00795A09" w:rsidRDefault="00795A09" w:rsidP="00795A09">
            <w:pPr>
              <w:tabs>
                <w:tab w:val="left" w:pos="1537"/>
                <w:tab w:val="left" w:pos="2444"/>
                <w:tab w:val="left" w:pos="3030"/>
              </w:tabs>
              <w:jc w:val="both"/>
              <w:rPr>
                <w:b/>
                <w:color w:val="00B0F0"/>
                <w:sz w:val="24"/>
                <w:szCs w:val="24"/>
              </w:rPr>
            </w:pPr>
          </w:p>
          <w:p w:rsidR="00795A09" w:rsidRDefault="00795A09" w:rsidP="00795A09">
            <w:pPr>
              <w:tabs>
                <w:tab w:val="left" w:pos="1537"/>
                <w:tab w:val="left" w:pos="2444"/>
                <w:tab w:val="left" w:pos="3030"/>
              </w:tabs>
              <w:jc w:val="both"/>
              <w:rPr>
                <w:szCs w:val="18"/>
              </w:rPr>
            </w:pPr>
            <w:r>
              <w:rPr>
                <w:szCs w:val="18"/>
              </w:rPr>
              <w:t xml:space="preserve">Пропонуємо додати уточнення, що початок перерви не може бути </w:t>
            </w:r>
            <w:r w:rsidRPr="00C6560B">
              <w:rPr>
                <w:b/>
                <w:color w:val="2F5496"/>
              </w:rPr>
              <w:t>раніше</w:t>
            </w:r>
            <w:r>
              <w:rPr>
                <w:szCs w:val="18"/>
              </w:rPr>
              <w:t xml:space="preserve">, від вказаного у повідомленні часу початку, а закінчення – </w:t>
            </w:r>
            <w:r w:rsidRPr="00C6560B">
              <w:rPr>
                <w:b/>
                <w:color w:val="2F5496"/>
              </w:rPr>
              <w:lastRenderedPageBreak/>
              <w:t>не пізніше,</w:t>
            </w:r>
            <w:r>
              <w:rPr>
                <w:szCs w:val="18"/>
              </w:rPr>
              <w:t xml:space="preserve"> ніж на годину від вказаного у повідомленні прогнозованого закінчення.</w:t>
            </w:r>
          </w:p>
          <w:p w:rsidR="00795A09" w:rsidRDefault="00795A09" w:rsidP="00795A09">
            <w:pPr>
              <w:tabs>
                <w:tab w:val="left" w:pos="1537"/>
                <w:tab w:val="left" w:pos="2444"/>
                <w:tab w:val="left" w:pos="3030"/>
              </w:tabs>
              <w:jc w:val="both"/>
              <w:rPr>
                <w:szCs w:val="18"/>
              </w:rPr>
            </w:pPr>
            <w:r>
              <w:rPr>
                <w:i/>
                <w:szCs w:val="18"/>
              </w:rPr>
              <w:t>Існують обставини (наближення негоди, інші непередбачувані обставини), в результаті яких роботи можуть закінчитись раніше, ніж у час, вказаний у повідомленні. А, відповідно до редакції НКРЕКП, у таких випадках ОСР буде вимушений чекати і не вмикати споживачів, незважаючи на те, що роботи вже закінчилися.</w:t>
            </w:r>
          </w:p>
          <w:p w:rsidR="00795A09" w:rsidRDefault="00795A09" w:rsidP="00795A09">
            <w:pPr>
              <w:tabs>
                <w:tab w:val="left" w:pos="1537"/>
                <w:tab w:val="left" w:pos="2444"/>
                <w:tab w:val="left" w:pos="3030"/>
              </w:tabs>
              <w:jc w:val="both"/>
              <w:rPr>
                <w:b/>
                <w:strike/>
                <w:color w:val="FF0000"/>
              </w:rPr>
            </w:pPr>
            <w:r>
              <w:rPr>
                <w:szCs w:val="18"/>
              </w:rPr>
              <w:t>Пропонуємо видалити слова</w:t>
            </w:r>
            <w:r>
              <w:rPr>
                <w:b/>
                <w:color w:val="7030A0"/>
              </w:rPr>
              <w:t xml:space="preserve"> </w:t>
            </w:r>
            <w:r>
              <w:rPr>
                <w:color w:val="7030A0"/>
              </w:rPr>
              <w:t>(</w:t>
            </w:r>
            <w:r>
              <w:rPr>
                <w:b/>
                <w:strike/>
                <w:color w:val="FF0000"/>
              </w:rPr>
              <w:t xml:space="preserve">наряд-допуск). </w:t>
            </w:r>
          </w:p>
          <w:p w:rsidR="00795A09" w:rsidRDefault="00795A09" w:rsidP="00795A09">
            <w:pPr>
              <w:tabs>
                <w:tab w:val="left" w:pos="1537"/>
                <w:tab w:val="left" w:pos="2444"/>
                <w:tab w:val="left" w:pos="3030"/>
              </w:tabs>
              <w:jc w:val="both"/>
              <w:rPr>
                <w:i/>
                <w:szCs w:val="18"/>
              </w:rPr>
            </w:pPr>
            <w:r>
              <w:rPr>
                <w:i/>
                <w:szCs w:val="18"/>
              </w:rPr>
              <w:t>Згідно з п.6.2.6 ПБЕЕ термін зберігання наряду-допуску  складає 30 діб.</w:t>
            </w:r>
          </w:p>
          <w:p w:rsidR="00795A09" w:rsidRDefault="00795A09" w:rsidP="00795A09">
            <w:pPr>
              <w:tabs>
                <w:tab w:val="left" w:pos="1537"/>
                <w:tab w:val="left" w:pos="2444"/>
                <w:tab w:val="left" w:pos="3030"/>
              </w:tabs>
              <w:jc w:val="both"/>
              <w:rPr>
                <w:szCs w:val="18"/>
              </w:rPr>
            </w:pPr>
          </w:p>
          <w:p w:rsidR="00795A09" w:rsidRDefault="00795A09" w:rsidP="00795A09">
            <w:pPr>
              <w:tabs>
                <w:tab w:val="left" w:pos="1537"/>
                <w:tab w:val="left" w:pos="2444"/>
                <w:tab w:val="left" w:pos="3030"/>
              </w:tabs>
              <w:jc w:val="both"/>
              <w:rPr>
                <w:b/>
                <w:color w:val="00B0F0"/>
                <w:sz w:val="24"/>
                <w:szCs w:val="24"/>
              </w:rPr>
            </w:pPr>
            <w:r>
              <w:rPr>
                <w:szCs w:val="18"/>
              </w:rPr>
              <w:t xml:space="preserve">Наполягаємо на зміні тексту щодо температури повітря на: </w:t>
            </w:r>
            <w:r>
              <w:rPr>
                <w:b/>
                <w:color w:val="7030A0"/>
              </w:rPr>
              <w:t xml:space="preserve">мінус </w:t>
            </w:r>
            <w:r w:rsidRPr="00C6560B">
              <w:rPr>
                <w:b/>
                <w:color w:val="2F5496"/>
              </w:rPr>
              <w:t xml:space="preserve">10 </w:t>
            </w:r>
            <w:r>
              <w:rPr>
                <w:b/>
                <w:color w:val="7030A0"/>
              </w:rPr>
              <w:t>градусів.</w:t>
            </w:r>
          </w:p>
          <w:p w:rsidR="00795A09" w:rsidRDefault="00795A09" w:rsidP="00795A09">
            <w:pPr>
              <w:tabs>
                <w:tab w:val="left" w:pos="1537"/>
                <w:tab w:val="left" w:pos="2444"/>
                <w:tab w:val="left" w:pos="3030"/>
              </w:tabs>
              <w:jc w:val="both"/>
              <w:rPr>
                <w:rStyle w:val="rvts23"/>
                <w:bCs/>
                <w:i/>
                <w:szCs w:val="18"/>
                <w:shd w:val="clear" w:color="auto" w:fill="FFFFFF"/>
              </w:rPr>
            </w:pPr>
            <w:r>
              <w:rPr>
                <w:i/>
                <w:szCs w:val="18"/>
              </w:rPr>
              <w:t xml:space="preserve">З метою приведення до вимог Розділу </w:t>
            </w:r>
            <w:r>
              <w:rPr>
                <w:i/>
                <w:szCs w:val="18"/>
                <w:lang w:val="en-US"/>
              </w:rPr>
              <w:t>II</w:t>
            </w:r>
            <w:r>
              <w:rPr>
                <w:i/>
                <w:szCs w:val="18"/>
              </w:rPr>
              <w:t xml:space="preserve"> підрозділу 1 п.13 «</w:t>
            </w:r>
            <w:r>
              <w:rPr>
                <w:rStyle w:val="rvts23"/>
                <w:bCs/>
                <w:i/>
                <w:szCs w:val="18"/>
                <w:shd w:val="clear" w:color="auto" w:fill="FFFFFF"/>
              </w:rPr>
              <w:t>ПРАВИЛ</w:t>
            </w:r>
            <w:r>
              <w:rPr>
                <w:i/>
                <w:szCs w:val="18"/>
              </w:rPr>
              <w:br/>
            </w:r>
            <w:r>
              <w:rPr>
                <w:rStyle w:val="rvts23"/>
                <w:bCs/>
                <w:i/>
                <w:szCs w:val="18"/>
                <w:shd w:val="clear" w:color="auto" w:fill="FFFFFF"/>
              </w:rPr>
              <w:t xml:space="preserve">виконання оперативних перемикань в електроустановках». Також варто зазначити, що розчистку трас ПЛ від гілок дерев необхідно проводити, як правило, під час відсутності сокоходу у дерев, тобто при низьких температурах у зимовий період. Виконувати розчистку трас без відключення ліній у більшості випадків буде нести загрозу життю та здоров’ю працівників. </w:t>
            </w:r>
          </w:p>
          <w:p w:rsidR="00795A09" w:rsidRDefault="00795A09" w:rsidP="00795A09">
            <w:pPr>
              <w:tabs>
                <w:tab w:val="left" w:pos="1537"/>
                <w:tab w:val="left" w:pos="2444"/>
                <w:tab w:val="left" w:pos="3030"/>
              </w:tabs>
              <w:jc w:val="both"/>
              <w:rPr>
                <w:b/>
                <w:color w:val="00B0F0"/>
                <w:sz w:val="24"/>
                <w:szCs w:val="24"/>
              </w:rPr>
            </w:pPr>
          </w:p>
          <w:p w:rsidR="00795A09" w:rsidRDefault="00795A09" w:rsidP="00795A09">
            <w:pPr>
              <w:tabs>
                <w:tab w:val="left" w:pos="1537"/>
                <w:tab w:val="left" w:pos="2444"/>
                <w:tab w:val="left" w:pos="3030"/>
              </w:tabs>
              <w:jc w:val="both"/>
              <w:rPr>
                <w:szCs w:val="18"/>
              </w:rPr>
            </w:pPr>
            <w:r>
              <w:rPr>
                <w:szCs w:val="18"/>
              </w:rPr>
              <w:t xml:space="preserve">Пропонуємо збільшити тривалість перерви </w:t>
            </w:r>
            <w:r>
              <w:rPr>
                <w:b/>
                <w:szCs w:val="18"/>
              </w:rPr>
              <w:t>до 8 годин</w:t>
            </w:r>
            <w:r>
              <w:rPr>
                <w:szCs w:val="18"/>
              </w:rPr>
              <w:t xml:space="preserve"> для випадків проведення робіт з капітального ремонту, будівництва, технічного переоснащення, реконструкції, модернізації електричних мереж, </w:t>
            </w:r>
            <w:r>
              <w:rPr>
                <w:b/>
                <w:szCs w:val="18"/>
              </w:rPr>
              <w:t>якщо виконання таких робіт передбачене інвестиційною програмою ОСР</w:t>
            </w:r>
            <w:r>
              <w:rPr>
                <w:szCs w:val="18"/>
              </w:rPr>
              <w:t xml:space="preserve"> та/або </w:t>
            </w:r>
            <w:r>
              <w:rPr>
                <w:b/>
                <w:szCs w:val="18"/>
              </w:rPr>
              <w:t>річною програмою ремонтів ОСР</w:t>
            </w:r>
            <w:r>
              <w:rPr>
                <w:szCs w:val="18"/>
              </w:rPr>
              <w:t xml:space="preserve">, та/або </w:t>
            </w:r>
            <w:r>
              <w:rPr>
                <w:b/>
                <w:szCs w:val="18"/>
              </w:rPr>
              <w:t>при реалізації договорів приєднання.</w:t>
            </w:r>
          </w:p>
          <w:p w:rsidR="00795A09" w:rsidRDefault="00795A09" w:rsidP="00795A09">
            <w:pPr>
              <w:jc w:val="both"/>
              <w:rPr>
                <w:rStyle w:val="rvts23"/>
                <w:bCs/>
                <w:i/>
                <w:sz w:val="18"/>
                <w:szCs w:val="18"/>
                <w:shd w:val="clear" w:color="auto" w:fill="FFFFFF"/>
              </w:rPr>
            </w:pPr>
            <w:r>
              <w:rPr>
                <w:i/>
                <w:sz w:val="18"/>
                <w:szCs w:val="18"/>
              </w:rPr>
              <w:t>Це пов</w:t>
            </w:r>
            <w:r>
              <w:rPr>
                <w:i/>
                <w:sz w:val="18"/>
                <w:szCs w:val="18"/>
                <w:lang w:val="ru-RU"/>
              </w:rPr>
              <w:t>’</w:t>
            </w:r>
            <w:r>
              <w:rPr>
                <w:i/>
                <w:sz w:val="18"/>
                <w:szCs w:val="18"/>
              </w:rPr>
              <w:t xml:space="preserve">язано із впровадженням інвестиційних коштів та виконанням плану розчистки трас ПЛ </w:t>
            </w:r>
            <w:r>
              <w:rPr>
                <w:rStyle w:val="rvts23"/>
                <w:bCs/>
                <w:i/>
                <w:sz w:val="18"/>
                <w:szCs w:val="18"/>
                <w:shd w:val="clear" w:color="auto" w:fill="FFFFFF"/>
              </w:rPr>
              <w:t>під час відсутності сокоходу у дерев, тобто при низьких температурах у зимовий період.</w:t>
            </w:r>
          </w:p>
          <w:p w:rsidR="00795A09" w:rsidRDefault="00795A09" w:rsidP="00795A09">
            <w:pPr>
              <w:jc w:val="both"/>
              <w:rPr>
                <w:color w:val="000000"/>
              </w:rPr>
            </w:pPr>
          </w:p>
          <w:p w:rsidR="00795A09" w:rsidRPr="005F2731" w:rsidRDefault="00795A09" w:rsidP="00795A09">
            <w:pPr>
              <w:tabs>
                <w:tab w:val="left" w:pos="1537"/>
                <w:tab w:val="left" w:pos="2444"/>
                <w:tab w:val="left" w:pos="3030"/>
              </w:tabs>
              <w:jc w:val="both"/>
              <w:rPr>
                <w:b/>
                <w:color w:val="2F5496"/>
                <w:lang w:eastAsia="en-US"/>
              </w:rPr>
            </w:pPr>
            <w:r>
              <w:rPr>
                <w:szCs w:val="18"/>
              </w:rPr>
              <w:t>Наполягаємо на необхідності додати у абзац слова «</w:t>
            </w:r>
            <w:r w:rsidRPr="005F2731">
              <w:rPr>
                <w:b/>
                <w:color w:val="2F5496"/>
              </w:rPr>
              <w:t>технічного обслуговування,».</w:t>
            </w:r>
          </w:p>
          <w:p w:rsidR="00795A09" w:rsidRDefault="00795A09" w:rsidP="00795A09">
            <w:pPr>
              <w:jc w:val="both"/>
              <w:rPr>
                <w:i/>
                <w:sz w:val="18"/>
                <w:szCs w:val="18"/>
              </w:rPr>
            </w:pPr>
            <w:r>
              <w:rPr>
                <w:i/>
                <w:sz w:val="18"/>
                <w:szCs w:val="18"/>
              </w:rPr>
              <w:lastRenderedPageBreak/>
              <w:t>Дані роботи передбачені попередніми пунктами змін до КСР, зокрема п.11.5.2, п.11.5.6, п.11.5.10. та включають у себе частину річних планових робіт ОСР.</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EC486C" w:rsidRDefault="00EC486C" w:rsidP="00795A09">
            <w:pPr>
              <w:jc w:val="both"/>
              <w:rPr>
                <w:color w:val="000000"/>
              </w:rPr>
            </w:pPr>
          </w:p>
          <w:p w:rsidR="00EC486C" w:rsidRDefault="00EC486C"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176"/>
              <w:jc w:val="both"/>
              <w:rPr>
                <w:b/>
                <w:bCs/>
                <w:lang w:eastAsia="en-US"/>
              </w:rPr>
            </w:pPr>
            <w:r>
              <w:rPr>
                <w:b/>
                <w:bCs/>
              </w:rPr>
              <w:t>Протирічить вимогам п. п.  4.2.4, 4.3.3, 11.5.11, 13.1.4, 13.2.11 КСР</w:t>
            </w:r>
          </w:p>
          <w:p w:rsidR="00795A09" w:rsidRDefault="00795A09" w:rsidP="00795A09">
            <w:pPr>
              <w:ind w:firstLine="176"/>
              <w:jc w:val="both"/>
              <w:rPr>
                <w:b/>
                <w:bCs/>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rPr>
                <w:color w:val="000000"/>
              </w:rPr>
            </w:pPr>
            <w:r>
              <w:rPr>
                <w:color w:val="000000"/>
              </w:rPr>
              <w:t>Відсутні обгрунтування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rPr>
                <w:lang w:val="ru-RU"/>
              </w:rPr>
            </w:pPr>
            <w:r>
              <w:t>Дана норма не може буди імперативною, оскільки обов’язкова вимога до необхідності організування тимчасової схеми або резервного живлення призведе до неможливості проведення планових ремонтів</w:t>
            </w:r>
            <w:r>
              <w:rPr>
                <w:lang w:val="ru-RU"/>
              </w:rPr>
              <w:t>.</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Редакційна правка з огляду на пропозиції до попереднього абзацу.</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Для можливості більш гнучкого виконання робіт.</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jc w:val="both"/>
            </w:pPr>
            <w:r>
              <w:t>Для можливості забезпечення виконання планових ремонтних робіт та планових робіт з технічного обслуговування електроустановок та електричних мереж системи розподілу, передбачених річним графіком ремонтів та/або графіком технічного обслуговування обладнання ОСР, планових будівельно-монтажних робіт з приєднання та підключення нових користувачів, планових робіт з будівництва, технічного переоснащення, реконструкції електричних мереж, передбачених інвестиційною програмою ОСР.</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ind w:firstLine="230"/>
              <w:jc w:val="both"/>
              <w:rPr>
                <w:lang w:eastAsia="en-US"/>
              </w:rPr>
            </w:pPr>
            <w:r>
              <w:t xml:space="preserve">Роботи з капітального ремонту, будівництва, технічного переоснащення, </w:t>
            </w:r>
            <w:r>
              <w:lastRenderedPageBreak/>
              <w:t xml:space="preserve">реконструкції, модернізації електричних мереж та деякі роботи по реалізації договорів про приєднання вимагають значних трудовитрат та дуже тривалі по реалізації. Інвестиційні програми (ІП) та приєднання до мереж виконуються впродовж всього календарного року. Як правило, 3-4 квартал найбільш насичені місяці по виконанню робіт з ІП. Також є види робіт (заміна секцій (комірок) 6-0,4 кВ, заміна КТП), де за технологією робіт по заміні неможливо забезпечити включення споживачів, що живляться за тупіковими схемами, до повного закінчення робіт. </w:t>
            </w:r>
          </w:p>
          <w:p w:rsidR="00795A09" w:rsidRDefault="00795A09" w:rsidP="00795A09">
            <w:pPr>
              <w:ind w:firstLine="230"/>
              <w:jc w:val="both"/>
            </w:pPr>
            <w:r>
              <w:t>Так, наприклад, відповідно до СОУ 40.1-00130044-834:2010 «Норми часу на ремонт і технічне обслуговування електричних мереж. Том 1. Повітряні лінії електропередачі напругою 0,4-20 кВ, трансформаторні підстанції напругою 6-20/0,4 кВ, розподільні пункти напругою 6-20 кВ» час виконання за нормою при виконанні заміни трансформаторної підстанції МТП на КТП на двох залізобетонних стояках складає 11,44 год., а заміні трансформаторної підстанції МТП на КТП на чотирьох залізобетонних стояках – 13,14 год. Отже тривалість часу перевищує запропоновані в осінньо-зимовий період 6 годин.</w:t>
            </w:r>
          </w:p>
          <w:p w:rsidR="00795A09" w:rsidRDefault="00795A09" w:rsidP="00795A09">
            <w:pPr>
              <w:ind w:firstLine="230"/>
              <w:jc w:val="both"/>
            </w:pPr>
            <w:r>
              <w:t>Аналогічно  перевищує запропоновані 6 годин тривалість робіт по заміні комірок/секцій. Також для випадків ЗТП слід враховувати кількість приєднаних споживачів, які потрібно пере підключити після заміни. Тривалість цих робіт також не враховано.</w:t>
            </w:r>
          </w:p>
          <w:p w:rsidR="00795A09" w:rsidRDefault="00795A09" w:rsidP="00795A09">
            <w:pPr>
              <w:ind w:firstLine="176"/>
              <w:jc w:val="both"/>
            </w:pPr>
            <w:r>
              <w:t>Додаткове обмеження добового часу перерв в електропостачанні для виконання робіт призведе до зменшення ефективного часу роботи та вимушено збільшить кількість днів виконання робіт, а відповідно й кількості разів відключення споживачів, а також несе ризики збільшення кількості порушень строків приєднання.</w:t>
            </w:r>
          </w:p>
          <w:p w:rsidR="00795A09" w:rsidRDefault="00795A09" w:rsidP="00795A09">
            <w:pPr>
              <w:ind w:firstLine="176"/>
              <w:jc w:val="both"/>
              <w:rPr>
                <w:b/>
                <w:color w:val="000000"/>
                <w:u w:val="single"/>
              </w:rPr>
            </w:pPr>
            <w:r>
              <w:rPr>
                <w:b/>
                <w:color w:val="000000"/>
                <w:u w:val="single"/>
              </w:rPr>
              <w:lastRenderedPageBreak/>
              <w:t>АТ «ДТЕК Дніпровські електромережі»</w:t>
            </w:r>
          </w:p>
          <w:p w:rsidR="00795A09" w:rsidRDefault="00795A09" w:rsidP="00795A09">
            <w:pPr>
              <w:ind w:firstLine="176"/>
              <w:jc w:val="both"/>
              <w:rPr>
                <w:lang w:eastAsia="en-US"/>
              </w:rPr>
            </w:pPr>
            <w:r>
              <w:t>Відповідно до  пункту 2.3 Порядку забезпечення стандартів якості електропостачання та надання компенсацій споживачам за їх недотримання, затвердженого постановою НКРЕКП 12.06.2018  № 375, передбачено:</w:t>
            </w:r>
          </w:p>
          <w:p w:rsidR="00795A09" w:rsidRDefault="00795A09" w:rsidP="00795A09">
            <w:pPr>
              <w:ind w:firstLine="176"/>
              <w:jc w:val="both"/>
            </w:pPr>
            <w:r>
              <w:t>26) кількість перерв в електропостачанні протягом 12 календарних місяців у точці розподілу споживача (тривалістю понад одну годину):</w:t>
            </w:r>
          </w:p>
          <w:p w:rsidR="00795A09" w:rsidRDefault="00795A09" w:rsidP="00795A09">
            <w:pPr>
              <w:ind w:firstLine="176"/>
              <w:jc w:val="both"/>
            </w:pPr>
            <w:r>
              <w:t>для запланованих перерв без попередження споживача та перерв з причин технологічних порушень в електричних мережах ліцензіата:</w:t>
            </w:r>
          </w:p>
          <w:p w:rsidR="00795A09" w:rsidRDefault="00795A09" w:rsidP="00795A09">
            <w:pPr>
              <w:ind w:firstLine="176"/>
              <w:jc w:val="both"/>
            </w:pPr>
            <w:r>
              <w:t>у міській місцевості - менше 7;</w:t>
            </w:r>
          </w:p>
          <w:p w:rsidR="00795A09" w:rsidRDefault="00795A09" w:rsidP="00795A09">
            <w:pPr>
              <w:ind w:firstLine="176"/>
              <w:jc w:val="both"/>
            </w:pPr>
            <w:r>
              <w:t>у сільській місцевості - менше 9;</w:t>
            </w:r>
          </w:p>
          <w:p w:rsidR="00795A09" w:rsidRDefault="00795A09" w:rsidP="00795A09">
            <w:pPr>
              <w:ind w:firstLine="176"/>
              <w:jc w:val="both"/>
            </w:pPr>
            <w:r>
              <w:t>для запланованих перерв із попередженням споживача (без урахування запланованих 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 менше 12.</w:t>
            </w:r>
          </w:p>
          <w:p w:rsidR="00795A09" w:rsidRDefault="00795A09" w:rsidP="00795A09">
            <w:pPr>
              <w:ind w:firstLine="176"/>
              <w:jc w:val="both"/>
            </w:pPr>
          </w:p>
          <w:p w:rsidR="00795A09" w:rsidRDefault="00795A09" w:rsidP="00795A09">
            <w:pPr>
              <w:ind w:firstLine="230"/>
              <w:jc w:val="both"/>
            </w:pPr>
            <w:r>
              <w:t>1. Запропонована редакція не відповідає редакції іншого нормативно-правового акту НКРЕКП.</w:t>
            </w:r>
          </w:p>
          <w:p w:rsidR="00795A09" w:rsidRDefault="00795A09" w:rsidP="00795A09">
            <w:pPr>
              <w:ind w:firstLine="230"/>
              <w:jc w:val="both"/>
            </w:pPr>
            <w:r>
              <w:t>2. Дублювання у різних документах норм, спрямованих на врегулювання одних і тих самих питань, призводить до різних редакцій, у разі змін одного з документів.</w:t>
            </w:r>
          </w:p>
          <w:p w:rsidR="00795A09" w:rsidRDefault="00795A09" w:rsidP="00795A09">
            <w:pPr>
              <w:ind w:firstLine="176"/>
              <w:jc w:val="both"/>
            </w:pPr>
            <w:r>
              <w:t>3. Необґрунтованим є унормування кількості «аварійних перерв (за виключенням перерв в наслідок форс-мажорних обставин та з вини інших осіб)» у період постійних обстрілів та пошкодження енергооб’єктів.</w:t>
            </w:r>
          </w:p>
          <w:p w:rsidR="00EC486C" w:rsidRDefault="00EC486C" w:rsidP="00795A09">
            <w:pPr>
              <w:ind w:firstLine="176"/>
              <w:jc w:val="both"/>
              <w:rPr>
                <w:b/>
                <w:color w:val="000000"/>
                <w:u w:val="single"/>
              </w:rPr>
            </w:pPr>
          </w:p>
          <w:p w:rsidR="00EC486C" w:rsidRDefault="00EC486C" w:rsidP="00795A09">
            <w:pPr>
              <w:ind w:firstLine="176"/>
              <w:jc w:val="both"/>
              <w:rPr>
                <w:b/>
                <w:color w:val="000000"/>
                <w:u w:val="single"/>
              </w:rPr>
            </w:pPr>
          </w:p>
          <w:p w:rsidR="00795A09" w:rsidRDefault="00795A09" w:rsidP="00795A09">
            <w:pPr>
              <w:ind w:firstLine="176"/>
              <w:jc w:val="both"/>
              <w:rPr>
                <w:b/>
                <w:color w:val="000000"/>
                <w:u w:val="single"/>
              </w:rPr>
            </w:pPr>
            <w:r w:rsidRPr="002E6C71">
              <w:rPr>
                <w:b/>
                <w:color w:val="000000"/>
                <w:u w:val="single"/>
              </w:rPr>
              <w:lastRenderedPageBreak/>
              <w:t>ПрАТ «Львівобленерго»</w:t>
            </w: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jc w:val="both"/>
              <w:rPr>
                <w:color w:val="000000"/>
              </w:rPr>
            </w:pPr>
            <w:r>
              <w:rPr>
                <w:color w:val="000000"/>
              </w:rPr>
              <w:t xml:space="preserve">Навести визначення </w:t>
            </w:r>
            <w:r w:rsidRPr="00935C64">
              <w:rPr>
                <w:i/>
                <w:color w:val="000000"/>
              </w:rPr>
              <w:t>«тимчасова схема живлення»</w:t>
            </w:r>
            <w:r>
              <w:rPr>
                <w:i/>
                <w:color w:val="000000"/>
              </w:rPr>
              <w:t>.</w:t>
            </w:r>
            <w:r w:rsidRPr="00935C64">
              <w:rPr>
                <w:i/>
                <w:color w:val="000000"/>
              </w:rPr>
              <w:t xml:space="preserve"> </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lastRenderedPageBreak/>
              <w:t>Наряд може видаватись на декілька днів, при цьому в ньому не передбачена періодичність виконання робіт, як це передбачено заявкою «щоденна».</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pPr>
          </w:p>
          <w:p w:rsidR="00795A09" w:rsidRDefault="00795A09" w:rsidP="00795A09">
            <w:pPr>
              <w:jc w:val="both"/>
            </w:pPr>
          </w:p>
          <w:p w:rsidR="00795A09" w:rsidRDefault="00795A09" w:rsidP="00795A09">
            <w:pPr>
              <w:jc w:val="both"/>
            </w:pPr>
          </w:p>
          <w:p w:rsidR="00795A09" w:rsidRDefault="00795A09" w:rsidP="00795A09">
            <w:pPr>
              <w:jc w:val="both"/>
              <w:rPr>
                <w:color w:val="000000"/>
              </w:rPr>
            </w:pPr>
            <w:r>
              <w:t xml:space="preserve">Пункт вилучити, так як неможливо спрогнозувати температуру повітря мінус 5, як протягом поточного дня (ранок-день-вечір) та у майбутньому періоді, що в свою чергу призведе до некоректного планування робіт. </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 xml:space="preserve">Згідно «Положення про порядок підготовки та оцінки готовності об’єктів електроенергетики до роботи в осінньо-зимовий період», затвердженого наказом Міненерго України №29 від 19.03.21 року, ряд заходів мають бути виконані до 01 грудня. Тривалість світлового дня листопада близько 9 годин, березня – 11 годин. З метою зменшення кількості вимкнень за рахунок збільшення тривалості роботи пропонується залишити період зимових місяців. </w:t>
            </w: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rPr>
            </w:pPr>
          </w:p>
          <w:p w:rsidR="00795A09" w:rsidRDefault="00795A09" w:rsidP="00795A09">
            <w:pPr>
              <w:jc w:val="both"/>
              <w:rPr>
                <w:b/>
                <w:color w:val="000000"/>
                <w:u w:val="single"/>
              </w:rPr>
            </w:pPr>
            <w:r w:rsidRPr="005E18FA">
              <w:rPr>
                <w:b/>
                <w:color w:val="000000"/>
                <w:u w:val="single"/>
              </w:rPr>
              <w:t>ПрАТ «Рівнеобленерго»</w:t>
            </w:r>
          </w:p>
          <w:p w:rsidR="00EB1FC9" w:rsidRDefault="00EB1FC9" w:rsidP="00795A09">
            <w:pPr>
              <w:jc w:val="both"/>
              <w:rPr>
                <w:b/>
                <w:color w:val="000000"/>
              </w:rPr>
            </w:pPr>
            <w:r>
              <w:rPr>
                <w:b/>
                <w:color w:val="000000"/>
                <w:u w:val="single"/>
              </w:rPr>
              <w:t>Пропозиції надані після 09.04.2024 (кінцевий термін надання пропозицій)</w:t>
            </w: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r w:rsidRPr="00D753A7">
              <w:rPr>
                <w:rFonts w:cs="Calibri"/>
              </w:rPr>
              <w:t xml:space="preserve">Пропонуємо запровадження заборони </w:t>
            </w:r>
            <w:r w:rsidRPr="007C274A">
              <w:rPr>
                <w:bCs/>
              </w:rPr>
              <w:t>на припинення та/або обмеження розподілу електричної енергії Користувачів для проведення планових робіт без дотримання вимог пунктів 11.5.5 та 11.5.6</w:t>
            </w:r>
            <w:r w:rsidRPr="00D753A7">
              <w:rPr>
                <w:rFonts w:cs="Calibri"/>
              </w:rPr>
              <w:t xml:space="preserve"> відтермінувати  до скасування правового режиму військового </w:t>
            </w:r>
            <w:r w:rsidRPr="00D753A7">
              <w:rPr>
                <w:rFonts w:cs="Calibri"/>
              </w:rPr>
              <w:lastRenderedPageBreak/>
              <w:t xml:space="preserve">стану, так як на виконання робіт з дотриманням дат та термінів попереджень дуже впливає  частота та тривалість повітряних тривог. </w:t>
            </w: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r w:rsidRPr="00D753A7">
              <w:rPr>
                <w:rFonts w:cs="Calibri"/>
              </w:rPr>
              <w:t>В електричних мережах</w:t>
            </w:r>
            <w:r>
              <w:t xml:space="preserve"> </w:t>
            </w:r>
            <w:r w:rsidRPr="00D753A7">
              <w:rPr>
                <w:rFonts w:cs="Calibri"/>
              </w:rPr>
              <w:t>системи розподілу ПЛ - 0,4 кВ мають радіальну схему, яка не дає технічної можливості проводити роботи без знеструмлення Користувачів та виключає можливість створення ремонтної схеми живлення. В електричних мережах</w:t>
            </w:r>
            <w:r>
              <w:t xml:space="preserve"> </w:t>
            </w:r>
            <w:r w:rsidRPr="00D753A7">
              <w:rPr>
                <w:rFonts w:cs="Calibri"/>
              </w:rPr>
              <w:t xml:space="preserve">системи розподілу ПЛ – 6(10) кВ мають змішану схему, яка  у радіальному виконання не забезпечує технічну  можливість організації ремонтної схеми живлення Користувачів. </w:t>
            </w:r>
          </w:p>
          <w:p w:rsidR="00795A09" w:rsidRPr="00D753A7" w:rsidRDefault="00795A09" w:rsidP="00795A09">
            <w:pPr>
              <w:jc w:val="both"/>
              <w:rPr>
                <w:rFonts w:cs="Calibri"/>
              </w:rPr>
            </w:pPr>
            <w:r w:rsidRPr="00D753A7">
              <w:rPr>
                <w:rFonts w:cs="Calibri"/>
              </w:rPr>
              <w:t>Щодо застосування автономних джерел живлення – дана вимога суперечить СОУ «ТИПОВІ технологічні карти на КР та ТО ЕМ…» та невілює п.1.2.17 ПУЕ щодо категоризації електроприймачів.</w:t>
            </w:r>
          </w:p>
          <w:p w:rsidR="00795A09" w:rsidRPr="00D753A7" w:rsidRDefault="00795A09" w:rsidP="00795A09">
            <w:pPr>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Default="00795A09" w:rsidP="00795A09">
            <w:pPr>
              <w:jc w:val="both"/>
              <w:rPr>
                <w:rFonts w:cs="Calibri"/>
              </w:rPr>
            </w:pPr>
          </w:p>
          <w:p w:rsidR="00795A09" w:rsidRPr="00D753A7" w:rsidRDefault="00795A09" w:rsidP="00795A09">
            <w:pPr>
              <w:jc w:val="both"/>
              <w:rPr>
                <w:rFonts w:cs="Calibri"/>
              </w:rPr>
            </w:pPr>
            <w:r w:rsidRPr="00D753A7">
              <w:rPr>
                <w:rFonts w:cs="Calibri"/>
              </w:rPr>
              <w:t>В наряді-допуску відсутня інформація про час початку та закінчення планової перерви, вказується тільки час роботи бригади.</w:t>
            </w:r>
          </w:p>
          <w:p w:rsidR="00795A09" w:rsidRPr="00D753A7" w:rsidRDefault="00795A09" w:rsidP="00795A09">
            <w:pPr>
              <w:jc w:val="both"/>
              <w:rPr>
                <w:rFonts w:cs="Calibri"/>
              </w:rPr>
            </w:pPr>
            <w:r w:rsidRPr="00D753A7">
              <w:rPr>
                <w:rFonts w:cs="Calibri"/>
              </w:rPr>
              <w:t xml:space="preserve">Відповідно до вимог п.6.2.6 Правил безпечної експлуатації електроустановок  термін зберігання відпрацьованих бланків нарядів-допусків – </w:t>
            </w:r>
            <w:r w:rsidRPr="00D753A7">
              <w:rPr>
                <w:rFonts w:cs="Calibri"/>
                <w:b/>
                <w:bCs/>
              </w:rPr>
              <w:t>30 діб.</w:t>
            </w:r>
            <w:r w:rsidRPr="00D753A7">
              <w:rPr>
                <w:rFonts w:cs="Calibri"/>
              </w:rPr>
              <w:t xml:space="preserve"> Видавати наряд дозволяється на термін тривалості робіт згідно з оперативною заявкою (п.6.2.4 ПБЕЕ).</w:t>
            </w:r>
          </w:p>
          <w:p w:rsidR="00795A09" w:rsidRPr="00D753A7" w:rsidRDefault="00795A09" w:rsidP="00795A09">
            <w:pPr>
              <w:jc w:val="both"/>
              <w:rPr>
                <w:rFonts w:cs="Calibri"/>
              </w:rPr>
            </w:pPr>
            <w:r w:rsidRPr="00D753A7">
              <w:rPr>
                <w:rFonts w:cs="Calibri"/>
              </w:rPr>
              <w:t xml:space="preserve">Для документального підтвердження пропонується використовувати оперативний журнал, який містить всю необхідну </w:t>
            </w:r>
            <w:r w:rsidRPr="00D753A7">
              <w:rPr>
                <w:rFonts w:cs="Calibri"/>
              </w:rPr>
              <w:lastRenderedPageBreak/>
              <w:t xml:space="preserve">інформацію про час початку та час завершення планових перерв.  </w:t>
            </w:r>
          </w:p>
          <w:p w:rsidR="00795A09" w:rsidRPr="00D753A7" w:rsidRDefault="00795A09" w:rsidP="00795A09">
            <w:pPr>
              <w:rPr>
                <w:rFonts w:cs="Calibri"/>
              </w:rPr>
            </w:pPr>
          </w:p>
          <w:p w:rsidR="00795A09" w:rsidRPr="00D753A7" w:rsidRDefault="00795A09" w:rsidP="00795A09">
            <w:pPr>
              <w:jc w:val="both"/>
              <w:rPr>
                <w:rFonts w:cs="Calibri"/>
              </w:rPr>
            </w:pPr>
            <w:r w:rsidRPr="00D753A7">
              <w:rPr>
                <w:rFonts w:cs="Calibri"/>
                <w:b/>
              </w:rPr>
              <w:t>Звертаємо увагу</w:t>
            </w:r>
            <w:r w:rsidRPr="00D753A7">
              <w:rPr>
                <w:rFonts w:cs="Calibri"/>
              </w:rPr>
              <w:t xml:space="preserve"> на неврегульованості питання фіксації (виконання вимірювань) температури в місці виконання робіт. В ОСР відсутні дистанційні дані з метеостанцій Укргідрометеоцентру в режимі реального часу. Також відсутній алгоритм підтвердження зазначених температурних значень без залучення Укргідрометеоцентру. Крім того, кількість метеостанцій Укргідрометеоцентру в областях незначна, що унеможливить отримати достовірні дані у віддалених від них місцях </w:t>
            </w:r>
          </w:p>
          <w:p w:rsidR="00795A09" w:rsidRPr="00D753A7" w:rsidRDefault="00795A09" w:rsidP="00795A09">
            <w:pPr>
              <w:rPr>
                <w:rFonts w:cs="Calibri"/>
              </w:rPr>
            </w:pPr>
            <w:r w:rsidRPr="00D753A7">
              <w:rPr>
                <w:rFonts w:cs="Calibri"/>
                <w:b/>
              </w:rPr>
              <w:t>Згідно Правил виконання оперативних перемикань</w:t>
            </w:r>
            <w:r w:rsidRPr="00D753A7">
              <w:rPr>
                <w:rFonts w:cs="Calibri"/>
              </w:rPr>
              <w:t xml:space="preserve"> , «з метою запобігання відмов у роботі устаткування (пошкодження фарфорової ізоляції роз’єднувачів, повітряних і елегазових вимикачів тощо) не рекомендується проводити планові перемикання в електроустановках при температурі повітря нижче </w:t>
            </w:r>
            <w:r w:rsidRPr="00D753A7">
              <w:rPr>
                <w:rFonts w:cs="Calibri"/>
                <w:color w:val="FF0000"/>
              </w:rPr>
              <w:t>мінус 10 ºС</w:t>
            </w:r>
            <w:r w:rsidRPr="00D753A7">
              <w:rPr>
                <w:rFonts w:cs="Calibri"/>
              </w:rPr>
              <w:t xml:space="preserve">.»  </w:t>
            </w:r>
          </w:p>
          <w:p w:rsidR="00795A09" w:rsidRPr="00D753A7" w:rsidRDefault="00795A09" w:rsidP="00795A09">
            <w:pPr>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p>
          <w:p w:rsidR="00795A09" w:rsidRPr="00D753A7" w:rsidRDefault="00795A09" w:rsidP="00795A09">
            <w:pPr>
              <w:jc w:val="both"/>
              <w:rPr>
                <w:rFonts w:cs="Calibri"/>
              </w:rPr>
            </w:pPr>
            <w:r w:rsidRPr="00D753A7">
              <w:rPr>
                <w:rFonts w:cs="Calibri"/>
              </w:rPr>
              <w:t>Пропозиція НКРЕКП суперечить вимогам підпункту 5 пункту 2.3  Постанови НКРЕКП № 375 від 12 червня 2018 року, а саме:</w:t>
            </w:r>
          </w:p>
          <w:p w:rsidR="00795A09" w:rsidRPr="00D753A7" w:rsidRDefault="00795A09" w:rsidP="00795A09">
            <w:pPr>
              <w:jc w:val="both"/>
              <w:rPr>
                <w:rFonts w:cs="Calibri"/>
                <w:lang w:val="ru-RU"/>
              </w:rPr>
            </w:pPr>
            <w:r w:rsidRPr="00D753A7">
              <w:rPr>
                <w:rFonts w:cs="Calibri"/>
                <w:color w:val="000000"/>
                <w:lang w:val="ru-RU"/>
              </w:rPr>
              <w:t>відновлення електропостачання після початку планової перерви в електропостачанні з попередженням споживачів:</w:t>
            </w:r>
          </w:p>
          <w:p w:rsidR="00795A09" w:rsidRPr="00D753A7" w:rsidRDefault="00795A09" w:rsidP="00795A09">
            <w:pPr>
              <w:ind w:firstLine="240"/>
              <w:jc w:val="both"/>
              <w:rPr>
                <w:rFonts w:cs="Calibri"/>
                <w:lang w:val="ru-RU"/>
              </w:rPr>
            </w:pPr>
            <w:r w:rsidRPr="00D753A7">
              <w:rPr>
                <w:rFonts w:cs="Calibri"/>
                <w:color w:val="000000"/>
                <w:lang w:val="ru-RU"/>
              </w:rPr>
              <w:t>протягом 12 годин та 6 годин у зимові місяці сумарно на добу;</w:t>
            </w:r>
          </w:p>
          <w:p w:rsidR="00795A09" w:rsidRPr="00D753A7" w:rsidRDefault="00795A09" w:rsidP="00795A09">
            <w:pPr>
              <w:ind w:firstLine="240"/>
              <w:jc w:val="both"/>
              <w:rPr>
                <w:rFonts w:cs="Calibri"/>
                <w:lang w:val="ru-RU"/>
              </w:rPr>
            </w:pPr>
            <w:bookmarkStart w:id="69" w:name="2137"/>
            <w:r w:rsidRPr="00D753A7">
              <w:rPr>
                <w:rFonts w:cs="Calibri"/>
                <w:color w:val="000000"/>
                <w:lang w:val="ru-RU"/>
              </w:rPr>
              <w:t xml:space="preserve">протягом 24 годин та 8 годин у зимові місяці сумарно на добу для планових перерв, </w:t>
            </w:r>
            <w:r w:rsidRPr="00D753A7">
              <w:rPr>
                <w:rFonts w:cs="Calibri"/>
                <w:color w:val="000000"/>
                <w:lang w:val="ru-RU"/>
              </w:rPr>
              <w:lastRenderedPageBreak/>
              <w:t>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w:t>
            </w:r>
          </w:p>
          <w:bookmarkEnd w:id="69"/>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rPr>
            </w:pPr>
          </w:p>
          <w:p w:rsidR="00795A09" w:rsidRPr="00D753A7" w:rsidRDefault="00795A09" w:rsidP="00795A09">
            <w:pPr>
              <w:rPr>
                <w:rFonts w:cs="Calibri"/>
                <w:color w:val="000000"/>
                <w:lang w:val="ru-RU"/>
              </w:rPr>
            </w:pPr>
            <w:r w:rsidRPr="00D753A7">
              <w:rPr>
                <w:rFonts w:cs="Calibri"/>
              </w:rPr>
              <w:t xml:space="preserve">Відповідно до вимог підпункту 26 пункту 2.3 Постанови НКРЕКП № 375 від 12 червня 2018 року, а саме: </w:t>
            </w:r>
            <w:r w:rsidRPr="00D753A7">
              <w:rPr>
                <w:rFonts w:cs="Calibri"/>
                <w:color w:val="000000"/>
                <w:lang w:val="ru-RU"/>
              </w:rPr>
              <w:t xml:space="preserve"> </w:t>
            </w:r>
          </w:p>
          <w:p w:rsidR="00795A09" w:rsidRPr="00D753A7" w:rsidRDefault="00795A09" w:rsidP="00795A09">
            <w:pPr>
              <w:ind w:firstLine="240"/>
              <w:rPr>
                <w:rFonts w:cs="Calibri"/>
                <w:lang w:val="ru-RU"/>
              </w:rPr>
            </w:pPr>
            <w:r w:rsidRPr="00D753A7">
              <w:rPr>
                <w:rFonts w:cs="Calibri"/>
                <w:lang w:val="ru-RU"/>
              </w:rPr>
              <w:t xml:space="preserve"> кількість перерв в електропостачанні протягом 12 календарних місяців у точці розподілу споживача (тривалістю понад одну годину):</w:t>
            </w:r>
          </w:p>
          <w:p w:rsidR="00795A09" w:rsidRPr="00D753A7" w:rsidRDefault="00795A09" w:rsidP="00795A09">
            <w:pPr>
              <w:ind w:firstLine="240"/>
              <w:rPr>
                <w:rFonts w:cs="Calibri"/>
                <w:lang w:val="ru-RU"/>
              </w:rPr>
            </w:pPr>
            <w:r w:rsidRPr="00D753A7">
              <w:rPr>
                <w:rFonts w:cs="Calibri"/>
                <w:lang w:val="ru-RU"/>
              </w:rPr>
              <w:t>для запланованих перерв без попередження споживача та перерв з причин технологічних порушень в електричних мережах ліцензіата:</w:t>
            </w:r>
          </w:p>
          <w:p w:rsidR="00795A09" w:rsidRPr="00D753A7" w:rsidRDefault="00795A09" w:rsidP="00795A09">
            <w:pPr>
              <w:ind w:firstLine="240"/>
              <w:rPr>
                <w:rFonts w:cs="Calibri"/>
                <w:lang w:val="ru-RU"/>
              </w:rPr>
            </w:pPr>
            <w:r w:rsidRPr="00D753A7">
              <w:rPr>
                <w:rFonts w:cs="Calibri"/>
                <w:lang w:val="ru-RU"/>
              </w:rPr>
              <w:t>у міській місцевості - менше 7;</w:t>
            </w:r>
          </w:p>
          <w:p w:rsidR="00795A09" w:rsidRPr="00D753A7" w:rsidRDefault="00795A09" w:rsidP="00795A09">
            <w:pPr>
              <w:ind w:firstLine="240"/>
              <w:rPr>
                <w:rFonts w:cs="Calibri"/>
                <w:lang w:val="ru-RU"/>
              </w:rPr>
            </w:pPr>
            <w:r w:rsidRPr="00D753A7">
              <w:rPr>
                <w:rFonts w:cs="Calibri"/>
                <w:lang w:val="ru-RU"/>
              </w:rPr>
              <w:t>у сільській місцевості - менше 9;</w:t>
            </w:r>
          </w:p>
          <w:p w:rsidR="00795A09" w:rsidRDefault="00795A09" w:rsidP="00795A09">
            <w:pPr>
              <w:ind w:firstLine="176"/>
              <w:jc w:val="both"/>
              <w:rPr>
                <w:rFonts w:cs="Calibri"/>
                <w:lang w:val="ru-RU"/>
              </w:rPr>
            </w:pPr>
            <w:r w:rsidRPr="00D753A7">
              <w:rPr>
                <w:rFonts w:cs="Calibri"/>
                <w:lang w:val="ru-RU"/>
              </w:rPr>
              <w:t>для запланованих перерв із попередженням споживача (без урахування запланованих 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 менше 12.</w:t>
            </w:r>
          </w:p>
          <w:p w:rsidR="00795A09" w:rsidRDefault="00795A09" w:rsidP="00795A09">
            <w:pPr>
              <w:ind w:firstLine="176"/>
              <w:jc w:val="both"/>
              <w:rPr>
                <w:b/>
                <w:bCs/>
              </w:rPr>
            </w:pPr>
          </w:p>
          <w:p w:rsidR="00795A09" w:rsidRDefault="00795A09" w:rsidP="00795A09">
            <w:pPr>
              <w:ind w:firstLine="176"/>
              <w:jc w:val="both"/>
              <w:rPr>
                <w:b/>
                <w:bCs/>
              </w:rPr>
            </w:pPr>
          </w:p>
          <w:p w:rsidR="00795A09" w:rsidRDefault="00795A09" w:rsidP="00795A09">
            <w:pPr>
              <w:ind w:firstLine="176"/>
              <w:jc w:val="both"/>
              <w:rPr>
                <w:b/>
                <w:color w:val="000000"/>
                <w:u w:val="single"/>
              </w:rPr>
            </w:pPr>
            <w:r>
              <w:rPr>
                <w:b/>
                <w:color w:val="000000"/>
                <w:u w:val="single"/>
              </w:rPr>
              <w:lastRenderedPageBreak/>
              <w:t>АТ «Житомиробленерго»</w:t>
            </w:r>
          </w:p>
          <w:p w:rsidR="0062332E" w:rsidRDefault="0062332E" w:rsidP="00795A09">
            <w:pPr>
              <w:ind w:firstLine="176"/>
              <w:jc w:val="both"/>
              <w:rPr>
                <w:b/>
                <w:color w:val="000000"/>
                <w:u w:val="single"/>
              </w:rPr>
            </w:pPr>
            <w:r>
              <w:rPr>
                <w:b/>
                <w:color w:val="000000"/>
                <w:u w:val="single"/>
              </w:rPr>
              <w:t>Пропозиції надані після 09.04.2024 (кінцевий термін надання пропозицій)</w:t>
            </w:r>
          </w:p>
          <w:p w:rsidR="00795A09" w:rsidRPr="00A436C8" w:rsidRDefault="00795A09" w:rsidP="00795A09">
            <w:pPr>
              <w:jc w:val="both"/>
              <w:rPr>
                <w:rFonts w:cs="Calibri"/>
              </w:rPr>
            </w:pPr>
            <w:r w:rsidRPr="00A436C8">
              <w:rPr>
                <w:rFonts w:cs="Calibri"/>
              </w:rPr>
              <w:t xml:space="preserve">Пропонуємо запровадження заборони </w:t>
            </w:r>
            <w:r w:rsidRPr="007C274A">
              <w:rPr>
                <w:bCs/>
              </w:rPr>
              <w:t>на припинення та/або обмеження розподілу електричної енергії Користувачів для проведення планових робіт без дотримання вимог пунктів 11.5.5 та 11.5.6</w:t>
            </w:r>
            <w:r w:rsidRPr="00A436C8">
              <w:rPr>
                <w:rFonts w:cs="Calibri"/>
              </w:rPr>
              <w:t xml:space="preserve"> відтермінувати  до скасування правового режиму військового стану, так як на виконання робіт з дотриманням дат та термінів попереджень дуже впливає  частота та тривалість повітряних тривог а також допуску до об’єктів військовими підрозділами у прикордонній зоні.</w:t>
            </w: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r w:rsidRPr="00A436C8">
              <w:rPr>
                <w:rFonts w:cs="Calibri"/>
              </w:rPr>
              <w:t>В електричних мережах</w:t>
            </w:r>
            <w:r>
              <w:t xml:space="preserve"> </w:t>
            </w:r>
            <w:r w:rsidRPr="00A436C8">
              <w:rPr>
                <w:rFonts w:cs="Calibri"/>
              </w:rPr>
              <w:t>системи розподілу ПЛ - 0,4 кВ мають радіальну схему, яка не дає технічної можливості проводити роботи без знеструмлення Користувачів та виключає можливість створення ремонтної схеми живлення. В електричних мережах</w:t>
            </w:r>
            <w:r>
              <w:t xml:space="preserve"> </w:t>
            </w:r>
            <w:r w:rsidRPr="00A436C8">
              <w:rPr>
                <w:rFonts w:cs="Calibri"/>
              </w:rPr>
              <w:t xml:space="preserve">системи розподілу ПЛ – 6(10) кВ мають змішану схему, яка  у радіальному виконання не забезпечує технічну  можливість організації ремонтної схеми живлення Користувачів. </w:t>
            </w:r>
          </w:p>
          <w:p w:rsidR="00795A09" w:rsidRPr="00A436C8" w:rsidRDefault="00795A09" w:rsidP="00795A09">
            <w:pPr>
              <w:jc w:val="both"/>
              <w:rPr>
                <w:rFonts w:cs="Calibri"/>
              </w:rPr>
            </w:pPr>
            <w:r w:rsidRPr="00A436C8">
              <w:rPr>
                <w:rFonts w:cs="Calibri"/>
              </w:rPr>
              <w:t>Щодо застосування автономних джерел живлення – дана вимога суперечить СОУ «ТИПОВІ технологічні карти на КР та ТО ЕМ…» та невілює п.1.2.17 ПУЕ щодо категоризації електроприймачів.</w:t>
            </w:r>
          </w:p>
          <w:p w:rsidR="00795A09" w:rsidRPr="00A436C8" w:rsidRDefault="00795A09" w:rsidP="00795A09">
            <w:pPr>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r w:rsidRPr="00A436C8">
              <w:rPr>
                <w:rFonts w:cs="Calibri"/>
              </w:rPr>
              <w:t>В наряді-допуску відсутня інформація про час початку та закінчення планової перерви, вказується тільки час роботи бригади.</w:t>
            </w:r>
          </w:p>
          <w:p w:rsidR="00795A09" w:rsidRPr="00A436C8" w:rsidRDefault="00795A09" w:rsidP="00795A09">
            <w:pPr>
              <w:jc w:val="both"/>
              <w:rPr>
                <w:rFonts w:cs="Calibri"/>
              </w:rPr>
            </w:pPr>
            <w:r w:rsidRPr="00A436C8">
              <w:rPr>
                <w:rFonts w:cs="Calibri"/>
              </w:rPr>
              <w:t xml:space="preserve">Відповідно до вимог п.6.2.6 Правил безпечної експлуатації електроустановок  термін зберігання відпрацьованих бланків нарядів-допусків – </w:t>
            </w:r>
            <w:r w:rsidRPr="00A436C8">
              <w:rPr>
                <w:rFonts w:cs="Calibri"/>
                <w:b/>
                <w:bCs/>
              </w:rPr>
              <w:t>30 діб.</w:t>
            </w:r>
            <w:r w:rsidRPr="00A436C8">
              <w:rPr>
                <w:rFonts w:cs="Calibri"/>
              </w:rPr>
              <w:t xml:space="preserve"> Видавати наряд дозволяється на термін тривалості робіт згідно з оперативною заявкою (п.6.2.4 ПБЕЕ).</w:t>
            </w:r>
          </w:p>
          <w:p w:rsidR="00795A09" w:rsidRPr="00A436C8" w:rsidRDefault="00795A09" w:rsidP="00795A09">
            <w:pPr>
              <w:jc w:val="both"/>
              <w:rPr>
                <w:rFonts w:cs="Calibri"/>
              </w:rPr>
            </w:pPr>
            <w:r w:rsidRPr="00A436C8">
              <w:rPr>
                <w:rFonts w:cs="Calibri"/>
              </w:rPr>
              <w:t xml:space="preserve">Для документального підтвердження пропонується використовувати оперативний журнал, який містить всю необхідну інформацію про час початку та час завершення планових перерв.  </w:t>
            </w:r>
          </w:p>
          <w:p w:rsidR="00795A09" w:rsidRPr="00A436C8" w:rsidRDefault="00795A09" w:rsidP="00795A09">
            <w:pPr>
              <w:rPr>
                <w:rFonts w:cs="Calibri"/>
              </w:rPr>
            </w:pPr>
          </w:p>
          <w:p w:rsidR="00795A09" w:rsidRPr="00A436C8" w:rsidRDefault="00795A09" w:rsidP="00795A09">
            <w:pPr>
              <w:rPr>
                <w:rFonts w:cs="Calibri"/>
              </w:rPr>
            </w:pPr>
          </w:p>
          <w:p w:rsidR="00795A09" w:rsidRPr="00A436C8" w:rsidRDefault="00795A09" w:rsidP="00795A09">
            <w:pPr>
              <w:rPr>
                <w:rFonts w:cs="Calibri"/>
              </w:rPr>
            </w:pPr>
          </w:p>
          <w:p w:rsidR="00795A09" w:rsidRPr="00A436C8" w:rsidRDefault="00795A09" w:rsidP="00795A09">
            <w:pPr>
              <w:jc w:val="both"/>
              <w:rPr>
                <w:rFonts w:cs="Calibri"/>
                <w:b/>
              </w:rPr>
            </w:pPr>
          </w:p>
          <w:p w:rsidR="00795A09" w:rsidRPr="00A436C8" w:rsidRDefault="00795A09" w:rsidP="00795A09">
            <w:pPr>
              <w:jc w:val="both"/>
              <w:rPr>
                <w:rFonts w:cs="Calibri"/>
              </w:rPr>
            </w:pPr>
            <w:r w:rsidRPr="00A436C8">
              <w:rPr>
                <w:rFonts w:cs="Calibri"/>
                <w:b/>
              </w:rPr>
              <w:t>Звертаємо увагу</w:t>
            </w:r>
            <w:r w:rsidRPr="00A436C8">
              <w:rPr>
                <w:rFonts w:cs="Calibri"/>
              </w:rPr>
              <w:t xml:space="preserve"> на неврегульованості питання фіксації (виконання вимірювань) температури в місці виконання робіт. В ОСР відсутні дистанційні дані з метеостанцій Укргідрометеоцентру в режимі реального часу. Також відсутній алгоритм підтвердження зазначених температурних значень без залучення Укргідрометеоцентру. Крім того, кількість метеостанцій Укргідрометеоцентру в областях незначна, що унеможливить отримати достовірні дані у віддалених від них місцях </w:t>
            </w:r>
          </w:p>
          <w:p w:rsidR="00795A09" w:rsidRPr="00A436C8" w:rsidRDefault="00795A09" w:rsidP="00795A09">
            <w:pPr>
              <w:rPr>
                <w:rFonts w:cs="Calibri"/>
              </w:rPr>
            </w:pPr>
            <w:r w:rsidRPr="00A436C8">
              <w:rPr>
                <w:rFonts w:cs="Calibri"/>
                <w:b/>
              </w:rPr>
              <w:t>Згідно Правил виконання оперативних перемикань</w:t>
            </w:r>
            <w:r w:rsidRPr="00A436C8">
              <w:rPr>
                <w:rFonts w:cs="Calibri"/>
              </w:rPr>
              <w:t xml:space="preserve"> , «з метою запобігання відмов у роботі устаткування (пошкодження фарфорової ізоляції роз’єднувачів, повітряних і елегазових вимикачів тощо) не рекомендується проводити планові перемикання в електроустановках при температурі повітря нижче </w:t>
            </w:r>
            <w:r w:rsidRPr="00A436C8">
              <w:rPr>
                <w:rFonts w:cs="Calibri"/>
                <w:color w:val="FF0000"/>
              </w:rPr>
              <w:t>мінус 10 ºС</w:t>
            </w:r>
            <w:r w:rsidRPr="00A436C8">
              <w:rPr>
                <w:rFonts w:cs="Calibri"/>
              </w:rPr>
              <w:t xml:space="preserve">.»  </w:t>
            </w:r>
          </w:p>
          <w:p w:rsidR="00795A09" w:rsidRPr="00A436C8" w:rsidRDefault="00795A09" w:rsidP="00795A09">
            <w:pPr>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p>
          <w:p w:rsidR="00795A09" w:rsidRPr="00A436C8" w:rsidRDefault="00795A09" w:rsidP="00795A09">
            <w:pPr>
              <w:jc w:val="both"/>
              <w:rPr>
                <w:rFonts w:cs="Calibri"/>
              </w:rPr>
            </w:pPr>
            <w:r w:rsidRPr="00A436C8">
              <w:rPr>
                <w:rFonts w:cs="Calibri"/>
              </w:rPr>
              <w:t>Пропозиція НКРЕКП суперечить вимогам підпункту 5 пункту 2.3  Постанови НКРЕКП № 375 від 12 червня 2018 року, а саме:</w:t>
            </w:r>
          </w:p>
          <w:p w:rsidR="00795A09" w:rsidRPr="00A436C8" w:rsidRDefault="00795A09" w:rsidP="00795A09">
            <w:pPr>
              <w:jc w:val="both"/>
              <w:rPr>
                <w:rFonts w:cs="Calibri"/>
                <w:lang w:val="ru-RU"/>
              </w:rPr>
            </w:pPr>
            <w:r w:rsidRPr="00A436C8">
              <w:rPr>
                <w:rFonts w:cs="Calibri"/>
                <w:color w:val="000000"/>
                <w:lang w:val="ru-RU"/>
              </w:rPr>
              <w:t>відновлення електропостачання після початку планової перерви в електропостачанні з попередженням споживачів:</w:t>
            </w:r>
          </w:p>
          <w:p w:rsidR="00795A09" w:rsidRPr="00A436C8" w:rsidRDefault="00795A09" w:rsidP="00795A09">
            <w:pPr>
              <w:ind w:firstLine="240"/>
              <w:jc w:val="both"/>
              <w:rPr>
                <w:rFonts w:cs="Calibri"/>
                <w:lang w:val="ru-RU"/>
              </w:rPr>
            </w:pPr>
            <w:r w:rsidRPr="00A436C8">
              <w:rPr>
                <w:rFonts w:cs="Calibri"/>
                <w:color w:val="000000"/>
                <w:lang w:val="ru-RU"/>
              </w:rPr>
              <w:t>протягом 12 годин та 6 годин у зимові місяці сумарно на добу;</w:t>
            </w:r>
          </w:p>
          <w:p w:rsidR="00795A09" w:rsidRPr="00A436C8" w:rsidRDefault="00795A09" w:rsidP="00795A09">
            <w:pPr>
              <w:ind w:firstLine="240"/>
              <w:jc w:val="both"/>
              <w:rPr>
                <w:rFonts w:cs="Calibri"/>
                <w:lang w:val="ru-RU"/>
              </w:rPr>
            </w:pPr>
            <w:r w:rsidRPr="00A436C8">
              <w:rPr>
                <w:rFonts w:cs="Calibri"/>
                <w:color w:val="000000"/>
                <w:lang w:val="ru-RU"/>
              </w:rPr>
              <w:t>протягом 24 годин та 8 годин у зимові місяці сумарно на добу для планових перерв,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w:t>
            </w:r>
          </w:p>
          <w:p w:rsidR="00795A09" w:rsidRPr="00A436C8" w:rsidRDefault="00795A09" w:rsidP="00795A09">
            <w:pPr>
              <w:rPr>
                <w:rFonts w:cs="Calibri"/>
              </w:rPr>
            </w:pPr>
          </w:p>
          <w:p w:rsidR="00795A09" w:rsidRPr="00A436C8" w:rsidRDefault="00795A09" w:rsidP="00795A09">
            <w:pPr>
              <w:rPr>
                <w:rFonts w:cs="Calibri"/>
              </w:rPr>
            </w:pPr>
          </w:p>
          <w:p w:rsidR="00795A09" w:rsidRPr="00A436C8" w:rsidRDefault="00795A09" w:rsidP="00795A09">
            <w:pPr>
              <w:rPr>
                <w:rFonts w:cs="Calibri"/>
              </w:rPr>
            </w:pPr>
          </w:p>
          <w:p w:rsidR="00795A09" w:rsidRPr="00A436C8" w:rsidRDefault="00795A09" w:rsidP="00795A09">
            <w:pPr>
              <w:rPr>
                <w:rFonts w:cs="Calibri"/>
              </w:rPr>
            </w:pPr>
          </w:p>
          <w:p w:rsidR="00795A09" w:rsidRDefault="00795A09" w:rsidP="00795A09">
            <w:pPr>
              <w:rPr>
                <w:rFonts w:cs="Calibri"/>
              </w:rPr>
            </w:pPr>
          </w:p>
          <w:p w:rsidR="00795A09" w:rsidRPr="00A436C8" w:rsidRDefault="00795A09" w:rsidP="00795A09">
            <w:pPr>
              <w:rPr>
                <w:rFonts w:cs="Calibri"/>
              </w:rPr>
            </w:pPr>
          </w:p>
          <w:p w:rsidR="00795A09" w:rsidRPr="00A436C8" w:rsidRDefault="00795A09" w:rsidP="00795A09">
            <w:pPr>
              <w:rPr>
                <w:rFonts w:cs="Calibri"/>
                <w:color w:val="000000"/>
                <w:lang w:val="ru-RU"/>
              </w:rPr>
            </w:pPr>
            <w:r w:rsidRPr="00A436C8">
              <w:rPr>
                <w:rFonts w:cs="Calibri"/>
              </w:rPr>
              <w:t xml:space="preserve">Відповідно до вимог підпункту 26 пункту 2.3 Постанови НКРЕКП № 375 від 12 червня 2018 року, а саме: </w:t>
            </w:r>
            <w:r w:rsidRPr="00A436C8">
              <w:rPr>
                <w:rFonts w:cs="Calibri"/>
                <w:color w:val="000000"/>
                <w:lang w:val="ru-RU"/>
              </w:rPr>
              <w:t xml:space="preserve"> </w:t>
            </w:r>
          </w:p>
          <w:p w:rsidR="00795A09" w:rsidRPr="00A436C8" w:rsidRDefault="00795A09" w:rsidP="00795A09">
            <w:pPr>
              <w:ind w:firstLine="240"/>
              <w:rPr>
                <w:rFonts w:cs="Calibri"/>
                <w:lang w:val="ru-RU"/>
              </w:rPr>
            </w:pPr>
            <w:r w:rsidRPr="00A436C8">
              <w:rPr>
                <w:rFonts w:cs="Calibri"/>
                <w:lang w:val="ru-RU"/>
              </w:rPr>
              <w:t xml:space="preserve"> кількість перерв в електропостачанні протягом 12 календарних місяців у точці розподілу споживача (тривалістю понад одну годину):</w:t>
            </w:r>
          </w:p>
          <w:p w:rsidR="00795A09" w:rsidRPr="00A436C8" w:rsidRDefault="00795A09" w:rsidP="00795A09">
            <w:pPr>
              <w:ind w:firstLine="240"/>
              <w:rPr>
                <w:rFonts w:cs="Calibri"/>
                <w:lang w:val="ru-RU"/>
              </w:rPr>
            </w:pPr>
            <w:r w:rsidRPr="00A436C8">
              <w:rPr>
                <w:rFonts w:cs="Calibri"/>
                <w:lang w:val="ru-RU"/>
              </w:rPr>
              <w:t>для запланованих перерв без попередження споживача та перерв з причин технологічних порушень в електричних мережах ліцензіата:</w:t>
            </w:r>
          </w:p>
          <w:p w:rsidR="00795A09" w:rsidRPr="00A436C8" w:rsidRDefault="00795A09" w:rsidP="00795A09">
            <w:pPr>
              <w:ind w:firstLine="240"/>
              <w:rPr>
                <w:rFonts w:cs="Calibri"/>
                <w:lang w:val="ru-RU"/>
              </w:rPr>
            </w:pPr>
            <w:r w:rsidRPr="00A436C8">
              <w:rPr>
                <w:rFonts w:cs="Calibri"/>
                <w:lang w:val="ru-RU"/>
              </w:rPr>
              <w:t>у міській місцевості - менше 7;</w:t>
            </w:r>
          </w:p>
          <w:p w:rsidR="00795A09" w:rsidRPr="00A436C8" w:rsidRDefault="00795A09" w:rsidP="00795A09">
            <w:pPr>
              <w:ind w:firstLine="240"/>
              <w:rPr>
                <w:rFonts w:cs="Calibri"/>
                <w:lang w:val="ru-RU"/>
              </w:rPr>
            </w:pPr>
            <w:r w:rsidRPr="00A436C8">
              <w:rPr>
                <w:rFonts w:cs="Calibri"/>
                <w:lang w:val="ru-RU"/>
              </w:rPr>
              <w:t>у сільській місцевості - менше 9;</w:t>
            </w:r>
          </w:p>
          <w:p w:rsidR="00795A09" w:rsidRDefault="00795A09" w:rsidP="00795A09">
            <w:pPr>
              <w:ind w:firstLine="176"/>
              <w:jc w:val="both"/>
              <w:rPr>
                <w:rFonts w:cs="Calibri"/>
                <w:lang w:val="ru-RU"/>
              </w:rPr>
            </w:pPr>
            <w:r w:rsidRPr="00A436C8">
              <w:rPr>
                <w:rFonts w:cs="Calibri"/>
                <w:lang w:val="ru-RU"/>
              </w:rPr>
              <w:t xml:space="preserve">для запланованих перерв із попередженням споживача (без урахування запланованих </w:t>
            </w:r>
            <w:r w:rsidRPr="00A436C8">
              <w:rPr>
                <w:rFonts w:cs="Calibri"/>
                <w:lang w:val="ru-RU"/>
              </w:rPr>
              <w:lastRenderedPageBreak/>
              <w:t>перерв в електропостачанні, які виникли внаслідок проведення робіт з капітального ремонту, будівництва, технічного переоснащення, реконструкції, модернізації електричних мереж, якщо виконання таких робіт передбачене інвестиційною програмою ОСР та/або річною програмою ремонтів ОСР, та/або при реалізації договорів приєднання електроустановок споживачів згідно з чинними нормативними документами) - менше 12.</w:t>
            </w:r>
          </w:p>
          <w:p w:rsidR="00795A09" w:rsidRDefault="00795A09" w:rsidP="00795A09">
            <w:pPr>
              <w:ind w:firstLine="176"/>
              <w:jc w:val="both"/>
              <w:rPr>
                <w:b/>
                <w:bCs/>
              </w:rPr>
            </w:pPr>
          </w:p>
          <w:p w:rsidR="00795A09" w:rsidRDefault="00795A09" w:rsidP="00795A09">
            <w:pPr>
              <w:ind w:firstLine="176"/>
              <w:jc w:val="both"/>
              <w:rPr>
                <w:b/>
                <w:bCs/>
              </w:rPr>
            </w:pPr>
          </w:p>
          <w:p w:rsidR="00EC486C" w:rsidRDefault="00EC486C" w:rsidP="00795A09">
            <w:pPr>
              <w:ind w:firstLine="176"/>
              <w:jc w:val="both"/>
              <w:rPr>
                <w:b/>
                <w:bCs/>
              </w:rPr>
            </w:pPr>
          </w:p>
          <w:p w:rsidR="00795A09" w:rsidRDefault="00795A09" w:rsidP="00795A09">
            <w:pPr>
              <w:ind w:firstLine="176"/>
              <w:jc w:val="both"/>
              <w:rPr>
                <w:b/>
                <w:color w:val="000000"/>
                <w:u w:val="single"/>
              </w:rPr>
            </w:pPr>
            <w:r>
              <w:rPr>
                <w:b/>
                <w:color w:val="000000"/>
                <w:u w:val="single"/>
              </w:rPr>
              <w:t>АТ «Чернігівобленерго»</w:t>
            </w:r>
          </w:p>
          <w:p w:rsidR="0099212F" w:rsidRDefault="0099212F" w:rsidP="00795A09">
            <w:pPr>
              <w:ind w:firstLine="176"/>
              <w:jc w:val="both"/>
              <w:rPr>
                <w:b/>
                <w:bCs/>
              </w:rPr>
            </w:pPr>
            <w:r>
              <w:rPr>
                <w:b/>
                <w:color w:val="000000"/>
                <w:u w:val="single"/>
              </w:rPr>
              <w:t>Пропозиції надані після 09.04.2024 (кінцевий термін надання пропозицій)</w:t>
            </w:r>
          </w:p>
          <w:p w:rsidR="00795A09" w:rsidRPr="006E259B" w:rsidRDefault="00795A09" w:rsidP="00795A09">
            <w:pPr>
              <w:jc w:val="both"/>
              <w:rPr>
                <w:b/>
              </w:rPr>
            </w:pPr>
            <w:r w:rsidRPr="00286AB4">
              <w:rPr>
                <w:b/>
              </w:rPr>
              <w:t>Введення заборони на виконання планових робіт  при зниженні температури нижче певного рівня вважаємо необґрунтованим. Такі обмеження ставитимуть під загрозу своєчасне виконання заходів інвестиційної програми, заходів з приєднання та ремонтної програми</w:t>
            </w:r>
            <w:r w:rsidRPr="00A63F4C">
              <w:rPr>
                <w:szCs w:val="24"/>
              </w:rPr>
              <w:t>.</w:t>
            </w:r>
          </w:p>
          <w:p w:rsidR="00795A09" w:rsidRPr="006E259B" w:rsidRDefault="00795A09" w:rsidP="00795A09">
            <w:pPr>
              <w:jc w:val="both"/>
              <w:rPr>
                <w:b/>
              </w:rPr>
            </w:pPr>
          </w:p>
          <w:p w:rsidR="00795A09" w:rsidRDefault="00795A09" w:rsidP="00795A09">
            <w:pPr>
              <w:ind w:firstLine="176"/>
              <w:jc w:val="both"/>
              <w:rPr>
                <w:b/>
              </w:rPr>
            </w:pPr>
            <w:r w:rsidRPr="006E259B">
              <w:rPr>
                <w:b/>
              </w:rPr>
              <w:t>Час початку та завершення робіт вказаний в наряді- допуску не враховує час на підготовку робочого місця та допуск до роботи, а також час на включення електроустановки в роботу (оперативні перемикання). Фактичний час початку та завершення планової перерви підтверджується даними оперативної документації (оперативний документація).</w:t>
            </w:r>
          </w:p>
          <w:p w:rsidR="00795A09" w:rsidRDefault="00795A09" w:rsidP="00795A09">
            <w:pPr>
              <w:ind w:firstLine="176"/>
              <w:jc w:val="both"/>
              <w:rPr>
                <w:b/>
                <w:color w:val="000000"/>
                <w:u w:val="single"/>
              </w:rPr>
            </w:pPr>
            <w:r w:rsidRPr="003A399D">
              <w:rPr>
                <w:b/>
                <w:color w:val="000000"/>
                <w:u w:val="single"/>
              </w:rPr>
              <w:t>ПрАТ «ПЕЕМ» ЦЕК»</w:t>
            </w: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p>
          <w:p w:rsidR="00795A09" w:rsidRDefault="00795A09" w:rsidP="00795A09">
            <w:pPr>
              <w:ind w:firstLine="176"/>
              <w:jc w:val="both"/>
              <w:rPr>
                <w:b/>
                <w:color w:val="000000"/>
                <w:u w:val="single"/>
              </w:rPr>
            </w:pPr>
            <w:r w:rsidRPr="00ED4D06">
              <w:rPr>
                <w:b/>
                <w:color w:val="000000"/>
                <w:u w:val="single"/>
              </w:rPr>
              <w:t>ПрАТ «Волиньобленерго»</w:t>
            </w:r>
          </w:p>
          <w:p w:rsidR="00795A09" w:rsidRDefault="00795A09" w:rsidP="00795A09">
            <w:pPr>
              <w:ind w:firstLine="176"/>
              <w:jc w:val="both"/>
              <w:rPr>
                <w:b/>
                <w:color w:val="000000"/>
                <w:u w:val="single"/>
              </w:rPr>
            </w:pPr>
          </w:p>
          <w:p w:rsidR="00795A09" w:rsidRPr="00C50DF7" w:rsidRDefault="00795A09" w:rsidP="00795A09">
            <w:pPr>
              <w:jc w:val="both"/>
              <w:rPr>
                <w:color w:val="000000"/>
              </w:rPr>
            </w:pPr>
            <w:r w:rsidRPr="00C50DF7">
              <w:rPr>
                <w:color w:val="000000"/>
              </w:rPr>
              <w:t>Виключити з пропонованої редакції у зв’язку із унеможливленням для ОСР планування та виконання регламентних робіт з технічного обслуговування та капітальних ремонтів електромереж 0,4-110кВ що призведе до зниження надійності та безперебійності розподілу електроенергії споживачам, а також збільшення термінів реалізації послуги з приєднання споживачів в умовах непрогнозованих рівнів температур в ОЗП:</w:t>
            </w:r>
          </w:p>
          <w:p w:rsidR="00795A09" w:rsidRPr="002126A6" w:rsidRDefault="00795A09" w:rsidP="00795A09">
            <w:pPr>
              <w:ind w:firstLine="176"/>
              <w:jc w:val="both"/>
              <w:rPr>
                <w:b/>
                <w:bCs/>
              </w:rPr>
            </w:pPr>
          </w:p>
        </w:tc>
        <w:tc>
          <w:tcPr>
            <w:tcW w:w="2837" w:type="dxa"/>
            <w:gridSpan w:val="2"/>
          </w:tcPr>
          <w:p w:rsidR="00795A09" w:rsidRPr="00E25CF5" w:rsidRDefault="00795A09" w:rsidP="00795A09">
            <w:pPr>
              <w:jc w:val="both"/>
              <w:rPr>
                <w:b/>
                <w:color w:val="000000"/>
                <w:u w:val="single"/>
              </w:rPr>
            </w:pPr>
            <w:r w:rsidRPr="00E25CF5">
              <w:rPr>
                <w:b/>
                <w:color w:val="000000"/>
                <w:u w:val="single"/>
              </w:rPr>
              <w:lastRenderedPageBreak/>
              <w:t>Пропонуємо врахувати, 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E25CF5" w:rsidRDefault="00795A09" w:rsidP="00795A09">
            <w:pPr>
              <w:jc w:val="both"/>
              <w:rPr>
                <w:b/>
                <w:color w:val="000000"/>
                <w:u w:val="single"/>
              </w:rPr>
            </w:pPr>
            <w:r>
              <w:rPr>
                <w:b/>
                <w:color w:val="000000"/>
                <w:u w:val="single"/>
              </w:rPr>
              <w:t>П</w:t>
            </w:r>
            <w:r w:rsidRPr="00E25CF5">
              <w:rPr>
                <w:b/>
                <w:color w:val="000000"/>
                <w:u w:val="single"/>
              </w:rPr>
              <w:t>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E25CF5" w:rsidRDefault="00795A09" w:rsidP="00795A09">
            <w:pPr>
              <w:jc w:val="both"/>
              <w:rPr>
                <w:b/>
                <w:color w:val="000000"/>
                <w:u w:val="single"/>
              </w:rPr>
            </w:pPr>
            <w:r w:rsidRPr="00E25CF5">
              <w:rPr>
                <w:b/>
                <w:color w:val="000000"/>
                <w:u w:val="single"/>
              </w:rPr>
              <w:t>Попередньо не враховано, 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E25CF5" w:rsidRDefault="00795A09" w:rsidP="00795A09">
            <w:pPr>
              <w:jc w:val="both"/>
              <w:rPr>
                <w:b/>
                <w:color w:val="000000"/>
                <w:u w:val="single"/>
              </w:rPr>
            </w:pPr>
            <w:r w:rsidRPr="00E25CF5">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E25CF5">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E25CF5">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E25CF5" w:rsidRDefault="00795A09" w:rsidP="00795A09">
            <w:pPr>
              <w:jc w:val="both"/>
              <w:rPr>
                <w:b/>
                <w:color w:val="000000"/>
                <w:u w:val="single"/>
              </w:rPr>
            </w:pPr>
            <w:r w:rsidRPr="00E25CF5">
              <w:rPr>
                <w:b/>
                <w:color w:val="000000"/>
                <w:u w:val="single"/>
              </w:rPr>
              <w:t>Пропонуємо частково врахувати в частині наряду-допуску, вказується дата проведення робіт</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sidRPr="00E25CF5">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Будуть внесені зміни в постанову № 375</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Будуть внесені зміни в постанову № 375</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 xml:space="preserve">Потребує обговорення </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Попередньо пропонуємо врахувати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Попередньо не враховано</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Пропонуємо врахувати, 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Попередньо пропонуємо врахувати, 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Пропонуємо не воаховувати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Попередньо пропонуємо не враховувати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Попередньо пропонуємо не враховувати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Пропонуємо попередньо не враховувати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Пропонуємо попередньо не враховувати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Внесемо зміни в 375 Постанову</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Пропонується попередньо врахувати (додати визначення «тимчасова схема живлення»)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Попередньо пропонуємо не враховувати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Попередньо пропонуємо не враховувати</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r>
              <w:rPr>
                <w:color w:val="000000"/>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Pr="005D548D" w:rsidRDefault="00795A09" w:rsidP="00795A09">
            <w:pPr>
              <w:jc w:val="both"/>
              <w:rPr>
                <w:b/>
                <w:color w:val="000000"/>
                <w:u w:val="single"/>
              </w:rPr>
            </w:pPr>
            <w:r w:rsidRPr="005D548D">
              <w:rPr>
                <w:b/>
                <w:color w:val="000000"/>
                <w:u w:val="single"/>
              </w:rPr>
              <w:t>Потребує обговорення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5D548D">
              <w:rPr>
                <w:b/>
                <w:color w:val="000000"/>
                <w:u w:val="single"/>
              </w:rPr>
              <w:t>Потребує обоворення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Потребує обоворення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Pr="005D548D"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Потребує обоворення</w:t>
            </w: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color w:val="000000"/>
              </w:rPr>
            </w:pPr>
          </w:p>
          <w:p w:rsidR="00795A09" w:rsidRDefault="00795A09" w:rsidP="00795A09">
            <w:pPr>
              <w:jc w:val="both"/>
              <w:rPr>
                <w:b/>
                <w:color w:val="000000"/>
                <w:u w:val="single"/>
              </w:rPr>
            </w:pPr>
            <w:r w:rsidRPr="005D548D">
              <w:rPr>
                <w:b/>
                <w:color w:val="000000"/>
                <w:u w:val="single"/>
              </w:rPr>
              <w:t>Буде приведено у відповідність до Кодексу постанова № 375</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Буде приведено у відповідність до Кодексу постанова № 375</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Потребує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Буде приведено у відповідність до Кодексу постанова № 375</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sidRPr="005D548D">
              <w:rPr>
                <w:b/>
                <w:color w:val="000000"/>
                <w:u w:val="single"/>
              </w:rPr>
              <w:t>Буде приведено у відповідність до Кодексу постанова № 375</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Потреюує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r>
              <w:rPr>
                <w:b/>
                <w:color w:val="000000"/>
                <w:u w:val="single"/>
              </w:rPr>
              <w:t>Потреюує обговорення</w:t>
            </w: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Default="00795A09" w:rsidP="00795A09">
            <w:pPr>
              <w:jc w:val="both"/>
              <w:rPr>
                <w:b/>
                <w:color w:val="000000"/>
                <w:u w:val="single"/>
              </w:rPr>
            </w:pPr>
          </w:p>
          <w:p w:rsidR="00795A09" w:rsidRPr="005D548D" w:rsidRDefault="00795A09" w:rsidP="00795A09">
            <w:pPr>
              <w:jc w:val="both"/>
              <w:rPr>
                <w:b/>
                <w:color w:val="000000"/>
                <w:u w:val="single"/>
              </w:rPr>
            </w:pPr>
          </w:p>
        </w:tc>
      </w:tr>
      <w:tr w:rsidR="00795A09" w:rsidRPr="00BB49A1" w:rsidTr="00743345">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tcPr>
          <w:p w:rsidR="00795A09" w:rsidRDefault="00795A09" w:rsidP="00795A09">
            <w:pPr>
              <w:jc w:val="center"/>
            </w:pPr>
            <w:r>
              <w:lastRenderedPageBreak/>
              <w:t>11.5.11</w:t>
            </w:r>
          </w:p>
        </w:tc>
        <w:tc>
          <w:tcPr>
            <w:tcW w:w="4251" w:type="dxa"/>
            <w:tcBorders>
              <w:top w:val="single" w:sz="4" w:space="0" w:color="auto"/>
              <w:left w:val="single" w:sz="4" w:space="0" w:color="auto"/>
              <w:bottom w:val="single" w:sz="4" w:space="0" w:color="auto"/>
              <w:right w:val="single" w:sz="4" w:space="0" w:color="auto"/>
            </w:tcBorders>
            <w:vAlign w:val="center"/>
          </w:tcPr>
          <w:p w:rsidR="00795A09" w:rsidRDefault="00795A09" w:rsidP="00795A09">
            <w:pPr>
              <w:rPr>
                <w:color w:val="000000"/>
              </w:rPr>
            </w:pPr>
            <w:r>
              <w:rPr>
                <w:b/>
                <w:bCs/>
              </w:rPr>
              <w:t>Зміни проєктом не передбачались</w:t>
            </w:r>
          </w:p>
        </w:tc>
        <w:tc>
          <w:tcPr>
            <w:tcW w:w="3970" w:type="dxa"/>
            <w:tcBorders>
              <w:top w:val="single" w:sz="4" w:space="0" w:color="auto"/>
              <w:left w:val="single" w:sz="4" w:space="0" w:color="auto"/>
              <w:bottom w:val="single" w:sz="4" w:space="0" w:color="auto"/>
              <w:right w:val="single" w:sz="4" w:space="0" w:color="auto"/>
            </w:tcBorders>
            <w:vAlign w:val="center"/>
          </w:tcPr>
          <w:p w:rsidR="00795A09" w:rsidRDefault="00795A09" w:rsidP="00795A09">
            <w:pPr>
              <w:jc w:val="both"/>
              <w:rPr>
                <w:b/>
                <w:color w:val="000000"/>
                <w:u w:val="single"/>
              </w:rPr>
            </w:pPr>
            <w:r>
              <w:rPr>
                <w:b/>
                <w:color w:val="000000"/>
                <w:u w:val="single"/>
              </w:rPr>
              <w:t>АТ «ДТЕК Дніпровські електромережі»</w:t>
            </w:r>
          </w:p>
          <w:p w:rsidR="00795A09" w:rsidRDefault="00795A09" w:rsidP="00795A09">
            <w:pPr>
              <w:pStyle w:val="af3"/>
              <w:spacing w:before="0" w:beforeAutospacing="0" w:after="0" w:afterAutospacing="0"/>
              <w:contextualSpacing/>
              <w:jc w:val="both"/>
              <w:rPr>
                <w:sz w:val="20"/>
                <w:szCs w:val="20"/>
              </w:rPr>
            </w:pPr>
            <w:r>
              <w:rPr>
                <w:sz w:val="20"/>
                <w:szCs w:val="20"/>
              </w:rPr>
              <w:t>Припинення/обмеження розподілу електричної енергії за заявою Користувача здійснюється:</w:t>
            </w:r>
          </w:p>
          <w:p w:rsidR="00795A09" w:rsidRDefault="00795A09" w:rsidP="00795A09">
            <w:pPr>
              <w:pStyle w:val="af3"/>
              <w:spacing w:before="0" w:beforeAutospacing="0" w:after="0" w:afterAutospacing="0"/>
              <w:ind w:firstLine="176"/>
              <w:contextualSpacing/>
              <w:jc w:val="both"/>
              <w:rPr>
                <w:sz w:val="20"/>
                <w:szCs w:val="20"/>
              </w:rPr>
            </w:pPr>
            <w:r>
              <w:rPr>
                <w:sz w:val="20"/>
                <w:szCs w:val="20"/>
              </w:rPr>
              <w:t>у разі тимчасового припинення/обмеження розподілу електричної енергії Користувач зобов'язаний повідомити ОСР не пізніше ніж за 10 робочих днів до бажаної дати припинення/обмеження розподілу електричної енергії;</w:t>
            </w:r>
          </w:p>
          <w:p w:rsidR="00795A09" w:rsidRDefault="00795A09" w:rsidP="00795A09">
            <w:pPr>
              <w:pStyle w:val="af3"/>
              <w:spacing w:before="0" w:beforeAutospacing="0" w:after="0" w:afterAutospacing="0"/>
              <w:ind w:firstLine="176"/>
              <w:contextualSpacing/>
              <w:jc w:val="both"/>
              <w:rPr>
                <w:sz w:val="20"/>
                <w:szCs w:val="20"/>
              </w:rPr>
            </w:pPr>
            <w:r>
              <w:rPr>
                <w:sz w:val="20"/>
                <w:szCs w:val="20"/>
              </w:rPr>
              <w:t xml:space="preserve">у разі остаточного припинення експлуатації електроустановки та/або продажу/передачі прав власності/користування на електроустановку (об'єкт) Користувач зобов'язаний повідомити про це ОСР не пізніше ніж за 20 робочих днів до дати настання зазначеної події та остаточно розрахуватись з ним за договором про </w:t>
            </w:r>
            <w:r>
              <w:rPr>
                <w:sz w:val="20"/>
                <w:szCs w:val="20"/>
              </w:rPr>
              <w:lastRenderedPageBreak/>
              <w:t>надання послуг з розподілу електричної енергії.</w:t>
            </w:r>
          </w:p>
          <w:p w:rsidR="00795A09" w:rsidRDefault="00795A09" w:rsidP="00795A09">
            <w:pPr>
              <w:pStyle w:val="af3"/>
              <w:spacing w:before="0" w:beforeAutospacing="0" w:after="0" w:afterAutospacing="0"/>
              <w:ind w:firstLine="176"/>
              <w:contextualSpacing/>
              <w:jc w:val="both"/>
              <w:rPr>
                <w:sz w:val="20"/>
                <w:szCs w:val="20"/>
              </w:rPr>
            </w:pPr>
            <w:r>
              <w:rPr>
                <w:sz w:val="20"/>
                <w:szCs w:val="20"/>
              </w:rPr>
              <w:t>…</w:t>
            </w:r>
          </w:p>
          <w:p w:rsidR="00795A09" w:rsidRDefault="00795A09" w:rsidP="00795A09">
            <w:pPr>
              <w:ind w:firstLine="176"/>
              <w:jc w:val="both"/>
              <w:rPr>
                <w:sz w:val="22"/>
                <w:szCs w:val="22"/>
              </w:rPr>
            </w:pPr>
            <w:r>
              <w:t xml:space="preserve">Договір про надання послуг з розподілу електричної енергії з новим Користувачем укладається після припинення договору про надання послуг з розподілу електричної енергії із Користувачем, який здійснив продаж/передачу прав власності/користування на електроустановку (об'єкт). За умови одночасного розірвання договору про надання послуг з розподілу електричної енергії з попереднім Користувачем, виплати всіх видів платежів, передбачених відповідним договором, та </w:t>
            </w:r>
            <w:r>
              <w:rPr>
                <w:b/>
                <w:bCs/>
              </w:rPr>
              <w:t xml:space="preserve">укладенням новим Користувачем всіх договорів, передбачених підпунктом 3 пункту 3.1.6 Правил роздрібного ринку електричної енергії, </w:t>
            </w:r>
            <w:r>
              <w:t>в межах одного розрахункового періоду припинення електропостачання об'єкта не здійснюється.</w:t>
            </w:r>
          </w:p>
          <w:p w:rsidR="00795A09" w:rsidRPr="00915176" w:rsidRDefault="00795A09" w:rsidP="00795A09">
            <w:pPr>
              <w:jc w:val="both"/>
              <w:rPr>
                <w:b/>
                <w:color w:val="000000"/>
                <w:u w:val="single"/>
              </w:rPr>
            </w:pPr>
          </w:p>
        </w:tc>
        <w:tc>
          <w:tcPr>
            <w:tcW w:w="4113" w:type="dxa"/>
            <w:tcBorders>
              <w:top w:val="single" w:sz="4" w:space="0" w:color="auto"/>
              <w:left w:val="single" w:sz="4" w:space="0" w:color="auto"/>
              <w:bottom w:val="single" w:sz="4" w:space="0" w:color="auto"/>
              <w:right w:val="single" w:sz="4" w:space="0" w:color="auto"/>
            </w:tcBorders>
          </w:tcPr>
          <w:p w:rsidR="00795A09" w:rsidRDefault="00795A09" w:rsidP="00795A09">
            <w:pPr>
              <w:jc w:val="both"/>
              <w:rPr>
                <w:b/>
                <w:color w:val="000000"/>
                <w:u w:val="single"/>
              </w:rPr>
            </w:pPr>
            <w:r>
              <w:rPr>
                <w:b/>
                <w:color w:val="000000"/>
                <w:u w:val="single"/>
              </w:rPr>
              <w:lastRenderedPageBreak/>
              <w:t>АТ «ДТЕК Дніпровські електромережі»</w:t>
            </w:r>
          </w:p>
          <w:p w:rsidR="00795A09" w:rsidRPr="00915176" w:rsidRDefault="00795A09" w:rsidP="00795A09">
            <w:pPr>
              <w:jc w:val="both"/>
              <w:rPr>
                <w:b/>
                <w:color w:val="000000"/>
                <w:u w:val="single"/>
              </w:rPr>
            </w:pPr>
            <w:r>
              <w:t>На практиці існують випадки, коли нові Користувачі надають звернення щодо укладення договору про надання послуг з розподілу електричної енергії в межах одного розрахункового періоду після розірвання договору про надання послуг з розподілу електричної енергії з попереднім Користувачем, у зв’язку з чим припинення електропостачання об’єкта не здійснюється. В подальшому нові Користувачі не укладають договори про постачання електричної енергії споживачу або про постачання електричної енергії постачальником універсальних послуг, але продовжують споживання електричної енергії всупереч положенням п. п. 3.1.9 Правил (споживання електричної енергії без укладення відповідних договорів на роздрібному ринку не допускається).</w:t>
            </w:r>
          </w:p>
        </w:tc>
        <w:tc>
          <w:tcPr>
            <w:tcW w:w="2837" w:type="dxa"/>
            <w:gridSpan w:val="2"/>
            <w:tcBorders>
              <w:top w:val="single" w:sz="4" w:space="0" w:color="auto"/>
              <w:left w:val="single" w:sz="4" w:space="0" w:color="auto"/>
              <w:bottom w:val="single" w:sz="4" w:space="0" w:color="auto"/>
              <w:right w:val="single" w:sz="4" w:space="0" w:color="auto"/>
            </w:tcBorders>
          </w:tcPr>
          <w:p w:rsidR="00795A09" w:rsidRPr="00E7460C" w:rsidRDefault="00795A09" w:rsidP="00795A09">
            <w:pPr>
              <w:rPr>
                <w:color w:val="000000"/>
              </w:rPr>
            </w:pPr>
            <w:r>
              <w:rPr>
                <w:color w:val="000000"/>
              </w:rPr>
              <w:t>Пропонується не враховувати</w:t>
            </w:r>
          </w:p>
        </w:tc>
      </w:tr>
      <w:tr w:rsidR="00795A09" w:rsidRPr="00BB49A1" w:rsidTr="00743345">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tcPr>
          <w:p w:rsidR="00795A09" w:rsidRDefault="00795A09" w:rsidP="00795A09">
            <w:pPr>
              <w:jc w:val="center"/>
            </w:pPr>
            <w:r>
              <w:t>11.5.12</w:t>
            </w:r>
          </w:p>
        </w:tc>
        <w:tc>
          <w:tcPr>
            <w:tcW w:w="4251" w:type="dxa"/>
            <w:tcBorders>
              <w:top w:val="single" w:sz="4" w:space="0" w:color="auto"/>
              <w:left w:val="single" w:sz="4" w:space="0" w:color="auto"/>
              <w:bottom w:val="single" w:sz="4" w:space="0" w:color="auto"/>
              <w:right w:val="single" w:sz="4" w:space="0" w:color="auto"/>
            </w:tcBorders>
            <w:vAlign w:val="center"/>
          </w:tcPr>
          <w:p w:rsidR="00795A09" w:rsidRDefault="00795A09" w:rsidP="00795A09">
            <w:pPr>
              <w:rPr>
                <w:color w:val="000000"/>
              </w:rPr>
            </w:pPr>
            <w:r>
              <w:rPr>
                <w:b/>
                <w:bCs/>
              </w:rPr>
              <w:t>Зміни проєктом не передбачались</w:t>
            </w:r>
          </w:p>
        </w:tc>
        <w:tc>
          <w:tcPr>
            <w:tcW w:w="3970" w:type="dxa"/>
            <w:tcBorders>
              <w:top w:val="single" w:sz="4" w:space="0" w:color="auto"/>
              <w:left w:val="single" w:sz="4" w:space="0" w:color="auto"/>
              <w:bottom w:val="single" w:sz="4" w:space="0" w:color="auto"/>
              <w:right w:val="single" w:sz="4" w:space="0" w:color="auto"/>
            </w:tcBorders>
            <w:vAlign w:val="center"/>
          </w:tcPr>
          <w:p w:rsidR="00795A09" w:rsidRPr="00915176" w:rsidRDefault="00795A09" w:rsidP="00795A09">
            <w:pPr>
              <w:jc w:val="both"/>
              <w:rPr>
                <w:b/>
                <w:color w:val="000000"/>
                <w:u w:val="single"/>
              </w:rPr>
            </w:pPr>
            <w:r w:rsidRPr="00915176">
              <w:rPr>
                <w:b/>
                <w:color w:val="000000"/>
                <w:u w:val="single"/>
              </w:rPr>
              <w:t>НЕК «Укренерго»</w:t>
            </w:r>
          </w:p>
          <w:p w:rsidR="00795A09" w:rsidRDefault="00795A09" w:rsidP="00795A09">
            <w:pPr>
              <w:jc w:val="both"/>
              <w:rPr>
                <w:color w:val="000000"/>
              </w:rPr>
            </w:pPr>
            <w:r>
              <w:rPr>
                <w:color w:val="000000"/>
              </w:rPr>
              <w:t>Електропостачальник має право звернутися до ОСР щодо припинення електроживлення Користувача (споживача електричної енергії), з яким електропостачальником укладено договір про постачання електричної енергії. У зверненні електропостачальник повинен, зокрема, зазначити дані, що ідентифікують відповідного споживача електричної енергії (EIC-код), та причину (підставу) припинення електроживлення такого споживача електричної енергії.</w:t>
            </w:r>
          </w:p>
          <w:p w:rsidR="00795A09" w:rsidRDefault="00795A09" w:rsidP="00795A09">
            <w:pPr>
              <w:jc w:val="both"/>
              <w:rPr>
                <w:color w:val="000000"/>
              </w:rPr>
            </w:pPr>
          </w:p>
          <w:p w:rsidR="00795A09" w:rsidRDefault="00795A09" w:rsidP="00795A09">
            <w:pPr>
              <w:jc w:val="both"/>
              <w:rPr>
                <w:color w:val="000000"/>
              </w:rPr>
            </w:pPr>
            <w:r>
              <w:rPr>
                <w:color w:val="000000"/>
              </w:rPr>
              <w:t xml:space="preserve">ОСР не має права вимагати від електропостачальника обґрунтування причини (підстави) припинення електроживлення, якщо вона відповідає випадкам, визначеним Правилами роздрібного ринку електричної енергії. У випадках, не передбачених Правилами </w:t>
            </w:r>
            <w:r>
              <w:rPr>
                <w:color w:val="000000"/>
              </w:rPr>
              <w:lastRenderedPageBreak/>
              <w:t>роздрібного ринку електричної енергії, ОСР має право відхилити звернення електропостачальника, про що повідомляє електропостачальника протягом 2 робочих днів з дати отримання звернення.</w:t>
            </w:r>
          </w:p>
          <w:p w:rsidR="00795A09" w:rsidRDefault="00795A09" w:rsidP="00795A09">
            <w:pPr>
              <w:jc w:val="both"/>
              <w:rPr>
                <w:color w:val="000000"/>
              </w:rPr>
            </w:pPr>
          </w:p>
          <w:p w:rsidR="00795A09" w:rsidRDefault="00795A09" w:rsidP="00795A09">
            <w:pPr>
              <w:jc w:val="both"/>
              <w:rPr>
                <w:color w:val="000000"/>
              </w:rPr>
            </w:pPr>
            <w:r>
              <w:rPr>
                <w:color w:val="000000"/>
              </w:rPr>
              <w:t xml:space="preserve">Попередження про припинення електроживлення, </w:t>
            </w:r>
            <w:r>
              <w:rPr>
                <w:b/>
                <w:bCs/>
                <w:color w:val="000000"/>
              </w:rPr>
              <w:t>з зазначенням дати припинення електропостачання відповідно до умов Правил роздрібного ринку електричної енергії</w:t>
            </w:r>
            <w:r>
              <w:rPr>
                <w:color w:val="000000"/>
              </w:rPr>
              <w:t>,  надсилається ОСР одночасно електропостачальнику та відповідному споживачу електричної енергії за 5 робочих днів до запланованої дати обмеження/припинення розподілу електричної енергії.</w:t>
            </w:r>
          </w:p>
          <w:p w:rsidR="00795A09" w:rsidRDefault="00795A09" w:rsidP="00795A09">
            <w:pPr>
              <w:jc w:val="both"/>
              <w:rPr>
                <w:color w:val="000000"/>
              </w:rPr>
            </w:pPr>
          </w:p>
          <w:p w:rsidR="00795A09" w:rsidRDefault="00795A09" w:rsidP="00795A09">
            <w:pPr>
              <w:jc w:val="both"/>
              <w:rPr>
                <w:color w:val="000000"/>
              </w:rPr>
            </w:pPr>
            <w:r>
              <w:rPr>
                <w:color w:val="000000"/>
              </w:rPr>
              <w:t>ОСР не розглядає заперечення щодо припинення електроживлення або звернення щодо неправомірності дій електропостачальника від споживачів електричної енергії.</w:t>
            </w:r>
          </w:p>
          <w:p w:rsidR="00795A09" w:rsidRDefault="00795A09" w:rsidP="00795A09">
            <w:pPr>
              <w:jc w:val="both"/>
              <w:rPr>
                <w:color w:val="000000"/>
              </w:rPr>
            </w:pPr>
          </w:p>
          <w:p w:rsidR="00795A09" w:rsidRDefault="00795A09" w:rsidP="00795A09">
            <w:pPr>
              <w:jc w:val="both"/>
              <w:rPr>
                <w:color w:val="000000"/>
              </w:rPr>
            </w:pPr>
            <w:r>
              <w:rPr>
                <w:color w:val="000000"/>
              </w:rPr>
              <w:t xml:space="preserve">ОСР повинен припинити електроживлення споживача </w:t>
            </w:r>
            <w:r w:rsidRPr="00982769">
              <w:rPr>
                <w:color w:val="000000"/>
              </w:rPr>
              <w:t>електричної енергії протягом 10 робочих днів з дати отримання</w:t>
            </w:r>
            <w:r>
              <w:rPr>
                <w:color w:val="000000"/>
              </w:rPr>
              <w:t xml:space="preserve"> звернення від електропостачальника.</w:t>
            </w:r>
          </w:p>
          <w:p w:rsidR="00795A09" w:rsidRDefault="00795A09" w:rsidP="00795A09">
            <w:pPr>
              <w:jc w:val="both"/>
              <w:rPr>
                <w:color w:val="000000"/>
              </w:rPr>
            </w:pPr>
          </w:p>
          <w:p w:rsidR="00795A09" w:rsidRDefault="00795A09" w:rsidP="00795A09">
            <w:pPr>
              <w:jc w:val="both"/>
              <w:rPr>
                <w:color w:val="000000"/>
              </w:rPr>
            </w:pPr>
            <w:r>
              <w:rPr>
                <w:color w:val="000000"/>
              </w:rPr>
              <w:t>ОСР повідомляє електропостачальника про припинення електроживлення споживача електричної енергії після здійснення необхідних технічних заходів або про відсутність технічної можливості припинення електроживлення споживача електричної енергії у разі її виявлення.</w:t>
            </w:r>
          </w:p>
          <w:p w:rsidR="00795A09" w:rsidRDefault="00795A09" w:rsidP="00795A09">
            <w:pPr>
              <w:jc w:val="both"/>
              <w:rPr>
                <w:color w:val="000000"/>
              </w:rPr>
            </w:pPr>
          </w:p>
          <w:p w:rsidR="00795A09" w:rsidRDefault="00795A09" w:rsidP="00795A09">
            <w:pPr>
              <w:jc w:val="both"/>
              <w:rPr>
                <w:color w:val="000000"/>
              </w:rPr>
            </w:pPr>
            <w:r>
              <w:rPr>
                <w:color w:val="000000"/>
              </w:rPr>
              <w:t xml:space="preserve">Якщо до ОСР надійшло повідомлення від електропостачальника з відкликанням його звернення щодо припинення електроживлення споживача, а оперативна бригада ОСР вже виїхала на об'єкт споживача або виконала відповідні технічні заходи з відключення електроустановок споживача, електропостачальник </w:t>
            </w:r>
            <w:r>
              <w:rPr>
                <w:color w:val="000000"/>
              </w:rPr>
              <w:lastRenderedPageBreak/>
              <w:t>зобов'язаний відшкодувати ОСР відповідні витрати на здійснення зазначених дій.</w:t>
            </w:r>
          </w:p>
          <w:p w:rsidR="00795A09" w:rsidRDefault="00795A09" w:rsidP="00795A09">
            <w:pPr>
              <w:jc w:val="both"/>
              <w:rPr>
                <w:color w:val="000000"/>
              </w:rPr>
            </w:pPr>
          </w:p>
          <w:p w:rsidR="00795A09" w:rsidRDefault="00795A09" w:rsidP="00795A09">
            <w:pPr>
              <w:jc w:val="both"/>
              <w:rPr>
                <w:color w:val="000000"/>
              </w:rPr>
            </w:pPr>
            <w:r>
              <w:rPr>
                <w:color w:val="000000"/>
              </w:rPr>
              <w:t>Припинення електроживлення споживача електричної енергії за зверненням електропостачальника не звільняє його від виконання зобов'язань перед ОСР за договором про надання послуг з електроживлення.</w:t>
            </w:r>
          </w:p>
          <w:p w:rsidR="00795A09" w:rsidRDefault="00795A09" w:rsidP="00795A09">
            <w:pPr>
              <w:jc w:val="both"/>
              <w:rPr>
                <w:color w:val="000000"/>
              </w:rPr>
            </w:pPr>
          </w:p>
          <w:p w:rsidR="00795A09" w:rsidRDefault="00795A09" w:rsidP="00795A09">
            <w:pPr>
              <w:jc w:val="both"/>
              <w:rPr>
                <w:color w:val="000000"/>
              </w:rPr>
            </w:pPr>
            <w:r>
              <w:rPr>
                <w:color w:val="000000"/>
              </w:rPr>
              <w:t>Після усунення причин (підстав) припинення електроживлення споживача електричної енергії електропостачальник надає ОСР звернення щодо відновлення електроживлення такого споживача електричної енергії.</w:t>
            </w:r>
          </w:p>
          <w:p w:rsidR="00795A09" w:rsidRDefault="00795A09" w:rsidP="00795A09">
            <w:pPr>
              <w:jc w:val="both"/>
              <w:rPr>
                <w:color w:val="000000"/>
              </w:rPr>
            </w:pPr>
          </w:p>
          <w:p w:rsidR="00795A09" w:rsidRDefault="00795A09" w:rsidP="00795A09">
            <w:pPr>
              <w:jc w:val="both"/>
              <w:rPr>
                <w:color w:val="000000"/>
              </w:rPr>
            </w:pPr>
            <w:r>
              <w:rPr>
                <w:color w:val="000000"/>
              </w:rPr>
              <w:t>У випадку розірвання договору про постачання між відповідними електропостачальником та споживачем до моменту відновлення електроживлення цього споживача звернення щодо відновлення електроживлення надає безпосередньо споживач електричної енергії за умови укладення договору про постачання з новим електропостачальником або новий електропостачальник стосовно такого споживача.</w:t>
            </w:r>
          </w:p>
          <w:p w:rsidR="00795A09" w:rsidRDefault="00795A09" w:rsidP="00795A09">
            <w:pPr>
              <w:jc w:val="both"/>
              <w:rPr>
                <w:color w:val="000000"/>
              </w:rPr>
            </w:pPr>
          </w:p>
          <w:p w:rsidR="00795A09" w:rsidRPr="001C3507" w:rsidRDefault="00795A09" w:rsidP="00795A09">
            <w:pPr>
              <w:jc w:val="both"/>
              <w:rPr>
                <w:b/>
                <w:color w:val="000000"/>
                <w:u w:val="single"/>
              </w:rPr>
            </w:pPr>
            <w:r>
              <w:rPr>
                <w:color w:val="000000"/>
              </w:rPr>
              <w:t xml:space="preserve">ОСР повинен відновити електроживлення протягом 5 робочих днів з дати отримання звернення електропостачальника щодо відновлення електроживлення </w:t>
            </w:r>
            <w:r>
              <w:rPr>
                <w:b/>
                <w:bCs/>
                <w:color w:val="000000"/>
              </w:rPr>
              <w:t>та повідомити електропостачальнику дату відновлення електроживлення.</w:t>
            </w:r>
          </w:p>
        </w:tc>
        <w:tc>
          <w:tcPr>
            <w:tcW w:w="4113" w:type="dxa"/>
            <w:tcBorders>
              <w:top w:val="single" w:sz="4" w:space="0" w:color="auto"/>
              <w:left w:val="single" w:sz="4" w:space="0" w:color="auto"/>
              <w:bottom w:val="single" w:sz="4" w:space="0" w:color="auto"/>
              <w:right w:val="single" w:sz="4" w:space="0" w:color="auto"/>
            </w:tcBorders>
          </w:tcPr>
          <w:p w:rsidR="00795A09" w:rsidRPr="00915176" w:rsidRDefault="00795A09" w:rsidP="00795A09">
            <w:pPr>
              <w:jc w:val="both"/>
              <w:rPr>
                <w:b/>
                <w:color w:val="000000"/>
                <w:u w:val="single"/>
              </w:rPr>
            </w:pPr>
            <w:r w:rsidRPr="00915176">
              <w:rPr>
                <w:b/>
                <w:color w:val="000000"/>
                <w:u w:val="single"/>
              </w:rPr>
              <w:lastRenderedPageBreak/>
              <w:t>НЕК «Укренерго»</w:t>
            </w:r>
          </w:p>
          <w:p w:rsidR="00795A09" w:rsidRPr="001C3507" w:rsidRDefault="00795A09" w:rsidP="00795A09">
            <w:pPr>
              <w:jc w:val="both"/>
              <w:rPr>
                <w:b/>
                <w:color w:val="000000"/>
                <w:u w:val="single"/>
              </w:rPr>
            </w:pPr>
            <w:r w:rsidRPr="00915176">
              <w:rPr>
                <w:color w:val="000000"/>
              </w:rPr>
              <w:t xml:space="preserve">Правилами роздрібного ринку електричної енергії перебачається чітке визначення дати, коли електроустановка буде знструмлена, на підставі причин, закріплених в законодавстві. Даний пункт КСР містить норму, що «ОСР повинен припинити електроживлення споживача електричної енергії протягом 10 робочих днів з дати отримання звернення від електропостачальника», що зменшує прозорість процесу та збільшує кількість комунікацій, що покликані встановити однозначність визначення виконання постачання та розподілу для визначеної установки/установок споживача з прив’язкою до дат та відповідного формування рахунків, між електропостачальником та ОСР. Для ого, щоб зберегти право ОСР організувати роботу виходячи з свого ресурсу та режиму роботи як персоналу так і режиму роботи споживача пропонується залишити норму «протягом 10 </w:t>
            </w:r>
            <w:r w:rsidRPr="00915176">
              <w:rPr>
                <w:color w:val="000000"/>
              </w:rPr>
              <w:lastRenderedPageBreak/>
              <w:t>робочих днів», пропонується зафіксувати дату в попереджені.</w:t>
            </w:r>
          </w:p>
        </w:tc>
        <w:tc>
          <w:tcPr>
            <w:tcW w:w="2837" w:type="dxa"/>
            <w:gridSpan w:val="2"/>
            <w:tcBorders>
              <w:top w:val="single" w:sz="4" w:space="0" w:color="auto"/>
              <w:left w:val="single" w:sz="4" w:space="0" w:color="auto"/>
              <w:bottom w:val="single" w:sz="4" w:space="0" w:color="auto"/>
              <w:right w:val="single" w:sz="4" w:space="0" w:color="auto"/>
            </w:tcBorders>
          </w:tcPr>
          <w:p w:rsidR="00795A09" w:rsidRPr="00E7460C" w:rsidRDefault="00795A09" w:rsidP="00795A09">
            <w:pPr>
              <w:rPr>
                <w:color w:val="000000"/>
              </w:rPr>
            </w:pPr>
            <w:r>
              <w:rPr>
                <w:color w:val="000000"/>
              </w:rPr>
              <w:lastRenderedPageBreak/>
              <w:t>Пропонується не враховувати</w:t>
            </w:r>
          </w:p>
        </w:tc>
      </w:tr>
      <w:tr w:rsidR="00795A09" w:rsidRPr="00BB49A1" w:rsidTr="002126A6">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center"/>
            </w:pPr>
            <w:r>
              <w:lastRenderedPageBreak/>
              <w:t>13.2.2</w:t>
            </w:r>
          </w:p>
        </w:tc>
        <w:tc>
          <w:tcPr>
            <w:tcW w:w="4251"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rPr>
                <w:color w:val="000000"/>
              </w:rPr>
            </w:pPr>
            <w:r>
              <w:rPr>
                <w:color w:val="000000"/>
              </w:rPr>
              <w:t>Зміни не пропонувались</w:t>
            </w:r>
          </w:p>
        </w:tc>
        <w:tc>
          <w:tcPr>
            <w:tcW w:w="3970" w:type="dxa"/>
            <w:tcBorders>
              <w:top w:val="single" w:sz="4" w:space="0" w:color="auto"/>
              <w:left w:val="single" w:sz="4" w:space="0" w:color="auto"/>
              <w:bottom w:val="single" w:sz="4" w:space="0" w:color="auto"/>
              <w:right w:val="single" w:sz="4" w:space="0" w:color="auto"/>
            </w:tcBorders>
          </w:tcPr>
          <w:p w:rsidR="00982769" w:rsidRPr="00982769" w:rsidRDefault="00795A09" w:rsidP="00795A09">
            <w:pPr>
              <w:jc w:val="both"/>
              <w:rPr>
                <w:rFonts w:cs="Calibri"/>
                <w:b/>
                <w:u w:val="single"/>
                <w:lang w:val="ru-RU"/>
              </w:rPr>
            </w:pPr>
            <w:r w:rsidRPr="00982769">
              <w:rPr>
                <w:rFonts w:cs="Calibri"/>
                <w:b/>
                <w:u w:val="single"/>
                <w:lang w:val="ru-RU"/>
              </w:rPr>
              <w:t>ПАТ «Кіровоградобленерго»</w:t>
            </w:r>
          </w:p>
          <w:p w:rsidR="00795A09" w:rsidRPr="00DA3566" w:rsidRDefault="00795A09" w:rsidP="00795A09">
            <w:pPr>
              <w:jc w:val="both"/>
              <w:rPr>
                <w:rFonts w:cs="Calibri"/>
                <w:lang w:val="ru-RU"/>
              </w:rPr>
            </w:pPr>
            <w:r w:rsidRPr="00DA3566">
              <w:rPr>
                <w:rFonts w:cs="Calibri"/>
                <w:lang w:val="ru-RU"/>
              </w:rPr>
              <w:t>За результатами розгляду скарги/звернення/претензії споживача щодо якості електричної енергії ОСР надає відповідь споживачу в письмовій формі, яка повинна містити інформацію щодо:</w:t>
            </w:r>
          </w:p>
          <w:p w:rsidR="00795A09" w:rsidRPr="00DA3566" w:rsidRDefault="00795A09" w:rsidP="00795A09">
            <w:pPr>
              <w:jc w:val="both"/>
              <w:rPr>
                <w:rFonts w:cs="Calibri"/>
                <w:lang w:val="ru-RU"/>
              </w:rPr>
            </w:pPr>
            <w:r w:rsidRPr="00DA3566">
              <w:rPr>
                <w:rFonts w:cs="Calibri"/>
                <w:lang w:val="ru-RU"/>
              </w:rPr>
              <w:t>…</w:t>
            </w:r>
          </w:p>
          <w:p w:rsidR="00795A09" w:rsidRDefault="00795A09" w:rsidP="00795A09">
            <w:pPr>
              <w:jc w:val="both"/>
              <w:rPr>
                <w:rFonts w:cs="Calibri"/>
                <w:lang w:val="ru-RU"/>
              </w:rPr>
            </w:pPr>
            <w:r w:rsidRPr="00DA3566">
              <w:rPr>
                <w:rFonts w:cs="Calibri"/>
                <w:lang w:val="ru-RU"/>
              </w:rPr>
              <w:t xml:space="preserve">3) у разі відмови споживача від скарги/звернення/претензії щодо якості </w:t>
            </w:r>
            <w:r w:rsidRPr="00DA3566">
              <w:rPr>
                <w:rFonts w:cs="Calibri"/>
                <w:lang w:val="ru-RU"/>
              </w:rPr>
              <w:lastRenderedPageBreak/>
              <w:t>електричної енергії, що подається письмово в довільній формі або усно через колл-центр, ОСР зобов'язаний до закінчення строку її розгляду надати письмову відповідь такому споживачу із зазначенням інформації про залишення її без розгляду.</w:t>
            </w:r>
          </w:p>
          <w:p w:rsidR="00795A09" w:rsidRDefault="00795A09" w:rsidP="00795A09">
            <w:pPr>
              <w:jc w:val="both"/>
              <w:rPr>
                <w:rFonts w:cs="Calibri"/>
                <w:lang w:val="ru-RU"/>
              </w:rPr>
            </w:pPr>
          </w:p>
          <w:p w:rsidR="00795A09" w:rsidRDefault="00795A09" w:rsidP="00795A09">
            <w:pPr>
              <w:jc w:val="both"/>
              <w:rPr>
                <w:rFonts w:cs="Calibri"/>
                <w:lang w:val="ru-RU"/>
              </w:rPr>
            </w:pPr>
          </w:p>
          <w:p w:rsidR="00795A09" w:rsidRDefault="00795A09" w:rsidP="00795A09">
            <w:pPr>
              <w:jc w:val="both"/>
              <w:rPr>
                <w:rFonts w:cs="Calibri"/>
                <w:b/>
                <w:u w:val="single"/>
                <w:lang w:val="ru-RU"/>
              </w:rPr>
            </w:pPr>
            <w:r w:rsidRPr="00183162">
              <w:rPr>
                <w:rFonts w:cs="Calibri"/>
                <w:b/>
                <w:u w:val="single"/>
                <w:lang w:val="ru-RU"/>
              </w:rPr>
              <w:t>ПрАТ «Рівнеобленерго»</w:t>
            </w:r>
          </w:p>
          <w:p w:rsidR="00EB1FC9" w:rsidRPr="00183162" w:rsidRDefault="00EB1FC9" w:rsidP="00795A09">
            <w:pPr>
              <w:jc w:val="both"/>
              <w:rPr>
                <w:rFonts w:cs="Calibri"/>
                <w:b/>
                <w:u w:val="single"/>
                <w:lang w:val="ru-RU"/>
              </w:rPr>
            </w:pPr>
            <w:r>
              <w:rPr>
                <w:b/>
                <w:color w:val="000000"/>
                <w:u w:val="single"/>
              </w:rPr>
              <w:t>Пропозиції надані після 09.04.2024 (кінцевий термін надання пропозицій)</w:t>
            </w:r>
          </w:p>
          <w:p w:rsidR="00795A09" w:rsidRPr="00BF2665" w:rsidRDefault="00795A09" w:rsidP="00795A09">
            <w:pPr>
              <w:shd w:val="clear" w:color="auto" w:fill="FFFFFF"/>
              <w:spacing w:after="150"/>
              <w:ind w:firstLine="450"/>
              <w:jc w:val="both"/>
              <w:rPr>
                <w:rFonts w:cs="Calibri"/>
                <w:lang w:val="ru-RU"/>
              </w:rPr>
            </w:pPr>
            <w:r w:rsidRPr="00BF2665">
              <w:rPr>
                <w:rFonts w:cs="Calibri"/>
                <w:lang w:val="ru-RU"/>
              </w:rPr>
              <w:t>13.2.2. За результатами розгляду скарги/звернення/претензії споживача щодо якості електричної енергії ОСР надає відповідь споживачу в письмовій формі, яка повинна містити інформацію щодо:</w:t>
            </w:r>
          </w:p>
          <w:p w:rsidR="00795A09" w:rsidRPr="00BF2665" w:rsidRDefault="00795A09" w:rsidP="00795A09">
            <w:pPr>
              <w:shd w:val="clear" w:color="auto" w:fill="FFFFFF"/>
              <w:spacing w:after="150"/>
              <w:ind w:firstLine="450"/>
              <w:jc w:val="both"/>
              <w:rPr>
                <w:rFonts w:cs="Calibri"/>
                <w:lang w:val="ru-RU"/>
              </w:rPr>
            </w:pPr>
            <w:r w:rsidRPr="00BF2665">
              <w:rPr>
                <w:rFonts w:cs="Calibri"/>
                <w:lang w:val="ru-RU"/>
              </w:rPr>
              <w:t>…</w:t>
            </w:r>
          </w:p>
          <w:p w:rsidR="00795A09" w:rsidRDefault="00795A09" w:rsidP="00795A09">
            <w:pPr>
              <w:jc w:val="both"/>
              <w:rPr>
                <w:rFonts w:cs="Calibri"/>
                <w:lang w:val="ru-RU"/>
              </w:rPr>
            </w:pPr>
            <w:r w:rsidRPr="00BF2665">
              <w:rPr>
                <w:rFonts w:cs="Calibri"/>
                <w:lang w:val="ru-RU"/>
              </w:rPr>
              <w:t>3) у разі відмови споживача від скарги/звернення/претензії щодо якості електричної енергії, що подається письмово в довільній формі або усно через колл-центр, ОСР зобов'язаний до закінчення строку її розгляду надати письмову відповідь такому споживачу із зазначенням інформації про залишення її без розгляду.</w:t>
            </w:r>
          </w:p>
          <w:p w:rsidR="00795A09" w:rsidRDefault="00795A09" w:rsidP="00795A09">
            <w:pPr>
              <w:jc w:val="both"/>
              <w:rPr>
                <w:rFonts w:cs="Calibri"/>
                <w:lang w:val="ru-RU"/>
              </w:rPr>
            </w:pPr>
          </w:p>
          <w:p w:rsidR="00795A09" w:rsidRDefault="00795A09" w:rsidP="00795A09">
            <w:pPr>
              <w:jc w:val="both"/>
              <w:rPr>
                <w:rFonts w:cs="Calibri"/>
                <w:lang w:val="ru-RU"/>
              </w:rPr>
            </w:pPr>
          </w:p>
          <w:p w:rsidR="00795A09" w:rsidRDefault="00795A09" w:rsidP="00795A09">
            <w:pPr>
              <w:jc w:val="both"/>
              <w:rPr>
                <w:rFonts w:cs="Calibri"/>
                <w:lang w:val="ru-RU"/>
              </w:rPr>
            </w:pPr>
          </w:p>
          <w:p w:rsidR="00795A09" w:rsidRDefault="00795A09" w:rsidP="00795A09">
            <w:pPr>
              <w:jc w:val="both"/>
              <w:rPr>
                <w:b/>
                <w:color w:val="000000"/>
                <w:u w:val="single"/>
              </w:rPr>
            </w:pPr>
            <w:r>
              <w:rPr>
                <w:b/>
                <w:color w:val="000000"/>
                <w:u w:val="single"/>
              </w:rPr>
              <w:t>АТ «Житомиробленерго»</w:t>
            </w:r>
          </w:p>
          <w:p w:rsidR="0062332E" w:rsidRDefault="0062332E"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ED0727" w:rsidRDefault="00795A09" w:rsidP="00795A09">
            <w:pPr>
              <w:jc w:val="both"/>
              <w:rPr>
                <w:rFonts w:cs="Calibri"/>
                <w:lang w:val="ru-RU"/>
              </w:rPr>
            </w:pPr>
            <w:r w:rsidRPr="00ED0727">
              <w:rPr>
                <w:rFonts w:cs="Calibri"/>
                <w:lang w:val="ru-RU"/>
              </w:rPr>
              <w:t>13.2.2. За результатами розгляду скарги/звернення/претензії споживача щодо якості електричної енергії ОСР надає відповідь споживачу в письмовій формі, яка повинна містити інформацію щодо:</w:t>
            </w:r>
          </w:p>
          <w:p w:rsidR="00795A09" w:rsidRPr="00ED0727" w:rsidRDefault="00795A09" w:rsidP="00795A09">
            <w:pPr>
              <w:jc w:val="both"/>
              <w:rPr>
                <w:rFonts w:cs="Calibri"/>
                <w:lang w:val="ru-RU"/>
              </w:rPr>
            </w:pPr>
            <w:r w:rsidRPr="00ED0727">
              <w:rPr>
                <w:rFonts w:cs="Calibri"/>
                <w:lang w:val="ru-RU"/>
              </w:rPr>
              <w:t>…</w:t>
            </w:r>
          </w:p>
          <w:p w:rsidR="00795A09" w:rsidRPr="00BF2665" w:rsidRDefault="00795A09" w:rsidP="00795A09">
            <w:pPr>
              <w:jc w:val="both"/>
              <w:rPr>
                <w:rFonts w:cs="Calibri"/>
                <w:lang w:val="ru-RU"/>
              </w:rPr>
            </w:pPr>
            <w:r w:rsidRPr="00ED0727">
              <w:rPr>
                <w:rFonts w:cs="Calibri"/>
                <w:lang w:val="ru-RU"/>
              </w:rPr>
              <w:t xml:space="preserve">3) у разі відмови споживача від скарги/звернення/претензії щодо якості електричної енергії, що подається письмово в довільній формі або усно через колл-центр, ОСР зобов'язаний до закінчення строку її розгляду надати письмову </w:t>
            </w:r>
            <w:r w:rsidRPr="00ED0727">
              <w:rPr>
                <w:rFonts w:cs="Calibri"/>
                <w:lang w:val="ru-RU"/>
              </w:rPr>
              <w:lastRenderedPageBreak/>
              <w:t>відповідь такому споживачу із зазначенням інформації про залишення її без розгляду.</w:t>
            </w:r>
          </w:p>
        </w:tc>
        <w:tc>
          <w:tcPr>
            <w:tcW w:w="4113" w:type="dxa"/>
            <w:tcBorders>
              <w:top w:val="single" w:sz="4" w:space="0" w:color="auto"/>
              <w:left w:val="single" w:sz="4" w:space="0" w:color="auto"/>
              <w:bottom w:val="single" w:sz="4" w:space="0" w:color="auto"/>
              <w:right w:val="single" w:sz="4" w:space="0" w:color="auto"/>
            </w:tcBorders>
          </w:tcPr>
          <w:p w:rsidR="00795A09" w:rsidRDefault="00795A09" w:rsidP="00795A09">
            <w:pPr>
              <w:rPr>
                <w:b/>
                <w:color w:val="000000"/>
                <w:u w:val="single"/>
              </w:rPr>
            </w:pPr>
            <w:r w:rsidRPr="001C3507">
              <w:rPr>
                <w:b/>
                <w:color w:val="000000"/>
                <w:u w:val="single"/>
              </w:rPr>
              <w:lastRenderedPageBreak/>
              <w:t>ПАТ «Кіровоградобленерго»</w:t>
            </w:r>
          </w:p>
          <w:p w:rsidR="00795A09" w:rsidRPr="00DA3566" w:rsidRDefault="00795A09" w:rsidP="00795A09">
            <w:pPr>
              <w:jc w:val="both"/>
              <w:rPr>
                <w:rFonts w:cs="Calibri"/>
                <w:lang w:val="ru-RU"/>
              </w:rPr>
            </w:pPr>
            <w:r w:rsidRPr="00DA3566">
              <w:rPr>
                <w:rFonts w:cs="Calibri"/>
                <w:lang w:val="ru-RU"/>
              </w:rPr>
              <w:t>Згідно</w:t>
            </w:r>
            <w:bookmarkStart w:id="70" w:name="5"/>
            <w:r w:rsidRPr="00DA3566">
              <w:rPr>
                <w:rFonts w:cs="Calibri"/>
                <w:lang w:val="ru-RU"/>
              </w:rPr>
              <w:t xml:space="preserve"> Постанови  Про затвердження Мінімальних вимог до якості обслуговування споживачів електричної енергії кол-центрами, затвердженої 12.06.2018 р.№373, усі дзвінки до кол-центру ОСР з питань незадовільної якості електричної енергії реєструються відповідно до вимог ЗПРРЕЕ. З метою приведення у відповідність необхідно </w:t>
            </w:r>
            <w:r w:rsidRPr="00DA3566">
              <w:rPr>
                <w:rFonts w:cs="Calibri"/>
                <w:lang w:val="ru-RU"/>
              </w:rPr>
              <w:lastRenderedPageBreak/>
              <w:t>надати ОСР та Користувачу можливість надання, як усного звернення так і надання усної відмови від звернення.</w:t>
            </w:r>
            <w:bookmarkEnd w:id="70"/>
          </w:p>
          <w:p w:rsidR="00795A09" w:rsidRDefault="00795A09" w:rsidP="00795A09">
            <w:pPr>
              <w:jc w:val="both"/>
              <w:rPr>
                <w:rFonts w:cs="Calibri"/>
                <w:lang w:val="ru-RU"/>
              </w:rPr>
            </w:pPr>
            <w:r w:rsidRPr="00DA3566">
              <w:rPr>
                <w:rFonts w:cs="Calibri"/>
                <w:lang w:val="ru-RU"/>
              </w:rPr>
              <w:t>Звертаємо Вашу Увагу, що згідно поточного проекту змін до постанови №374, №375 в формах звітності 12-НКРЕКП, 14-НКРЕКП, звернення в усному вигляді мають аналогічний статус з письмовими.</w:t>
            </w:r>
          </w:p>
          <w:p w:rsidR="00795A09" w:rsidRDefault="00795A09" w:rsidP="00795A09">
            <w:pPr>
              <w:jc w:val="both"/>
              <w:rPr>
                <w:rFonts w:cs="Calibri"/>
                <w:b/>
                <w:u w:val="single"/>
                <w:lang w:val="ru-RU"/>
              </w:rPr>
            </w:pPr>
            <w:r w:rsidRPr="00BF2665">
              <w:rPr>
                <w:rFonts w:cs="Calibri"/>
                <w:b/>
                <w:u w:val="single"/>
                <w:lang w:val="ru-RU"/>
              </w:rPr>
              <w:t>ПрАТ «Рівнеобленерго»</w:t>
            </w:r>
          </w:p>
          <w:p w:rsidR="00EB1FC9" w:rsidRDefault="00EB1FC9" w:rsidP="00795A09">
            <w:pPr>
              <w:jc w:val="both"/>
              <w:rPr>
                <w:rFonts w:cs="Calibri"/>
                <w:b/>
                <w:u w:val="single"/>
                <w:lang w:val="ru-RU"/>
              </w:rPr>
            </w:pPr>
            <w:r>
              <w:rPr>
                <w:b/>
                <w:color w:val="000000"/>
                <w:u w:val="single"/>
              </w:rPr>
              <w:t>Пропозиції надані після 09.04.2024 (кінцевий термін надання пропозицій)</w:t>
            </w:r>
          </w:p>
          <w:p w:rsidR="00795A09" w:rsidRPr="00BF2665" w:rsidRDefault="00795A09" w:rsidP="00795A09">
            <w:pPr>
              <w:jc w:val="both"/>
              <w:rPr>
                <w:rFonts w:cs="Calibri"/>
                <w:lang w:val="ru-RU"/>
              </w:rPr>
            </w:pPr>
            <w:r w:rsidRPr="00BF2665">
              <w:rPr>
                <w:rFonts w:cs="Calibri"/>
                <w:lang w:val="ru-RU"/>
              </w:rPr>
              <w:t>Згідно Постанови  Про затвердження Мінімальних вимог до якості обслуговування споживачів електричної енергії кол-центрами, затвердженої 12.06.2018 р.№373, усі дзвінки до кол-центру ОСР з питань незадовільної якості електричної енергії реєструються відповідно до вимог ЗПРРЕЕ. З метою приведення у відповідність необхідно надати ОСР та Користувачу можливість надання, як усного звернення так і надання усної відмови від звернення.</w:t>
            </w:r>
          </w:p>
          <w:p w:rsidR="00795A09" w:rsidRDefault="00795A09" w:rsidP="00795A09">
            <w:pPr>
              <w:jc w:val="both"/>
              <w:rPr>
                <w:rFonts w:cs="Calibri"/>
                <w:b/>
                <w:u w:val="single"/>
                <w:lang w:val="ru-RU"/>
              </w:rPr>
            </w:pPr>
            <w:r w:rsidRPr="00BF2665">
              <w:rPr>
                <w:rFonts w:cs="Calibri"/>
                <w:b/>
                <w:u w:val="single"/>
                <w:lang w:val="ru-RU"/>
              </w:rPr>
              <w:t>Звертаємо Вашу Увагу, що згідно поточного проекту змін до постанови №374, №375 в формах звітності 12-НКРЕКП, 14-НКРЕКП, звернення в усному вигляді мають аналогічний статус з письмовими.</w:t>
            </w:r>
          </w:p>
          <w:p w:rsidR="00795A09" w:rsidRDefault="00795A09" w:rsidP="00795A09">
            <w:pPr>
              <w:jc w:val="both"/>
              <w:rPr>
                <w:rFonts w:cs="Calibri"/>
                <w:b/>
                <w:u w:val="single"/>
                <w:lang w:val="ru-RU"/>
              </w:rPr>
            </w:pPr>
          </w:p>
          <w:p w:rsidR="00795A09" w:rsidRDefault="00795A09" w:rsidP="00795A09">
            <w:pPr>
              <w:jc w:val="both"/>
              <w:rPr>
                <w:b/>
                <w:color w:val="000000"/>
                <w:u w:val="single"/>
              </w:rPr>
            </w:pPr>
            <w:r>
              <w:rPr>
                <w:b/>
                <w:color w:val="000000"/>
                <w:u w:val="single"/>
              </w:rPr>
              <w:t>АТ «Житомиробленерго»</w:t>
            </w:r>
          </w:p>
          <w:p w:rsidR="0062332E" w:rsidRDefault="0062332E" w:rsidP="00795A09">
            <w:pPr>
              <w:jc w:val="both"/>
              <w:rPr>
                <w:b/>
                <w:color w:val="000000"/>
                <w:u w:val="single"/>
              </w:rPr>
            </w:pPr>
            <w:r>
              <w:rPr>
                <w:b/>
                <w:color w:val="000000"/>
                <w:u w:val="single"/>
              </w:rPr>
              <w:t>Пропозиції надані після 09.04.2024 (кінцевий термін надання пропозицій)</w:t>
            </w:r>
          </w:p>
          <w:p w:rsidR="00795A09" w:rsidRPr="00ED0727" w:rsidRDefault="00795A09" w:rsidP="00795A09">
            <w:pPr>
              <w:jc w:val="both"/>
              <w:rPr>
                <w:rFonts w:cs="Calibri"/>
                <w:lang w:val="ru-RU"/>
              </w:rPr>
            </w:pPr>
            <w:r w:rsidRPr="00ED0727">
              <w:rPr>
                <w:rFonts w:cs="Calibri"/>
                <w:lang w:val="ru-RU"/>
              </w:rPr>
              <w:t>Згідно Постанови  Про затвердження Мінімальних вимог до якості обслуговування споживачів електричної енергії кол-центрами, затвердженої 12.06.2018 р.№373, усі дзвінки до кол-центру ОСР з питань незадовільної якості електричної енергії реєструються відповідно до вимог ЗПРРЕЕ. З метою приведення у відповідність необхідно надати ОСР та Користувачу можливість надання, як усного звернення так і надання усної відмови від звернення.</w:t>
            </w:r>
          </w:p>
          <w:p w:rsidR="00795A09" w:rsidRPr="0067373E" w:rsidRDefault="00795A09" w:rsidP="00795A09">
            <w:pPr>
              <w:jc w:val="both"/>
              <w:rPr>
                <w:b/>
                <w:color w:val="000000"/>
                <w:u w:val="single"/>
              </w:rPr>
            </w:pPr>
            <w:r w:rsidRPr="0067373E">
              <w:rPr>
                <w:rFonts w:cs="Calibri"/>
                <w:b/>
                <w:color w:val="000000"/>
                <w:u w:val="single"/>
                <w:lang w:val="ru-RU"/>
              </w:rPr>
              <w:lastRenderedPageBreak/>
              <w:t>Звертаємо Вашу Увагу, що згідно поточного проекту змін до постанови №374, №375 в формах звітності 12-НКРЕКП, 14-НКРЕКП, звернення в усному вигляді мають аналогічний статус</w:t>
            </w:r>
            <w:r w:rsidRPr="0067373E">
              <w:rPr>
                <w:b/>
                <w:color w:val="000000"/>
                <w:u w:val="single"/>
              </w:rPr>
              <w:t xml:space="preserve"> з письмовими.</w:t>
            </w:r>
          </w:p>
        </w:tc>
        <w:tc>
          <w:tcPr>
            <w:tcW w:w="2837" w:type="dxa"/>
            <w:gridSpan w:val="2"/>
            <w:tcBorders>
              <w:top w:val="single" w:sz="4" w:space="0" w:color="auto"/>
              <w:left w:val="single" w:sz="4" w:space="0" w:color="auto"/>
              <w:bottom w:val="single" w:sz="4" w:space="0" w:color="auto"/>
              <w:right w:val="single" w:sz="4" w:space="0" w:color="auto"/>
            </w:tcBorders>
          </w:tcPr>
          <w:p w:rsidR="00795A09" w:rsidRPr="00BF2665" w:rsidRDefault="00795A09" w:rsidP="00795A09">
            <w:pPr>
              <w:rPr>
                <w:b/>
                <w:color w:val="000000"/>
                <w:u w:val="single"/>
              </w:rPr>
            </w:pPr>
            <w:r w:rsidRPr="00BF2665">
              <w:rPr>
                <w:b/>
                <w:color w:val="000000"/>
                <w:u w:val="single"/>
              </w:rPr>
              <w:lastRenderedPageBreak/>
              <w:t>Пропонується не враховувати</w:t>
            </w: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p>
          <w:p w:rsidR="00795A09" w:rsidRDefault="00795A09" w:rsidP="00795A09">
            <w:pPr>
              <w:rPr>
                <w:color w:val="000000"/>
              </w:rPr>
            </w:pPr>
            <w:r w:rsidRPr="00BF2665">
              <w:rPr>
                <w:b/>
                <w:color w:val="000000"/>
                <w:u w:val="single"/>
              </w:rPr>
              <w:t>Пропонується не враховувати</w:t>
            </w:r>
          </w:p>
          <w:p w:rsidR="00795A09" w:rsidRPr="00E7460C" w:rsidRDefault="00795A09" w:rsidP="00795A09">
            <w:pPr>
              <w:rPr>
                <w:color w:val="000000"/>
              </w:rPr>
            </w:pPr>
          </w:p>
        </w:tc>
      </w:tr>
      <w:tr w:rsidR="00795A09" w:rsidRPr="00BB49A1" w:rsidTr="00743345">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center"/>
            </w:pPr>
          </w:p>
        </w:tc>
        <w:tc>
          <w:tcPr>
            <w:tcW w:w="4251" w:type="dxa"/>
            <w:tcBorders>
              <w:top w:val="single" w:sz="4" w:space="0" w:color="auto"/>
              <w:left w:val="single" w:sz="4" w:space="0" w:color="auto"/>
              <w:bottom w:val="single" w:sz="4" w:space="0" w:color="auto"/>
              <w:right w:val="single" w:sz="4" w:space="0" w:color="auto"/>
            </w:tcBorders>
            <w:vAlign w:val="center"/>
            <w:hideMark/>
          </w:tcPr>
          <w:p w:rsidR="00795A09" w:rsidRPr="00BB49A1" w:rsidRDefault="00795A09" w:rsidP="00795A09">
            <w:pPr>
              <w:rPr>
                <w:color w:val="000000"/>
              </w:rPr>
            </w:pPr>
            <w:r w:rsidRPr="00BB49A1">
              <w:rPr>
                <w:color w:val="000000"/>
              </w:rPr>
              <w:t>Додаток 10</w:t>
            </w:r>
          </w:p>
          <w:p w:rsidR="00795A09" w:rsidRDefault="00795A09" w:rsidP="00795A09">
            <w:pPr>
              <w:jc w:val="center"/>
              <w:rPr>
                <w:color w:val="000000"/>
              </w:rPr>
            </w:pPr>
            <w:r w:rsidRPr="00BB49A1">
              <w:rPr>
                <w:color w:val="000000"/>
              </w:rPr>
              <w:t>до Кодексу систем розподілу</w:t>
            </w:r>
          </w:p>
          <w:p w:rsidR="00795A09" w:rsidRPr="00BB49A1" w:rsidRDefault="00795A09" w:rsidP="00795A09">
            <w:pPr>
              <w:jc w:val="center"/>
              <w:rPr>
                <w:color w:val="000000"/>
              </w:rPr>
            </w:pPr>
            <w:r w:rsidRPr="00BB49A1">
              <w:rPr>
                <w:color w:val="000000"/>
              </w:rPr>
              <w:t>Протокол</w:t>
            </w:r>
          </w:p>
          <w:p w:rsidR="00795A09" w:rsidRPr="00BB49A1" w:rsidRDefault="00795A09" w:rsidP="00795A09">
            <w:pPr>
              <w:rPr>
                <w:color w:val="000000"/>
              </w:rPr>
            </w:pPr>
            <w:r w:rsidRPr="00BB49A1">
              <w:rPr>
                <w:color w:val="000000"/>
              </w:rPr>
              <w:t>вимірювання параметрів якості електричної енергії при розгляді скарги/звернення/претензії споживача</w:t>
            </w:r>
          </w:p>
        </w:tc>
        <w:tc>
          <w:tcPr>
            <w:tcW w:w="3970" w:type="dxa"/>
            <w:tcBorders>
              <w:top w:val="single" w:sz="4" w:space="0" w:color="auto"/>
              <w:left w:val="single" w:sz="4" w:space="0" w:color="auto"/>
              <w:bottom w:val="single" w:sz="4" w:space="0" w:color="auto"/>
              <w:right w:val="single" w:sz="4" w:space="0" w:color="auto"/>
            </w:tcBorders>
            <w:vAlign w:val="center"/>
          </w:tcPr>
          <w:tbl>
            <w:tblPr>
              <w:tblW w:w="5160" w:type="dxa"/>
              <w:tblInd w:w="28" w:type="dxa"/>
              <w:tblLayout w:type="fixed"/>
              <w:tblLook w:val="04A0" w:firstRow="1" w:lastRow="0" w:firstColumn="1" w:lastColumn="0" w:noHBand="0" w:noVBand="1"/>
            </w:tblPr>
            <w:tblGrid>
              <w:gridCol w:w="1894"/>
              <w:gridCol w:w="3256"/>
              <w:gridCol w:w="10"/>
            </w:tblGrid>
            <w:tr w:rsidR="00795A09" w:rsidTr="00210069">
              <w:tc>
                <w:tcPr>
                  <w:tcW w:w="1893" w:type="dxa"/>
                  <w:shd w:val="clear" w:color="auto" w:fill="auto"/>
                  <w:vAlign w:val="center"/>
                  <w:hideMark/>
                </w:tcPr>
                <w:p w:rsidR="00795A09" w:rsidRPr="00210069" w:rsidRDefault="00795A09" w:rsidP="00795A09">
                  <w:pPr>
                    <w:pStyle w:val="af3"/>
                    <w:numPr>
                      <w:ilvl w:val="0"/>
                      <w:numId w:val="18"/>
                    </w:numPr>
                    <w:spacing w:before="0" w:beforeAutospacing="0" w:after="0" w:afterAutospacing="0"/>
                    <w:ind w:left="175" w:right="-113" w:hanging="277"/>
                    <w:contextualSpacing/>
                    <w:rPr>
                      <w:b/>
                      <w:bCs/>
                      <w:sz w:val="20"/>
                      <w:szCs w:val="20"/>
                    </w:rPr>
                  </w:pPr>
                  <w:r w:rsidRPr="00210069">
                    <w:rPr>
                      <w:b/>
                      <w:bCs/>
                      <w:color w:val="000000"/>
                      <w:sz w:val="20"/>
                      <w:szCs w:val="20"/>
                    </w:rPr>
                    <w:t xml:space="preserve">Назва звіту: </w:t>
                  </w:r>
                </w:p>
              </w:tc>
              <w:tc>
                <w:tcPr>
                  <w:tcW w:w="3261" w:type="dxa"/>
                  <w:gridSpan w:val="2"/>
                  <w:shd w:val="clear" w:color="auto" w:fill="auto"/>
                  <w:vAlign w:val="center"/>
                  <w:hideMark/>
                </w:tcPr>
                <w:p w:rsidR="00795A09" w:rsidRPr="00210069" w:rsidRDefault="00795A09" w:rsidP="00795A09">
                  <w:pPr>
                    <w:pStyle w:val="af3"/>
                    <w:spacing w:before="0" w:beforeAutospacing="0" w:after="0" w:afterAutospacing="0"/>
                    <w:ind w:left="-101" w:right="-112"/>
                    <w:contextualSpacing/>
                    <w:rPr>
                      <w:sz w:val="20"/>
                      <w:szCs w:val="20"/>
                    </w:rPr>
                  </w:pPr>
                  <w:r w:rsidRPr="00210069">
                    <w:rPr>
                      <w:color w:val="000000"/>
                      <w:sz w:val="20"/>
                      <w:szCs w:val="20"/>
                    </w:rPr>
                    <w:t xml:space="preserve">Протокол на відповідність показників електричної енергії (напруги) вимогам ДСТУ EN 50160:2023 </w:t>
                  </w:r>
                  <w:r w:rsidRPr="00210069">
                    <w:rPr>
                      <w:color w:val="0070C0"/>
                      <w:sz w:val="20"/>
                      <w:szCs w:val="20"/>
                    </w:rPr>
                    <w:t> </w:t>
                  </w:r>
                </w:p>
              </w:tc>
            </w:tr>
            <w:tr w:rsidR="00795A09" w:rsidTr="00210069">
              <w:tc>
                <w:tcPr>
                  <w:tcW w:w="1893" w:type="dxa"/>
                  <w:shd w:val="clear" w:color="auto" w:fill="auto"/>
                  <w:hideMark/>
                </w:tcPr>
                <w:p w:rsidR="00795A09" w:rsidRPr="00210069" w:rsidRDefault="00795A09" w:rsidP="00795A09">
                  <w:pPr>
                    <w:pStyle w:val="af3"/>
                    <w:numPr>
                      <w:ilvl w:val="0"/>
                      <w:numId w:val="18"/>
                    </w:numPr>
                    <w:spacing w:before="0" w:beforeAutospacing="0" w:after="0" w:afterAutospacing="0"/>
                    <w:ind w:left="175" w:right="-113" w:hanging="277"/>
                    <w:contextualSpacing/>
                    <w:jc w:val="both"/>
                    <w:rPr>
                      <w:b/>
                      <w:bCs/>
                      <w:sz w:val="20"/>
                      <w:szCs w:val="20"/>
                    </w:rPr>
                  </w:pPr>
                  <w:r w:rsidRPr="00210069">
                    <w:rPr>
                      <w:b/>
                      <w:bCs/>
                      <w:color w:val="000000"/>
                      <w:sz w:val="20"/>
                      <w:szCs w:val="20"/>
                    </w:rPr>
                    <w:t>Дата виконання протоколу:</w:t>
                  </w:r>
                </w:p>
              </w:tc>
              <w:tc>
                <w:tcPr>
                  <w:tcW w:w="3261" w:type="dxa"/>
                  <w:gridSpan w:val="2"/>
                  <w:shd w:val="clear" w:color="auto" w:fill="auto"/>
                  <w:hideMark/>
                </w:tcPr>
                <w:p w:rsidR="00795A09" w:rsidRPr="00210069" w:rsidRDefault="00795A09" w:rsidP="00795A09">
                  <w:pPr>
                    <w:pStyle w:val="af3"/>
                    <w:spacing w:before="0" w:beforeAutospacing="0" w:after="0" w:afterAutospacing="0"/>
                    <w:ind w:left="-101" w:right="-112"/>
                    <w:contextualSpacing/>
                    <w:rPr>
                      <w:sz w:val="20"/>
                      <w:szCs w:val="20"/>
                    </w:rPr>
                  </w:pPr>
                  <w:r w:rsidRPr="00210069">
                    <w:rPr>
                      <w:i/>
                      <w:iCs/>
                      <w:color w:val="000000"/>
                      <w:sz w:val="20"/>
                      <w:szCs w:val="20"/>
                      <w:u w:val="single"/>
                    </w:rPr>
                    <w:t>(фактична дата формування протоколу)</w:t>
                  </w:r>
                </w:p>
              </w:tc>
            </w:tr>
            <w:tr w:rsidR="00795A09" w:rsidTr="00210069">
              <w:trPr>
                <w:gridAfter w:val="2"/>
                <w:wAfter w:w="3265" w:type="dxa"/>
              </w:trPr>
              <w:tc>
                <w:tcPr>
                  <w:tcW w:w="1893" w:type="dxa"/>
                  <w:shd w:val="clear" w:color="auto" w:fill="auto"/>
                  <w:hideMark/>
                </w:tcPr>
                <w:p w:rsidR="00795A09" w:rsidRPr="00210069" w:rsidRDefault="00795A09" w:rsidP="00795A09">
                  <w:pPr>
                    <w:pStyle w:val="af3"/>
                    <w:numPr>
                      <w:ilvl w:val="0"/>
                      <w:numId w:val="18"/>
                    </w:numPr>
                    <w:spacing w:before="0" w:beforeAutospacing="0" w:after="0" w:afterAutospacing="0"/>
                    <w:ind w:left="176" w:right="-113" w:hanging="278"/>
                    <w:contextualSpacing/>
                    <w:jc w:val="both"/>
                    <w:rPr>
                      <w:sz w:val="20"/>
                      <w:szCs w:val="20"/>
                    </w:rPr>
                  </w:pPr>
                  <w:r w:rsidRPr="00210069">
                    <w:rPr>
                      <w:b/>
                      <w:bCs/>
                      <w:color w:val="000000"/>
                      <w:sz w:val="20"/>
                      <w:szCs w:val="20"/>
                    </w:rPr>
                    <w:t>Загальна інформація</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sz w:val="20"/>
                      <w:szCs w:val="20"/>
                    </w:rPr>
                  </w:pPr>
                  <w:r w:rsidRPr="00210069">
                    <w:rPr>
                      <w:color w:val="000000"/>
                      <w:sz w:val="20"/>
                      <w:szCs w:val="20"/>
                    </w:rPr>
                    <w:t>Адреса вимірювання:</w:t>
                  </w:r>
                </w:p>
              </w:tc>
              <w:tc>
                <w:tcPr>
                  <w:tcW w:w="3261" w:type="dxa"/>
                  <w:gridSpan w:val="2"/>
                  <w:shd w:val="clear" w:color="auto" w:fill="auto"/>
                  <w:vAlign w:val="center"/>
                  <w:hideMark/>
                </w:tcPr>
                <w:p w:rsidR="00795A09" w:rsidRPr="00210069" w:rsidRDefault="00795A09" w:rsidP="00795A09">
                  <w:pPr>
                    <w:pStyle w:val="af3"/>
                    <w:spacing w:before="0" w:beforeAutospacing="0" w:after="0" w:afterAutospacing="0"/>
                    <w:ind w:left="-101" w:right="-112"/>
                    <w:contextualSpacing/>
                    <w:rPr>
                      <w:sz w:val="20"/>
                      <w:szCs w:val="20"/>
                    </w:rPr>
                  </w:pPr>
                  <w:r w:rsidRPr="00210069">
                    <w:rPr>
                      <w:i/>
                      <w:iCs/>
                      <w:color w:val="000000"/>
                      <w:sz w:val="20"/>
                      <w:szCs w:val="20"/>
                      <w:u w:val="single"/>
                    </w:rPr>
                    <w:t>(адреса споживача/представника)</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sz w:val="20"/>
                      <w:szCs w:val="20"/>
                    </w:rPr>
                  </w:pPr>
                  <w:r w:rsidRPr="00210069">
                    <w:rPr>
                      <w:color w:val="000000"/>
                      <w:sz w:val="20"/>
                      <w:szCs w:val="20"/>
                    </w:rPr>
                    <w:t>Споживач:</w:t>
                  </w:r>
                </w:p>
              </w:tc>
              <w:tc>
                <w:tcPr>
                  <w:tcW w:w="3261" w:type="dxa"/>
                  <w:gridSpan w:val="2"/>
                  <w:shd w:val="clear" w:color="auto" w:fill="auto"/>
                  <w:vAlign w:val="center"/>
                  <w:hideMark/>
                </w:tcPr>
                <w:p w:rsidR="00795A09" w:rsidRPr="00210069" w:rsidRDefault="00795A09" w:rsidP="00795A09">
                  <w:pPr>
                    <w:pStyle w:val="af3"/>
                    <w:spacing w:before="0" w:beforeAutospacing="0" w:after="0" w:afterAutospacing="0"/>
                    <w:ind w:left="-101" w:right="-112"/>
                    <w:contextualSpacing/>
                    <w:rPr>
                      <w:sz w:val="20"/>
                      <w:szCs w:val="20"/>
                    </w:rPr>
                  </w:pPr>
                  <w:r w:rsidRPr="00210069">
                    <w:rPr>
                      <w:i/>
                      <w:iCs/>
                      <w:color w:val="000000"/>
                      <w:sz w:val="20"/>
                      <w:szCs w:val="20"/>
                      <w:u w:val="single"/>
                    </w:rPr>
                    <w:t>(найменування споживача/</w:t>
                  </w:r>
                  <w:r w:rsidRPr="00210069">
                    <w:rPr>
                      <w:i/>
                      <w:iCs/>
                      <w:color w:val="000000"/>
                      <w:sz w:val="20"/>
                      <w:szCs w:val="20"/>
                      <w:u w:val="single"/>
                      <w:lang w:val="en-US"/>
                    </w:rPr>
                    <w:t xml:space="preserve"> </w:t>
                  </w:r>
                  <w:r w:rsidRPr="00210069">
                    <w:rPr>
                      <w:i/>
                      <w:iCs/>
                      <w:color w:val="000000"/>
                      <w:sz w:val="20"/>
                      <w:szCs w:val="20"/>
                      <w:u w:val="single"/>
                    </w:rPr>
                    <w:t>представника)</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sz w:val="20"/>
                      <w:szCs w:val="20"/>
                    </w:rPr>
                  </w:pPr>
                  <w:r w:rsidRPr="00210069">
                    <w:rPr>
                      <w:color w:val="000000"/>
                      <w:sz w:val="20"/>
                      <w:szCs w:val="20"/>
                    </w:rPr>
                    <w:t>Точка розподілу:</w:t>
                  </w:r>
                </w:p>
              </w:tc>
              <w:tc>
                <w:tcPr>
                  <w:tcW w:w="3261" w:type="dxa"/>
                  <w:gridSpan w:val="2"/>
                  <w:shd w:val="clear" w:color="auto" w:fill="auto"/>
                  <w:vAlign w:val="center"/>
                  <w:hideMark/>
                </w:tcPr>
                <w:p w:rsidR="00795A09" w:rsidRPr="00210069" w:rsidRDefault="00795A09" w:rsidP="00795A09">
                  <w:pPr>
                    <w:pStyle w:val="af3"/>
                    <w:spacing w:before="0" w:beforeAutospacing="0" w:after="0" w:afterAutospacing="0"/>
                    <w:ind w:left="-101" w:right="-112"/>
                    <w:contextualSpacing/>
                    <w:rPr>
                      <w:sz w:val="20"/>
                      <w:szCs w:val="20"/>
                    </w:rPr>
                  </w:pPr>
                  <w:r w:rsidRPr="00210069">
                    <w:rPr>
                      <w:i/>
                      <w:iCs/>
                      <w:color w:val="000000"/>
                      <w:sz w:val="20"/>
                      <w:szCs w:val="20"/>
                      <w:u w:val="single"/>
                    </w:rPr>
                    <w:t>(згідно договору)</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sz w:val="20"/>
                      <w:szCs w:val="20"/>
                    </w:rPr>
                  </w:pPr>
                  <w:r w:rsidRPr="00210069">
                    <w:rPr>
                      <w:color w:val="000000"/>
                      <w:sz w:val="20"/>
                      <w:szCs w:val="20"/>
                    </w:rPr>
                    <w:t>Місце встановлення приладу:</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sz w:val="20"/>
                      <w:szCs w:val="20"/>
                    </w:rPr>
                  </w:pPr>
                  <w:r w:rsidRPr="00210069">
                    <w:rPr>
                      <w:i/>
                      <w:iCs/>
                      <w:color w:val="000000"/>
                      <w:sz w:val="20"/>
                      <w:szCs w:val="20"/>
                      <w:u w:val="single"/>
                    </w:rPr>
                    <w:t>(фактична точка розподілу встановлення вимірювального засобу)</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sz w:val="20"/>
                      <w:szCs w:val="20"/>
                    </w:rPr>
                  </w:pPr>
                  <w:r w:rsidRPr="00210069">
                    <w:rPr>
                      <w:color w:val="000000"/>
                      <w:sz w:val="20"/>
                      <w:szCs w:val="20"/>
                    </w:rPr>
                    <w:t>Причини встановлення приладу не в точці розподілу:</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sz w:val="20"/>
                      <w:szCs w:val="20"/>
                    </w:rPr>
                  </w:pPr>
                  <w:r w:rsidRPr="00210069">
                    <w:rPr>
                      <w:i/>
                      <w:iCs/>
                      <w:color w:val="000000"/>
                      <w:sz w:val="20"/>
                      <w:szCs w:val="20"/>
                      <w:u w:val="single"/>
                    </w:rPr>
                    <w:t>(зазначаються причини, що вплинули на встановлення вимірювального засобу не в точці розподілу або «прилад встановлено в точці розподілу»)</w:t>
                  </w:r>
                </w:p>
              </w:tc>
            </w:tr>
            <w:tr w:rsidR="00795A09" w:rsidTr="00210069">
              <w:trPr>
                <w:gridAfter w:val="1"/>
                <w:wAfter w:w="6" w:type="dxa"/>
              </w:trPr>
              <w:tc>
                <w:tcPr>
                  <w:tcW w:w="5148" w:type="dxa"/>
                  <w:gridSpan w:val="2"/>
                  <w:shd w:val="clear" w:color="auto" w:fill="auto"/>
                  <w:vAlign w:val="center"/>
                  <w:hideMark/>
                </w:tcPr>
                <w:p w:rsidR="00795A09" w:rsidRPr="00210069" w:rsidRDefault="00795A09" w:rsidP="00795A09">
                  <w:pPr>
                    <w:pStyle w:val="af3"/>
                    <w:numPr>
                      <w:ilvl w:val="0"/>
                      <w:numId w:val="18"/>
                    </w:numPr>
                    <w:spacing w:before="0" w:beforeAutospacing="0" w:after="0" w:afterAutospacing="0"/>
                    <w:ind w:left="176" w:right="-113" w:hanging="278"/>
                    <w:contextualSpacing/>
                    <w:rPr>
                      <w:i/>
                      <w:iCs/>
                      <w:color w:val="000000"/>
                      <w:sz w:val="20"/>
                      <w:szCs w:val="20"/>
                      <w:u w:val="single"/>
                    </w:rPr>
                  </w:pPr>
                  <w:r w:rsidRPr="00210069">
                    <w:rPr>
                      <w:b/>
                      <w:bCs/>
                      <w:color w:val="000000"/>
                      <w:sz w:val="20"/>
                      <w:szCs w:val="20"/>
                    </w:rPr>
                    <w:t>Налаштування приладу вимірювання якості електричної енергії</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Вимірювальний засіб:</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i/>
                      <w:iCs/>
                      <w:color w:val="000000"/>
                      <w:sz w:val="20"/>
                      <w:szCs w:val="20"/>
                      <w:u w:val="single"/>
                    </w:rPr>
                    <w:t>(зазначається марка приладу, яким виконувались вимірювання)</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Схема з'єднання:</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i/>
                      <w:iCs/>
                      <w:color w:val="000000"/>
                      <w:sz w:val="20"/>
                      <w:szCs w:val="20"/>
                      <w:u w:val="single"/>
                    </w:rPr>
                    <w:t>(3Ф + N, зірка / 1Ф + N)</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Інтервал усереднення вимірів:</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color w:val="000000"/>
                      <w:sz w:val="20"/>
                      <w:szCs w:val="20"/>
                    </w:rPr>
                    <w:t>10 хв.</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Номінальна напруга:</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color w:val="000000"/>
                      <w:sz w:val="20"/>
                      <w:szCs w:val="20"/>
                    </w:rPr>
                    <w:t>230 В</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Номінальна частота:</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color w:val="000000"/>
                      <w:sz w:val="20"/>
                      <w:szCs w:val="20"/>
                    </w:rPr>
                    <w:t>50 Гц</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Діапазон перенапруг:</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color w:val="000000"/>
                      <w:sz w:val="20"/>
                      <w:szCs w:val="20"/>
                    </w:rPr>
                  </w:pPr>
                  <w:r w:rsidRPr="00210069">
                    <w:rPr>
                      <w:color w:val="000000"/>
                      <w:sz w:val="20"/>
                      <w:szCs w:val="20"/>
                    </w:rPr>
                    <w:t>+10 % (253 В)</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Діапазон провалів:</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color w:val="000000"/>
                      <w:sz w:val="20"/>
                      <w:szCs w:val="20"/>
                    </w:rPr>
                  </w:pPr>
                  <w:r w:rsidRPr="00210069">
                    <w:rPr>
                      <w:color w:val="000000"/>
                      <w:sz w:val="20"/>
                      <w:szCs w:val="20"/>
                    </w:rPr>
                    <w:t>-10 % (207 В)</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Серійний номер вимірювального засобу:</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color w:val="000000"/>
                      <w:sz w:val="20"/>
                      <w:szCs w:val="20"/>
                    </w:rPr>
                  </w:pPr>
                  <w:r w:rsidRPr="00210069">
                    <w:rPr>
                      <w:i/>
                      <w:iCs/>
                      <w:color w:val="000000"/>
                      <w:sz w:val="20"/>
                      <w:szCs w:val="20"/>
                      <w:u w:val="single"/>
                    </w:rPr>
                    <w:t>(зазначається серійний/заводський номер встановленого вимірювального засобу)</w:t>
                  </w:r>
                </w:p>
              </w:tc>
            </w:tr>
            <w:tr w:rsidR="00795A09" w:rsidTr="00210069">
              <w:tc>
                <w:tcPr>
                  <w:tcW w:w="1893" w:type="dxa"/>
                  <w:shd w:val="clear" w:color="auto" w:fill="auto"/>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Сертифікат відповідності:</w:t>
                  </w:r>
                </w:p>
              </w:tc>
              <w:tc>
                <w:tcPr>
                  <w:tcW w:w="3261" w:type="dxa"/>
                  <w:gridSpan w:val="2"/>
                  <w:shd w:val="clear" w:color="auto" w:fill="auto"/>
                  <w:vAlign w:val="center"/>
                  <w:hideMark/>
                </w:tcPr>
                <w:p w:rsidR="00795A09" w:rsidRPr="00210069" w:rsidRDefault="00795A09" w:rsidP="00795A09">
                  <w:pPr>
                    <w:pStyle w:val="af3"/>
                    <w:spacing w:before="0" w:beforeAutospacing="0" w:after="0" w:afterAutospacing="0"/>
                    <w:ind w:left="-101" w:right="-112"/>
                    <w:contextualSpacing/>
                    <w:rPr>
                      <w:color w:val="000000"/>
                      <w:sz w:val="20"/>
                      <w:szCs w:val="20"/>
                    </w:rPr>
                  </w:pPr>
                  <w:r w:rsidRPr="00210069">
                    <w:rPr>
                      <w:i/>
                      <w:iCs/>
                      <w:color w:val="000000"/>
                      <w:sz w:val="20"/>
                      <w:szCs w:val="20"/>
                      <w:u w:val="single"/>
                    </w:rPr>
                    <w:t>(зазначається сертифікат або декларація проведення оцінки відповідності вимірювального засобу)</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 xml:space="preserve">Відповідність </w:t>
                  </w:r>
                </w:p>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IEC 61000-4-30:2010:</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color w:val="000000"/>
                      <w:sz w:val="20"/>
                      <w:szCs w:val="20"/>
                    </w:rPr>
                  </w:pPr>
                  <w:r w:rsidRPr="00210069">
                    <w:rPr>
                      <w:i/>
                      <w:iCs/>
                      <w:color w:val="000000"/>
                      <w:sz w:val="20"/>
                      <w:szCs w:val="20"/>
                      <w:u w:val="single"/>
                    </w:rPr>
                    <w:t xml:space="preserve">(зазначається клас вимірювання вимірювального засобу згідно ДСТУ </w:t>
                  </w:r>
                  <w:r w:rsidRPr="00210069">
                    <w:rPr>
                      <w:i/>
                      <w:iCs/>
                      <w:color w:val="000000"/>
                      <w:sz w:val="20"/>
                      <w:szCs w:val="20"/>
                      <w:u w:val="single"/>
                    </w:rPr>
                    <w:lastRenderedPageBreak/>
                    <w:t>IEC 61000-4-30:2010: клас «А» / клас «В»)</w:t>
                  </w:r>
                </w:p>
              </w:tc>
            </w:tr>
            <w:tr w:rsidR="00795A09" w:rsidTr="00210069">
              <w:tc>
                <w:tcPr>
                  <w:tcW w:w="1893" w:type="dxa"/>
                  <w:shd w:val="clear" w:color="auto" w:fill="auto"/>
                  <w:vAlign w:val="center"/>
                  <w:hideMark/>
                </w:tcPr>
                <w:p w:rsidR="00795A09" w:rsidRPr="00210069" w:rsidRDefault="00795A09" w:rsidP="00795A09">
                  <w:pPr>
                    <w:pStyle w:val="af3"/>
                    <w:numPr>
                      <w:ilvl w:val="0"/>
                      <w:numId w:val="18"/>
                    </w:numPr>
                    <w:spacing w:before="0" w:beforeAutospacing="0" w:after="0" w:afterAutospacing="0"/>
                    <w:ind w:left="176" w:right="-113" w:hanging="278"/>
                    <w:contextualSpacing/>
                    <w:rPr>
                      <w:color w:val="000000"/>
                      <w:sz w:val="20"/>
                      <w:szCs w:val="20"/>
                    </w:rPr>
                  </w:pPr>
                  <w:r w:rsidRPr="00210069">
                    <w:rPr>
                      <w:b/>
                      <w:bCs/>
                      <w:color w:val="000000"/>
                      <w:sz w:val="20"/>
                      <w:szCs w:val="20"/>
                    </w:rPr>
                    <w:lastRenderedPageBreak/>
                    <w:t>Підсумковий звіт</w:t>
                  </w:r>
                </w:p>
              </w:tc>
              <w:tc>
                <w:tcPr>
                  <w:tcW w:w="3261" w:type="dxa"/>
                  <w:gridSpan w:val="2"/>
                  <w:shd w:val="clear" w:color="auto" w:fill="auto"/>
                  <w:vAlign w:val="bottom"/>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Початкова дата/час</w:t>
                  </w:r>
                  <w:r w:rsidRPr="00210069">
                    <w:rPr>
                      <w:color w:val="000000"/>
                      <w:sz w:val="20"/>
                      <w:szCs w:val="20"/>
                      <w:lang w:val="ru-RU"/>
                    </w:rPr>
                    <w:t xml:space="preserve"> </w:t>
                  </w:r>
                  <w:r w:rsidRPr="00210069">
                    <w:rPr>
                      <w:color w:val="000000"/>
                      <w:sz w:val="20"/>
                      <w:szCs w:val="20"/>
                    </w:rPr>
                    <w:t>вимірювання:</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i/>
                      <w:iCs/>
                      <w:color w:val="000000"/>
                      <w:sz w:val="20"/>
                      <w:szCs w:val="20"/>
                      <w:u w:val="single"/>
                    </w:rPr>
                    <w:t>(день.місяць.рік години:хвилини)</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Кінцева дата/час вимірювання:</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i/>
                      <w:iCs/>
                      <w:color w:val="000000"/>
                      <w:sz w:val="20"/>
                      <w:szCs w:val="20"/>
                      <w:u w:val="single"/>
                    </w:rPr>
                    <w:t>(день.місяць.рік години:хвилини)</w:t>
                  </w:r>
                </w:p>
              </w:tc>
            </w:tr>
            <w:tr w:rsidR="00795A09" w:rsidTr="00210069">
              <w:trPr>
                <w:gridAfter w:val="1"/>
                <w:wAfter w:w="6" w:type="dxa"/>
              </w:trPr>
              <w:tc>
                <w:tcPr>
                  <w:tcW w:w="5148" w:type="dxa"/>
                  <w:gridSpan w:val="2"/>
                  <w:shd w:val="clear" w:color="auto" w:fill="auto"/>
                  <w:vAlign w:val="center"/>
                  <w:hideMark/>
                </w:tcPr>
                <w:p w:rsidR="00795A09" w:rsidRPr="00210069" w:rsidRDefault="00795A09" w:rsidP="00795A09">
                  <w:pPr>
                    <w:pStyle w:val="af3"/>
                    <w:numPr>
                      <w:ilvl w:val="0"/>
                      <w:numId w:val="18"/>
                    </w:numPr>
                    <w:spacing w:before="0" w:beforeAutospacing="0" w:after="0" w:afterAutospacing="0"/>
                    <w:ind w:left="176" w:right="-113" w:hanging="278"/>
                    <w:contextualSpacing/>
                    <w:rPr>
                      <w:i/>
                      <w:iCs/>
                      <w:color w:val="000000"/>
                      <w:sz w:val="20"/>
                      <w:szCs w:val="20"/>
                      <w:u w:val="single"/>
                    </w:rPr>
                  </w:pPr>
                  <w:r w:rsidRPr="00210069">
                    <w:rPr>
                      <w:b/>
                      <w:bCs/>
                      <w:color w:val="000000"/>
                      <w:sz w:val="20"/>
                      <w:szCs w:val="20"/>
                    </w:rPr>
                    <w:t>Відповідність показників вимогам ДСТУ EN 50160:2023</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color w:val="000000"/>
                      <w:sz w:val="20"/>
                      <w:szCs w:val="20"/>
                    </w:rPr>
                    <w:t>Параметр</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i/>
                      <w:iCs/>
                      <w:color w:val="000000"/>
                      <w:sz w:val="20"/>
                      <w:szCs w:val="20"/>
                      <w:u w:val="single"/>
                    </w:rPr>
                  </w:pPr>
                  <w:r w:rsidRPr="00210069">
                    <w:rPr>
                      <w:color w:val="000000"/>
                      <w:sz w:val="20"/>
                      <w:szCs w:val="20"/>
                    </w:rPr>
                    <w:t xml:space="preserve">Результат </w:t>
                  </w:r>
                  <w:r w:rsidRPr="00210069">
                    <w:rPr>
                      <w:i/>
                      <w:iCs/>
                      <w:color w:val="000000"/>
                      <w:sz w:val="20"/>
                      <w:szCs w:val="20"/>
                      <w:u w:val="single"/>
                    </w:rPr>
                    <w:t>(вибрати необхідний)</w:t>
                  </w:r>
                </w:p>
              </w:tc>
            </w:tr>
            <w:tr w:rsidR="00795A09" w:rsidTr="00210069">
              <w:tc>
                <w:tcPr>
                  <w:tcW w:w="1893" w:type="dxa"/>
                  <w:shd w:val="clear" w:color="auto" w:fill="auto"/>
                  <w:vAlign w:val="center"/>
                  <w:hideMark/>
                </w:tcPr>
                <w:p w:rsidR="00795A09" w:rsidRPr="00210069" w:rsidRDefault="00795A09" w:rsidP="00795A09">
                  <w:pPr>
                    <w:pStyle w:val="af3"/>
                    <w:spacing w:before="0" w:beforeAutospacing="0" w:after="0" w:afterAutospacing="0"/>
                    <w:ind w:left="-102" w:right="-113"/>
                    <w:contextualSpacing/>
                    <w:rPr>
                      <w:color w:val="000000"/>
                      <w:sz w:val="20"/>
                      <w:szCs w:val="20"/>
                    </w:rPr>
                  </w:pPr>
                  <w:r w:rsidRPr="00210069">
                    <w:rPr>
                      <w:b/>
                      <w:bCs/>
                      <w:color w:val="000000"/>
                      <w:sz w:val="20"/>
                      <w:szCs w:val="20"/>
                    </w:rPr>
                    <w:t>Діюча напруга</w:t>
                  </w:r>
                </w:p>
              </w:tc>
              <w:tc>
                <w:tcPr>
                  <w:tcW w:w="3261" w:type="dxa"/>
                  <w:gridSpan w:val="2"/>
                  <w:shd w:val="clear" w:color="auto" w:fill="auto"/>
                  <w:vAlign w:val="bottom"/>
                  <w:hideMark/>
                </w:tcPr>
                <w:p w:rsidR="00795A09" w:rsidRPr="00210069" w:rsidRDefault="00795A09" w:rsidP="00795A09">
                  <w:pPr>
                    <w:pStyle w:val="af3"/>
                    <w:spacing w:before="0" w:beforeAutospacing="0" w:after="0" w:afterAutospacing="0"/>
                    <w:ind w:left="-101" w:right="-112"/>
                    <w:contextualSpacing/>
                    <w:rPr>
                      <w:b/>
                      <w:bCs/>
                      <w:color w:val="000000"/>
                      <w:sz w:val="20"/>
                      <w:szCs w:val="20"/>
                    </w:rPr>
                  </w:pPr>
                  <w:r w:rsidRPr="00210069">
                    <w:rPr>
                      <w:b/>
                      <w:bCs/>
                      <w:i/>
                      <w:iCs/>
                      <w:color w:val="000000"/>
                      <w:sz w:val="20"/>
                      <w:szCs w:val="20"/>
                    </w:rPr>
                    <w:t>(відповідає / не відповідає)</w:t>
                  </w:r>
                </w:p>
              </w:tc>
            </w:tr>
            <w:tr w:rsidR="00795A09" w:rsidTr="00210069">
              <w:trPr>
                <w:gridAfter w:val="1"/>
                <w:wAfter w:w="6" w:type="dxa"/>
              </w:trPr>
              <w:tc>
                <w:tcPr>
                  <w:tcW w:w="5148" w:type="dxa"/>
                  <w:gridSpan w:val="2"/>
                  <w:shd w:val="clear" w:color="auto" w:fill="auto"/>
                  <w:vAlign w:val="center"/>
                  <w:hideMark/>
                </w:tcPr>
                <w:p w:rsidR="00795A09" w:rsidRPr="00210069" w:rsidRDefault="00795A09" w:rsidP="00795A09">
                  <w:pPr>
                    <w:pStyle w:val="af3"/>
                    <w:numPr>
                      <w:ilvl w:val="0"/>
                      <w:numId w:val="18"/>
                    </w:numPr>
                    <w:spacing w:before="0" w:beforeAutospacing="0" w:after="0" w:afterAutospacing="0"/>
                    <w:ind w:left="176" w:right="-113" w:hanging="278"/>
                    <w:contextualSpacing/>
                    <w:rPr>
                      <w:color w:val="000000"/>
                      <w:sz w:val="20"/>
                      <w:szCs w:val="20"/>
                    </w:rPr>
                  </w:pPr>
                  <w:r w:rsidRPr="00210069">
                    <w:rPr>
                      <w:b/>
                      <w:bCs/>
                      <w:color w:val="000000"/>
                      <w:sz w:val="20"/>
                      <w:szCs w:val="20"/>
                    </w:rPr>
                    <w:t>Зауваження, виявлені при проведенні вимірювання, що можуть вплинути на якість електричної енергії :</w:t>
                  </w:r>
                  <w:r w:rsidRPr="00210069">
                    <w:rPr>
                      <w:color w:val="000000"/>
                      <w:sz w:val="20"/>
                      <w:szCs w:val="20"/>
                    </w:rPr>
                    <w:br/>
                  </w:r>
                  <w:r w:rsidRPr="00210069">
                    <w:rPr>
                      <w:i/>
                      <w:iCs/>
                      <w:color w:val="000000"/>
                      <w:sz w:val="20"/>
                      <w:szCs w:val="20"/>
                      <w:u w:val="single"/>
                    </w:rPr>
                    <w:t>(при відсутності зазначити – «ні/відсутні/не виявлені»).</w:t>
                  </w:r>
                </w:p>
              </w:tc>
            </w:tr>
            <w:tr w:rsidR="00795A09" w:rsidTr="00210069">
              <w:trPr>
                <w:gridAfter w:val="1"/>
                <w:wAfter w:w="6" w:type="dxa"/>
              </w:trPr>
              <w:tc>
                <w:tcPr>
                  <w:tcW w:w="5148" w:type="dxa"/>
                  <w:gridSpan w:val="2"/>
                  <w:shd w:val="clear" w:color="auto" w:fill="auto"/>
                  <w:vAlign w:val="center"/>
                  <w:hideMark/>
                </w:tcPr>
                <w:p w:rsidR="00795A09" w:rsidRPr="00210069" w:rsidRDefault="00795A09" w:rsidP="00795A09">
                  <w:pPr>
                    <w:pStyle w:val="af3"/>
                    <w:numPr>
                      <w:ilvl w:val="0"/>
                      <w:numId w:val="18"/>
                    </w:numPr>
                    <w:spacing w:before="0" w:beforeAutospacing="0" w:after="0" w:afterAutospacing="0"/>
                    <w:ind w:left="176" w:hanging="278"/>
                    <w:contextualSpacing/>
                    <w:jc w:val="both"/>
                    <w:rPr>
                      <w:sz w:val="20"/>
                      <w:szCs w:val="20"/>
                    </w:rPr>
                  </w:pPr>
                  <w:r w:rsidRPr="00210069">
                    <w:rPr>
                      <w:b/>
                      <w:bCs/>
                      <w:sz w:val="20"/>
                      <w:szCs w:val="20"/>
                    </w:rPr>
                    <w:t>Додаток.</w:t>
                  </w:r>
                  <w:r w:rsidRPr="00210069">
                    <w:rPr>
                      <w:sz w:val="20"/>
                      <w:szCs w:val="20"/>
                    </w:rPr>
                    <w:t xml:space="preserve"> Усереднені значення відхилення напруги на кожному 10-хвилинному проміжку часу протягом терміну вимірювання.</w:t>
                  </w:r>
                  <w:r w:rsidRPr="00210069">
                    <w:rPr>
                      <w:b/>
                      <w:bCs/>
                      <w:color w:val="000000"/>
                      <w:sz w:val="20"/>
                      <w:szCs w:val="20"/>
                    </w:rPr>
                    <w:t xml:space="preserve"> </w:t>
                  </w:r>
                </w:p>
              </w:tc>
            </w:tr>
          </w:tbl>
          <w:p w:rsidR="00795A09" w:rsidRPr="002126A6" w:rsidRDefault="00795A09" w:rsidP="00795A09">
            <w:pPr>
              <w:pStyle w:val="af3"/>
              <w:spacing w:before="0" w:beforeAutospacing="0" w:after="0" w:afterAutospacing="0"/>
              <w:contextualSpacing/>
              <w:jc w:val="center"/>
              <w:rPr>
                <w:b/>
                <w:bCs/>
                <w:sz w:val="14"/>
                <w:szCs w:val="14"/>
              </w:rPr>
            </w:pPr>
          </w:p>
          <w:tbl>
            <w:tblPr>
              <w:tblW w:w="48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73"/>
              <w:gridCol w:w="1842"/>
              <w:gridCol w:w="1275"/>
            </w:tblGrid>
            <w:tr w:rsidR="00795A09" w:rsidTr="00210069">
              <w:tc>
                <w:tcPr>
                  <w:tcW w:w="4893" w:type="dxa"/>
                  <w:gridSpan w:val="3"/>
                  <w:tcBorders>
                    <w:top w:val="dotted" w:sz="4" w:space="0" w:color="auto"/>
                    <w:left w:val="dotted" w:sz="4" w:space="0" w:color="auto"/>
                    <w:bottom w:val="dotted" w:sz="4" w:space="0" w:color="auto"/>
                    <w:right w:val="dotted" w:sz="4" w:space="0" w:color="auto"/>
                  </w:tcBorders>
                  <w:shd w:val="clear" w:color="auto" w:fill="auto"/>
                </w:tcPr>
                <w:p w:rsidR="00795A09" w:rsidRPr="00210069" w:rsidRDefault="00795A09" w:rsidP="00795A09">
                  <w:pPr>
                    <w:pStyle w:val="af3"/>
                    <w:spacing w:before="0" w:beforeAutospacing="0" w:after="0" w:afterAutospacing="0"/>
                    <w:contextualSpacing/>
                    <w:rPr>
                      <w:b/>
                      <w:bCs/>
                      <w:sz w:val="16"/>
                      <w:szCs w:val="16"/>
                    </w:rPr>
                  </w:pPr>
                  <w:r w:rsidRPr="00210069">
                    <w:rPr>
                      <w:b/>
                      <w:bCs/>
                      <w:sz w:val="16"/>
                      <w:szCs w:val="16"/>
                    </w:rPr>
                    <w:t>Представники оператора системи розподілу:</w:t>
                  </w:r>
                </w:p>
                <w:p w:rsidR="00795A09" w:rsidRPr="00210069" w:rsidRDefault="00795A09" w:rsidP="00795A09">
                  <w:pPr>
                    <w:pStyle w:val="af3"/>
                    <w:spacing w:before="0" w:beforeAutospacing="0" w:after="0" w:afterAutospacing="0"/>
                    <w:contextualSpacing/>
                    <w:rPr>
                      <w:b/>
                      <w:bCs/>
                    </w:rPr>
                  </w:pPr>
                </w:p>
              </w:tc>
            </w:tr>
            <w:tr w:rsidR="00795A09" w:rsidTr="00210069">
              <w:tc>
                <w:tcPr>
                  <w:tcW w:w="1774"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(підпис)</w:t>
                  </w:r>
                </w:p>
              </w:tc>
              <w:tc>
                <w:tcPr>
                  <w:tcW w:w="1843"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(ініціали та прізвище)</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795A09" w:rsidRPr="00210069" w:rsidRDefault="00795A09" w:rsidP="00795A09">
                  <w:pPr>
                    <w:pStyle w:val="af3"/>
                    <w:spacing w:before="0" w:beforeAutospacing="0" w:after="0" w:afterAutospacing="0"/>
                    <w:contextualSpacing/>
                    <w:jc w:val="center"/>
                    <w:rPr>
                      <w:b/>
                      <w:bCs/>
                    </w:rPr>
                  </w:pPr>
                </w:p>
              </w:tc>
            </w:tr>
            <w:tr w:rsidR="00795A09" w:rsidTr="00210069">
              <w:tc>
                <w:tcPr>
                  <w:tcW w:w="1774"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(підпис)</w:t>
                  </w:r>
                </w:p>
              </w:tc>
              <w:tc>
                <w:tcPr>
                  <w:tcW w:w="1843"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(ініціали та прізвище)</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795A09" w:rsidRPr="00210069" w:rsidRDefault="00795A09" w:rsidP="00795A09">
                  <w:pPr>
                    <w:pStyle w:val="af3"/>
                    <w:spacing w:before="0" w:beforeAutospacing="0" w:after="0" w:afterAutospacing="0"/>
                    <w:contextualSpacing/>
                    <w:jc w:val="center"/>
                    <w:rPr>
                      <w:b/>
                      <w:bCs/>
                    </w:rPr>
                  </w:pPr>
                </w:p>
              </w:tc>
            </w:tr>
            <w:tr w:rsidR="00795A09" w:rsidTr="00210069">
              <w:tc>
                <w:tcPr>
                  <w:tcW w:w="4893" w:type="dxa"/>
                  <w:gridSpan w:val="3"/>
                  <w:tcBorders>
                    <w:top w:val="dotted" w:sz="4" w:space="0" w:color="auto"/>
                    <w:left w:val="dotted" w:sz="4" w:space="0" w:color="auto"/>
                    <w:bottom w:val="dotted" w:sz="4" w:space="0" w:color="auto"/>
                    <w:right w:val="dotted" w:sz="4" w:space="0" w:color="auto"/>
                  </w:tcBorders>
                  <w:shd w:val="clear" w:color="auto" w:fill="auto"/>
                </w:tcPr>
                <w:p w:rsidR="00795A09" w:rsidRPr="00210069" w:rsidRDefault="00795A09" w:rsidP="00795A09">
                  <w:pPr>
                    <w:contextualSpacing/>
                    <w:rPr>
                      <w:b/>
                      <w:bCs/>
                      <w:sz w:val="16"/>
                      <w:szCs w:val="16"/>
                      <w:lang w:eastAsia="uk-UA"/>
                    </w:rPr>
                  </w:pPr>
                </w:p>
                <w:p w:rsidR="00795A09" w:rsidRPr="00210069" w:rsidRDefault="00795A09" w:rsidP="00795A09">
                  <w:pPr>
                    <w:pStyle w:val="af3"/>
                    <w:spacing w:before="0" w:beforeAutospacing="0" w:after="0" w:afterAutospacing="0"/>
                    <w:contextualSpacing/>
                    <w:rPr>
                      <w:b/>
                      <w:bCs/>
                    </w:rPr>
                  </w:pPr>
                  <w:r w:rsidRPr="00210069">
                    <w:rPr>
                      <w:b/>
                      <w:bCs/>
                      <w:sz w:val="16"/>
                      <w:szCs w:val="16"/>
                    </w:rPr>
                    <w:t>Власник та/або балансоутримувач</w:t>
                  </w:r>
                </w:p>
              </w:tc>
            </w:tr>
            <w:tr w:rsidR="00795A09" w:rsidTr="00210069">
              <w:tc>
                <w:tcPr>
                  <w:tcW w:w="1774"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(підпис)</w:t>
                  </w:r>
                </w:p>
              </w:tc>
              <w:tc>
                <w:tcPr>
                  <w:tcW w:w="1843"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(ініціали та прізвище)</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795A09" w:rsidRPr="00210069" w:rsidRDefault="00795A09" w:rsidP="00795A09">
                  <w:pPr>
                    <w:pStyle w:val="af3"/>
                    <w:spacing w:before="0" w:beforeAutospacing="0" w:after="0" w:afterAutospacing="0"/>
                    <w:contextualSpacing/>
                    <w:jc w:val="center"/>
                    <w:rPr>
                      <w:b/>
                      <w:bCs/>
                    </w:rPr>
                  </w:pPr>
                </w:p>
              </w:tc>
            </w:tr>
            <w:tr w:rsidR="00795A09" w:rsidTr="00210069">
              <w:tc>
                <w:tcPr>
                  <w:tcW w:w="4893" w:type="dxa"/>
                  <w:gridSpan w:val="3"/>
                  <w:tcBorders>
                    <w:top w:val="dotted" w:sz="4" w:space="0" w:color="auto"/>
                    <w:left w:val="dotted" w:sz="4" w:space="0" w:color="auto"/>
                    <w:bottom w:val="dotted" w:sz="4" w:space="0" w:color="auto"/>
                    <w:right w:val="dotted" w:sz="4" w:space="0" w:color="auto"/>
                  </w:tcBorders>
                  <w:shd w:val="clear" w:color="auto" w:fill="auto"/>
                </w:tcPr>
                <w:p w:rsidR="00795A09" w:rsidRPr="00210069" w:rsidRDefault="00795A09" w:rsidP="00795A09">
                  <w:pPr>
                    <w:contextualSpacing/>
                    <w:rPr>
                      <w:b/>
                      <w:bCs/>
                      <w:sz w:val="16"/>
                      <w:szCs w:val="16"/>
                      <w:lang w:eastAsia="uk-UA"/>
                    </w:rPr>
                  </w:pPr>
                </w:p>
                <w:p w:rsidR="00795A09" w:rsidRPr="00210069" w:rsidRDefault="00795A09" w:rsidP="00795A09">
                  <w:pPr>
                    <w:pStyle w:val="af3"/>
                    <w:spacing w:before="0" w:beforeAutospacing="0" w:after="0" w:afterAutospacing="0"/>
                    <w:contextualSpacing/>
                    <w:rPr>
                      <w:b/>
                      <w:bCs/>
                    </w:rPr>
                  </w:pPr>
                  <w:r w:rsidRPr="00210069">
                    <w:rPr>
                      <w:b/>
                      <w:bCs/>
                      <w:sz w:val="16"/>
                      <w:szCs w:val="16"/>
                    </w:rPr>
                    <w:t>Споживач</w:t>
                  </w:r>
                </w:p>
              </w:tc>
            </w:tr>
            <w:tr w:rsidR="00795A09" w:rsidTr="00210069">
              <w:tc>
                <w:tcPr>
                  <w:tcW w:w="1774"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(підпис)</w:t>
                  </w:r>
                </w:p>
              </w:tc>
              <w:tc>
                <w:tcPr>
                  <w:tcW w:w="1843" w:type="dxa"/>
                  <w:tcBorders>
                    <w:top w:val="dotted" w:sz="4" w:space="0" w:color="auto"/>
                    <w:left w:val="dotted" w:sz="4" w:space="0" w:color="auto"/>
                    <w:bottom w:val="dotted" w:sz="4" w:space="0" w:color="auto"/>
                    <w:right w:val="dotted" w:sz="4" w:space="0" w:color="auto"/>
                  </w:tcBorders>
                  <w:shd w:val="clear" w:color="auto" w:fill="auto"/>
                  <w:hideMark/>
                </w:tcPr>
                <w:p w:rsidR="00795A09" w:rsidRPr="00210069" w:rsidRDefault="00795A09" w:rsidP="00795A09">
                  <w:pPr>
                    <w:contextualSpacing/>
                    <w:jc w:val="center"/>
                    <w:rPr>
                      <w:sz w:val="16"/>
                      <w:szCs w:val="16"/>
                      <w:lang w:eastAsia="uk-UA"/>
                    </w:rPr>
                  </w:pPr>
                  <w:r w:rsidRPr="00210069">
                    <w:rPr>
                      <w:sz w:val="16"/>
                      <w:szCs w:val="16"/>
                      <w:lang w:eastAsia="uk-UA"/>
                    </w:rPr>
                    <w:t>____________________</w:t>
                  </w:r>
                </w:p>
                <w:p w:rsidR="00795A09" w:rsidRPr="00210069" w:rsidRDefault="00795A09" w:rsidP="00795A09">
                  <w:pPr>
                    <w:pStyle w:val="af3"/>
                    <w:spacing w:before="0" w:beforeAutospacing="0" w:after="0" w:afterAutospacing="0"/>
                    <w:contextualSpacing/>
                    <w:jc w:val="center"/>
                    <w:rPr>
                      <w:b/>
                      <w:bCs/>
                    </w:rPr>
                  </w:pPr>
                  <w:r w:rsidRPr="00210069">
                    <w:rPr>
                      <w:i/>
                      <w:sz w:val="16"/>
                      <w:szCs w:val="16"/>
                    </w:rPr>
                    <w:t>(ініціали та прізвище)</w:t>
                  </w:r>
                </w:p>
              </w:tc>
              <w:tc>
                <w:tcPr>
                  <w:tcW w:w="1276" w:type="dxa"/>
                  <w:tcBorders>
                    <w:top w:val="dotted" w:sz="4" w:space="0" w:color="auto"/>
                    <w:left w:val="dotted" w:sz="4" w:space="0" w:color="auto"/>
                    <w:bottom w:val="dotted" w:sz="4" w:space="0" w:color="auto"/>
                    <w:right w:val="dotted" w:sz="4" w:space="0" w:color="auto"/>
                  </w:tcBorders>
                  <w:shd w:val="clear" w:color="auto" w:fill="auto"/>
                </w:tcPr>
                <w:p w:rsidR="00795A09" w:rsidRPr="00210069" w:rsidRDefault="00795A09" w:rsidP="00795A09">
                  <w:pPr>
                    <w:pStyle w:val="af3"/>
                    <w:spacing w:before="0" w:beforeAutospacing="0" w:after="0" w:afterAutospacing="0"/>
                    <w:contextualSpacing/>
                    <w:jc w:val="center"/>
                    <w:rPr>
                      <w:b/>
                      <w:bCs/>
                    </w:rPr>
                  </w:pPr>
                </w:p>
              </w:tc>
            </w:tr>
          </w:tbl>
          <w:p w:rsidR="00795A09" w:rsidRPr="00BB49A1" w:rsidRDefault="00795A09" w:rsidP="00795A09">
            <w:pPr>
              <w:jc w:val="center"/>
              <w:rPr>
                <w:color w:val="000000"/>
              </w:rPr>
            </w:pPr>
          </w:p>
        </w:tc>
        <w:tc>
          <w:tcPr>
            <w:tcW w:w="4113" w:type="dxa"/>
            <w:tcBorders>
              <w:top w:val="single" w:sz="4" w:space="0" w:color="auto"/>
              <w:left w:val="single" w:sz="4" w:space="0" w:color="auto"/>
              <w:bottom w:val="single" w:sz="4" w:space="0" w:color="auto"/>
              <w:right w:val="single" w:sz="4" w:space="0" w:color="auto"/>
            </w:tcBorders>
          </w:tcPr>
          <w:p w:rsidR="00795A09" w:rsidRDefault="00795A09" w:rsidP="00795A09">
            <w:pPr>
              <w:jc w:val="both"/>
              <w:rPr>
                <w:b/>
                <w:color w:val="000000"/>
                <w:u w:val="single"/>
              </w:rPr>
            </w:pPr>
            <w:r>
              <w:rPr>
                <w:b/>
                <w:color w:val="000000"/>
                <w:u w:val="single"/>
              </w:rPr>
              <w:lastRenderedPageBreak/>
              <w:t>АТ «ДТЕК Дніпровські електромережі»</w:t>
            </w:r>
          </w:p>
          <w:p w:rsidR="00795A09" w:rsidRDefault="00795A09" w:rsidP="00795A09">
            <w:pPr>
              <w:pStyle w:val="af3"/>
              <w:spacing w:before="0" w:beforeAutospacing="0" w:after="0" w:afterAutospacing="0"/>
              <w:contextualSpacing/>
              <w:rPr>
                <w:sz w:val="20"/>
                <w:szCs w:val="20"/>
              </w:rPr>
            </w:pPr>
            <w:r>
              <w:rPr>
                <w:sz w:val="20"/>
                <w:szCs w:val="20"/>
              </w:rPr>
              <w:t>Пропонуємо викласти протокол у новій редакції:</w:t>
            </w:r>
          </w:p>
          <w:p w:rsidR="00795A09" w:rsidRDefault="00795A09" w:rsidP="00795A09">
            <w:pPr>
              <w:pStyle w:val="af3"/>
              <w:spacing w:before="0" w:beforeAutospacing="0" w:after="0" w:afterAutospacing="0"/>
              <w:contextualSpacing/>
              <w:rPr>
                <w:sz w:val="20"/>
                <w:szCs w:val="20"/>
              </w:rPr>
            </w:pPr>
          </w:p>
          <w:p w:rsidR="00795A09" w:rsidRDefault="00795A09" w:rsidP="00795A09">
            <w:pPr>
              <w:pStyle w:val="af3"/>
              <w:numPr>
                <w:ilvl w:val="0"/>
                <w:numId w:val="19"/>
              </w:numPr>
              <w:spacing w:before="0" w:beforeAutospacing="0" w:after="0" w:afterAutospacing="0"/>
              <w:ind w:left="373" w:hanging="284"/>
              <w:contextualSpacing/>
              <w:rPr>
                <w:sz w:val="20"/>
                <w:szCs w:val="20"/>
              </w:rPr>
            </w:pPr>
            <w:r>
              <w:rPr>
                <w:sz w:val="20"/>
                <w:szCs w:val="20"/>
              </w:rPr>
              <w:t>п.1(2) – видалено час складання протоколу, так як відсутній будь-який суттєвий вплив даної інформації;</w:t>
            </w:r>
          </w:p>
          <w:p w:rsidR="00795A09" w:rsidRDefault="00795A09" w:rsidP="00795A09">
            <w:pPr>
              <w:pStyle w:val="af3"/>
              <w:numPr>
                <w:ilvl w:val="0"/>
                <w:numId w:val="19"/>
              </w:numPr>
              <w:spacing w:before="0" w:beforeAutospacing="0" w:after="0" w:afterAutospacing="0"/>
              <w:ind w:left="373" w:hanging="284"/>
              <w:contextualSpacing/>
              <w:rPr>
                <w:sz w:val="20"/>
                <w:szCs w:val="20"/>
              </w:rPr>
            </w:pPr>
            <w:r>
              <w:rPr>
                <w:sz w:val="20"/>
                <w:szCs w:val="20"/>
              </w:rPr>
              <w:t>п.2 (3) – розширена інформація точкою розподілу оскільки при встановленні приладу не в точці розподілу, з протоколу не зрозуміло де безпосередньо ця точка;</w:t>
            </w:r>
          </w:p>
          <w:p w:rsidR="00795A09" w:rsidRDefault="00795A09" w:rsidP="00795A09">
            <w:pPr>
              <w:pStyle w:val="af3"/>
              <w:numPr>
                <w:ilvl w:val="0"/>
                <w:numId w:val="19"/>
              </w:numPr>
              <w:spacing w:before="0" w:beforeAutospacing="0" w:after="0" w:afterAutospacing="0"/>
              <w:ind w:left="373" w:hanging="284"/>
              <w:contextualSpacing/>
              <w:rPr>
                <w:sz w:val="20"/>
                <w:szCs w:val="20"/>
              </w:rPr>
            </w:pPr>
            <w:r>
              <w:rPr>
                <w:sz w:val="20"/>
                <w:szCs w:val="20"/>
              </w:rPr>
              <w:t>п.7(4) – розширені данні приладу вимірювання показників якості електроенергії;</w:t>
            </w:r>
          </w:p>
          <w:p w:rsidR="00795A09" w:rsidRPr="00BB49A1" w:rsidRDefault="00795A09" w:rsidP="00795A09">
            <w:pPr>
              <w:rPr>
                <w:color w:val="000000"/>
              </w:rPr>
            </w:pPr>
            <w:r>
              <w:t>Відповідність нової форми, автоматичній формі протоколу сертифікованих приладів.</w:t>
            </w:r>
          </w:p>
        </w:tc>
        <w:tc>
          <w:tcPr>
            <w:tcW w:w="2837" w:type="dxa"/>
            <w:gridSpan w:val="2"/>
            <w:tcBorders>
              <w:top w:val="single" w:sz="4" w:space="0" w:color="auto"/>
              <w:left w:val="single" w:sz="4" w:space="0" w:color="auto"/>
              <w:bottom w:val="single" w:sz="4" w:space="0" w:color="auto"/>
              <w:right w:val="single" w:sz="4" w:space="0" w:color="auto"/>
            </w:tcBorders>
          </w:tcPr>
          <w:p w:rsidR="00795A09" w:rsidRPr="00BB49A1" w:rsidRDefault="00795A09" w:rsidP="00795A09">
            <w:pPr>
              <w:rPr>
                <w:color w:val="000000"/>
              </w:rPr>
            </w:pPr>
            <w:r>
              <w:rPr>
                <w:color w:val="000000"/>
              </w:rPr>
              <w:t>Попередньо пропонується врахувати</w:t>
            </w:r>
          </w:p>
        </w:tc>
      </w:tr>
      <w:tr w:rsidR="00795A09" w:rsidRPr="00BB49A1" w:rsidTr="00743345">
        <w:trPr>
          <w:gridAfter w:val="2"/>
          <w:wAfter w:w="33" w:type="dxa"/>
        </w:trPr>
        <w:tc>
          <w:tcPr>
            <w:tcW w:w="710"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center"/>
            </w:pPr>
          </w:p>
        </w:tc>
        <w:tc>
          <w:tcPr>
            <w:tcW w:w="4251"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both"/>
              <w:rPr>
                <w:color w:val="000000"/>
              </w:rPr>
            </w:pPr>
            <w:r w:rsidRPr="00BB49A1">
              <w:rPr>
                <w:color w:val="000000"/>
              </w:rPr>
              <w:t>8. Відповідність показників вимогам ДСТУ EN 50160:</w:t>
            </w:r>
            <w:r w:rsidRPr="00BB49A1">
              <w:rPr>
                <w:b/>
                <w:color w:val="7030A0"/>
              </w:rPr>
              <w:t>20</w:t>
            </w:r>
            <w:r w:rsidRPr="00BB49A1">
              <w:rPr>
                <w:b/>
                <w:color w:val="7030A0"/>
                <w:lang w:val="ru-RU"/>
              </w:rPr>
              <w:t>23</w:t>
            </w:r>
            <w:r w:rsidRPr="00BB49A1">
              <w:rPr>
                <w:color w:val="000000"/>
              </w:rPr>
              <w:t xml:space="preserve"> (так/ні):</w:t>
            </w:r>
          </w:p>
          <w:p w:rsidR="00795A09" w:rsidRPr="00BB49A1" w:rsidRDefault="00795A09" w:rsidP="00795A09">
            <w:pPr>
              <w:jc w:val="both"/>
              <w:rPr>
                <w:color w:val="000000"/>
              </w:rPr>
            </w:pPr>
            <w:r w:rsidRPr="00BB49A1">
              <w:rPr>
                <w:color w:val="000000"/>
              </w:rPr>
              <w:t>__________________________________________________________________</w:t>
            </w:r>
          </w:p>
          <w:p w:rsidR="00795A09" w:rsidRPr="00BB49A1" w:rsidRDefault="00795A09" w:rsidP="00795A09">
            <w:pPr>
              <w:jc w:val="both"/>
              <w:rPr>
                <w:color w:val="000000"/>
              </w:rPr>
            </w:pPr>
          </w:p>
        </w:tc>
        <w:tc>
          <w:tcPr>
            <w:tcW w:w="3970" w:type="dxa"/>
            <w:tcBorders>
              <w:top w:val="single" w:sz="4" w:space="0" w:color="auto"/>
              <w:left w:val="single" w:sz="4" w:space="0" w:color="auto"/>
              <w:bottom w:val="single" w:sz="4" w:space="0" w:color="auto"/>
              <w:right w:val="single" w:sz="4" w:space="0" w:color="auto"/>
            </w:tcBorders>
            <w:vAlign w:val="center"/>
          </w:tcPr>
          <w:p w:rsidR="00795A09" w:rsidRPr="00BB49A1" w:rsidRDefault="00795A09" w:rsidP="00795A09">
            <w:pPr>
              <w:jc w:val="both"/>
              <w:rPr>
                <w:color w:val="000000"/>
              </w:rPr>
            </w:pPr>
          </w:p>
        </w:tc>
        <w:tc>
          <w:tcPr>
            <w:tcW w:w="4113" w:type="dxa"/>
            <w:tcBorders>
              <w:top w:val="single" w:sz="4" w:space="0" w:color="auto"/>
              <w:left w:val="single" w:sz="4" w:space="0" w:color="auto"/>
              <w:bottom w:val="single" w:sz="4" w:space="0" w:color="auto"/>
              <w:right w:val="single" w:sz="4" w:space="0" w:color="auto"/>
            </w:tcBorders>
          </w:tcPr>
          <w:p w:rsidR="00795A09" w:rsidRPr="00BB49A1" w:rsidRDefault="00795A09" w:rsidP="00795A09">
            <w:pPr>
              <w:jc w:val="both"/>
              <w:rPr>
                <w:color w:val="000000"/>
              </w:rPr>
            </w:pPr>
          </w:p>
        </w:tc>
        <w:tc>
          <w:tcPr>
            <w:tcW w:w="2837" w:type="dxa"/>
            <w:gridSpan w:val="2"/>
            <w:tcBorders>
              <w:top w:val="single" w:sz="4" w:space="0" w:color="auto"/>
              <w:left w:val="single" w:sz="4" w:space="0" w:color="auto"/>
              <w:bottom w:val="single" w:sz="4" w:space="0" w:color="auto"/>
              <w:right w:val="single" w:sz="4" w:space="0" w:color="auto"/>
            </w:tcBorders>
          </w:tcPr>
          <w:p w:rsidR="00795A09" w:rsidRPr="00BB49A1" w:rsidRDefault="00795A09" w:rsidP="00795A09">
            <w:pPr>
              <w:jc w:val="both"/>
              <w:rPr>
                <w:color w:val="000000"/>
              </w:rPr>
            </w:pPr>
          </w:p>
        </w:tc>
      </w:tr>
    </w:tbl>
    <w:p w:rsidR="00C50D8C" w:rsidRDefault="00C50D8C" w:rsidP="00CD5857">
      <w:pPr>
        <w:pStyle w:val="2"/>
        <w:ind w:firstLine="709"/>
        <w:rPr>
          <w:sz w:val="16"/>
          <w:szCs w:val="16"/>
        </w:rPr>
      </w:pPr>
    </w:p>
    <w:p w:rsidR="006F3532" w:rsidRDefault="006F3532" w:rsidP="00CD5857">
      <w:pPr>
        <w:pStyle w:val="2"/>
        <w:ind w:firstLine="709"/>
        <w:rPr>
          <w:sz w:val="16"/>
          <w:szCs w:val="16"/>
        </w:rPr>
      </w:pPr>
    </w:p>
    <w:sectPr w:rsidR="006F3532" w:rsidSect="0021751C">
      <w:footerReference w:type="default" r:id="rId37"/>
      <w:pgSz w:w="16840" w:h="11907" w:orient="landscape" w:code="9"/>
      <w:pgMar w:top="851" w:right="851" w:bottom="624" w:left="851" w:header="720" w:footer="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E82" w:rsidRDefault="00C95E82">
      <w:r>
        <w:separator/>
      </w:r>
    </w:p>
  </w:endnote>
  <w:endnote w:type="continuationSeparator" w:id="0">
    <w:p w:rsidR="00C95E82" w:rsidRDefault="00C9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559" w:type="dxa"/>
      <w:tblLayout w:type="fixed"/>
      <w:tblLook w:val="0000" w:firstRow="0" w:lastRow="0" w:firstColumn="0" w:lastColumn="0" w:noHBand="0" w:noVBand="0"/>
    </w:tblPr>
    <w:tblGrid>
      <w:gridCol w:w="6487"/>
      <w:gridCol w:w="3119"/>
      <w:gridCol w:w="5953"/>
    </w:tblGrid>
    <w:tr w:rsidR="00C95E82">
      <w:tc>
        <w:tcPr>
          <w:tcW w:w="6487" w:type="dxa"/>
        </w:tcPr>
        <w:p w:rsidR="00C95E82" w:rsidRPr="009150DF" w:rsidRDefault="00C95E82">
          <w:pPr>
            <w:pStyle w:val="a4"/>
            <w:rPr>
              <w:sz w:val="14"/>
              <w:szCs w:val="14"/>
            </w:rPr>
          </w:pPr>
          <w:r w:rsidRPr="009150DF">
            <w:rPr>
              <w:sz w:val="14"/>
              <w:szCs w:val="14"/>
            </w:rPr>
            <w:t>Порівняльна таблиця</w:t>
          </w:r>
        </w:p>
      </w:tc>
      <w:tc>
        <w:tcPr>
          <w:tcW w:w="3119" w:type="dxa"/>
        </w:tcPr>
        <w:p w:rsidR="00C95E82" w:rsidRPr="008114A1" w:rsidRDefault="00C95E82" w:rsidP="008C4BDD">
          <w:pPr>
            <w:pStyle w:val="a4"/>
            <w:jc w:val="center"/>
            <w:rPr>
              <w:sz w:val="16"/>
              <w:szCs w:val="16"/>
              <w:lang w:val="en-US"/>
            </w:rPr>
          </w:pPr>
        </w:p>
      </w:tc>
      <w:tc>
        <w:tcPr>
          <w:tcW w:w="5953" w:type="dxa"/>
        </w:tcPr>
        <w:p w:rsidR="00C95E82" w:rsidRPr="009150DF" w:rsidRDefault="00C95E82" w:rsidP="009150DF">
          <w:pPr>
            <w:pStyle w:val="a4"/>
            <w:jc w:val="right"/>
            <w:rPr>
              <w:sz w:val="14"/>
              <w:szCs w:val="14"/>
            </w:rPr>
          </w:pPr>
          <w:r w:rsidRPr="009150DF">
            <w:rPr>
              <w:sz w:val="14"/>
              <w:szCs w:val="14"/>
              <w:lang w:val="en-US"/>
            </w:rPr>
            <w:t xml:space="preserve">- </w:t>
          </w:r>
          <w:r w:rsidRPr="009150DF">
            <w:rPr>
              <w:sz w:val="14"/>
              <w:szCs w:val="14"/>
              <w:lang w:val="en-US"/>
            </w:rPr>
            <w:fldChar w:fldCharType="begin"/>
          </w:r>
          <w:r w:rsidRPr="009150DF">
            <w:rPr>
              <w:sz w:val="14"/>
              <w:szCs w:val="14"/>
              <w:lang w:val="en-US"/>
            </w:rPr>
            <w:instrText xml:space="preserve"> PAGE </w:instrText>
          </w:r>
          <w:r w:rsidRPr="009150DF">
            <w:rPr>
              <w:sz w:val="14"/>
              <w:szCs w:val="14"/>
              <w:lang w:val="en-US"/>
            </w:rPr>
            <w:fldChar w:fldCharType="separate"/>
          </w:r>
          <w:r>
            <w:rPr>
              <w:noProof/>
              <w:sz w:val="14"/>
              <w:szCs w:val="14"/>
              <w:lang w:val="en-US"/>
            </w:rPr>
            <w:t>7</w:t>
          </w:r>
          <w:r w:rsidRPr="009150DF">
            <w:rPr>
              <w:sz w:val="14"/>
              <w:szCs w:val="14"/>
              <w:lang w:val="en-US"/>
            </w:rPr>
            <w:fldChar w:fldCharType="end"/>
          </w:r>
          <w:r w:rsidRPr="009150DF">
            <w:rPr>
              <w:sz w:val="14"/>
              <w:szCs w:val="14"/>
              <w:lang w:val="en-US"/>
            </w:rPr>
            <w:t xml:space="preserve"> -</w:t>
          </w:r>
        </w:p>
      </w:tc>
    </w:tr>
  </w:tbl>
  <w:p w:rsidR="00C95E82" w:rsidRPr="009150DF" w:rsidRDefault="00C95E82" w:rsidP="009150DF">
    <w:pPr>
      <w:pStyle w:val="a5"/>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E82" w:rsidRDefault="00C95E82">
      <w:r>
        <w:separator/>
      </w:r>
    </w:p>
  </w:footnote>
  <w:footnote w:type="continuationSeparator" w:id="0">
    <w:p w:rsidR="00C95E82" w:rsidRDefault="00C95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2ED"/>
    <w:multiLevelType w:val="hybridMultilevel"/>
    <w:tmpl w:val="7BF849B0"/>
    <w:lvl w:ilvl="0" w:tplc="2FFADF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1984E81"/>
    <w:multiLevelType w:val="hybridMultilevel"/>
    <w:tmpl w:val="ED509BCC"/>
    <w:lvl w:ilvl="0" w:tplc="8BF0229C">
      <w:start w:val="4"/>
      <w:numFmt w:val="decimal"/>
      <w:lvlText w:val="%1."/>
      <w:lvlJc w:val="left"/>
      <w:pPr>
        <w:ind w:left="839" w:hanging="363"/>
      </w:pPr>
      <w:rPr>
        <w:rFonts w:ascii="Times New Roman" w:eastAsia="Times New Roman" w:hAnsi="Times New Roman" w:cs="Times New Roman" w:hint="default"/>
        <w:b w:val="0"/>
        <w:bCs w:val="0"/>
        <w:i w:val="0"/>
        <w:iCs w:val="0"/>
        <w:spacing w:val="0"/>
        <w:w w:val="97"/>
        <w:sz w:val="22"/>
        <w:szCs w:val="22"/>
        <w:lang w:val="uk-UA" w:eastAsia="en-US" w:bidi="ar-SA"/>
      </w:rPr>
    </w:lvl>
    <w:lvl w:ilvl="1" w:tplc="0C047296">
      <w:numFmt w:val="bullet"/>
      <w:lvlText w:val="•"/>
      <w:lvlJc w:val="left"/>
      <w:pPr>
        <w:ind w:left="1234" w:hanging="363"/>
      </w:pPr>
      <w:rPr>
        <w:rFonts w:hint="default"/>
        <w:lang w:val="uk-UA" w:eastAsia="en-US" w:bidi="ar-SA"/>
      </w:rPr>
    </w:lvl>
    <w:lvl w:ilvl="2" w:tplc="51C6752A">
      <w:numFmt w:val="bullet"/>
      <w:lvlText w:val="•"/>
      <w:lvlJc w:val="left"/>
      <w:pPr>
        <w:ind w:left="1628" w:hanging="363"/>
      </w:pPr>
      <w:rPr>
        <w:rFonts w:hint="default"/>
        <w:lang w:val="uk-UA" w:eastAsia="en-US" w:bidi="ar-SA"/>
      </w:rPr>
    </w:lvl>
    <w:lvl w:ilvl="3" w:tplc="52EA51BE">
      <w:numFmt w:val="bullet"/>
      <w:lvlText w:val="•"/>
      <w:lvlJc w:val="left"/>
      <w:pPr>
        <w:ind w:left="2022" w:hanging="363"/>
      </w:pPr>
      <w:rPr>
        <w:rFonts w:hint="default"/>
        <w:lang w:val="uk-UA" w:eastAsia="en-US" w:bidi="ar-SA"/>
      </w:rPr>
    </w:lvl>
    <w:lvl w:ilvl="4" w:tplc="75F81F24">
      <w:numFmt w:val="bullet"/>
      <w:lvlText w:val="•"/>
      <w:lvlJc w:val="left"/>
      <w:pPr>
        <w:ind w:left="2416" w:hanging="363"/>
      </w:pPr>
      <w:rPr>
        <w:rFonts w:hint="default"/>
        <w:lang w:val="uk-UA" w:eastAsia="en-US" w:bidi="ar-SA"/>
      </w:rPr>
    </w:lvl>
    <w:lvl w:ilvl="5" w:tplc="197E7890">
      <w:numFmt w:val="bullet"/>
      <w:lvlText w:val="•"/>
      <w:lvlJc w:val="left"/>
      <w:pPr>
        <w:ind w:left="2810" w:hanging="363"/>
      </w:pPr>
      <w:rPr>
        <w:rFonts w:hint="default"/>
        <w:lang w:val="uk-UA" w:eastAsia="en-US" w:bidi="ar-SA"/>
      </w:rPr>
    </w:lvl>
    <w:lvl w:ilvl="6" w:tplc="CE182152">
      <w:numFmt w:val="bullet"/>
      <w:lvlText w:val="•"/>
      <w:lvlJc w:val="left"/>
      <w:pPr>
        <w:ind w:left="3204" w:hanging="363"/>
      </w:pPr>
      <w:rPr>
        <w:rFonts w:hint="default"/>
        <w:lang w:val="uk-UA" w:eastAsia="en-US" w:bidi="ar-SA"/>
      </w:rPr>
    </w:lvl>
    <w:lvl w:ilvl="7" w:tplc="9D02DCAE">
      <w:numFmt w:val="bullet"/>
      <w:lvlText w:val="•"/>
      <w:lvlJc w:val="left"/>
      <w:pPr>
        <w:ind w:left="3598" w:hanging="363"/>
      </w:pPr>
      <w:rPr>
        <w:rFonts w:hint="default"/>
        <w:lang w:val="uk-UA" w:eastAsia="en-US" w:bidi="ar-SA"/>
      </w:rPr>
    </w:lvl>
    <w:lvl w:ilvl="8" w:tplc="8048CB1C">
      <w:numFmt w:val="bullet"/>
      <w:lvlText w:val="•"/>
      <w:lvlJc w:val="left"/>
      <w:pPr>
        <w:ind w:left="3992" w:hanging="363"/>
      </w:pPr>
      <w:rPr>
        <w:rFonts w:hint="default"/>
        <w:lang w:val="uk-UA" w:eastAsia="en-US" w:bidi="ar-SA"/>
      </w:rPr>
    </w:lvl>
  </w:abstractNum>
  <w:abstractNum w:abstractNumId="2" w15:restartNumberingAfterBreak="0">
    <w:nsid w:val="03AC0691"/>
    <w:multiLevelType w:val="hybridMultilevel"/>
    <w:tmpl w:val="4B22DA88"/>
    <w:lvl w:ilvl="0" w:tplc="20000001">
      <w:start w:val="1"/>
      <w:numFmt w:val="bullet"/>
      <w:lvlText w:val=""/>
      <w:lvlJc w:val="left"/>
      <w:pPr>
        <w:ind w:left="1504" w:hanging="360"/>
      </w:pPr>
      <w:rPr>
        <w:rFonts w:ascii="Symbol" w:hAnsi="Symbol" w:hint="default"/>
      </w:rPr>
    </w:lvl>
    <w:lvl w:ilvl="1" w:tplc="20000003" w:tentative="1">
      <w:start w:val="1"/>
      <w:numFmt w:val="bullet"/>
      <w:lvlText w:val="o"/>
      <w:lvlJc w:val="left"/>
      <w:pPr>
        <w:ind w:left="2224" w:hanging="360"/>
      </w:pPr>
      <w:rPr>
        <w:rFonts w:ascii="Courier New" w:hAnsi="Courier New" w:cs="Courier New" w:hint="default"/>
      </w:rPr>
    </w:lvl>
    <w:lvl w:ilvl="2" w:tplc="20000005" w:tentative="1">
      <w:start w:val="1"/>
      <w:numFmt w:val="bullet"/>
      <w:lvlText w:val=""/>
      <w:lvlJc w:val="left"/>
      <w:pPr>
        <w:ind w:left="2944" w:hanging="360"/>
      </w:pPr>
      <w:rPr>
        <w:rFonts w:ascii="Wingdings" w:hAnsi="Wingdings" w:hint="default"/>
      </w:rPr>
    </w:lvl>
    <w:lvl w:ilvl="3" w:tplc="20000001" w:tentative="1">
      <w:start w:val="1"/>
      <w:numFmt w:val="bullet"/>
      <w:lvlText w:val=""/>
      <w:lvlJc w:val="left"/>
      <w:pPr>
        <w:ind w:left="3664" w:hanging="360"/>
      </w:pPr>
      <w:rPr>
        <w:rFonts w:ascii="Symbol" w:hAnsi="Symbol" w:hint="default"/>
      </w:rPr>
    </w:lvl>
    <w:lvl w:ilvl="4" w:tplc="20000003" w:tentative="1">
      <w:start w:val="1"/>
      <w:numFmt w:val="bullet"/>
      <w:lvlText w:val="o"/>
      <w:lvlJc w:val="left"/>
      <w:pPr>
        <w:ind w:left="4384" w:hanging="360"/>
      </w:pPr>
      <w:rPr>
        <w:rFonts w:ascii="Courier New" w:hAnsi="Courier New" w:cs="Courier New" w:hint="default"/>
      </w:rPr>
    </w:lvl>
    <w:lvl w:ilvl="5" w:tplc="20000005" w:tentative="1">
      <w:start w:val="1"/>
      <w:numFmt w:val="bullet"/>
      <w:lvlText w:val=""/>
      <w:lvlJc w:val="left"/>
      <w:pPr>
        <w:ind w:left="5104" w:hanging="360"/>
      </w:pPr>
      <w:rPr>
        <w:rFonts w:ascii="Wingdings" w:hAnsi="Wingdings" w:hint="default"/>
      </w:rPr>
    </w:lvl>
    <w:lvl w:ilvl="6" w:tplc="20000001" w:tentative="1">
      <w:start w:val="1"/>
      <w:numFmt w:val="bullet"/>
      <w:lvlText w:val=""/>
      <w:lvlJc w:val="left"/>
      <w:pPr>
        <w:ind w:left="5824" w:hanging="360"/>
      </w:pPr>
      <w:rPr>
        <w:rFonts w:ascii="Symbol" w:hAnsi="Symbol" w:hint="default"/>
      </w:rPr>
    </w:lvl>
    <w:lvl w:ilvl="7" w:tplc="20000003" w:tentative="1">
      <w:start w:val="1"/>
      <w:numFmt w:val="bullet"/>
      <w:lvlText w:val="o"/>
      <w:lvlJc w:val="left"/>
      <w:pPr>
        <w:ind w:left="6544" w:hanging="360"/>
      </w:pPr>
      <w:rPr>
        <w:rFonts w:ascii="Courier New" w:hAnsi="Courier New" w:cs="Courier New" w:hint="default"/>
      </w:rPr>
    </w:lvl>
    <w:lvl w:ilvl="8" w:tplc="20000005" w:tentative="1">
      <w:start w:val="1"/>
      <w:numFmt w:val="bullet"/>
      <w:lvlText w:val=""/>
      <w:lvlJc w:val="left"/>
      <w:pPr>
        <w:ind w:left="7264" w:hanging="360"/>
      </w:pPr>
      <w:rPr>
        <w:rFonts w:ascii="Wingdings" w:hAnsi="Wingdings" w:hint="default"/>
      </w:rPr>
    </w:lvl>
  </w:abstractNum>
  <w:abstractNum w:abstractNumId="3" w15:restartNumberingAfterBreak="0">
    <w:nsid w:val="04B9605C"/>
    <w:multiLevelType w:val="hybridMultilevel"/>
    <w:tmpl w:val="33B88F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0D1274F"/>
    <w:multiLevelType w:val="hybridMultilevel"/>
    <w:tmpl w:val="56A43C8E"/>
    <w:lvl w:ilvl="0" w:tplc="3230A102">
      <w:start w:val="1"/>
      <w:numFmt w:val="decimal"/>
      <w:lvlText w:val="%1)"/>
      <w:lvlJc w:val="left"/>
      <w:pPr>
        <w:ind w:left="1129" w:hanging="42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5" w15:restartNumberingAfterBreak="0">
    <w:nsid w:val="22CE6BFB"/>
    <w:multiLevelType w:val="hybridMultilevel"/>
    <w:tmpl w:val="7E80836E"/>
    <w:lvl w:ilvl="0" w:tplc="652A714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28AC0F72"/>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2E3C0126"/>
    <w:multiLevelType w:val="hybridMultilevel"/>
    <w:tmpl w:val="1FA8B0A6"/>
    <w:lvl w:ilvl="0" w:tplc="02002A82">
      <w:start w:val="2"/>
      <w:numFmt w:val="bullet"/>
      <w:lvlText w:val="-"/>
      <w:lvlJc w:val="left"/>
      <w:pPr>
        <w:ind w:left="1770" w:hanging="360"/>
      </w:pPr>
      <w:rPr>
        <w:rFonts w:ascii="Times New Roman" w:eastAsia="Times New Roman" w:hAnsi="Times New Roman" w:cs="Times New Roman"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8" w15:restartNumberingAfterBreak="0">
    <w:nsid w:val="45366357"/>
    <w:multiLevelType w:val="hybridMultilevel"/>
    <w:tmpl w:val="30C21128"/>
    <w:lvl w:ilvl="0" w:tplc="04220011">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46062775"/>
    <w:multiLevelType w:val="hybridMultilevel"/>
    <w:tmpl w:val="2E50064E"/>
    <w:lvl w:ilvl="0" w:tplc="0FE042C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0" w15:restartNumberingAfterBreak="0">
    <w:nsid w:val="48994F82"/>
    <w:multiLevelType w:val="hybridMultilevel"/>
    <w:tmpl w:val="0B783FB2"/>
    <w:lvl w:ilvl="0" w:tplc="7458E43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A3F258A"/>
    <w:multiLevelType w:val="hybridMultilevel"/>
    <w:tmpl w:val="508464DC"/>
    <w:lvl w:ilvl="0" w:tplc="567E7872">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2" w15:restartNumberingAfterBreak="0">
    <w:nsid w:val="4D5C7646"/>
    <w:multiLevelType w:val="hybridMultilevel"/>
    <w:tmpl w:val="6D6671F0"/>
    <w:lvl w:ilvl="0" w:tplc="8190EF6A">
      <w:start w:val="1"/>
      <w:numFmt w:val="decimal"/>
      <w:lvlText w:val="%1)"/>
      <w:lvlJc w:val="left"/>
      <w:pPr>
        <w:ind w:left="1144" w:hanging="360"/>
      </w:pPr>
      <w:rPr>
        <w:rFonts w:hint="default"/>
      </w:rPr>
    </w:lvl>
    <w:lvl w:ilvl="1" w:tplc="20000019" w:tentative="1">
      <w:start w:val="1"/>
      <w:numFmt w:val="lowerLetter"/>
      <w:lvlText w:val="%2."/>
      <w:lvlJc w:val="left"/>
      <w:pPr>
        <w:ind w:left="1864" w:hanging="360"/>
      </w:pPr>
    </w:lvl>
    <w:lvl w:ilvl="2" w:tplc="2000001B" w:tentative="1">
      <w:start w:val="1"/>
      <w:numFmt w:val="lowerRoman"/>
      <w:lvlText w:val="%3."/>
      <w:lvlJc w:val="right"/>
      <w:pPr>
        <w:ind w:left="2584" w:hanging="180"/>
      </w:pPr>
    </w:lvl>
    <w:lvl w:ilvl="3" w:tplc="2000000F" w:tentative="1">
      <w:start w:val="1"/>
      <w:numFmt w:val="decimal"/>
      <w:lvlText w:val="%4."/>
      <w:lvlJc w:val="left"/>
      <w:pPr>
        <w:ind w:left="3304" w:hanging="360"/>
      </w:pPr>
    </w:lvl>
    <w:lvl w:ilvl="4" w:tplc="20000019" w:tentative="1">
      <w:start w:val="1"/>
      <w:numFmt w:val="lowerLetter"/>
      <w:lvlText w:val="%5."/>
      <w:lvlJc w:val="left"/>
      <w:pPr>
        <w:ind w:left="4024" w:hanging="360"/>
      </w:pPr>
    </w:lvl>
    <w:lvl w:ilvl="5" w:tplc="2000001B" w:tentative="1">
      <w:start w:val="1"/>
      <w:numFmt w:val="lowerRoman"/>
      <w:lvlText w:val="%6."/>
      <w:lvlJc w:val="right"/>
      <w:pPr>
        <w:ind w:left="4744" w:hanging="180"/>
      </w:pPr>
    </w:lvl>
    <w:lvl w:ilvl="6" w:tplc="2000000F" w:tentative="1">
      <w:start w:val="1"/>
      <w:numFmt w:val="decimal"/>
      <w:lvlText w:val="%7."/>
      <w:lvlJc w:val="left"/>
      <w:pPr>
        <w:ind w:left="5464" w:hanging="360"/>
      </w:pPr>
    </w:lvl>
    <w:lvl w:ilvl="7" w:tplc="20000019" w:tentative="1">
      <w:start w:val="1"/>
      <w:numFmt w:val="lowerLetter"/>
      <w:lvlText w:val="%8."/>
      <w:lvlJc w:val="left"/>
      <w:pPr>
        <w:ind w:left="6184" w:hanging="360"/>
      </w:pPr>
    </w:lvl>
    <w:lvl w:ilvl="8" w:tplc="2000001B" w:tentative="1">
      <w:start w:val="1"/>
      <w:numFmt w:val="lowerRoman"/>
      <w:lvlText w:val="%9."/>
      <w:lvlJc w:val="right"/>
      <w:pPr>
        <w:ind w:left="6904" w:hanging="180"/>
      </w:pPr>
    </w:lvl>
  </w:abstractNum>
  <w:abstractNum w:abstractNumId="13" w15:restartNumberingAfterBreak="0">
    <w:nsid w:val="50E641BB"/>
    <w:multiLevelType w:val="hybridMultilevel"/>
    <w:tmpl w:val="01B265EE"/>
    <w:lvl w:ilvl="0" w:tplc="0AEAFF40">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4" w15:restartNumberingAfterBreak="0">
    <w:nsid w:val="52F07D9E"/>
    <w:multiLevelType w:val="hybridMultilevel"/>
    <w:tmpl w:val="62025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3E4273"/>
    <w:multiLevelType w:val="hybridMultilevel"/>
    <w:tmpl w:val="7A245DD4"/>
    <w:lvl w:ilvl="0" w:tplc="BBA2C9BA">
      <w:start w:val="1"/>
      <w:numFmt w:val="decimal"/>
      <w:lvlText w:val="%1."/>
      <w:lvlJc w:val="left"/>
      <w:pPr>
        <w:ind w:left="703" w:hanging="480"/>
      </w:pPr>
      <w:rPr>
        <w:rFonts w:hint="default"/>
      </w:rPr>
    </w:lvl>
    <w:lvl w:ilvl="1" w:tplc="04220019" w:tentative="1">
      <w:start w:val="1"/>
      <w:numFmt w:val="lowerLetter"/>
      <w:lvlText w:val="%2."/>
      <w:lvlJc w:val="left"/>
      <w:pPr>
        <w:ind w:left="1303" w:hanging="360"/>
      </w:pPr>
    </w:lvl>
    <w:lvl w:ilvl="2" w:tplc="0422001B" w:tentative="1">
      <w:start w:val="1"/>
      <w:numFmt w:val="lowerRoman"/>
      <w:lvlText w:val="%3."/>
      <w:lvlJc w:val="right"/>
      <w:pPr>
        <w:ind w:left="2023" w:hanging="180"/>
      </w:pPr>
    </w:lvl>
    <w:lvl w:ilvl="3" w:tplc="0422000F" w:tentative="1">
      <w:start w:val="1"/>
      <w:numFmt w:val="decimal"/>
      <w:lvlText w:val="%4."/>
      <w:lvlJc w:val="left"/>
      <w:pPr>
        <w:ind w:left="2743" w:hanging="360"/>
      </w:pPr>
    </w:lvl>
    <w:lvl w:ilvl="4" w:tplc="04220019" w:tentative="1">
      <w:start w:val="1"/>
      <w:numFmt w:val="lowerLetter"/>
      <w:lvlText w:val="%5."/>
      <w:lvlJc w:val="left"/>
      <w:pPr>
        <w:ind w:left="3463" w:hanging="360"/>
      </w:pPr>
    </w:lvl>
    <w:lvl w:ilvl="5" w:tplc="0422001B" w:tentative="1">
      <w:start w:val="1"/>
      <w:numFmt w:val="lowerRoman"/>
      <w:lvlText w:val="%6."/>
      <w:lvlJc w:val="right"/>
      <w:pPr>
        <w:ind w:left="4183" w:hanging="180"/>
      </w:pPr>
    </w:lvl>
    <w:lvl w:ilvl="6" w:tplc="0422000F" w:tentative="1">
      <w:start w:val="1"/>
      <w:numFmt w:val="decimal"/>
      <w:lvlText w:val="%7."/>
      <w:lvlJc w:val="left"/>
      <w:pPr>
        <w:ind w:left="4903" w:hanging="360"/>
      </w:pPr>
    </w:lvl>
    <w:lvl w:ilvl="7" w:tplc="04220019" w:tentative="1">
      <w:start w:val="1"/>
      <w:numFmt w:val="lowerLetter"/>
      <w:lvlText w:val="%8."/>
      <w:lvlJc w:val="left"/>
      <w:pPr>
        <w:ind w:left="5623" w:hanging="360"/>
      </w:pPr>
    </w:lvl>
    <w:lvl w:ilvl="8" w:tplc="0422001B" w:tentative="1">
      <w:start w:val="1"/>
      <w:numFmt w:val="lowerRoman"/>
      <w:lvlText w:val="%9."/>
      <w:lvlJc w:val="right"/>
      <w:pPr>
        <w:ind w:left="6343" w:hanging="180"/>
      </w:pPr>
    </w:lvl>
  </w:abstractNum>
  <w:abstractNum w:abstractNumId="16" w15:restartNumberingAfterBreak="0">
    <w:nsid w:val="58F57273"/>
    <w:multiLevelType w:val="multilevel"/>
    <w:tmpl w:val="E52C67C4"/>
    <w:lvl w:ilvl="0">
      <w:start w:val="11"/>
      <w:numFmt w:val="decimal"/>
      <w:lvlText w:val="%1"/>
      <w:lvlJc w:val="left"/>
      <w:pPr>
        <w:ind w:left="328" w:hanging="869"/>
      </w:pPr>
      <w:rPr>
        <w:rFonts w:hint="default"/>
        <w:lang w:val="uk-UA" w:eastAsia="en-US" w:bidi="ar-SA"/>
      </w:rPr>
    </w:lvl>
    <w:lvl w:ilvl="1">
      <w:start w:val="4"/>
      <w:numFmt w:val="decimal"/>
      <w:lvlText w:val="%1.%2"/>
      <w:lvlJc w:val="left"/>
      <w:pPr>
        <w:ind w:left="328" w:hanging="869"/>
      </w:pPr>
      <w:rPr>
        <w:rFonts w:hint="default"/>
        <w:lang w:val="uk-UA" w:eastAsia="en-US" w:bidi="ar-SA"/>
      </w:rPr>
    </w:lvl>
    <w:lvl w:ilvl="2">
      <w:start w:val="6"/>
      <w:numFmt w:val="decimal"/>
      <w:lvlText w:val="%1.%2.%3."/>
      <w:lvlJc w:val="left"/>
      <w:pPr>
        <w:ind w:left="328" w:hanging="869"/>
      </w:pPr>
      <w:rPr>
        <w:rFonts w:hint="default"/>
        <w:spacing w:val="0"/>
        <w:w w:val="95"/>
        <w:lang w:val="uk-UA" w:eastAsia="en-US" w:bidi="ar-SA"/>
      </w:rPr>
    </w:lvl>
    <w:lvl w:ilvl="3">
      <w:numFmt w:val="bullet"/>
      <w:lvlText w:val="•"/>
      <w:lvlJc w:val="left"/>
      <w:pPr>
        <w:ind w:left="3200" w:hanging="869"/>
      </w:pPr>
      <w:rPr>
        <w:rFonts w:hint="default"/>
        <w:lang w:val="uk-UA" w:eastAsia="en-US" w:bidi="ar-SA"/>
      </w:rPr>
    </w:lvl>
    <w:lvl w:ilvl="4">
      <w:numFmt w:val="bullet"/>
      <w:lvlText w:val="•"/>
      <w:lvlJc w:val="left"/>
      <w:pPr>
        <w:ind w:left="4160" w:hanging="869"/>
      </w:pPr>
      <w:rPr>
        <w:rFonts w:hint="default"/>
        <w:lang w:val="uk-UA" w:eastAsia="en-US" w:bidi="ar-SA"/>
      </w:rPr>
    </w:lvl>
    <w:lvl w:ilvl="5">
      <w:numFmt w:val="bullet"/>
      <w:lvlText w:val="•"/>
      <w:lvlJc w:val="left"/>
      <w:pPr>
        <w:ind w:left="5120" w:hanging="869"/>
      </w:pPr>
      <w:rPr>
        <w:rFonts w:hint="default"/>
        <w:lang w:val="uk-UA" w:eastAsia="en-US" w:bidi="ar-SA"/>
      </w:rPr>
    </w:lvl>
    <w:lvl w:ilvl="6">
      <w:numFmt w:val="bullet"/>
      <w:lvlText w:val="•"/>
      <w:lvlJc w:val="left"/>
      <w:pPr>
        <w:ind w:left="6080" w:hanging="869"/>
      </w:pPr>
      <w:rPr>
        <w:rFonts w:hint="default"/>
        <w:lang w:val="uk-UA" w:eastAsia="en-US" w:bidi="ar-SA"/>
      </w:rPr>
    </w:lvl>
    <w:lvl w:ilvl="7">
      <w:numFmt w:val="bullet"/>
      <w:lvlText w:val="•"/>
      <w:lvlJc w:val="left"/>
      <w:pPr>
        <w:ind w:left="7040" w:hanging="869"/>
      </w:pPr>
      <w:rPr>
        <w:rFonts w:hint="default"/>
        <w:lang w:val="uk-UA" w:eastAsia="en-US" w:bidi="ar-SA"/>
      </w:rPr>
    </w:lvl>
    <w:lvl w:ilvl="8">
      <w:numFmt w:val="bullet"/>
      <w:lvlText w:val="•"/>
      <w:lvlJc w:val="left"/>
      <w:pPr>
        <w:ind w:left="8000" w:hanging="869"/>
      </w:pPr>
      <w:rPr>
        <w:rFonts w:hint="default"/>
        <w:lang w:val="uk-UA" w:eastAsia="en-US" w:bidi="ar-SA"/>
      </w:rPr>
    </w:lvl>
  </w:abstractNum>
  <w:abstractNum w:abstractNumId="17" w15:restartNumberingAfterBreak="0">
    <w:nsid w:val="59457E1E"/>
    <w:multiLevelType w:val="hybridMultilevel"/>
    <w:tmpl w:val="7CCE62CC"/>
    <w:lvl w:ilvl="0" w:tplc="BCE8A69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8" w15:restartNumberingAfterBreak="0">
    <w:nsid w:val="5D931ADC"/>
    <w:multiLevelType w:val="hybridMultilevel"/>
    <w:tmpl w:val="BCACC8A6"/>
    <w:lvl w:ilvl="0" w:tplc="5EB011AE">
      <w:start w:val="4"/>
      <w:numFmt w:val="bullet"/>
      <w:lvlText w:val="-"/>
      <w:lvlJc w:val="left"/>
      <w:pPr>
        <w:ind w:left="1110" w:hanging="360"/>
      </w:pPr>
      <w:rPr>
        <w:rFonts w:ascii="Times New Roman" w:eastAsia="Times New Roman" w:hAnsi="Times New Roman"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19" w15:restartNumberingAfterBreak="0">
    <w:nsid w:val="64403A45"/>
    <w:multiLevelType w:val="hybridMultilevel"/>
    <w:tmpl w:val="6B1C9D52"/>
    <w:lvl w:ilvl="0" w:tplc="174E5ACA">
      <w:numFmt w:val="bullet"/>
      <w:lvlText w:val="-"/>
      <w:lvlJc w:val="left"/>
      <w:pPr>
        <w:ind w:left="927" w:hanging="360"/>
      </w:pPr>
      <w:rPr>
        <w:rFonts w:ascii="Times New Roman" w:eastAsia="Andale Sans U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6669074F"/>
    <w:multiLevelType w:val="hybridMultilevel"/>
    <w:tmpl w:val="21865A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9633D29"/>
    <w:multiLevelType w:val="hybridMultilevel"/>
    <w:tmpl w:val="D8ACDB76"/>
    <w:lvl w:ilvl="0" w:tplc="C93A32B6">
      <w:start w:val="1"/>
      <w:numFmt w:val="decimal"/>
      <w:lvlText w:val="%1)"/>
      <w:lvlJc w:val="left"/>
      <w:pPr>
        <w:ind w:left="1728" w:hanging="990"/>
      </w:pPr>
      <w:rPr>
        <w:rFonts w:hint="default"/>
      </w:rPr>
    </w:lvl>
    <w:lvl w:ilvl="1" w:tplc="04190019" w:tentative="1">
      <w:start w:val="1"/>
      <w:numFmt w:val="lowerLetter"/>
      <w:lvlText w:val="%2."/>
      <w:lvlJc w:val="left"/>
      <w:pPr>
        <w:ind w:left="1818" w:hanging="360"/>
      </w:pPr>
    </w:lvl>
    <w:lvl w:ilvl="2" w:tplc="0419001B" w:tentative="1">
      <w:start w:val="1"/>
      <w:numFmt w:val="lowerRoman"/>
      <w:lvlText w:val="%3."/>
      <w:lvlJc w:val="right"/>
      <w:pPr>
        <w:ind w:left="2538" w:hanging="180"/>
      </w:pPr>
    </w:lvl>
    <w:lvl w:ilvl="3" w:tplc="0419000F" w:tentative="1">
      <w:start w:val="1"/>
      <w:numFmt w:val="decimal"/>
      <w:lvlText w:val="%4."/>
      <w:lvlJc w:val="left"/>
      <w:pPr>
        <w:ind w:left="3258" w:hanging="360"/>
      </w:pPr>
    </w:lvl>
    <w:lvl w:ilvl="4" w:tplc="04190019" w:tentative="1">
      <w:start w:val="1"/>
      <w:numFmt w:val="lowerLetter"/>
      <w:lvlText w:val="%5."/>
      <w:lvlJc w:val="left"/>
      <w:pPr>
        <w:ind w:left="3978" w:hanging="360"/>
      </w:pPr>
    </w:lvl>
    <w:lvl w:ilvl="5" w:tplc="0419001B" w:tentative="1">
      <w:start w:val="1"/>
      <w:numFmt w:val="lowerRoman"/>
      <w:lvlText w:val="%6."/>
      <w:lvlJc w:val="right"/>
      <w:pPr>
        <w:ind w:left="4698" w:hanging="180"/>
      </w:pPr>
    </w:lvl>
    <w:lvl w:ilvl="6" w:tplc="0419000F" w:tentative="1">
      <w:start w:val="1"/>
      <w:numFmt w:val="decimal"/>
      <w:lvlText w:val="%7."/>
      <w:lvlJc w:val="left"/>
      <w:pPr>
        <w:ind w:left="5418" w:hanging="360"/>
      </w:pPr>
    </w:lvl>
    <w:lvl w:ilvl="7" w:tplc="04190019" w:tentative="1">
      <w:start w:val="1"/>
      <w:numFmt w:val="lowerLetter"/>
      <w:lvlText w:val="%8."/>
      <w:lvlJc w:val="left"/>
      <w:pPr>
        <w:ind w:left="6138" w:hanging="360"/>
      </w:pPr>
    </w:lvl>
    <w:lvl w:ilvl="8" w:tplc="0419001B" w:tentative="1">
      <w:start w:val="1"/>
      <w:numFmt w:val="lowerRoman"/>
      <w:lvlText w:val="%9."/>
      <w:lvlJc w:val="right"/>
      <w:pPr>
        <w:ind w:left="6858" w:hanging="180"/>
      </w:pPr>
    </w:lvl>
  </w:abstractNum>
  <w:abstractNum w:abstractNumId="22" w15:restartNumberingAfterBreak="0">
    <w:nsid w:val="6B9A3267"/>
    <w:multiLevelType w:val="hybridMultilevel"/>
    <w:tmpl w:val="F63E5746"/>
    <w:lvl w:ilvl="0" w:tplc="4D9841F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71E95336"/>
    <w:multiLevelType w:val="hybridMultilevel"/>
    <w:tmpl w:val="1A545B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3C93113"/>
    <w:multiLevelType w:val="hybridMultilevel"/>
    <w:tmpl w:val="E5F2F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F7E5CDC"/>
    <w:multiLevelType w:val="hybridMultilevel"/>
    <w:tmpl w:val="092C4288"/>
    <w:lvl w:ilvl="0" w:tplc="D0C00FD8">
      <w:start w:val="1"/>
      <w:numFmt w:val="decimal"/>
      <w:lvlText w:val="%1."/>
      <w:lvlJc w:val="left"/>
      <w:pPr>
        <w:ind w:left="258" w:hanging="360"/>
      </w:pPr>
      <w:rPr>
        <w:rFonts w:eastAsia="Times New Roman"/>
        <w:b/>
        <w:bCs/>
        <w:i w:val="0"/>
        <w:iCs w:val="0"/>
        <w:color w:val="000000"/>
      </w:rPr>
    </w:lvl>
    <w:lvl w:ilvl="1" w:tplc="04220019">
      <w:start w:val="1"/>
      <w:numFmt w:val="lowerLetter"/>
      <w:lvlText w:val="%2."/>
      <w:lvlJc w:val="left"/>
      <w:pPr>
        <w:ind w:left="978" w:hanging="360"/>
      </w:pPr>
    </w:lvl>
    <w:lvl w:ilvl="2" w:tplc="0422001B">
      <w:start w:val="1"/>
      <w:numFmt w:val="lowerRoman"/>
      <w:lvlText w:val="%3."/>
      <w:lvlJc w:val="right"/>
      <w:pPr>
        <w:ind w:left="1698" w:hanging="180"/>
      </w:pPr>
    </w:lvl>
    <w:lvl w:ilvl="3" w:tplc="0422000F">
      <w:start w:val="1"/>
      <w:numFmt w:val="decimal"/>
      <w:lvlText w:val="%4."/>
      <w:lvlJc w:val="left"/>
      <w:pPr>
        <w:ind w:left="2418" w:hanging="360"/>
      </w:pPr>
    </w:lvl>
    <w:lvl w:ilvl="4" w:tplc="04220019">
      <w:start w:val="1"/>
      <w:numFmt w:val="lowerLetter"/>
      <w:lvlText w:val="%5."/>
      <w:lvlJc w:val="left"/>
      <w:pPr>
        <w:ind w:left="3138" w:hanging="360"/>
      </w:pPr>
    </w:lvl>
    <w:lvl w:ilvl="5" w:tplc="0422001B">
      <w:start w:val="1"/>
      <w:numFmt w:val="lowerRoman"/>
      <w:lvlText w:val="%6."/>
      <w:lvlJc w:val="right"/>
      <w:pPr>
        <w:ind w:left="3858" w:hanging="180"/>
      </w:pPr>
    </w:lvl>
    <w:lvl w:ilvl="6" w:tplc="0422000F">
      <w:start w:val="1"/>
      <w:numFmt w:val="decimal"/>
      <w:lvlText w:val="%7."/>
      <w:lvlJc w:val="left"/>
      <w:pPr>
        <w:ind w:left="4578" w:hanging="360"/>
      </w:pPr>
    </w:lvl>
    <w:lvl w:ilvl="7" w:tplc="04220019">
      <w:start w:val="1"/>
      <w:numFmt w:val="lowerLetter"/>
      <w:lvlText w:val="%8."/>
      <w:lvlJc w:val="left"/>
      <w:pPr>
        <w:ind w:left="5298" w:hanging="360"/>
      </w:pPr>
    </w:lvl>
    <w:lvl w:ilvl="8" w:tplc="0422001B">
      <w:start w:val="1"/>
      <w:numFmt w:val="lowerRoman"/>
      <w:lvlText w:val="%9."/>
      <w:lvlJc w:val="right"/>
      <w:pPr>
        <w:ind w:left="6018" w:hanging="180"/>
      </w:pPr>
    </w:lvl>
  </w:abstractNum>
  <w:num w:numId="1">
    <w:abstractNumId w:val="21"/>
  </w:num>
  <w:num w:numId="2">
    <w:abstractNumId w:val="1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5"/>
  </w:num>
  <w:num w:numId="7">
    <w:abstractNumId w:val="8"/>
  </w:num>
  <w:num w:numId="8">
    <w:abstractNumId w:val="6"/>
  </w:num>
  <w:num w:numId="9">
    <w:abstractNumId w:val="18"/>
  </w:num>
  <w:num w:numId="10">
    <w:abstractNumId w:val="19"/>
  </w:num>
  <w:num w:numId="11">
    <w:abstractNumId w:val="14"/>
  </w:num>
  <w:num w:numId="12">
    <w:abstractNumId w:val="24"/>
  </w:num>
  <w:num w:numId="13">
    <w:abstractNumId w:val="23"/>
  </w:num>
  <w:num w:numId="14">
    <w:abstractNumId w:val="4"/>
  </w:num>
  <w:num w:numId="15">
    <w:abstractNumId w:val="17"/>
  </w:num>
  <w:num w:numId="16">
    <w:abstractNumId w:val="9"/>
  </w:num>
  <w:num w:numId="17">
    <w:abstractNumId w:val="22"/>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0"/>
  </w:num>
  <w:num w:numId="22">
    <w:abstractNumId w:val="10"/>
  </w:num>
  <w:num w:numId="23">
    <w:abstractNumId w:val="7"/>
  </w:num>
  <w:num w:numId="24">
    <w:abstractNumId w:val="16"/>
  </w:num>
  <w:num w:numId="25">
    <w:abstractNumId w:val="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E30"/>
    <w:rsid w:val="00002C80"/>
    <w:rsid w:val="0000333F"/>
    <w:rsid w:val="0000354A"/>
    <w:rsid w:val="00003CA8"/>
    <w:rsid w:val="0000434B"/>
    <w:rsid w:val="00004731"/>
    <w:rsid w:val="00004F4D"/>
    <w:rsid w:val="00005714"/>
    <w:rsid w:val="00005D5F"/>
    <w:rsid w:val="00006EC0"/>
    <w:rsid w:val="00010762"/>
    <w:rsid w:val="00010E58"/>
    <w:rsid w:val="00012079"/>
    <w:rsid w:val="00012C08"/>
    <w:rsid w:val="0001414D"/>
    <w:rsid w:val="000145C9"/>
    <w:rsid w:val="000156FA"/>
    <w:rsid w:val="00015796"/>
    <w:rsid w:val="000157E0"/>
    <w:rsid w:val="00016DCE"/>
    <w:rsid w:val="00020546"/>
    <w:rsid w:val="00020565"/>
    <w:rsid w:val="00020B53"/>
    <w:rsid w:val="00021CA0"/>
    <w:rsid w:val="00021E69"/>
    <w:rsid w:val="00022175"/>
    <w:rsid w:val="00023367"/>
    <w:rsid w:val="0002509A"/>
    <w:rsid w:val="00027F72"/>
    <w:rsid w:val="00030B6C"/>
    <w:rsid w:val="000334DB"/>
    <w:rsid w:val="0003395F"/>
    <w:rsid w:val="00034797"/>
    <w:rsid w:val="000362E4"/>
    <w:rsid w:val="00037BA4"/>
    <w:rsid w:val="000402FB"/>
    <w:rsid w:val="0004087C"/>
    <w:rsid w:val="00040964"/>
    <w:rsid w:val="000414F2"/>
    <w:rsid w:val="00042389"/>
    <w:rsid w:val="00043488"/>
    <w:rsid w:val="00044486"/>
    <w:rsid w:val="00044CAF"/>
    <w:rsid w:val="00044D14"/>
    <w:rsid w:val="00044D67"/>
    <w:rsid w:val="00046CFE"/>
    <w:rsid w:val="00050544"/>
    <w:rsid w:val="00050E2D"/>
    <w:rsid w:val="00052056"/>
    <w:rsid w:val="0005219E"/>
    <w:rsid w:val="00052C17"/>
    <w:rsid w:val="00052FFD"/>
    <w:rsid w:val="0005431B"/>
    <w:rsid w:val="00054DDC"/>
    <w:rsid w:val="00055095"/>
    <w:rsid w:val="000557EC"/>
    <w:rsid w:val="000571A9"/>
    <w:rsid w:val="0005764B"/>
    <w:rsid w:val="00060A0F"/>
    <w:rsid w:val="00061F4F"/>
    <w:rsid w:val="00062180"/>
    <w:rsid w:val="00062B41"/>
    <w:rsid w:val="00063D28"/>
    <w:rsid w:val="000642EA"/>
    <w:rsid w:val="000662AE"/>
    <w:rsid w:val="000666C9"/>
    <w:rsid w:val="00066FDC"/>
    <w:rsid w:val="00067576"/>
    <w:rsid w:val="000676D9"/>
    <w:rsid w:val="000700E5"/>
    <w:rsid w:val="0007213C"/>
    <w:rsid w:val="00072208"/>
    <w:rsid w:val="00072796"/>
    <w:rsid w:val="00073808"/>
    <w:rsid w:val="00073EB6"/>
    <w:rsid w:val="00073FAF"/>
    <w:rsid w:val="000751B3"/>
    <w:rsid w:val="00076006"/>
    <w:rsid w:val="000773B0"/>
    <w:rsid w:val="00077FD2"/>
    <w:rsid w:val="000808F2"/>
    <w:rsid w:val="00081063"/>
    <w:rsid w:val="00082C30"/>
    <w:rsid w:val="00083251"/>
    <w:rsid w:val="000843BA"/>
    <w:rsid w:val="00084A8E"/>
    <w:rsid w:val="00084D1A"/>
    <w:rsid w:val="00084F47"/>
    <w:rsid w:val="0008619B"/>
    <w:rsid w:val="0008743B"/>
    <w:rsid w:val="00087C37"/>
    <w:rsid w:val="000908FF"/>
    <w:rsid w:val="00090E46"/>
    <w:rsid w:val="000910D7"/>
    <w:rsid w:val="00092310"/>
    <w:rsid w:val="000925E8"/>
    <w:rsid w:val="0009297E"/>
    <w:rsid w:val="0009438D"/>
    <w:rsid w:val="00095E54"/>
    <w:rsid w:val="00096C49"/>
    <w:rsid w:val="00096CF6"/>
    <w:rsid w:val="00097188"/>
    <w:rsid w:val="000A0D06"/>
    <w:rsid w:val="000A0E5D"/>
    <w:rsid w:val="000A1246"/>
    <w:rsid w:val="000A1661"/>
    <w:rsid w:val="000A1CE3"/>
    <w:rsid w:val="000A3BD4"/>
    <w:rsid w:val="000A44D3"/>
    <w:rsid w:val="000A44E4"/>
    <w:rsid w:val="000A45D5"/>
    <w:rsid w:val="000A4E3E"/>
    <w:rsid w:val="000A55CD"/>
    <w:rsid w:val="000A594B"/>
    <w:rsid w:val="000A5AFE"/>
    <w:rsid w:val="000A7C1D"/>
    <w:rsid w:val="000B0015"/>
    <w:rsid w:val="000B042D"/>
    <w:rsid w:val="000B1727"/>
    <w:rsid w:val="000B1BDD"/>
    <w:rsid w:val="000B39B0"/>
    <w:rsid w:val="000B483F"/>
    <w:rsid w:val="000B4C69"/>
    <w:rsid w:val="000B4E48"/>
    <w:rsid w:val="000B6792"/>
    <w:rsid w:val="000B6A4E"/>
    <w:rsid w:val="000B7277"/>
    <w:rsid w:val="000B7898"/>
    <w:rsid w:val="000C03BC"/>
    <w:rsid w:val="000C042A"/>
    <w:rsid w:val="000C0EBE"/>
    <w:rsid w:val="000C1B45"/>
    <w:rsid w:val="000C358F"/>
    <w:rsid w:val="000C35EB"/>
    <w:rsid w:val="000C3D2E"/>
    <w:rsid w:val="000C3D6D"/>
    <w:rsid w:val="000C5880"/>
    <w:rsid w:val="000C5B9E"/>
    <w:rsid w:val="000C5DAB"/>
    <w:rsid w:val="000C669D"/>
    <w:rsid w:val="000D03F3"/>
    <w:rsid w:val="000D24FC"/>
    <w:rsid w:val="000D5BDC"/>
    <w:rsid w:val="000D5D91"/>
    <w:rsid w:val="000D6843"/>
    <w:rsid w:val="000D687F"/>
    <w:rsid w:val="000D6D09"/>
    <w:rsid w:val="000D6D39"/>
    <w:rsid w:val="000D769D"/>
    <w:rsid w:val="000D7B01"/>
    <w:rsid w:val="000E07CC"/>
    <w:rsid w:val="000E15CB"/>
    <w:rsid w:val="000E1F52"/>
    <w:rsid w:val="000E2AA4"/>
    <w:rsid w:val="000E39D6"/>
    <w:rsid w:val="000E4202"/>
    <w:rsid w:val="000E4C7D"/>
    <w:rsid w:val="000E5EE7"/>
    <w:rsid w:val="000E6121"/>
    <w:rsid w:val="000E677C"/>
    <w:rsid w:val="000E7450"/>
    <w:rsid w:val="000F12F9"/>
    <w:rsid w:val="000F1D5F"/>
    <w:rsid w:val="000F1E30"/>
    <w:rsid w:val="000F3E22"/>
    <w:rsid w:val="000F4161"/>
    <w:rsid w:val="000F58F7"/>
    <w:rsid w:val="000F7667"/>
    <w:rsid w:val="001007AF"/>
    <w:rsid w:val="001017DE"/>
    <w:rsid w:val="00101A7C"/>
    <w:rsid w:val="00101E31"/>
    <w:rsid w:val="0010407C"/>
    <w:rsid w:val="001047FC"/>
    <w:rsid w:val="00104C9C"/>
    <w:rsid w:val="0010557B"/>
    <w:rsid w:val="00106204"/>
    <w:rsid w:val="0010682C"/>
    <w:rsid w:val="00106EFA"/>
    <w:rsid w:val="00106FCA"/>
    <w:rsid w:val="0010755C"/>
    <w:rsid w:val="001077A3"/>
    <w:rsid w:val="00111734"/>
    <w:rsid w:val="00112116"/>
    <w:rsid w:val="0011323C"/>
    <w:rsid w:val="001145DF"/>
    <w:rsid w:val="00114CA1"/>
    <w:rsid w:val="001160D9"/>
    <w:rsid w:val="001163FB"/>
    <w:rsid w:val="00117706"/>
    <w:rsid w:val="00120BE8"/>
    <w:rsid w:val="00122E25"/>
    <w:rsid w:val="0012334F"/>
    <w:rsid w:val="0012336B"/>
    <w:rsid w:val="00123DE1"/>
    <w:rsid w:val="00123FF9"/>
    <w:rsid w:val="00124341"/>
    <w:rsid w:val="00124827"/>
    <w:rsid w:val="0012486F"/>
    <w:rsid w:val="00124DFD"/>
    <w:rsid w:val="00126E0A"/>
    <w:rsid w:val="00127215"/>
    <w:rsid w:val="00127AD5"/>
    <w:rsid w:val="00127D53"/>
    <w:rsid w:val="001300D7"/>
    <w:rsid w:val="00130690"/>
    <w:rsid w:val="001312C3"/>
    <w:rsid w:val="00133C87"/>
    <w:rsid w:val="00133D9E"/>
    <w:rsid w:val="00133F3A"/>
    <w:rsid w:val="00137196"/>
    <w:rsid w:val="00140B9B"/>
    <w:rsid w:val="001413AD"/>
    <w:rsid w:val="001420CD"/>
    <w:rsid w:val="00143C2C"/>
    <w:rsid w:val="0014450F"/>
    <w:rsid w:val="001446D7"/>
    <w:rsid w:val="00144B3D"/>
    <w:rsid w:val="0014564F"/>
    <w:rsid w:val="001473FE"/>
    <w:rsid w:val="001502BB"/>
    <w:rsid w:val="001502FC"/>
    <w:rsid w:val="00151283"/>
    <w:rsid w:val="00151C94"/>
    <w:rsid w:val="001572EC"/>
    <w:rsid w:val="00157373"/>
    <w:rsid w:val="00160E85"/>
    <w:rsid w:val="00161DB3"/>
    <w:rsid w:val="001622DD"/>
    <w:rsid w:val="001627EF"/>
    <w:rsid w:val="00162CD0"/>
    <w:rsid w:val="00163305"/>
    <w:rsid w:val="001646F1"/>
    <w:rsid w:val="00164872"/>
    <w:rsid w:val="001669BF"/>
    <w:rsid w:val="00166C2C"/>
    <w:rsid w:val="001703DB"/>
    <w:rsid w:val="0017211C"/>
    <w:rsid w:val="00172720"/>
    <w:rsid w:val="001732A0"/>
    <w:rsid w:val="001748F5"/>
    <w:rsid w:val="00174A07"/>
    <w:rsid w:val="0017576C"/>
    <w:rsid w:val="00176970"/>
    <w:rsid w:val="00176FFF"/>
    <w:rsid w:val="00180E0A"/>
    <w:rsid w:val="0018161D"/>
    <w:rsid w:val="00183162"/>
    <w:rsid w:val="001831A3"/>
    <w:rsid w:val="00184143"/>
    <w:rsid w:val="00184507"/>
    <w:rsid w:val="00184BD3"/>
    <w:rsid w:val="001852FB"/>
    <w:rsid w:val="0018678A"/>
    <w:rsid w:val="0018708A"/>
    <w:rsid w:val="00190516"/>
    <w:rsid w:val="00190B44"/>
    <w:rsid w:val="00192587"/>
    <w:rsid w:val="00192EAD"/>
    <w:rsid w:val="00193C3E"/>
    <w:rsid w:val="00193FE4"/>
    <w:rsid w:val="001947D2"/>
    <w:rsid w:val="00195A47"/>
    <w:rsid w:val="00195D17"/>
    <w:rsid w:val="0019644F"/>
    <w:rsid w:val="00196782"/>
    <w:rsid w:val="001A100C"/>
    <w:rsid w:val="001A1B53"/>
    <w:rsid w:val="001A1DA3"/>
    <w:rsid w:val="001A2C81"/>
    <w:rsid w:val="001A3F74"/>
    <w:rsid w:val="001A51BC"/>
    <w:rsid w:val="001A54BF"/>
    <w:rsid w:val="001A6D13"/>
    <w:rsid w:val="001B2BF2"/>
    <w:rsid w:val="001B2CFF"/>
    <w:rsid w:val="001B2D6F"/>
    <w:rsid w:val="001B3CEE"/>
    <w:rsid w:val="001B40BB"/>
    <w:rsid w:val="001B46D7"/>
    <w:rsid w:val="001B4865"/>
    <w:rsid w:val="001B4AFA"/>
    <w:rsid w:val="001B4CE6"/>
    <w:rsid w:val="001B62B3"/>
    <w:rsid w:val="001B779F"/>
    <w:rsid w:val="001B7F23"/>
    <w:rsid w:val="001C0464"/>
    <w:rsid w:val="001C04CB"/>
    <w:rsid w:val="001C059C"/>
    <w:rsid w:val="001C0939"/>
    <w:rsid w:val="001C1976"/>
    <w:rsid w:val="001C1D18"/>
    <w:rsid w:val="001C2F09"/>
    <w:rsid w:val="001C3507"/>
    <w:rsid w:val="001C3E61"/>
    <w:rsid w:val="001C4AE4"/>
    <w:rsid w:val="001C7F41"/>
    <w:rsid w:val="001D1104"/>
    <w:rsid w:val="001D1912"/>
    <w:rsid w:val="001D1D54"/>
    <w:rsid w:val="001D1F4B"/>
    <w:rsid w:val="001D30D4"/>
    <w:rsid w:val="001D5920"/>
    <w:rsid w:val="001D5CDE"/>
    <w:rsid w:val="001D68F0"/>
    <w:rsid w:val="001D6CFE"/>
    <w:rsid w:val="001D7489"/>
    <w:rsid w:val="001D7656"/>
    <w:rsid w:val="001D7D43"/>
    <w:rsid w:val="001D7D66"/>
    <w:rsid w:val="001E0B3B"/>
    <w:rsid w:val="001E2137"/>
    <w:rsid w:val="001E25BE"/>
    <w:rsid w:val="001E3311"/>
    <w:rsid w:val="001E4AAF"/>
    <w:rsid w:val="001E4CE4"/>
    <w:rsid w:val="001E5C7D"/>
    <w:rsid w:val="001E7413"/>
    <w:rsid w:val="001F038A"/>
    <w:rsid w:val="001F068D"/>
    <w:rsid w:val="001F085F"/>
    <w:rsid w:val="001F111D"/>
    <w:rsid w:val="001F16FD"/>
    <w:rsid w:val="001F3974"/>
    <w:rsid w:val="001F4511"/>
    <w:rsid w:val="001F455C"/>
    <w:rsid w:val="001F6880"/>
    <w:rsid w:val="002026C9"/>
    <w:rsid w:val="00202CE5"/>
    <w:rsid w:val="002030FC"/>
    <w:rsid w:val="002033BE"/>
    <w:rsid w:val="00204AB1"/>
    <w:rsid w:val="002059A5"/>
    <w:rsid w:val="00205D32"/>
    <w:rsid w:val="00205FCB"/>
    <w:rsid w:val="00207232"/>
    <w:rsid w:val="00207901"/>
    <w:rsid w:val="00210069"/>
    <w:rsid w:val="00211524"/>
    <w:rsid w:val="00211528"/>
    <w:rsid w:val="002126A6"/>
    <w:rsid w:val="002138EF"/>
    <w:rsid w:val="002144F0"/>
    <w:rsid w:val="00216240"/>
    <w:rsid w:val="00216DF4"/>
    <w:rsid w:val="0021751C"/>
    <w:rsid w:val="00221BC7"/>
    <w:rsid w:val="00222097"/>
    <w:rsid w:val="00222D14"/>
    <w:rsid w:val="00223347"/>
    <w:rsid w:val="00223393"/>
    <w:rsid w:val="002242E7"/>
    <w:rsid w:val="002246CA"/>
    <w:rsid w:val="0022642F"/>
    <w:rsid w:val="002268D8"/>
    <w:rsid w:val="0022772D"/>
    <w:rsid w:val="00227C25"/>
    <w:rsid w:val="0023069E"/>
    <w:rsid w:val="002306B3"/>
    <w:rsid w:val="002322A1"/>
    <w:rsid w:val="002332D3"/>
    <w:rsid w:val="00233BED"/>
    <w:rsid w:val="00233CCE"/>
    <w:rsid w:val="002347B9"/>
    <w:rsid w:val="002408D8"/>
    <w:rsid w:val="00240E61"/>
    <w:rsid w:val="0024132B"/>
    <w:rsid w:val="00241C28"/>
    <w:rsid w:val="00242295"/>
    <w:rsid w:val="00242C79"/>
    <w:rsid w:val="00243130"/>
    <w:rsid w:val="002440FB"/>
    <w:rsid w:val="00244CAC"/>
    <w:rsid w:val="00245701"/>
    <w:rsid w:val="00247655"/>
    <w:rsid w:val="00247CE4"/>
    <w:rsid w:val="00247CEF"/>
    <w:rsid w:val="00250670"/>
    <w:rsid w:val="002509EC"/>
    <w:rsid w:val="002514C5"/>
    <w:rsid w:val="00251C23"/>
    <w:rsid w:val="0025216C"/>
    <w:rsid w:val="00252344"/>
    <w:rsid w:val="00252C32"/>
    <w:rsid w:val="002535B4"/>
    <w:rsid w:val="00253654"/>
    <w:rsid w:val="002579ED"/>
    <w:rsid w:val="00257B19"/>
    <w:rsid w:val="00257DDA"/>
    <w:rsid w:val="00262EDB"/>
    <w:rsid w:val="00263140"/>
    <w:rsid w:val="00263BF3"/>
    <w:rsid w:val="00264C33"/>
    <w:rsid w:val="00265C80"/>
    <w:rsid w:val="00267636"/>
    <w:rsid w:val="002708B7"/>
    <w:rsid w:val="002708BE"/>
    <w:rsid w:val="00271BB3"/>
    <w:rsid w:val="00273A93"/>
    <w:rsid w:val="00274B31"/>
    <w:rsid w:val="00274DB1"/>
    <w:rsid w:val="002753FD"/>
    <w:rsid w:val="002763E2"/>
    <w:rsid w:val="0027643C"/>
    <w:rsid w:val="00280531"/>
    <w:rsid w:val="00283531"/>
    <w:rsid w:val="0028363C"/>
    <w:rsid w:val="00284393"/>
    <w:rsid w:val="00284A3D"/>
    <w:rsid w:val="00286896"/>
    <w:rsid w:val="00286925"/>
    <w:rsid w:val="00287058"/>
    <w:rsid w:val="00291C31"/>
    <w:rsid w:val="002928EA"/>
    <w:rsid w:val="00293CED"/>
    <w:rsid w:val="002941B0"/>
    <w:rsid w:val="0029420B"/>
    <w:rsid w:val="002A11A7"/>
    <w:rsid w:val="002A22AA"/>
    <w:rsid w:val="002A4B7F"/>
    <w:rsid w:val="002A53E1"/>
    <w:rsid w:val="002A5830"/>
    <w:rsid w:val="002A5B8F"/>
    <w:rsid w:val="002A6A48"/>
    <w:rsid w:val="002A74CA"/>
    <w:rsid w:val="002A76B9"/>
    <w:rsid w:val="002B02AC"/>
    <w:rsid w:val="002B1EBB"/>
    <w:rsid w:val="002B2BC9"/>
    <w:rsid w:val="002B354E"/>
    <w:rsid w:val="002B3741"/>
    <w:rsid w:val="002B408A"/>
    <w:rsid w:val="002B4269"/>
    <w:rsid w:val="002B4764"/>
    <w:rsid w:val="002B59BB"/>
    <w:rsid w:val="002B7307"/>
    <w:rsid w:val="002C05B2"/>
    <w:rsid w:val="002C1B62"/>
    <w:rsid w:val="002C203D"/>
    <w:rsid w:val="002C35B4"/>
    <w:rsid w:val="002C3F0E"/>
    <w:rsid w:val="002C4066"/>
    <w:rsid w:val="002C4B7E"/>
    <w:rsid w:val="002C4D26"/>
    <w:rsid w:val="002C51BA"/>
    <w:rsid w:val="002C54AF"/>
    <w:rsid w:val="002C6C1E"/>
    <w:rsid w:val="002D1CC1"/>
    <w:rsid w:val="002D3E8C"/>
    <w:rsid w:val="002D4131"/>
    <w:rsid w:val="002D41D7"/>
    <w:rsid w:val="002D54FF"/>
    <w:rsid w:val="002D5E8F"/>
    <w:rsid w:val="002D648A"/>
    <w:rsid w:val="002D7C1E"/>
    <w:rsid w:val="002E06F7"/>
    <w:rsid w:val="002E0D86"/>
    <w:rsid w:val="002E1011"/>
    <w:rsid w:val="002E2AFD"/>
    <w:rsid w:val="002E30D6"/>
    <w:rsid w:val="002E31A8"/>
    <w:rsid w:val="002E31F1"/>
    <w:rsid w:val="002E33F0"/>
    <w:rsid w:val="002E49F7"/>
    <w:rsid w:val="002E4C03"/>
    <w:rsid w:val="002E6060"/>
    <w:rsid w:val="002E618C"/>
    <w:rsid w:val="002E640A"/>
    <w:rsid w:val="002E65B5"/>
    <w:rsid w:val="002E6B8D"/>
    <w:rsid w:val="002E6C71"/>
    <w:rsid w:val="002E755D"/>
    <w:rsid w:val="002E75B7"/>
    <w:rsid w:val="002F4144"/>
    <w:rsid w:val="002F4A70"/>
    <w:rsid w:val="002F4A86"/>
    <w:rsid w:val="002F54A1"/>
    <w:rsid w:val="002F6056"/>
    <w:rsid w:val="002F622C"/>
    <w:rsid w:val="002F7DBA"/>
    <w:rsid w:val="002F7F55"/>
    <w:rsid w:val="00300845"/>
    <w:rsid w:val="0030104A"/>
    <w:rsid w:val="0030248D"/>
    <w:rsid w:val="00302B42"/>
    <w:rsid w:val="00302F72"/>
    <w:rsid w:val="003053C9"/>
    <w:rsid w:val="003064CE"/>
    <w:rsid w:val="00306658"/>
    <w:rsid w:val="00306F6E"/>
    <w:rsid w:val="003070DE"/>
    <w:rsid w:val="00311378"/>
    <w:rsid w:val="0031139D"/>
    <w:rsid w:val="00312010"/>
    <w:rsid w:val="00314376"/>
    <w:rsid w:val="00314B24"/>
    <w:rsid w:val="00314C5A"/>
    <w:rsid w:val="003156EB"/>
    <w:rsid w:val="003160E4"/>
    <w:rsid w:val="00317377"/>
    <w:rsid w:val="00317780"/>
    <w:rsid w:val="00317CBB"/>
    <w:rsid w:val="0032004B"/>
    <w:rsid w:val="00320403"/>
    <w:rsid w:val="00321089"/>
    <w:rsid w:val="003215BC"/>
    <w:rsid w:val="003220DE"/>
    <w:rsid w:val="00323302"/>
    <w:rsid w:val="00324177"/>
    <w:rsid w:val="003241B5"/>
    <w:rsid w:val="0032568B"/>
    <w:rsid w:val="0032649E"/>
    <w:rsid w:val="0032684E"/>
    <w:rsid w:val="003269C6"/>
    <w:rsid w:val="00327072"/>
    <w:rsid w:val="003307F7"/>
    <w:rsid w:val="00331AD8"/>
    <w:rsid w:val="003320CF"/>
    <w:rsid w:val="00332CC3"/>
    <w:rsid w:val="00333359"/>
    <w:rsid w:val="00333C0D"/>
    <w:rsid w:val="003346A3"/>
    <w:rsid w:val="00334E8E"/>
    <w:rsid w:val="003367A8"/>
    <w:rsid w:val="00336851"/>
    <w:rsid w:val="003412FF"/>
    <w:rsid w:val="00343282"/>
    <w:rsid w:val="00343922"/>
    <w:rsid w:val="00343FFF"/>
    <w:rsid w:val="00344401"/>
    <w:rsid w:val="00344D25"/>
    <w:rsid w:val="00344F18"/>
    <w:rsid w:val="003453D7"/>
    <w:rsid w:val="0034558E"/>
    <w:rsid w:val="00345946"/>
    <w:rsid w:val="00346B2B"/>
    <w:rsid w:val="00346F2C"/>
    <w:rsid w:val="003473AE"/>
    <w:rsid w:val="0034777A"/>
    <w:rsid w:val="00347D4F"/>
    <w:rsid w:val="00350A4F"/>
    <w:rsid w:val="00350CAC"/>
    <w:rsid w:val="00350D9B"/>
    <w:rsid w:val="00351E27"/>
    <w:rsid w:val="003542ED"/>
    <w:rsid w:val="00354E4D"/>
    <w:rsid w:val="00355874"/>
    <w:rsid w:val="00355BA0"/>
    <w:rsid w:val="003561D6"/>
    <w:rsid w:val="00356DD6"/>
    <w:rsid w:val="00357788"/>
    <w:rsid w:val="00360ED7"/>
    <w:rsid w:val="00361535"/>
    <w:rsid w:val="0036193D"/>
    <w:rsid w:val="003624C3"/>
    <w:rsid w:val="00362638"/>
    <w:rsid w:val="00363F1F"/>
    <w:rsid w:val="00365D2F"/>
    <w:rsid w:val="00365E70"/>
    <w:rsid w:val="00365FD2"/>
    <w:rsid w:val="00366216"/>
    <w:rsid w:val="00367233"/>
    <w:rsid w:val="00367538"/>
    <w:rsid w:val="00367608"/>
    <w:rsid w:val="00367778"/>
    <w:rsid w:val="00370BF2"/>
    <w:rsid w:val="00370C35"/>
    <w:rsid w:val="00372173"/>
    <w:rsid w:val="00372BE2"/>
    <w:rsid w:val="00374502"/>
    <w:rsid w:val="00375D24"/>
    <w:rsid w:val="003767D0"/>
    <w:rsid w:val="003772AA"/>
    <w:rsid w:val="003811EB"/>
    <w:rsid w:val="003818C8"/>
    <w:rsid w:val="003819CB"/>
    <w:rsid w:val="003841C3"/>
    <w:rsid w:val="00384921"/>
    <w:rsid w:val="003850AE"/>
    <w:rsid w:val="00386FC7"/>
    <w:rsid w:val="00387426"/>
    <w:rsid w:val="00387ABE"/>
    <w:rsid w:val="003903B7"/>
    <w:rsid w:val="0039116A"/>
    <w:rsid w:val="00391642"/>
    <w:rsid w:val="00392955"/>
    <w:rsid w:val="0039296A"/>
    <w:rsid w:val="00392A21"/>
    <w:rsid w:val="00392BAB"/>
    <w:rsid w:val="00394068"/>
    <w:rsid w:val="00395EFD"/>
    <w:rsid w:val="00396063"/>
    <w:rsid w:val="00396868"/>
    <w:rsid w:val="00397138"/>
    <w:rsid w:val="00397294"/>
    <w:rsid w:val="00397B13"/>
    <w:rsid w:val="003A019F"/>
    <w:rsid w:val="003A0E3D"/>
    <w:rsid w:val="003A1050"/>
    <w:rsid w:val="003A17AB"/>
    <w:rsid w:val="003A2CC0"/>
    <w:rsid w:val="003A399D"/>
    <w:rsid w:val="003A5686"/>
    <w:rsid w:val="003A5CFC"/>
    <w:rsid w:val="003A6E66"/>
    <w:rsid w:val="003A72C6"/>
    <w:rsid w:val="003A7DE4"/>
    <w:rsid w:val="003B0B52"/>
    <w:rsid w:val="003B0F93"/>
    <w:rsid w:val="003B172B"/>
    <w:rsid w:val="003B242D"/>
    <w:rsid w:val="003B33F1"/>
    <w:rsid w:val="003B37A1"/>
    <w:rsid w:val="003B4C78"/>
    <w:rsid w:val="003B536B"/>
    <w:rsid w:val="003C0651"/>
    <w:rsid w:val="003C644F"/>
    <w:rsid w:val="003C66FB"/>
    <w:rsid w:val="003D166B"/>
    <w:rsid w:val="003D2089"/>
    <w:rsid w:val="003D252C"/>
    <w:rsid w:val="003D2950"/>
    <w:rsid w:val="003D3936"/>
    <w:rsid w:val="003D3B98"/>
    <w:rsid w:val="003D4185"/>
    <w:rsid w:val="003D49C8"/>
    <w:rsid w:val="003D4C25"/>
    <w:rsid w:val="003D5195"/>
    <w:rsid w:val="003D61A4"/>
    <w:rsid w:val="003D73F6"/>
    <w:rsid w:val="003D7E7B"/>
    <w:rsid w:val="003E099C"/>
    <w:rsid w:val="003E19B2"/>
    <w:rsid w:val="003E1B40"/>
    <w:rsid w:val="003E1D8A"/>
    <w:rsid w:val="003E2C92"/>
    <w:rsid w:val="003E32A9"/>
    <w:rsid w:val="003E391A"/>
    <w:rsid w:val="003E3EDE"/>
    <w:rsid w:val="003E4008"/>
    <w:rsid w:val="003E55C2"/>
    <w:rsid w:val="003E5D3A"/>
    <w:rsid w:val="003E7F37"/>
    <w:rsid w:val="003F02C2"/>
    <w:rsid w:val="003F069E"/>
    <w:rsid w:val="003F2E3D"/>
    <w:rsid w:val="003F2FEF"/>
    <w:rsid w:val="003F350D"/>
    <w:rsid w:val="003F4177"/>
    <w:rsid w:val="003F4D85"/>
    <w:rsid w:val="003F5B90"/>
    <w:rsid w:val="003F682F"/>
    <w:rsid w:val="003F77C8"/>
    <w:rsid w:val="004022A1"/>
    <w:rsid w:val="0040356C"/>
    <w:rsid w:val="00404224"/>
    <w:rsid w:val="00405DFB"/>
    <w:rsid w:val="004061E1"/>
    <w:rsid w:val="00406840"/>
    <w:rsid w:val="0040699F"/>
    <w:rsid w:val="00406FD1"/>
    <w:rsid w:val="0040726E"/>
    <w:rsid w:val="004074BE"/>
    <w:rsid w:val="00407838"/>
    <w:rsid w:val="00413E04"/>
    <w:rsid w:val="004142CA"/>
    <w:rsid w:val="004143E8"/>
    <w:rsid w:val="00414593"/>
    <w:rsid w:val="004149B4"/>
    <w:rsid w:val="00415350"/>
    <w:rsid w:val="00415406"/>
    <w:rsid w:val="0041764D"/>
    <w:rsid w:val="0041779B"/>
    <w:rsid w:val="004216DD"/>
    <w:rsid w:val="004242AF"/>
    <w:rsid w:val="00424397"/>
    <w:rsid w:val="0042476C"/>
    <w:rsid w:val="004247DF"/>
    <w:rsid w:val="00424EEF"/>
    <w:rsid w:val="00425ACC"/>
    <w:rsid w:val="00425F40"/>
    <w:rsid w:val="00426F5C"/>
    <w:rsid w:val="0042767D"/>
    <w:rsid w:val="0043082C"/>
    <w:rsid w:val="00430E56"/>
    <w:rsid w:val="00432FAB"/>
    <w:rsid w:val="00433B0C"/>
    <w:rsid w:val="004354C6"/>
    <w:rsid w:val="0043729D"/>
    <w:rsid w:val="00437F43"/>
    <w:rsid w:val="00440106"/>
    <w:rsid w:val="004414D5"/>
    <w:rsid w:val="0044168B"/>
    <w:rsid w:val="004426A0"/>
    <w:rsid w:val="00443F41"/>
    <w:rsid w:val="00444372"/>
    <w:rsid w:val="00445BA2"/>
    <w:rsid w:val="00450228"/>
    <w:rsid w:val="0045111E"/>
    <w:rsid w:val="0045125A"/>
    <w:rsid w:val="0045131A"/>
    <w:rsid w:val="004546CE"/>
    <w:rsid w:val="00454C37"/>
    <w:rsid w:val="004551F9"/>
    <w:rsid w:val="00455B4B"/>
    <w:rsid w:val="00456C65"/>
    <w:rsid w:val="004607F3"/>
    <w:rsid w:val="00461C71"/>
    <w:rsid w:val="00461E4D"/>
    <w:rsid w:val="00463A48"/>
    <w:rsid w:val="00463C4F"/>
    <w:rsid w:val="00464841"/>
    <w:rsid w:val="00464C92"/>
    <w:rsid w:val="00464EFB"/>
    <w:rsid w:val="00465D88"/>
    <w:rsid w:val="00465E0C"/>
    <w:rsid w:val="00466436"/>
    <w:rsid w:val="00467CA1"/>
    <w:rsid w:val="00467D97"/>
    <w:rsid w:val="00471F45"/>
    <w:rsid w:val="00472171"/>
    <w:rsid w:val="00472670"/>
    <w:rsid w:val="004727C1"/>
    <w:rsid w:val="00473F66"/>
    <w:rsid w:val="00474D23"/>
    <w:rsid w:val="00475A38"/>
    <w:rsid w:val="00475D24"/>
    <w:rsid w:val="00476435"/>
    <w:rsid w:val="00476D34"/>
    <w:rsid w:val="004809DD"/>
    <w:rsid w:val="004813ED"/>
    <w:rsid w:val="00482D1D"/>
    <w:rsid w:val="00483236"/>
    <w:rsid w:val="00483D78"/>
    <w:rsid w:val="00484813"/>
    <w:rsid w:val="00487410"/>
    <w:rsid w:val="004875F3"/>
    <w:rsid w:val="004878D7"/>
    <w:rsid w:val="00487DA0"/>
    <w:rsid w:val="0049097F"/>
    <w:rsid w:val="00490C38"/>
    <w:rsid w:val="004915DD"/>
    <w:rsid w:val="004917BA"/>
    <w:rsid w:val="004924B2"/>
    <w:rsid w:val="00492D49"/>
    <w:rsid w:val="00494EC9"/>
    <w:rsid w:val="00495447"/>
    <w:rsid w:val="0049570D"/>
    <w:rsid w:val="00497567"/>
    <w:rsid w:val="004975CA"/>
    <w:rsid w:val="004A0AC5"/>
    <w:rsid w:val="004A0BB0"/>
    <w:rsid w:val="004A19B9"/>
    <w:rsid w:val="004A24E9"/>
    <w:rsid w:val="004A26EB"/>
    <w:rsid w:val="004A4455"/>
    <w:rsid w:val="004A4AEC"/>
    <w:rsid w:val="004A4CEB"/>
    <w:rsid w:val="004A6C52"/>
    <w:rsid w:val="004A7426"/>
    <w:rsid w:val="004A77E9"/>
    <w:rsid w:val="004B14E1"/>
    <w:rsid w:val="004B1BEE"/>
    <w:rsid w:val="004B3572"/>
    <w:rsid w:val="004B374D"/>
    <w:rsid w:val="004B3F21"/>
    <w:rsid w:val="004B5269"/>
    <w:rsid w:val="004B6794"/>
    <w:rsid w:val="004B7036"/>
    <w:rsid w:val="004B7792"/>
    <w:rsid w:val="004C1F16"/>
    <w:rsid w:val="004C2095"/>
    <w:rsid w:val="004C2E77"/>
    <w:rsid w:val="004C3484"/>
    <w:rsid w:val="004C4B78"/>
    <w:rsid w:val="004C579B"/>
    <w:rsid w:val="004C7E7A"/>
    <w:rsid w:val="004D002C"/>
    <w:rsid w:val="004D0E4A"/>
    <w:rsid w:val="004D24C3"/>
    <w:rsid w:val="004D2A41"/>
    <w:rsid w:val="004D2A7D"/>
    <w:rsid w:val="004D309F"/>
    <w:rsid w:val="004D35A7"/>
    <w:rsid w:val="004D3DD0"/>
    <w:rsid w:val="004D60FB"/>
    <w:rsid w:val="004D6D42"/>
    <w:rsid w:val="004D7F4A"/>
    <w:rsid w:val="004E03E4"/>
    <w:rsid w:val="004E08BE"/>
    <w:rsid w:val="004E0E11"/>
    <w:rsid w:val="004E1202"/>
    <w:rsid w:val="004E3DA1"/>
    <w:rsid w:val="004E4C1F"/>
    <w:rsid w:val="004E563F"/>
    <w:rsid w:val="004E6A17"/>
    <w:rsid w:val="004E7FD3"/>
    <w:rsid w:val="004F04B9"/>
    <w:rsid w:val="004F0A2A"/>
    <w:rsid w:val="004F0B62"/>
    <w:rsid w:val="004F1855"/>
    <w:rsid w:val="004F2246"/>
    <w:rsid w:val="004F2416"/>
    <w:rsid w:val="004F277F"/>
    <w:rsid w:val="004F3400"/>
    <w:rsid w:val="004F3D4F"/>
    <w:rsid w:val="004F4287"/>
    <w:rsid w:val="004F4B78"/>
    <w:rsid w:val="004F50AE"/>
    <w:rsid w:val="004F6966"/>
    <w:rsid w:val="004F6E4A"/>
    <w:rsid w:val="0050122A"/>
    <w:rsid w:val="0050127B"/>
    <w:rsid w:val="00501883"/>
    <w:rsid w:val="005018D7"/>
    <w:rsid w:val="00501D8F"/>
    <w:rsid w:val="0050307E"/>
    <w:rsid w:val="00503DDC"/>
    <w:rsid w:val="00504547"/>
    <w:rsid w:val="00507C1D"/>
    <w:rsid w:val="00507EC6"/>
    <w:rsid w:val="005101F2"/>
    <w:rsid w:val="005109B6"/>
    <w:rsid w:val="00510ED1"/>
    <w:rsid w:val="00511490"/>
    <w:rsid w:val="005123FD"/>
    <w:rsid w:val="0051268C"/>
    <w:rsid w:val="005134C4"/>
    <w:rsid w:val="00513E66"/>
    <w:rsid w:val="0051646C"/>
    <w:rsid w:val="00516968"/>
    <w:rsid w:val="00516D69"/>
    <w:rsid w:val="005209C9"/>
    <w:rsid w:val="005210A3"/>
    <w:rsid w:val="00522359"/>
    <w:rsid w:val="0052329D"/>
    <w:rsid w:val="0052593D"/>
    <w:rsid w:val="00526300"/>
    <w:rsid w:val="00526637"/>
    <w:rsid w:val="00527C2A"/>
    <w:rsid w:val="0053143B"/>
    <w:rsid w:val="005317FF"/>
    <w:rsid w:val="005336CE"/>
    <w:rsid w:val="005345CF"/>
    <w:rsid w:val="00535B23"/>
    <w:rsid w:val="00536955"/>
    <w:rsid w:val="00536E94"/>
    <w:rsid w:val="005402ED"/>
    <w:rsid w:val="00541380"/>
    <w:rsid w:val="0054142E"/>
    <w:rsid w:val="00541447"/>
    <w:rsid w:val="00542540"/>
    <w:rsid w:val="00544759"/>
    <w:rsid w:val="0054593C"/>
    <w:rsid w:val="005463B2"/>
    <w:rsid w:val="00546F17"/>
    <w:rsid w:val="0054768C"/>
    <w:rsid w:val="0055038F"/>
    <w:rsid w:val="00550762"/>
    <w:rsid w:val="0055079B"/>
    <w:rsid w:val="005508C2"/>
    <w:rsid w:val="00550912"/>
    <w:rsid w:val="00550973"/>
    <w:rsid w:val="00551A34"/>
    <w:rsid w:val="00553C1A"/>
    <w:rsid w:val="00553ED4"/>
    <w:rsid w:val="00553F13"/>
    <w:rsid w:val="00554AD5"/>
    <w:rsid w:val="005565C9"/>
    <w:rsid w:val="00557721"/>
    <w:rsid w:val="00557D15"/>
    <w:rsid w:val="005614FD"/>
    <w:rsid w:val="005618F3"/>
    <w:rsid w:val="0056214F"/>
    <w:rsid w:val="005641B0"/>
    <w:rsid w:val="00564429"/>
    <w:rsid w:val="00564931"/>
    <w:rsid w:val="00564E2B"/>
    <w:rsid w:val="0056608C"/>
    <w:rsid w:val="005662B5"/>
    <w:rsid w:val="00566398"/>
    <w:rsid w:val="0056702B"/>
    <w:rsid w:val="00567D0C"/>
    <w:rsid w:val="00570C2B"/>
    <w:rsid w:val="00574D13"/>
    <w:rsid w:val="00576209"/>
    <w:rsid w:val="00576B44"/>
    <w:rsid w:val="00580F3E"/>
    <w:rsid w:val="00582187"/>
    <w:rsid w:val="005821F7"/>
    <w:rsid w:val="0058393B"/>
    <w:rsid w:val="00584308"/>
    <w:rsid w:val="00584B5D"/>
    <w:rsid w:val="00584F92"/>
    <w:rsid w:val="00586E11"/>
    <w:rsid w:val="00587DB3"/>
    <w:rsid w:val="005905B9"/>
    <w:rsid w:val="0059067C"/>
    <w:rsid w:val="005906A7"/>
    <w:rsid w:val="0059228B"/>
    <w:rsid w:val="005943D2"/>
    <w:rsid w:val="00594B76"/>
    <w:rsid w:val="00595846"/>
    <w:rsid w:val="00596554"/>
    <w:rsid w:val="00597930"/>
    <w:rsid w:val="00597E56"/>
    <w:rsid w:val="005A1F62"/>
    <w:rsid w:val="005A27FB"/>
    <w:rsid w:val="005A326C"/>
    <w:rsid w:val="005A5664"/>
    <w:rsid w:val="005A5F4F"/>
    <w:rsid w:val="005A6B84"/>
    <w:rsid w:val="005A6C88"/>
    <w:rsid w:val="005A6DD1"/>
    <w:rsid w:val="005B013D"/>
    <w:rsid w:val="005B02EB"/>
    <w:rsid w:val="005B04EB"/>
    <w:rsid w:val="005B0C8B"/>
    <w:rsid w:val="005B18BF"/>
    <w:rsid w:val="005B25D6"/>
    <w:rsid w:val="005B2C17"/>
    <w:rsid w:val="005B2C3B"/>
    <w:rsid w:val="005B2C5D"/>
    <w:rsid w:val="005B318E"/>
    <w:rsid w:val="005B5554"/>
    <w:rsid w:val="005B6CF3"/>
    <w:rsid w:val="005B6E17"/>
    <w:rsid w:val="005B746A"/>
    <w:rsid w:val="005C0AC9"/>
    <w:rsid w:val="005C2914"/>
    <w:rsid w:val="005C373C"/>
    <w:rsid w:val="005C450A"/>
    <w:rsid w:val="005C61D1"/>
    <w:rsid w:val="005C6E85"/>
    <w:rsid w:val="005D0353"/>
    <w:rsid w:val="005D23D3"/>
    <w:rsid w:val="005D2D22"/>
    <w:rsid w:val="005D31B3"/>
    <w:rsid w:val="005D3587"/>
    <w:rsid w:val="005D3EC8"/>
    <w:rsid w:val="005D49D1"/>
    <w:rsid w:val="005D508B"/>
    <w:rsid w:val="005D548D"/>
    <w:rsid w:val="005D59CF"/>
    <w:rsid w:val="005D5C86"/>
    <w:rsid w:val="005D7908"/>
    <w:rsid w:val="005E1697"/>
    <w:rsid w:val="005E1873"/>
    <w:rsid w:val="005E18FA"/>
    <w:rsid w:val="005E1D99"/>
    <w:rsid w:val="005E20D3"/>
    <w:rsid w:val="005E21F0"/>
    <w:rsid w:val="005E3BA3"/>
    <w:rsid w:val="005E5246"/>
    <w:rsid w:val="005E573A"/>
    <w:rsid w:val="005E66A8"/>
    <w:rsid w:val="005E673F"/>
    <w:rsid w:val="005E699D"/>
    <w:rsid w:val="005E6EB8"/>
    <w:rsid w:val="005E70CB"/>
    <w:rsid w:val="005F19C8"/>
    <w:rsid w:val="005F2410"/>
    <w:rsid w:val="005F2731"/>
    <w:rsid w:val="005F4949"/>
    <w:rsid w:val="005F5DC2"/>
    <w:rsid w:val="005F5FB1"/>
    <w:rsid w:val="005F5FC0"/>
    <w:rsid w:val="005F6BB0"/>
    <w:rsid w:val="0060024A"/>
    <w:rsid w:val="0060082B"/>
    <w:rsid w:val="006024A0"/>
    <w:rsid w:val="0060280E"/>
    <w:rsid w:val="00602FFD"/>
    <w:rsid w:val="00603ABA"/>
    <w:rsid w:val="006046EF"/>
    <w:rsid w:val="00604DEB"/>
    <w:rsid w:val="00605EBA"/>
    <w:rsid w:val="0060678F"/>
    <w:rsid w:val="00610D2C"/>
    <w:rsid w:val="00611616"/>
    <w:rsid w:val="00612026"/>
    <w:rsid w:val="006121A0"/>
    <w:rsid w:val="00612C6E"/>
    <w:rsid w:val="006131A8"/>
    <w:rsid w:val="00613E0F"/>
    <w:rsid w:val="00613FD2"/>
    <w:rsid w:val="006149CF"/>
    <w:rsid w:val="00615583"/>
    <w:rsid w:val="0061714A"/>
    <w:rsid w:val="006172A0"/>
    <w:rsid w:val="00620496"/>
    <w:rsid w:val="00620780"/>
    <w:rsid w:val="006218AA"/>
    <w:rsid w:val="0062332E"/>
    <w:rsid w:val="00624713"/>
    <w:rsid w:val="00624C9B"/>
    <w:rsid w:val="00624D06"/>
    <w:rsid w:val="00624DAF"/>
    <w:rsid w:val="00626631"/>
    <w:rsid w:val="00626887"/>
    <w:rsid w:val="00626D43"/>
    <w:rsid w:val="00626F5C"/>
    <w:rsid w:val="006274E0"/>
    <w:rsid w:val="00627770"/>
    <w:rsid w:val="006307F3"/>
    <w:rsid w:val="006313B7"/>
    <w:rsid w:val="006325B9"/>
    <w:rsid w:val="00633318"/>
    <w:rsid w:val="006344B3"/>
    <w:rsid w:val="00635FA3"/>
    <w:rsid w:val="00636AA1"/>
    <w:rsid w:val="0064007F"/>
    <w:rsid w:val="00642010"/>
    <w:rsid w:val="0064220E"/>
    <w:rsid w:val="00642C74"/>
    <w:rsid w:val="00643999"/>
    <w:rsid w:val="00644562"/>
    <w:rsid w:val="00645CDE"/>
    <w:rsid w:val="006469C4"/>
    <w:rsid w:val="0064711F"/>
    <w:rsid w:val="006507D5"/>
    <w:rsid w:val="00652B73"/>
    <w:rsid w:val="006535C8"/>
    <w:rsid w:val="00653681"/>
    <w:rsid w:val="00653AA4"/>
    <w:rsid w:val="00653FB3"/>
    <w:rsid w:val="006551CF"/>
    <w:rsid w:val="0065549E"/>
    <w:rsid w:val="006564B5"/>
    <w:rsid w:val="0065706E"/>
    <w:rsid w:val="006578C2"/>
    <w:rsid w:val="0066088E"/>
    <w:rsid w:val="006618B5"/>
    <w:rsid w:val="00661983"/>
    <w:rsid w:val="00661CEC"/>
    <w:rsid w:val="0066227E"/>
    <w:rsid w:val="006622BD"/>
    <w:rsid w:val="00662A96"/>
    <w:rsid w:val="006630FD"/>
    <w:rsid w:val="00663609"/>
    <w:rsid w:val="0066508A"/>
    <w:rsid w:val="0066533F"/>
    <w:rsid w:val="00665F2E"/>
    <w:rsid w:val="00667604"/>
    <w:rsid w:val="00667EE6"/>
    <w:rsid w:val="006702CE"/>
    <w:rsid w:val="006706A8"/>
    <w:rsid w:val="00671596"/>
    <w:rsid w:val="00671603"/>
    <w:rsid w:val="0067207D"/>
    <w:rsid w:val="0067373E"/>
    <w:rsid w:val="00673D68"/>
    <w:rsid w:val="00674541"/>
    <w:rsid w:val="0067471B"/>
    <w:rsid w:val="00674CF0"/>
    <w:rsid w:val="006756F9"/>
    <w:rsid w:val="006761D7"/>
    <w:rsid w:val="0067620B"/>
    <w:rsid w:val="00680349"/>
    <w:rsid w:val="006822DA"/>
    <w:rsid w:val="0068236E"/>
    <w:rsid w:val="006834BF"/>
    <w:rsid w:val="00683627"/>
    <w:rsid w:val="0068514B"/>
    <w:rsid w:val="006858BE"/>
    <w:rsid w:val="00685C30"/>
    <w:rsid w:val="00686051"/>
    <w:rsid w:val="00686C4E"/>
    <w:rsid w:val="00691A7C"/>
    <w:rsid w:val="006930D4"/>
    <w:rsid w:val="0069350D"/>
    <w:rsid w:val="006935F8"/>
    <w:rsid w:val="006938F7"/>
    <w:rsid w:val="00694100"/>
    <w:rsid w:val="00695338"/>
    <w:rsid w:val="006A00F1"/>
    <w:rsid w:val="006A0D7A"/>
    <w:rsid w:val="006A21A7"/>
    <w:rsid w:val="006A269A"/>
    <w:rsid w:val="006A47E2"/>
    <w:rsid w:val="006A604D"/>
    <w:rsid w:val="006A78C7"/>
    <w:rsid w:val="006A7C10"/>
    <w:rsid w:val="006B0400"/>
    <w:rsid w:val="006B0878"/>
    <w:rsid w:val="006B213F"/>
    <w:rsid w:val="006B2F7D"/>
    <w:rsid w:val="006B369A"/>
    <w:rsid w:val="006B5EC9"/>
    <w:rsid w:val="006B60F3"/>
    <w:rsid w:val="006B7AD9"/>
    <w:rsid w:val="006B7D35"/>
    <w:rsid w:val="006C0613"/>
    <w:rsid w:val="006C1E32"/>
    <w:rsid w:val="006C2C44"/>
    <w:rsid w:val="006C2D11"/>
    <w:rsid w:val="006C4C19"/>
    <w:rsid w:val="006C4CB7"/>
    <w:rsid w:val="006C7055"/>
    <w:rsid w:val="006C7625"/>
    <w:rsid w:val="006D02FF"/>
    <w:rsid w:val="006D1609"/>
    <w:rsid w:val="006D25DC"/>
    <w:rsid w:val="006D2B11"/>
    <w:rsid w:val="006D2FC0"/>
    <w:rsid w:val="006D3395"/>
    <w:rsid w:val="006D3A4E"/>
    <w:rsid w:val="006D4FD5"/>
    <w:rsid w:val="006D6463"/>
    <w:rsid w:val="006E3310"/>
    <w:rsid w:val="006E3A00"/>
    <w:rsid w:val="006E52BE"/>
    <w:rsid w:val="006E72D1"/>
    <w:rsid w:val="006E7B4D"/>
    <w:rsid w:val="006F01E4"/>
    <w:rsid w:val="006F1352"/>
    <w:rsid w:val="006F1E9D"/>
    <w:rsid w:val="006F1FE0"/>
    <w:rsid w:val="006F2C1B"/>
    <w:rsid w:val="006F2E41"/>
    <w:rsid w:val="006F3532"/>
    <w:rsid w:val="006F37CB"/>
    <w:rsid w:val="006F42C8"/>
    <w:rsid w:val="006F525B"/>
    <w:rsid w:val="006F55A9"/>
    <w:rsid w:val="006F5FE2"/>
    <w:rsid w:val="006F6B96"/>
    <w:rsid w:val="00701B80"/>
    <w:rsid w:val="007026D0"/>
    <w:rsid w:val="00703804"/>
    <w:rsid w:val="00704342"/>
    <w:rsid w:val="00705CCA"/>
    <w:rsid w:val="00706AA9"/>
    <w:rsid w:val="00710044"/>
    <w:rsid w:val="00710187"/>
    <w:rsid w:val="00710C80"/>
    <w:rsid w:val="0071415E"/>
    <w:rsid w:val="007154CE"/>
    <w:rsid w:val="0071677F"/>
    <w:rsid w:val="00717044"/>
    <w:rsid w:val="00721675"/>
    <w:rsid w:val="00722D83"/>
    <w:rsid w:val="00722EE7"/>
    <w:rsid w:val="007234B4"/>
    <w:rsid w:val="00723C2F"/>
    <w:rsid w:val="0072414E"/>
    <w:rsid w:val="007248D3"/>
    <w:rsid w:val="0072590E"/>
    <w:rsid w:val="00725B41"/>
    <w:rsid w:val="007266A9"/>
    <w:rsid w:val="007271FD"/>
    <w:rsid w:val="007274CB"/>
    <w:rsid w:val="00727E0A"/>
    <w:rsid w:val="007302A0"/>
    <w:rsid w:val="00731233"/>
    <w:rsid w:val="0073176E"/>
    <w:rsid w:val="00733328"/>
    <w:rsid w:val="00733462"/>
    <w:rsid w:val="007335C1"/>
    <w:rsid w:val="00733610"/>
    <w:rsid w:val="00734209"/>
    <w:rsid w:val="00734D7A"/>
    <w:rsid w:val="00735CA5"/>
    <w:rsid w:val="00735DCE"/>
    <w:rsid w:val="00735E0D"/>
    <w:rsid w:val="00736763"/>
    <w:rsid w:val="00736D94"/>
    <w:rsid w:val="00736DCC"/>
    <w:rsid w:val="00741A1C"/>
    <w:rsid w:val="00743345"/>
    <w:rsid w:val="00744629"/>
    <w:rsid w:val="00744AAE"/>
    <w:rsid w:val="00744C8D"/>
    <w:rsid w:val="007452FF"/>
    <w:rsid w:val="0074699B"/>
    <w:rsid w:val="007520AD"/>
    <w:rsid w:val="00756320"/>
    <w:rsid w:val="00761175"/>
    <w:rsid w:val="00761302"/>
    <w:rsid w:val="00762E4D"/>
    <w:rsid w:val="007652E2"/>
    <w:rsid w:val="007668E4"/>
    <w:rsid w:val="007673EE"/>
    <w:rsid w:val="00770065"/>
    <w:rsid w:val="00770626"/>
    <w:rsid w:val="00770E00"/>
    <w:rsid w:val="007710B8"/>
    <w:rsid w:val="007720A7"/>
    <w:rsid w:val="00772EAB"/>
    <w:rsid w:val="0077328B"/>
    <w:rsid w:val="00773622"/>
    <w:rsid w:val="00774D4A"/>
    <w:rsid w:val="00775688"/>
    <w:rsid w:val="00776351"/>
    <w:rsid w:val="007768E9"/>
    <w:rsid w:val="00776B83"/>
    <w:rsid w:val="0078012D"/>
    <w:rsid w:val="00780A1D"/>
    <w:rsid w:val="007817B6"/>
    <w:rsid w:val="00782E61"/>
    <w:rsid w:val="00783BB0"/>
    <w:rsid w:val="00785412"/>
    <w:rsid w:val="007858D4"/>
    <w:rsid w:val="00785D49"/>
    <w:rsid w:val="00786238"/>
    <w:rsid w:val="00787E38"/>
    <w:rsid w:val="00790B7F"/>
    <w:rsid w:val="007914FE"/>
    <w:rsid w:val="00791BA6"/>
    <w:rsid w:val="007923C7"/>
    <w:rsid w:val="00795811"/>
    <w:rsid w:val="00795A09"/>
    <w:rsid w:val="007971BD"/>
    <w:rsid w:val="007A1068"/>
    <w:rsid w:val="007A1163"/>
    <w:rsid w:val="007A1E8C"/>
    <w:rsid w:val="007A1F96"/>
    <w:rsid w:val="007A2439"/>
    <w:rsid w:val="007A2B7E"/>
    <w:rsid w:val="007A35FB"/>
    <w:rsid w:val="007A453E"/>
    <w:rsid w:val="007A54A2"/>
    <w:rsid w:val="007A5AE4"/>
    <w:rsid w:val="007A60BA"/>
    <w:rsid w:val="007A7B90"/>
    <w:rsid w:val="007B02E2"/>
    <w:rsid w:val="007B0370"/>
    <w:rsid w:val="007B0568"/>
    <w:rsid w:val="007B0B45"/>
    <w:rsid w:val="007B0FCA"/>
    <w:rsid w:val="007B2715"/>
    <w:rsid w:val="007B33F1"/>
    <w:rsid w:val="007B3F88"/>
    <w:rsid w:val="007B419A"/>
    <w:rsid w:val="007B4754"/>
    <w:rsid w:val="007B7B27"/>
    <w:rsid w:val="007C057C"/>
    <w:rsid w:val="007C08D8"/>
    <w:rsid w:val="007C1B0B"/>
    <w:rsid w:val="007C285A"/>
    <w:rsid w:val="007C2B61"/>
    <w:rsid w:val="007C32CA"/>
    <w:rsid w:val="007C3663"/>
    <w:rsid w:val="007C373A"/>
    <w:rsid w:val="007C3ED4"/>
    <w:rsid w:val="007C435E"/>
    <w:rsid w:val="007C5380"/>
    <w:rsid w:val="007C5BD4"/>
    <w:rsid w:val="007C61DE"/>
    <w:rsid w:val="007C6FDA"/>
    <w:rsid w:val="007D1B40"/>
    <w:rsid w:val="007D2018"/>
    <w:rsid w:val="007D284E"/>
    <w:rsid w:val="007D31C0"/>
    <w:rsid w:val="007D4EB6"/>
    <w:rsid w:val="007D68F4"/>
    <w:rsid w:val="007D6E3F"/>
    <w:rsid w:val="007D6E43"/>
    <w:rsid w:val="007D7E10"/>
    <w:rsid w:val="007E0B72"/>
    <w:rsid w:val="007E1291"/>
    <w:rsid w:val="007E1838"/>
    <w:rsid w:val="007E2B1D"/>
    <w:rsid w:val="007E4FB4"/>
    <w:rsid w:val="007E52C3"/>
    <w:rsid w:val="007E5486"/>
    <w:rsid w:val="007E573C"/>
    <w:rsid w:val="007E7208"/>
    <w:rsid w:val="007E79ED"/>
    <w:rsid w:val="007E7AB2"/>
    <w:rsid w:val="007F0276"/>
    <w:rsid w:val="007F2523"/>
    <w:rsid w:val="007F34A9"/>
    <w:rsid w:val="007F3DE0"/>
    <w:rsid w:val="007F4389"/>
    <w:rsid w:val="007F5072"/>
    <w:rsid w:val="007F5952"/>
    <w:rsid w:val="007F5D02"/>
    <w:rsid w:val="007F5DC1"/>
    <w:rsid w:val="007F7FDA"/>
    <w:rsid w:val="008013B2"/>
    <w:rsid w:val="00802032"/>
    <w:rsid w:val="008028B0"/>
    <w:rsid w:val="00804246"/>
    <w:rsid w:val="00805C04"/>
    <w:rsid w:val="0080737E"/>
    <w:rsid w:val="00807C91"/>
    <w:rsid w:val="00807EDA"/>
    <w:rsid w:val="00810ED6"/>
    <w:rsid w:val="00811142"/>
    <w:rsid w:val="008114A1"/>
    <w:rsid w:val="00811DDA"/>
    <w:rsid w:val="008130D5"/>
    <w:rsid w:val="008133C5"/>
    <w:rsid w:val="00813424"/>
    <w:rsid w:val="00813D8C"/>
    <w:rsid w:val="008143D4"/>
    <w:rsid w:val="008167A3"/>
    <w:rsid w:val="00816FED"/>
    <w:rsid w:val="00817DB8"/>
    <w:rsid w:val="008201F9"/>
    <w:rsid w:val="00820524"/>
    <w:rsid w:val="00820E8C"/>
    <w:rsid w:val="00822A5F"/>
    <w:rsid w:val="00823FFD"/>
    <w:rsid w:val="0082444F"/>
    <w:rsid w:val="00825E03"/>
    <w:rsid w:val="00825F87"/>
    <w:rsid w:val="00826353"/>
    <w:rsid w:val="00826B7E"/>
    <w:rsid w:val="00827A65"/>
    <w:rsid w:val="00830029"/>
    <w:rsid w:val="00830D69"/>
    <w:rsid w:val="0083211D"/>
    <w:rsid w:val="00832731"/>
    <w:rsid w:val="00834A82"/>
    <w:rsid w:val="008357E0"/>
    <w:rsid w:val="008367B7"/>
    <w:rsid w:val="008371EB"/>
    <w:rsid w:val="0083781C"/>
    <w:rsid w:val="0084120B"/>
    <w:rsid w:val="008428C6"/>
    <w:rsid w:val="00842B67"/>
    <w:rsid w:val="00844ECD"/>
    <w:rsid w:val="00847FB6"/>
    <w:rsid w:val="00851154"/>
    <w:rsid w:val="008525D5"/>
    <w:rsid w:val="00852A63"/>
    <w:rsid w:val="008536C3"/>
    <w:rsid w:val="00853FB6"/>
    <w:rsid w:val="00854264"/>
    <w:rsid w:val="00854D96"/>
    <w:rsid w:val="008566CE"/>
    <w:rsid w:val="00856F87"/>
    <w:rsid w:val="008576F2"/>
    <w:rsid w:val="008576F7"/>
    <w:rsid w:val="00857847"/>
    <w:rsid w:val="00860C42"/>
    <w:rsid w:val="008626E4"/>
    <w:rsid w:val="00862A43"/>
    <w:rsid w:val="00862C41"/>
    <w:rsid w:val="00863163"/>
    <w:rsid w:val="008633E9"/>
    <w:rsid w:val="008644E0"/>
    <w:rsid w:val="008653EE"/>
    <w:rsid w:val="008661BD"/>
    <w:rsid w:val="0087003B"/>
    <w:rsid w:val="0087293C"/>
    <w:rsid w:val="0087332B"/>
    <w:rsid w:val="00875222"/>
    <w:rsid w:val="0087561A"/>
    <w:rsid w:val="00876E28"/>
    <w:rsid w:val="00876EF3"/>
    <w:rsid w:val="008774DC"/>
    <w:rsid w:val="00877A16"/>
    <w:rsid w:val="008805CA"/>
    <w:rsid w:val="0088114B"/>
    <w:rsid w:val="008817C5"/>
    <w:rsid w:val="00882BA8"/>
    <w:rsid w:val="008856A3"/>
    <w:rsid w:val="008868CA"/>
    <w:rsid w:val="00887F32"/>
    <w:rsid w:val="0089158D"/>
    <w:rsid w:val="00891C67"/>
    <w:rsid w:val="00892095"/>
    <w:rsid w:val="00892548"/>
    <w:rsid w:val="00892C5E"/>
    <w:rsid w:val="00893627"/>
    <w:rsid w:val="0089417D"/>
    <w:rsid w:val="00894885"/>
    <w:rsid w:val="008956C7"/>
    <w:rsid w:val="0089603C"/>
    <w:rsid w:val="00897743"/>
    <w:rsid w:val="00897D2C"/>
    <w:rsid w:val="008A0B98"/>
    <w:rsid w:val="008A13C4"/>
    <w:rsid w:val="008A1E04"/>
    <w:rsid w:val="008A23C3"/>
    <w:rsid w:val="008A246A"/>
    <w:rsid w:val="008A404F"/>
    <w:rsid w:val="008A4793"/>
    <w:rsid w:val="008A4BE2"/>
    <w:rsid w:val="008A522A"/>
    <w:rsid w:val="008A5FED"/>
    <w:rsid w:val="008A7075"/>
    <w:rsid w:val="008A712D"/>
    <w:rsid w:val="008B032C"/>
    <w:rsid w:val="008B03FD"/>
    <w:rsid w:val="008B0AB6"/>
    <w:rsid w:val="008B1617"/>
    <w:rsid w:val="008B19D6"/>
    <w:rsid w:val="008B224C"/>
    <w:rsid w:val="008B3219"/>
    <w:rsid w:val="008B3C16"/>
    <w:rsid w:val="008B64C3"/>
    <w:rsid w:val="008B6A93"/>
    <w:rsid w:val="008B6E28"/>
    <w:rsid w:val="008B77EF"/>
    <w:rsid w:val="008B7EAC"/>
    <w:rsid w:val="008C0025"/>
    <w:rsid w:val="008C046D"/>
    <w:rsid w:val="008C05F7"/>
    <w:rsid w:val="008C11E4"/>
    <w:rsid w:val="008C1840"/>
    <w:rsid w:val="008C350A"/>
    <w:rsid w:val="008C4BDD"/>
    <w:rsid w:val="008C4C4F"/>
    <w:rsid w:val="008C5FD8"/>
    <w:rsid w:val="008C61AC"/>
    <w:rsid w:val="008C6860"/>
    <w:rsid w:val="008C6B03"/>
    <w:rsid w:val="008C6B5C"/>
    <w:rsid w:val="008C70EE"/>
    <w:rsid w:val="008C72A9"/>
    <w:rsid w:val="008D099F"/>
    <w:rsid w:val="008D2905"/>
    <w:rsid w:val="008D3F2B"/>
    <w:rsid w:val="008D59BE"/>
    <w:rsid w:val="008D6BE9"/>
    <w:rsid w:val="008E032B"/>
    <w:rsid w:val="008E1CDD"/>
    <w:rsid w:val="008E24D5"/>
    <w:rsid w:val="008E2E17"/>
    <w:rsid w:val="008E30B4"/>
    <w:rsid w:val="008E4BBC"/>
    <w:rsid w:val="008E54B9"/>
    <w:rsid w:val="008E70C5"/>
    <w:rsid w:val="008E75BA"/>
    <w:rsid w:val="008E7E69"/>
    <w:rsid w:val="008F040E"/>
    <w:rsid w:val="008F19A6"/>
    <w:rsid w:val="008F2414"/>
    <w:rsid w:val="008F3FA9"/>
    <w:rsid w:val="008F498A"/>
    <w:rsid w:val="008F58DB"/>
    <w:rsid w:val="008F5941"/>
    <w:rsid w:val="008F61EE"/>
    <w:rsid w:val="008F78C2"/>
    <w:rsid w:val="00902710"/>
    <w:rsid w:val="00903081"/>
    <w:rsid w:val="00903AAC"/>
    <w:rsid w:val="00904B90"/>
    <w:rsid w:val="00905B93"/>
    <w:rsid w:val="009065B5"/>
    <w:rsid w:val="00906F0C"/>
    <w:rsid w:val="00906F6A"/>
    <w:rsid w:val="009104BF"/>
    <w:rsid w:val="00912B48"/>
    <w:rsid w:val="00912D60"/>
    <w:rsid w:val="009137DA"/>
    <w:rsid w:val="009137FF"/>
    <w:rsid w:val="0091425B"/>
    <w:rsid w:val="009150DF"/>
    <w:rsid w:val="00915176"/>
    <w:rsid w:val="00915E86"/>
    <w:rsid w:val="009166BC"/>
    <w:rsid w:val="0092359F"/>
    <w:rsid w:val="00926413"/>
    <w:rsid w:val="0092667C"/>
    <w:rsid w:val="00926DA1"/>
    <w:rsid w:val="00927A14"/>
    <w:rsid w:val="00927C0B"/>
    <w:rsid w:val="00927D0C"/>
    <w:rsid w:val="009317A4"/>
    <w:rsid w:val="009318D4"/>
    <w:rsid w:val="0093212B"/>
    <w:rsid w:val="009329C6"/>
    <w:rsid w:val="009333EE"/>
    <w:rsid w:val="00933B53"/>
    <w:rsid w:val="00934AF4"/>
    <w:rsid w:val="00936040"/>
    <w:rsid w:val="0093731A"/>
    <w:rsid w:val="00937569"/>
    <w:rsid w:val="009418FE"/>
    <w:rsid w:val="009419E1"/>
    <w:rsid w:val="00943C8F"/>
    <w:rsid w:val="009449C9"/>
    <w:rsid w:val="0094508D"/>
    <w:rsid w:val="00945740"/>
    <w:rsid w:val="00947239"/>
    <w:rsid w:val="00950046"/>
    <w:rsid w:val="00950262"/>
    <w:rsid w:val="00952364"/>
    <w:rsid w:val="00953231"/>
    <w:rsid w:val="00953EFF"/>
    <w:rsid w:val="00953F77"/>
    <w:rsid w:val="00953FE0"/>
    <w:rsid w:val="0095488B"/>
    <w:rsid w:val="009556D9"/>
    <w:rsid w:val="00956A33"/>
    <w:rsid w:val="00957D6F"/>
    <w:rsid w:val="00960390"/>
    <w:rsid w:val="00960889"/>
    <w:rsid w:val="009616A6"/>
    <w:rsid w:val="00962489"/>
    <w:rsid w:val="00962858"/>
    <w:rsid w:val="00962E45"/>
    <w:rsid w:val="00963230"/>
    <w:rsid w:val="00963726"/>
    <w:rsid w:val="00964ECE"/>
    <w:rsid w:val="0096501E"/>
    <w:rsid w:val="00967032"/>
    <w:rsid w:val="009707A3"/>
    <w:rsid w:val="00975ED6"/>
    <w:rsid w:val="00975F2D"/>
    <w:rsid w:val="00976146"/>
    <w:rsid w:val="00981B3F"/>
    <w:rsid w:val="00982769"/>
    <w:rsid w:val="0098356A"/>
    <w:rsid w:val="009837D3"/>
    <w:rsid w:val="00983E7A"/>
    <w:rsid w:val="0098495F"/>
    <w:rsid w:val="009869CF"/>
    <w:rsid w:val="00987C86"/>
    <w:rsid w:val="0099015E"/>
    <w:rsid w:val="0099043F"/>
    <w:rsid w:val="00990D73"/>
    <w:rsid w:val="00991D59"/>
    <w:rsid w:val="0099212F"/>
    <w:rsid w:val="00992512"/>
    <w:rsid w:val="009926CC"/>
    <w:rsid w:val="009937B4"/>
    <w:rsid w:val="009946B1"/>
    <w:rsid w:val="00995EAA"/>
    <w:rsid w:val="009966A1"/>
    <w:rsid w:val="00996E50"/>
    <w:rsid w:val="00997237"/>
    <w:rsid w:val="009978F2"/>
    <w:rsid w:val="00997B0D"/>
    <w:rsid w:val="009A19D9"/>
    <w:rsid w:val="009A2548"/>
    <w:rsid w:val="009A3260"/>
    <w:rsid w:val="009A330C"/>
    <w:rsid w:val="009A5891"/>
    <w:rsid w:val="009A685E"/>
    <w:rsid w:val="009A686D"/>
    <w:rsid w:val="009A7DDE"/>
    <w:rsid w:val="009B02F8"/>
    <w:rsid w:val="009B0695"/>
    <w:rsid w:val="009B136D"/>
    <w:rsid w:val="009B19C8"/>
    <w:rsid w:val="009B5867"/>
    <w:rsid w:val="009B6520"/>
    <w:rsid w:val="009B7F51"/>
    <w:rsid w:val="009C01BD"/>
    <w:rsid w:val="009C079D"/>
    <w:rsid w:val="009C1A1E"/>
    <w:rsid w:val="009C2683"/>
    <w:rsid w:val="009C3329"/>
    <w:rsid w:val="009C422E"/>
    <w:rsid w:val="009C6EB7"/>
    <w:rsid w:val="009C7981"/>
    <w:rsid w:val="009D0183"/>
    <w:rsid w:val="009D1F51"/>
    <w:rsid w:val="009D301A"/>
    <w:rsid w:val="009D3651"/>
    <w:rsid w:val="009D36F7"/>
    <w:rsid w:val="009D4DB9"/>
    <w:rsid w:val="009D4ED8"/>
    <w:rsid w:val="009D5D82"/>
    <w:rsid w:val="009D6430"/>
    <w:rsid w:val="009D6D11"/>
    <w:rsid w:val="009E104B"/>
    <w:rsid w:val="009E1800"/>
    <w:rsid w:val="009E37BF"/>
    <w:rsid w:val="009E3C6A"/>
    <w:rsid w:val="009E5129"/>
    <w:rsid w:val="009E5756"/>
    <w:rsid w:val="009E5B13"/>
    <w:rsid w:val="009E5D4D"/>
    <w:rsid w:val="009E6A4A"/>
    <w:rsid w:val="009E767D"/>
    <w:rsid w:val="009F0089"/>
    <w:rsid w:val="009F2538"/>
    <w:rsid w:val="009F25C6"/>
    <w:rsid w:val="009F2AC8"/>
    <w:rsid w:val="009F3105"/>
    <w:rsid w:val="009F3699"/>
    <w:rsid w:val="009F6812"/>
    <w:rsid w:val="009F6C8D"/>
    <w:rsid w:val="009F7716"/>
    <w:rsid w:val="00A016B4"/>
    <w:rsid w:val="00A01EEE"/>
    <w:rsid w:val="00A02913"/>
    <w:rsid w:val="00A0334C"/>
    <w:rsid w:val="00A043C7"/>
    <w:rsid w:val="00A0490C"/>
    <w:rsid w:val="00A049B0"/>
    <w:rsid w:val="00A051FD"/>
    <w:rsid w:val="00A06C3E"/>
    <w:rsid w:val="00A07102"/>
    <w:rsid w:val="00A07340"/>
    <w:rsid w:val="00A076DB"/>
    <w:rsid w:val="00A07799"/>
    <w:rsid w:val="00A077B8"/>
    <w:rsid w:val="00A104FB"/>
    <w:rsid w:val="00A10A46"/>
    <w:rsid w:val="00A10B6A"/>
    <w:rsid w:val="00A114DB"/>
    <w:rsid w:val="00A11C50"/>
    <w:rsid w:val="00A125F6"/>
    <w:rsid w:val="00A12C39"/>
    <w:rsid w:val="00A139F6"/>
    <w:rsid w:val="00A14CCB"/>
    <w:rsid w:val="00A1598D"/>
    <w:rsid w:val="00A167AE"/>
    <w:rsid w:val="00A17117"/>
    <w:rsid w:val="00A17C8E"/>
    <w:rsid w:val="00A17D8E"/>
    <w:rsid w:val="00A17DAB"/>
    <w:rsid w:val="00A204DD"/>
    <w:rsid w:val="00A2066A"/>
    <w:rsid w:val="00A21789"/>
    <w:rsid w:val="00A22A95"/>
    <w:rsid w:val="00A2301C"/>
    <w:rsid w:val="00A23E27"/>
    <w:rsid w:val="00A2626D"/>
    <w:rsid w:val="00A262DD"/>
    <w:rsid w:val="00A2665A"/>
    <w:rsid w:val="00A279C2"/>
    <w:rsid w:val="00A314BC"/>
    <w:rsid w:val="00A33D22"/>
    <w:rsid w:val="00A35457"/>
    <w:rsid w:val="00A35575"/>
    <w:rsid w:val="00A35843"/>
    <w:rsid w:val="00A35E8E"/>
    <w:rsid w:val="00A37A5D"/>
    <w:rsid w:val="00A40D2B"/>
    <w:rsid w:val="00A412D8"/>
    <w:rsid w:val="00A417CA"/>
    <w:rsid w:val="00A42919"/>
    <w:rsid w:val="00A436C8"/>
    <w:rsid w:val="00A44972"/>
    <w:rsid w:val="00A44D8B"/>
    <w:rsid w:val="00A44E78"/>
    <w:rsid w:val="00A45A71"/>
    <w:rsid w:val="00A45B54"/>
    <w:rsid w:val="00A46CC1"/>
    <w:rsid w:val="00A46D84"/>
    <w:rsid w:val="00A50A56"/>
    <w:rsid w:val="00A50A9D"/>
    <w:rsid w:val="00A5160F"/>
    <w:rsid w:val="00A52B60"/>
    <w:rsid w:val="00A547DC"/>
    <w:rsid w:val="00A55524"/>
    <w:rsid w:val="00A56B09"/>
    <w:rsid w:val="00A575BF"/>
    <w:rsid w:val="00A600D3"/>
    <w:rsid w:val="00A603B1"/>
    <w:rsid w:val="00A61769"/>
    <w:rsid w:val="00A62087"/>
    <w:rsid w:val="00A625E7"/>
    <w:rsid w:val="00A62F74"/>
    <w:rsid w:val="00A638BA"/>
    <w:rsid w:val="00A64EEC"/>
    <w:rsid w:val="00A657F4"/>
    <w:rsid w:val="00A66589"/>
    <w:rsid w:val="00A67EAF"/>
    <w:rsid w:val="00A700F1"/>
    <w:rsid w:val="00A71AD0"/>
    <w:rsid w:val="00A72ADA"/>
    <w:rsid w:val="00A72DB9"/>
    <w:rsid w:val="00A74549"/>
    <w:rsid w:val="00A74627"/>
    <w:rsid w:val="00A74930"/>
    <w:rsid w:val="00A800A5"/>
    <w:rsid w:val="00A82CA4"/>
    <w:rsid w:val="00A84D33"/>
    <w:rsid w:val="00A85042"/>
    <w:rsid w:val="00A85ACA"/>
    <w:rsid w:val="00A872E8"/>
    <w:rsid w:val="00A87A5B"/>
    <w:rsid w:val="00A90891"/>
    <w:rsid w:val="00A90998"/>
    <w:rsid w:val="00A91B82"/>
    <w:rsid w:val="00A92CAF"/>
    <w:rsid w:val="00A93DE6"/>
    <w:rsid w:val="00A97870"/>
    <w:rsid w:val="00A97B32"/>
    <w:rsid w:val="00AA0475"/>
    <w:rsid w:val="00AA05A6"/>
    <w:rsid w:val="00AA09BD"/>
    <w:rsid w:val="00AA108B"/>
    <w:rsid w:val="00AA19B0"/>
    <w:rsid w:val="00AA1FF4"/>
    <w:rsid w:val="00AA278F"/>
    <w:rsid w:val="00AA3095"/>
    <w:rsid w:val="00AA3331"/>
    <w:rsid w:val="00AA54D9"/>
    <w:rsid w:val="00AA603E"/>
    <w:rsid w:val="00AB0FA8"/>
    <w:rsid w:val="00AB126D"/>
    <w:rsid w:val="00AB281D"/>
    <w:rsid w:val="00AB3046"/>
    <w:rsid w:val="00AB382F"/>
    <w:rsid w:val="00AB40AA"/>
    <w:rsid w:val="00AB5901"/>
    <w:rsid w:val="00AB5E05"/>
    <w:rsid w:val="00AB630E"/>
    <w:rsid w:val="00AB7834"/>
    <w:rsid w:val="00AB7EBF"/>
    <w:rsid w:val="00AC020B"/>
    <w:rsid w:val="00AC24F2"/>
    <w:rsid w:val="00AC2D09"/>
    <w:rsid w:val="00AC2EBD"/>
    <w:rsid w:val="00AC2F01"/>
    <w:rsid w:val="00AC32D4"/>
    <w:rsid w:val="00AC3A0D"/>
    <w:rsid w:val="00AC4512"/>
    <w:rsid w:val="00AC6520"/>
    <w:rsid w:val="00AD0582"/>
    <w:rsid w:val="00AD09DD"/>
    <w:rsid w:val="00AD1595"/>
    <w:rsid w:val="00AD1993"/>
    <w:rsid w:val="00AD20CD"/>
    <w:rsid w:val="00AD2CD1"/>
    <w:rsid w:val="00AD4F5E"/>
    <w:rsid w:val="00AD4FAE"/>
    <w:rsid w:val="00AD57CE"/>
    <w:rsid w:val="00AD632A"/>
    <w:rsid w:val="00AD7520"/>
    <w:rsid w:val="00AE0333"/>
    <w:rsid w:val="00AE1494"/>
    <w:rsid w:val="00AE180C"/>
    <w:rsid w:val="00AE228A"/>
    <w:rsid w:val="00AE31B0"/>
    <w:rsid w:val="00AE356D"/>
    <w:rsid w:val="00AE42EF"/>
    <w:rsid w:val="00AE50B9"/>
    <w:rsid w:val="00AE582E"/>
    <w:rsid w:val="00AE675E"/>
    <w:rsid w:val="00AE6D26"/>
    <w:rsid w:val="00AE6D60"/>
    <w:rsid w:val="00AE76B6"/>
    <w:rsid w:val="00AE78A8"/>
    <w:rsid w:val="00AE7F17"/>
    <w:rsid w:val="00AF040C"/>
    <w:rsid w:val="00AF16BB"/>
    <w:rsid w:val="00AF1E5A"/>
    <w:rsid w:val="00AF442A"/>
    <w:rsid w:val="00AF5438"/>
    <w:rsid w:val="00AF580D"/>
    <w:rsid w:val="00AF69BA"/>
    <w:rsid w:val="00AF7A8F"/>
    <w:rsid w:val="00B003F4"/>
    <w:rsid w:val="00B008DB"/>
    <w:rsid w:val="00B00D9A"/>
    <w:rsid w:val="00B02CFE"/>
    <w:rsid w:val="00B033CE"/>
    <w:rsid w:val="00B052FA"/>
    <w:rsid w:val="00B0568F"/>
    <w:rsid w:val="00B068EF"/>
    <w:rsid w:val="00B07E28"/>
    <w:rsid w:val="00B108F5"/>
    <w:rsid w:val="00B10D7A"/>
    <w:rsid w:val="00B11A9B"/>
    <w:rsid w:val="00B13163"/>
    <w:rsid w:val="00B144ED"/>
    <w:rsid w:val="00B14B3D"/>
    <w:rsid w:val="00B151AC"/>
    <w:rsid w:val="00B1565B"/>
    <w:rsid w:val="00B16195"/>
    <w:rsid w:val="00B17661"/>
    <w:rsid w:val="00B218A7"/>
    <w:rsid w:val="00B22B6F"/>
    <w:rsid w:val="00B240CD"/>
    <w:rsid w:val="00B254A3"/>
    <w:rsid w:val="00B2623F"/>
    <w:rsid w:val="00B268AB"/>
    <w:rsid w:val="00B26BAF"/>
    <w:rsid w:val="00B27363"/>
    <w:rsid w:val="00B27382"/>
    <w:rsid w:val="00B33E1F"/>
    <w:rsid w:val="00B33F56"/>
    <w:rsid w:val="00B34793"/>
    <w:rsid w:val="00B36E15"/>
    <w:rsid w:val="00B37E4B"/>
    <w:rsid w:val="00B37F7D"/>
    <w:rsid w:val="00B37FCF"/>
    <w:rsid w:val="00B40237"/>
    <w:rsid w:val="00B40D89"/>
    <w:rsid w:val="00B415E9"/>
    <w:rsid w:val="00B4168A"/>
    <w:rsid w:val="00B422B1"/>
    <w:rsid w:val="00B425C1"/>
    <w:rsid w:val="00B42744"/>
    <w:rsid w:val="00B42D51"/>
    <w:rsid w:val="00B43DBD"/>
    <w:rsid w:val="00B454A6"/>
    <w:rsid w:val="00B47C12"/>
    <w:rsid w:val="00B50F11"/>
    <w:rsid w:val="00B51567"/>
    <w:rsid w:val="00B55438"/>
    <w:rsid w:val="00B56CF0"/>
    <w:rsid w:val="00B57076"/>
    <w:rsid w:val="00B57917"/>
    <w:rsid w:val="00B57C3A"/>
    <w:rsid w:val="00B60786"/>
    <w:rsid w:val="00B6195A"/>
    <w:rsid w:val="00B61AF0"/>
    <w:rsid w:val="00B62219"/>
    <w:rsid w:val="00B630AE"/>
    <w:rsid w:val="00B6349C"/>
    <w:rsid w:val="00B647BB"/>
    <w:rsid w:val="00B65EA9"/>
    <w:rsid w:val="00B665C7"/>
    <w:rsid w:val="00B66726"/>
    <w:rsid w:val="00B66D18"/>
    <w:rsid w:val="00B66FAC"/>
    <w:rsid w:val="00B6700C"/>
    <w:rsid w:val="00B678C9"/>
    <w:rsid w:val="00B678FA"/>
    <w:rsid w:val="00B67CF6"/>
    <w:rsid w:val="00B67E09"/>
    <w:rsid w:val="00B704CE"/>
    <w:rsid w:val="00B7106B"/>
    <w:rsid w:val="00B716B4"/>
    <w:rsid w:val="00B7239E"/>
    <w:rsid w:val="00B7329A"/>
    <w:rsid w:val="00B73FFA"/>
    <w:rsid w:val="00B74196"/>
    <w:rsid w:val="00B74A0F"/>
    <w:rsid w:val="00B760A9"/>
    <w:rsid w:val="00B76330"/>
    <w:rsid w:val="00B77DE0"/>
    <w:rsid w:val="00B8027F"/>
    <w:rsid w:val="00B827A1"/>
    <w:rsid w:val="00B828EB"/>
    <w:rsid w:val="00B849BB"/>
    <w:rsid w:val="00B85A9B"/>
    <w:rsid w:val="00B85AD7"/>
    <w:rsid w:val="00B87075"/>
    <w:rsid w:val="00B873B9"/>
    <w:rsid w:val="00B877A0"/>
    <w:rsid w:val="00B9057A"/>
    <w:rsid w:val="00B90911"/>
    <w:rsid w:val="00B91083"/>
    <w:rsid w:val="00B91F5D"/>
    <w:rsid w:val="00B92B29"/>
    <w:rsid w:val="00B92ED5"/>
    <w:rsid w:val="00B938B4"/>
    <w:rsid w:val="00B93AC5"/>
    <w:rsid w:val="00B947EA"/>
    <w:rsid w:val="00B95850"/>
    <w:rsid w:val="00B9690C"/>
    <w:rsid w:val="00B973BD"/>
    <w:rsid w:val="00BA1953"/>
    <w:rsid w:val="00BA1A27"/>
    <w:rsid w:val="00BA1AEE"/>
    <w:rsid w:val="00BA442A"/>
    <w:rsid w:val="00BA4AFA"/>
    <w:rsid w:val="00BA5524"/>
    <w:rsid w:val="00BA5F7E"/>
    <w:rsid w:val="00BA6926"/>
    <w:rsid w:val="00BB04BB"/>
    <w:rsid w:val="00BB38E8"/>
    <w:rsid w:val="00BB3D70"/>
    <w:rsid w:val="00BB49A1"/>
    <w:rsid w:val="00BB571B"/>
    <w:rsid w:val="00BB6C24"/>
    <w:rsid w:val="00BC2AA7"/>
    <w:rsid w:val="00BC40A7"/>
    <w:rsid w:val="00BC41F8"/>
    <w:rsid w:val="00BC43B2"/>
    <w:rsid w:val="00BC6AB8"/>
    <w:rsid w:val="00BC6FD0"/>
    <w:rsid w:val="00BC7EFB"/>
    <w:rsid w:val="00BD0248"/>
    <w:rsid w:val="00BD0CA3"/>
    <w:rsid w:val="00BD11A8"/>
    <w:rsid w:val="00BD176C"/>
    <w:rsid w:val="00BD1A82"/>
    <w:rsid w:val="00BD4C0E"/>
    <w:rsid w:val="00BD6702"/>
    <w:rsid w:val="00BD6E85"/>
    <w:rsid w:val="00BE0F8B"/>
    <w:rsid w:val="00BE165B"/>
    <w:rsid w:val="00BE1DA6"/>
    <w:rsid w:val="00BE2A8B"/>
    <w:rsid w:val="00BE3373"/>
    <w:rsid w:val="00BE3DAD"/>
    <w:rsid w:val="00BE4FCF"/>
    <w:rsid w:val="00BE50C9"/>
    <w:rsid w:val="00BF0287"/>
    <w:rsid w:val="00BF02CF"/>
    <w:rsid w:val="00BF077A"/>
    <w:rsid w:val="00BF20D3"/>
    <w:rsid w:val="00BF2665"/>
    <w:rsid w:val="00BF2788"/>
    <w:rsid w:val="00BF2814"/>
    <w:rsid w:val="00BF2EEF"/>
    <w:rsid w:val="00BF32FE"/>
    <w:rsid w:val="00BF4712"/>
    <w:rsid w:val="00BF4F84"/>
    <w:rsid w:val="00BF4FFF"/>
    <w:rsid w:val="00BF7349"/>
    <w:rsid w:val="00C007FC"/>
    <w:rsid w:val="00C00A06"/>
    <w:rsid w:val="00C04963"/>
    <w:rsid w:val="00C05630"/>
    <w:rsid w:val="00C11B74"/>
    <w:rsid w:val="00C14389"/>
    <w:rsid w:val="00C152E4"/>
    <w:rsid w:val="00C153E0"/>
    <w:rsid w:val="00C155EF"/>
    <w:rsid w:val="00C17C8D"/>
    <w:rsid w:val="00C209A9"/>
    <w:rsid w:val="00C20A6A"/>
    <w:rsid w:val="00C21FD4"/>
    <w:rsid w:val="00C2285C"/>
    <w:rsid w:val="00C2355B"/>
    <w:rsid w:val="00C2564D"/>
    <w:rsid w:val="00C30CEA"/>
    <w:rsid w:val="00C3152F"/>
    <w:rsid w:val="00C31E42"/>
    <w:rsid w:val="00C31FEE"/>
    <w:rsid w:val="00C33B51"/>
    <w:rsid w:val="00C358CB"/>
    <w:rsid w:val="00C35D74"/>
    <w:rsid w:val="00C36B82"/>
    <w:rsid w:val="00C372E2"/>
    <w:rsid w:val="00C373AD"/>
    <w:rsid w:val="00C37550"/>
    <w:rsid w:val="00C37807"/>
    <w:rsid w:val="00C402B4"/>
    <w:rsid w:val="00C427DF"/>
    <w:rsid w:val="00C428AC"/>
    <w:rsid w:val="00C42F03"/>
    <w:rsid w:val="00C43390"/>
    <w:rsid w:val="00C46395"/>
    <w:rsid w:val="00C46808"/>
    <w:rsid w:val="00C4718F"/>
    <w:rsid w:val="00C47283"/>
    <w:rsid w:val="00C509E3"/>
    <w:rsid w:val="00C50D8C"/>
    <w:rsid w:val="00C50DF7"/>
    <w:rsid w:val="00C51474"/>
    <w:rsid w:val="00C518BC"/>
    <w:rsid w:val="00C51D0C"/>
    <w:rsid w:val="00C51EE6"/>
    <w:rsid w:val="00C52922"/>
    <w:rsid w:val="00C538F7"/>
    <w:rsid w:val="00C542D8"/>
    <w:rsid w:val="00C5554A"/>
    <w:rsid w:val="00C55CB6"/>
    <w:rsid w:val="00C5603D"/>
    <w:rsid w:val="00C56432"/>
    <w:rsid w:val="00C56C86"/>
    <w:rsid w:val="00C578FA"/>
    <w:rsid w:val="00C601E4"/>
    <w:rsid w:val="00C60E97"/>
    <w:rsid w:val="00C612B9"/>
    <w:rsid w:val="00C6237E"/>
    <w:rsid w:val="00C62A97"/>
    <w:rsid w:val="00C62B31"/>
    <w:rsid w:val="00C63738"/>
    <w:rsid w:val="00C63C28"/>
    <w:rsid w:val="00C63EDE"/>
    <w:rsid w:val="00C649B0"/>
    <w:rsid w:val="00C64DA1"/>
    <w:rsid w:val="00C655FB"/>
    <w:rsid w:val="00C6560B"/>
    <w:rsid w:val="00C6665C"/>
    <w:rsid w:val="00C701BF"/>
    <w:rsid w:val="00C70DD5"/>
    <w:rsid w:val="00C723C8"/>
    <w:rsid w:val="00C72ED5"/>
    <w:rsid w:val="00C73837"/>
    <w:rsid w:val="00C7402E"/>
    <w:rsid w:val="00C745BC"/>
    <w:rsid w:val="00C74B0B"/>
    <w:rsid w:val="00C76301"/>
    <w:rsid w:val="00C76321"/>
    <w:rsid w:val="00C7697B"/>
    <w:rsid w:val="00C80093"/>
    <w:rsid w:val="00C80585"/>
    <w:rsid w:val="00C80B87"/>
    <w:rsid w:val="00C811F8"/>
    <w:rsid w:val="00C852BF"/>
    <w:rsid w:val="00C863B3"/>
    <w:rsid w:val="00C87B10"/>
    <w:rsid w:val="00C87FD9"/>
    <w:rsid w:val="00C9034C"/>
    <w:rsid w:val="00C91BC1"/>
    <w:rsid w:val="00C925C9"/>
    <w:rsid w:val="00C927FF"/>
    <w:rsid w:val="00C9469B"/>
    <w:rsid w:val="00C951E0"/>
    <w:rsid w:val="00C952AA"/>
    <w:rsid w:val="00C95E82"/>
    <w:rsid w:val="00C961E9"/>
    <w:rsid w:val="00C97424"/>
    <w:rsid w:val="00CA0869"/>
    <w:rsid w:val="00CA0E63"/>
    <w:rsid w:val="00CA0FF9"/>
    <w:rsid w:val="00CA19FC"/>
    <w:rsid w:val="00CA1DFA"/>
    <w:rsid w:val="00CA3A0C"/>
    <w:rsid w:val="00CA53AA"/>
    <w:rsid w:val="00CA5B54"/>
    <w:rsid w:val="00CA7D97"/>
    <w:rsid w:val="00CA7DF2"/>
    <w:rsid w:val="00CB0439"/>
    <w:rsid w:val="00CB0587"/>
    <w:rsid w:val="00CB141D"/>
    <w:rsid w:val="00CB4443"/>
    <w:rsid w:val="00CB5244"/>
    <w:rsid w:val="00CB6819"/>
    <w:rsid w:val="00CB7B86"/>
    <w:rsid w:val="00CB7FC4"/>
    <w:rsid w:val="00CC0086"/>
    <w:rsid w:val="00CC1807"/>
    <w:rsid w:val="00CC2273"/>
    <w:rsid w:val="00CC292C"/>
    <w:rsid w:val="00CC3738"/>
    <w:rsid w:val="00CC4901"/>
    <w:rsid w:val="00CC5008"/>
    <w:rsid w:val="00CC61A6"/>
    <w:rsid w:val="00CC6522"/>
    <w:rsid w:val="00CC6D6B"/>
    <w:rsid w:val="00CD13C0"/>
    <w:rsid w:val="00CD2AE3"/>
    <w:rsid w:val="00CD4DFD"/>
    <w:rsid w:val="00CD51A5"/>
    <w:rsid w:val="00CD5766"/>
    <w:rsid w:val="00CD5857"/>
    <w:rsid w:val="00CD5B23"/>
    <w:rsid w:val="00CD65C1"/>
    <w:rsid w:val="00CD68C2"/>
    <w:rsid w:val="00CD732B"/>
    <w:rsid w:val="00CD7A9F"/>
    <w:rsid w:val="00CE064D"/>
    <w:rsid w:val="00CE1C52"/>
    <w:rsid w:val="00CE2CCE"/>
    <w:rsid w:val="00CE40C6"/>
    <w:rsid w:val="00CE40DA"/>
    <w:rsid w:val="00CE487F"/>
    <w:rsid w:val="00CE4BCD"/>
    <w:rsid w:val="00CE4FAE"/>
    <w:rsid w:val="00CE5E1C"/>
    <w:rsid w:val="00CE6B1D"/>
    <w:rsid w:val="00CE7D47"/>
    <w:rsid w:val="00CF1247"/>
    <w:rsid w:val="00CF18E1"/>
    <w:rsid w:val="00CF23E7"/>
    <w:rsid w:val="00CF25DF"/>
    <w:rsid w:val="00CF2F99"/>
    <w:rsid w:val="00CF3C55"/>
    <w:rsid w:val="00CF3D0C"/>
    <w:rsid w:val="00CF3F92"/>
    <w:rsid w:val="00CF4D8F"/>
    <w:rsid w:val="00D00404"/>
    <w:rsid w:val="00D00B14"/>
    <w:rsid w:val="00D01AA8"/>
    <w:rsid w:val="00D01ECD"/>
    <w:rsid w:val="00D0245F"/>
    <w:rsid w:val="00D032D1"/>
    <w:rsid w:val="00D034F4"/>
    <w:rsid w:val="00D03DD8"/>
    <w:rsid w:val="00D05005"/>
    <w:rsid w:val="00D10BF2"/>
    <w:rsid w:val="00D10C49"/>
    <w:rsid w:val="00D120F0"/>
    <w:rsid w:val="00D12308"/>
    <w:rsid w:val="00D123BF"/>
    <w:rsid w:val="00D134E2"/>
    <w:rsid w:val="00D13DC2"/>
    <w:rsid w:val="00D1518D"/>
    <w:rsid w:val="00D1546A"/>
    <w:rsid w:val="00D155D1"/>
    <w:rsid w:val="00D15D5F"/>
    <w:rsid w:val="00D15DFD"/>
    <w:rsid w:val="00D161E2"/>
    <w:rsid w:val="00D1642A"/>
    <w:rsid w:val="00D20BCF"/>
    <w:rsid w:val="00D21531"/>
    <w:rsid w:val="00D22889"/>
    <w:rsid w:val="00D23BFE"/>
    <w:rsid w:val="00D2400C"/>
    <w:rsid w:val="00D26A40"/>
    <w:rsid w:val="00D26F6D"/>
    <w:rsid w:val="00D27489"/>
    <w:rsid w:val="00D2775E"/>
    <w:rsid w:val="00D32953"/>
    <w:rsid w:val="00D32CAB"/>
    <w:rsid w:val="00D34078"/>
    <w:rsid w:val="00D34771"/>
    <w:rsid w:val="00D35714"/>
    <w:rsid w:val="00D35863"/>
    <w:rsid w:val="00D35A64"/>
    <w:rsid w:val="00D363E0"/>
    <w:rsid w:val="00D369C9"/>
    <w:rsid w:val="00D36CA5"/>
    <w:rsid w:val="00D37011"/>
    <w:rsid w:val="00D37BF3"/>
    <w:rsid w:val="00D37DE8"/>
    <w:rsid w:val="00D439F5"/>
    <w:rsid w:val="00D43E71"/>
    <w:rsid w:val="00D4434C"/>
    <w:rsid w:val="00D450DF"/>
    <w:rsid w:val="00D4543F"/>
    <w:rsid w:val="00D4697E"/>
    <w:rsid w:val="00D47C6E"/>
    <w:rsid w:val="00D503B8"/>
    <w:rsid w:val="00D507AC"/>
    <w:rsid w:val="00D50A88"/>
    <w:rsid w:val="00D539B1"/>
    <w:rsid w:val="00D5416F"/>
    <w:rsid w:val="00D5545E"/>
    <w:rsid w:val="00D560DD"/>
    <w:rsid w:val="00D565C9"/>
    <w:rsid w:val="00D56B2A"/>
    <w:rsid w:val="00D56C69"/>
    <w:rsid w:val="00D56F46"/>
    <w:rsid w:val="00D60990"/>
    <w:rsid w:val="00D60DA9"/>
    <w:rsid w:val="00D6439A"/>
    <w:rsid w:val="00D6531A"/>
    <w:rsid w:val="00D6553E"/>
    <w:rsid w:val="00D65A0F"/>
    <w:rsid w:val="00D66A94"/>
    <w:rsid w:val="00D66F39"/>
    <w:rsid w:val="00D715C9"/>
    <w:rsid w:val="00D7176E"/>
    <w:rsid w:val="00D71F30"/>
    <w:rsid w:val="00D7464E"/>
    <w:rsid w:val="00D75281"/>
    <w:rsid w:val="00D753A7"/>
    <w:rsid w:val="00D75CED"/>
    <w:rsid w:val="00D7626D"/>
    <w:rsid w:val="00D77443"/>
    <w:rsid w:val="00D77857"/>
    <w:rsid w:val="00D80978"/>
    <w:rsid w:val="00D81782"/>
    <w:rsid w:val="00D82B17"/>
    <w:rsid w:val="00D836E7"/>
    <w:rsid w:val="00D83702"/>
    <w:rsid w:val="00D83705"/>
    <w:rsid w:val="00D84EF2"/>
    <w:rsid w:val="00D870FF"/>
    <w:rsid w:val="00D87FAA"/>
    <w:rsid w:val="00D90B45"/>
    <w:rsid w:val="00D9391C"/>
    <w:rsid w:val="00D940C0"/>
    <w:rsid w:val="00D95DEA"/>
    <w:rsid w:val="00DA17CC"/>
    <w:rsid w:val="00DA32A8"/>
    <w:rsid w:val="00DA352A"/>
    <w:rsid w:val="00DA3566"/>
    <w:rsid w:val="00DA3D23"/>
    <w:rsid w:val="00DA4495"/>
    <w:rsid w:val="00DA625B"/>
    <w:rsid w:val="00DB0394"/>
    <w:rsid w:val="00DB05A2"/>
    <w:rsid w:val="00DB079D"/>
    <w:rsid w:val="00DB14CD"/>
    <w:rsid w:val="00DB169D"/>
    <w:rsid w:val="00DB3A60"/>
    <w:rsid w:val="00DB5454"/>
    <w:rsid w:val="00DB56FA"/>
    <w:rsid w:val="00DB61C4"/>
    <w:rsid w:val="00DB6854"/>
    <w:rsid w:val="00DB6917"/>
    <w:rsid w:val="00DB7224"/>
    <w:rsid w:val="00DB75AC"/>
    <w:rsid w:val="00DB7A9B"/>
    <w:rsid w:val="00DC010E"/>
    <w:rsid w:val="00DC0250"/>
    <w:rsid w:val="00DC0F03"/>
    <w:rsid w:val="00DC184A"/>
    <w:rsid w:val="00DC1870"/>
    <w:rsid w:val="00DC1BC3"/>
    <w:rsid w:val="00DC1FB8"/>
    <w:rsid w:val="00DC224C"/>
    <w:rsid w:val="00DC247A"/>
    <w:rsid w:val="00DC278A"/>
    <w:rsid w:val="00DC5503"/>
    <w:rsid w:val="00DC57E5"/>
    <w:rsid w:val="00DC6CAD"/>
    <w:rsid w:val="00DC7346"/>
    <w:rsid w:val="00DD0356"/>
    <w:rsid w:val="00DD099F"/>
    <w:rsid w:val="00DD0A91"/>
    <w:rsid w:val="00DD0F3D"/>
    <w:rsid w:val="00DD16D4"/>
    <w:rsid w:val="00DD2117"/>
    <w:rsid w:val="00DD2143"/>
    <w:rsid w:val="00DD23B1"/>
    <w:rsid w:val="00DD291E"/>
    <w:rsid w:val="00DD31F8"/>
    <w:rsid w:val="00DD4333"/>
    <w:rsid w:val="00DD4443"/>
    <w:rsid w:val="00DD491F"/>
    <w:rsid w:val="00DD5448"/>
    <w:rsid w:val="00DD5A79"/>
    <w:rsid w:val="00DD5FFC"/>
    <w:rsid w:val="00DD6181"/>
    <w:rsid w:val="00DE09B4"/>
    <w:rsid w:val="00DE0FA7"/>
    <w:rsid w:val="00DE1593"/>
    <w:rsid w:val="00DE24E9"/>
    <w:rsid w:val="00DE322D"/>
    <w:rsid w:val="00DE3EE0"/>
    <w:rsid w:val="00DE405D"/>
    <w:rsid w:val="00DE4479"/>
    <w:rsid w:val="00DE50E9"/>
    <w:rsid w:val="00DE530C"/>
    <w:rsid w:val="00DE63CE"/>
    <w:rsid w:val="00DE66FC"/>
    <w:rsid w:val="00DE7E96"/>
    <w:rsid w:val="00DF1306"/>
    <w:rsid w:val="00DF16DC"/>
    <w:rsid w:val="00DF1F39"/>
    <w:rsid w:val="00DF2678"/>
    <w:rsid w:val="00DF3D79"/>
    <w:rsid w:val="00DF4A0D"/>
    <w:rsid w:val="00DF4BB6"/>
    <w:rsid w:val="00DF529D"/>
    <w:rsid w:val="00DF6310"/>
    <w:rsid w:val="00DF6566"/>
    <w:rsid w:val="00DF7B30"/>
    <w:rsid w:val="00E0318B"/>
    <w:rsid w:val="00E03854"/>
    <w:rsid w:val="00E039FA"/>
    <w:rsid w:val="00E03C6A"/>
    <w:rsid w:val="00E04F7D"/>
    <w:rsid w:val="00E067F0"/>
    <w:rsid w:val="00E0797C"/>
    <w:rsid w:val="00E122FC"/>
    <w:rsid w:val="00E13186"/>
    <w:rsid w:val="00E13364"/>
    <w:rsid w:val="00E13448"/>
    <w:rsid w:val="00E15E22"/>
    <w:rsid w:val="00E16D49"/>
    <w:rsid w:val="00E17A6A"/>
    <w:rsid w:val="00E20694"/>
    <w:rsid w:val="00E2083B"/>
    <w:rsid w:val="00E20C40"/>
    <w:rsid w:val="00E21C8A"/>
    <w:rsid w:val="00E2220C"/>
    <w:rsid w:val="00E22BE1"/>
    <w:rsid w:val="00E23666"/>
    <w:rsid w:val="00E238E5"/>
    <w:rsid w:val="00E23D9F"/>
    <w:rsid w:val="00E24156"/>
    <w:rsid w:val="00E248D7"/>
    <w:rsid w:val="00E252F6"/>
    <w:rsid w:val="00E25871"/>
    <w:rsid w:val="00E25CF5"/>
    <w:rsid w:val="00E268DA"/>
    <w:rsid w:val="00E2702F"/>
    <w:rsid w:val="00E27290"/>
    <w:rsid w:val="00E30279"/>
    <w:rsid w:val="00E304DE"/>
    <w:rsid w:val="00E30DCA"/>
    <w:rsid w:val="00E31613"/>
    <w:rsid w:val="00E33911"/>
    <w:rsid w:val="00E33CF2"/>
    <w:rsid w:val="00E33E52"/>
    <w:rsid w:val="00E366BF"/>
    <w:rsid w:val="00E36A7E"/>
    <w:rsid w:val="00E37209"/>
    <w:rsid w:val="00E37EDA"/>
    <w:rsid w:val="00E40BFE"/>
    <w:rsid w:val="00E41229"/>
    <w:rsid w:val="00E41C66"/>
    <w:rsid w:val="00E45697"/>
    <w:rsid w:val="00E45A25"/>
    <w:rsid w:val="00E45B32"/>
    <w:rsid w:val="00E467DE"/>
    <w:rsid w:val="00E500A6"/>
    <w:rsid w:val="00E50555"/>
    <w:rsid w:val="00E54928"/>
    <w:rsid w:val="00E54E8D"/>
    <w:rsid w:val="00E55058"/>
    <w:rsid w:val="00E55346"/>
    <w:rsid w:val="00E56C11"/>
    <w:rsid w:val="00E57D0C"/>
    <w:rsid w:val="00E6041F"/>
    <w:rsid w:val="00E62543"/>
    <w:rsid w:val="00E63A2A"/>
    <w:rsid w:val="00E64713"/>
    <w:rsid w:val="00E65AFE"/>
    <w:rsid w:val="00E66902"/>
    <w:rsid w:val="00E66A92"/>
    <w:rsid w:val="00E677BE"/>
    <w:rsid w:val="00E71758"/>
    <w:rsid w:val="00E723DE"/>
    <w:rsid w:val="00E73F80"/>
    <w:rsid w:val="00E74245"/>
    <w:rsid w:val="00E7460C"/>
    <w:rsid w:val="00E75EE0"/>
    <w:rsid w:val="00E763A2"/>
    <w:rsid w:val="00E8055F"/>
    <w:rsid w:val="00E81551"/>
    <w:rsid w:val="00E81754"/>
    <w:rsid w:val="00E824BF"/>
    <w:rsid w:val="00E8426F"/>
    <w:rsid w:val="00E853F8"/>
    <w:rsid w:val="00E86D4A"/>
    <w:rsid w:val="00E872FC"/>
    <w:rsid w:val="00E87730"/>
    <w:rsid w:val="00E905B4"/>
    <w:rsid w:val="00E9133E"/>
    <w:rsid w:val="00E93167"/>
    <w:rsid w:val="00E93429"/>
    <w:rsid w:val="00E93569"/>
    <w:rsid w:val="00E94D13"/>
    <w:rsid w:val="00E94DDB"/>
    <w:rsid w:val="00E950C1"/>
    <w:rsid w:val="00E960E5"/>
    <w:rsid w:val="00E962F0"/>
    <w:rsid w:val="00E970F0"/>
    <w:rsid w:val="00E97111"/>
    <w:rsid w:val="00E978BA"/>
    <w:rsid w:val="00EA01BE"/>
    <w:rsid w:val="00EA10A6"/>
    <w:rsid w:val="00EA1C67"/>
    <w:rsid w:val="00EA1FA6"/>
    <w:rsid w:val="00EA2807"/>
    <w:rsid w:val="00EA2AED"/>
    <w:rsid w:val="00EA399F"/>
    <w:rsid w:val="00EA3AF5"/>
    <w:rsid w:val="00EA3F28"/>
    <w:rsid w:val="00EA44F9"/>
    <w:rsid w:val="00EA50D4"/>
    <w:rsid w:val="00EA56C7"/>
    <w:rsid w:val="00EA5777"/>
    <w:rsid w:val="00EA597E"/>
    <w:rsid w:val="00EA781E"/>
    <w:rsid w:val="00EB0451"/>
    <w:rsid w:val="00EB1648"/>
    <w:rsid w:val="00EB1FC9"/>
    <w:rsid w:val="00EB20A6"/>
    <w:rsid w:val="00EB4EF2"/>
    <w:rsid w:val="00EB53FA"/>
    <w:rsid w:val="00EB6C3B"/>
    <w:rsid w:val="00EB6D31"/>
    <w:rsid w:val="00EC1868"/>
    <w:rsid w:val="00EC261C"/>
    <w:rsid w:val="00EC486C"/>
    <w:rsid w:val="00EC51A4"/>
    <w:rsid w:val="00EC6110"/>
    <w:rsid w:val="00EC754F"/>
    <w:rsid w:val="00EC7952"/>
    <w:rsid w:val="00EC7A74"/>
    <w:rsid w:val="00ED0727"/>
    <w:rsid w:val="00ED0DC0"/>
    <w:rsid w:val="00ED21A6"/>
    <w:rsid w:val="00ED3656"/>
    <w:rsid w:val="00ED39B8"/>
    <w:rsid w:val="00ED3C54"/>
    <w:rsid w:val="00ED3D32"/>
    <w:rsid w:val="00ED48C0"/>
    <w:rsid w:val="00ED4D06"/>
    <w:rsid w:val="00ED634B"/>
    <w:rsid w:val="00EE099D"/>
    <w:rsid w:val="00EE0CDE"/>
    <w:rsid w:val="00EE1211"/>
    <w:rsid w:val="00EE1587"/>
    <w:rsid w:val="00EE1C42"/>
    <w:rsid w:val="00EE2134"/>
    <w:rsid w:val="00EE2782"/>
    <w:rsid w:val="00EE31B6"/>
    <w:rsid w:val="00EE333F"/>
    <w:rsid w:val="00EE45A6"/>
    <w:rsid w:val="00EE52CF"/>
    <w:rsid w:val="00EE5ED4"/>
    <w:rsid w:val="00EE600A"/>
    <w:rsid w:val="00EF0979"/>
    <w:rsid w:val="00EF3415"/>
    <w:rsid w:val="00EF37F8"/>
    <w:rsid w:val="00EF38AF"/>
    <w:rsid w:val="00EF4194"/>
    <w:rsid w:val="00EF47E7"/>
    <w:rsid w:val="00EF60AE"/>
    <w:rsid w:val="00EF6AB6"/>
    <w:rsid w:val="00EF6DB2"/>
    <w:rsid w:val="00EF7001"/>
    <w:rsid w:val="00F0005F"/>
    <w:rsid w:val="00F005A0"/>
    <w:rsid w:val="00F006F7"/>
    <w:rsid w:val="00F00933"/>
    <w:rsid w:val="00F01627"/>
    <w:rsid w:val="00F0178F"/>
    <w:rsid w:val="00F033D5"/>
    <w:rsid w:val="00F03C1D"/>
    <w:rsid w:val="00F040DB"/>
    <w:rsid w:val="00F04266"/>
    <w:rsid w:val="00F04982"/>
    <w:rsid w:val="00F10CCA"/>
    <w:rsid w:val="00F115D7"/>
    <w:rsid w:val="00F117D2"/>
    <w:rsid w:val="00F123DD"/>
    <w:rsid w:val="00F12492"/>
    <w:rsid w:val="00F12724"/>
    <w:rsid w:val="00F14030"/>
    <w:rsid w:val="00F15F88"/>
    <w:rsid w:val="00F16A5A"/>
    <w:rsid w:val="00F16C7B"/>
    <w:rsid w:val="00F2017C"/>
    <w:rsid w:val="00F227EB"/>
    <w:rsid w:val="00F23ECE"/>
    <w:rsid w:val="00F2447F"/>
    <w:rsid w:val="00F252F4"/>
    <w:rsid w:val="00F25984"/>
    <w:rsid w:val="00F265AC"/>
    <w:rsid w:val="00F26636"/>
    <w:rsid w:val="00F26720"/>
    <w:rsid w:val="00F26777"/>
    <w:rsid w:val="00F26EDB"/>
    <w:rsid w:val="00F276BF"/>
    <w:rsid w:val="00F30C04"/>
    <w:rsid w:val="00F30F22"/>
    <w:rsid w:val="00F35470"/>
    <w:rsid w:val="00F37E8C"/>
    <w:rsid w:val="00F411CE"/>
    <w:rsid w:val="00F41259"/>
    <w:rsid w:val="00F41A23"/>
    <w:rsid w:val="00F41AA2"/>
    <w:rsid w:val="00F4227E"/>
    <w:rsid w:val="00F426BF"/>
    <w:rsid w:val="00F42C49"/>
    <w:rsid w:val="00F475D2"/>
    <w:rsid w:val="00F538E5"/>
    <w:rsid w:val="00F53AC8"/>
    <w:rsid w:val="00F54331"/>
    <w:rsid w:val="00F54420"/>
    <w:rsid w:val="00F554D7"/>
    <w:rsid w:val="00F57A0F"/>
    <w:rsid w:val="00F60906"/>
    <w:rsid w:val="00F60C3F"/>
    <w:rsid w:val="00F6191D"/>
    <w:rsid w:val="00F651BF"/>
    <w:rsid w:val="00F659A0"/>
    <w:rsid w:val="00F66536"/>
    <w:rsid w:val="00F67266"/>
    <w:rsid w:val="00F717A9"/>
    <w:rsid w:val="00F72426"/>
    <w:rsid w:val="00F7254F"/>
    <w:rsid w:val="00F72DB4"/>
    <w:rsid w:val="00F73529"/>
    <w:rsid w:val="00F76003"/>
    <w:rsid w:val="00F762B9"/>
    <w:rsid w:val="00F7689B"/>
    <w:rsid w:val="00F777C3"/>
    <w:rsid w:val="00F77E22"/>
    <w:rsid w:val="00F80A98"/>
    <w:rsid w:val="00F817D1"/>
    <w:rsid w:val="00F82A5D"/>
    <w:rsid w:val="00F83B72"/>
    <w:rsid w:val="00F83DF7"/>
    <w:rsid w:val="00F841FF"/>
    <w:rsid w:val="00F854F4"/>
    <w:rsid w:val="00F85653"/>
    <w:rsid w:val="00F86657"/>
    <w:rsid w:val="00F868A1"/>
    <w:rsid w:val="00F86DD9"/>
    <w:rsid w:val="00F87C4A"/>
    <w:rsid w:val="00F87F9D"/>
    <w:rsid w:val="00F9385A"/>
    <w:rsid w:val="00F93883"/>
    <w:rsid w:val="00F9432B"/>
    <w:rsid w:val="00F9664F"/>
    <w:rsid w:val="00F974A6"/>
    <w:rsid w:val="00F97D5C"/>
    <w:rsid w:val="00F97F23"/>
    <w:rsid w:val="00FA0C3D"/>
    <w:rsid w:val="00FA0F5C"/>
    <w:rsid w:val="00FA1A8D"/>
    <w:rsid w:val="00FA21B4"/>
    <w:rsid w:val="00FA26BB"/>
    <w:rsid w:val="00FA58CD"/>
    <w:rsid w:val="00FA6364"/>
    <w:rsid w:val="00FA798E"/>
    <w:rsid w:val="00FB0112"/>
    <w:rsid w:val="00FB09F1"/>
    <w:rsid w:val="00FB0C51"/>
    <w:rsid w:val="00FB3424"/>
    <w:rsid w:val="00FB57DA"/>
    <w:rsid w:val="00FB5A58"/>
    <w:rsid w:val="00FB6B9A"/>
    <w:rsid w:val="00FB6E1E"/>
    <w:rsid w:val="00FC1451"/>
    <w:rsid w:val="00FC4051"/>
    <w:rsid w:val="00FC410E"/>
    <w:rsid w:val="00FC43DA"/>
    <w:rsid w:val="00FC44CE"/>
    <w:rsid w:val="00FC61F7"/>
    <w:rsid w:val="00FC6994"/>
    <w:rsid w:val="00FC732A"/>
    <w:rsid w:val="00FC7699"/>
    <w:rsid w:val="00FC7E5E"/>
    <w:rsid w:val="00FD0088"/>
    <w:rsid w:val="00FD13F0"/>
    <w:rsid w:val="00FD220C"/>
    <w:rsid w:val="00FD2271"/>
    <w:rsid w:val="00FD5D61"/>
    <w:rsid w:val="00FD6076"/>
    <w:rsid w:val="00FD68E2"/>
    <w:rsid w:val="00FD6A6D"/>
    <w:rsid w:val="00FD6D19"/>
    <w:rsid w:val="00FD709A"/>
    <w:rsid w:val="00FE078C"/>
    <w:rsid w:val="00FE1715"/>
    <w:rsid w:val="00FE3D3C"/>
    <w:rsid w:val="00FE3E0C"/>
    <w:rsid w:val="00FE45AD"/>
    <w:rsid w:val="00FE4F80"/>
    <w:rsid w:val="00FE613B"/>
    <w:rsid w:val="00FE651C"/>
    <w:rsid w:val="00FE75D3"/>
    <w:rsid w:val="00FF03CA"/>
    <w:rsid w:val="00FF0709"/>
    <w:rsid w:val="00FF0ACC"/>
    <w:rsid w:val="00FF1157"/>
    <w:rsid w:val="00FF1DA5"/>
    <w:rsid w:val="00FF1F72"/>
    <w:rsid w:val="00FF27E8"/>
    <w:rsid w:val="00FF3B55"/>
    <w:rsid w:val="00FF6DFE"/>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D422484"/>
  <w15:chartTrackingRefBased/>
  <w15:docId w15:val="{FE82E378-4B40-457C-832B-CCD48F00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7211C"/>
    <w:rPr>
      <w:lang w:eastAsia="ru-RU"/>
    </w:rPr>
  </w:style>
  <w:style w:type="paragraph" w:styleId="3">
    <w:name w:val="heading 3"/>
    <w:basedOn w:val="a"/>
    <w:next w:val="a"/>
    <w:link w:val="30"/>
    <w:unhideWhenUsed/>
    <w:qFormat/>
    <w:rsid w:val="0051268C"/>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link w:val="1"/>
    <w:semiHidden/>
  </w:style>
  <w:style w:type="paragraph" w:styleId="a4">
    <w:name w:val="header"/>
    <w:basedOn w:val="a"/>
    <w:pPr>
      <w:tabs>
        <w:tab w:val="center" w:pos="4536"/>
        <w:tab w:val="right" w:pos="9072"/>
      </w:tabs>
    </w:pPr>
  </w:style>
  <w:style w:type="paragraph" w:styleId="a5">
    <w:name w:val="footer"/>
    <w:basedOn w:val="a"/>
    <w:pPr>
      <w:tabs>
        <w:tab w:val="center" w:pos="4536"/>
        <w:tab w:val="right" w:pos="9072"/>
      </w:tabs>
    </w:pPr>
  </w:style>
  <w:style w:type="table" w:styleId="a6">
    <w:name w:val="Table Grid"/>
    <w:basedOn w:val="a1"/>
    <w:uiPriority w:val="39"/>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3"/>
    <w:rsid w:val="00AC2EBD"/>
  </w:style>
  <w:style w:type="paragraph" w:styleId="a8">
    <w:name w:val="Balloon Text"/>
    <w:basedOn w:val="a"/>
    <w:link w:val="a9"/>
    <w:uiPriority w:val="99"/>
    <w:semiHidden/>
    <w:rsid w:val="00D369C9"/>
    <w:rPr>
      <w:rFonts w:ascii="Tahoma" w:hAnsi="Tahoma" w:cs="Tahoma"/>
      <w:sz w:val="16"/>
      <w:szCs w:val="16"/>
    </w:rPr>
  </w:style>
  <w:style w:type="paragraph" w:styleId="2">
    <w:name w:val="Body Text 2"/>
    <w:basedOn w:val="a"/>
    <w:link w:val="20"/>
    <w:rsid w:val="008A13C4"/>
    <w:pPr>
      <w:jc w:val="both"/>
    </w:pPr>
    <w:rPr>
      <w:sz w:val="28"/>
    </w:rPr>
  </w:style>
  <w:style w:type="paragraph" w:customStyle="1" w:styleId="aa">
    <w:name w:val="Знак Знак Знак Знак"/>
    <w:basedOn w:val="a"/>
    <w:rsid w:val="00735DCE"/>
    <w:rPr>
      <w:rFonts w:ascii="Verdana" w:hAnsi="Verdana" w:cs="Verdana"/>
      <w:lang w:val="en-US" w:eastAsia="en-US"/>
    </w:rPr>
  </w:style>
  <w:style w:type="character" w:styleId="ab">
    <w:name w:val="Hyperlink"/>
    <w:uiPriority w:val="99"/>
    <w:rsid w:val="008C4BDD"/>
    <w:rPr>
      <w:color w:val="0000FF"/>
      <w:u w:val="single"/>
    </w:rPr>
  </w:style>
  <w:style w:type="paragraph" w:customStyle="1" w:styleId="ac">
    <w:name w:val="Знак Знак Знак Знак Знак Знак Знак"/>
    <w:basedOn w:val="a"/>
    <w:rsid w:val="00A64EEC"/>
    <w:rPr>
      <w:rFonts w:ascii="Verdana" w:hAnsi="Verdana" w:cs="Verdana"/>
      <w:lang w:val="en-US" w:eastAsia="en-US"/>
    </w:rPr>
  </w:style>
  <w:style w:type="character" w:styleId="ad">
    <w:name w:val="annotation reference"/>
    <w:rsid w:val="00615583"/>
    <w:rPr>
      <w:sz w:val="16"/>
      <w:szCs w:val="16"/>
    </w:rPr>
  </w:style>
  <w:style w:type="paragraph" w:styleId="ae">
    <w:name w:val="annotation text"/>
    <w:basedOn w:val="a"/>
    <w:link w:val="af"/>
    <w:uiPriority w:val="99"/>
    <w:rsid w:val="00615583"/>
  </w:style>
  <w:style w:type="character" w:customStyle="1" w:styleId="af">
    <w:name w:val="Текст примітки Знак"/>
    <w:link w:val="ae"/>
    <w:uiPriority w:val="99"/>
    <w:rsid w:val="00615583"/>
    <w:rPr>
      <w:lang w:eastAsia="ru-RU"/>
    </w:rPr>
  </w:style>
  <w:style w:type="paragraph" w:styleId="af0">
    <w:name w:val="annotation subject"/>
    <w:basedOn w:val="ae"/>
    <w:next w:val="ae"/>
    <w:link w:val="af1"/>
    <w:rsid w:val="00615583"/>
    <w:rPr>
      <w:b/>
      <w:bCs/>
    </w:rPr>
  </w:style>
  <w:style w:type="character" w:customStyle="1" w:styleId="af1">
    <w:name w:val="Тема примітки Знак"/>
    <w:link w:val="af0"/>
    <w:rsid w:val="00615583"/>
    <w:rPr>
      <w:b/>
      <w:bCs/>
      <w:lang w:eastAsia="ru-RU"/>
    </w:rPr>
  </w:style>
  <w:style w:type="paragraph" w:customStyle="1" w:styleId="1">
    <w:name w:val="Знак Знак1 Знак Знак Знак Знак Знак Знак Знак Знак"/>
    <w:basedOn w:val="a"/>
    <w:link w:val="a3"/>
    <w:rsid w:val="00F01627"/>
    <w:rPr>
      <w:rFonts w:ascii="Verdana" w:hAnsi="Verdana" w:cs="Verdana"/>
      <w:lang w:val="en-US" w:eastAsia="en-US"/>
    </w:rPr>
  </w:style>
  <w:style w:type="character" w:customStyle="1" w:styleId="20">
    <w:name w:val="Основний текст 2 Знак"/>
    <w:link w:val="2"/>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7A1E8C"/>
    <w:rPr>
      <w:sz w:val="24"/>
      <w:szCs w:val="24"/>
      <w:lang w:val="uk-UA"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7A1E8C"/>
    <w:pPr>
      <w:spacing w:before="100" w:beforeAutospacing="1" w:after="100" w:afterAutospacing="1"/>
    </w:pPr>
    <w:rPr>
      <w:sz w:val="24"/>
      <w:szCs w:val="24"/>
      <w:lang w:eastAsia="uk-UA"/>
    </w:rPr>
  </w:style>
  <w:style w:type="paragraph" w:styleId="HTML">
    <w:name w:val="HTML Preformatted"/>
    <w:basedOn w:val="a"/>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
    <w:rsid w:val="00953F77"/>
    <w:pPr>
      <w:spacing w:before="100" w:beforeAutospacing="1" w:after="100" w:afterAutospacing="1"/>
    </w:pPr>
    <w:rPr>
      <w:sz w:val="24"/>
      <w:szCs w:val="24"/>
      <w:lang w:val="ru-RU"/>
    </w:rPr>
  </w:style>
  <w:style w:type="paragraph" w:styleId="af4">
    <w:name w:val="List Paragraph"/>
    <w:basedOn w:val="a"/>
    <w:link w:val="af5"/>
    <w:uiPriority w:val="1"/>
    <w:qFormat/>
    <w:rsid w:val="00816FED"/>
    <w:pPr>
      <w:spacing w:after="160" w:line="259" w:lineRule="auto"/>
      <w:ind w:left="720"/>
      <w:contextualSpacing/>
    </w:pPr>
    <w:rPr>
      <w:rFonts w:ascii="Calibri" w:eastAsia="Calibri" w:hAnsi="Calibri"/>
      <w:sz w:val="22"/>
      <w:szCs w:val="22"/>
      <w:lang w:eastAsia="en-US"/>
    </w:rPr>
  </w:style>
  <w:style w:type="character" w:customStyle="1" w:styleId="af5">
    <w:name w:val="Абзац списку Знак"/>
    <w:link w:val="af4"/>
    <w:uiPriority w:val="34"/>
    <w:rsid w:val="00816FED"/>
    <w:rPr>
      <w:rFonts w:ascii="Calibri" w:eastAsia="Calibri" w:hAnsi="Calibri"/>
      <w:sz w:val="22"/>
      <w:szCs w:val="22"/>
      <w:lang w:eastAsia="en-US"/>
    </w:rPr>
  </w:style>
  <w:style w:type="paragraph" w:styleId="af6">
    <w:name w:val="Revision"/>
    <w:hidden/>
    <w:uiPriority w:val="99"/>
    <w:semiHidden/>
    <w:rsid w:val="006C0613"/>
    <w:rPr>
      <w:lang w:eastAsia="ru-RU"/>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rvts46">
    <w:name w:val="rvts46"/>
    <w:rsid w:val="005B318E"/>
  </w:style>
  <w:style w:type="character" w:customStyle="1" w:styleId="rvts11">
    <w:name w:val="rvts11"/>
    <w:rsid w:val="005B318E"/>
  </w:style>
  <w:style w:type="paragraph" w:customStyle="1" w:styleId="Standard">
    <w:name w:val="Standard"/>
    <w:rsid w:val="005B318E"/>
    <w:pPr>
      <w:widowControl w:val="0"/>
      <w:suppressAutoHyphens/>
      <w:autoSpaceDN w:val="0"/>
    </w:pPr>
    <w:rPr>
      <w:rFonts w:eastAsia="Andale Sans UI" w:cs="Tahoma"/>
      <w:kern w:val="3"/>
      <w:sz w:val="24"/>
      <w:szCs w:val="24"/>
      <w:lang w:val="de-DE" w:eastAsia="ja-JP" w:bidi="fa-IR"/>
    </w:rPr>
  </w:style>
  <w:style w:type="character" w:customStyle="1" w:styleId="rvts0">
    <w:name w:val="rvts0"/>
    <w:rsid w:val="008428C6"/>
  </w:style>
  <w:style w:type="character" w:customStyle="1" w:styleId="af7">
    <w:name w:val="Основной текст_"/>
    <w:link w:val="21"/>
    <w:locked/>
    <w:rsid w:val="008428C6"/>
    <w:rPr>
      <w:sz w:val="27"/>
      <w:szCs w:val="27"/>
      <w:shd w:val="clear" w:color="auto" w:fill="FFFFFF"/>
    </w:rPr>
  </w:style>
  <w:style w:type="paragraph" w:customStyle="1" w:styleId="21">
    <w:name w:val="Основной текст2"/>
    <w:basedOn w:val="a"/>
    <w:link w:val="af7"/>
    <w:rsid w:val="008428C6"/>
    <w:pPr>
      <w:shd w:val="clear" w:color="auto" w:fill="FFFFFF"/>
      <w:spacing w:after="1080" w:line="326" w:lineRule="exact"/>
    </w:pPr>
    <w:rPr>
      <w:sz w:val="27"/>
      <w:szCs w:val="27"/>
      <w:lang w:val="ru-RU"/>
    </w:rPr>
  </w:style>
  <w:style w:type="paragraph" w:styleId="af8">
    <w:name w:val="Plain Text"/>
    <w:basedOn w:val="a"/>
    <w:link w:val="af9"/>
    <w:uiPriority w:val="99"/>
    <w:rsid w:val="00AB281D"/>
    <w:rPr>
      <w:rFonts w:ascii="Calibri" w:eastAsia="Calibri" w:hAnsi="Calibri"/>
      <w:sz w:val="22"/>
      <w:szCs w:val="21"/>
      <w:lang w:val="ru-RU" w:eastAsia="en-US"/>
    </w:rPr>
  </w:style>
  <w:style w:type="character" w:customStyle="1" w:styleId="af9">
    <w:name w:val="Текст Знак"/>
    <w:link w:val="af8"/>
    <w:uiPriority w:val="99"/>
    <w:rsid w:val="00AB281D"/>
    <w:rPr>
      <w:rFonts w:ascii="Calibri" w:eastAsia="Calibri" w:hAnsi="Calibri"/>
      <w:sz w:val="22"/>
      <w:szCs w:val="21"/>
      <w:lang w:eastAsia="en-US"/>
    </w:rPr>
  </w:style>
  <w:style w:type="character" w:customStyle="1" w:styleId="a9">
    <w:name w:val="Текст у виносці Знак"/>
    <w:link w:val="a8"/>
    <w:uiPriority w:val="99"/>
    <w:semiHidden/>
    <w:locked/>
    <w:rsid w:val="00876E28"/>
    <w:rPr>
      <w:rFonts w:ascii="Tahoma" w:hAnsi="Tahoma" w:cs="Tahoma"/>
      <w:sz w:val="16"/>
      <w:szCs w:val="16"/>
      <w:lang w:val="uk-UA"/>
    </w:rPr>
  </w:style>
  <w:style w:type="paragraph" w:customStyle="1" w:styleId="xfmc1">
    <w:name w:val="xfmc1"/>
    <w:basedOn w:val="a"/>
    <w:rsid w:val="00302F72"/>
    <w:pPr>
      <w:spacing w:before="100" w:beforeAutospacing="1" w:after="100" w:afterAutospacing="1"/>
    </w:pPr>
    <w:rPr>
      <w:rFonts w:ascii="Calibri" w:eastAsia="Calibri" w:hAnsi="Calibri" w:cs="Calibri"/>
      <w:sz w:val="22"/>
      <w:szCs w:val="22"/>
      <w:lang w:eastAsia="uk-UA"/>
    </w:rPr>
  </w:style>
  <w:style w:type="character" w:customStyle="1" w:styleId="xfm81224415">
    <w:name w:val="xfm_81224415"/>
    <w:rsid w:val="00302F72"/>
  </w:style>
  <w:style w:type="character" w:styleId="afa">
    <w:name w:val="Unresolved Mention"/>
    <w:uiPriority w:val="99"/>
    <w:semiHidden/>
    <w:unhideWhenUsed/>
    <w:rsid w:val="006E52BE"/>
    <w:rPr>
      <w:color w:val="605E5C"/>
      <w:shd w:val="clear" w:color="auto" w:fill="E1DFDD"/>
    </w:rPr>
  </w:style>
  <w:style w:type="character" w:customStyle="1" w:styleId="rvts52">
    <w:name w:val="rvts52"/>
    <w:rsid w:val="00E2083B"/>
  </w:style>
  <w:style w:type="character" w:styleId="afb">
    <w:name w:val="FollowedHyperlink"/>
    <w:rsid w:val="00A01EEE"/>
    <w:rPr>
      <w:color w:val="954F72"/>
      <w:u w:val="single"/>
    </w:rPr>
  </w:style>
  <w:style w:type="character" w:customStyle="1" w:styleId="rvts23">
    <w:name w:val="rvts23"/>
    <w:rsid w:val="002579ED"/>
  </w:style>
  <w:style w:type="paragraph" w:customStyle="1" w:styleId="tj">
    <w:name w:val="tj"/>
    <w:basedOn w:val="a"/>
    <w:rsid w:val="00576209"/>
    <w:pPr>
      <w:spacing w:before="100" w:beforeAutospacing="1" w:after="100" w:afterAutospacing="1"/>
    </w:pPr>
    <w:rPr>
      <w:sz w:val="24"/>
      <w:szCs w:val="24"/>
      <w:lang w:eastAsia="uk-UA"/>
    </w:rPr>
  </w:style>
  <w:style w:type="character" w:customStyle="1" w:styleId="hard-blue-color">
    <w:name w:val="hard-blue-color"/>
    <w:rsid w:val="00576209"/>
  </w:style>
  <w:style w:type="paragraph" w:customStyle="1" w:styleId="tr">
    <w:name w:val="tr"/>
    <w:basedOn w:val="a"/>
    <w:rsid w:val="00576209"/>
    <w:pPr>
      <w:spacing w:before="100" w:beforeAutospacing="1" w:after="100" w:afterAutospacing="1"/>
    </w:pPr>
    <w:rPr>
      <w:sz w:val="24"/>
      <w:szCs w:val="24"/>
      <w:lang w:eastAsia="uk-UA"/>
    </w:rPr>
  </w:style>
  <w:style w:type="paragraph" w:customStyle="1" w:styleId="tc">
    <w:name w:val="tc"/>
    <w:basedOn w:val="a"/>
    <w:rsid w:val="003F682F"/>
    <w:pPr>
      <w:spacing w:before="100" w:beforeAutospacing="1" w:after="100" w:afterAutospacing="1"/>
    </w:pPr>
    <w:rPr>
      <w:sz w:val="24"/>
      <w:szCs w:val="24"/>
      <w:lang w:eastAsia="uk-UA"/>
    </w:rPr>
  </w:style>
  <w:style w:type="paragraph" w:customStyle="1" w:styleId="western">
    <w:name w:val="western"/>
    <w:basedOn w:val="a"/>
    <w:rsid w:val="00483236"/>
    <w:pPr>
      <w:spacing w:before="100" w:beforeAutospacing="1" w:after="119"/>
    </w:pPr>
    <w:rPr>
      <w:rFonts w:ascii="Calibri" w:hAnsi="Calibri"/>
      <w:sz w:val="24"/>
      <w:szCs w:val="24"/>
      <w:lang w:eastAsia="uk-UA"/>
    </w:rPr>
  </w:style>
  <w:style w:type="paragraph" w:styleId="afc">
    <w:name w:val="Body Text"/>
    <w:basedOn w:val="a"/>
    <w:link w:val="afd"/>
    <w:rsid w:val="00B65EA9"/>
    <w:pPr>
      <w:spacing w:after="120"/>
    </w:pPr>
  </w:style>
  <w:style w:type="character" w:customStyle="1" w:styleId="afd">
    <w:name w:val="Основний текст Знак"/>
    <w:basedOn w:val="a0"/>
    <w:link w:val="afc"/>
    <w:rsid w:val="00B65EA9"/>
    <w:rPr>
      <w:lang w:eastAsia="ru-RU"/>
    </w:rPr>
  </w:style>
  <w:style w:type="paragraph" w:customStyle="1" w:styleId="TableParagraph">
    <w:name w:val="Table Paragraph"/>
    <w:basedOn w:val="a"/>
    <w:uiPriority w:val="1"/>
    <w:qFormat/>
    <w:rsid w:val="005B2C3B"/>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2036">
      <w:bodyDiv w:val="1"/>
      <w:marLeft w:val="0"/>
      <w:marRight w:val="0"/>
      <w:marTop w:val="0"/>
      <w:marBottom w:val="0"/>
      <w:divBdr>
        <w:top w:val="none" w:sz="0" w:space="0" w:color="auto"/>
        <w:left w:val="none" w:sz="0" w:space="0" w:color="auto"/>
        <w:bottom w:val="none" w:sz="0" w:space="0" w:color="auto"/>
        <w:right w:val="none" w:sz="0" w:space="0" w:color="auto"/>
      </w:divBdr>
    </w:div>
    <w:div w:id="30157056">
      <w:bodyDiv w:val="1"/>
      <w:marLeft w:val="0"/>
      <w:marRight w:val="0"/>
      <w:marTop w:val="0"/>
      <w:marBottom w:val="0"/>
      <w:divBdr>
        <w:top w:val="none" w:sz="0" w:space="0" w:color="auto"/>
        <w:left w:val="none" w:sz="0" w:space="0" w:color="auto"/>
        <w:bottom w:val="none" w:sz="0" w:space="0" w:color="auto"/>
        <w:right w:val="none" w:sz="0" w:space="0" w:color="auto"/>
      </w:divBdr>
    </w:div>
    <w:div w:id="57944868">
      <w:bodyDiv w:val="1"/>
      <w:marLeft w:val="0"/>
      <w:marRight w:val="0"/>
      <w:marTop w:val="0"/>
      <w:marBottom w:val="0"/>
      <w:divBdr>
        <w:top w:val="none" w:sz="0" w:space="0" w:color="auto"/>
        <w:left w:val="none" w:sz="0" w:space="0" w:color="auto"/>
        <w:bottom w:val="none" w:sz="0" w:space="0" w:color="auto"/>
        <w:right w:val="none" w:sz="0" w:space="0" w:color="auto"/>
      </w:divBdr>
    </w:div>
    <w:div w:id="72750085">
      <w:bodyDiv w:val="1"/>
      <w:marLeft w:val="0"/>
      <w:marRight w:val="0"/>
      <w:marTop w:val="0"/>
      <w:marBottom w:val="0"/>
      <w:divBdr>
        <w:top w:val="none" w:sz="0" w:space="0" w:color="auto"/>
        <w:left w:val="none" w:sz="0" w:space="0" w:color="auto"/>
        <w:bottom w:val="none" w:sz="0" w:space="0" w:color="auto"/>
        <w:right w:val="none" w:sz="0" w:space="0" w:color="auto"/>
      </w:divBdr>
      <w:divsChild>
        <w:div w:id="84809037">
          <w:marLeft w:val="0"/>
          <w:marRight w:val="0"/>
          <w:marTop w:val="0"/>
          <w:marBottom w:val="0"/>
          <w:divBdr>
            <w:top w:val="none" w:sz="0" w:space="0" w:color="auto"/>
            <w:left w:val="none" w:sz="0" w:space="0" w:color="auto"/>
            <w:bottom w:val="none" w:sz="0" w:space="0" w:color="auto"/>
            <w:right w:val="none" w:sz="0" w:space="0" w:color="auto"/>
          </w:divBdr>
        </w:div>
        <w:div w:id="1242256258">
          <w:marLeft w:val="0"/>
          <w:marRight w:val="0"/>
          <w:marTop w:val="0"/>
          <w:marBottom w:val="0"/>
          <w:divBdr>
            <w:top w:val="none" w:sz="0" w:space="0" w:color="auto"/>
            <w:left w:val="none" w:sz="0" w:space="0" w:color="auto"/>
            <w:bottom w:val="none" w:sz="0" w:space="0" w:color="auto"/>
            <w:right w:val="none" w:sz="0" w:space="0" w:color="auto"/>
          </w:divBdr>
        </w:div>
        <w:div w:id="1033456278">
          <w:marLeft w:val="0"/>
          <w:marRight w:val="0"/>
          <w:marTop w:val="0"/>
          <w:marBottom w:val="0"/>
          <w:divBdr>
            <w:top w:val="none" w:sz="0" w:space="0" w:color="auto"/>
            <w:left w:val="none" w:sz="0" w:space="0" w:color="auto"/>
            <w:bottom w:val="none" w:sz="0" w:space="0" w:color="auto"/>
            <w:right w:val="none" w:sz="0" w:space="0" w:color="auto"/>
          </w:divBdr>
        </w:div>
      </w:divsChild>
    </w:div>
    <w:div w:id="74867822">
      <w:bodyDiv w:val="1"/>
      <w:marLeft w:val="0"/>
      <w:marRight w:val="0"/>
      <w:marTop w:val="0"/>
      <w:marBottom w:val="0"/>
      <w:divBdr>
        <w:top w:val="none" w:sz="0" w:space="0" w:color="auto"/>
        <w:left w:val="none" w:sz="0" w:space="0" w:color="auto"/>
        <w:bottom w:val="none" w:sz="0" w:space="0" w:color="auto"/>
        <w:right w:val="none" w:sz="0" w:space="0" w:color="auto"/>
      </w:divBdr>
    </w:div>
    <w:div w:id="100489183">
      <w:bodyDiv w:val="1"/>
      <w:marLeft w:val="0"/>
      <w:marRight w:val="0"/>
      <w:marTop w:val="0"/>
      <w:marBottom w:val="0"/>
      <w:divBdr>
        <w:top w:val="none" w:sz="0" w:space="0" w:color="auto"/>
        <w:left w:val="none" w:sz="0" w:space="0" w:color="auto"/>
        <w:bottom w:val="none" w:sz="0" w:space="0" w:color="auto"/>
        <w:right w:val="none" w:sz="0" w:space="0" w:color="auto"/>
      </w:divBdr>
    </w:div>
    <w:div w:id="101071916">
      <w:bodyDiv w:val="1"/>
      <w:marLeft w:val="0"/>
      <w:marRight w:val="0"/>
      <w:marTop w:val="0"/>
      <w:marBottom w:val="0"/>
      <w:divBdr>
        <w:top w:val="none" w:sz="0" w:space="0" w:color="auto"/>
        <w:left w:val="none" w:sz="0" w:space="0" w:color="auto"/>
        <w:bottom w:val="none" w:sz="0" w:space="0" w:color="auto"/>
        <w:right w:val="none" w:sz="0" w:space="0" w:color="auto"/>
      </w:divBdr>
    </w:div>
    <w:div w:id="111247009">
      <w:bodyDiv w:val="1"/>
      <w:marLeft w:val="0"/>
      <w:marRight w:val="0"/>
      <w:marTop w:val="0"/>
      <w:marBottom w:val="0"/>
      <w:divBdr>
        <w:top w:val="none" w:sz="0" w:space="0" w:color="auto"/>
        <w:left w:val="none" w:sz="0" w:space="0" w:color="auto"/>
        <w:bottom w:val="none" w:sz="0" w:space="0" w:color="auto"/>
        <w:right w:val="none" w:sz="0" w:space="0" w:color="auto"/>
      </w:divBdr>
    </w:div>
    <w:div w:id="121467001">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4243932">
      <w:bodyDiv w:val="1"/>
      <w:marLeft w:val="0"/>
      <w:marRight w:val="0"/>
      <w:marTop w:val="0"/>
      <w:marBottom w:val="0"/>
      <w:divBdr>
        <w:top w:val="none" w:sz="0" w:space="0" w:color="auto"/>
        <w:left w:val="none" w:sz="0" w:space="0" w:color="auto"/>
        <w:bottom w:val="none" w:sz="0" w:space="0" w:color="auto"/>
        <w:right w:val="none" w:sz="0" w:space="0" w:color="auto"/>
      </w:divBdr>
    </w:div>
    <w:div w:id="190581486">
      <w:bodyDiv w:val="1"/>
      <w:marLeft w:val="0"/>
      <w:marRight w:val="0"/>
      <w:marTop w:val="0"/>
      <w:marBottom w:val="0"/>
      <w:divBdr>
        <w:top w:val="none" w:sz="0" w:space="0" w:color="auto"/>
        <w:left w:val="none" w:sz="0" w:space="0" w:color="auto"/>
        <w:bottom w:val="none" w:sz="0" w:space="0" w:color="auto"/>
        <w:right w:val="none" w:sz="0" w:space="0" w:color="auto"/>
      </w:divBdr>
    </w:div>
    <w:div w:id="210043208">
      <w:bodyDiv w:val="1"/>
      <w:marLeft w:val="0"/>
      <w:marRight w:val="0"/>
      <w:marTop w:val="0"/>
      <w:marBottom w:val="0"/>
      <w:divBdr>
        <w:top w:val="none" w:sz="0" w:space="0" w:color="auto"/>
        <w:left w:val="none" w:sz="0" w:space="0" w:color="auto"/>
        <w:bottom w:val="none" w:sz="0" w:space="0" w:color="auto"/>
        <w:right w:val="none" w:sz="0" w:space="0" w:color="auto"/>
      </w:divBdr>
    </w:div>
    <w:div w:id="210961995">
      <w:bodyDiv w:val="1"/>
      <w:marLeft w:val="0"/>
      <w:marRight w:val="0"/>
      <w:marTop w:val="0"/>
      <w:marBottom w:val="0"/>
      <w:divBdr>
        <w:top w:val="none" w:sz="0" w:space="0" w:color="auto"/>
        <w:left w:val="none" w:sz="0" w:space="0" w:color="auto"/>
        <w:bottom w:val="none" w:sz="0" w:space="0" w:color="auto"/>
        <w:right w:val="none" w:sz="0" w:space="0" w:color="auto"/>
      </w:divBdr>
    </w:div>
    <w:div w:id="233006554">
      <w:bodyDiv w:val="1"/>
      <w:marLeft w:val="0"/>
      <w:marRight w:val="0"/>
      <w:marTop w:val="0"/>
      <w:marBottom w:val="0"/>
      <w:divBdr>
        <w:top w:val="none" w:sz="0" w:space="0" w:color="auto"/>
        <w:left w:val="none" w:sz="0" w:space="0" w:color="auto"/>
        <w:bottom w:val="none" w:sz="0" w:space="0" w:color="auto"/>
        <w:right w:val="none" w:sz="0" w:space="0" w:color="auto"/>
      </w:divBdr>
    </w:div>
    <w:div w:id="250091661">
      <w:bodyDiv w:val="1"/>
      <w:marLeft w:val="0"/>
      <w:marRight w:val="0"/>
      <w:marTop w:val="0"/>
      <w:marBottom w:val="0"/>
      <w:divBdr>
        <w:top w:val="none" w:sz="0" w:space="0" w:color="auto"/>
        <w:left w:val="none" w:sz="0" w:space="0" w:color="auto"/>
        <w:bottom w:val="none" w:sz="0" w:space="0" w:color="auto"/>
        <w:right w:val="none" w:sz="0" w:space="0" w:color="auto"/>
      </w:divBdr>
    </w:div>
    <w:div w:id="256643849">
      <w:bodyDiv w:val="1"/>
      <w:marLeft w:val="0"/>
      <w:marRight w:val="0"/>
      <w:marTop w:val="0"/>
      <w:marBottom w:val="0"/>
      <w:divBdr>
        <w:top w:val="none" w:sz="0" w:space="0" w:color="auto"/>
        <w:left w:val="none" w:sz="0" w:space="0" w:color="auto"/>
        <w:bottom w:val="none" w:sz="0" w:space="0" w:color="auto"/>
        <w:right w:val="none" w:sz="0" w:space="0" w:color="auto"/>
      </w:divBdr>
    </w:div>
    <w:div w:id="272565000">
      <w:bodyDiv w:val="1"/>
      <w:marLeft w:val="0"/>
      <w:marRight w:val="0"/>
      <w:marTop w:val="0"/>
      <w:marBottom w:val="0"/>
      <w:divBdr>
        <w:top w:val="none" w:sz="0" w:space="0" w:color="auto"/>
        <w:left w:val="none" w:sz="0" w:space="0" w:color="auto"/>
        <w:bottom w:val="none" w:sz="0" w:space="0" w:color="auto"/>
        <w:right w:val="none" w:sz="0" w:space="0" w:color="auto"/>
      </w:divBdr>
    </w:div>
    <w:div w:id="277223951">
      <w:bodyDiv w:val="1"/>
      <w:marLeft w:val="0"/>
      <w:marRight w:val="0"/>
      <w:marTop w:val="0"/>
      <w:marBottom w:val="0"/>
      <w:divBdr>
        <w:top w:val="none" w:sz="0" w:space="0" w:color="auto"/>
        <w:left w:val="none" w:sz="0" w:space="0" w:color="auto"/>
        <w:bottom w:val="none" w:sz="0" w:space="0" w:color="auto"/>
        <w:right w:val="none" w:sz="0" w:space="0" w:color="auto"/>
      </w:divBdr>
    </w:div>
    <w:div w:id="283119292">
      <w:bodyDiv w:val="1"/>
      <w:marLeft w:val="0"/>
      <w:marRight w:val="0"/>
      <w:marTop w:val="0"/>
      <w:marBottom w:val="0"/>
      <w:divBdr>
        <w:top w:val="none" w:sz="0" w:space="0" w:color="auto"/>
        <w:left w:val="none" w:sz="0" w:space="0" w:color="auto"/>
        <w:bottom w:val="none" w:sz="0" w:space="0" w:color="auto"/>
        <w:right w:val="none" w:sz="0" w:space="0" w:color="auto"/>
      </w:divBdr>
    </w:div>
    <w:div w:id="417286822">
      <w:bodyDiv w:val="1"/>
      <w:marLeft w:val="0"/>
      <w:marRight w:val="0"/>
      <w:marTop w:val="0"/>
      <w:marBottom w:val="0"/>
      <w:divBdr>
        <w:top w:val="none" w:sz="0" w:space="0" w:color="auto"/>
        <w:left w:val="none" w:sz="0" w:space="0" w:color="auto"/>
        <w:bottom w:val="none" w:sz="0" w:space="0" w:color="auto"/>
        <w:right w:val="none" w:sz="0" w:space="0" w:color="auto"/>
      </w:divBdr>
    </w:div>
    <w:div w:id="432482798">
      <w:bodyDiv w:val="1"/>
      <w:marLeft w:val="0"/>
      <w:marRight w:val="0"/>
      <w:marTop w:val="0"/>
      <w:marBottom w:val="0"/>
      <w:divBdr>
        <w:top w:val="none" w:sz="0" w:space="0" w:color="auto"/>
        <w:left w:val="none" w:sz="0" w:space="0" w:color="auto"/>
        <w:bottom w:val="none" w:sz="0" w:space="0" w:color="auto"/>
        <w:right w:val="none" w:sz="0" w:space="0" w:color="auto"/>
      </w:divBdr>
    </w:div>
    <w:div w:id="440954793">
      <w:bodyDiv w:val="1"/>
      <w:marLeft w:val="0"/>
      <w:marRight w:val="0"/>
      <w:marTop w:val="0"/>
      <w:marBottom w:val="0"/>
      <w:divBdr>
        <w:top w:val="none" w:sz="0" w:space="0" w:color="auto"/>
        <w:left w:val="none" w:sz="0" w:space="0" w:color="auto"/>
        <w:bottom w:val="none" w:sz="0" w:space="0" w:color="auto"/>
        <w:right w:val="none" w:sz="0" w:space="0" w:color="auto"/>
      </w:divBdr>
    </w:div>
    <w:div w:id="443884701">
      <w:bodyDiv w:val="1"/>
      <w:marLeft w:val="0"/>
      <w:marRight w:val="0"/>
      <w:marTop w:val="0"/>
      <w:marBottom w:val="0"/>
      <w:divBdr>
        <w:top w:val="none" w:sz="0" w:space="0" w:color="auto"/>
        <w:left w:val="none" w:sz="0" w:space="0" w:color="auto"/>
        <w:bottom w:val="none" w:sz="0" w:space="0" w:color="auto"/>
        <w:right w:val="none" w:sz="0" w:space="0" w:color="auto"/>
      </w:divBdr>
    </w:div>
    <w:div w:id="467013337">
      <w:bodyDiv w:val="1"/>
      <w:marLeft w:val="0"/>
      <w:marRight w:val="0"/>
      <w:marTop w:val="0"/>
      <w:marBottom w:val="0"/>
      <w:divBdr>
        <w:top w:val="none" w:sz="0" w:space="0" w:color="auto"/>
        <w:left w:val="none" w:sz="0" w:space="0" w:color="auto"/>
        <w:bottom w:val="none" w:sz="0" w:space="0" w:color="auto"/>
        <w:right w:val="none" w:sz="0" w:space="0" w:color="auto"/>
      </w:divBdr>
    </w:div>
    <w:div w:id="591085749">
      <w:bodyDiv w:val="1"/>
      <w:marLeft w:val="0"/>
      <w:marRight w:val="0"/>
      <w:marTop w:val="0"/>
      <w:marBottom w:val="0"/>
      <w:divBdr>
        <w:top w:val="none" w:sz="0" w:space="0" w:color="auto"/>
        <w:left w:val="none" w:sz="0" w:space="0" w:color="auto"/>
        <w:bottom w:val="none" w:sz="0" w:space="0" w:color="auto"/>
        <w:right w:val="none" w:sz="0" w:space="0" w:color="auto"/>
      </w:divBdr>
    </w:div>
    <w:div w:id="601231066">
      <w:bodyDiv w:val="1"/>
      <w:marLeft w:val="0"/>
      <w:marRight w:val="0"/>
      <w:marTop w:val="0"/>
      <w:marBottom w:val="0"/>
      <w:divBdr>
        <w:top w:val="none" w:sz="0" w:space="0" w:color="auto"/>
        <w:left w:val="none" w:sz="0" w:space="0" w:color="auto"/>
        <w:bottom w:val="none" w:sz="0" w:space="0" w:color="auto"/>
        <w:right w:val="none" w:sz="0" w:space="0" w:color="auto"/>
      </w:divBdr>
    </w:div>
    <w:div w:id="613638162">
      <w:bodyDiv w:val="1"/>
      <w:marLeft w:val="0"/>
      <w:marRight w:val="0"/>
      <w:marTop w:val="0"/>
      <w:marBottom w:val="0"/>
      <w:divBdr>
        <w:top w:val="none" w:sz="0" w:space="0" w:color="auto"/>
        <w:left w:val="none" w:sz="0" w:space="0" w:color="auto"/>
        <w:bottom w:val="none" w:sz="0" w:space="0" w:color="auto"/>
        <w:right w:val="none" w:sz="0" w:space="0" w:color="auto"/>
      </w:divBdr>
    </w:div>
    <w:div w:id="623269263">
      <w:bodyDiv w:val="1"/>
      <w:marLeft w:val="0"/>
      <w:marRight w:val="0"/>
      <w:marTop w:val="0"/>
      <w:marBottom w:val="0"/>
      <w:divBdr>
        <w:top w:val="none" w:sz="0" w:space="0" w:color="auto"/>
        <w:left w:val="none" w:sz="0" w:space="0" w:color="auto"/>
        <w:bottom w:val="none" w:sz="0" w:space="0" w:color="auto"/>
        <w:right w:val="none" w:sz="0" w:space="0" w:color="auto"/>
      </w:divBdr>
      <w:divsChild>
        <w:div w:id="624194222">
          <w:marLeft w:val="0"/>
          <w:marRight w:val="0"/>
          <w:marTop w:val="0"/>
          <w:marBottom w:val="0"/>
          <w:divBdr>
            <w:top w:val="none" w:sz="0" w:space="0" w:color="auto"/>
            <w:left w:val="none" w:sz="0" w:space="0" w:color="auto"/>
            <w:bottom w:val="none" w:sz="0" w:space="0" w:color="auto"/>
            <w:right w:val="none" w:sz="0" w:space="0" w:color="auto"/>
          </w:divBdr>
        </w:div>
        <w:div w:id="887843928">
          <w:marLeft w:val="0"/>
          <w:marRight w:val="0"/>
          <w:marTop w:val="0"/>
          <w:marBottom w:val="0"/>
          <w:divBdr>
            <w:top w:val="none" w:sz="0" w:space="0" w:color="auto"/>
            <w:left w:val="none" w:sz="0" w:space="0" w:color="auto"/>
            <w:bottom w:val="none" w:sz="0" w:space="0" w:color="auto"/>
            <w:right w:val="none" w:sz="0" w:space="0" w:color="auto"/>
          </w:divBdr>
        </w:div>
      </w:divsChild>
    </w:div>
    <w:div w:id="631056288">
      <w:bodyDiv w:val="1"/>
      <w:marLeft w:val="0"/>
      <w:marRight w:val="0"/>
      <w:marTop w:val="0"/>
      <w:marBottom w:val="0"/>
      <w:divBdr>
        <w:top w:val="none" w:sz="0" w:space="0" w:color="auto"/>
        <w:left w:val="none" w:sz="0" w:space="0" w:color="auto"/>
        <w:bottom w:val="none" w:sz="0" w:space="0" w:color="auto"/>
        <w:right w:val="none" w:sz="0" w:space="0" w:color="auto"/>
      </w:divBdr>
    </w:div>
    <w:div w:id="661858227">
      <w:bodyDiv w:val="1"/>
      <w:marLeft w:val="0"/>
      <w:marRight w:val="0"/>
      <w:marTop w:val="0"/>
      <w:marBottom w:val="0"/>
      <w:divBdr>
        <w:top w:val="none" w:sz="0" w:space="0" w:color="auto"/>
        <w:left w:val="none" w:sz="0" w:space="0" w:color="auto"/>
        <w:bottom w:val="none" w:sz="0" w:space="0" w:color="auto"/>
        <w:right w:val="none" w:sz="0" w:space="0" w:color="auto"/>
      </w:divBdr>
    </w:div>
    <w:div w:id="708991219">
      <w:bodyDiv w:val="1"/>
      <w:marLeft w:val="0"/>
      <w:marRight w:val="0"/>
      <w:marTop w:val="0"/>
      <w:marBottom w:val="0"/>
      <w:divBdr>
        <w:top w:val="none" w:sz="0" w:space="0" w:color="auto"/>
        <w:left w:val="none" w:sz="0" w:space="0" w:color="auto"/>
        <w:bottom w:val="none" w:sz="0" w:space="0" w:color="auto"/>
        <w:right w:val="none" w:sz="0" w:space="0" w:color="auto"/>
      </w:divBdr>
    </w:div>
    <w:div w:id="715394430">
      <w:bodyDiv w:val="1"/>
      <w:marLeft w:val="0"/>
      <w:marRight w:val="0"/>
      <w:marTop w:val="0"/>
      <w:marBottom w:val="0"/>
      <w:divBdr>
        <w:top w:val="none" w:sz="0" w:space="0" w:color="auto"/>
        <w:left w:val="none" w:sz="0" w:space="0" w:color="auto"/>
        <w:bottom w:val="none" w:sz="0" w:space="0" w:color="auto"/>
        <w:right w:val="none" w:sz="0" w:space="0" w:color="auto"/>
      </w:divBdr>
    </w:div>
    <w:div w:id="728575690">
      <w:bodyDiv w:val="1"/>
      <w:marLeft w:val="0"/>
      <w:marRight w:val="0"/>
      <w:marTop w:val="0"/>
      <w:marBottom w:val="0"/>
      <w:divBdr>
        <w:top w:val="none" w:sz="0" w:space="0" w:color="auto"/>
        <w:left w:val="none" w:sz="0" w:space="0" w:color="auto"/>
        <w:bottom w:val="none" w:sz="0" w:space="0" w:color="auto"/>
        <w:right w:val="none" w:sz="0" w:space="0" w:color="auto"/>
      </w:divBdr>
    </w:div>
    <w:div w:id="730344376">
      <w:bodyDiv w:val="1"/>
      <w:marLeft w:val="0"/>
      <w:marRight w:val="0"/>
      <w:marTop w:val="0"/>
      <w:marBottom w:val="0"/>
      <w:divBdr>
        <w:top w:val="none" w:sz="0" w:space="0" w:color="auto"/>
        <w:left w:val="none" w:sz="0" w:space="0" w:color="auto"/>
        <w:bottom w:val="none" w:sz="0" w:space="0" w:color="auto"/>
        <w:right w:val="none" w:sz="0" w:space="0" w:color="auto"/>
      </w:divBdr>
    </w:div>
    <w:div w:id="747578551">
      <w:bodyDiv w:val="1"/>
      <w:marLeft w:val="0"/>
      <w:marRight w:val="0"/>
      <w:marTop w:val="0"/>
      <w:marBottom w:val="0"/>
      <w:divBdr>
        <w:top w:val="none" w:sz="0" w:space="0" w:color="auto"/>
        <w:left w:val="none" w:sz="0" w:space="0" w:color="auto"/>
        <w:bottom w:val="none" w:sz="0" w:space="0" w:color="auto"/>
        <w:right w:val="none" w:sz="0" w:space="0" w:color="auto"/>
      </w:divBdr>
    </w:div>
    <w:div w:id="863833789">
      <w:bodyDiv w:val="1"/>
      <w:marLeft w:val="0"/>
      <w:marRight w:val="0"/>
      <w:marTop w:val="0"/>
      <w:marBottom w:val="0"/>
      <w:divBdr>
        <w:top w:val="none" w:sz="0" w:space="0" w:color="auto"/>
        <w:left w:val="none" w:sz="0" w:space="0" w:color="auto"/>
        <w:bottom w:val="none" w:sz="0" w:space="0" w:color="auto"/>
        <w:right w:val="none" w:sz="0" w:space="0" w:color="auto"/>
      </w:divBdr>
    </w:div>
    <w:div w:id="874972985">
      <w:bodyDiv w:val="1"/>
      <w:marLeft w:val="0"/>
      <w:marRight w:val="0"/>
      <w:marTop w:val="0"/>
      <w:marBottom w:val="0"/>
      <w:divBdr>
        <w:top w:val="none" w:sz="0" w:space="0" w:color="auto"/>
        <w:left w:val="none" w:sz="0" w:space="0" w:color="auto"/>
        <w:bottom w:val="none" w:sz="0" w:space="0" w:color="auto"/>
        <w:right w:val="none" w:sz="0" w:space="0" w:color="auto"/>
      </w:divBdr>
    </w:div>
    <w:div w:id="910386156">
      <w:bodyDiv w:val="1"/>
      <w:marLeft w:val="0"/>
      <w:marRight w:val="0"/>
      <w:marTop w:val="0"/>
      <w:marBottom w:val="0"/>
      <w:divBdr>
        <w:top w:val="none" w:sz="0" w:space="0" w:color="auto"/>
        <w:left w:val="none" w:sz="0" w:space="0" w:color="auto"/>
        <w:bottom w:val="none" w:sz="0" w:space="0" w:color="auto"/>
        <w:right w:val="none" w:sz="0" w:space="0" w:color="auto"/>
      </w:divBdr>
    </w:div>
    <w:div w:id="916094718">
      <w:bodyDiv w:val="1"/>
      <w:marLeft w:val="0"/>
      <w:marRight w:val="0"/>
      <w:marTop w:val="0"/>
      <w:marBottom w:val="0"/>
      <w:divBdr>
        <w:top w:val="none" w:sz="0" w:space="0" w:color="auto"/>
        <w:left w:val="none" w:sz="0" w:space="0" w:color="auto"/>
        <w:bottom w:val="none" w:sz="0" w:space="0" w:color="auto"/>
        <w:right w:val="none" w:sz="0" w:space="0" w:color="auto"/>
      </w:divBdr>
    </w:div>
    <w:div w:id="947464831">
      <w:bodyDiv w:val="1"/>
      <w:marLeft w:val="0"/>
      <w:marRight w:val="0"/>
      <w:marTop w:val="0"/>
      <w:marBottom w:val="0"/>
      <w:divBdr>
        <w:top w:val="none" w:sz="0" w:space="0" w:color="auto"/>
        <w:left w:val="none" w:sz="0" w:space="0" w:color="auto"/>
        <w:bottom w:val="none" w:sz="0" w:space="0" w:color="auto"/>
        <w:right w:val="none" w:sz="0" w:space="0" w:color="auto"/>
      </w:divBdr>
    </w:div>
    <w:div w:id="958681420">
      <w:bodyDiv w:val="1"/>
      <w:marLeft w:val="0"/>
      <w:marRight w:val="0"/>
      <w:marTop w:val="0"/>
      <w:marBottom w:val="0"/>
      <w:divBdr>
        <w:top w:val="none" w:sz="0" w:space="0" w:color="auto"/>
        <w:left w:val="none" w:sz="0" w:space="0" w:color="auto"/>
        <w:bottom w:val="none" w:sz="0" w:space="0" w:color="auto"/>
        <w:right w:val="none" w:sz="0" w:space="0" w:color="auto"/>
      </w:divBdr>
    </w:div>
    <w:div w:id="983121603">
      <w:bodyDiv w:val="1"/>
      <w:marLeft w:val="0"/>
      <w:marRight w:val="0"/>
      <w:marTop w:val="0"/>
      <w:marBottom w:val="0"/>
      <w:divBdr>
        <w:top w:val="none" w:sz="0" w:space="0" w:color="auto"/>
        <w:left w:val="none" w:sz="0" w:space="0" w:color="auto"/>
        <w:bottom w:val="none" w:sz="0" w:space="0" w:color="auto"/>
        <w:right w:val="none" w:sz="0" w:space="0" w:color="auto"/>
      </w:divBdr>
    </w:div>
    <w:div w:id="983585160">
      <w:bodyDiv w:val="1"/>
      <w:marLeft w:val="0"/>
      <w:marRight w:val="0"/>
      <w:marTop w:val="0"/>
      <w:marBottom w:val="0"/>
      <w:divBdr>
        <w:top w:val="none" w:sz="0" w:space="0" w:color="auto"/>
        <w:left w:val="none" w:sz="0" w:space="0" w:color="auto"/>
        <w:bottom w:val="none" w:sz="0" w:space="0" w:color="auto"/>
        <w:right w:val="none" w:sz="0" w:space="0" w:color="auto"/>
      </w:divBdr>
    </w:div>
    <w:div w:id="992638259">
      <w:bodyDiv w:val="1"/>
      <w:marLeft w:val="0"/>
      <w:marRight w:val="0"/>
      <w:marTop w:val="0"/>
      <w:marBottom w:val="0"/>
      <w:divBdr>
        <w:top w:val="none" w:sz="0" w:space="0" w:color="auto"/>
        <w:left w:val="none" w:sz="0" w:space="0" w:color="auto"/>
        <w:bottom w:val="none" w:sz="0" w:space="0" w:color="auto"/>
        <w:right w:val="none" w:sz="0" w:space="0" w:color="auto"/>
      </w:divBdr>
    </w:div>
    <w:div w:id="995569677">
      <w:bodyDiv w:val="1"/>
      <w:marLeft w:val="0"/>
      <w:marRight w:val="0"/>
      <w:marTop w:val="0"/>
      <w:marBottom w:val="0"/>
      <w:divBdr>
        <w:top w:val="none" w:sz="0" w:space="0" w:color="auto"/>
        <w:left w:val="none" w:sz="0" w:space="0" w:color="auto"/>
        <w:bottom w:val="none" w:sz="0" w:space="0" w:color="auto"/>
        <w:right w:val="none" w:sz="0" w:space="0" w:color="auto"/>
      </w:divBdr>
    </w:div>
    <w:div w:id="1020812363">
      <w:bodyDiv w:val="1"/>
      <w:marLeft w:val="0"/>
      <w:marRight w:val="0"/>
      <w:marTop w:val="0"/>
      <w:marBottom w:val="0"/>
      <w:divBdr>
        <w:top w:val="none" w:sz="0" w:space="0" w:color="auto"/>
        <w:left w:val="none" w:sz="0" w:space="0" w:color="auto"/>
        <w:bottom w:val="none" w:sz="0" w:space="0" w:color="auto"/>
        <w:right w:val="none" w:sz="0" w:space="0" w:color="auto"/>
      </w:divBdr>
    </w:div>
    <w:div w:id="1063062146">
      <w:bodyDiv w:val="1"/>
      <w:marLeft w:val="0"/>
      <w:marRight w:val="0"/>
      <w:marTop w:val="0"/>
      <w:marBottom w:val="0"/>
      <w:divBdr>
        <w:top w:val="none" w:sz="0" w:space="0" w:color="auto"/>
        <w:left w:val="none" w:sz="0" w:space="0" w:color="auto"/>
        <w:bottom w:val="none" w:sz="0" w:space="0" w:color="auto"/>
        <w:right w:val="none" w:sz="0" w:space="0" w:color="auto"/>
      </w:divBdr>
    </w:div>
    <w:div w:id="1067724615">
      <w:bodyDiv w:val="1"/>
      <w:marLeft w:val="0"/>
      <w:marRight w:val="0"/>
      <w:marTop w:val="0"/>
      <w:marBottom w:val="0"/>
      <w:divBdr>
        <w:top w:val="none" w:sz="0" w:space="0" w:color="auto"/>
        <w:left w:val="none" w:sz="0" w:space="0" w:color="auto"/>
        <w:bottom w:val="none" w:sz="0" w:space="0" w:color="auto"/>
        <w:right w:val="none" w:sz="0" w:space="0" w:color="auto"/>
      </w:divBdr>
    </w:div>
    <w:div w:id="1069184714">
      <w:bodyDiv w:val="1"/>
      <w:marLeft w:val="0"/>
      <w:marRight w:val="0"/>
      <w:marTop w:val="0"/>
      <w:marBottom w:val="0"/>
      <w:divBdr>
        <w:top w:val="none" w:sz="0" w:space="0" w:color="auto"/>
        <w:left w:val="none" w:sz="0" w:space="0" w:color="auto"/>
        <w:bottom w:val="none" w:sz="0" w:space="0" w:color="auto"/>
        <w:right w:val="none" w:sz="0" w:space="0" w:color="auto"/>
      </w:divBdr>
    </w:div>
    <w:div w:id="1081951914">
      <w:bodyDiv w:val="1"/>
      <w:marLeft w:val="0"/>
      <w:marRight w:val="0"/>
      <w:marTop w:val="0"/>
      <w:marBottom w:val="0"/>
      <w:divBdr>
        <w:top w:val="none" w:sz="0" w:space="0" w:color="auto"/>
        <w:left w:val="none" w:sz="0" w:space="0" w:color="auto"/>
        <w:bottom w:val="none" w:sz="0" w:space="0" w:color="auto"/>
        <w:right w:val="none" w:sz="0" w:space="0" w:color="auto"/>
      </w:divBdr>
    </w:div>
    <w:div w:id="1090783041">
      <w:bodyDiv w:val="1"/>
      <w:marLeft w:val="0"/>
      <w:marRight w:val="0"/>
      <w:marTop w:val="0"/>
      <w:marBottom w:val="0"/>
      <w:divBdr>
        <w:top w:val="none" w:sz="0" w:space="0" w:color="auto"/>
        <w:left w:val="none" w:sz="0" w:space="0" w:color="auto"/>
        <w:bottom w:val="none" w:sz="0" w:space="0" w:color="auto"/>
        <w:right w:val="none" w:sz="0" w:space="0" w:color="auto"/>
      </w:divBdr>
    </w:div>
    <w:div w:id="1113209182">
      <w:bodyDiv w:val="1"/>
      <w:marLeft w:val="0"/>
      <w:marRight w:val="0"/>
      <w:marTop w:val="0"/>
      <w:marBottom w:val="0"/>
      <w:divBdr>
        <w:top w:val="none" w:sz="0" w:space="0" w:color="auto"/>
        <w:left w:val="none" w:sz="0" w:space="0" w:color="auto"/>
        <w:bottom w:val="none" w:sz="0" w:space="0" w:color="auto"/>
        <w:right w:val="none" w:sz="0" w:space="0" w:color="auto"/>
      </w:divBdr>
    </w:div>
    <w:div w:id="1132095872">
      <w:bodyDiv w:val="1"/>
      <w:marLeft w:val="0"/>
      <w:marRight w:val="0"/>
      <w:marTop w:val="0"/>
      <w:marBottom w:val="0"/>
      <w:divBdr>
        <w:top w:val="none" w:sz="0" w:space="0" w:color="auto"/>
        <w:left w:val="none" w:sz="0" w:space="0" w:color="auto"/>
        <w:bottom w:val="none" w:sz="0" w:space="0" w:color="auto"/>
        <w:right w:val="none" w:sz="0" w:space="0" w:color="auto"/>
      </w:divBdr>
    </w:div>
    <w:div w:id="1140998376">
      <w:bodyDiv w:val="1"/>
      <w:marLeft w:val="0"/>
      <w:marRight w:val="0"/>
      <w:marTop w:val="0"/>
      <w:marBottom w:val="0"/>
      <w:divBdr>
        <w:top w:val="none" w:sz="0" w:space="0" w:color="auto"/>
        <w:left w:val="none" w:sz="0" w:space="0" w:color="auto"/>
        <w:bottom w:val="none" w:sz="0" w:space="0" w:color="auto"/>
        <w:right w:val="none" w:sz="0" w:space="0" w:color="auto"/>
      </w:divBdr>
    </w:div>
    <w:div w:id="1160386831">
      <w:bodyDiv w:val="1"/>
      <w:marLeft w:val="0"/>
      <w:marRight w:val="0"/>
      <w:marTop w:val="0"/>
      <w:marBottom w:val="0"/>
      <w:divBdr>
        <w:top w:val="none" w:sz="0" w:space="0" w:color="auto"/>
        <w:left w:val="none" w:sz="0" w:space="0" w:color="auto"/>
        <w:bottom w:val="none" w:sz="0" w:space="0" w:color="auto"/>
        <w:right w:val="none" w:sz="0" w:space="0" w:color="auto"/>
      </w:divBdr>
    </w:div>
    <w:div w:id="1162895453">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87208535">
      <w:bodyDiv w:val="1"/>
      <w:marLeft w:val="0"/>
      <w:marRight w:val="0"/>
      <w:marTop w:val="0"/>
      <w:marBottom w:val="0"/>
      <w:divBdr>
        <w:top w:val="none" w:sz="0" w:space="0" w:color="auto"/>
        <w:left w:val="none" w:sz="0" w:space="0" w:color="auto"/>
        <w:bottom w:val="none" w:sz="0" w:space="0" w:color="auto"/>
        <w:right w:val="none" w:sz="0" w:space="0" w:color="auto"/>
      </w:divBdr>
    </w:div>
    <w:div w:id="1255171031">
      <w:bodyDiv w:val="1"/>
      <w:marLeft w:val="0"/>
      <w:marRight w:val="0"/>
      <w:marTop w:val="0"/>
      <w:marBottom w:val="0"/>
      <w:divBdr>
        <w:top w:val="none" w:sz="0" w:space="0" w:color="auto"/>
        <w:left w:val="none" w:sz="0" w:space="0" w:color="auto"/>
        <w:bottom w:val="none" w:sz="0" w:space="0" w:color="auto"/>
        <w:right w:val="none" w:sz="0" w:space="0" w:color="auto"/>
      </w:divBdr>
    </w:div>
    <w:div w:id="1259488424">
      <w:bodyDiv w:val="1"/>
      <w:marLeft w:val="0"/>
      <w:marRight w:val="0"/>
      <w:marTop w:val="0"/>
      <w:marBottom w:val="0"/>
      <w:divBdr>
        <w:top w:val="none" w:sz="0" w:space="0" w:color="auto"/>
        <w:left w:val="none" w:sz="0" w:space="0" w:color="auto"/>
        <w:bottom w:val="none" w:sz="0" w:space="0" w:color="auto"/>
        <w:right w:val="none" w:sz="0" w:space="0" w:color="auto"/>
      </w:divBdr>
    </w:div>
    <w:div w:id="1259681422">
      <w:bodyDiv w:val="1"/>
      <w:marLeft w:val="0"/>
      <w:marRight w:val="0"/>
      <w:marTop w:val="0"/>
      <w:marBottom w:val="0"/>
      <w:divBdr>
        <w:top w:val="none" w:sz="0" w:space="0" w:color="auto"/>
        <w:left w:val="none" w:sz="0" w:space="0" w:color="auto"/>
        <w:bottom w:val="none" w:sz="0" w:space="0" w:color="auto"/>
        <w:right w:val="none" w:sz="0" w:space="0" w:color="auto"/>
      </w:divBdr>
    </w:div>
    <w:div w:id="1260723888">
      <w:bodyDiv w:val="1"/>
      <w:marLeft w:val="0"/>
      <w:marRight w:val="0"/>
      <w:marTop w:val="0"/>
      <w:marBottom w:val="0"/>
      <w:divBdr>
        <w:top w:val="none" w:sz="0" w:space="0" w:color="auto"/>
        <w:left w:val="none" w:sz="0" w:space="0" w:color="auto"/>
        <w:bottom w:val="none" w:sz="0" w:space="0" w:color="auto"/>
        <w:right w:val="none" w:sz="0" w:space="0" w:color="auto"/>
      </w:divBdr>
    </w:div>
    <w:div w:id="1266646710">
      <w:bodyDiv w:val="1"/>
      <w:marLeft w:val="0"/>
      <w:marRight w:val="0"/>
      <w:marTop w:val="0"/>
      <w:marBottom w:val="0"/>
      <w:divBdr>
        <w:top w:val="none" w:sz="0" w:space="0" w:color="auto"/>
        <w:left w:val="none" w:sz="0" w:space="0" w:color="auto"/>
        <w:bottom w:val="none" w:sz="0" w:space="0" w:color="auto"/>
        <w:right w:val="none" w:sz="0" w:space="0" w:color="auto"/>
      </w:divBdr>
    </w:div>
    <w:div w:id="1280526771">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96721947">
      <w:bodyDiv w:val="1"/>
      <w:marLeft w:val="0"/>
      <w:marRight w:val="0"/>
      <w:marTop w:val="0"/>
      <w:marBottom w:val="0"/>
      <w:divBdr>
        <w:top w:val="none" w:sz="0" w:space="0" w:color="auto"/>
        <w:left w:val="none" w:sz="0" w:space="0" w:color="auto"/>
        <w:bottom w:val="none" w:sz="0" w:space="0" w:color="auto"/>
        <w:right w:val="none" w:sz="0" w:space="0" w:color="auto"/>
      </w:divBdr>
    </w:div>
    <w:div w:id="1315449474">
      <w:bodyDiv w:val="1"/>
      <w:marLeft w:val="0"/>
      <w:marRight w:val="0"/>
      <w:marTop w:val="0"/>
      <w:marBottom w:val="0"/>
      <w:divBdr>
        <w:top w:val="none" w:sz="0" w:space="0" w:color="auto"/>
        <w:left w:val="none" w:sz="0" w:space="0" w:color="auto"/>
        <w:bottom w:val="none" w:sz="0" w:space="0" w:color="auto"/>
        <w:right w:val="none" w:sz="0" w:space="0" w:color="auto"/>
      </w:divBdr>
    </w:div>
    <w:div w:id="1318263620">
      <w:bodyDiv w:val="1"/>
      <w:marLeft w:val="0"/>
      <w:marRight w:val="0"/>
      <w:marTop w:val="0"/>
      <w:marBottom w:val="0"/>
      <w:divBdr>
        <w:top w:val="none" w:sz="0" w:space="0" w:color="auto"/>
        <w:left w:val="none" w:sz="0" w:space="0" w:color="auto"/>
        <w:bottom w:val="none" w:sz="0" w:space="0" w:color="auto"/>
        <w:right w:val="none" w:sz="0" w:space="0" w:color="auto"/>
      </w:divBdr>
    </w:div>
    <w:div w:id="1320621357">
      <w:bodyDiv w:val="1"/>
      <w:marLeft w:val="0"/>
      <w:marRight w:val="0"/>
      <w:marTop w:val="0"/>
      <w:marBottom w:val="0"/>
      <w:divBdr>
        <w:top w:val="none" w:sz="0" w:space="0" w:color="auto"/>
        <w:left w:val="none" w:sz="0" w:space="0" w:color="auto"/>
        <w:bottom w:val="none" w:sz="0" w:space="0" w:color="auto"/>
        <w:right w:val="none" w:sz="0" w:space="0" w:color="auto"/>
      </w:divBdr>
    </w:div>
    <w:div w:id="1331182625">
      <w:bodyDiv w:val="1"/>
      <w:marLeft w:val="0"/>
      <w:marRight w:val="0"/>
      <w:marTop w:val="0"/>
      <w:marBottom w:val="0"/>
      <w:divBdr>
        <w:top w:val="none" w:sz="0" w:space="0" w:color="auto"/>
        <w:left w:val="none" w:sz="0" w:space="0" w:color="auto"/>
        <w:bottom w:val="none" w:sz="0" w:space="0" w:color="auto"/>
        <w:right w:val="none" w:sz="0" w:space="0" w:color="auto"/>
      </w:divBdr>
    </w:div>
    <w:div w:id="1337340511">
      <w:bodyDiv w:val="1"/>
      <w:marLeft w:val="0"/>
      <w:marRight w:val="0"/>
      <w:marTop w:val="0"/>
      <w:marBottom w:val="0"/>
      <w:divBdr>
        <w:top w:val="none" w:sz="0" w:space="0" w:color="auto"/>
        <w:left w:val="none" w:sz="0" w:space="0" w:color="auto"/>
        <w:bottom w:val="none" w:sz="0" w:space="0" w:color="auto"/>
        <w:right w:val="none" w:sz="0" w:space="0" w:color="auto"/>
      </w:divBdr>
    </w:div>
    <w:div w:id="1339850294">
      <w:bodyDiv w:val="1"/>
      <w:marLeft w:val="0"/>
      <w:marRight w:val="0"/>
      <w:marTop w:val="0"/>
      <w:marBottom w:val="0"/>
      <w:divBdr>
        <w:top w:val="none" w:sz="0" w:space="0" w:color="auto"/>
        <w:left w:val="none" w:sz="0" w:space="0" w:color="auto"/>
        <w:bottom w:val="none" w:sz="0" w:space="0" w:color="auto"/>
        <w:right w:val="none" w:sz="0" w:space="0" w:color="auto"/>
      </w:divBdr>
      <w:divsChild>
        <w:div w:id="93324031">
          <w:marLeft w:val="0"/>
          <w:marRight w:val="0"/>
          <w:marTop w:val="0"/>
          <w:marBottom w:val="0"/>
          <w:divBdr>
            <w:top w:val="none" w:sz="0" w:space="0" w:color="auto"/>
            <w:left w:val="none" w:sz="0" w:space="0" w:color="auto"/>
            <w:bottom w:val="none" w:sz="0" w:space="0" w:color="auto"/>
            <w:right w:val="none" w:sz="0" w:space="0" w:color="auto"/>
          </w:divBdr>
        </w:div>
        <w:div w:id="99644417">
          <w:marLeft w:val="0"/>
          <w:marRight w:val="0"/>
          <w:marTop w:val="0"/>
          <w:marBottom w:val="0"/>
          <w:divBdr>
            <w:top w:val="none" w:sz="0" w:space="0" w:color="auto"/>
            <w:left w:val="none" w:sz="0" w:space="0" w:color="auto"/>
            <w:bottom w:val="none" w:sz="0" w:space="0" w:color="auto"/>
            <w:right w:val="none" w:sz="0" w:space="0" w:color="auto"/>
          </w:divBdr>
        </w:div>
        <w:div w:id="148644467">
          <w:marLeft w:val="0"/>
          <w:marRight w:val="0"/>
          <w:marTop w:val="0"/>
          <w:marBottom w:val="0"/>
          <w:divBdr>
            <w:top w:val="none" w:sz="0" w:space="0" w:color="auto"/>
            <w:left w:val="none" w:sz="0" w:space="0" w:color="auto"/>
            <w:bottom w:val="none" w:sz="0" w:space="0" w:color="auto"/>
            <w:right w:val="none" w:sz="0" w:space="0" w:color="auto"/>
          </w:divBdr>
        </w:div>
        <w:div w:id="170218325">
          <w:marLeft w:val="0"/>
          <w:marRight w:val="0"/>
          <w:marTop w:val="0"/>
          <w:marBottom w:val="0"/>
          <w:divBdr>
            <w:top w:val="none" w:sz="0" w:space="0" w:color="auto"/>
            <w:left w:val="none" w:sz="0" w:space="0" w:color="auto"/>
            <w:bottom w:val="none" w:sz="0" w:space="0" w:color="auto"/>
            <w:right w:val="none" w:sz="0" w:space="0" w:color="auto"/>
          </w:divBdr>
        </w:div>
        <w:div w:id="172231283">
          <w:marLeft w:val="0"/>
          <w:marRight w:val="0"/>
          <w:marTop w:val="0"/>
          <w:marBottom w:val="0"/>
          <w:divBdr>
            <w:top w:val="none" w:sz="0" w:space="0" w:color="auto"/>
            <w:left w:val="none" w:sz="0" w:space="0" w:color="auto"/>
            <w:bottom w:val="none" w:sz="0" w:space="0" w:color="auto"/>
            <w:right w:val="none" w:sz="0" w:space="0" w:color="auto"/>
          </w:divBdr>
        </w:div>
        <w:div w:id="251554545">
          <w:marLeft w:val="0"/>
          <w:marRight w:val="0"/>
          <w:marTop w:val="0"/>
          <w:marBottom w:val="0"/>
          <w:divBdr>
            <w:top w:val="none" w:sz="0" w:space="0" w:color="auto"/>
            <w:left w:val="none" w:sz="0" w:space="0" w:color="auto"/>
            <w:bottom w:val="none" w:sz="0" w:space="0" w:color="auto"/>
            <w:right w:val="none" w:sz="0" w:space="0" w:color="auto"/>
          </w:divBdr>
        </w:div>
        <w:div w:id="258610568">
          <w:marLeft w:val="0"/>
          <w:marRight w:val="0"/>
          <w:marTop w:val="0"/>
          <w:marBottom w:val="0"/>
          <w:divBdr>
            <w:top w:val="none" w:sz="0" w:space="0" w:color="auto"/>
            <w:left w:val="none" w:sz="0" w:space="0" w:color="auto"/>
            <w:bottom w:val="none" w:sz="0" w:space="0" w:color="auto"/>
            <w:right w:val="none" w:sz="0" w:space="0" w:color="auto"/>
          </w:divBdr>
        </w:div>
        <w:div w:id="266810427">
          <w:marLeft w:val="0"/>
          <w:marRight w:val="0"/>
          <w:marTop w:val="0"/>
          <w:marBottom w:val="0"/>
          <w:divBdr>
            <w:top w:val="none" w:sz="0" w:space="0" w:color="auto"/>
            <w:left w:val="none" w:sz="0" w:space="0" w:color="auto"/>
            <w:bottom w:val="none" w:sz="0" w:space="0" w:color="auto"/>
            <w:right w:val="none" w:sz="0" w:space="0" w:color="auto"/>
          </w:divBdr>
        </w:div>
        <w:div w:id="286863692">
          <w:marLeft w:val="0"/>
          <w:marRight w:val="0"/>
          <w:marTop w:val="0"/>
          <w:marBottom w:val="0"/>
          <w:divBdr>
            <w:top w:val="none" w:sz="0" w:space="0" w:color="auto"/>
            <w:left w:val="none" w:sz="0" w:space="0" w:color="auto"/>
            <w:bottom w:val="none" w:sz="0" w:space="0" w:color="auto"/>
            <w:right w:val="none" w:sz="0" w:space="0" w:color="auto"/>
          </w:divBdr>
        </w:div>
        <w:div w:id="288973675">
          <w:marLeft w:val="0"/>
          <w:marRight w:val="0"/>
          <w:marTop w:val="0"/>
          <w:marBottom w:val="0"/>
          <w:divBdr>
            <w:top w:val="none" w:sz="0" w:space="0" w:color="auto"/>
            <w:left w:val="none" w:sz="0" w:space="0" w:color="auto"/>
            <w:bottom w:val="none" w:sz="0" w:space="0" w:color="auto"/>
            <w:right w:val="none" w:sz="0" w:space="0" w:color="auto"/>
          </w:divBdr>
        </w:div>
        <w:div w:id="373888757">
          <w:marLeft w:val="0"/>
          <w:marRight w:val="0"/>
          <w:marTop w:val="0"/>
          <w:marBottom w:val="0"/>
          <w:divBdr>
            <w:top w:val="none" w:sz="0" w:space="0" w:color="auto"/>
            <w:left w:val="none" w:sz="0" w:space="0" w:color="auto"/>
            <w:bottom w:val="none" w:sz="0" w:space="0" w:color="auto"/>
            <w:right w:val="none" w:sz="0" w:space="0" w:color="auto"/>
          </w:divBdr>
        </w:div>
        <w:div w:id="423116582">
          <w:marLeft w:val="0"/>
          <w:marRight w:val="0"/>
          <w:marTop w:val="0"/>
          <w:marBottom w:val="0"/>
          <w:divBdr>
            <w:top w:val="none" w:sz="0" w:space="0" w:color="auto"/>
            <w:left w:val="none" w:sz="0" w:space="0" w:color="auto"/>
            <w:bottom w:val="none" w:sz="0" w:space="0" w:color="auto"/>
            <w:right w:val="none" w:sz="0" w:space="0" w:color="auto"/>
          </w:divBdr>
        </w:div>
        <w:div w:id="443814857">
          <w:marLeft w:val="0"/>
          <w:marRight w:val="0"/>
          <w:marTop w:val="0"/>
          <w:marBottom w:val="0"/>
          <w:divBdr>
            <w:top w:val="none" w:sz="0" w:space="0" w:color="auto"/>
            <w:left w:val="none" w:sz="0" w:space="0" w:color="auto"/>
            <w:bottom w:val="none" w:sz="0" w:space="0" w:color="auto"/>
            <w:right w:val="none" w:sz="0" w:space="0" w:color="auto"/>
          </w:divBdr>
        </w:div>
        <w:div w:id="485632901">
          <w:marLeft w:val="0"/>
          <w:marRight w:val="0"/>
          <w:marTop w:val="0"/>
          <w:marBottom w:val="0"/>
          <w:divBdr>
            <w:top w:val="none" w:sz="0" w:space="0" w:color="auto"/>
            <w:left w:val="none" w:sz="0" w:space="0" w:color="auto"/>
            <w:bottom w:val="none" w:sz="0" w:space="0" w:color="auto"/>
            <w:right w:val="none" w:sz="0" w:space="0" w:color="auto"/>
          </w:divBdr>
        </w:div>
        <w:div w:id="507410193">
          <w:marLeft w:val="0"/>
          <w:marRight w:val="0"/>
          <w:marTop w:val="0"/>
          <w:marBottom w:val="0"/>
          <w:divBdr>
            <w:top w:val="none" w:sz="0" w:space="0" w:color="auto"/>
            <w:left w:val="none" w:sz="0" w:space="0" w:color="auto"/>
            <w:bottom w:val="none" w:sz="0" w:space="0" w:color="auto"/>
            <w:right w:val="none" w:sz="0" w:space="0" w:color="auto"/>
          </w:divBdr>
        </w:div>
        <w:div w:id="569653141">
          <w:marLeft w:val="0"/>
          <w:marRight w:val="0"/>
          <w:marTop w:val="0"/>
          <w:marBottom w:val="0"/>
          <w:divBdr>
            <w:top w:val="none" w:sz="0" w:space="0" w:color="auto"/>
            <w:left w:val="none" w:sz="0" w:space="0" w:color="auto"/>
            <w:bottom w:val="none" w:sz="0" w:space="0" w:color="auto"/>
            <w:right w:val="none" w:sz="0" w:space="0" w:color="auto"/>
          </w:divBdr>
        </w:div>
        <w:div w:id="593367918">
          <w:marLeft w:val="0"/>
          <w:marRight w:val="0"/>
          <w:marTop w:val="0"/>
          <w:marBottom w:val="0"/>
          <w:divBdr>
            <w:top w:val="none" w:sz="0" w:space="0" w:color="auto"/>
            <w:left w:val="none" w:sz="0" w:space="0" w:color="auto"/>
            <w:bottom w:val="none" w:sz="0" w:space="0" w:color="auto"/>
            <w:right w:val="none" w:sz="0" w:space="0" w:color="auto"/>
          </w:divBdr>
        </w:div>
        <w:div w:id="607204854">
          <w:marLeft w:val="0"/>
          <w:marRight w:val="0"/>
          <w:marTop w:val="0"/>
          <w:marBottom w:val="0"/>
          <w:divBdr>
            <w:top w:val="none" w:sz="0" w:space="0" w:color="auto"/>
            <w:left w:val="none" w:sz="0" w:space="0" w:color="auto"/>
            <w:bottom w:val="none" w:sz="0" w:space="0" w:color="auto"/>
            <w:right w:val="none" w:sz="0" w:space="0" w:color="auto"/>
          </w:divBdr>
        </w:div>
        <w:div w:id="678700264">
          <w:marLeft w:val="0"/>
          <w:marRight w:val="0"/>
          <w:marTop w:val="0"/>
          <w:marBottom w:val="0"/>
          <w:divBdr>
            <w:top w:val="none" w:sz="0" w:space="0" w:color="auto"/>
            <w:left w:val="none" w:sz="0" w:space="0" w:color="auto"/>
            <w:bottom w:val="none" w:sz="0" w:space="0" w:color="auto"/>
            <w:right w:val="none" w:sz="0" w:space="0" w:color="auto"/>
          </w:divBdr>
        </w:div>
        <w:div w:id="744954252">
          <w:marLeft w:val="0"/>
          <w:marRight w:val="0"/>
          <w:marTop w:val="0"/>
          <w:marBottom w:val="0"/>
          <w:divBdr>
            <w:top w:val="none" w:sz="0" w:space="0" w:color="auto"/>
            <w:left w:val="none" w:sz="0" w:space="0" w:color="auto"/>
            <w:bottom w:val="none" w:sz="0" w:space="0" w:color="auto"/>
            <w:right w:val="none" w:sz="0" w:space="0" w:color="auto"/>
          </w:divBdr>
        </w:div>
        <w:div w:id="787428851">
          <w:marLeft w:val="0"/>
          <w:marRight w:val="0"/>
          <w:marTop w:val="0"/>
          <w:marBottom w:val="0"/>
          <w:divBdr>
            <w:top w:val="none" w:sz="0" w:space="0" w:color="auto"/>
            <w:left w:val="none" w:sz="0" w:space="0" w:color="auto"/>
            <w:bottom w:val="none" w:sz="0" w:space="0" w:color="auto"/>
            <w:right w:val="none" w:sz="0" w:space="0" w:color="auto"/>
          </w:divBdr>
        </w:div>
        <w:div w:id="834535498">
          <w:marLeft w:val="0"/>
          <w:marRight w:val="0"/>
          <w:marTop w:val="0"/>
          <w:marBottom w:val="0"/>
          <w:divBdr>
            <w:top w:val="none" w:sz="0" w:space="0" w:color="auto"/>
            <w:left w:val="none" w:sz="0" w:space="0" w:color="auto"/>
            <w:bottom w:val="none" w:sz="0" w:space="0" w:color="auto"/>
            <w:right w:val="none" w:sz="0" w:space="0" w:color="auto"/>
          </w:divBdr>
        </w:div>
        <w:div w:id="840005841">
          <w:marLeft w:val="0"/>
          <w:marRight w:val="0"/>
          <w:marTop w:val="0"/>
          <w:marBottom w:val="0"/>
          <w:divBdr>
            <w:top w:val="none" w:sz="0" w:space="0" w:color="auto"/>
            <w:left w:val="none" w:sz="0" w:space="0" w:color="auto"/>
            <w:bottom w:val="none" w:sz="0" w:space="0" w:color="auto"/>
            <w:right w:val="none" w:sz="0" w:space="0" w:color="auto"/>
          </w:divBdr>
        </w:div>
        <w:div w:id="855575823">
          <w:marLeft w:val="0"/>
          <w:marRight w:val="0"/>
          <w:marTop w:val="0"/>
          <w:marBottom w:val="0"/>
          <w:divBdr>
            <w:top w:val="none" w:sz="0" w:space="0" w:color="auto"/>
            <w:left w:val="none" w:sz="0" w:space="0" w:color="auto"/>
            <w:bottom w:val="none" w:sz="0" w:space="0" w:color="auto"/>
            <w:right w:val="none" w:sz="0" w:space="0" w:color="auto"/>
          </w:divBdr>
        </w:div>
        <w:div w:id="862134024">
          <w:marLeft w:val="0"/>
          <w:marRight w:val="0"/>
          <w:marTop w:val="0"/>
          <w:marBottom w:val="0"/>
          <w:divBdr>
            <w:top w:val="none" w:sz="0" w:space="0" w:color="auto"/>
            <w:left w:val="none" w:sz="0" w:space="0" w:color="auto"/>
            <w:bottom w:val="none" w:sz="0" w:space="0" w:color="auto"/>
            <w:right w:val="none" w:sz="0" w:space="0" w:color="auto"/>
          </w:divBdr>
        </w:div>
        <w:div w:id="895623677">
          <w:marLeft w:val="0"/>
          <w:marRight w:val="0"/>
          <w:marTop w:val="0"/>
          <w:marBottom w:val="0"/>
          <w:divBdr>
            <w:top w:val="none" w:sz="0" w:space="0" w:color="auto"/>
            <w:left w:val="none" w:sz="0" w:space="0" w:color="auto"/>
            <w:bottom w:val="none" w:sz="0" w:space="0" w:color="auto"/>
            <w:right w:val="none" w:sz="0" w:space="0" w:color="auto"/>
          </w:divBdr>
        </w:div>
        <w:div w:id="942104137">
          <w:marLeft w:val="0"/>
          <w:marRight w:val="0"/>
          <w:marTop w:val="0"/>
          <w:marBottom w:val="0"/>
          <w:divBdr>
            <w:top w:val="none" w:sz="0" w:space="0" w:color="auto"/>
            <w:left w:val="none" w:sz="0" w:space="0" w:color="auto"/>
            <w:bottom w:val="none" w:sz="0" w:space="0" w:color="auto"/>
            <w:right w:val="none" w:sz="0" w:space="0" w:color="auto"/>
          </w:divBdr>
        </w:div>
        <w:div w:id="946082635">
          <w:marLeft w:val="0"/>
          <w:marRight w:val="0"/>
          <w:marTop w:val="0"/>
          <w:marBottom w:val="0"/>
          <w:divBdr>
            <w:top w:val="none" w:sz="0" w:space="0" w:color="auto"/>
            <w:left w:val="none" w:sz="0" w:space="0" w:color="auto"/>
            <w:bottom w:val="none" w:sz="0" w:space="0" w:color="auto"/>
            <w:right w:val="none" w:sz="0" w:space="0" w:color="auto"/>
          </w:divBdr>
        </w:div>
        <w:div w:id="1019816431">
          <w:marLeft w:val="0"/>
          <w:marRight w:val="0"/>
          <w:marTop w:val="0"/>
          <w:marBottom w:val="0"/>
          <w:divBdr>
            <w:top w:val="none" w:sz="0" w:space="0" w:color="auto"/>
            <w:left w:val="none" w:sz="0" w:space="0" w:color="auto"/>
            <w:bottom w:val="none" w:sz="0" w:space="0" w:color="auto"/>
            <w:right w:val="none" w:sz="0" w:space="0" w:color="auto"/>
          </w:divBdr>
        </w:div>
        <w:div w:id="1067725169">
          <w:marLeft w:val="0"/>
          <w:marRight w:val="0"/>
          <w:marTop w:val="0"/>
          <w:marBottom w:val="0"/>
          <w:divBdr>
            <w:top w:val="none" w:sz="0" w:space="0" w:color="auto"/>
            <w:left w:val="none" w:sz="0" w:space="0" w:color="auto"/>
            <w:bottom w:val="none" w:sz="0" w:space="0" w:color="auto"/>
            <w:right w:val="none" w:sz="0" w:space="0" w:color="auto"/>
          </w:divBdr>
        </w:div>
        <w:div w:id="1105079953">
          <w:marLeft w:val="0"/>
          <w:marRight w:val="0"/>
          <w:marTop w:val="0"/>
          <w:marBottom w:val="0"/>
          <w:divBdr>
            <w:top w:val="none" w:sz="0" w:space="0" w:color="auto"/>
            <w:left w:val="none" w:sz="0" w:space="0" w:color="auto"/>
            <w:bottom w:val="none" w:sz="0" w:space="0" w:color="auto"/>
            <w:right w:val="none" w:sz="0" w:space="0" w:color="auto"/>
          </w:divBdr>
        </w:div>
        <w:div w:id="1323044149">
          <w:marLeft w:val="0"/>
          <w:marRight w:val="0"/>
          <w:marTop w:val="0"/>
          <w:marBottom w:val="0"/>
          <w:divBdr>
            <w:top w:val="none" w:sz="0" w:space="0" w:color="auto"/>
            <w:left w:val="none" w:sz="0" w:space="0" w:color="auto"/>
            <w:bottom w:val="none" w:sz="0" w:space="0" w:color="auto"/>
            <w:right w:val="none" w:sz="0" w:space="0" w:color="auto"/>
          </w:divBdr>
        </w:div>
        <w:div w:id="1332560275">
          <w:marLeft w:val="0"/>
          <w:marRight w:val="0"/>
          <w:marTop w:val="0"/>
          <w:marBottom w:val="0"/>
          <w:divBdr>
            <w:top w:val="none" w:sz="0" w:space="0" w:color="auto"/>
            <w:left w:val="none" w:sz="0" w:space="0" w:color="auto"/>
            <w:bottom w:val="none" w:sz="0" w:space="0" w:color="auto"/>
            <w:right w:val="none" w:sz="0" w:space="0" w:color="auto"/>
          </w:divBdr>
        </w:div>
        <w:div w:id="1337803687">
          <w:marLeft w:val="0"/>
          <w:marRight w:val="0"/>
          <w:marTop w:val="0"/>
          <w:marBottom w:val="0"/>
          <w:divBdr>
            <w:top w:val="none" w:sz="0" w:space="0" w:color="auto"/>
            <w:left w:val="none" w:sz="0" w:space="0" w:color="auto"/>
            <w:bottom w:val="none" w:sz="0" w:space="0" w:color="auto"/>
            <w:right w:val="none" w:sz="0" w:space="0" w:color="auto"/>
          </w:divBdr>
        </w:div>
        <w:div w:id="1344941112">
          <w:marLeft w:val="0"/>
          <w:marRight w:val="0"/>
          <w:marTop w:val="0"/>
          <w:marBottom w:val="0"/>
          <w:divBdr>
            <w:top w:val="none" w:sz="0" w:space="0" w:color="auto"/>
            <w:left w:val="none" w:sz="0" w:space="0" w:color="auto"/>
            <w:bottom w:val="none" w:sz="0" w:space="0" w:color="auto"/>
            <w:right w:val="none" w:sz="0" w:space="0" w:color="auto"/>
          </w:divBdr>
        </w:div>
        <w:div w:id="1357194418">
          <w:marLeft w:val="0"/>
          <w:marRight w:val="0"/>
          <w:marTop w:val="0"/>
          <w:marBottom w:val="0"/>
          <w:divBdr>
            <w:top w:val="none" w:sz="0" w:space="0" w:color="auto"/>
            <w:left w:val="none" w:sz="0" w:space="0" w:color="auto"/>
            <w:bottom w:val="none" w:sz="0" w:space="0" w:color="auto"/>
            <w:right w:val="none" w:sz="0" w:space="0" w:color="auto"/>
          </w:divBdr>
        </w:div>
        <w:div w:id="1392582509">
          <w:marLeft w:val="0"/>
          <w:marRight w:val="0"/>
          <w:marTop w:val="0"/>
          <w:marBottom w:val="0"/>
          <w:divBdr>
            <w:top w:val="none" w:sz="0" w:space="0" w:color="auto"/>
            <w:left w:val="none" w:sz="0" w:space="0" w:color="auto"/>
            <w:bottom w:val="none" w:sz="0" w:space="0" w:color="auto"/>
            <w:right w:val="none" w:sz="0" w:space="0" w:color="auto"/>
          </w:divBdr>
        </w:div>
        <w:div w:id="1411807859">
          <w:marLeft w:val="0"/>
          <w:marRight w:val="0"/>
          <w:marTop w:val="0"/>
          <w:marBottom w:val="0"/>
          <w:divBdr>
            <w:top w:val="none" w:sz="0" w:space="0" w:color="auto"/>
            <w:left w:val="none" w:sz="0" w:space="0" w:color="auto"/>
            <w:bottom w:val="none" w:sz="0" w:space="0" w:color="auto"/>
            <w:right w:val="none" w:sz="0" w:space="0" w:color="auto"/>
          </w:divBdr>
        </w:div>
        <w:div w:id="1444962051">
          <w:marLeft w:val="0"/>
          <w:marRight w:val="0"/>
          <w:marTop w:val="0"/>
          <w:marBottom w:val="0"/>
          <w:divBdr>
            <w:top w:val="none" w:sz="0" w:space="0" w:color="auto"/>
            <w:left w:val="none" w:sz="0" w:space="0" w:color="auto"/>
            <w:bottom w:val="none" w:sz="0" w:space="0" w:color="auto"/>
            <w:right w:val="none" w:sz="0" w:space="0" w:color="auto"/>
          </w:divBdr>
        </w:div>
        <w:div w:id="1449935133">
          <w:marLeft w:val="0"/>
          <w:marRight w:val="0"/>
          <w:marTop w:val="0"/>
          <w:marBottom w:val="0"/>
          <w:divBdr>
            <w:top w:val="none" w:sz="0" w:space="0" w:color="auto"/>
            <w:left w:val="none" w:sz="0" w:space="0" w:color="auto"/>
            <w:bottom w:val="none" w:sz="0" w:space="0" w:color="auto"/>
            <w:right w:val="none" w:sz="0" w:space="0" w:color="auto"/>
          </w:divBdr>
        </w:div>
        <w:div w:id="1511025460">
          <w:marLeft w:val="0"/>
          <w:marRight w:val="0"/>
          <w:marTop w:val="0"/>
          <w:marBottom w:val="0"/>
          <w:divBdr>
            <w:top w:val="none" w:sz="0" w:space="0" w:color="auto"/>
            <w:left w:val="none" w:sz="0" w:space="0" w:color="auto"/>
            <w:bottom w:val="none" w:sz="0" w:space="0" w:color="auto"/>
            <w:right w:val="none" w:sz="0" w:space="0" w:color="auto"/>
          </w:divBdr>
        </w:div>
        <w:div w:id="1532110053">
          <w:marLeft w:val="0"/>
          <w:marRight w:val="0"/>
          <w:marTop w:val="0"/>
          <w:marBottom w:val="0"/>
          <w:divBdr>
            <w:top w:val="none" w:sz="0" w:space="0" w:color="auto"/>
            <w:left w:val="none" w:sz="0" w:space="0" w:color="auto"/>
            <w:bottom w:val="none" w:sz="0" w:space="0" w:color="auto"/>
            <w:right w:val="none" w:sz="0" w:space="0" w:color="auto"/>
          </w:divBdr>
        </w:div>
        <w:div w:id="1592622137">
          <w:marLeft w:val="0"/>
          <w:marRight w:val="0"/>
          <w:marTop w:val="0"/>
          <w:marBottom w:val="0"/>
          <w:divBdr>
            <w:top w:val="none" w:sz="0" w:space="0" w:color="auto"/>
            <w:left w:val="none" w:sz="0" w:space="0" w:color="auto"/>
            <w:bottom w:val="none" w:sz="0" w:space="0" w:color="auto"/>
            <w:right w:val="none" w:sz="0" w:space="0" w:color="auto"/>
          </w:divBdr>
        </w:div>
        <w:div w:id="1603682311">
          <w:marLeft w:val="0"/>
          <w:marRight w:val="0"/>
          <w:marTop w:val="0"/>
          <w:marBottom w:val="0"/>
          <w:divBdr>
            <w:top w:val="none" w:sz="0" w:space="0" w:color="auto"/>
            <w:left w:val="none" w:sz="0" w:space="0" w:color="auto"/>
            <w:bottom w:val="none" w:sz="0" w:space="0" w:color="auto"/>
            <w:right w:val="none" w:sz="0" w:space="0" w:color="auto"/>
          </w:divBdr>
        </w:div>
        <w:div w:id="1651788501">
          <w:marLeft w:val="0"/>
          <w:marRight w:val="0"/>
          <w:marTop w:val="0"/>
          <w:marBottom w:val="0"/>
          <w:divBdr>
            <w:top w:val="none" w:sz="0" w:space="0" w:color="auto"/>
            <w:left w:val="none" w:sz="0" w:space="0" w:color="auto"/>
            <w:bottom w:val="none" w:sz="0" w:space="0" w:color="auto"/>
            <w:right w:val="none" w:sz="0" w:space="0" w:color="auto"/>
          </w:divBdr>
        </w:div>
        <w:div w:id="1671981328">
          <w:marLeft w:val="0"/>
          <w:marRight w:val="0"/>
          <w:marTop w:val="0"/>
          <w:marBottom w:val="0"/>
          <w:divBdr>
            <w:top w:val="none" w:sz="0" w:space="0" w:color="auto"/>
            <w:left w:val="none" w:sz="0" w:space="0" w:color="auto"/>
            <w:bottom w:val="none" w:sz="0" w:space="0" w:color="auto"/>
            <w:right w:val="none" w:sz="0" w:space="0" w:color="auto"/>
          </w:divBdr>
        </w:div>
        <w:div w:id="1701859764">
          <w:marLeft w:val="0"/>
          <w:marRight w:val="0"/>
          <w:marTop w:val="0"/>
          <w:marBottom w:val="0"/>
          <w:divBdr>
            <w:top w:val="none" w:sz="0" w:space="0" w:color="auto"/>
            <w:left w:val="none" w:sz="0" w:space="0" w:color="auto"/>
            <w:bottom w:val="none" w:sz="0" w:space="0" w:color="auto"/>
            <w:right w:val="none" w:sz="0" w:space="0" w:color="auto"/>
          </w:divBdr>
        </w:div>
        <w:div w:id="1727290272">
          <w:marLeft w:val="0"/>
          <w:marRight w:val="0"/>
          <w:marTop w:val="0"/>
          <w:marBottom w:val="0"/>
          <w:divBdr>
            <w:top w:val="none" w:sz="0" w:space="0" w:color="auto"/>
            <w:left w:val="none" w:sz="0" w:space="0" w:color="auto"/>
            <w:bottom w:val="none" w:sz="0" w:space="0" w:color="auto"/>
            <w:right w:val="none" w:sz="0" w:space="0" w:color="auto"/>
          </w:divBdr>
        </w:div>
        <w:div w:id="1744062896">
          <w:marLeft w:val="0"/>
          <w:marRight w:val="0"/>
          <w:marTop w:val="0"/>
          <w:marBottom w:val="0"/>
          <w:divBdr>
            <w:top w:val="none" w:sz="0" w:space="0" w:color="auto"/>
            <w:left w:val="none" w:sz="0" w:space="0" w:color="auto"/>
            <w:bottom w:val="none" w:sz="0" w:space="0" w:color="auto"/>
            <w:right w:val="none" w:sz="0" w:space="0" w:color="auto"/>
          </w:divBdr>
        </w:div>
        <w:div w:id="1775831186">
          <w:marLeft w:val="0"/>
          <w:marRight w:val="0"/>
          <w:marTop w:val="0"/>
          <w:marBottom w:val="0"/>
          <w:divBdr>
            <w:top w:val="none" w:sz="0" w:space="0" w:color="auto"/>
            <w:left w:val="none" w:sz="0" w:space="0" w:color="auto"/>
            <w:bottom w:val="none" w:sz="0" w:space="0" w:color="auto"/>
            <w:right w:val="none" w:sz="0" w:space="0" w:color="auto"/>
          </w:divBdr>
        </w:div>
        <w:div w:id="1811940822">
          <w:marLeft w:val="0"/>
          <w:marRight w:val="0"/>
          <w:marTop w:val="0"/>
          <w:marBottom w:val="0"/>
          <w:divBdr>
            <w:top w:val="none" w:sz="0" w:space="0" w:color="auto"/>
            <w:left w:val="none" w:sz="0" w:space="0" w:color="auto"/>
            <w:bottom w:val="none" w:sz="0" w:space="0" w:color="auto"/>
            <w:right w:val="none" w:sz="0" w:space="0" w:color="auto"/>
          </w:divBdr>
        </w:div>
        <w:div w:id="1873960817">
          <w:marLeft w:val="0"/>
          <w:marRight w:val="0"/>
          <w:marTop w:val="0"/>
          <w:marBottom w:val="0"/>
          <w:divBdr>
            <w:top w:val="none" w:sz="0" w:space="0" w:color="auto"/>
            <w:left w:val="none" w:sz="0" w:space="0" w:color="auto"/>
            <w:bottom w:val="none" w:sz="0" w:space="0" w:color="auto"/>
            <w:right w:val="none" w:sz="0" w:space="0" w:color="auto"/>
          </w:divBdr>
        </w:div>
        <w:div w:id="1882815731">
          <w:marLeft w:val="0"/>
          <w:marRight w:val="0"/>
          <w:marTop w:val="0"/>
          <w:marBottom w:val="0"/>
          <w:divBdr>
            <w:top w:val="none" w:sz="0" w:space="0" w:color="auto"/>
            <w:left w:val="none" w:sz="0" w:space="0" w:color="auto"/>
            <w:bottom w:val="none" w:sz="0" w:space="0" w:color="auto"/>
            <w:right w:val="none" w:sz="0" w:space="0" w:color="auto"/>
          </w:divBdr>
        </w:div>
        <w:div w:id="1936204820">
          <w:marLeft w:val="0"/>
          <w:marRight w:val="0"/>
          <w:marTop w:val="0"/>
          <w:marBottom w:val="0"/>
          <w:divBdr>
            <w:top w:val="none" w:sz="0" w:space="0" w:color="auto"/>
            <w:left w:val="none" w:sz="0" w:space="0" w:color="auto"/>
            <w:bottom w:val="none" w:sz="0" w:space="0" w:color="auto"/>
            <w:right w:val="none" w:sz="0" w:space="0" w:color="auto"/>
          </w:divBdr>
        </w:div>
        <w:div w:id="1946107601">
          <w:marLeft w:val="0"/>
          <w:marRight w:val="0"/>
          <w:marTop w:val="0"/>
          <w:marBottom w:val="0"/>
          <w:divBdr>
            <w:top w:val="none" w:sz="0" w:space="0" w:color="auto"/>
            <w:left w:val="none" w:sz="0" w:space="0" w:color="auto"/>
            <w:bottom w:val="none" w:sz="0" w:space="0" w:color="auto"/>
            <w:right w:val="none" w:sz="0" w:space="0" w:color="auto"/>
          </w:divBdr>
        </w:div>
        <w:div w:id="1958099015">
          <w:marLeft w:val="0"/>
          <w:marRight w:val="0"/>
          <w:marTop w:val="0"/>
          <w:marBottom w:val="0"/>
          <w:divBdr>
            <w:top w:val="none" w:sz="0" w:space="0" w:color="auto"/>
            <w:left w:val="none" w:sz="0" w:space="0" w:color="auto"/>
            <w:bottom w:val="none" w:sz="0" w:space="0" w:color="auto"/>
            <w:right w:val="none" w:sz="0" w:space="0" w:color="auto"/>
          </w:divBdr>
        </w:div>
        <w:div w:id="1960330635">
          <w:marLeft w:val="0"/>
          <w:marRight w:val="0"/>
          <w:marTop w:val="0"/>
          <w:marBottom w:val="0"/>
          <w:divBdr>
            <w:top w:val="none" w:sz="0" w:space="0" w:color="auto"/>
            <w:left w:val="none" w:sz="0" w:space="0" w:color="auto"/>
            <w:bottom w:val="none" w:sz="0" w:space="0" w:color="auto"/>
            <w:right w:val="none" w:sz="0" w:space="0" w:color="auto"/>
          </w:divBdr>
        </w:div>
        <w:div w:id="1985963405">
          <w:marLeft w:val="0"/>
          <w:marRight w:val="0"/>
          <w:marTop w:val="0"/>
          <w:marBottom w:val="0"/>
          <w:divBdr>
            <w:top w:val="none" w:sz="0" w:space="0" w:color="auto"/>
            <w:left w:val="none" w:sz="0" w:space="0" w:color="auto"/>
            <w:bottom w:val="none" w:sz="0" w:space="0" w:color="auto"/>
            <w:right w:val="none" w:sz="0" w:space="0" w:color="auto"/>
          </w:divBdr>
        </w:div>
        <w:div w:id="2010596279">
          <w:marLeft w:val="0"/>
          <w:marRight w:val="0"/>
          <w:marTop w:val="0"/>
          <w:marBottom w:val="0"/>
          <w:divBdr>
            <w:top w:val="none" w:sz="0" w:space="0" w:color="auto"/>
            <w:left w:val="none" w:sz="0" w:space="0" w:color="auto"/>
            <w:bottom w:val="none" w:sz="0" w:space="0" w:color="auto"/>
            <w:right w:val="none" w:sz="0" w:space="0" w:color="auto"/>
          </w:divBdr>
        </w:div>
        <w:div w:id="2056270988">
          <w:marLeft w:val="0"/>
          <w:marRight w:val="0"/>
          <w:marTop w:val="0"/>
          <w:marBottom w:val="0"/>
          <w:divBdr>
            <w:top w:val="none" w:sz="0" w:space="0" w:color="auto"/>
            <w:left w:val="none" w:sz="0" w:space="0" w:color="auto"/>
            <w:bottom w:val="none" w:sz="0" w:space="0" w:color="auto"/>
            <w:right w:val="none" w:sz="0" w:space="0" w:color="auto"/>
          </w:divBdr>
        </w:div>
        <w:div w:id="2067685331">
          <w:marLeft w:val="0"/>
          <w:marRight w:val="0"/>
          <w:marTop w:val="0"/>
          <w:marBottom w:val="0"/>
          <w:divBdr>
            <w:top w:val="none" w:sz="0" w:space="0" w:color="auto"/>
            <w:left w:val="none" w:sz="0" w:space="0" w:color="auto"/>
            <w:bottom w:val="none" w:sz="0" w:space="0" w:color="auto"/>
            <w:right w:val="none" w:sz="0" w:space="0" w:color="auto"/>
          </w:divBdr>
        </w:div>
        <w:div w:id="2090761248">
          <w:marLeft w:val="0"/>
          <w:marRight w:val="0"/>
          <w:marTop w:val="0"/>
          <w:marBottom w:val="0"/>
          <w:divBdr>
            <w:top w:val="none" w:sz="0" w:space="0" w:color="auto"/>
            <w:left w:val="none" w:sz="0" w:space="0" w:color="auto"/>
            <w:bottom w:val="none" w:sz="0" w:space="0" w:color="auto"/>
            <w:right w:val="none" w:sz="0" w:space="0" w:color="auto"/>
          </w:divBdr>
        </w:div>
        <w:div w:id="2146458720">
          <w:marLeft w:val="0"/>
          <w:marRight w:val="0"/>
          <w:marTop w:val="0"/>
          <w:marBottom w:val="0"/>
          <w:divBdr>
            <w:top w:val="none" w:sz="0" w:space="0" w:color="auto"/>
            <w:left w:val="none" w:sz="0" w:space="0" w:color="auto"/>
            <w:bottom w:val="none" w:sz="0" w:space="0" w:color="auto"/>
            <w:right w:val="none" w:sz="0" w:space="0" w:color="auto"/>
          </w:divBdr>
        </w:div>
      </w:divsChild>
    </w:div>
    <w:div w:id="1346327619">
      <w:bodyDiv w:val="1"/>
      <w:marLeft w:val="0"/>
      <w:marRight w:val="0"/>
      <w:marTop w:val="0"/>
      <w:marBottom w:val="0"/>
      <w:divBdr>
        <w:top w:val="none" w:sz="0" w:space="0" w:color="auto"/>
        <w:left w:val="none" w:sz="0" w:space="0" w:color="auto"/>
        <w:bottom w:val="none" w:sz="0" w:space="0" w:color="auto"/>
        <w:right w:val="none" w:sz="0" w:space="0" w:color="auto"/>
      </w:divBdr>
    </w:div>
    <w:div w:id="1352298469">
      <w:bodyDiv w:val="1"/>
      <w:marLeft w:val="0"/>
      <w:marRight w:val="0"/>
      <w:marTop w:val="0"/>
      <w:marBottom w:val="0"/>
      <w:divBdr>
        <w:top w:val="none" w:sz="0" w:space="0" w:color="auto"/>
        <w:left w:val="none" w:sz="0" w:space="0" w:color="auto"/>
        <w:bottom w:val="none" w:sz="0" w:space="0" w:color="auto"/>
        <w:right w:val="none" w:sz="0" w:space="0" w:color="auto"/>
      </w:divBdr>
    </w:div>
    <w:div w:id="1401447089">
      <w:bodyDiv w:val="1"/>
      <w:marLeft w:val="0"/>
      <w:marRight w:val="0"/>
      <w:marTop w:val="0"/>
      <w:marBottom w:val="0"/>
      <w:divBdr>
        <w:top w:val="none" w:sz="0" w:space="0" w:color="auto"/>
        <w:left w:val="none" w:sz="0" w:space="0" w:color="auto"/>
        <w:bottom w:val="none" w:sz="0" w:space="0" w:color="auto"/>
        <w:right w:val="none" w:sz="0" w:space="0" w:color="auto"/>
      </w:divBdr>
    </w:div>
    <w:div w:id="1420180775">
      <w:bodyDiv w:val="1"/>
      <w:marLeft w:val="0"/>
      <w:marRight w:val="0"/>
      <w:marTop w:val="0"/>
      <w:marBottom w:val="0"/>
      <w:divBdr>
        <w:top w:val="none" w:sz="0" w:space="0" w:color="auto"/>
        <w:left w:val="none" w:sz="0" w:space="0" w:color="auto"/>
        <w:bottom w:val="none" w:sz="0" w:space="0" w:color="auto"/>
        <w:right w:val="none" w:sz="0" w:space="0" w:color="auto"/>
      </w:divBdr>
    </w:div>
    <w:div w:id="1466511945">
      <w:bodyDiv w:val="1"/>
      <w:marLeft w:val="0"/>
      <w:marRight w:val="0"/>
      <w:marTop w:val="0"/>
      <w:marBottom w:val="0"/>
      <w:divBdr>
        <w:top w:val="none" w:sz="0" w:space="0" w:color="auto"/>
        <w:left w:val="none" w:sz="0" w:space="0" w:color="auto"/>
        <w:bottom w:val="none" w:sz="0" w:space="0" w:color="auto"/>
        <w:right w:val="none" w:sz="0" w:space="0" w:color="auto"/>
      </w:divBdr>
    </w:div>
    <w:div w:id="1468474431">
      <w:bodyDiv w:val="1"/>
      <w:marLeft w:val="0"/>
      <w:marRight w:val="0"/>
      <w:marTop w:val="0"/>
      <w:marBottom w:val="0"/>
      <w:divBdr>
        <w:top w:val="none" w:sz="0" w:space="0" w:color="auto"/>
        <w:left w:val="none" w:sz="0" w:space="0" w:color="auto"/>
        <w:bottom w:val="none" w:sz="0" w:space="0" w:color="auto"/>
        <w:right w:val="none" w:sz="0" w:space="0" w:color="auto"/>
      </w:divBdr>
    </w:div>
    <w:div w:id="1473519184">
      <w:bodyDiv w:val="1"/>
      <w:marLeft w:val="0"/>
      <w:marRight w:val="0"/>
      <w:marTop w:val="0"/>
      <w:marBottom w:val="0"/>
      <w:divBdr>
        <w:top w:val="none" w:sz="0" w:space="0" w:color="auto"/>
        <w:left w:val="none" w:sz="0" w:space="0" w:color="auto"/>
        <w:bottom w:val="none" w:sz="0" w:space="0" w:color="auto"/>
        <w:right w:val="none" w:sz="0" w:space="0" w:color="auto"/>
      </w:divBdr>
    </w:div>
    <w:div w:id="1515999795">
      <w:bodyDiv w:val="1"/>
      <w:marLeft w:val="0"/>
      <w:marRight w:val="0"/>
      <w:marTop w:val="0"/>
      <w:marBottom w:val="0"/>
      <w:divBdr>
        <w:top w:val="none" w:sz="0" w:space="0" w:color="auto"/>
        <w:left w:val="none" w:sz="0" w:space="0" w:color="auto"/>
        <w:bottom w:val="none" w:sz="0" w:space="0" w:color="auto"/>
        <w:right w:val="none" w:sz="0" w:space="0" w:color="auto"/>
      </w:divBdr>
    </w:div>
    <w:div w:id="1526212897">
      <w:bodyDiv w:val="1"/>
      <w:marLeft w:val="0"/>
      <w:marRight w:val="0"/>
      <w:marTop w:val="0"/>
      <w:marBottom w:val="0"/>
      <w:divBdr>
        <w:top w:val="none" w:sz="0" w:space="0" w:color="auto"/>
        <w:left w:val="none" w:sz="0" w:space="0" w:color="auto"/>
        <w:bottom w:val="none" w:sz="0" w:space="0" w:color="auto"/>
        <w:right w:val="none" w:sz="0" w:space="0" w:color="auto"/>
      </w:divBdr>
    </w:div>
    <w:div w:id="1542598617">
      <w:bodyDiv w:val="1"/>
      <w:marLeft w:val="0"/>
      <w:marRight w:val="0"/>
      <w:marTop w:val="0"/>
      <w:marBottom w:val="0"/>
      <w:divBdr>
        <w:top w:val="none" w:sz="0" w:space="0" w:color="auto"/>
        <w:left w:val="none" w:sz="0" w:space="0" w:color="auto"/>
        <w:bottom w:val="none" w:sz="0" w:space="0" w:color="auto"/>
        <w:right w:val="none" w:sz="0" w:space="0" w:color="auto"/>
      </w:divBdr>
    </w:div>
    <w:div w:id="1552113679">
      <w:bodyDiv w:val="1"/>
      <w:marLeft w:val="0"/>
      <w:marRight w:val="0"/>
      <w:marTop w:val="0"/>
      <w:marBottom w:val="0"/>
      <w:divBdr>
        <w:top w:val="none" w:sz="0" w:space="0" w:color="auto"/>
        <w:left w:val="none" w:sz="0" w:space="0" w:color="auto"/>
        <w:bottom w:val="none" w:sz="0" w:space="0" w:color="auto"/>
        <w:right w:val="none" w:sz="0" w:space="0" w:color="auto"/>
      </w:divBdr>
    </w:div>
    <w:div w:id="1581787408">
      <w:bodyDiv w:val="1"/>
      <w:marLeft w:val="0"/>
      <w:marRight w:val="0"/>
      <w:marTop w:val="0"/>
      <w:marBottom w:val="0"/>
      <w:divBdr>
        <w:top w:val="none" w:sz="0" w:space="0" w:color="auto"/>
        <w:left w:val="none" w:sz="0" w:space="0" w:color="auto"/>
        <w:bottom w:val="none" w:sz="0" w:space="0" w:color="auto"/>
        <w:right w:val="none" w:sz="0" w:space="0" w:color="auto"/>
      </w:divBdr>
    </w:div>
    <w:div w:id="1646811655">
      <w:bodyDiv w:val="1"/>
      <w:marLeft w:val="0"/>
      <w:marRight w:val="0"/>
      <w:marTop w:val="0"/>
      <w:marBottom w:val="0"/>
      <w:divBdr>
        <w:top w:val="none" w:sz="0" w:space="0" w:color="auto"/>
        <w:left w:val="none" w:sz="0" w:space="0" w:color="auto"/>
        <w:bottom w:val="none" w:sz="0" w:space="0" w:color="auto"/>
        <w:right w:val="none" w:sz="0" w:space="0" w:color="auto"/>
      </w:divBdr>
    </w:div>
    <w:div w:id="1659964340">
      <w:bodyDiv w:val="1"/>
      <w:marLeft w:val="0"/>
      <w:marRight w:val="0"/>
      <w:marTop w:val="0"/>
      <w:marBottom w:val="0"/>
      <w:divBdr>
        <w:top w:val="none" w:sz="0" w:space="0" w:color="auto"/>
        <w:left w:val="none" w:sz="0" w:space="0" w:color="auto"/>
        <w:bottom w:val="none" w:sz="0" w:space="0" w:color="auto"/>
        <w:right w:val="none" w:sz="0" w:space="0" w:color="auto"/>
      </w:divBdr>
    </w:div>
    <w:div w:id="1662734518">
      <w:bodyDiv w:val="1"/>
      <w:marLeft w:val="0"/>
      <w:marRight w:val="0"/>
      <w:marTop w:val="0"/>
      <w:marBottom w:val="0"/>
      <w:divBdr>
        <w:top w:val="none" w:sz="0" w:space="0" w:color="auto"/>
        <w:left w:val="none" w:sz="0" w:space="0" w:color="auto"/>
        <w:bottom w:val="none" w:sz="0" w:space="0" w:color="auto"/>
        <w:right w:val="none" w:sz="0" w:space="0" w:color="auto"/>
      </w:divBdr>
    </w:div>
    <w:div w:id="1688601876">
      <w:bodyDiv w:val="1"/>
      <w:marLeft w:val="0"/>
      <w:marRight w:val="0"/>
      <w:marTop w:val="0"/>
      <w:marBottom w:val="0"/>
      <w:divBdr>
        <w:top w:val="none" w:sz="0" w:space="0" w:color="auto"/>
        <w:left w:val="none" w:sz="0" w:space="0" w:color="auto"/>
        <w:bottom w:val="none" w:sz="0" w:space="0" w:color="auto"/>
        <w:right w:val="none" w:sz="0" w:space="0" w:color="auto"/>
      </w:divBdr>
    </w:div>
    <w:div w:id="1696618062">
      <w:bodyDiv w:val="1"/>
      <w:marLeft w:val="0"/>
      <w:marRight w:val="0"/>
      <w:marTop w:val="0"/>
      <w:marBottom w:val="0"/>
      <w:divBdr>
        <w:top w:val="none" w:sz="0" w:space="0" w:color="auto"/>
        <w:left w:val="none" w:sz="0" w:space="0" w:color="auto"/>
        <w:bottom w:val="none" w:sz="0" w:space="0" w:color="auto"/>
        <w:right w:val="none" w:sz="0" w:space="0" w:color="auto"/>
      </w:divBdr>
    </w:div>
    <w:div w:id="1729499570">
      <w:bodyDiv w:val="1"/>
      <w:marLeft w:val="0"/>
      <w:marRight w:val="0"/>
      <w:marTop w:val="0"/>
      <w:marBottom w:val="0"/>
      <w:divBdr>
        <w:top w:val="none" w:sz="0" w:space="0" w:color="auto"/>
        <w:left w:val="none" w:sz="0" w:space="0" w:color="auto"/>
        <w:bottom w:val="none" w:sz="0" w:space="0" w:color="auto"/>
        <w:right w:val="none" w:sz="0" w:space="0" w:color="auto"/>
      </w:divBdr>
    </w:div>
    <w:div w:id="1742287712">
      <w:bodyDiv w:val="1"/>
      <w:marLeft w:val="0"/>
      <w:marRight w:val="0"/>
      <w:marTop w:val="0"/>
      <w:marBottom w:val="0"/>
      <w:divBdr>
        <w:top w:val="none" w:sz="0" w:space="0" w:color="auto"/>
        <w:left w:val="none" w:sz="0" w:space="0" w:color="auto"/>
        <w:bottom w:val="none" w:sz="0" w:space="0" w:color="auto"/>
        <w:right w:val="none" w:sz="0" w:space="0" w:color="auto"/>
      </w:divBdr>
    </w:div>
    <w:div w:id="1759712480">
      <w:bodyDiv w:val="1"/>
      <w:marLeft w:val="0"/>
      <w:marRight w:val="0"/>
      <w:marTop w:val="0"/>
      <w:marBottom w:val="0"/>
      <w:divBdr>
        <w:top w:val="none" w:sz="0" w:space="0" w:color="auto"/>
        <w:left w:val="none" w:sz="0" w:space="0" w:color="auto"/>
        <w:bottom w:val="none" w:sz="0" w:space="0" w:color="auto"/>
        <w:right w:val="none" w:sz="0" w:space="0" w:color="auto"/>
      </w:divBdr>
    </w:div>
    <w:div w:id="1778718199">
      <w:bodyDiv w:val="1"/>
      <w:marLeft w:val="0"/>
      <w:marRight w:val="0"/>
      <w:marTop w:val="0"/>
      <w:marBottom w:val="0"/>
      <w:divBdr>
        <w:top w:val="none" w:sz="0" w:space="0" w:color="auto"/>
        <w:left w:val="none" w:sz="0" w:space="0" w:color="auto"/>
        <w:bottom w:val="none" w:sz="0" w:space="0" w:color="auto"/>
        <w:right w:val="none" w:sz="0" w:space="0" w:color="auto"/>
      </w:divBdr>
      <w:divsChild>
        <w:div w:id="1817457210">
          <w:marLeft w:val="0"/>
          <w:marRight w:val="0"/>
          <w:marTop w:val="0"/>
          <w:marBottom w:val="0"/>
          <w:divBdr>
            <w:top w:val="none" w:sz="0" w:space="0" w:color="auto"/>
            <w:left w:val="none" w:sz="0" w:space="0" w:color="auto"/>
            <w:bottom w:val="none" w:sz="0" w:space="0" w:color="auto"/>
            <w:right w:val="none" w:sz="0" w:space="0" w:color="auto"/>
          </w:divBdr>
        </w:div>
        <w:div w:id="54740006">
          <w:marLeft w:val="0"/>
          <w:marRight w:val="0"/>
          <w:marTop w:val="0"/>
          <w:marBottom w:val="0"/>
          <w:divBdr>
            <w:top w:val="none" w:sz="0" w:space="0" w:color="auto"/>
            <w:left w:val="none" w:sz="0" w:space="0" w:color="auto"/>
            <w:bottom w:val="none" w:sz="0" w:space="0" w:color="auto"/>
            <w:right w:val="none" w:sz="0" w:space="0" w:color="auto"/>
          </w:divBdr>
        </w:div>
        <w:div w:id="346105529">
          <w:marLeft w:val="0"/>
          <w:marRight w:val="0"/>
          <w:marTop w:val="0"/>
          <w:marBottom w:val="0"/>
          <w:divBdr>
            <w:top w:val="none" w:sz="0" w:space="0" w:color="auto"/>
            <w:left w:val="none" w:sz="0" w:space="0" w:color="auto"/>
            <w:bottom w:val="none" w:sz="0" w:space="0" w:color="auto"/>
            <w:right w:val="none" w:sz="0" w:space="0" w:color="auto"/>
          </w:divBdr>
        </w:div>
        <w:div w:id="704411059">
          <w:marLeft w:val="0"/>
          <w:marRight w:val="0"/>
          <w:marTop w:val="0"/>
          <w:marBottom w:val="0"/>
          <w:divBdr>
            <w:top w:val="none" w:sz="0" w:space="0" w:color="auto"/>
            <w:left w:val="none" w:sz="0" w:space="0" w:color="auto"/>
            <w:bottom w:val="none" w:sz="0" w:space="0" w:color="auto"/>
            <w:right w:val="none" w:sz="0" w:space="0" w:color="auto"/>
          </w:divBdr>
        </w:div>
        <w:div w:id="15351068">
          <w:marLeft w:val="0"/>
          <w:marRight w:val="0"/>
          <w:marTop w:val="0"/>
          <w:marBottom w:val="0"/>
          <w:divBdr>
            <w:top w:val="none" w:sz="0" w:space="0" w:color="auto"/>
            <w:left w:val="none" w:sz="0" w:space="0" w:color="auto"/>
            <w:bottom w:val="none" w:sz="0" w:space="0" w:color="auto"/>
            <w:right w:val="none" w:sz="0" w:space="0" w:color="auto"/>
          </w:divBdr>
        </w:div>
        <w:div w:id="1871524727">
          <w:marLeft w:val="0"/>
          <w:marRight w:val="0"/>
          <w:marTop w:val="0"/>
          <w:marBottom w:val="0"/>
          <w:divBdr>
            <w:top w:val="none" w:sz="0" w:space="0" w:color="auto"/>
            <w:left w:val="none" w:sz="0" w:space="0" w:color="auto"/>
            <w:bottom w:val="none" w:sz="0" w:space="0" w:color="auto"/>
            <w:right w:val="none" w:sz="0" w:space="0" w:color="auto"/>
          </w:divBdr>
        </w:div>
      </w:divsChild>
    </w:div>
    <w:div w:id="1823958120">
      <w:bodyDiv w:val="1"/>
      <w:marLeft w:val="0"/>
      <w:marRight w:val="0"/>
      <w:marTop w:val="0"/>
      <w:marBottom w:val="0"/>
      <w:divBdr>
        <w:top w:val="none" w:sz="0" w:space="0" w:color="auto"/>
        <w:left w:val="none" w:sz="0" w:space="0" w:color="auto"/>
        <w:bottom w:val="none" w:sz="0" w:space="0" w:color="auto"/>
        <w:right w:val="none" w:sz="0" w:space="0" w:color="auto"/>
      </w:divBdr>
    </w:div>
    <w:div w:id="1851093011">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923443969">
      <w:bodyDiv w:val="1"/>
      <w:marLeft w:val="0"/>
      <w:marRight w:val="0"/>
      <w:marTop w:val="0"/>
      <w:marBottom w:val="0"/>
      <w:divBdr>
        <w:top w:val="none" w:sz="0" w:space="0" w:color="auto"/>
        <w:left w:val="none" w:sz="0" w:space="0" w:color="auto"/>
        <w:bottom w:val="none" w:sz="0" w:space="0" w:color="auto"/>
        <w:right w:val="none" w:sz="0" w:space="0" w:color="auto"/>
      </w:divBdr>
    </w:div>
    <w:div w:id="1926381167">
      <w:bodyDiv w:val="1"/>
      <w:marLeft w:val="0"/>
      <w:marRight w:val="0"/>
      <w:marTop w:val="0"/>
      <w:marBottom w:val="0"/>
      <w:divBdr>
        <w:top w:val="none" w:sz="0" w:space="0" w:color="auto"/>
        <w:left w:val="none" w:sz="0" w:space="0" w:color="auto"/>
        <w:bottom w:val="none" w:sz="0" w:space="0" w:color="auto"/>
        <w:right w:val="none" w:sz="0" w:space="0" w:color="auto"/>
      </w:divBdr>
    </w:div>
    <w:div w:id="1952080979">
      <w:bodyDiv w:val="1"/>
      <w:marLeft w:val="0"/>
      <w:marRight w:val="0"/>
      <w:marTop w:val="0"/>
      <w:marBottom w:val="0"/>
      <w:divBdr>
        <w:top w:val="none" w:sz="0" w:space="0" w:color="auto"/>
        <w:left w:val="none" w:sz="0" w:space="0" w:color="auto"/>
        <w:bottom w:val="none" w:sz="0" w:space="0" w:color="auto"/>
        <w:right w:val="none" w:sz="0" w:space="0" w:color="auto"/>
      </w:divBdr>
    </w:div>
    <w:div w:id="1993679059">
      <w:bodyDiv w:val="1"/>
      <w:marLeft w:val="0"/>
      <w:marRight w:val="0"/>
      <w:marTop w:val="0"/>
      <w:marBottom w:val="0"/>
      <w:divBdr>
        <w:top w:val="none" w:sz="0" w:space="0" w:color="auto"/>
        <w:left w:val="none" w:sz="0" w:space="0" w:color="auto"/>
        <w:bottom w:val="none" w:sz="0" w:space="0" w:color="auto"/>
        <w:right w:val="none" w:sz="0" w:space="0" w:color="auto"/>
      </w:divBdr>
    </w:div>
    <w:div w:id="2038389733">
      <w:bodyDiv w:val="1"/>
      <w:marLeft w:val="0"/>
      <w:marRight w:val="0"/>
      <w:marTop w:val="0"/>
      <w:marBottom w:val="0"/>
      <w:divBdr>
        <w:top w:val="none" w:sz="0" w:space="0" w:color="auto"/>
        <w:left w:val="none" w:sz="0" w:space="0" w:color="auto"/>
        <w:bottom w:val="none" w:sz="0" w:space="0" w:color="auto"/>
        <w:right w:val="none" w:sz="0" w:space="0" w:color="auto"/>
      </w:divBdr>
    </w:div>
    <w:div w:id="2042513235">
      <w:bodyDiv w:val="1"/>
      <w:marLeft w:val="0"/>
      <w:marRight w:val="0"/>
      <w:marTop w:val="0"/>
      <w:marBottom w:val="0"/>
      <w:divBdr>
        <w:top w:val="none" w:sz="0" w:space="0" w:color="auto"/>
        <w:left w:val="none" w:sz="0" w:space="0" w:color="auto"/>
        <w:bottom w:val="none" w:sz="0" w:space="0" w:color="auto"/>
        <w:right w:val="none" w:sz="0" w:space="0" w:color="auto"/>
      </w:divBdr>
    </w:div>
    <w:div w:id="2058696741">
      <w:bodyDiv w:val="1"/>
      <w:marLeft w:val="0"/>
      <w:marRight w:val="0"/>
      <w:marTop w:val="0"/>
      <w:marBottom w:val="0"/>
      <w:divBdr>
        <w:top w:val="none" w:sz="0" w:space="0" w:color="auto"/>
        <w:left w:val="none" w:sz="0" w:space="0" w:color="auto"/>
        <w:bottom w:val="none" w:sz="0" w:space="0" w:color="auto"/>
        <w:right w:val="none" w:sz="0" w:space="0" w:color="auto"/>
      </w:divBdr>
    </w:div>
    <w:div w:id="2062096250">
      <w:bodyDiv w:val="1"/>
      <w:marLeft w:val="0"/>
      <w:marRight w:val="0"/>
      <w:marTop w:val="0"/>
      <w:marBottom w:val="0"/>
      <w:divBdr>
        <w:top w:val="none" w:sz="0" w:space="0" w:color="auto"/>
        <w:left w:val="none" w:sz="0" w:space="0" w:color="auto"/>
        <w:bottom w:val="none" w:sz="0" w:space="0" w:color="auto"/>
        <w:right w:val="none" w:sz="0" w:space="0" w:color="auto"/>
      </w:divBdr>
    </w:div>
    <w:div w:id="2114127075">
      <w:bodyDiv w:val="1"/>
      <w:marLeft w:val="0"/>
      <w:marRight w:val="0"/>
      <w:marTop w:val="0"/>
      <w:marBottom w:val="0"/>
      <w:divBdr>
        <w:top w:val="none" w:sz="0" w:space="0" w:color="auto"/>
        <w:left w:val="none" w:sz="0" w:space="0" w:color="auto"/>
        <w:bottom w:val="none" w:sz="0" w:space="0" w:color="auto"/>
        <w:right w:val="none" w:sz="0" w:space="0" w:color="auto"/>
      </w:divBdr>
    </w:div>
    <w:div w:id="214153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455-2022-%D0%BF" TargetMode="External"/><Relationship Id="rId18" Type="http://schemas.openxmlformats.org/officeDocument/2006/relationships/hyperlink" Target="https://ips.ligazakon.net/document/view/gk48701?ed=2021_04_28&amp;an=214" TargetMode="External"/><Relationship Id="rId26" Type="http://schemas.openxmlformats.org/officeDocument/2006/relationships/hyperlink" Target="https://ips.ligazakon.net/document/view/gk48701?ed=2021_04_28&amp;an=221" TargetMode="External"/><Relationship Id="rId39" Type="http://schemas.openxmlformats.org/officeDocument/2006/relationships/theme" Target="theme/theme1.xml"/><Relationship Id="rId21" Type="http://schemas.openxmlformats.org/officeDocument/2006/relationships/hyperlink" Target="https://ips.ligazakon.net/document/view/gk48701?ed=2021_04_28&amp;an=217" TargetMode="External"/><Relationship Id="rId34" Type="http://schemas.openxmlformats.org/officeDocument/2006/relationships/hyperlink" Target="https://zakon.rada.gov.ua/laws/show/1455-2022-%D0%BF" TargetMode="External"/><Relationship Id="rId7" Type="http://schemas.openxmlformats.org/officeDocument/2006/relationships/endnotes" Target="endnotes.xml"/><Relationship Id="rId12" Type="http://schemas.openxmlformats.org/officeDocument/2006/relationships/hyperlink" Target="https://zakon.rada.gov.ua/laws/show/1455-2022-%D0%BF" TargetMode="External"/><Relationship Id="rId17" Type="http://schemas.openxmlformats.org/officeDocument/2006/relationships/hyperlink" Target="https://ips.ligazakon.net/document/view/gk54538?ed=2023_08_15&amp;an=114" TargetMode="External"/><Relationship Id="rId25" Type="http://schemas.openxmlformats.org/officeDocument/2006/relationships/hyperlink" Target="https://ips.ligazakon.net/document/view/gk48701?ed=2021_04_28&amp;an=214" TargetMode="External"/><Relationship Id="rId33" Type="http://schemas.openxmlformats.org/officeDocument/2006/relationships/hyperlink" Target="https://zakon.rada.gov.ua/laws/show/1455-2022-%D0%B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ps.ligazakon.net/document/view/gk48701?ed=2021_04_28&amp;an=214" TargetMode="External"/><Relationship Id="rId20" Type="http://schemas.openxmlformats.org/officeDocument/2006/relationships/hyperlink" Target="https://ips.ligazakon.net/document/view/gk48701?ed=2021_04_28&amp;an=216" TargetMode="External"/><Relationship Id="rId29" Type="http://schemas.openxmlformats.org/officeDocument/2006/relationships/hyperlink" Target="https://zakon.rada.gov.ua/laws/show/1455-2022-%D0%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455-2022-%D0%BF" TargetMode="External"/><Relationship Id="rId24" Type="http://schemas.openxmlformats.org/officeDocument/2006/relationships/hyperlink" Target="https://ips.ligazakon.net/document/view/gk54538?ed=2023_08_15&amp;an=114" TargetMode="External"/><Relationship Id="rId32" Type="http://schemas.openxmlformats.org/officeDocument/2006/relationships/hyperlink" Target="https://zakon.rada.gov.ua/laws/show/1455-2022-%D0%BF"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rada/show/v0310874-18?find=1&amp;text=%D0%BA%D0%BB%D0%B0%D1%81%D0%B8+%D0%BD%D0%B0%D0%BF%D1%80%D1%83%D0%B3%D0%B8" TargetMode="External"/><Relationship Id="rId23" Type="http://schemas.openxmlformats.org/officeDocument/2006/relationships/hyperlink" Target="https://ips.ligazakon.net/document/view/gk48701?ed=2021_04_28&amp;an=214" TargetMode="External"/><Relationship Id="rId28" Type="http://schemas.openxmlformats.org/officeDocument/2006/relationships/hyperlink" Target="https://ips.ligazakon.net/document/view/gk48701?ed=2021_04_28&amp;an=223" TargetMode="External"/><Relationship Id="rId36" Type="http://schemas.openxmlformats.org/officeDocument/2006/relationships/hyperlink" Target="https://zakon.rada.gov.ua/laws/show/v0312874-18" TargetMode="External"/><Relationship Id="rId10" Type="http://schemas.openxmlformats.org/officeDocument/2006/relationships/hyperlink" Target="https://zakon.rada.gov.ua/laws/show/209-97-%D0%BF" TargetMode="External"/><Relationship Id="rId19" Type="http://schemas.openxmlformats.org/officeDocument/2006/relationships/hyperlink" Target="https://ips.ligazakon.net/document/view/gk48701?ed=2021_04_28&amp;an=215" TargetMode="External"/><Relationship Id="rId31" Type="http://schemas.openxmlformats.org/officeDocument/2006/relationships/hyperlink" Target="https://zakon.rada.gov.ua/laws/show/1455-2022-%D0%BF" TargetMode="External"/><Relationship Id="rId4" Type="http://schemas.openxmlformats.org/officeDocument/2006/relationships/settings" Target="settings.xml"/><Relationship Id="rId9" Type="http://schemas.openxmlformats.org/officeDocument/2006/relationships/hyperlink" Target="https://zakon.rada.gov.ua/laws/show/209-97-%D0%BF" TargetMode="External"/><Relationship Id="rId14" Type="http://schemas.openxmlformats.org/officeDocument/2006/relationships/hyperlink" Target="https://ips.ligazakon.net/document/view/gk51857?ed=2022_06_07&amp;an=83" TargetMode="External"/><Relationship Id="rId22" Type="http://schemas.openxmlformats.org/officeDocument/2006/relationships/hyperlink" Target="https://ips.ligazakon.net/document/view/gk48701?ed=2021_04_28&amp;an=218" TargetMode="External"/><Relationship Id="rId27" Type="http://schemas.openxmlformats.org/officeDocument/2006/relationships/hyperlink" Target="https://ips.ligazakon.net/document/view/gk48701?ed=2021_04_28&amp;an=222" TargetMode="External"/><Relationship Id="rId30" Type="http://schemas.openxmlformats.org/officeDocument/2006/relationships/hyperlink" Target="https://zakon.rada.gov.ua/laws/show/v0311874-18" TargetMode="External"/><Relationship Id="rId35" Type="http://schemas.openxmlformats.org/officeDocument/2006/relationships/hyperlink" Target="https://zakon.rada.gov.ua/laws/show/1455-2022-%D0%BF"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9EBFB-3C12-4BEC-A221-C66C4F04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1548</TotalTime>
  <Pages>115</Pages>
  <Words>33410</Words>
  <Characters>243471</Characters>
  <Application>Microsoft Office Word</Application>
  <DocSecurity>0</DocSecurity>
  <Lines>2028</Lines>
  <Paragraphs>552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276329</CharactersWithSpaces>
  <SharedDoc>false</SharedDoc>
  <HLinks>
    <vt:vector size="96" baseType="variant">
      <vt:variant>
        <vt:i4>6684739</vt:i4>
      </vt:variant>
      <vt:variant>
        <vt:i4>45</vt:i4>
      </vt:variant>
      <vt:variant>
        <vt:i4>0</vt:i4>
      </vt:variant>
      <vt:variant>
        <vt:i4>5</vt:i4>
      </vt:variant>
      <vt:variant>
        <vt:lpwstr>https://zakon.rada.gov.ua/laws/show/v0310874-18?find=1&amp;text=%D1%81%D0%BF%D0%BE%D0%B6%D0%B8%D0%B2%D0%B0%D1%87</vt:lpwstr>
      </vt:variant>
      <vt:variant>
        <vt:lpwstr>w1_328</vt:lpwstr>
      </vt:variant>
      <vt:variant>
        <vt:i4>6488118</vt:i4>
      </vt:variant>
      <vt:variant>
        <vt:i4>42</vt:i4>
      </vt:variant>
      <vt:variant>
        <vt:i4>0</vt:i4>
      </vt:variant>
      <vt:variant>
        <vt:i4>5</vt:i4>
      </vt:variant>
      <vt:variant>
        <vt:lpwstr>https://zakon.rada.gov.ua/laws/show/v0312874-18</vt:lpwstr>
      </vt:variant>
      <vt:variant>
        <vt:lpwstr>n1950</vt:lpwstr>
      </vt:variant>
      <vt:variant>
        <vt:i4>6357054</vt:i4>
      </vt:variant>
      <vt:variant>
        <vt:i4>39</vt:i4>
      </vt:variant>
      <vt:variant>
        <vt:i4>0</vt:i4>
      </vt:variant>
      <vt:variant>
        <vt:i4>5</vt:i4>
      </vt:variant>
      <vt:variant>
        <vt:lpwstr>https://zakon.rada.gov.ua/laws/show/1455-2022-%D0%BF</vt:lpwstr>
      </vt:variant>
      <vt:variant>
        <vt:lpwstr>n11</vt:lpwstr>
      </vt:variant>
      <vt:variant>
        <vt:i4>196721</vt:i4>
      </vt:variant>
      <vt:variant>
        <vt:i4>36</vt:i4>
      </vt:variant>
      <vt:variant>
        <vt:i4>0</vt:i4>
      </vt:variant>
      <vt:variant>
        <vt:i4>5</vt:i4>
      </vt:variant>
      <vt:variant>
        <vt:lpwstr>https://zakon.rada.gov.ua/laws/show/v0310874-18?find=1&amp;text=%D1%80%D0%B5%D0%BC%D0%BE%D0%BD%D1%82</vt:lpwstr>
      </vt:variant>
      <vt:variant>
        <vt:lpwstr>w1_26</vt:lpwstr>
      </vt:variant>
      <vt:variant>
        <vt:i4>6357054</vt:i4>
      </vt:variant>
      <vt:variant>
        <vt:i4>33</vt:i4>
      </vt:variant>
      <vt:variant>
        <vt:i4>0</vt:i4>
      </vt:variant>
      <vt:variant>
        <vt:i4>5</vt:i4>
      </vt:variant>
      <vt:variant>
        <vt:lpwstr>https://zakon.rada.gov.ua/laws/show/1455-2022-%D0%BF</vt:lpwstr>
      </vt:variant>
      <vt:variant>
        <vt:lpwstr>n11</vt:lpwstr>
      </vt:variant>
      <vt:variant>
        <vt:i4>6357054</vt:i4>
      </vt:variant>
      <vt:variant>
        <vt:i4>30</vt:i4>
      </vt:variant>
      <vt:variant>
        <vt:i4>0</vt:i4>
      </vt:variant>
      <vt:variant>
        <vt:i4>5</vt:i4>
      </vt:variant>
      <vt:variant>
        <vt:lpwstr>https://zakon.rada.gov.ua/laws/show/1455-2022-%D0%BF</vt:lpwstr>
      </vt:variant>
      <vt:variant>
        <vt:lpwstr>n11</vt:lpwstr>
      </vt:variant>
      <vt:variant>
        <vt:i4>6357054</vt:i4>
      </vt:variant>
      <vt:variant>
        <vt:i4>27</vt:i4>
      </vt:variant>
      <vt:variant>
        <vt:i4>0</vt:i4>
      </vt:variant>
      <vt:variant>
        <vt:i4>5</vt:i4>
      </vt:variant>
      <vt:variant>
        <vt:lpwstr>https://zakon.rada.gov.ua/laws/show/1455-2022-%D0%BF</vt:lpwstr>
      </vt:variant>
      <vt:variant>
        <vt:lpwstr>n11</vt:lpwstr>
      </vt:variant>
      <vt:variant>
        <vt:i4>6357054</vt:i4>
      </vt:variant>
      <vt:variant>
        <vt:i4>24</vt:i4>
      </vt:variant>
      <vt:variant>
        <vt:i4>0</vt:i4>
      </vt:variant>
      <vt:variant>
        <vt:i4>5</vt:i4>
      </vt:variant>
      <vt:variant>
        <vt:lpwstr>https://zakon.rada.gov.ua/laws/show/1455-2022-%D0%BF</vt:lpwstr>
      </vt:variant>
      <vt:variant>
        <vt:lpwstr>n11</vt:lpwstr>
      </vt:variant>
      <vt:variant>
        <vt:i4>6160396</vt:i4>
      </vt:variant>
      <vt:variant>
        <vt:i4>21</vt:i4>
      </vt:variant>
      <vt:variant>
        <vt:i4>0</vt:i4>
      </vt:variant>
      <vt:variant>
        <vt:i4>5</vt:i4>
      </vt:variant>
      <vt:variant>
        <vt:lpwstr>https://zakon.rada.gov.ua/laws/show/v0311874-18</vt:lpwstr>
      </vt:variant>
      <vt:variant>
        <vt:lpwstr>n9</vt:lpwstr>
      </vt:variant>
      <vt:variant>
        <vt:i4>6357054</vt:i4>
      </vt:variant>
      <vt:variant>
        <vt:i4>18</vt:i4>
      </vt:variant>
      <vt:variant>
        <vt:i4>0</vt:i4>
      </vt:variant>
      <vt:variant>
        <vt:i4>5</vt:i4>
      </vt:variant>
      <vt:variant>
        <vt:lpwstr>https://zakon.rada.gov.ua/laws/show/1455-2022-%D0%BF</vt:lpwstr>
      </vt:variant>
      <vt:variant>
        <vt:lpwstr>n11</vt:lpwstr>
      </vt:variant>
      <vt:variant>
        <vt:i4>4259910</vt:i4>
      </vt:variant>
      <vt:variant>
        <vt:i4>15</vt:i4>
      </vt:variant>
      <vt:variant>
        <vt:i4>0</vt:i4>
      </vt:variant>
      <vt:variant>
        <vt:i4>5</vt:i4>
      </vt:variant>
      <vt:variant>
        <vt:lpwstr>https://zakon.rada.gov.ua/rada/show/v0310874-18?find=1&amp;text=%D0%BA%D0%BB%D0%B0%D1%81%D0%B8+%D0%BD%D0%B0%D0%BF%D1%80%D1%83%D0%B3%D0%B8</vt:lpwstr>
      </vt:variant>
      <vt:variant>
        <vt:lpwstr>n3896</vt:lpwstr>
      </vt:variant>
      <vt:variant>
        <vt:i4>458754</vt:i4>
      </vt:variant>
      <vt:variant>
        <vt:i4>12</vt:i4>
      </vt:variant>
      <vt:variant>
        <vt:i4>0</vt:i4>
      </vt:variant>
      <vt:variant>
        <vt:i4>5</vt:i4>
      </vt:variant>
      <vt:variant>
        <vt:lpwstr>https://ips.ligazakon.net/document/view/gk51857?ed=2022_06_07&amp;an=83</vt:lpwstr>
      </vt:variant>
      <vt:variant>
        <vt:lpwstr/>
      </vt:variant>
      <vt:variant>
        <vt:i4>6357054</vt:i4>
      </vt:variant>
      <vt:variant>
        <vt:i4>9</vt:i4>
      </vt:variant>
      <vt:variant>
        <vt:i4>0</vt:i4>
      </vt:variant>
      <vt:variant>
        <vt:i4>5</vt:i4>
      </vt:variant>
      <vt:variant>
        <vt:lpwstr>https://zakon.rada.gov.ua/laws/show/1455-2022-%D0%BF</vt:lpwstr>
      </vt:variant>
      <vt:variant>
        <vt:lpwstr>n11</vt:lpwstr>
      </vt:variant>
      <vt:variant>
        <vt:i4>6357054</vt:i4>
      </vt:variant>
      <vt:variant>
        <vt:i4>6</vt:i4>
      </vt:variant>
      <vt:variant>
        <vt:i4>0</vt:i4>
      </vt:variant>
      <vt:variant>
        <vt:i4>5</vt:i4>
      </vt:variant>
      <vt:variant>
        <vt:lpwstr>https://zakon.rada.gov.ua/laws/show/1455-2022-%D0%BF</vt:lpwstr>
      </vt:variant>
      <vt:variant>
        <vt:lpwstr>n11</vt:lpwstr>
      </vt:variant>
      <vt:variant>
        <vt:i4>393298</vt:i4>
      </vt:variant>
      <vt:variant>
        <vt:i4>3</vt:i4>
      </vt:variant>
      <vt:variant>
        <vt:i4>0</vt:i4>
      </vt:variant>
      <vt:variant>
        <vt:i4>5</vt:i4>
      </vt:variant>
      <vt:variant>
        <vt:lpwstr>https://zakon.rada.gov.ua/laws/show/209-97-%D0%BF</vt:lpwstr>
      </vt:variant>
      <vt:variant>
        <vt:lpwstr/>
      </vt:variant>
      <vt:variant>
        <vt:i4>393298</vt:i4>
      </vt:variant>
      <vt:variant>
        <vt:i4>0</vt:i4>
      </vt:variant>
      <vt:variant>
        <vt:i4>0</vt:i4>
      </vt:variant>
      <vt:variant>
        <vt:i4>5</vt:i4>
      </vt:variant>
      <vt:variant>
        <vt:lpwstr>https://zakon.rada.gov.ua/laws/show/209-97-%D0%BF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Андрій Гордієнко</cp:lastModifiedBy>
  <cp:revision>53</cp:revision>
  <cp:lastPrinted>2024-03-13T08:26:00Z</cp:lastPrinted>
  <dcterms:created xsi:type="dcterms:W3CDTF">2024-05-15T16:34:00Z</dcterms:created>
  <dcterms:modified xsi:type="dcterms:W3CDTF">2024-05-21T16:47:00Z</dcterms:modified>
</cp:coreProperties>
</file>