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3FE7" w:rsidRDefault="004F3879">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УЗАГАЛЬНЕНІ ЗАУВАЖЕННЯ</w:t>
      </w:r>
    </w:p>
    <w:p w:rsidR="00693FE7" w:rsidRDefault="004F387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та пропозиції до проєкту рішення НКРЕКП, що має ознаки регуляторного акта, – постанови НКРЕКП «Про затвердження Змін до Порядку подання інформації про здійснені господарсько-торговельні операції, пов’язані з оптовими енергетичними продуктами»</w:t>
      </w:r>
    </w:p>
    <w:p w:rsidR="00693FE7" w:rsidRDefault="00693FE7">
      <w:pPr>
        <w:jc w:val="center"/>
        <w:rPr>
          <w:rFonts w:ascii="Times New Roman" w:eastAsia="Times New Roman" w:hAnsi="Times New Roman" w:cs="Times New Roman"/>
          <w:b/>
          <w:sz w:val="24"/>
          <w:szCs w:val="24"/>
        </w:rPr>
      </w:pPr>
    </w:p>
    <w:tbl>
      <w:tblPr>
        <w:tblStyle w:val="aff4"/>
        <w:tblW w:w="1573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0"/>
        <w:gridCol w:w="8070"/>
        <w:gridCol w:w="3135"/>
        <w:tblGridChange w:id="0">
          <w:tblGrid>
            <w:gridCol w:w="1156"/>
            <w:gridCol w:w="3374"/>
            <w:gridCol w:w="1156"/>
            <w:gridCol w:w="6914"/>
            <w:gridCol w:w="1156"/>
            <w:gridCol w:w="1979"/>
            <w:gridCol w:w="1156"/>
          </w:tblGrid>
        </w:tblGridChange>
      </w:tblGrid>
      <w:tr w:rsidR="00693FE7">
        <w:tc>
          <w:tcPr>
            <w:tcW w:w="4530" w:type="dxa"/>
          </w:tcPr>
          <w:p w:rsidR="00693FE7" w:rsidRDefault="004F3879">
            <w:pPr>
              <w:jc w:val="center"/>
              <w:rPr>
                <w:b/>
                <w:sz w:val="24"/>
                <w:szCs w:val="24"/>
              </w:rPr>
            </w:pPr>
            <w:r>
              <w:rPr>
                <w:b/>
                <w:sz w:val="24"/>
                <w:szCs w:val="24"/>
              </w:rPr>
              <w:t>Редакція проєкту рішення НКРЕКП</w:t>
            </w:r>
          </w:p>
        </w:tc>
        <w:tc>
          <w:tcPr>
            <w:tcW w:w="8070" w:type="dxa"/>
          </w:tcPr>
          <w:p w:rsidR="00693FE7" w:rsidRDefault="004F3879">
            <w:pPr>
              <w:jc w:val="center"/>
              <w:rPr>
                <w:sz w:val="24"/>
                <w:szCs w:val="24"/>
              </w:rPr>
            </w:pPr>
            <w:r>
              <w:rPr>
                <w:b/>
                <w:sz w:val="24"/>
                <w:szCs w:val="24"/>
              </w:rPr>
              <w:t>Зауваження та пропозиції до проекту рішення НКРЕКП</w:t>
            </w:r>
            <w:r>
              <w:rPr>
                <w:sz w:val="24"/>
                <w:szCs w:val="24"/>
              </w:rPr>
              <w:t xml:space="preserve"> </w:t>
            </w:r>
          </w:p>
        </w:tc>
        <w:tc>
          <w:tcPr>
            <w:tcW w:w="3135" w:type="dxa"/>
          </w:tcPr>
          <w:p w:rsidR="00693FE7" w:rsidRDefault="004F3879">
            <w:pPr>
              <w:jc w:val="center"/>
              <w:rPr>
                <w:b/>
                <w:sz w:val="24"/>
                <w:szCs w:val="24"/>
              </w:rPr>
            </w:pPr>
            <w:r>
              <w:rPr>
                <w:b/>
                <w:sz w:val="24"/>
                <w:szCs w:val="24"/>
              </w:rPr>
              <w:t>Попередня позиція НКРЕКП щодо наданих зауважень та пропозицій з обґрунтуваннями щодо прийняття або відхилення</w:t>
            </w:r>
          </w:p>
        </w:tc>
      </w:tr>
      <w:tr w:rsidR="00693FE7">
        <w:tc>
          <w:tcPr>
            <w:tcW w:w="4530" w:type="dxa"/>
            <w:tcBorders>
              <w:right w:val="single" w:sz="4" w:space="0" w:color="000000"/>
            </w:tcBorders>
          </w:tcPr>
          <w:p w:rsidR="00693FE7" w:rsidRDefault="004F3879">
            <w:pPr>
              <w:jc w:val="center"/>
              <w:rPr>
                <w:b/>
                <w:sz w:val="24"/>
                <w:szCs w:val="24"/>
              </w:rPr>
            </w:pPr>
            <w:r>
              <w:rPr>
                <w:b/>
                <w:sz w:val="24"/>
                <w:szCs w:val="24"/>
              </w:rPr>
              <w:t>ПОСТАНОВА</w:t>
            </w:r>
          </w:p>
          <w:p w:rsidR="00693FE7" w:rsidRDefault="004F3879">
            <w:pPr>
              <w:jc w:val="center"/>
              <w:rPr>
                <w:sz w:val="24"/>
                <w:szCs w:val="24"/>
              </w:rPr>
            </w:pPr>
            <w:r>
              <w:rPr>
                <w:b/>
                <w:sz w:val="24"/>
                <w:szCs w:val="24"/>
              </w:rPr>
              <w:t xml:space="preserve"> «Про затвердження Змін до Порядку подання інформації про здійснені господарсько-торговельні операції, пов’язані з оптовими енергетичними продуктами»</w:t>
            </w:r>
          </w:p>
        </w:tc>
        <w:tc>
          <w:tcPr>
            <w:tcW w:w="8070" w:type="dxa"/>
            <w:tcBorders>
              <w:left w:val="single" w:sz="4" w:space="0" w:color="000000"/>
            </w:tcBorders>
          </w:tcPr>
          <w:p w:rsidR="00693FE7" w:rsidRDefault="00693FE7">
            <w:pPr>
              <w:jc w:val="center"/>
              <w:rPr>
                <w:sz w:val="24"/>
                <w:szCs w:val="24"/>
              </w:rPr>
            </w:pPr>
          </w:p>
        </w:tc>
        <w:tc>
          <w:tcPr>
            <w:tcW w:w="3135" w:type="dxa"/>
          </w:tcPr>
          <w:p w:rsidR="00693FE7" w:rsidRDefault="00693FE7">
            <w:pPr>
              <w:jc w:val="both"/>
              <w:rPr>
                <w:i/>
                <w:sz w:val="24"/>
                <w:szCs w:val="24"/>
              </w:rPr>
            </w:pPr>
          </w:p>
        </w:tc>
      </w:tr>
      <w:tr w:rsidR="00693FE7">
        <w:tc>
          <w:tcPr>
            <w:tcW w:w="4530" w:type="dxa"/>
            <w:vMerge w:val="restart"/>
            <w:tcBorders>
              <w:right w:val="single" w:sz="4" w:space="0" w:color="000000"/>
            </w:tcBorders>
          </w:tcPr>
          <w:p w:rsidR="00693FE7" w:rsidRDefault="00693FE7">
            <w:pPr>
              <w:jc w:val="center"/>
              <w:rPr>
                <w:b/>
                <w:sz w:val="24"/>
                <w:szCs w:val="24"/>
              </w:rPr>
            </w:pPr>
          </w:p>
          <w:p w:rsidR="00693FE7" w:rsidRDefault="004F3879">
            <w:pPr>
              <w:jc w:val="center"/>
              <w:rPr>
                <w:b/>
                <w:sz w:val="24"/>
                <w:szCs w:val="24"/>
              </w:rPr>
            </w:pPr>
            <w:r>
              <w:rPr>
                <w:b/>
                <w:sz w:val="24"/>
                <w:szCs w:val="24"/>
              </w:rPr>
              <w:t>Проектом зміни не передбачались</w:t>
            </w:r>
          </w:p>
          <w:p w:rsidR="00693FE7" w:rsidRDefault="00693FE7">
            <w:pPr>
              <w:jc w:val="center"/>
              <w:rPr>
                <w:b/>
                <w:sz w:val="24"/>
                <w:szCs w:val="24"/>
              </w:rPr>
            </w:pPr>
          </w:p>
          <w:p w:rsidR="00693FE7" w:rsidRDefault="004F3879">
            <w:pPr>
              <w:shd w:val="clear" w:color="auto" w:fill="FFFFFF"/>
              <w:jc w:val="both"/>
              <w:rPr>
                <w:sz w:val="24"/>
                <w:szCs w:val="24"/>
              </w:rPr>
            </w:pPr>
            <w:r>
              <w:rPr>
                <w:sz w:val="24"/>
                <w:szCs w:val="24"/>
              </w:rPr>
              <w:t xml:space="preserve">Діюча редакція Постанови НКРЕКП </w:t>
            </w:r>
          </w:p>
          <w:p w:rsidR="00693FE7" w:rsidRDefault="004F3879">
            <w:pPr>
              <w:shd w:val="clear" w:color="auto" w:fill="FFFFFF"/>
              <w:jc w:val="both"/>
              <w:rPr>
                <w:sz w:val="24"/>
                <w:szCs w:val="24"/>
              </w:rPr>
            </w:pPr>
            <w:r>
              <w:rPr>
                <w:sz w:val="24"/>
                <w:szCs w:val="24"/>
              </w:rPr>
              <w:t>№ 618 від 27.03.2024 р.</w:t>
            </w:r>
          </w:p>
          <w:p w:rsidR="00693FE7" w:rsidRDefault="00693FE7">
            <w:pPr>
              <w:shd w:val="clear" w:color="auto" w:fill="FFFFFF"/>
              <w:jc w:val="both"/>
              <w:rPr>
                <w:sz w:val="24"/>
                <w:szCs w:val="24"/>
              </w:rPr>
            </w:pP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r>
              <w:rPr>
                <w:color w:val="333333"/>
                <w:sz w:val="24"/>
                <w:szCs w:val="24"/>
              </w:rPr>
              <w:t>2. Учасникам оптового енергетичного ринку, особам, які професійно організовують операції з оптовими енергетичними продуктами, протягом 180 днів з дня набрання чинності цією постановою надати відповідно до додатків 1 - 4 до Порядку та у спосіб, визначений главою 5 Порядку, інформацію щодо господарсько-торговельних операцій:</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bookmarkStart w:id="1" w:name="bookmark=id.28h4qwu" w:colFirst="0" w:colLast="0"/>
            <w:bookmarkEnd w:id="1"/>
            <w:r>
              <w:rPr>
                <w:color w:val="333333"/>
                <w:sz w:val="24"/>
                <w:szCs w:val="24"/>
              </w:rPr>
              <w:t>здійснених до 02 липня 2023 року та невиконаних станом на 02 липня 2023 року;</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bookmarkStart w:id="2" w:name="bookmark=id.3cqmetx" w:colFirst="0" w:colLast="0"/>
            <w:bookmarkEnd w:id="2"/>
            <w:r>
              <w:rPr>
                <w:color w:val="333333"/>
                <w:sz w:val="24"/>
                <w:szCs w:val="24"/>
              </w:rPr>
              <w:t>здійснених з 02 липня 2023 року до дня набрання чинності цією постановою.</w:t>
            </w: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shd w:val="clear" w:color="auto" w:fill="FFFFFF"/>
              <w:jc w:val="both"/>
              <w:rPr>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p w:rsidR="00693FE7" w:rsidRDefault="00693FE7">
            <w:pPr>
              <w:jc w:val="center"/>
              <w:rPr>
                <w:b/>
                <w:sz w:val="24"/>
                <w:szCs w:val="24"/>
              </w:rPr>
            </w:pPr>
          </w:p>
        </w:tc>
        <w:tc>
          <w:tcPr>
            <w:tcW w:w="8070" w:type="dxa"/>
            <w:tcBorders>
              <w:left w:val="single" w:sz="4" w:space="0" w:color="000000"/>
            </w:tcBorders>
          </w:tcPr>
          <w:p w:rsidR="00693FE7" w:rsidRDefault="004F3879">
            <w:pPr>
              <w:spacing w:after="120"/>
              <w:jc w:val="center"/>
              <w:rPr>
                <w:b/>
                <w:sz w:val="24"/>
                <w:szCs w:val="24"/>
              </w:rPr>
            </w:pPr>
            <w:r>
              <w:rPr>
                <w:b/>
                <w:sz w:val="24"/>
                <w:szCs w:val="24"/>
              </w:rPr>
              <w:t>ТОВ «ЕРУ ТРЕЙДІНГ»</w:t>
            </w:r>
          </w:p>
          <w:p w:rsidR="00693FE7" w:rsidRDefault="004F3879">
            <w:pPr>
              <w:shd w:val="clear" w:color="auto" w:fill="FFFFFF"/>
              <w:jc w:val="both"/>
              <w:rPr>
                <w:sz w:val="24"/>
                <w:szCs w:val="24"/>
              </w:rPr>
            </w:pPr>
            <w:r>
              <w:rPr>
                <w:sz w:val="24"/>
                <w:szCs w:val="24"/>
              </w:rPr>
              <w:t xml:space="preserve">2. Учасникам оптового енергетичного ринку </w:t>
            </w:r>
            <w:sdt>
              <w:sdtPr>
                <w:tag w:val="goog_rdk_0"/>
                <w:id w:val="1709065687"/>
              </w:sdtPr>
              <w:sdtEndPr/>
              <w:sdtContent/>
            </w:sdt>
            <w:sdt>
              <w:sdtPr>
                <w:tag w:val="goog_rdk_1"/>
                <w:id w:val="-1744177956"/>
              </w:sdtPr>
              <w:sdtEndPr/>
              <w:sdtContent/>
            </w:sdt>
            <w:r>
              <w:rPr>
                <w:b/>
                <w:sz w:val="24"/>
                <w:szCs w:val="24"/>
              </w:rPr>
              <w:t>(окрім нерезидентів),</w:t>
            </w:r>
            <w:r>
              <w:rPr>
                <w:sz w:val="24"/>
                <w:szCs w:val="24"/>
              </w:rPr>
              <w:t xml:space="preserve"> особам, які професійно організовують операції з оптовими енергетичними продуктами, протягом 180 днів з дня набрання чинності цією постановою надати відповідно до додатків </w:t>
            </w:r>
            <w:sdt>
              <w:sdtPr>
                <w:tag w:val="goog_rdk_2"/>
                <w:id w:val="-978058155"/>
              </w:sdtPr>
              <w:sdtEndPr/>
              <w:sdtContent/>
            </w:sdt>
            <w:r>
              <w:rPr>
                <w:b/>
                <w:sz w:val="24"/>
                <w:szCs w:val="24"/>
              </w:rPr>
              <w:t>1, 3, 4</w:t>
            </w:r>
            <w:r>
              <w:rPr>
                <w:sz w:val="24"/>
                <w:szCs w:val="24"/>
              </w:rPr>
              <w:t xml:space="preserve"> до Порядку та у спосіб, визначений главою 5 Порядку, інформацію щодо господарсько-торговельних операцій:</w:t>
            </w:r>
          </w:p>
          <w:p w:rsidR="00693FE7" w:rsidRDefault="00693FE7">
            <w:pPr>
              <w:shd w:val="clear" w:color="auto" w:fill="FFFFFF"/>
              <w:jc w:val="both"/>
              <w:rPr>
                <w:sz w:val="24"/>
                <w:szCs w:val="24"/>
              </w:rPr>
            </w:pPr>
          </w:p>
          <w:p w:rsidR="00693FE7" w:rsidRDefault="004F3879">
            <w:pPr>
              <w:shd w:val="clear" w:color="auto" w:fill="FFFFFF"/>
              <w:jc w:val="both"/>
              <w:rPr>
                <w:sz w:val="24"/>
                <w:szCs w:val="24"/>
              </w:rPr>
            </w:pPr>
            <w:r>
              <w:rPr>
                <w:sz w:val="24"/>
                <w:szCs w:val="24"/>
              </w:rPr>
              <w:t>здійснених до 02 липня 2023 року та невиконаних станом на 02 липня 2023 року;</w:t>
            </w:r>
          </w:p>
          <w:p w:rsidR="00693FE7" w:rsidRDefault="00693FE7">
            <w:pPr>
              <w:shd w:val="clear" w:color="auto" w:fill="FFFFFF"/>
              <w:jc w:val="both"/>
              <w:rPr>
                <w:sz w:val="24"/>
                <w:szCs w:val="24"/>
              </w:rPr>
            </w:pPr>
          </w:p>
          <w:p w:rsidR="00693FE7" w:rsidRDefault="004F3879">
            <w:pPr>
              <w:jc w:val="both"/>
              <w:rPr>
                <w:sz w:val="24"/>
                <w:szCs w:val="24"/>
              </w:rPr>
            </w:pPr>
            <w:r>
              <w:rPr>
                <w:sz w:val="24"/>
                <w:szCs w:val="24"/>
              </w:rPr>
              <w:t>здійснених з 02 липня 2023 року до дня набрання чинності цією постановою.</w:t>
            </w:r>
          </w:p>
          <w:p w:rsidR="00693FE7" w:rsidRDefault="00693FE7">
            <w:pPr>
              <w:jc w:val="both"/>
              <w:rPr>
                <w:sz w:val="24"/>
                <w:szCs w:val="24"/>
              </w:rPr>
            </w:pPr>
            <w:bookmarkStart w:id="3" w:name="_heading=h.2r0uhxc" w:colFirst="0" w:colLast="0"/>
            <w:bookmarkEnd w:id="3"/>
          </w:p>
          <w:p w:rsidR="00693FE7" w:rsidRDefault="004F3879">
            <w:pPr>
              <w:spacing w:after="120"/>
              <w:jc w:val="both"/>
              <w:rPr>
                <w:b/>
                <w:color w:val="000000"/>
                <w:sz w:val="24"/>
                <w:szCs w:val="24"/>
              </w:rPr>
            </w:pPr>
            <w:r>
              <w:rPr>
                <w:b/>
                <w:sz w:val="24"/>
                <w:szCs w:val="24"/>
              </w:rPr>
              <w:t xml:space="preserve">Учасники оптового енергетичного ринку (окрім нерезидентів) надають інформацію про господарсько-торговельні операції по купівлі-продажу/постачанню природного газу та електроенергії здійснені до 02 липня 2023 року та невиконані станом на 02 липня 2023 р. та здійснені з 02 липня 2023 р. та виконані до дня набрання чинності цією постановою </w:t>
            </w:r>
            <w:sdt>
              <w:sdtPr>
                <w:tag w:val="goog_rdk_3"/>
                <w:id w:val="-1691676825"/>
              </w:sdtPr>
              <w:sdtEndPr/>
              <w:sdtContent/>
            </w:sdt>
            <w:r>
              <w:rPr>
                <w:b/>
                <w:sz w:val="24"/>
                <w:szCs w:val="24"/>
              </w:rPr>
              <w:t xml:space="preserve">як інформацію про стандартні договори </w:t>
            </w:r>
            <w:r>
              <w:rPr>
                <w:b/>
                <w:color w:val="000000"/>
                <w:sz w:val="24"/>
                <w:szCs w:val="24"/>
              </w:rPr>
              <w:t>відповідно до Додатку 1 «Інформація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sdt>
              <w:sdtPr>
                <w:tag w:val="goog_rdk_4"/>
                <w:id w:val="-1580826891"/>
              </w:sdtPr>
              <w:sdtEndPr/>
              <w:sdtContent/>
            </w:sdt>
            <w:r>
              <w:rPr>
                <w:b/>
                <w:color w:val="000000"/>
                <w:sz w:val="24"/>
                <w:szCs w:val="24"/>
              </w:rPr>
              <w:t>».</w:t>
            </w:r>
          </w:p>
          <w:p w:rsidR="00693FE7" w:rsidRDefault="004F3879">
            <w:pPr>
              <w:jc w:val="both"/>
              <w:rPr>
                <w:i/>
                <w:color w:val="000000"/>
                <w:sz w:val="24"/>
                <w:szCs w:val="24"/>
              </w:rPr>
            </w:pPr>
            <w:r>
              <w:rPr>
                <w:i/>
                <w:color w:val="000000"/>
                <w:sz w:val="24"/>
                <w:szCs w:val="24"/>
              </w:rPr>
              <w:t>Встановлення додаткових зобов’язань для нерезидентів України, в тому числі щодо звітування угод в ретроспективі, є неприйнятним для більшості іноземних компаній, створює бар’єри для розширення кола учасників, а відтак – негативно впливає на конкуренцію на оптовому енергетичному ринку України</w:t>
            </w:r>
          </w:p>
          <w:p w:rsidR="00693FE7" w:rsidRDefault="004F3879">
            <w:pPr>
              <w:jc w:val="both"/>
              <w:rPr>
                <w:sz w:val="24"/>
                <w:szCs w:val="24"/>
              </w:rPr>
            </w:pPr>
            <w:r>
              <w:rPr>
                <w:i/>
                <w:color w:val="000000"/>
                <w:sz w:val="24"/>
                <w:szCs w:val="24"/>
              </w:rPr>
              <w:t>Для уникнення сумнівів необхідно чітко визначити, за якими формами та у який спосіб звітуються угоди, здійснені до набрання чинності постановою. Пропонуємо звітувати угоди купівлі-продажу  природного газу та електроенергії як стандартні договори відповідно до Додатку 1 «Інформація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c>
          <w:tcPr>
            <w:tcW w:w="3135" w:type="dxa"/>
          </w:tcPr>
          <w:p w:rsidR="00693FE7" w:rsidRDefault="00693FE7">
            <w:pPr>
              <w:jc w:val="both"/>
              <w:rPr>
                <w:sz w:val="24"/>
                <w:szCs w:val="24"/>
              </w:rPr>
            </w:pPr>
          </w:p>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p w:rsidR="00693FE7" w:rsidRDefault="00693FE7">
            <w:pPr>
              <w:jc w:val="both"/>
              <w:rPr>
                <w:sz w:val="24"/>
                <w:szCs w:val="24"/>
              </w:rPr>
            </w:pP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i/>
                <w:sz w:val="24"/>
                <w:szCs w:val="24"/>
              </w:rPr>
            </w:pPr>
          </w:p>
        </w:tc>
        <w:tc>
          <w:tcPr>
            <w:tcW w:w="8070" w:type="dxa"/>
            <w:tcBorders>
              <w:left w:val="single" w:sz="4" w:space="0" w:color="000000"/>
            </w:tcBorders>
          </w:tcPr>
          <w:p w:rsidR="00693FE7" w:rsidRDefault="004F3879">
            <w:pPr>
              <w:spacing w:after="120"/>
              <w:jc w:val="center"/>
              <w:rPr>
                <w:b/>
                <w:color w:val="000000"/>
                <w:sz w:val="24"/>
                <w:szCs w:val="24"/>
              </w:rPr>
            </w:pPr>
            <w:r>
              <w:rPr>
                <w:b/>
                <w:color w:val="000000"/>
                <w:sz w:val="24"/>
                <w:szCs w:val="24"/>
              </w:rPr>
              <w:t>Українська вітроенергетична асоціація (УВЕА), Європейсько-українське</w:t>
            </w:r>
            <w:r>
              <w:rPr>
                <w:b/>
                <w:color w:val="000000"/>
                <w:sz w:val="24"/>
                <w:szCs w:val="24"/>
              </w:rPr>
              <w:br/>
              <w:t>енергетичне агентство (ЄУЕА), Українська асоціація відновлюваної  енергетики (УАВЕ) та Асоціація сонячної енергетики України (АСЕУ)</w:t>
            </w:r>
          </w:p>
          <w:p w:rsidR="00693FE7" w:rsidRDefault="004F3879">
            <w:pPr>
              <w:pBdr>
                <w:top w:val="nil"/>
                <w:left w:val="nil"/>
                <w:bottom w:val="nil"/>
                <w:right w:val="nil"/>
                <w:between w:val="nil"/>
              </w:pBdr>
              <w:spacing w:before="280" w:after="280"/>
              <w:ind w:firstLine="384"/>
              <w:jc w:val="both"/>
              <w:rPr>
                <w:sz w:val="24"/>
                <w:szCs w:val="24"/>
              </w:rPr>
            </w:pPr>
            <w:r>
              <w:rPr>
                <w:sz w:val="24"/>
                <w:szCs w:val="24"/>
              </w:rPr>
              <w:t>2. Учасникам оптового енергетичного ринку, особам, які професійно організовують операції з оптовими енергетичними продуктами, протягом 180 днів з дня набрання чинності цією постановою,  надати відповідно до додатків 1 - 4 до Порядку та у спосіб, визначений главою 5 Порядку, інформацію щодо господарсько-торговельних операцій:</w:t>
            </w:r>
          </w:p>
          <w:p w:rsidR="00693FE7" w:rsidRDefault="004F3879">
            <w:pPr>
              <w:pBdr>
                <w:top w:val="nil"/>
                <w:left w:val="nil"/>
                <w:bottom w:val="nil"/>
                <w:right w:val="nil"/>
                <w:between w:val="nil"/>
              </w:pBdr>
              <w:spacing w:before="280" w:after="280"/>
              <w:ind w:firstLine="384"/>
              <w:jc w:val="both"/>
              <w:rPr>
                <w:sz w:val="24"/>
                <w:szCs w:val="24"/>
              </w:rPr>
            </w:pPr>
            <w:r>
              <w:rPr>
                <w:sz w:val="24"/>
                <w:szCs w:val="24"/>
              </w:rPr>
              <w:t>здійснених до 02 липня 2023 року та невиконаних станом на 02 липня 2023 року,</w:t>
            </w:r>
            <w:r>
              <w:rPr>
                <w:b/>
                <w:sz w:val="24"/>
                <w:szCs w:val="24"/>
              </w:rPr>
              <w:t xml:space="preserve"> </w:t>
            </w:r>
            <w:sdt>
              <w:sdtPr>
                <w:tag w:val="goog_rdk_5"/>
                <w:id w:val="-1793744433"/>
              </w:sdtPr>
              <w:sdtEndPr/>
              <w:sdtContent/>
            </w:sdt>
            <w:r>
              <w:rPr>
                <w:b/>
                <w:sz w:val="24"/>
                <w:szCs w:val="24"/>
              </w:rPr>
              <w:t>окрім перелічених у п. 2.3. Порядку, інформація щодо яких повідомляється лише за запитом Регулятора</w:t>
            </w:r>
            <w:r>
              <w:rPr>
                <w:sz w:val="24"/>
                <w:szCs w:val="24"/>
              </w:rPr>
              <w:t>;</w:t>
            </w:r>
          </w:p>
          <w:p w:rsidR="00693FE7" w:rsidRDefault="004F3879">
            <w:pPr>
              <w:spacing w:after="120"/>
              <w:jc w:val="both"/>
              <w:rPr>
                <w:sz w:val="24"/>
                <w:szCs w:val="24"/>
              </w:rPr>
            </w:pPr>
            <w:r>
              <w:rPr>
                <w:sz w:val="24"/>
                <w:szCs w:val="24"/>
              </w:rPr>
              <w:t>здійснених з 02 липня 2023 року до дня набрання чинності цією постановою</w:t>
            </w:r>
            <w:r>
              <w:rPr>
                <w:b/>
                <w:sz w:val="24"/>
                <w:szCs w:val="24"/>
              </w:rPr>
              <w:t xml:space="preserve">, </w:t>
            </w:r>
            <w:sdt>
              <w:sdtPr>
                <w:tag w:val="goog_rdk_6"/>
                <w:id w:val="371040521"/>
              </w:sdtPr>
              <w:sdtEndPr/>
              <w:sdtContent/>
            </w:sdt>
            <w:r>
              <w:rPr>
                <w:b/>
                <w:sz w:val="24"/>
                <w:szCs w:val="24"/>
              </w:rPr>
              <w:t>окрім перелічених у п. 2.3. Порядку, інформація щодо яких  повідомляється лише за запитом Регулятора</w:t>
            </w:r>
            <w:r>
              <w:rPr>
                <w:sz w:val="24"/>
                <w:szCs w:val="24"/>
              </w:rPr>
              <w:t>.</w:t>
            </w:r>
          </w:p>
          <w:p w:rsidR="00693FE7" w:rsidRDefault="004F3879">
            <w:pPr>
              <w:ind w:firstLine="389"/>
              <w:jc w:val="both"/>
              <w:rPr>
                <w:i/>
                <w:sz w:val="24"/>
                <w:szCs w:val="24"/>
              </w:rPr>
            </w:pPr>
            <w:r>
              <w:rPr>
                <w:sz w:val="24"/>
                <w:szCs w:val="24"/>
              </w:rPr>
              <w:br/>
            </w:r>
            <w:r>
              <w:rPr>
                <w:i/>
                <w:sz w:val="24"/>
                <w:szCs w:val="24"/>
              </w:rPr>
              <w:t xml:space="preserve">         Пункт 2.3 Порядку визначає перелік договорів, про які учасники оптового енергетичного ринку зобов’язані надати інформацію тільки за запитом НКРЕКП. </w:t>
            </w:r>
          </w:p>
          <w:p w:rsidR="00693FE7" w:rsidRDefault="004F3879">
            <w:pPr>
              <w:ind w:firstLine="389"/>
              <w:jc w:val="both"/>
              <w:rPr>
                <w:i/>
                <w:sz w:val="24"/>
                <w:szCs w:val="24"/>
              </w:rPr>
            </w:pPr>
            <w:r>
              <w:rPr>
                <w:i/>
                <w:sz w:val="24"/>
                <w:szCs w:val="24"/>
              </w:rPr>
              <w:t xml:space="preserve">Таким чином, просимо Регулятора підтвердити, що відсутня необхідність повідомляти інформацію про господарсько-торгівельні операції, здійснені з 02 липня 2023 року до набрання чинності постановою, якщо відповідні договори є такими, інформація про які надається тільки за запитом НКРЕКП.  </w:t>
            </w:r>
          </w:p>
          <w:p w:rsidR="00693FE7" w:rsidRDefault="004F3879">
            <w:pPr>
              <w:spacing w:after="120"/>
              <w:jc w:val="both"/>
              <w:rPr>
                <w:b/>
                <w:sz w:val="24"/>
                <w:szCs w:val="24"/>
              </w:rPr>
            </w:pPr>
            <w:r>
              <w:rPr>
                <w:i/>
                <w:sz w:val="24"/>
                <w:szCs w:val="24"/>
              </w:rPr>
              <w:t>Формулювання уточнює норму щодо надання інформації щодо господарсько-торгівельних операцій визначених у п. 2.3. Порядку дозволяє учасникам оптового енергетичного ринку планувати коректний необхідний до надання обсяг інформації щодо господарсько-торгівельних операцій.</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 Зазначену пропозицію вже визначено положеннями пункту 2.2 глави 2 Порядку.</w:t>
            </w:r>
          </w:p>
          <w:p w:rsidR="00693FE7" w:rsidRDefault="00693FE7">
            <w:pPr>
              <w:jc w:val="both"/>
              <w:rPr>
                <w:sz w:val="24"/>
                <w:szCs w:val="24"/>
              </w:rPr>
            </w:pP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i/>
                <w:sz w:val="24"/>
                <w:szCs w:val="24"/>
              </w:rPr>
            </w:pPr>
          </w:p>
        </w:tc>
        <w:tc>
          <w:tcPr>
            <w:tcW w:w="8070" w:type="dxa"/>
            <w:tcBorders>
              <w:left w:val="single" w:sz="4" w:space="0" w:color="000000"/>
            </w:tcBorders>
          </w:tcPr>
          <w:p w:rsidR="00693FE7" w:rsidRDefault="004F3879">
            <w:pPr>
              <w:spacing w:after="120"/>
              <w:jc w:val="center"/>
              <w:rPr>
                <w:b/>
                <w:sz w:val="24"/>
                <w:szCs w:val="24"/>
              </w:rPr>
            </w:pPr>
            <w:r>
              <w:rPr>
                <w:b/>
                <w:sz w:val="24"/>
                <w:szCs w:val="24"/>
              </w:rPr>
              <w:t>АТ «ДТЕК ЗАХІДЕНЕРГО»</w:t>
            </w:r>
          </w:p>
          <w:p w:rsidR="00693FE7" w:rsidRDefault="00936CF5">
            <w:pPr>
              <w:jc w:val="both"/>
              <w:rPr>
                <w:b/>
                <w:strike/>
                <w:sz w:val="24"/>
                <w:szCs w:val="24"/>
              </w:rPr>
            </w:pPr>
            <w:sdt>
              <w:sdtPr>
                <w:tag w:val="goog_rdk_7"/>
                <w:id w:val="-1242169168"/>
              </w:sdtPr>
              <w:sdtEndPr/>
              <w:sdtContent/>
            </w:sdt>
            <w:sdt>
              <w:sdtPr>
                <w:tag w:val="goog_rdk_8"/>
                <w:id w:val="-1696913075"/>
              </w:sdtPr>
              <w:sdtEndPr/>
              <w:sdtContent/>
            </w:sdt>
            <w:r w:rsidR="004F3879">
              <w:rPr>
                <w:b/>
                <w:strike/>
                <w:sz w:val="24"/>
                <w:szCs w:val="24"/>
              </w:rPr>
              <w:t>2. Учасникам оптового енергетичного ринку, особам, які професійно організовують операції з оптовими енергетичними продуктами, протягом 180 днів з дня набрання чинності цією постановою надати відповідно до додатків 1 - 4 до Порядку та у спосіб, визначений главою 5 Порядку, інформацію щодо господарсько-торговельних операцій:</w:t>
            </w:r>
          </w:p>
          <w:p w:rsidR="00693FE7" w:rsidRDefault="004F3879">
            <w:pPr>
              <w:jc w:val="both"/>
              <w:rPr>
                <w:b/>
                <w:strike/>
                <w:sz w:val="24"/>
                <w:szCs w:val="24"/>
              </w:rPr>
            </w:pPr>
            <w:r>
              <w:rPr>
                <w:b/>
                <w:strike/>
                <w:sz w:val="24"/>
                <w:szCs w:val="24"/>
              </w:rPr>
              <w:t>здійснених до 02 липня 2023 року та невиконаних станом на 02 липня 2023 року;</w:t>
            </w:r>
          </w:p>
          <w:p w:rsidR="00693FE7" w:rsidRDefault="004F3879">
            <w:pPr>
              <w:spacing w:after="120"/>
              <w:jc w:val="both"/>
              <w:rPr>
                <w:b/>
                <w:strike/>
                <w:sz w:val="24"/>
                <w:szCs w:val="24"/>
              </w:rPr>
            </w:pPr>
            <w:r>
              <w:rPr>
                <w:b/>
                <w:strike/>
                <w:sz w:val="24"/>
                <w:szCs w:val="24"/>
              </w:rPr>
              <w:t>здійснених з 02 липня 2023 року до дня набрання чинності цією постановою.</w:t>
            </w:r>
          </w:p>
          <w:p w:rsidR="00693FE7" w:rsidRDefault="004F3879">
            <w:pPr>
              <w:jc w:val="both"/>
              <w:rPr>
                <w:i/>
                <w:color w:val="333333"/>
                <w:sz w:val="24"/>
                <w:szCs w:val="24"/>
                <w:highlight w:val="white"/>
              </w:rPr>
            </w:pPr>
            <w:r>
              <w:rPr>
                <w:i/>
                <w:color w:val="333333"/>
                <w:sz w:val="24"/>
                <w:szCs w:val="24"/>
                <w:highlight w:val="white"/>
              </w:rPr>
              <w:t>Відповідно до положень ч. 5 ст. 73 Закону України «Про ринок електричної енергії» та ч. 2 ст. 20-1 Закону України «Про НКРЕКП»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w:t>
            </w:r>
          </w:p>
          <w:p w:rsidR="00693FE7" w:rsidRDefault="004F3879">
            <w:pPr>
              <w:jc w:val="both"/>
              <w:rPr>
                <w:i/>
                <w:color w:val="333333"/>
                <w:sz w:val="24"/>
                <w:szCs w:val="24"/>
                <w:highlight w:val="white"/>
              </w:rPr>
            </w:pPr>
            <w:r>
              <w:rPr>
                <w:i/>
                <w:color w:val="333333"/>
                <w:sz w:val="24"/>
                <w:szCs w:val="24"/>
                <w:highlight w:val="white"/>
              </w:rPr>
              <w:t>Така інформація надається у порядку, встановленому Регулятором, який повинен визначати зміст, обсяг та періодичність її подання (п. 15-3 ч. 1 ст. 17 Закону України «Про НКРЕКП»).</w:t>
            </w:r>
          </w:p>
          <w:p w:rsidR="00693FE7" w:rsidRDefault="004F3879">
            <w:pPr>
              <w:jc w:val="both"/>
              <w:rPr>
                <w:i/>
                <w:color w:val="333333"/>
                <w:sz w:val="24"/>
                <w:szCs w:val="24"/>
                <w:highlight w:val="white"/>
              </w:rPr>
            </w:pPr>
            <w:r>
              <w:rPr>
                <w:i/>
                <w:color w:val="333333"/>
                <w:sz w:val="24"/>
                <w:szCs w:val="24"/>
                <w:highlight w:val="white"/>
              </w:rPr>
              <w:t>При цьому ч. 5 ст. 73 Закону України «Про ринок електричної енергії» визначено і спосіб надання такої інформації, а саме – через адміністратора передачі даних та/або самостійно, якщо такий учасник набув статусу адміністратора передачі даних у порядку, встановленому Регулятором.</w:t>
            </w:r>
          </w:p>
          <w:p w:rsidR="00693FE7" w:rsidRDefault="004F3879">
            <w:pPr>
              <w:jc w:val="both"/>
              <w:rPr>
                <w:i/>
                <w:color w:val="333333"/>
                <w:sz w:val="24"/>
                <w:szCs w:val="24"/>
                <w:highlight w:val="white"/>
              </w:rPr>
            </w:pPr>
            <w:r>
              <w:rPr>
                <w:i/>
                <w:color w:val="333333"/>
                <w:sz w:val="24"/>
                <w:szCs w:val="24"/>
                <w:highlight w:val="white"/>
              </w:rPr>
              <w:t>Отже, зобов’язання учасників оптового енергетичного ринку, осіб, які професійно організовують операції з оптовими енергетичними продуктами, та торгових репозиторіїв щодо надання інформації про господарсько-торговельні операції на оптовому енергетичному ринку можуть виконуватися лише після прийняття Регулятором відповідного Порядку, та початку функціонування адміністраторів передачі даних.</w:t>
            </w:r>
          </w:p>
          <w:p w:rsidR="00693FE7" w:rsidRDefault="004F3879">
            <w:pPr>
              <w:jc w:val="both"/>
              <w:rPr>
                <w:i/>
                <w:color w:val="333333"/>
                <w:sz w:val="24"/>
                <w:szCs w:val="24"/>
                <w:highlight w:val="white"/>
              </w:rPr>
            </w:pPr>
            <w:r>
              <w:rPr>
                <w:i/>
                <w:color w:val="333333"/>
                <w:sz w:val="24"/>
                <w:szCs w:val="24"/>
                <w:highlight w:val="white"/>
              </w:rPr>
              <w:t>В той же час, ретроспективне поширення положень проекту постанови на господарсько-торговельні операції, які мали місце як до моменту набрання чинності Законом № 3141 та Порядку подання інформації про здійснені господарсько-торговельні операції, пов’язані з оптовими енергетичними продуктами, так і до настання законодавчо визначеного строку початку виконання системними операторами функцій адміністраторів передачі даних, тобто до 02.07.2024, є порушенням вимог ст. 58 Конституції України, згідно яких закони та інші нормативно-правові акти не мають зворотної дії в часі.</w:t>
            </w:r>
          </w:p>
          <w:p w:rsidR="00693FE7" w:rsidRDefault="004F3879">
            <w:pPr>
              <w:spacing w:after="120"/>
              <w:jc w:val="both"/>
              <w:rPr>
                <w:b/>
                <w:color w:val="000000"/>
                <w:sz w:val="24"/>
                <w:szCs w:val="24"/>
              </w:rPr>
            </w:pPr>
            <w:r>
              <w:rPr>
                <w:i/>
                <w:color w:val="333333"/>
                <w:sz w:val="24"/>
                <w:szCs w:val="24"/>
                <w:highlight w:val="white"/>
              </w:rPr>
              <w:t>А, отже, обов’язок щодо надання інформації Регулятору про господарсько-торговельні операції може поширюватися лише тільки на ті операції, які здійснювалися після набуття чинності Порядком надання такої інформації, тобто з 02.07.2024, як дати, з якої системні оператори почали забезпечити виконання функцій адміністраторів передачі даних.</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p w:rsidR="00693FE7" w:rsidRDefault="00693FE7">
            <w:pPr>
              <w:jc w:val="both"/>
              <w:rPr>
                <w:sz w:val="24"/>
                <w:szCs w:val="24"/>
              </w:rPr>
            </w:pP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i/>
                <w:sz w:val="24"/>
                <w:szCs w:val="24"/>
              </w:rPr>
            </w:pPr>
          </w:p>
        </w:tc>
        <w:tc>
          <w:tcPr>
            <w:tcW w:w="8070" w:type="dxa"/>
            <w:tcBorders>
              <w:left w:val="single" w:sz="4" w:space="0" w:color="000000"/>
            </w:tcBorders>
          </w:tcPr>
          <w:p w:rsidR="00693FE7" w:rsidRDefault="004F3879">
            <w:pPr>
              <w:spacing w:after="120"/>
              <w:jc w:val="center"/>
              <w:rPr>
                <w:b/>
                <w:sz w:val="24"/>
                <w:szCs w:val="24"/>
              </w:rPr>
            </w:pPr>
            <w:r>
              <w:rPr>
                <w:b/>
                <w:sz w:val="24"/>
                <w:szCs w:val="24"/>
              </w:rPr>
              <w:t>ТОВ «Санвін 12»</w:t>
            </w:r>
          </w:p>
          <w:p w:rsidR="00693FE7" w:rsidRDefault="004F3879">
            <w:pPr>
              <w:pBdr>
                <w:top w:val="nil"/>
                <w:left w:val="nil"/>
                <w:bottom w:val="nil"/>
                <w:right w:val="nil"/>
                <w:between w:val="nil"/>
              </w:pBdr>
              <w:spacing w:before="280" w:after="280"/>
              <w:ind w:firstLine="384"/>
              <w:jc w:val="both"/>
              <w:rPr>
                <w:sz w:val="24"/>
                <w:szCs w:val="24"/>
              </w:rPr>
            </w:pPr>
            <w:r>
              <w:rPr>
                <w:sz w:val="24"/>
                <w:szCs w:val="24"/>
              </w:rPr>
              <w:t>2. Учасникам оптового енергетичного ринку, особам, які професійно організовують операції з оптовими енергетичними продуктами, протягом 180 днів з дня набрання чинності цією постановою,  надати відповідно до додатків 1 - 4 до Порядку та у спосіб, визначений главою 5 Порядку, інформацію щодо господарсько-торговельних операцій:</w:t>
            </w:r>
          </w:p>
          <w:p w:rsidR="00693FE7" w:rsidRDefault="004F3879">
            <w:pPr>
              <w:pBdr>
                <w:top w:val="nil"/>
                <w:left w:val="nil"/>
                <w:bottom w:val="nil"/>
                <w:right w:val="nil"/>
                <w:between w:val="nil"/>
              </w:pBdr>
              <w:spacing w:before="280" w:after="280"/>
              <w:ind w:firstLine="384"/>
              <w:jc w:val="both"/>
              <w:rPr>
                <w:sz w:val="24"/>
                <w:szCs w:val="24"/>
              </w:rPr>
            </w:pPr>
            <w:r>
              <w:rPr>
                <w:sz w:val="24"/>
                <w:szCs w:val="24"/>
              </w:rPr>
              <w:t>здійснених до 02 липня 2023 року та невиконаних станом на 02 липня 2023 року,</w:t>
            </w:r>
            <w:r>
              <w:rPr>
                <w:b/>
                <w:sz w:val="24"/>
                <w:szCs w:val="24"/>
              </w:rPr>
              <w:t xml:space="preserve"> окрім перелічених у п. 2.3. Порядку, інформація щодо яких повідомляється лише за запитом Регулятор</w:t>
            </w:r>
            <w:sdt>
              <w:sdtPr>
                <w:tag w:val="goog_rdk_9"/>
                <w:id w:val="1778443822"/>
              </w:sdtPr>
              <w:sdtEndPr/>
              <w:sdtContent/>
            </w:sdt>
            <w:r>
              <w:rPr>
                <w:b/>
                <w:sz w:val="24"/>
                <w:szCs w:val="24"/>
              </w:rPr>
              <w:t>а</w:t>
            </w:r>
            <w:r>
              <w:rPr>
                <w:sz w:val="24"/>
                <w:szCs w:val="24"/>
              </w:rPr>
              <w:t>;</w:t>
            </w:r>
          </w:p>
          <w:p w:rsidR="00693FE7" w:rsidRDefault="004F3879">
            <w:pPr>
              <w:spacing w:after="120"/>
              <w:jc w:val="both"/>
              <w:rPr>
                <w:sz w:val="24"/>
                <w:szCs w:val="24"/>
              </w:rPr>
            </w:pPr>
            <w:r>
              <w:rPr>
                <w:sz w:val="24"/>
                <w:szCs w:val="24"/>
              </w:rPr>
              <w:t>здійснених з 02 липня 2023 року до дня набрання чинності цією постановою</w:t>
            </w:r>
            <w:r>
              <w:rPr>
                <w:b/>
                <w:sz w:val="24"/>
                <w:szCs w:val="24"/>
              </w:rPr>
              <w:t>, окрім перелічених у п. 2.3. Порядку, інформація щодо яких  повідомляється лише за запитом Регулятор</w:t>
            </w:r>
            <w:sdt>
              <w:sdtPr>
                <w:tag w:val="goog_rdk_10"/>
                <w:id w:val="1894230941"/>
              </w:sdtPr>
              <w:sdtEndPr/>
              <w:sdtContent/>
            </w:sdt>
            <w:r>
              <w:rPr>
                <w:b/>
                <w:sz w:val="24"/>
                <w:szCs w:val="24"/>
              </w:rPr>
              <w:t>а</w:t>
            </w:r>
            <w:r>
              <w:rPr>
                <w:sz w:val="24"/>
                <w:szCs w:val="24"/>
              </w:rPr>
              <w:t>.</w:t>
            </w:r>
          </w:p>
          <w:p w:rsidR="00693FE7" w:rsidRDefault="00693FE7">
            <w:pPr>
              <w:ind w:firstLine="389"/>
              <w:jc w:val="both"/>
              <w:rPr>
                <w:i/>
                <w:sz w:val="24"/>
                <w:szCs w:val="24"/>
              </w:rPr>
            </w:pPr>
          </w:p>
          <w:p w:rsidR="00693FE7" w:rsidRDefault="004F3879">
            <w:pPr>
              <w:ind w:firstLine="389"/>
              <w:jc w:val="both"/>
              <w:rPr>
                <w:i/>
                <w:sz w:val="24"/>
                <w:szCs w:val="24"/>
              </w:rPr>
            </w:pPr>
            <w:r>
              <w:rPr>
                <w:i/>
                <w:sz w:val="24"/>
                <w:szCs w:val="24"/>
              </w:rPr>
              <w:t xml:space="preserve">Пункт 2.3 Порядку визначає перелік договорів, про які учасники оптового енергетичного ринку зобов’язані надати інформацію тільки за запитом НКРЕКП. </w:t>
            </w:r>
          </w:p>
          <w:p w:rsidR="00693FE7" w:rsidRDefault="004F3879">
            <w:pPr>
              <w:ind w:firstLine="389"/>
              <w:jc w:val="both"/>
              <w:rPr>
                <w:i/>
                <w:sz w:val="24"/>
                <w:szCs w:val="24"/>
              </w:rPr>
            </w:pPr>
            <w:r>
              <w:rPr>
                <w:i/>
                <w:sz w:val="24"/>
                <w:szCs w:val="24"/>
              </w:rPr>
              <w:t xml:space="preserve">Таким чином, просимо Регулятора підтвердити, що відсутня необхідність повідомляти інформацію про господарсько-торгівельні операції, здійснені з 02 липня 2023 року до набрання чинності постановою, якщо відповідні договори є такими, інформація про які надається тільки за запитом НКРЕКП.  </w:t>
            </w:r>
          </w:p>
          <w:p w:rsidR="00693FE7" w:rsidRDefault="004F3879">
            <w:pPr>
              <w:spacing w:after="120"/>
              <w:jc w:val="both"/>
              <w:rPr>
                <w:b/>
                <w:sz w:val="24"/>
                <w:szCs w:val="24"/>
              </w:rPr>
            </w:pPr>
            <w:r>
              <w:rPr>
                <w:i/>
                <w:sz w:val="24"/>
                <w:szCs w:val="24"/>
              </w:rPr>
              <w:t>Формулювання уточнює норму щодо надання інформації щодо господарсько-торгівельних операцій визначених у п. 2.3. Порядку дозволяє учасникам оптового енергетичного ринку планувати коректний необхідний до надання обсяг інформації щодо господарсько-торгівельних операцій.</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 Зазначену пропозицію вже визначено положеннями пункту 2.2 глави 2 Порядку.</w:t>
            </w: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i/>
                <w:sz w:val="24"/>
                <w:szCs w:val="24"/>
              </w:rPr>
            </w:pPr>
          </w:p>
        </w:tc>
        <w:tc>
          <w:tcPr>
            <w:tcW w:w="8070" w:type="dxa"/>
            <w:tcBorders>
              <w:left w:val="single" w:sz="4" w:space="0" w:color="000000"/>
            </w:tcBorders>
          </w:tcPr>
          <w:p w:rsidR="00693FE7" w:rsidRDefault="004F3879">
            <w:pPr>
              <w:spacing w:after="120"/>
              <w:jc w:val="center"/>
              <w:rPr>
                <w:b/>
                <w:sz w:val="24"/>
                <w:szCs w:val="24"/>
              </w:rPr>
            </w:pPr>
            <w:r>
              <w:rPr>
                <w:b/>
                <w:sz w:val="24"/>
                <w:szCs w:val="24"/>
              </w:rPr>
              <w:t>ПрАТ «Закарпаттяобленерго»</w:t>
            </w:r>
          </w:p>
          <w:p w:rsidR="00693FE7" w:rsidRDefault="004F3879">
            <w:pPr>
              <w:jc w:val="both"/>
              <w:rPr>
                <w:sz w:val="24"/>
                <w:szCs w:val="24"/>
              </w:rPr>
            </w:pPr>
            <w:r>
              <w:rPr>
                <w:sz w:val="24"/>
                <w:szCs w:val="24"/>
              </w:rPr>
              <w:t>2. Учасникам оптового енергетичного ринку, особам, які професійно організовують операції з оптовими енергетичними продуктами, протягом 180 днів з дня набрання чинності цією постановою надати відповідно до </w:t>
            </w:r>
            <w:hyperlink r:id="rId6" w:anchor="n215">
              <w:r>
                <w:rPr>
                  <w:sz w:val="24"/>
                  <w:szCs w:val="24"/>
                </w:rPr>
                <w:t>додатків 1 - 4</w:t>
              </w:r>
            </w:hyperlink>
            <w:r>
              <w:rPr>
                <w:sz w:val="24"/>
                <w:szCs w:val="24"/>
              </w:rPr>
              <w:t> до Порядку та у спосіб, визначений </w:t>
            </w:r>
            <w:hyperlink r:id="rId7" w:anchor="n190">
              <w:r>
                <w:rPr>
                  <w:sz w:val="24"/>
                  <w:szCs w:val="24"/>
                </w:rPr>
                <w:t>главою 5</w:t>
              </w:r>
            </w:hyperlink>
            <w:r>
              <w:rPr>
                <w:sz w:val="24"/>
                <w:szCs w:val="24"/>
              </w:rPr>
              <w:t> Порядку, інформацію щодо господарсько-торговельних операцій:</w:t>
            </w:r>
          </w:p>
          <w:p w:rsidR="00693FE7" w:rsidRDefault="00693FE7">
            <w:pPr>
              <w:jc w:val="both"/>
              <w:rPr>
                <w:sz w:val="24"/>
                <w:szCs w:val="24"/>
              </w:rPr>
            </w:pPr>
          </w:p>
          <w:p w:rsidR="00693FE7" w:rsidRDefault="004F3879">
            <w:pPr>
              <w:pBdr>
                <w:top w:val="nil"/>
                <w:left w:val="nil"/>
                <w:bottom w:val="nil"/>
                <w:right w:val="nil"/>
                <w:between w:val="nil"/>
              </w:pBdr>
              <w:jc w:val="both"/>
              <w:rPr>
                <w:sz w:val="24"/>
                <w:szCs w:val="24"/>
              </w:rPr>
            </w:pPr>
            <w:r>
              <w:rPr>
                <w:sz w:val="24"/>
                <w:szCs w:val="24"/>
              </w:rPr>
              <w:t>- здійснених до 02 липня 2023 року та невиконаних станом на 02 липня 2023 року;</w:t>
            </w:r>
          </w:p>
          <w:p w:rsidR="00693FE7" w:rsidRDefault="00693FE7">
            <w:pPr>
              <w:pBdr>
                <w:top w:val="nil"/>
                <w:left w:val="nil"/>
                <w:bottom w:val="nil"/>
                <w:right w:val="nil"/>
                <w:between w:val="nil"/>
              </w:pBdr>
              <w:jc w:val="both"/>
              <w:rPr>
                <w:sz w:val="24"/>
                <w:szCs w:val="24"/>
              </w:rPr>
            </w:pPr>
          </w:p>
          <w:p w:rsidR="00693FE7" w:rsidRDefault="004F3879">
            <w:pPr>
              <w:pBdr>
                <w:top w:val="nil"/>
                <w:left w:val="nil"/>
                <w:bottom w:val="nil"/>
                <w:right w:val="nil"/>
                <w:between w:val="nil"/>
              </w:pBdr>
              <w:jc w:val="both"/>
              <w:rPr>
                <w:sz w:val="24"/>
                <w:szCs w:val="24"/>
              </w:rPr>
            </w:pPr>
            <w:r>
              <w:rPr>
                <w:sz w:val="24"/>
                <w:szCs w:val="24"/>
              </w:rPr>
              <w:t>- здійснених з 02 липня 2023 року до дня набрання чинності цією постановою.</w:t>
            </w:r>
          </w:p>
          <w:p w:rsidR="00693FE7" w:rsidRDefault="00693FE7">
            <w:pPr>
              <w:jc w:val="both"/>
              <w:rPr>
                <w:sz w:val="24"/>
                <w:szCs w:val="24"/>
              </w:rPr>
            </w:pPr>
          </w:p>
          <w:p w:rsidR="00693FE7" w:rsidRDefault="004F3879">
            <w:pPr>
              <w:spacing w:after="120"/>
              <w:jc w:val="both"/>
              <w:rPr>
                <w:b/>
                <w:sz w:val="24"/>
                <w:szCs w:val="24"/>
              </w:rPr>
            </w:pPr>
            <w:r>
              <w:rPr>
                <w:b/>
                <w:sz w:val="24"/>
                <w:szCs w:val="24"/>
              </w:rPr>
              <w:t>Невиконані господарсько-торговельні операції – це господарсько-торговельні операції, угоди, які є незавершеними в частині постачання/передачі обсягів природного газу та/або електричної енергії. При цьому, якщо сторони уклали рамкову угоду та щомісячно документально фіксують параметри оптового енергетичного продукту (у тому числі обсяги, ціни тощо) шляхом підписання актів купівлі-продажу (приймання-передачі), то обов'язок щодо звітування не розповсюджується на акти купівлі-продажу (приймання-передачі), які були підписані до 02 липня 2023 року</w:t>
            </w:r>
            <w:sdt>
              <w:sdtPr>
                <w:tag w:val="goog_rdk_11"/>
                <w:id w:val="-1313480648"/>
              </w:sdtPr>
              <w:sdtEndPr/>
              <w:sdtContent/>
            </w:sdt>
            <w:r>
              <w:rPr>
                <w:b/>
                <w:sz w:val="24"/>
                <w:szCs w:val="24"/>
              </w:rPr>
              <w:t>.</w:t>
            </w:r>
          </w:p>
          <w:p w:rsidR="00693FE7" w:rsidRDefault="004F3879">
            <w:pPr>
              <w:spacing w:after="120"/>
              <w:jc w:val="both"/>
              <w:rPr>
                <w:b/>
                <w:i/>
                <w:sz w:val="24"/>
                <w:szCs w:val="24"/>
              </w:rPr>
            </w:pPr>
            <w:r>
              <w:rPr>
                <w:i/>
                <w:sz w:val="24"/>
                <w:szCs w:val="24"/>
              </w:rPr>
              <w:t>Пропонуємо додати трактування терміну «Невиконані господарсько-торговельні операції» згідно з роз’ясненнями, опублікованими на сайті НКРЕКП 14.10.2024 для розуміння періоду, з якого необхідно почати звітування.</w:t>
            </w:r>
          </w:p>
        </w:tc>
        <w:tc>
          <w:tcPr>
            <w:tcW w:w="3135" w:type="dxa"/>
          </w:tcPr>
          <w:p w:rsidR="00693FE7" w:rsidRDefault="004F3879">
            <w:pPr>
              <w:jc w:val="both"/>
              <w:rPr>
                <w:sz w:val="24"/>
                <w:szCs w:val="24"/>
              </w:rPr>
            </w:pPr>
            <w:r>
              <w:rPr>
                <w:sz w:val="24"/>
                <w:szCs w:val="24"/>
              </w:rPr>
              <w:t>Попередньо не враховано.</w:t>
            </w:r>
            <w:r w:rsidR="007C1D00">
              <w:t xml:space="preserve"> </w:t>
            </w:r>
            <w:r w:rsidR="007C1D00" w:rsidRPr="007C1D00">
              <w:rPr>
                <w:sz w:val="24"/>
                <w:szCs w:val="24"/>
              </w:rPr>
              <w:t>Пропозиції не стосуються проекту змін. Регулятором надані відповідні роз</w:t>
            </w:r>
            <w:r w:rsidR="007C1D00">
              <w:rPr>
                <w:sz w:val="24"/>
                <w:szCs w:val="24"/>
                <w:lang w:val="en-US"/>
              </w:rPr>
              <w:t>’</w:t>
            </w:r>
            <w:r w:rsidR="007C1D00" w:rsidRPr="007C1D00">
              <w:rPr>
                <w:sz w:val="24"/>
                <w:szCs w:val="24"/>
              </w:rPr>
              <w:t>яснення</w:t>
            </w:r>
            <w:r w:rsidR="007C1D00">
              <w:rPr>
                <w:sz w:val="24"/>
                <w:szCs w:val="24"/>
                <w:lang w:val="en-US"/>
              </w:rPr>
              <w:t xml:space="preserve"> </w:t>
            </w:r>
            <w:r w:rsidR="007C1D00">
              <w:rPr>
                <w:sz w:val="24"/>
                <w:szCs w:val="24"/>
              </w:rPr>
              <w:t>на офіційному вебсайті НКРЕКП</w:t>
            </w:r>
            <w:r w:rsidR="007C1D00" w:rsidRPr="007C1D00">
              <w:rPr>
                <w:sz w:val="24"/>
                <w:szCs w:val="24"/>
              </w:rPr>
              <w:t>.</w:t>
            </w:r>
          </w:p>
          <w:p w:rsidR="00693FE7" w:rsidRDefault="00693FE7" w:rsidP="007C1D00">
            <w:pPr>
              <w:jc w:val="both"/>
              <w:rPr>
                <w:sz w:val="24"/>
                <w:szCs w:val="24"/>
              </w:rPr>
            </w:pPr>
          </w:p>
        </w:tc>
      </w:tr>
      <w:tr w:rsidR="00693FE7">
        <w:tc>
          <w:tcPr>
            <w:tcW w:w="4530" w:type="dxa"/>
            <w:tcBorders>
              <w:right w:val="single" w:sz="4" w:space="0" w:color="000000"/>
            </w:tcBorders>
          </w:tcPr>
          <w:p w:rsidR="00693FE7" w:rsidRDefault="004F3879">
            <w:pPr>
              <w:jc w:val="center"/>
              <w:rPr>
                <w:b/>
                <w:sz w:val="24"/>
                <w:szCs w:val="24"/>
              </w:rPr>
            </w:pPr>
            <w:r>
              <w:rPr>
                <w:b/>
                <w:sz w:val="24"/>
                <w:szCs w:val="24"/>
              </w:rPr>
              <w:t xml:space="preserve">Проектом зміни не передбачались </w:t>
            </w:r>
          </w:p>
          <w:p w:rsidR="00693FE7" w:rsidRDefault="00693FE7">
            <w:pPr>
              <w:jc w:val="center"/>
              <w:rPr>
                <w:b/>
                <w:sz w:val="24"/>
                <w:szCs w:val="24"/>
              </w:rPr>
            </w:pPr>
          </w:p>
          <w:p w:rsidR="00693FE7" w:rsidRDefault="004F3879">
            <w:pPr>
              <w:shd w:val="clear" w:color="auto" w:fill="FFFFFF"/>
              <w:jc w:val="both"/>
              <w:rPr>
                <w:sz w:val="24"/>
                <w:szCs w:val="24"/>
              </w:rPr>
            </w:pPr>
            <w:r>
              <w:rPr>
                <w:sz w:val="24"/>
                <w:szCs w:val="24"/>
              </w:rPr>
              <w:t xml:space="preserve">Діюча редакція Постанови НКРЕКП </w:t>
            </w:r>
          </w:p>
          <w:p w:rsidR="00693FE7" w:rsidRDefault="004F3879">
            <w:pPr>
              <w:shd w:val="clear" w:color="auto" w:fill="FFFFFF"/>
              <w:jc w:val="both"/>
              <w:rPr>
                <w:sz w:val="24"/>
                <w:szCs w:val="24"/>
              </w:rPr>
            </w:pPr>
            <w:r>
              <w:rPr>
                <w:sz w:val="24"/>
                <w:szCs w:val="24"/>
              </w:rPr>
              <w:t>№ 618 від 27.03.2024 р.</w:t>
            </w:r>
          </w:p>
          <w:p w:rsidR="00693FE7" w:rsidRDefault="00693FE7">
            <w:pPr>
              <w:jc w:val="both"/>
              <w:rPr>
                <w:b/>
                <w:sz w:val="24"/>
                <w:szCs w:val="24"/>
              </w:rPr>
            </w:pPr>
          </w:p>
          <w:p w:rsidR="00693FE7" w:rsidRDefault="004F3879">
            <w:pPr>
              <w:jc w:val="both"/>
              <w:rPr>
                <w:b/>
                <w:sz w:val="24"/>
                <w:szCs w:val="24"/>
              </w:rPr>
            </w:pPr>
            <w:r>
              <w:rPr>
                <w:color w:val="333333"/>
                <w:sz w:val="24"/>
                <w:szCs w:val="24"/>
                <w:highlight w:val="white"/>
              </w:rPr>
              <w:t>3. Учасникам оптового енергетичного ринку, особам, які професійно організовують операції з оптовими енергетичними продуктами, протягом 180 днів з дня набрання чинності цією постановою розпочати надання інформації щодо операцій, здійснених з дня набрання чинності цією постановою, відповідно до </w:t>
            </w:r>
            <w:r>
              <w:rPr>
                <w:sz w:val="24"/>
                <w:szCs w:val="24"/>
                <w:highlight w:val="white"/>
              </w:rPr>
              <w:t>додатків 1 - 9</w:t>
            </w:r>
            <w:r>
              <w:rPr>
                <w:color w:val="333333"/>
                <w:sz w:val="24"/>
                <w:szCs w:val="24"/>
                <w:highlight w:val="white"/>
              </w:rPr>
              <w:t> та глави 3 Порядку у спосіб, визначений </w:t>
            </w:r>
            <w:r>
              <w:rPr>
                <w:sz w:val="24"/>
                <w:szCs w:val="24"/>
                <w:highlight w:val="white"/>
              </w:rPr>
              <w:t>главою 5</w:t>
            </w:r>
            <w:r>
              <w:rPr>
                <w:color w:val="333333"/>
                <w:sz w:val="24"/>
                <w:szCs w:val="24"/>
                <w:highlight w:val="white"/>
              </w:rPr>
              <w:t> Порядку.</w:t>
            </w:r>
          </w:p>
        </w:tc>
        <w:tc>
          <w:tcPr>
            <w:tcW w:w="8070" w:type="dxa"/>
            <w:tcBorders>
              <w:left w:val="single" w:sz="4" w:space="0" w:color="000000"/>
            </w:tcBorders>
          </w:tcPr>
          <w:p w:rsidR="00693FE7" w:rsidRDefault="004F3879">
            <w:pPr>
              <w:spacing w:after="120"/>
              <w:jc w:val="center"/>
              <w:rPr>
                <w:b/>
                <w:sz w:val="24"/>
                <w:szCs w:val="24"/>
              </w:rPr>
            </w:pPr>
            <w:r>
              <w:rPr>
                <w:b/>
                <w:sz w:val="24"/>
                <w:szCs w:val="24"/>
              </w:rPr>
              <w:t>ТОВ «ЕРУ ТРЕЙДІНГ»</w:t>
            </w:r>
          </w:p>
          <w:p w:rsidR="00693FE7" w:rsidRDefault="004F3879">
            <w:pPr>
              <w:jc w:val="both"/>
              <w:rPr>
                <w:color w:val="000000"/>
                <w:sz w:val="24"/>
                <w:szCs w:val="24"/>
              </w:rPr>
            </w:pPr>
            <w:r>
              <w:rPr>
                <w:sz w:val="24"/>
                <w:szCs w:val="24"/>
              </w:rPr>
              <w:t>3. Учасникам оптового енергетичного ринку, особам, які професійно організовують операції з оптовими енергетичними продуктами, протягом 180 днів з дня набрання чинності цією постановою розпочати надання інформації щодо операцій, здійснених з дня набрання чинності цією постановою, відповідно до додатків 1 - 9 та глави 3 Порядку у спосіб, визначений главою 5 Порядку.</w:t>
            </w:r>
          </w:p>
          <w:p w:rsidR="00693FE7" w:rsidRDefault="00693FE7">
            <w:pPr>
              <w:jc w:val="both"/>
              <w:rPr>
                <w:color w:val="000000"/>
                <w:sz w:val="24"/>
                <w:szCs w:val="24"/>
              </w:rPr>
            </w:pPr>
          </w:p>
          <w:p w:rsidR="00693FE7" w:rsidRDefault="004F3879">
            <w:pPr>
              <w:jc w:val="both"/>
              <w:rPr>
                <w:b/>
                <w:color w:val="000000"/>
                <w:sz w:val="24"/>
                <w:szCs w:val="24"/>
              </w:rPr>
            </w:pPr>
            <w:r>
              <w:rPr>
                <w:b/>
                <w:color w:val="000000"/>
                <w:sz w:val="24"/>
                <w:szCs w:val="24"/>
              </w:rPr>
              <w:t xml:space="preserve">Установити, що </w:t>
            </w:r>
            <w:r>
              <w:rPr>
                <w:b/>
                <w:sz w:val="24"/>
                <w:szCs w:val="24"/>
              </w:rPr>
              <w:t xml:space="preserve">протягом 360 днів з дня набрання чинності цією постановою </w:t>
            </w:r>
            <w:r>
              <w:rPr>
                <w:b/>
                <w:color w:val="000000"/>
                <w:sz w:val="24"/>
                <w:szCs w:val="24"/>
              </w:rPr>
              <w:t>подання інформації про здійснені господарсько-торговельні операції, пов'язані з оптовими енергетичними продуктами, здійснюється у тестовому режимі, протягом якого штрафні санкції не застосовуються</w:t>
            </w:r>
            <w:sdt>
              <w:sdtPr>
                <w:tag w:val="goog_rdk_15"/>
                <w:id w:val="1552036529"/>
              </w:sdtPr>
              <w:sdtEndPr/>
              <w:sdtContent/>
            </w:sdt>
            <w:r>
              <w:rPr>
                <w:b/>
                <w:color w:val="000000"/>
                <w:sz w:val="24"/>
                <w:szCs w:val="24"/>
              </w:rPr>
              <w:t>.</w:t>
            </w:r>
          </w:p>
          <w:p w:rsidR="00693FE7" w:rsidRDefault="00693FE7">
            <w:pPr>
              <w:jc w:val="both"/>
              <w:rPr>
                <w:b/>
                <w:color w:val="000000"/>
                <w:sz w:val="24"/>
                <w:szCs w:val="24"/>
              </w:rPr>
            </w:pPr>
          </w:p>
          <w:p w:rsidR="00693FE7" w:rsidRDefault="004F3879">
            <w:pPr>
              <w:spacing w:after="120"/>
              <w:jc w:val="both"/>
              <w:rPr>
                <w:b/>
                <w:color w:val="000000"/>
                <w:sz w:val="24"/>
                <w:szCs w:val="24"/>
              </w:rPr>
            </w:pPr>
            <w:r>
              <w:rPr>
                <w:b/>
                <w:sz w:val="24"/>
                <w:szCs w:val="24"/>
              </w:rPr>
              <w:t xml:space="preserve">Учасники оптового енергетичного ринку надають інформацію про господарсько-торговельні операції по купівлі-продажу/постачанню природного газу та електроенергії здійснені з дня набрання чинності цією Постановою та виконані на дату подачі інформації про такі операції протягом строку зазначеного у першому абзаці цього пункту як інформацію про стандартні договори </w:t>
            </w:r>
            <w:r>
              <w:rPr>
                <w:b/>
                <w:color w:val="000000"/>
                <w:sz w:val="24"/>
                <w:szCs w:val="24"/>
              </w:rPr>
              <w:t>відповідно до Додатку 1 «Інформація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r>
              <w:rPr>
                <w:b/>
                <w:sz w:val="24"/>
                <w:szCs w:val="24"/>
              </w:rPr>
              <w:t>»</w:t>
            </w:r>
            <w:sdt>
              <w:sdtPr>
                <w:tag w:val="goog_rdk_16"/>
                <w:id w:val="-307012065"/>
              </w:sdtPr>
              <w:sdtEndPr/>
              <w:sdtContent/>
            </w:sdt>
            <w:r>
              <w:rPr>
                <w:b/>
                <w:color w:val="000000"/>
                <w:sz w:val="24"/>
                <w:szCs w:val="24"/>
              </w:rPr>
              <w:t>.</w:t>
            </w:r>
          </w:p>
          <w:p w:rsidR="00693FE7" w:rsidRDefault="004F3879">
            <w:pPr>
              <w:jc w:val="both"/>
              <w:rPr>
                <w:i/>
                <w:sz w:val="24"/>
                <w:szCs w:val="24"/>
              </w:rPr>
            </w:pPr>
            <w:r>
              <w:rPr>
                <w:i/>
                <w:sz w:val="24"/>
                <w:szCs w:val="24"/>
              </w:rPr>
              <w:t xml:space="preserve">У зв’язку з відсутністю тлумачень, інструкцій та роз’яснень щодо надання (заповнення) інформації у відповідності до розроблених форм НКРЕКП пропонуємо, за аналогією з інсайдерською інформацією, встановити певний пільговий період для застосування штрафних санкцій. </w:t>
            </w:r>
          </w:p>
          <w:p w:rsidR="00693FE7" w:rsidRDefault="004F3879">
            <w:pPr>
              <w:jc w:val="both"/>
              <w:rPr>
                <w:b/>
                <w:sz w:val="24"/>
                <w:szCs w:val="24"/>
              </w:rPr>
            </w:pPr>
            <w:r>
              <w:rPr>
                <w:i/>
                <w:color w:val="000000"/>
                <w:sz w:val="24"/>
                <w:szCs w:val="24"/>
              </w:rPr>
              <w:t>Для уникнення сумнівів просимо прийняти уточнення щодо подачі інформації про здійснені господарсько-торговельні операції з 02 липня 2024 р. та виконані на дату подачі такої інформації як інформацію про стандартні договори, оскільки учасники оптового енергетичного ринку вже матимуть остаточні ціни та остаточні обсяги по таким операціям/договорам, незважаючи на те, що при укладенні таких договорів вони відповідно до положень цього Порядку підпадали під визначення нестандартних договорів.</w:t>
            </w:r>
          </w:p>
        </w:tc>
        <w:tc>
          <w:tcPr>
            <w:tcW w:w="3135" w:type="dxa"/>
          </w:tcPr>
          <w:p w:rsidR="007C1D00" w:rsidRDefault="004F3879">
            <w:pPr>
              <w:jc w:val="both"/>
              <w:rPr>
                <w:sz w:val="24"/>
                <w:szCs w:val="24"/>
              </w:rPr>
            </w:pPr>
            <w:r>
              <w:rPr>
                <w:sz w:val="24"/>
                <w:szCs w:val="24"/>
              </w:rPr>
              <w:t>Попередньо не враховано</w:t>
            </w:r>
            <w:r w:rsidR="007C1D00">
              <w:rPr>
                <w:sz w:val="24"/>
                <w:szCs w:val="24"/>
              </w:rPr>
              <w:t>. Пропозиції не стосуються проекту змін.</w:t>
            </w:r>
          </w:p>
          <w:p w:rsidR="00693FE7" w:rsidRDefault="00693FE7" w:rsidP="007C1D00">
            <w:pPr>
              <w:jc w:val="both"/>
              <w:rPr>
                <w:sz w:val="24"/>
                <w:szCs w:val="24"/>
              </w:rPr>
            </w:pPr>
          </w:p>
        </w:tc>
      </w:tr>
      <w:tr w:rsidR="00693FE7">
        <w:tc>
          <w:tcPr>
            <w:tcW w:w="4530" w:type="dxa"/>
            <w:tcBorders>
              <w:right w:val="single" w:sz="4" w:space="0" w:color="000000"/>
            </w:tcBorders>
          </w:tcPr>
          <w:p w:rsidR="00693FE7" w:rsidRDefault="004F3879">
            <w:pPr>
              <w:jc w:val="center"/>
              <w:rPr>
                <w:b/>
                <w:sz w:val="24"/>
                <w:szCs w:val="24"/>
              </w:rPr>
            </w:pPr>
            <w:r>
              <w:rPr>
                <w:b/>
                <w:sz w:val="24"/>
                <w:szCs w:val="24"/>
              </w:rPr>
              <w:t>Проектом зміни не передбачались</w:t>
            </w:r>
          </w:p>
          <w:p w:rsidR="00693FE7" w:rsidRDefault="00693FE7">
            <w:pPr>
              <w:jc w:val="center"/>
              <w:rPr>
                <w:b/>
                <w:sz w:val="24"/>
                <w:szCs w:val="24"/>
              </w:rPr>
            </w:pPr>
          </w:p>
          <w:p w:rsidR="00693FE7" w:rsidRDefault="004F3879">
            <w:pPr>
              <w:jc w:val="both"/>
              <w:rPr>
                <w:sz w:val="24"/>
                <w:szCs w:val="24"/>
              </w:rPr>
            </w:pPr>
            <w:r>
              <w:rPr>
                <w:sz w:val="24"/>
                <w:szCs w:val="24"/>
              </w:rPr>
              <w:t>Діюча редакція Порядку подання інформації про здійснені господарсько-торговельні операції, пов’язані з оптовими енергетичними продуктами, затвердженого</w:t>
            </w:r>
            <w:r>
              <w:rPr>
                <w:b/>
                <w:sz w:val="24"/>
                <w:szCs w:val="24"/>
              </w:rPr>
              <w:t xml:space="preserve"> </w:t>
            </w:r>
            <w:r>
              <w:rPr>
                <w:sz w:val="24"/>
                <w:szCs w:val="24"/>
              </w:rPr>
              <w:t>Постановою НКРЕКП від 27.03.2024 р. № 618:</w:t>
            </w:r>
          </w:p>
          <w:p w:rsidR="00693FE7" w:rsidRDefault="00693FE7">
            <w:pPr>
              <w:jc w:val="both"/>
              <w:rPr>
                <w:b/>
                <w:sz w:val="24"/>
                <w:szCs w:val="24"/>
              </w:rPr>
            </w:pPr>
          </w:p>
          <w:p w:rsidR="00693FE7" w:rsidRDefault="004F3879">
            <w:pPr>
              <w:jc w:val="both"/>
              <w:rPr>
                <w:b/>
                <w:sz w:val="24"/>
                <w:szCs w:val="24"/>
              </w:rPr>
            </w:pPr>
            <w:r>
              <w:rPr>
                <w:color w:val="333333"/>
                <w:sz w:val="24"/>
                <w:szCs w:val="24"/>
                <w:highlight w:val="white"/>
              </w:rPr>
              <w:t>1.1. Цей Порядок визначає зміст, обсяг, періодичність та порядок подання Національній комісії, що здійснює державне регулювання у сферах енергетики та комунальних послуг (далі - НКРЕКП),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з місцем поставки (виконання) в Україні чи з України на територію інших держав, та основних (фундаментальних) даних.</w:t>
            </w:r>
          </w:p>
        </w:tc>
        <w:tc>
          <w:tcPr>
            <w:tcW w:w="8070" w:type="dxa"/>
            <w:tcBorders>
              <w:left w:val="single" w:sz="4" w:space="0" w:color="000000"/>
            </w:tcBorders>
          </w:tcPr>
          <w:p w:rsidR="00693FE7" w:rsidRDefault="004F3879">
            <w:pPr>
              <w:spacing w:after="120"/>
              <w:jc w:val="center"/>
              <w:rPr>
                <w:b/>
                <w:sz w:val="24"/>
                <w:szCs w:val="24"/>
              </w:rPr>
            </w:pPr>
            <w:r>
              <w:rPr>
                <w:b/>
                <w:sz w:val="24"/>
                <w:szCs w:val="24"/>
              </w:rPr>
              <w:t>ТОВ «ЕРУ ТРЕЙДІНГ»</w:t>
            </w:r>
          </w:p>
          <w:p w:rsidR="00693FE7" w:rsidRDefault="004F3879">
            <w:pPr>
              <w:shd w:val="clear" w:color="auto" w:fill="FFFFFF"/>
              <w:jc w:val="both"/>
              <w:rPr>
                <w:sz w:val="24"/>
                <w:szCs w:val="24"/>
              </w:rPr>
            </w:pPr>
            <w:r>
              <w:rPr>
                <w:sz w:val="24"/>
                <w:szCs w:val="24"/>
              </w:rPr>
              <w:t>1.1. Цей Порядок визначає зміст, обсяг, періодичність та порядок подання Національній комісії, що здійснює державне регулювання у сферах енергетики та комунальних послуг (далі - НКРЕКП),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з місцем поставки (виконання) в Україні чи з України на територію інших держав, та основних (фундаментальних) даних.</w:t>
            </w:r>
          </w:p>
          <w:p w:rsidR="00693FE7" w:rsidRDefault="00693FE7">
            <w:pPr>
              <w:jc w:val="both"/>
              <w:rPr>
                <w:sz w:val="24"/>
                <w:szCs w:val="24"/>
              </w:rPr>
            </w:pPr>
          </w:p>
          <w:p w:rsidR="00693FE7" w:rsidRDefault="004F3879">
            <w:pPr>
              <w:spacing w:after="120"/>
              <w:jc w:val="both"/>
              <w:rPr>
                <w:b/>
                <w:sz w:val="24"/>
                <w:szCs w:val="24"/>
              </w:rPr>
            </w:pPr>
            <w:r>
              <w:rPr>
                <w:b/>
                <w:sz w:val="24"/>
                <w:szCs w:val="24"/>
              </w:rPr>
              <w:t>Цей Порядок не поширює свою дію на здійснені нерезидентами господарсько-торговельні операції з точкою поставки (виконання) на кордоні України, а також операції з купівлі-продажу природного газу, який поміщено в митний режим митного складу, здійснені учасниками оптового енергетичного ринку з точкою поставки (виконання) в газосховищах АТ «Укртрансгаз»</w:t>
            </w:r>
            <w:sdt>
              <w:sdtPr>
                <w:tag w:val="goog_rdk_20"/>
                <w:id w:val="1314993625"/>
              </w:sdtPr>
              <w:sdtEndPr/>
              <w:sdtContent/>
            </w:sdt>
            <w:r>
              <w:rPr>
                <w:b/>
                <w:sz w:val="24"/>
                <w:szCs w:val="24"/>
              </w:rPr>
              <w:t>;</w:t>
            </w:r>
          </w:p>
          <w:p w:rsidR="00693FE7" w:rsidRDefault="004F3879">
            <w:pPr>
              <w:spacing w:after="120"/>
              <w:jc w:val="both"/>
              <w:rPr>
                <w:b/>
                <w:sz w:val="24"/>
                <w:szCs w:val="24"/>
              </w:rPr>
            </w:pPr>
            <w:r>
              <w:rPr>
                <w:i/>
                <w:sz w:val="24"/>
                <w:szCs w:val="24"/>
              </w:rPr>
              <w:t xml:space="preserve">На наше переконання, дія Порядку не повинна поширюватись на нерезидентів у разі здійснення операцій на кордоні України (серед яких, серед іншого, є транзит) та транзакцій з природним газом в митному складі АТ «Укратрансгаз»,  оскільки такі операції </w:t>
            </w:r>
            <w:r>
              <w:rPr>
                <w:i/>
                <w:color w:val="000000"/>
                <w:sz w:val="24"/>
                <w:szCs w:val="24"/>
              </w:rPr>
              <w:t>не впливають на ринок і не несуть ризик для доброчесності та прозорості.</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p w:rsidR="00693FE7" w:rsidRDefault="00693FE7">
            <w:pPr>
              <w:jc w:val="both"/>
              <w:rPr>
                <w:sz w:val="24"/>
                <w:szCs w:val="24"/>
              </w:rPr>
            </w:pPr>
          </w:p>
        </w:tc>
      </w:tr>
      <w:tr w:rsidR="00693FE7">
        <w:tc>
          <w:tcPr>
            <w:tcW w:w="4530" w:type="dxa"/>
            <w:vMerge w:val="restart"/>
            <w:tcBorders>
              <w:right w:val="single" w:sz="4" w:space="0" w:color="000000"/>
            </w:tcBorders>
          </w:tcPr>
          <w:p w:rsidR="00693FE7" w:rsidRDefault="004F3879">
            <w:pPr>
              <w:jc w:val="center"/>
              <w:rPr>
                <w:b/>
                <w:sz w:val="24"/>
                <w:szCs w:val="24"/>
              </w:rPr>
            </w:pPr>
            <w:r>
              <w:rPr>
                <w:b/>
                <w:sz w:val="24"/>
                <w:szCs w:val="24"/>
              </w:rPr>
              <w:t>Проектом зміни не передбачались</w:t>
            </w:r>
          </w:p>
          <w:p w:rsidR="00693FE7" w:rsidRDefault="00693FE7">
            <w:pPr>
              <w:jc w:val="center"/>
              <w:rPr>
                <w:b/>
                <w:sz w:val="24"/>
                <w:szCs w:val="24"/>
              </w:rPr>
            </w:pPr>
          </w:p>
          <w:p w:rsidR="00693FE7" w:rsidRDefault="004F3879">
            <w:pPr>
              <w:jc w:val="both"/>
              <w:rPr>
                <w:sz w:val="24"/>
                <w:szCs w:val="24"/>
              </w:rPr>
            </w:pPr>
            <w:r>
              <w:rPr>
                <w:sz w:val="24"/>
                <w:szCs w:val="24"/>
              </w:rPr>
              <w:t>Діюча редакція Порядку подання інформації про здійснені господарсько-торговельні операції, пов’язані з оптовими енергетичними продуктами, затвердженого</w:t>
            </w:r>
            <w:r>
              <w:rPr>
                <w:b/>
                <w:sz w:val="24"/>
                <w:szCs w:val="24"/>
              </w:rPr>
              <w:t xml:space="preserve"> </w:t>
            </w:r>
            <w:r>
              <w:rPr>
                <w:sz w:val="24"/>
                <w:szCs w:val="24"/>
              </w:rPr>
              <w:t>Постановою НКРЕКП від 27.03.2024 р. № 618:</w:t>
            </w:r>
          </w:p>
          <w:p w:rsidR="00693FE7" w:rsidRDefault="00693FE7">
            <w:pPr>
              <w:jc w:val="both"/>
              <w:rPr>
                <w:sz w:val="24"/>
                <w:szCs w:val="24"/>
              </w:rPr>
            </w:pPr>
          </w:p>
          <w:p w:rsidR="00693FE7" w:rsidRDefault="004F3879">
            <w:pPr>
              <w:shd w:val="clear" w:color="auto" w:fill="FFFFFF"/>
              <w:spacing w:after="150"/>
              <w:ind w:firstLine="450"/>
              <w:jc w:val="both"/>
              <w:rPr>
                <w:color w:val="333333"/>
                <w:sz w:val="24"/>
                <w:szCs w:val="24"/>
              </w:rPr>
            </w:pPr>
            <w:r>
              <w:rPr>
                <w:color w:val="333333"/>
                <w:sz w:val="24"/>
                <w:szCs w:val="24"/>
              </w:rPr>
              <w:t>1.3. У цьому Порядку терміни вживаються у таких значеннях:</w:t>
            </w:r>
          </w:p>
          <w:p w:rsidR="00693FE7" w:rsidRDefault="004F3879">
            <w:pPr>
              <w:shd w:val="clear" w:color="auto" w:fill="FFFFFF"/>
              <w:spacing w:after="150"/>
              <w:ind w:firstLine="450"/>
              <w:jc w:val="both"/>
              <w:rPr>
                <w:color w:val="333333"/>
                <w:sz w:val="24"/>
                <w:szCs w:val="24"/>
              </w:rPr>
            </w:pPr>
            <w:r>
              <w:rPr>
                <w:color w:val="333333"/>
                <w:sz w:val="24"/>
                <w:szCs w:val="24"/>
              </w:rPr>
              <w:t>основні (фундаментальні) дані - інформація про потужність та використання установок для видобутку/виробництва, зберігання (закачування, відбору), транспортування, розподілу або споживання природного газу, про потужність та використання установок LNG, включаючи планову та позапланову недоступність таких установок; інформація про потужності та використання потужностей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w:t>
            </w:r>
          </w:p>
          <w:p w:rsidR="00693FE7" w:rsidRDefault="004F3879">
            <w:pPr>
              <w:shd w:val="clear" w:color="auto" w:fill="FFFFFF"/>
              <w:spacing w:after="150"/>
              <w:ind w:firstLine="450"/>
              <w:jc w:val="both"/>
              <w:rPr>
                <w:color w:val="333333"/>
                <w:sz w:val="24"/>
                <w:szCs w:val="24"/>
              </w:rPr>
            </w:pPr>
            <w:r>
              <w:rPr>
                <w:color w:val="333333"/>
                <w:sz w:val="24"/>
                <w:szCs w:val="24"/>
              </w:rPr>
              <w:t>стандартний договір - оптовий енергетичний продукт, який допущений до торгівлі на організованих торговельних майданчиках, товарних біржах, електронних аукціонах, торгових платформах та інших системах ОПООП, незалежно від того, чи операція фактично здійснюється на них. До стандартних договорів також належать договори, укладені поза межами систем ОПООП, з аналогічними характеристиками оптового енергетичного продукту. До стандартних договорів не належать внутрішньогрупові договори з оптовими енергетичними продуктами, укладені поза межами систем ОПООП, а саме договори з оптовими енергетичними продуктами, укладені з контрагентами, активи, зобов'язання, доходи та витрати яких на повній основі відображаються в консолідованій фінансовій звітності юридичної особи, що може здійснювати вирішальний вплив на управління або господарську діяльність учасника оптового енергетичного ринку безпосередньо або через інших осіб;</w:t>
            </w:r>
          </w:p>
          <w:p w:rsidR="00693FE7" w:rsidRDefault="004F3879">
            <w:pPr>
              <w:shd w:val="clear" w:color="auto" w:fill="FFFFFF"/>
              <w:spacing w:after="150"/>
              <w:ind w:firstLine="450"/>
              <w:jc w:val="both"/>
              <w:rPr>
                <w:sz w:val="24"/>
                <w:szCs w:val="24"/>
              </w:rPr>
            </w:pPr>
            <w:r>
              <w:rPr>
                <w:color w:val="333333"/>
                <w:sz w:val="24"/>
                <w:szCs w:val="24"/>
              </w:rPr>
              <w:t xml:space="preserve">нестандартний договір - оптовий енергетичний продукт, який не є </w:t>
            </w:r>
            <w:r>
              <w:rPr>
                <w:sz w:val="24"/>
                <w:szCs w:val="24"/>
              </w:rPr>
              <w:t>стандартним договором.</w:t>
            </w:r>
          </w:p>
          <w:p w:rsidR="00693FE7" w:rsidRDefault="004F3879">
            <w:pPr>
              <w:shd w:val="clear" w:color="auto" w:fill="FFFFFF"/>
              <w:spacing w:after="150"/>
              <w:ind w:firstLine="450"/>
              <w:jc w:val="both"/>
              <w:rPr>
                <w:sz w:val="24"/>
                <w:szCs w:val="24"/>
              </w:rPr>
            </w:pPr>
            <w:r>
              <w:rPr>
                <w:sz w:val="24"/>
                <w:szCs w:val="24"/>
              </w:rPr>
              <w:t>Інші терміни вживаються у значеннях, наведених у законах України </w:t>
            </w:r>
            <w:r>
              <w:rPr>
                <w:sz w:val="24"/>
                <w:szCs w:val="24"/>
                <w:u w:val="single"/>
              </w:rPr>
              <w:t>«Про Національну комісію, що здійснює державне регулювання у сферах енергетики та комунальних послуг»</w:t>
            </w:r>
            <w:r>
              <w:rPr>
                <w:sz w:val="24"/>
                <w:szCs w:val="24"/>
              </w:rPr>
              <w:t>, </w:t>
            </w:r>
            <w:hyperlink r:id="rId8">
              <w:r>
                <w:rPr>
                  <w:sz w:val="24"/>
                  <w:szCs w:val="24"/>
                  <w:u w:val="single"/>
                </w:rPr>
                <w:t>«Про ринок електричної енергії»</w:t>
              </w:r>
            </w:hyperlink>
            <w:r>
              <w:rPr>
                <w:sz w:val="24"/>
                <w:szCs w:val="24"/>
              </w:rPr>
              <w:t>, </w:t>
            </w:r>
            <w:r>
              <w:rPr>
                <w:sz w:val="24"/>
                <w:szCs w:val="24"/>
                <w:u w:val="single"/>
              </w:rPr>
              <w:t>«Про ринок природного газу»</w:t>
            </w:r>
            <w:r>
              <w:rPr>
                <w:sz w:val="24"/>
                <w:szCs w:val="24"/>
              </w:rPr>
              <w:t>, </w:t>
            </w:r>
            <w:r>
              <w:rPr>
                <w:sz w:val="24"/>
                <w:szCs w:val="24"/>
                <w:u w:val="single"/>
              </w:rPr>
              <w:t>«Про ринки капіталу та організовані товарні ринки»</w:t>
            </w:r>
            <w:r>
              <w:rPr>
                <w:sz w:val="24"/>
                <w:szCs w:val="24"/>
              </w:rPr>
              <w:t>, </w:t>
            </w:r>
            <w:hyperlink r:id="rId9">
              <w:r>
                <w:rPr>
                  <w:sz w:val="24"/>
                  <w:szCs w:val="24"/>
                  <w:u w:val="single"/>
                </w:rPr>
                <w:t>«Про товарні біржі»</w:t>
              </w:r>
            </w:hyperlink>
            <w:r>
              <w:rPr>
                <w:sz w:val="24"/>
                <w:szCs w:val="24"/>
              </w:rPr>
              <w:t>, </w:t>
            </w:r>
            <w:r>
              <w:rPr>
                <w:sz w:val="24"/>
                <w:szCs w:val="24"/>
                <w:u w:val="single"/>
              </w:rPr>
              <w:t>Порядку збору та передачі даних щодо функціонування ринку електричної енергії для оприлюднення на платформі прозорості ENTSO-E</w:t>
            </w:r>
            <w:r>
              <w:rPr>
                <w:sz w:val="24"/>
                <w:szCs w:val="24"/>
              </w:rPr>
              <w:t>, затвердженому постановою НКРЕКП від 19 червня 2018 року № 459, та інших нормативно-правових актах, що регулюють відносини у сфері енергетики.</w:t>
            </w:r>
          </w:p>
          <w:p w:rsidR="00693FE7" w:rsidRDefault="00693FE7">
            <w:pPr>
              <w:jc w:val="both"/>
              <w:rPr>
                <w:sz w:val="24"/>
                <w:szCs w:val="24"/>
              </w:rPr>
            </w:pPr>
          </w:p>
          <w:p w:rsidR="00693FE7" w:rsidRDefault="00693FE7">
            <w:pPr>
              <w:jc w:val="center"/>
              <w:rPr>
                <w:b/>
                <w:sz w:val="24"/>
                <w:szCs w:val="24"/>
              </w:rPr>
            </w:pPr>
          </w:p>
        </w:tc>
        <w:tc>
          <w:tcPr>
            <w:tcW w:w="8070" w:type="dxa"/>
            <w:tcBorders>
              <w:left w:val="single" w:sz="4" w:space="0" w:color="000000"/>
            </w:tcBorders>
          </w:tcPr>
          <w:p w:rsidR="00693FE7" w:rsidRDefault="004F3879">
            <w:pPr>
              <w:spacing w:after="120"/>
              <w:jc w:val="center"/>
              <w:rPr>
                <w:b/>
                <w:sz w:val="24"/>
                <w:szCs w:val="24"/>
              </w:rPr>
            </w:pPr>
            <w:r>
              <w:rPr>
                <w:b/>
                <w:sz w:val="24"/>
                <w:szCs w:val="24"/>
              </w:rPr>
              <w:t>ТОВ «КИЇВСЬКІ ЕНЕРГЕТИЧНІ ПОСЛУГИ»</w:t>
            </w:r>
          </w:p>
          <w:p w:rsidR="00693FE7" w:rsidRDefault="004F3879">
            <w:pPr>
              <w:jc w:val="both"/>
              <w:rPr>
                <w:sz w:val="24"/>
                <w:szCs w:val="24"/>
              </w:rPr>
            </w:pPr>
            <w:r>
              <w:rPr>
                <w:b/>
                <w:sz w:val="24"/>
                <w:szCs w:val="24"/>
              </w:rPr>
              <w:t xml:space="preserve">Нове визначення </w:t>
            </w:r>
          </w:p>
          <w:p w:rsidR="00693FE7" w:rsidRDefault="004F3879">
            <w:pPr>
              <w:spacing w:after="120"/>
              <w:jc w:val="both"/>
              <w:rPr>
                <w:sz w:val="24"/>
                <w:szCs w:val="24"/>
              </w:rPr>
            </w:pPr>
            <w:r>
              <w:rPr>
                <w:sz w:val="24"/>
                <w:szCs w:val="24"/>
              </w:rPr>
              <w:t>1.3. У цьому Порядку терміни вживаються у таких значеннях:</w:t>
            </w:r>
          </w:p>
          <w:p w:rsidR="00693FE7" w:rsidRDefault="004F3879">
            <w:pPr>
              <w:spacing w:after="120"/>
              <w:jc w:val="both"/>
              <w:rPr>
                <w:b/>
                <w:sz w:val="24"/>
                <w:szCs w:val="24"/>
              </w:rPr>
            </w:pPr>
            <w:r>
              <w:rPr>
                <w:b/>
                <w:sz w:val="24"/>
                <w:szCs w:val="24"/>
              </w:rPr>
              <w:t>господарсько-торговельна операція – це правочин (акт купівлі-продажу, договір, додаткова угода) щодо купівлі-продажу електричної енергії або природного газу між учасниками оптового енергетичного ринку, в якому зафіксовані обсяги і ціна, поставки товару у конкретному періоді</w:t>
            </w:r>
            <w:sdt>
              <w:sdtPr>
                <w:tag w:val="goog_rdk_21"/>
                <w:id w:val="-1576813403"/>
              </w:sdtPr>
              <w:sdtEndPr/>
              <w:sdtContent/>
            </w:sdt>
            <w:r>
              <w:rPr>
                <w:b/>
                <w:sz w:val="24"/>
                <w:szCs w:val="24"/>
              </w:rPr>
              <w:t>;</w:t>
            </w:r>
          </w:p>
          <w:p w:rsidR="00693FE7" w:rsidRDefault="004F3879">
            <w:pPr>
              <w:spacing w:after="120"/>
              <w:jc w:val="center"/>
              <w:rPr>
                <w:b/>
                <w:sz w:val="24"/>
                <w:szCs w:val="24"/>
              </w:rPr>
            </w:pPr>
            <w:r>
              <w:rPr>
                <w:b/>
                <w:sz w:val="24"/>
                <w:szCs w:val="24"/>
              </w:rPr>
              <w:t>…</w:t>
            </w:r>
          </w:p>
          <w:p w:rsidR="00693FE7" w:rsidRDefault="004F3879">
            <w:pPr>
              <w:spacing w:after="120"/>
              <w:jc w:val="both"/>
              <w:rPr>
                <w:sz w:val="24"/>
                <w:szCs w:val="24"/>
              </w:rPr>
            </w:pPr>
            <w:r>
              <w:rPr>
                <w:i/>
                <w:sz w:val="24"/>
                <w:szCs w:val="24"/>
              </w:rPr>
              <w:t>Пропонуємо закріпити визначення господарсько-торговельної операції з метою уникнення неоднозначного тлумачення терміну.</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p w:rsidR="00693FE7" w:rsidRDefault="00693FE7">
            <w:pPr>
              <w:jc w:val="both"/>
              <w:rPr>
                <w:sz w:val="24"/>
                <w:szCs w:val="24"/>
              </w:rPr>
            </w:pP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i/>
                <w:sz w:val="24"/>
                <w:szCs w:val="24"/>
              </w:rPr>
            </w:pPr>
          </w:p>
        </w:tc>
        <w:tc>
          <w:tcPr>
            <w:tcW w:w="8070" w:type="dxa"/>
            <w:tcBorders>
              <w:left w:val="single" w:sz="4" w:space="0" w:color="000000"/>
            </w:tcBorders>
          </w:tcPr>
          <w:p w:rsidR="00693FE7" w:rsidRDefault="004F3879">
            <w:pPr>
              <w:spacing w:after="120"/>
              <w:jc w:val="center"/>
              <w:rPr>
                <w:b/>
                <w:sz w:val="24"/>
                <w:szCs w:val="24"/>
              </w:rPr>
            </w:pPr>
            <w:r>
              <w:rPr>
                <w:b/>
                <w:sz w:val="24"/>
                <w:szCs w:val="24"/>
              </w:rPr>
              <w:t>ТОВ «ЕРУ ТРЕЙДІНГ»</w:t>
            </w:r>
          </w:p>
          <w:p w:rsidR="00693FE7" w:rsidRDefault="004F3879">
            <w:pPr>
              <w:shd w:val="clear" w:color="auto" w:fill="FFFFFF"/>
              <w:jc w:val="both"/>
              <w:rPr>
                <w:sz w:val="24"/>
                <w:szCs w:val="24"/>
              </w:rPr>
            </w:pPr>
            <w:r>
              <w:rPr>
                <w:sz w:val="24"/>
                <w:szCs w:val="24"/>
              </w:rPr>
              <w:t>1.3. У цьому Порядку терміни вживаються у таких значеннях:</w:t>
            </w:r>
          </w:p>
          <w:p w:rsidR="00693FE7" w:rsidRDefault="004F3879">
            <w:pPr>
              <w:shd w:val="clear" w:color="auto" w:fill="FFFFFF"/>
              <w:jc w:val="center"/>
              <w:rPr>
                <w:sz w:val="24"/>
                <w:szCs w:val="24"/>
              </w:rPr>
            </w:pPr>
            <w:r>
              <w:rPr>
                <w:sz w:val="24"/>
                <w:szCs w:val="24"/>
              </w:rPr>
              <w:t>(…)</w:t>
            </w:r>
          </w:p>
          <w:p w:rsidR="00693FE7" w:rsidRDefault="004F3879">
            <w:pPr>
              <w:jc w:val="both"/>
              <w:rPr>
                <w:strike/>
                <w:sz w:val="24"/>
                <w:szCs w:val="24"/>
              </w:rPr>
            </w:pPr>
            <w:r>
              <w:rPr>
                <w:sz w:val="24"/>
                <w:szCs w:val="24"/>
              </w:rPr>
              <w:t>стандартний договір - оптовий енергетичний продукт, який допущений до торгівлі на організованих торговельних майданчиках, товарних біржах, електронних аукціонах, торгових платформах та інших системах ОПООП, незалежно від того, чи операція фактично здійснюється на них. До стандартних договорів також належать договори, укладені поза межами систем ОПООП, з аналогічними характеристиками оптового енергетичного продукту. До стандартних договорів не належать внутрішньогрупові договори з оптовими енергетичними продуктами, укладені поза межами систем ОПООП</w:t>
            </w:r>
            <w:r>
              <w:rPr>
                <w:b/>
                <w:strike/>
                <w:sz w:val="24"/>
                <w:szCs w:val="24"/>
              </w:rPr>
              <w:t>,</w:t>
            </w:r>
            <w:sdt>
              <w:sdtPr>
                <w:tag w:val="goog_rdk_22"/>
                <w:id w:val="-2124227339"/>
              </w:sdtPr>
              <w:sdtEndPr/>
              <w:sdtContent/>
            </w:sdt>
            <w:r>
              <w:rPr>
                <w:b/>
                <w:strike/>
                <w:sz w:val="24"/>
                <w:szCs w:val="24"/>
              </w:rPr>
              <w:t xml:space="preserve"> а саме договори з оптовими енергетичними продуктами, укладені з контрагентами, активи, зобов'язання, доходи та витрати яких на повній основі відображаються в консолідованій фінансовій звітності юридичної особи, що може здійснювати вирішальний вплив на управління або господарську діяльність учасника оптового енергетичного ринку безпосередньо або через інших осіб</w:t>
            </w:r>
            <w:r>
              <w:rPr>
                <w:strike/>
                <w:sz w:val="24"/>
                <w:szCs w:val="24"/>
              </w:rPr>
              <w:t>;</w:t>
            </w:r>
          </w:p>
          <w:p w:rsidR="00693FE7" w:rsidRDefault="004F3879">
            <w:pPr>
              <w:spacing w:after="120"/>
              <w:jc w:val="center"/>
              <w:rPr>
                <w:sz w:val="24"/>
                <w:szCs w:val="24"/>
              </w:rPr>
            </w:pPr>
            <w:r>
              <w:rPr>
                <w:sz w:val="24"/>
                <w:szCs w:val="24"/>
              </w:rPr>
              <w:t>(…) .</w:t>
            </w:r>
          </w:p>
          <w:p w:rsidR="00693FE7" w:rsidRDefault="00693FE7">
            <w:pPr>
              <w:spacing w:after="120"/>
              <w:jc w:val="center"/>
              <w:rPr>
                <w:sz w:val="24"/>
                <w:szCs w:val="24"/>
              </w:rPr>
            </w:pPr>
          </w:p>
          <w:p w:rsidR="00693FE7" w:rsidRDefault="004F3879">
            <w:pPr>
              <w:jc w:val="both"/>
              <w:rPr>
                <w:i/>
                <w:color w:val="000000"/>
                <w:sz w:val="24"/>
                <w:szCs w:val="24"/>
              </w:rPr>
            </w:pPr>
            <w:r>
              <w:rPr>
                <w:i/>
                <w:color w:val="000000"/>
                <w:sz w:val="24"/>
                <w:szCs w:val="24"/>
              </w:rPr>
              <w:t>Регламент Європейського Парламенту та Ради (ЄС) № 1227/2011 від 25 жовтня 2011 року «Про доброчесність та прозорість на оптовому енергетичного ринку» та, зокрема, Імплементаційний Регламент Комісії (ЄС) № 1348/2014 від 17 грудня 2014 року «Про імплементацію статті 8(2) і статті 8(6) Регламенту Європейського Парламенту і Ради (ЄС) № 1227/2011 про доброчесність та прозорість на оптовому енергетичному ринку стосовно повідомлення даних» передбачають, що інформація про здійснені господарсько-торговельні операції за внутрішньогруповими договорами повідомляється Регулятору лише за його запитом. Відтак, з метою гармонізації національного законодавства з законодавством Європейського Союзу пропонуємо виключити внутрішньогрупові договори з числа господарсько-торговельних операцій</w:t>
            </w:r>
            <w:r>
              <w:rPr>
                <w:i/>
                <w:sz w:val="24"/>
                <w:szCs w:val="24"/>
              </w:rPr>
              <w:t xml:space="preserve">, щодо яких інформація в обов’язковому порядку  та на регулярній основі повідомляється НКРЕКП. </w:t>
            </w:r>
          </w:p>
          <w:p w:rsidR="00693FE7" w:rsidRDefault="00693FE7">
            <w:pPr>
              <w:jc w:val="both"/>
              <w:rPr>
                <w:i/>
                <w:sz w:val="24"/>
                <w:szCs w:val="24"/>
              </w:rPr>
            </w:pPr>
          </w:p>
          <w:p w:rsidR="00693FE7" w:rsidRDefault="004F3879">
            <w:pPr>
              <w:jc w:val="both"/>
              <w:rPr>
                <w:i/>
                <w:color w:val="000000"/>
                <w:sz w:val="24"/>
                <w:szCs w:val="24"/>
              </w:rPr>
            </w:pPr>
            <w:r>
              <w:rPr>
                <w:i/>
                <w:color w:val="000000"/>
                <w:sz w:val="24"/>
                <w:szCs w:val="24"/>
              </w:rPr>
              <w:t>Крім того, в якості обґрунтування наводимо наступні аргументи:</w:t>
            </w:r>
          </w:p>
          <w:p w:rsidR="00693FE7" w:rsidRDefault="00693FE7">
            <w:pPr>
              <w:jc w:val="both"/>
              <w:rPr>
                <w:i/>
                <w:color w:val="000000"/>
                <w:sz w:val="24"/>
                <w:szCs w:val="24"/>
              </w:rPr>
            </w:pPr>
          </w:p>
          <w:p w:rsidR="00693FE7" w:rsidRDefault="004F3879">
            <w:pPr>
              <w:jc w:val="both"/>
              <w:rPr>
                <w:i/>
                <w:color w:val="000000"/>
                <w:sz w:val="24"/>
                <w:szCs w:val="24"/>
              </w:rPr>
            </w:pPr>
            <w:r>
              <w:rPr>
                <w:i/>
                <w:color w:val="000000"/>
                <w:sz w:val="24"/>
                <w:szCs w:val="24"/>
              </w:rPr>
              <w:t xml:space="preserve">1.  Внутрішньогрупові угоди є предметом щоквартального звітування.  </w:t>
            </w:r>
          </w:p>
          <w:p w:rsidR="00693FE7" w:rsidRDefault="004F3879">
            <w:pPr>
              <w:jc w:val="both"/>
              <w:rPr>
                <w:i/>
                <w:color w:val="000000"/>
                <w:sz w:val="24"/>
                <w:szCs w:val="24"/>
              </w:rPr>
            </w:pPr>
            <w:r>
              <w:rPr>
                <w:i/>
                <w:color w:val="000000"/>
                <w:sz w:val="24"/>
                <w:szCs w:val="24"/>
              </w:rPr>
              <w:t xml:space="preserve">2. Внутрішньогрупові транзакції не впливають на ринок та не несуть ризик для доброчесності та прозорості. </w:t>
            </w:r>
          </w:p>
          <w:p w:rsidR="00693FE7" w:rsidRDefault="004F3879">
            <w:pPr>
              <w:jc w:val="both"/>
              <w:rPr>
                <w:i/>
                <w:color w:val="000000"/>
                <w:sz w:val="24"/>
                <w:szCs w:val="24"/>
              </w:rPr>
            </w:pPr>
            <w:r>
              <w:rPr>
                <w:i/>
                <w:color w:val="000000"/>
                <w:sz w:val="24"/>
                <w:szCs w:val="24"/>
              </w:rPr>
              <w:t>3. Звітування в межах REMIT (а точніше, дублювання такої інформації) створює додаткове навантаження для учасника оптового енергетичного ринку. Відсоток таких внутрішньогрупових транзакцій в загальному обсязі операцій часто сягає 80%.</w:t>
            </w:r>
          </w:p>
          <w:p w:rsidR="00693FE7" w:rsidRDefault="004F3879">
            <w:pPr>
              <w:jc w:val="both"/>
              <w:rPr>
                <w:i/>
                <w:color w:val="000000"/>
                <w:sz w:val="24"/>
                <w:szCs w:val="24"/>
              </w:rPr>
            </w:pPr>
            <w:r>
              <w:rPr>
                <w:i/>
                <w:color w:val="000000"/>
                <w:sz w:val="24"/>
                <w:szCs w:val="24"/>
              </w:rPr>
              <w:t xml:space="preserve"> </w:t>
            </w:r>
          </w:p>
          <w:p w:rsidR="00693FE7" w:rsidRDefault="004F3879">
            <w:pPr>
              <w:jc w:val="both"/>
              <w:rPr>
                <w:b/>
                <w:sz w:val="24"/>
                <w:szCs w:val="24"/>
              </w:rPr>
            </w:pPr>
            <w:r>
              <w:rPr>
                <w:i/>
                <w:color w:val="000000"/>
                <w:sz w:val="24"/>
                <w:szCs w:val="24"/>
              </w:rPr>
              <w:t xml:space="preserve">З урахуванням існуючих обмежень/бар’єрів для доступу  резидентів України до міжнародних (європейських) енергетичних ринків, здебільшого компанії-резиденти працюють через свої афілійовані особи,  які входять до певної групи компаній. Часто внутрішньогрупові операції є значними за кількістю в портфоліо компанії та в будь-якому випадку залишаються підзвітними НКРЕКП в межах квартальної звітності. </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p w:rsidR="00693FE7" w:rsidRDefault="00693FE7">
            <w:pPr>
              <w:jc w:val="both"/>
              <w:rPr>
                <w:sz w:val="24"/>
                <w:szCs w:val="24"/>
              </w:rPr>
            </w:pP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i/>
                <w:sz w:val="24"/>
                <w:szCs w:val="24"/>
              </w:rPr>
            </w:pPr>
          </w:p>
        </w:tc>
        <w:tc>
          <w:tcPr>
            <w:tcW w:w="8070" w:type="dxa"/>
            <w:tcBorders>
              <w:left w:val="single" w:sz="4" w:space="0" w:color="000000"/>
            </w:tcBorders>
          </w:tcPr>
          <w:p w:rsidR="00693FE7" w:rsidRDefault="004F3879">
            <w:pPr>
              <w:spacing w:after="120"/>
              <w:jc w:val="center"/>
              <w:rPr>
                <w:b/>
                <w:sz w:val="24"/>
                <w:szCs w:val="24"/>
              </w:rPr>
            </w:pPr>
            <w:r>
              <w:rPr>
                <w:b/>
                <w:sz w:val="24"/>
                <w:szCs w:val="24"/>
              </w:rPr>
              <w:t>ТОВ «АКСПО УКРАЇНА»</w:t>
            </w:r>
          </w:p>
          <w:p w:rsidR="00693FE7" w:rsidRDefault="004F3879">
            <w:pPr>
              <w:spacing w:before="240"/>
              <w:ind w:firstLine="386"/>
              <w:jc w:val="both"/>
              <w:rPr>
                <w:sz w:val="24"/>
                <w:szCs w:val="24"/>
              </w:rPr>
            </w:pPr>
            <w:r>
              <w:rPr>
                <w:sz w:val="24"/>
                <w:szCs w:val="24"/>
              </w:rPr>
              <w:t>1.3. У цьому Порядку терміни вживаються у таких значеннях:</w:t>
            </w:r>
          </w:p>
          <w:p w:rsidR="00693FE7" w:rsidRDefault="004F3879">
            <w:pPr>
              <w:spacing w:before="240"/>
              <w:ind w:firstLine="386"/>
              <w:jc w:val="both"/>
              <w:rPr>
                <w:sz w:val="24"/>
                <w:szCs w:val="24"/>
              </w:rPr>
            </w:pPr>
            <w:r>
              <w:rPr>
                <w:sz w:val="24"/>
                <w:szCs w:val="24"/>
              </w:rPr>
              <w:t>основні (фундаментальні) дані - інформація про потужність та використання установок для видобутку/виробництва, зберігання (закачування, відбору), транспортування, розподілу або споживання природного газу, про потужність та використання установок LNG, включаючи планову та позапланову недоступність таких установок; інформація про потужності та використання потужностей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w:t>
            </w:r>
          </w:p>
          <w:p w:rsidR="00693FE7" w:rsidRDefault="004F3879">
            <w:pPr>
              <w:spacing w:after="120"/>
              <w:jc w:val="both"/>
              <w:rPr>
                <w:b/>
                <w:sz w:val="24"/>
                <w:szCs w:val="24"/>
              </w:rPr>
            </w:pPr>
            <w:bookmarkStart w:id="4" w:name="_heading=h.1664s55" w:colFirst="0" w:colLast="0"/>
            <w:bookmarkEnd w:id="4"/>
            <w:r>
              <w:rPr>
                <w:sz w:val="24"/>
                <w:szCs w:val="24"/>
              </w:rPr>
              <w:t xml:space="preserve">стандартний договір - оптовий енергетичний продукт, який допущений до торгівлі на організованих торговельних майданчиках, товарних біржах, електронних аукціонах, торгових платформах та інших системах ОПООП, незалежно від того, чи операція фактично здійснюється на них. До стандартних договорів також належать договори, укладені поза межами систем ОПООП, з аналогічними характеристиками оптового енергетичного продукту, </w:t>
            </w:r>
            <w:sdt>
              <w:sdtPr>
                <w:tag w:val="goog_rdk_23"/>
                <w:id w:val="1882362658"/>
              </w:sdtPr>
              <w:sdtEndPr/>
              <w:sdtContent/>
            </w:sdt>
            <w:r>
              <w:rPr>
                <w:b/>
                <w:sz w:val="24"/>
                <w:szCs w:val="24"/>
              </w:rPr>
              <w:t>у разі якщо обидві сторони господарсько-торговельної операції (продавець та покупець) визнають їх стандартними.</w:t>
            </w:r>
            <w:r>
              <w:rPr>
                <w:sz w:val="24"/>
                <w:szCs w:val="24"/>
              </w:rPr>
              <w:t xml:space="preserve"> До стандартних договорів не належать внутрішньогрупові договори з оптовими енергетичними продуктами, укладені поза межами систем ОПООП, а саме договори з оптовими енергетичними продуктами, укладені з контрагентами, активи, зобов'язання, доходи та витрати яких на повній основі відображаються в консолідованій фінансовій звітності юридичної особи, що може здійснювати вирішальний вплив на управління або господарську діяльність учасника оптового енергетичного ринку безпосередньо або через інших осіб.</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p w:rsidR="00693FE7" w:rsidRDefault="00693FE7">
            <w:pPr>
              <w:jc w:val="both"/>
              <w:rPr>
                <w:sz w:val="24"/>
                <w:szCs w:val="24"/>
              </w:rPr>
            </w:pP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i/>
                <w:sz w:val="24"/>
                <w:szCs w:val="24"/>
              </w:rPr>
            </w:pPr>
          </w:p>
        </w:tc>
        <w:tc>
          <w:tcPr>
            <w:tcW w:w="8070" w:type="dxa"/>
            <w:tcBorders>
              <w:left w:val="single" w:sz="4" w:space="0" w:color="000000"/>
            </w:tcBorders>
          </w:tcPr>
          <w:p w:rsidR="00693FE7" w:rsidRDefault="004F3879">
            <w:pPr>
              <w:jc w:val="center"/>
              <w:rPr>
                <w:b/>
                <w:sz w:val="24"/>
                <w:szCs w:val="24"/>
              </w:rPr>
            </w:pPr>
            <w:r>
              <w:rPr>
                <w:b/>
                <w:sz w:val="24"/>
                <w:szCs w:val="24"/>
              </w:rPr>
              <w:t>USAID «Проєкт енергетичної безпеки»</w:t>
            </w:r>
          </w:p>
          <w:p w:rsidR="00693FE7" w:rsidRDefault="004F3879">
            <w:pPr>
              <w:spacing w:before="240"/>
              <w:ind w:firstLine="386"/>
              <w:jc w:val="both"/>
              <w:rPr>
                <w:sz w:val="24"/>
                <w:szCs w:val="24"/>
              </w:rPr>
            </w:pPr>
            <w:r>
              <w:rPr>
                <w:sz w:val="24"/>
                <w:szCs w:val="24"/>
              </w:rPr>
              <w:t>1.3. У цьому Порядку терміни вживаються у таких значеннях:</w:t>
            </w:r>
          </w:p>
          <w:p w:rsidR="00693FE7" w:rsidRDefault="004F3879">
            <w:pPr>
              <w:spacing w:before="240"/>
              <w:ind w:firstLine="386"/>
              <w:jc w:val="both"/>
              <w:rPr>
                <w:b/>
                <w:sz w:val="24"/>
                <w:szCs w:val="24"/>
              </w:rPr>
            </w:pPr>
            <w:r>
              <w:rPr>
                <w:sz w:val="24"/>
                <w:szCs w:val="24"/>
              </w:rPr>
              <w:t xml:space="preserve">стандартний договір - </w:t>
            </w:r>
            <w:sdt>
              <w:sdtPr>
                <w:tag w:val="goog_rdk_24"/>
                <w:id w:val="-355191759"/>
              </w:sdtPr>
              <w:sdtEndPr/>
              <w:sdtContent/>
            </w:sdt>
            <w:r>
              <w:rPr>
                <w:b/>
                <w:sz w:val="24"/>
                <w:szCs w:val="24"/>
              </w:rPr>
              <w:t>договір стосовно оптового енергетичного продукту</w:t>
            </w:r>
            <w:r>
              <w:rPr>
                <w:sz w:val="24"/>
                <w:szCs w:val="24"/>
              </w:rPr>
              <w:t xml:space="preserve"> </w:t>
            </w:r>
            <w:r>
              <w:rPr>
                <w:b/>
                <w:strike/>
                <w:sz w:val="24"/>
                <w:szCs w:val="24"/>
              </w:rPr>
              <w:t>оптовий енергетичний продукт</w:t>
            </w:r>
            <w:r>
              <w:rPr>
                <w:sz w:val="24"/>
                <w:szCs w:val="24"/>
              </w:rPr>
              <w:t xml:space="preserve">, який допущений до торгівлі на організованих торговельних майданчиках, товарних біржах, електронних аукціонах, торгових платформах та інших системах ОПООП, незалежно від того, чи операція фактично здійснюється на них. До стандартних договорів також належать договори, укладені поза межами систем ОПООП, з аналогічними характеристиками оптового енергетичного продукту. </w:t>
            </w:r>
            <w:sdt>
              <w:sdtPr>
                <w:tag w:val="goog_rdk_25"/>
                <w:id w:val="-35981140"/>
              </w:sdtPr>
              <w:sdtEndPr/>
              <w:sdtContent/>
            </w:sdt>
            <w:r>
              <w:rPr>
                <w:b/>
                <w:strike/>
                <w:sz w:val="24"/>
                <w:szCs w:val="24"/>
              </w:rPr>
              <w:t>До стандартних договорів не належать внутрішньогрупові договори з оптовими енергетичними продуктами, укладені поза межами систем ОПООП, а саме договори з оптовими енергетичними продуктами, укладені з контрагентами, активи, зобов'язання, доходи та витрати яких на повній основі відображаються в консолідованій фінансовій звітності юридичної особи, що може здійснювати вирішальний вплив на управління або господарську діяльність учасника оптового енергетичного ринку безпосередньо або через інших осіб;</w:t>
            </w:r>
          </w:p>
          <w:p w:rsidR="00693FE7" w:rsidRDefault="004F3879">
            <w:pPr>
              <w:spacing w:before="240"/>
              <w:ind w:firstLine="386"/>
              <w:jc w:val="both"/>
              <w:rPr>
                <w:sz w:val="24"/>
                <w:szCs w:val="24"/>
              </w:rPr>
            </w:pPr>
            <w:r>
              <w:rPr>
                <w:sz w:val="24"/>
                <w:szCs w:val="24"/>
              </w:rPr>
              <w:t xml:space="preserve">нестандартний договір - </w:t>
            </w:r>
            <w:sdt>
              <w:sdtPr>
                <w:tag w:val="goog_rdk_26"/>
                <w:id w:val="749475071"/>
              </w:sdtPr>
              <w:sdtEndPr/>
              <w:sdtContent/>
            </w:sdt>
            <w:r>
              <w:rPr>
                <w:b/>
                <w:strike/>
                <w:sz w:val="24"/>
                <w:szCs w:val="24"/>
              </w:rPr>
              <w:t xml:space="preserve">оптовий енергетичний продукт </w:t>
            </w:r>
            <w:r>
              <w:rPr>
                <w:b/>
                <w:sz w:val="24"/>
                <w:szCs w:val="24"/>
              </w:rPr>
              <w:t>договір стосовно будь-якого оптового енергетичного продукту,</w:t>
            </w:r>
            <w:r>
              <w:rPr>
                <w:sz w:val="24"/>
                <w:szCs w:val="24"/>
              </w:rPr>
              <w:t xml:space="preserve"> який не є стандартним договором.</w:t>
            </w:r>
          </w:p>
          <w:p w:rsidR="00693FE7" w:rsidRDefault="00936CF5">
            <w:pPr>
              <w:spacing w:before="240"/>
              <w:jc w:val="both"/>
              <w:rPr>
                <w:sz w:val="24"/>
                <w:szCs w:val="24"/>
              </w:rPr>
            </w:pPr>
            <w:sdt>
              <w:sdtPr>
                <w:tag w:val="goog_rdk_27"/>
                <w:id w:val="512724967"/>
              </w:sdtPr>
              <w:sdtEndPr/>
              <w:sdtContent/>
            </w:sdt>
            <w:r w:rsidR="004F3879">
              <w:rPr>
                <w:b/>
                <w:sz w:val="24"/>
                <w:szCs w:val="24"/>
              </w:rPr>
              <w:t xml:space="preserve">Внутрішньогруповий договір – це договір стосовно оптового енергетичного продукту,  укладений з контрагентом, активи, зобов'язання, доходи та витрати яких на повній основі відображаються в консолідованій фінансовій звітності юридичної особи, що може здійснювати вирішальний вплив на управління або господарську діяльність учасника оптового енергетичного ринку безпосередньо або через інших осіб. </w:t>
            </w:r>
            <w:sdt>
              <w:sdtPr>
                <w:tag w:val="goog_rdk_28"/>
                <w:id w:val="570471245"/>
              </w:sdtPr>
              <w:sdtEndPr/>
              <w:sdtContent/>
            </w:sdt>
            <w:r w:rsidR="004F3879">
              <w:rPr>
                <w:b/>
                <w:sz w:val="24"/>
                <w:szCs w:val="24"/>
              </w:rPr>
              <w:t>Інформація по таким договорам надається у терміни, визначені підпунктом 2 пункту 6.1 глави 6 цього Порядку;</w:t>
            </w:r>
          </w:p>
          <w:p w:rsidR="00693FE7" w:rsidRDefault="00693FE7">
            <w:pPr>
              <w:spacing w:after="120"/>
              <w:jc w:val="center"/>
              <w:rPr>
                <w:b/>
                <w:sz w:val="24"/>
                <w:szCs w:val="24"/>
              </w:rPr>
            </w:pPr>
          </w:p>
          <w:p w:rsidR="00693FE7" w:rsidRDefault="004F3879">
            <w:pPr>
              <w:jc w:val="both"/>
              <w:rPr>
                <w:i/>
                <w:sz w:val="24"/>
                <w:szCs w:val="24"/>
              </w:rPr>
            </w:pPr>
            <w:r>
              <w:rPr>
                <w:i/>
                <w:sz w:val="24"/>
                <w:szCs w:val="24"/>
              </w:rPr>
              <w:t>Користуючись нагодою внесення змін до цього Порядку, пропонується привести деякі визначення у відповідність з Імплементаційним Регламентом Комісії (ЄС) № 1348/2014 від 17 грудня 2014 року  (далі – CIR), а саме Статтею 2:</w:t>
            </w:r>
          </w:p>
          <w:p w:rsidR="00693FE7" w:rsidRDefault="004F3879">
            <w:pPr>
              <w:jc w:val="both"/>
              <w:rPr>
                <w:i/>
                <w:sz w:val="24"/>
                <w:szCs w:val="24"/>
              </w:rPr>
            </w:pPr>
            <w:r>
              <w:rPr>
                <w:i/>
                <w:sz w:val="24"/>
                <w:szCs w:val="24"/>
              </w:rPr>
              <w:t xml:space="preserve">(2) ‘standard contract’ means </w:t>
            </w:r>
            <w:r>
              <w:rPr>
                <w:b/>
                <w:i/>
                <w:sz w:val="24"/>
                <w:szCs w:val="24"/>
              </w:rPr>
              <w:t>a contract concerning a wholesale energy product</w:t>
            </w:r>
            <w:r>
              <w:rPr>
                <w:i/>
                <w:sz w:val="24"/>
                <w:szCs w:val="24"/>
              </w:rPr>
              <w:t xml:space="preserve"> admitted to trading at an organised market place, irrespective of whether or not the transaction actually takes place on that market place;</w:t>
            </w:r>
          </w:p>
          <w:p w:rsidR="00693FE7" w:rsidRDefault="004F3879">
            <w:pPr>
              <w:jc w:val="both"/>
              <w:rPr>
                <w:i/>
                <w:sz w:val="24"/>
                <w:szCs w:val="24"/>
              </w:rPr>
            </w:pPr>
            <w:r>
              <w:rPr>
                <w:i/>
                <w:sz w:val="24"/>
                <w:szCs w:val="24"/>
              </w:rPr>
              <w:t xml:space="preserve">(3) ‘non-standard contract’ means </w:t>
            </w:r>
            <w:r>
              <w:rPr>
                <w:b/>
                <w:i/>
                <w:sz w:val="24"/>
                <w:szCs w:val="24"/>
              </w:rPr>
              <w:t>a contract concerning any wholesale energy product</w:t>
            </w:r>
            <w:r>
              <w:rPr>
                <w:i/>
                <w:sz w:val="24"/>
                <w:szCs w:val="24"/>
              </w:rPr>
              <w:t xml:space="preserve"> that is not a standard contract;</w:t>
            </w:r>
          </w:p>
          <w:p w:rsidR="00693FE7" w:rsidRDefault="004F3879">
            <w:pPr>
              <w:jc w:val="both"/>
              <w:rPr>
                <w:i/>
                <w:sz w:val="24"/>
                <w:szCs w:val="24"/>
              </w:rPr>
            </w:pPr>
            <w:r>
              <w:rPr>
                <w:i/>
                <w:sz w:val="24"/>
                <w:szCs w:val="24"/>
              </w:rPr>
              <w:t>Стосовно внутрішньогрупових договорів, пропонується виділити їх в окреме визначення, згідно з CIR:</w:t>
            </w:r>
          </w:p>
          <w:p w:rsidR="00693FE7" w:rsidRDefault="004F3879">
            <w:pPr>
              <w:jc w:val="both"/>
              <w:rPr>
                <w:i/>
                <w:sz w:val="24"/>
                <w:szCs w:val="24"/>
              </w:rPr>
            </w:pPr>
            <w:r>
              <w:rPr>
                <w:i/>
                <w:sz w:val="24"/>
                <w:szCs w:val="24"/>
              </w:rPr>
              <w:t>(6) ‘intragroup contract’ is a contract on wholesale energy products entered into with a counterparty which is part of the same group provided that both counterparties are included in the same consolidation on a full basis;</w:t>
            </w:r>
          </w:p>
          <w:p w:rsidR="00693FE7" w:rsidRDefault="00693FE7">
            <w:pPr>
              <w:jc w:val="both"/>
              <w:rPr>
                <w:sz w:val="24"/>
                <w:szCs w:val="24"/>
              </w:rPr>
            </w:pPr>
          </w:p>
          <w:p w:rsidR="00693FE7" w:rsidRDefault="004F3879">
            <w:pPr>
              <w:jc w:val="both"/>
              <w:rPr>
                <w:b/>
                <w:i/>
                <w:sz w:val="24"/>
                <w:szCs w:val="24"/>
              </w:rPr>
            </w:pPr>
            <w:r>
              <w:rPr>
                <w:i/>
                <w:sz w:val="24"/>
                <w:szCs w:val="24"/>
              </w:rPr>
              <w:t>Оскільки CIR не визначає внутрішньогрупові договори як стандартні або нестандартні, а лише як такі, що звітуються за запитом ACER, пропонується не вказувати у визначенні, що вони не належать до стандартних договорів. Оскільки Регулятор хоче посилити вимоги для звітування таких договорів в терміни звітування нестандартних договорів (не пізніше одного місяця), пропонується додати посилання на відповідне положення порядку.</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p w:rsidR="00693FE7" w:rsidRDefault="00693FE7">
            <w:pPr>
              <w:jc w:val="both"/>
              <w:rPr>
                <w:sz w:val="24"/>
                <w:szCs w:val="24"/>
              </w:rPr>
            </w:pPr>
          </w:p>
        </w:tc>
      </w:tr>
      <w:tr w:rsidR="00693FE7">
        <w:tc>
          <w:tcPr>
            <w:tcW w:w="4530" w:type="dxa"/>
            <w:vMerge w:val="restart"/>
            <w:tcBorders>
              <w:right w:val="single" w:sz="4" w:space="0" w:color="000000"/>
            </w:tcBorders>
          </w:tcPr>
          <w:p w:rsidR="00693FE7" w:rsidRDefault="004F3879">
            <w:pPr>
              <w:spacing w:before="240"/>
              <w:jc w:val="both"/>
              <w:rPr>
                <w:sz w:val="24"/>
                <w:szCs w:val="24"/>
              </w:rPr>
            </w:pPr>
            <w:r>
              <w:rPr>
                <w:sz w:val="24"/>
                <w:szCs w:val="24"/>
              </w:rPr>
              <w:t>2.2. До оптових енергетичних продуктів, щодо яких повідомляється інформація про здійснені господарсько-торговельні операції, належать, зокрема:</w:t>
            </w:r>
          </w:p>
          <w:p w:rsidR="00693FE7" w:rsidRDefault="004F3879">
            <w:pPr>
              <w:spacing w:before="240"/>
              <w:ind w:firstLine="386"/>
              <w:jc w:val="both"/>
              <w:rPr>
                <w:sz w:val="24"/>
                <w:szCs w:val="24"/>
              </w:rPr>
            </w:pPr>
            <w:r>
              <w:rPr>
                <w:sz w:val="24"/>
                <w:szCs w:val="24"/>
              </w:rPr>
              <w:t>1) договори купівлі-продажу електричної енергії або природного газу (окрім договорів, визначених пунктом 2.3 цієї глави), а саме:</w:t>
            </w:r>
          </w:p>
          <w:p w:rsidR="00693FE7" w:rsidRDefault="004F3879">
            <w:pPr>
              <w:spacing w:before="240"/>
              <w:ind w:firstLine="386"/>
              <w:jc w:val="both"/>
              <w:rPr>
                <w:sz w:val="24"/>
                <w:szCs w:val="24"/>
              </w:rPr>
            </w:pPr>
            <w:r>
              <w:rPr>
                <w:sz w:val="24"/>
                <w:szCs w:val="24"/>
              </w:rPr>
              <w:t>двосторонній договір купівлі-продажу електричної енергії (двосторонній договір);</w:t>
            </w:r>
          </w:p>
          <w:p w:rsidR="00693FE7" w:rsidRDefault="004F3879">
            <w:pPr>
              <w:spacing w:before="240"/>
              <w:ind w:firstLine="386"/>
              <w:jc w:val="both"/>
              <w:rPr>
                <w:sz w:val="24"/>
                <w:szCs w:val="24"/>
              </w:rPr>
            </w:pPr>
            <w:r>
              <w:rPr>
                <w:sz w:val="24"/>
                <w:szCs w:val="24"/>
              </w:rPr>
              <w:t>договір про купівлю-продаж електричної енергії на ринку «на добу наперед»;</w:t>
            </w:r>
          </w:p>
          <w:p w:rsidR="00693FE7" w:rsidRDefault="004F3879">
            <w:pPr>
              <w:spacing w:before="240"/>
              <w:ind w:firstLine="386"/>
              <w:jc w:val="both"/>
              <w:rPr>
                <w:sz w:val="24"/>
                <w:szCs w:val="24"/>
              </w:rPr>
            </w:pPr>
            <w:r>
              <w:rPr>
                <w:sz w:val="24"/>
                <w:szCs w:val="24"/>
              </w:rPr>
              <w:t>договір про купівлю-продаж електричної енергії на внутрішньодобовому ринку;</w:t>
            </w:r>
          </w:p>
          <w:p w:rsidR="00693FE7" w:rsidRDefault="004F3879">
            <w:pPr>
              <w:spacing w:before="240"/>
              <w:ind w:firstLine="386"/>
              <w:jc w:val="both"/>
              <w:rPr>
                <w:sz w:val="24"/>
                <w:szCs w:val="24"/>
              </w:rPr>
            </w:pPr>
            <w:r>
              <w:rPr>
                <w:sz w:val="24"/>
                <w:szCs w:val="24"/>
              </w:rPr>
              <w:t>договір купівлі-продажу природного газу;</w:t>
            </w:r>
          </w:p>
          <w:p w:rsidR="00693FE7" w:rsidRDefault="004F3879">
            <w:pPr>
              <w:spacing w:before="240"/>
              <w:ind w:firstLine="386"/>
              <w:jc w:val="both"/>
              <w:rPr>
                <w:b/>
                <w:sz w:val="24"/>
                <w:szCs w:val="24"/>
              </w:rPr>
            </w:pPr>
            <w:r>
              <w:rPr>
                <w:b/>
                <w:sz w:val="24"/>
                <w:szCs w:val="24"/>
              </w:rPr>
              <w:t>договір  експорту-імпорту електричної енергії або природного газу;</w:t>
            </w:r>
          </w:p>
          <w:p w:rsidR="00693FE7" w:rsidRDefault="004F3879">
            <w:pPr>
              <w:spacing w:before="240"/>
              <w:ind w:firstLine="386"/>
              <w:jc w:val="both"/>
              <w:rPr>
                <w:sz w:val="24"/>
                <w:szCs w:val="24"/>
              </w:rPr>
            </w:pPr>
            <w:r>
              <w:rPr>
                <w:sz w:val="24"/>
                <w:szCs w:val="24"/>
              </w:rPr>
              <w:t>…</w:t>
            </w: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tc>
        <w:tc>
          <w:tcPr>
            <w:tcW w:w="8070" w:type="dxa"/>
            <w:tcBorders>
              <w:left w:val="single" w:sz="4" w:space="0" w:color="000000"/>
            </w:tcBorders>
          </w:tcPr>
          <w:p w:rsidR="00693FE7" w:rsidRDefault="004F3879">
            <w:pPr>
              <w:spacing w:before="240"/>
              <w:ind w:firstLine="386"/>
              <w:jc w:val="center"/>
              <w:rPr>
                <w:b/>
                <w:sz w:val="24"/>
                <w:szCs w:val="24"/>
              </w:rPr>
            </w:pPr>
            <w:r>
              <w:rPr>
                <w:b/>
                <w:sz w:val="24"/>
                <w:szCs w:val="24"/>
              </w:rPr>
              <w:t>Олег БАКУЛІН</w:t>
            </w:r>
          </w:p>
          <w:p w:rsidR="00693FE7" w:rsidRDefault="00936CF5">
            <w:pPr>
              <w:spacing w:before="240"/>
              <w:ind w:firstLine="386"/>
              <w:jc w:val="both"/>
              <w:rPr>
                <w:b/>
                <w:i/>
                <w:sz w:val="24"/>
                <w:szCs w:val="24"/>
                <w:u w:val="single"/>
              </w:rPr>
            </w:pPr>
            <w:sdt>
              <w:sdtPr>
                <w:tag w:val="goog_rdk_29"/>
                <w:id w:val="-1171102995"/>
              </w:sdtPr>
              <w:sdtEndPr/>
              <w:sdtContent/>
            </w:sdt>
            <w:r w:rsidR="004F3879">
              <w:rPr>
                <w:b/>
                <w:i/>
                <w:sz w:val="24"/>
                <w:szCs w:val="24"/>
                <w:u w:val="single"/>
              </w:rPr>
              <w:t xml:space="preserve">не приймати </w:t>
            </w:r>
          </w:p>
          <w:p w:rsidR="00693FE7" w:rsidRDefault="00693FE7">
            <w:pPr>
              <w:spacing w:before="240"/>
              <w:ind w:firstLine="386"/>
              <w:jc w:val="both"/>
              <w:rPr>
                <w:b/>
                <w:i/>
                <w:sz w:val="24"/>
                <w:szCs w:val="24"/>
                <w:u w:val="single"/>
              </w:rPr>
            </w:pPr>
          </w:p>
          <w:p w:rsidR="00693FE7" w:rsidRDefault="004F3879">
            <w:pPr>
              <w:pBdr>
                <w:top w:val="nil"/>
                <w:left w:val="nil"/>
                <w:bottom w:val="nil"/>
                <w:right w:val="nil"/>
                <w:between w:val="nil"/>
              </w:pBdr>
              <w:jc w:val="both"/>
              <w:rPr>
                <w:i/>
                <w:color w:val="000000"/>
                <w:sz w:val="24"/>
                <w:szCs w:val="24"/>
              </w:rPr>
            </w:pPr>
            <w:r>
              <w:rPr>
                <w:i/>
                <w:color w:val="000000"/>
                <w:sz w:val="24"/>
                <w:szCs w:val="24"/>
              </w:rPr>
              <w:t xml:space="preserve">Законом України «Про внесення змін до деяких законів України щодо запобігання зловживанням на оптових енергетичних ринках» від 10 червня 2023 року № 3141-IX Закону України «Про </w:t>
            </w:r>
            <w:r>
              <w:rPr>
                <w:i/>
                <w:color w:val="000000"/>
                <w:sz w:val="24"/>
                <w:szCs w:val="24"/>
                <w:highlight w:val="white"/>
              </w:rPr>
              <w:t xml:space="preserve">Національну комісію, що здійснює державне регулювання у сферах енергетики та комунальних послуг» доповнено </w:t>
            </w:r>
            <w:r>
              <w:rPr>
                <w:i/>
                <w:color w:val="000000"/>
                <w:sz w:val="24"/>
                <w:szCs w:val="24"/>
              </w:rPr>
              <w:t>статтею 2-1.</w:t>
            </w:r>
          </w:p>
          <w:p w:rsidR="00693FE7" w:rsidRDefault="00693FE7">
            <w:pPr>
              <w:pBdr>
                <w:top w:val="nil"/>
                <w:left w:val="nil"/>
                <w:bottom w:val="nil"/>
                <w:right w:val="nil"/>
                <w:between w:val="nil"/>
              </w:pBdr>
              <w:jc w:val="both"/>
              <w:rPr>
                <w:i/>
                <w:color w:val="000000"/>
                <w:sz w:val="24"/>
                <w:szCs w:val="24"/>
              </w:rPr>
            </w:pPr>
          </w:p>
          <w:p w:rsidR="00693FE7" w:rsidRDefault="004F3879">
            <w:pPr>
              <w:pBdr>
                <w:top w:val="nil"/>
                <w:left w:val="nil"/>
                <w:bottom w:val="nil"/>
                <w:right w:val="nil"/>
                <w:between w:val="nil"/>
              </w:pBdr>
              <w:jc w:val="both"/>
              <w:rPr>
                <w:i/>
                <w:color w:val="000000"/>
                <w:sz w:val="24"/>
                <w:szCs w:val="24"/>
              </w:rPr>
            </w:pPr>
            <w:r>
              <w:rPr>
                <w:i/>
                <w:color w:val="000000"/>
                <w:sz w:val="24"/>
                <w:szCs w:val="24"/>
              </w:rPr>
              <w:t>Відповідно до пункту 5 частини 1 цієї статті  Закону оптові енергетичні продукти - договори (угоди) незалежно від місця та часу їх укладення, зокрема:</w:t>
            </w:r>
          </w:p>
          <w:p w:rsidR="00693FE7" w:rsidRDefault="004F3879">
            <w:pPr>
              <w:numPr>
                <w:ilvl w:val="0"/>
                <w:numId w:val="1"/>
              </w:numPr>
              <w:pBdr>
                <w:top w:val="nil"/>
                <w:left w:val="nil"/>
                <w:bottom w:val="nil"/>
                <w:right w:val="nil"/>
                <w:between w:val="nil"/>
              </w:pBdr>
              <w:jc w:val="both"/>
              <w:rPr>
                <w:i/>
                <w:color w:val="000000"/>
                <w:sz w:val="24"/>
                <w:szCs w:val="24"/>
              </w:rPr>
            </w:pPr>
            <w:bookmarkStart w:id="5" w:name="bookmark=id.25b2l0r" w:colFirst="0" w:colLast="0"/>
            <w:bookmarkEnd w:id="5"/>
            <w:r>
              <w:rPr>
                <w:i/>
                <w:color w:val="000000"/>
                <w:sz w:val="24"/>
                <w:szCs w:val="24"/>
              </w:rPr>
              <w:t>договори купівлі-продажу електричної енергії або природного газу;</w:t>
            </w:r>
          </w:p>
          <w:p w:rsidR="00693FE7" w:rsidRDefault="004F3879">
            <w:pPr>
              <w:numPr>
                <w:ilvl w:val="0"/>
                <w:numId w:val="1"/>
              </w:numPr>
              <w:pBdr>
                <w:top w:val="nil"/>
                <w:left w:val="nil"/>
                <w:bottom w:val="nil"/>
                <w:right w:val="nil"/>
                <w:between w:val="nil"/>
              </w:pBdr>
              <w:jc w:val="both"/>
              <w:rPr>
                <w:i/>
                <w:color w:val="000000"/>
                <w:sz w:val="24"/>
                <w:szCs w:val="24"/>
              </w:rPr>
            </w:pPr>
            <w:bookmarkStart w:id="6" w:name="bookmark=id.kgcv8k" w:colFirst="0" w:colLast="0"/>
            <w:bookmarkEnd w:id="6"/>
            <w:r>
              <w:rPr>
                <w:i/>
                <w:color w:val="000000"/>
                <w:sz w:val="24"/>
                <w:szCs w:val="24"/>
              </w:rPr>
              <w:t>деривативні контракти, базовим активом яких є електрична енергія або природний газ;</w:t>
            </w:r>
          </w:p>
          <w:p w:rsidR="00693FE7" w:rsidRDefault="004F3879">
            <w:pPr>
              <w:numPr>
                <w:ilvl w:val="0"/>
                <w:numId w:val="1"/>
              </w:numPr>
              <w:pBdr>
                <w:top w:val="nil"/>
                <w:left w:val="nil"/>
                <w:bottom w:val="nil"/>
                <w:right w:val="nil"/>
                <w:between w:val="nil"/>
              </w:pBdr>
              <w:jc w:val="both"/>
              <w:rPr>
                <w:i/>
                <w:color w:val="000000"/>
                <w:sz w:val="24"/>
                <w:szCs w:val="24"/>
              </w:rPr>
            </w:pPr>
            <w:bookmarkStart w:id="7" w:name="bookmark=id.34g0dwd" w:colFirst="0" w:colLast="0"/>
            <w:bookmarkEnd w:id="7"/>
            <w:r>
              <w:rPr>
                <w:i/>
                <w:color w:val="000000"/>
                <w:sz w:val="24"/>
                <w:szCs w:val="24"/>
              </w:rPr>
              <w:t>договори про передачу електричної енергії або транспортування природного газу, доступ до пропускної спроможності/розподілу потужності;</w:t>
            </w:r>
          </w:p>
          <w:p w:rsidR="00693FE7" w:rsidRDefault="004F3879">
            <w:pPr>
              <w:numPr>
                <w:ilvl w:val="0"/>
                <w:numId w:val="1"/>
              </w:numPr>
              <w:pBdr>
                <w:top w:val="nil"/>
                <w:left w:val="nil"/>
                <w:bottom w:val="nil"/>
                <w:right w:val="nil"/>
                <w:between w:val="nil"/>
              </w:pBdr>
              <w:jc w:val="both"/>
              <w:rPr>
                <w:i/>
                <w:color w:val="000000"/>
                <w:sz w:val="24"/>
                <w:szCs w:val="24"/>
              </w:rPr>
            </w:pPr>
            <w:bookmarkStart w:id="8" w:name="bookmark=id.1jlao46" w:colFirst="0" w:colLast="0"/>
            <w:bookmarkEnd w:id="8"/>
            <w:r>
              <w:rPr>
                <w:i/>
                <w:color w:val="000000"/>
                <w:sz w:val="24"/>
                <w:szCs w:val="24"/>
              </w:rPr>
              <w:t>деривативні контракти щодо передачі електричної енергії або транспортування природного газу, доступу до пропускної спроможності/розподілу потужності;</w:t>
            </w:r>
          </w:p>
          <w:p w:rsidR="00693FE7" w:rsidRDefault="004F3879">
            <w:pPr>
              <w:numPr>
                <w:ilvl w:val="0"/>
                <w:numId w:val="1"/>
              </w:numPr>
              <w:pBdr>
                <w:top w:val="nil"/>
                <w:left w:val="nil"/>
                <w:bottom w:val="nil"/>
                <w:right w:val="nil"/>
                <w:between w:val="nil"/>
              </w:pBdr>
              <w:jc w:val="both"/>
              <w:rPr>
                <w:i/>
                <w:color w:val="000000"/>
                <w:sz w:val="24"/>
                <w:szCs w:val="24"/>
              </w:rPr>
            </w:pPr>
            <w:bookmarkStart w:id="9" w:name="bookmark=id.43ky6rz" w:colFirst="0" w:colLast="0"/>
            <w:bookmarkEnd w:id="9"/>
            <w:r>
              <w:rPr>
                <w:i/>
                <w:color w:val="000000"/>
                <w:sz w:val="24"/>
                <w:szCs w:val="24"/>
              </w:rPr>
              <w:t>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p>
          <w:p w:rsidR="00693FE7" w:rsidRDefault="004F3879">
            <w:pPr>
              <w:pBdr>
                <w:top w:val="nil"/>
                <w:left w:val="nil"/>
                <w:bottom w:val="nil"/>
                <w:right w:val="nil"/>
                <w:between w:val="nil"/>
              </w:pBdr>
              <w:jc w:val="both"/>
              <w:rPr>
                <w:i/>
                <w:color w:val="000000"/>
                <w:sz w:val="24"/>
                <w:szCs w:val="24"/>
              </w:rPr>
            </w:pPr>
            <w:r>
              <w:rPr>
                <w:i/>
                <w:color w:val="000000"/>
                <w:sz w:val="24"/>
                <w:szCs w:val="24"/>
                <w:highlight w:val="white"/>
              </w:rPr>
              <w:t xml:space="preserve">Згідно з абзацом десятим статті 1 Закону України «Про зовнішньоекономічну діяльність» </w:t>
            </w:r>
            <w:r>
              <w:rPr>
                <w:i/>
                <w:color w:val="000000"/>
                <w:sz w:val="24"/>
                <w:szCs w:val="24"/>
              </w:rPr>
              <w:t>експорт (експорт товарів) - продаж товарів українськими суб'єктами зовнішньоекономічної діяльності іноземним суб'єктам господарської діяльності (у тому числі з оплатою в негрошовій формі) з вивезенням або без вивезення цих товарів через митний кордон України, включаючи реекспорт товарів. При цьому термін реекспорт (реекспорт товарів) означає продаж іноземним суб'єктам господарської діяльності та вивезення за межі України товарів, що були раніше імпортовані на територію України.</w:t>
            </w:r>
          </w:p>
          <w:p w:rsidR="00693FE7" w:rsidRDefault="004F3879">
            <w:pPr>
              <w:pBdr>
                <w:top w:val="nil"/>
                <w:left w:val="nil"/>
                <w:bottom w:val="nil"/>
                <w:right w:val="nil"/>
                <w:between w:val="nil"/>
              </w:pBdr>
              <w:jc w:val="both"/>
              <w:rPr>
                <w:i/>
                <w:color w:val="000000"/>
                <w:sz w:val="24"/>
                <w:szCs w:val="24"/>
              </w:rPr>
            </w:pPr>
            <w:bookmarkStart w:id="10" w:name="bookmark=id.2iq8gzs" w:colFirst="0" w:colLast="0"/>
            <w:bookmarkEnd w:id="10"/>
            <w:r>
              <w:rPr>
                <w:i/>
                <w:color w:val="000000"/>
                <w:sz w:val="24"/>
                <w:szCs w:val="24"/>
                <w:highlight w:val="white"/>
              </w:rPr>
              <w:t>Відповідно до</w:t>
            </w:r>
            <w:r>
              <w:rPr>
                <w:b/>
                <w:i/>
                <w:color w:val="000000"/>
                <w:sz w:val="24"/>
                <w:szCs w:val="24"/>
                <w:highlight w:val="white"/>
              </w:rPr>
              <w:t xml:space="preserve"> </w:t>
            </w:r>
            <w:r>
              <w:rPr>
                <w:i/>
                <w:color w:val="000000"/>
                <w:sz w:val="24"/>
                <w:szCs w:val="24"/>
                <w:highlight w:val="white"/>
              </w:rPr>
              <w:t xml:space="preserve">абзацу чотирнадцятого статті 1 цього Закону  </w:t>
            </w:r>
            <w:r>
              <w:rPr>
                <w:i/>
                <w:color w:val="000000"/>
                <w:sz w:val="24"/>
                <w:szCs w:val="24"/>
              </w:rPr>
              <w:t>імпорт (імпорт товарів) - купівля (у тому числі з оплатою в негрошовій формі) українськими суб'єктами зовнішньоекономічної діяльності в іноземних суб'єктів господарської діяльності товарів з ввезенням або без ввезення цих товарів на територію України, включаючи купівлю товарів, призначених для власного споживання установами та організаціями України, розташованими за її межами.</w:t>
            </w:r>
          </w:p>
          <w:p w:rsidR="00693FE7" w:rsidRDefault="004F3879">
            <w:pPr>
              <w:ind w:firstLine="386"/>
              <w:jc w:val="both"/>
              <w:rPr>
                <w:sz w:val="24"/>
                <w:szCs w:val="24"/>
              </w:rPr>
            </w:pPr>
            <w:bookmarkStart w:id="11" w:name="bookmark=id.xvir7l" w:colFirst="0" w:colLast="0"/>
            <w:bookmarkEnd w:id="11"/>
            <w:r>
              <w:rPr>
                <w:i/>
                <w:sz w:val="24"/>
                <w:szCs w:val="24"/>
                <w:highlight w:val="white"/>
              </w:rPr>
              <w:t xml:space="preserve">Таким чином, </w:t>
            </w:r>
            <w:r>
              <w:rPr>
                <w:b/>
                <w:i/>
                <w:sz w:val="24"/>
                <w:szCs w:val="24"/>
              </w:rPr>
              <w:t>договір  експорту-імпорту електричної енергії або природного газу є за своєї суттю договором купівлі-продажу, що потребує окремого визначення в підзаконному нормативному акті.</w:t>
            </w:r>
          </w:p>
        </w:tc>
        <w:tc>
          <w:tcPr>
            <w:tcW w:w="3135" w:type="dxa"/>
          </w:tcPr>
          <w:p w:rsidR="00693FE7" w:rsidRDefault="004F3879">
            <w:pPr>
              <w:jc w:val="both"/>
              <w:rPr>
                <w:sz w:val="24"/>
                <w:szCs w:val="24"/>
              </w:rPr>
            </w:pPr>
            <w:r>
              <w:rPr>
                <w:sz w:val="24"/>
                <w:szCs w:val="24"/>
              </w:rPr>
              <w:t>Попередньо не враховано.</w:t>
            </w:r>
            <w:r w:rsidR="00C01016">
              <w:t xml:space="preserve"> </w:t>
            </w:r>
            <w:r w:rsidR="00C01016" w:rsidRPr="00C01016">
              <w:rPr>
                <w:sz w:val="24"/>
                <w:szCs w:val="24"/>
              </w:rPr>
              <w:t>Підпункт 1 пункту 2.2 Порядку</w:t>
            </w:r>
            <w:r w:rsidR="00C01016">
              <w:rPr>
                <w:sz w:val="24"/>
                <w:szCs w:val="24"/>
              </w:rPr>
              <w:t xml:space="preserve"> </w:t>
            </w:r>
            <w:r w:rsidR="00C01016" w:rsidRPr="00C01016">
              <w:rPr>
                <w:sz w:val="24"/>
                <w:szCs w:val="24"/>
              </w:rPr>
              <w:t>уточнює види договорів купівлі-продажу електричної енергії або природного газу</w:t>
            </w:r>
            <w:r w:rsidR="00C01016">
              <w:rPr>
                <w:sz w:val="24"/>
                <w:szCs w:val="24"/>
              </w:rPr>
              <w:t>.</w:t>
            </w:r>
          </w:p>
          <w:p w:rsidR="00693FE7" w:rsidRDefault="00693FE7" w:rsidP="00C01016">
            <w:pPr>
              <w:jc w:val="both"/>
              <w:rPr>
                <w:sz w:val="24"/>
                <w:szCs w:val="24"/>
              </w:rPr>
            </w:pP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sz w:val="24"/>
                <w:szCs w:val="24"/>
              </w:rPr>
            </w:pPr>
          </w:p>
        </w:tc>
        <w:tc>
          <w:tcPr>
            <w:tcW w:w="8070" w:type="dxa"/>
            <w:tcBorders>
              <w:left w:val="single" w:sz="4" w:space="0" w:color="000000"/>
            </w:tcBorders>
          </w:tcPr>
          <w:p w:rsidR="00693FE7" w:rsidRDefault="004F3879">
            <w:pPr>
              <w:spacing w:before="240"/>
              <w:ind w:firstLine="386"/>
              <w:jc w:val="center"/>
              <w:rPr>
                <w:b/>
                <w:sz w:val="24"/>
                <w:szCs w:val="24"/>
              </w:rPr>
            </w:pPr>
            <w:r>
              <w:rPr>
                <w:b/>
                <w:sz w:val="24"/>
                <w:szCs w:val="24"/>
              </w:rPr>
              <w:t>ТОВ «НОВІ ЕНЕРГЕТИЧНІ ПРОЕКТИ»</w:t>
            </w:r>
          </w:p>
          <w:p w:rsidR="00693FE7" w:rsidRDefault="00936CF5">
            <w:pPr>
              <w:spacing w:before="240"/>
              <w:ind w:firstLine="386"/>
              <w:jc w:val="both"/>
              <w:rPr>
                <w:b/>
                <w:i/>
                <w:sz w:val="24"/>
                <w:szCs w:val="24"/>
                <w:u w:val="single"/>
              </w:rPr>
            </w:pPr>
            <w:sdt>
              <w:sdtPr>
                <w:tag w:val="goog_rdk_34"/>
                <w:id w:val="-269470791"/>
              </w:sdtPr>
              <w:sdtEndPr/>
              <w:sdtContent/>
            </w:sdt>
            <w:r w:rsidR="004F3879">
              <w:rPr>
                <w:b/>
                <w:i/>
                <w:sz w:val="24"/>
                <w:szCs w:val="24"/>
                <w:u w:val="single"/>
              </w:rPr>
              <w:t xml:space="preserve">не приймати </w:t>
            </w:r>
          </w:p>
          <w:p w:rsidR="00693FE7" w:rsidRDefault="004F3879">
            <w:pPr>
              <w:pBdr>
                <w:top w:val="nil"/>
                <w:left w:val="nil"/>
                <w:bottom w:val="nil"/>
                <w:right w:val="nil"/>
                <w:between w:val="nil"/>
              </w:pBdr>
              <w:jc w:val="both"/>
              <w:rPr>
                <w:i/>
                <w:color w:val="000000"/>
                <w:sz w:val="24"/>
                <w:szCs w:val="24"/>
              </w:rPr>
            </w:pPr>
            <w:r>
              <w:rPr>
                <w:i/>
                <w:color w:val="000000"/>
                <w:sz w:val="24"/>
                <w:szCs w:val="24"/>
              </w:rPr>
              <w:t xml:space="preserve">Законом України «Про внесення змін до деяких законів України щодо запобігання зловживанням на оптових енергетичних ринках» від 10 червня 2023 року № 3141-IX Закону України «Про </w:t>
            </w:r>
            <w:r>
              <w:rPr>
                <w:i/>
                <w:color w:val="000000"/>
                <w:sz w:val="24"/>
                <w:szCs w:val="24"/>
                <w:highlight w:val="white"/>
              </w:rPr>
              <w:t xml:space="preserve">Національну комісію, що здійснює державне регулювання у сферах енергетики та комунальних послуг» доповнено </w:t>
            </w:r>
            <w:r>
              <w:rPr>
                <w:i/>
                <w:color w:val="000000"/>
                <w:sz w:val="24"/>
                <w:szCs w:val="24"/>
              </w:rPr>
              <w:t>статтею 2-1.</w:t>
            </w:r>
          </w:p>
          <w:p w:rsidR="00693FE7" w:rsidRDefault="004F3879">
            <w:pPr>
              <w:pBdr>
                <w:top w:val="nil"/>
                <w:left w:val="nil"/>
                <w:bottom w:val="nil"/>
                <w:right w:val="nil"/>
                <w:between w:val="nil"/>
              </w:pBdr>
              <w:jc w:val="both"/>
              <w:rPr>
                <w:i/>
                <w:color w:val="000000"/>
                <w:sz w:val="24"/>
                <w:szCs w:val="24"/>
              </w:rPr>
            </w:pPr>
            <w:r>
              <w:rPr>
                <w:i/>
                <w:color w:val="000000"/>
                <w:sz w:val="24"/>
                <w:szCs w:val="24"/>
              </w:rPr>
              <w:t>Відповідно до пункту 5 частини 1 цієї статті  Закону оптові енергетичні продукти - договори (угоди) незалежно від місця та часу їх укладення, зокрема:</w:t>
            </w:r>
          </w:p>
          <w:p w:rsidR="00693FE7" w:rsidRDefault="004F3879">
            <w:pPr>
              <w:numPr>
                <w:ilvl w:val="0"/>
                <w:numId w:val="1"/>
              </w:numPr>
              <w:pBdr>
                <w:top w:val="nil"/>
                <w:left w:val="nil"/>
                <w:bottom w:val="nil"/>
                <w:right w:val="nil"/>
                <w:between w:val="nil"/>
              </w:pBdr>
              <w:jc w:val="both"/>
              <w:rPr>
                <w:i/>
                <w:color w:val="000000"/>
                <w:sz w:val="24"/>
                <w:szCs w:val="24"/>
              </w:rPr>
            </w:pPr>
            <w:r>
              <w:rPr>
                <w:i/>
                <w:color w:val="000000"/>
                <w:sz w:val="24"/>
                <w:szCs w:val="24"/>
              </w:rPr>
              <w:t>договори купівлі-продажу електричної енергії або природного газу;</w:t>
            </w:r>
          </w:p>
          <w:p w:rsidR="00693FE7" w:rsidRDefault="004F3879">
            <w:pPr>
              <w:numPr>
                <w:ilvl w:val="0"/>
                <w:numId w:val="1"/>
              </w:numPr>
              <w:pBdr>
                <w:top w:val="nil"/>
                <w:left w:val="nil"/>
                <w:bottom w:val="nil"/>
                <w:right w:val="nil"/>
                <w:between w:val="nil"/>
              </w:pBdr>
              <w:jc w:val="both"/>
              <w:rPr>
                <w:i/>
                <w:color w:val="000000"/>
                <w:sz w:val="24"/>
                <w:szCs w:val="24"/>
              </w:rPr>
            </w:pPr>
            <w:r>
              <w:rPr>
                <w:i/>
                <w:color w:val="000000"/>
                <w:sz w:val="24"/>
                <w:szCs w:val="24"/>
              </w:rPr>
              <w:t>деривативні контракти, базовим активом яких є електрична енергія або природний газ;</w:t>
            </w:r>
          </w:p>
          <w:p w:rsidR="00693FE7" w:rsidRDefault="004F3879">
            <w:pPr>
              <w:numPr>
                <w:ilvl w:val="0"/>
                <w:numId w:val="1"/>
              </w:numPr>
              <w:pBdr>
                <w:top w:val="nil"/>
                <w:left w:val="nil"/>
                <w:bottom w:val="nil"/>
                <w:right w:val="nil"/>
                <w:between w:val="nil"/>
              </w:pBdr>
              <w:jc w:val="both"/>
              <w:rPr>
                <w:i/>
                <w:color w:val="000000"/>
                <w:sz w:val="24"/>
                <w:szCs w:val="24"/>
              </w:rPr>
            </w:pPr>
            <w:r>
              <w:rPr>
                <w:i/>
                <w:color w:val="000000"/>
                <w:sz w:val="24"/>
                <w:szCs w:val="24"/>
              </w:rPr>
              <w:t>договори про передачу електричної енергії або транспортування природного газу, доступ до пропускної спроможності/розподілу потужності;</w:t>
            </w:r>
          </w:p>
          <w:p w:rsidR="00693FE7" w:rsidRDefault="004F3879">
            <w:pPr>
              <w:numPr>
                <w:ilvl w:val="0"/>
                <w:numId w:val="1"/>
              </w:numPr>
              <w:pBdr>
                <w:top w:val="nil"/>
                <w:left w:val="nil"/>
                <w:bottom w:val="nil"/>
                <w:right w:val="nil"/>
                <w:between w:val="nil"/>
              </w:pBdr>
              <w:jc w:val="both"/>
              <w:rPr>
                <w:i/>
                <w:color w:val="000000"/>
                <w:sz w:val="24"/>
                <w:szCs w:val="24"/>
              </w:rPr>
            </w:pPr>
            <w:r>
              <w:rPr>
                <w:i/>
                <w:color w:val="000000"/>
                <w:sz w:val="24"/>
                <w:szCs w:val="24"/>
              </w:rPr>
              <w:t>деривативні контракти щодо передачі електричної енергії або транспортування природного газу, доступу до пропускної спроможності/розподілу потужності;</w:t>
            </w:r>
          </w:p>
          <w:p w:rsidR="00693FE7" w:rsidRDefault="004F3879">
            <w:pPr>
              <w:numPr>
                <w:ilvl w:val="0"/>
                <w:numId w:val="1"/>
              </w:numPr>
              <w:pBdr>
                <w:top w:val="nil"/>
                <w:left w:val="nil"/>
                <w:bottom w:val="nil"/>
                <w:right w:val="nil"/>
                <w:between w:val="nil"/>
              </w:pBdr>
              <w:jc w:val="both"/>
              <w:rPr>
                <w:i/>
                <w:color w:val="000000"/>
                <w:sz w:val="24"/>
                <w:szCs w:val="24"/>
              </w:rPr>
            </w:pPr>
            <w:r>
              <w:rPr>
                <w:i/>
                <w:color w:val="000000"/>
                <w:sz w:val="24"/>
                <w:szCs w:val="24"/>
              </w:rPr>
              <w:t>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p>
          <w:p w:rsidR="00693FE7" w:rsidRDefault="004F3879">
            <w:pPr>
              <w:pBdr>
                <w:top w:val="nil"/>
                <w:left w:val="nil"/>
                <w:bottom w:val="nil"/>
                <w:right w:val="nil"/>
                <w:between w:val="nil"/>
              </w:pBdr>
              <w:jc w:val="both"/>
              <w:rPr>
                <w:i/>
                <w:color w:val="000000"/>
                <w:sz w:val="24"/>
                <w:szCs w:val="24"/>
              </w:rPr>
            </w:pPr>
            <w:r>
              <w:rPr>
                <w:i/>
                <w:color w:val="000000"/>
                <w:sz w:val="24"/>
                <w:szCs w:val="24"/>
                <w:highlight w:val="white"/>
              </w:rPr>
              <w:t xml:space="preserve">Згідно з абзацом десятим статті 1 Закону України «Про зовнішньоекономічну діяльність» </w:t>
            </w:r>
            <w:r>
              <w:rPr>
                <w:i/>
                <w:color w:val="000000"/>
                <w:sz w:val="24"/>
                <w:szCs w:val="24"/>
              </w:rPr>
              <w:t>експорт (експорт товарів) - продаж товарів українськими суб'єктами зовнішньоекономічної діяльності іноземним суб'єктам господарської діяльності (у тому числі з оплатою в негрошовій формі) з вивезенням або без вивезення цих товарів через митний кордон України, включаючи реекспорт товарів. При цьому термін реекспорт (реекспорт товарів) означає продаж іноземним суб'єктам господарської діяльності та вивезення за межі України товарів, що були раніше імпортовані на територію України.</w:t>
            </w:r>
          </w:p>
          <w:p w:rsidR="00693FE7" w:rsidRDefault="004F3879">
            <w:pPr>
              <w:pBdr>
                <w:top w:val="nil"/>
                <w:left w:val="nil"/>
                <w:bottom w:val="nil"/>
                <w:right w:val="nil"/>
                <w:between w:val="nil"/>
              </w:pBdr>
              <w:jc w:val="both"/>
              <w:rPr>
                <w:i/>
                <w:color w:val="000000"/>
                <w:sz w:val="24"/>
                <w:szCs w:val="24"/>
              </w:rPr>
            </w:pPr>
            <w:r>
              <w:rPr>
                <w:i/>
                <w:color w:val="000000"/>
                <w:sz w:val="24"/>
                <w:szCs w:val="24"/>
                <w:highlight w:val="white"/>
              </w:rPr>
              <w:t>Відповідно до</w:t>
            </w:r>
            <w:r>
              <w:rPr>
                <w:b/>
                <w:i/>
                <w:color w:val="000000"/>
                <w:sz w:val="24"/>
                <w:szCs w:val="24"/>
                <w:highlight w:val="white"/>
              </w:rPr>
              <w:t xml:space="preserve"> </w:t>
            </w:r>
            <w:r>
              <w:rPr>
                <w:i/>
                <w:color w:val="000000"/>
                <w:sz w:val="24"/>
                <w:szCs w:val="24"/>
                <w:highlight w:val="white"/>
              </w:rPr>
              <w:t xml:space="preserve">абзацу чотирнадцятого статті 1 цього Закону  </w:t>
            </w:r>
            <w:r>
              <w:rPr>
                <w:i/>
                <w:color w:val="000000"/>
                <w:sz w:val="24"/>
                <w:szCs w:val="24"/>
              </w:rPr>
              <w:t>імпорт (імпорт товарів) - купівля (у тому числі з оплатою в негрошовій формі) українськими суб'єктами зовнішньоекономічної діяльності в іноземних суб'єктів господарської діяльності товарів з ввезенням або без ввезення цих товарів на територію України, включаючи купівлю товарів, призначених для власного споживання установами та організаціями України, розташованими за її межами.</w:t>
            </w:r>
          </w:p>
          <w:p w:rsidR="00693FE7" w:rsidRDefault="004F3879">
            <w:pPr>
              <w:pBdr>
                <w:top w:val="nil"/>
                <w:left w:val="nil"/>
                <w:bottom w:val="nil"/>
                <w:right w:val="nil"/>
                <w:between w:val="nil"/>
              </w:pBdr>
              <w:jc w:val="both"/>
              <w:rPr>
                <w:b/>
                <w:color w:val="000000"/>
                <w:sz w:val="24"/>
                <w:szCs w:val="24"/>
              </w:rPr>
            </w:pPr>
            <w:r>
              <w:rPr>
                <w:b/>
                <w:i/>
                <w:color w:val="000000"/>
                <w:sz w:val="24"/>
                <w:szCs w:val="24"/>
                <w:highlight w:val="white"/>
              </w:rPr>
              <w:t xml:space="preserve">Таким чином, </w:t>
            </w:r>
            <w:r>
              <w:rPr>
                <w:b/>
                <w:i/>
                <w:color w:val="000000"/>
                <w:sz w:val="24"/>
                <w:szCs w:val="24"/>
              </w:rPr>
              <w:t>договір  експорту-імпорту електричної енергії або природного газу є за своєї суттю договором купівлі-продажу, що потребує окремого визначення в підзаконному нормативному акті.</w:t>
            </w:r>
          </w:p>
        </w:tc>
        <w:tc>
          <w:tcPr>
            <w:tcW w:w="3135" w:type="dxa"/>
          </w:tcPr>
          <w:p w:rsidR="00693FE7" w:rsidRDefault="004F3879">
            <w:pPr>
              <w:jc w:val="both"/>
              <w:rPr>
                <w:sz w:val="24"/>
                <w:szCs w:val="24"/>
              </w:rPr>
            </w:pPr>
            <w:r>
              <w:rPr>
                <w:sz w:val="24"/>
                <w:szCs w:val="24"/>
              </w:rPr>
              <w:t>Попередньо не враховано.</w:t>
            </w:r>
          </w:p>
          <w:p w:rsidR="00693FE7" w:rsidRDefault="00C72AE2">
            <w:pPr>
              <w:jc w:val="both"/>
              <w:rPr>
                <w:sz w:val="24"/>
                <w:szCs w:val="24"/>
              </w:rPr>
            </w:pPr>
            <w:r w:rsidRPr="00C72AE2">
              <w:rPr>
                <w:sz w:val="24"/>
                <w:szCs w:val="24"/>
              </w:rPr>
              <w:t>Підпункт 1 пункту 2.2</w:t>
            </w:r>
            <w:r w:rsidR="00F44651">
              <w:rPr>
                <w:sz w:val="24"/>
                <w:szCs w:val="24"/>
              </w:rPr>
              <w:t xml:space="preserve"> глави 2 Порялку</w:t>
            </w:r>
            <w:r w:rsidRPr="00C72AE2">
              <w:rPr>
                <w:sz w:val="24"/>
                <w:szCs w:val="24"/>
              </w:rPr>
              <w:t xml:space="preserve"> уточнює види договорів купівлі-продажу електричної енергії або природного газу</w:t>
            </w:r>
            <w:r w:rsidR="00F44651">
              <w:rPr>
                <w:sz w:val="24"/>
                <w:szCs w:val="24"/>
              </w:rPr>
              <w:t>.</w:t>
            </w: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sz w:val="24"/>
                <w:szCs w:val="24"/>
              </w:rPr>
            </w:pPr>
          </w:p>
        </w:tc>
        <w:tc>
          <w:tcPr>
            <w:tcW w:w="8070" w:type="dxa"/>
            <w:tcBorders>
              <w:left w:val="single" w:sz="4" w:space="0" w:color="000000"/>
            </w:tcBorders>
          </w:tcPr>
          <w:p w:rsidR="00693FE7" w:rsidRDefault="004F3879">
            <w:pPr>
              <w:spacing w:after="120"/>
              <w:jc w:val="center"/>
              <w:rPr>
                <w:b/>
                <w:sz w:val="24"/>
                <w:szCs w:val="24"/>
              </w:rPr>
            </w:pPr>
            <w:r>
              <w:rPr>
                <w:b/>
                <w:sz w:val="24"/>
                <w:szCs w:val="24"/>
              </w:rPr>
              <w:t>ТОВ «ЕРУ ТРЕЙДІНГ»</w:t>
            </w:r>
          </w:p>
          <w:p w:rsidR="00693FE7" w:rsidRDefault="004F3879">
            <w:pPr>
              <w:shd w:val="clear" w:color="auto" w:fill="FFFFFF"/>
              <w:jc w:val="both"/>
              <w:rPr>
                <w:sz w:val="24"/>
                <w:szCs w:val="24"/>
              </w:rPr>
            </w:pPr>
            <w:r>
              <w:rPr>
                <w:sz w:val="24"/>
                <w:szCs w:val="24"/>
              </w:rPr>
              <w:t>2.2. До оптових енергетичних продуктів, щодо яких повідомляється інформація про здійснені господарсько-торговельні операції, належать, зокрема:</w:t>
            </w:r>
          </w:p>
          <w:p w:rsidR="00693FE7" w:rsidRDefault="004F3879">
            <w:pPr>
              <w:shd w:val="clear" w:color="auto" w:fill="FFFFFF"/>
              <w:jc w:val="both"/>
              <w:rPr>
                <w:sz w:val="24"/>
                <w:szCs w:val="24"/>
              </w:rPr>
            </w:pPr>
            <w:r>
              <w:rPr>
                <w:sz w:val="24"/>
                <w:szCs w:val="24"/>
              </w:rPr>
              <w:t>1) (…)</w:t>
            </w:r>
          </w:p>
          <w:p w:rsidR="00693FE7" w:rsidRDefault="00693FE7">
            <w:pPr>
              <w:shd w:val="clear" w:color="auto" w:fill="FFFFFF"/>
              <w:jc w:val="both"/>
              <w:rPr>
                <w:sz w:val="24"/>
                <w:szCs w:val="24"/>
              </w:rPr>
            </w:pPr>
          </w:p>
          <w:p w:rsidR="00693FE7" w:rsidRDefault="004F3879">
            <w:pPr>
              <w:shd w:val="clear" w:color="auto" w:fill="FFFFFF"/>
              <w:jc w:val="both"/>
              <w:rPr>
                <w:sz w:val="24"/>
                <w:szCs w:val="24"/>
              </w:rPr>
            </w:pPr>
            <w:r>
              <w:rPr>
                <w:sz w:val="24"/>
                <w:szCs w:val="24"/>
              </w:rPr>
              <w:t>5) договори про постачання електричної енергії 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p>
          <w:p w:rsidR="00693FE7" w:rsidRDefault="00693FE7">
            <w:pPr>
              <w:shd w:val="clear" w:color="auto" w:fill="FFFFFF"/>
              <w:jc w:val="both"/>
              <w:rPr>
                <w:b/>
                <w:sz w:val="24"/>
                <w:szCs w:val="24"/>
              </w:rPr>
            </w:pPr>
          </w:p>
          <w:p w:rsidR="00693FE7" w:rsidRDefault="00936CF5">
            <w:pPr>
              <w:shd w:val="clear" w:color="auto" w:fill="FFFFFF"/>
              <w:jc w:val="both"/>
              <w:rPr>
                <w:b/>
                <w:sz w:val="24"/>
                <w:szCs w:val="24"/>
              </w:rPr>
            </w:pPr>
            <w:sdt>
              <w:sdtPr>
                <w:tag w:val="goog_rdk_39"/>
                <w:id w:val="-1149593795"/>
              </w:sdtPr>
              <w:sdtEndPr/>
              <w:sdtContent/>
            </w:sdt>
            <w:r w:rsidR="004F3879">
              <w:rPr>
                <w:b/>
                <w:sz w:val="24"/>
                <w:szCs w:val="24"/>
              </w:rPr>
              <w:t>Для уникнення сумнівів, повідомленню підлягає інформація про здійснені господарсько-торговельні операції, а не про факт укладення угод з метою визначення основних умов співпраці (без погодження періоду та місця постачання, ціни оптового енергетичного продукту тощо).;</w:t>
            </w:r>
          </w:p>
          <w:p w:rsidR="00693FE7" w:rsidRDefault="00693FE7">
            <w:pPr>
              <w:shd w:val="clear" w:color="auto" w:fill="FFFFFF"/>
              <w:jc w:val="both"/>
              <w:rPr>
                <w:b/>
                <w:sz w:val="24"/>
                <w:szCs w:val="24"/>
              </w:rPr>
            </w:pPr>
          </w:p>
          <w:p w:rsidR="00693FE7" w:rsidRDefault="004F3879">
            <w:pPr>
              <w:jc w:val="both"/>
              <w:rPr>
                <w:i/>
                <w:color w:val="000000"/>
                <w:sz w:val="24"/>
                <w:szCs w:val="24"/>
              </w:rPr>
            </w:pPr>
            <w:r>
              <w:rPr>
                <w:i/>
                <w:color w:val="000000"/>
                <w:sz w:val="24"/>
                <w:szCs w:val="24"/>
              </w:rPr>
              <w:t xml:space="preserve">Наразі існують невизначеність та певні протиріччя з приводу того, чи підлягають укладені рамкові угоди звітуванню.  З метою уникнення сумнів пропонуємо доповнити п. 2.2. Порядку наступним уточненням: </w:t>
            </w:r>
          </w:p>
          <w:p w:rsidR="00693FE7" w:rsidRDefault="004F3879">
            <w:pPr>
              <w:shd w:val="clear" w:color="auto" w:fill="FFFFFF"/>
              <w:jc w:val="both"/>
              <w:rPr>
                <w:i/>
                <w:sz w:val="24"/>
                <w:szCs w:val="24"/>
              </w:rPr>
            </w:pPr>
            <w:r>
              <w:rPr>
                <w:i/>
                <w:sz w:val="24"/>
                <w:szCs w:val="24"/>
              </w:rPr>
              <w:t>«Для уникнення сумнівів, повідомленню підлягає інформація про здійснені господарсько-торговельні операції, а не про факт укладення угод з метою визначення основних умов співпраці (без погодження періоду та місця постачання, ціни оптового енергетичного продукту тощо)».</w:t>
            </w:r>
          </w:p>
          <w:p w:rsidR="00693FE7" w:rsidRDefault="00693FE7">
            <w:pPr>
              <w:shd w:val="clear" w:color="auto" w:fill="FFFFFF"/>
              <w:jc w:val="both"/>
              <w:rPr>
                <w:b/>
                <w:sz w:val="24"/>
                <w:szCs w:val="24"/>
              </w:rPr>
            </w:pP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pBdr>
                <w:top w:val="nil"/>
                <w:left w:val="nil"/>
                <w:bottom w:val="nil"/>
                <w:right w:val="nil"/>
                <w:between w:val="nil"/>
              </w:pBdr>
              <w:jc w:val="both"/>
              <w:rPr>
                <w:sz w:val="24"/>
                <w:szCs w:val="24"/>
              </w:rPr>
            </w:pPr>
            <w:r>
              <w:rPr>
                <w:sz w:val="24"/>
                <w:szCs w:val="24"/>
              </w:rPr>
              <w:t>Законодавство REMIT передбачає звітування як за  фактом укладання так і за фактом виконання договорів.</w:t>
            </w:r>
            <w:r w:rsidR="00B62C81">
              <w:t xml:space="preserve"> </w:t>
            </w:r>
            <w:r w:rsidR="00B62C81" w:rsidRPr="00B62C81">
              <w:rPr>
                <w:sz w:val="24"/>
                <w:szCs w:val="24"/>
              </w:rPr>
              <w:t>Зазначене питання повинно вирішуватись в залежності від змісту нестандартного договору.</w:t>
            </w: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sz w:val="24"/>
                <w:szCs w:val="24"/>
              </w:rPr>
            </w:pPr>
          </w:p>
        </w:tc>
        <w:tc>
          <w:tcPr>
            <w:tcW w:w="8070" w:type="dxa"/>
            <w:tcBorders>
              <w:left w:val="single" w:sz="4" w:space="0" w:color="000000"/>
            </w:tcBorders>
          </w:tcPr>
          <w:p w:rsidR="00693FE7" w:rsidRDefault="004F3879">
            <w:pPr>
              <w:spacing w:after="120"/>
              <w:jc w:val="center"/>
              <w:rPr>
                <w:b/>
                <w:color w:val="000000"/>
                <w:sz w:val="24"/>
                <w:szCs w:val="24"/>
              </w:rPr>
            </w:pPr>
            <w:r>
              <w:rPr>
                <w:b/>
                <w:color w:val="000000"/>
                <w:sz w:val="24"/>
                <w:szCs w:val="24"/>
              </w:rPr>
              <w:t>Українська вітроенергетична асоціація (УВЕА), Європейсько-українське</w:t>
            </w:r>
            <w:r>
              <w:rPr>
                <w:b/>
                <w:color w:val="000000"/>
                <w:sz w:val="24"/>
                <w:szCs w:val="24"/>
              </w:rPr>
              <w:br/>
              <w:t>енергетичне агентство (ЄУЕА), Українська асоціація відновлюваної  енергетики (УАВЕ) та Асоціація сонячної енергетики України (АСЕУ)</w:t>
            </w:r>
          </w:p>
          <w:p w:rsidR="00693FE7" w:rsidRDefault="004F3879">
            <w:pPr>
              <w:pBdr>
                <w:top w:val="nil"/>
                <w:left w:val="nil"/>
                <w:bottom w:val="nil"/>
                <w:right w:val="nil"/>
                <w:between w:val="nil"/>
              </w:pBdr>
              <w:ind w:firstLine="384"/>
              <w:jc w:val="both"/>
              <w:rPr>
                <w:sz w:val="24"/>
                <w:szCs w:val="24"/>
              </w:rPr>
            </w:pPr>
            <w:r>
              <w:rPr>
                <w:sz w:val="24"/>
                <w:szCs w:val="24"/>
              </w:rPr>
              <w:t>2.2. До оптових енергетичних продуктів, щодо яких повідомляється інформація про здійснені господарсько-торговельні операції, належать, зокрема:</w:t>
            </w:r>
          </w:p>
          <w:p w:rsidR="00693FE7" w:rsidRDefault="004F3879">
            <w:pPr>
              <w:pBdr>
                <w:top w:val="nil"/>
                <w:left w:val="nil"/>
                <w:bottom w:val="nil"/>
                <w:right w:val="nil"/>
                <w:between w:val="nil"/>
              </w:pBdr>
              <w:ind w:firstLine="384"/>
              <w:jc w:val="center"/>
              <w:rPr>
                <w:sz w:val="24"/>
                <w:szCs w:val="24"/>
              </w:rPr>
            </w:pPr>
            <w:r>
              <w:rPr>
                <w:sz w:val="24"/>
                <w:szCs w:val="24"/>
              </w:rPr>
              <w:t>(…)</w:t>
            </w:r>
          </w:p>
          <w:p w:rsidR="00693FE7" w:rsidRDefault="004F3879">
            <w:pPr>
              <w:jc w:val="both"/>
              <w:rPr>
                <w:sz w:val="24"/>
                <w:szCs w:val="24"/>
              </w:rPr>
            </w:pPr>
            <w:r>
              <w:rPr>
                <w:sz w:val="24"/>
                <w:szCs w:val="24"/>
              </w:rPr>
              <w:t>2) деривативні контракти, базовим активом яких є електрична енергія або природний газ, а саме опціони, ф’ючерси,</w:t>
            </w:r>
            <w:sdt>
              <w:sdtPr>
                <w:tag w:val="goog_rdk_41"/>
                <w:id w:val="40018208"/>
              </w:sdtPr>
              <w:sdtEndPr/>
              <w:sdtContent/>
            </w:sdt>
            <w:r>
              <w:rPr>
                <w:sz w:val="24"/>
                <w:szCs w:val="24"/>
              </w:rPr>
              <w:t xml:space="preserve"> </w:t>
            </w:r>
            <w:r>
              <w:rPr>
                <w:b/>
                <w:sz w:val="24"/>
                <w:szCs w:val="24"/>
              </w:rPr>
              <w:t xml:space="preserve">форварди у розумінні визначень Податкового кодексу України, </w:t>
            </w:r>
            <w:r>
              <w:rPr>
                <w:sz w:val="24"/>
                <w:szCs w:val="24"/>
              </w:rPr>
              <w:t>свопи та інші деривативні контракти;</w:t>
            </w:r>
          </w:p>
          <w:p w:rsidR="00693FE7" w:rsidRDefault="00693FE7">
            <w:pPr>
              <w:spacing w:after="120"/>
              <w:jc w:val="both"/>
              <w:rPr>
                <w:i/>
                <w:sz w:val="24"/>
                <w:szCs w:val="24"/>
              </w:rPr>
            </w:pPr>
          </w:p>
          <w:p w:rsidR="00693FE7" w:rsidRDefault="004F3879">
            <w:pPr>
              <w:ind w:firstLine="389"/>
              <w:jc w:val="both"/>
              <w:rPr>
                <w:i/>
                <w:sz w:val="24"/>
                <w:szCs w:val="24"/>
              </w:rPr>
            </w:pPr>
            <w:r>
              <w:rPr>
                <w:i/>
                <w:sz w:val="24"/>
                <w:szCs w:val="24"/>
              </w:rPr>
              <w:t>Відповідно до пп. 14.1.45.3 пп. 14.1.45 п. 14.1 ст. 14 Податкового кодексу України (далі – «</w:t>
            </w:r>
            <w:r>
              <w:rPr>
                <w:b/>
                <w:i/>
                <w:sz w:val="24"/>
                <w:szCs w:val="24"/>
              </w:rPr>
              <w:t>ПК України»</w:t>
            </w:r>
            <w:r>
              <w:rPr>
                <w:i/>
                <w:sz w:val="24"/>
                <w:szCs w:val="24"/>
              </w:rPr>
              <w:t>), форвардним контрактом є цивільно-правовий договір, за яким продавець зобов'язується у майбутньому в установлений строк передати базовий актив у власність покупця на визначених умовах, а покупець зобов'язується прийняти в установлений строк базовий актив і сплатити за нього ціну, визначену таким договором. Форвардний контракт виконується шляхом постачання базового активу та його оплати коштами або проведення між сторонами контракту грошових розрахунків без постачання базового активу. Усі умови форварду визначаються сторонами контракту під час його укладення. Укладення форвардів та їх обіг здійснюються поза організатором торгівлі стандартизованими строковими контрактами.</w:t>
            </w:r>
          </w:p>
          <w:p w:rsidR="00693FE7" w:rsidRDefault="004F3879">
            <w:pPr>
              <w:ind w:firstLine="389"/>
              <w:jc w:val="both"/>
              <w:rPr>
                <w:i/>
                <w:sz w:val="24"/>
                <w:szCs w:val="24"/>
              </w:rPr>
            </w:pPr>
            <w:r>
              <w:rPr>
                <w:i/>
                <w:sz w:val="24"/>
                <w:szCs w:val="24"/>
              </w:rPr>
              <w:t xml:space="preserve">Відповідно до пп. 14.1.45.4 пп. 14.1.45 п. 14.1 ст. 14 ПК  України, ф'ючерсний контракт (ф'ючерс) це стандартизований строковий контракт, за яким продавець зобов'язується у майбутньому в установлений строк (дата виконання зобов'язань за ф'ючерсним контрактом) передати базовий актив у власність покупця на визначених специфікацією умовах, а покупець зобов'язується прийняти базовий актив і сплатити за нього ціну, визначену сторонами контракту на дату його укладення. Ф'ючерсний контракт виконується відповідно до його специфікації шляхом постачання базового активу та його оплати коштами або проведення між сторонами контракту грошових розрахунків без постачання базового активу. Виконання зобов'язань за ф'ючерсом забезпечується шляхом створення відповідних умов організатором торгівлі стандартизованими строковими контрактами. </w:t>
            </w:r>
            <w:r>
              <w:rPr>
                <w:i/>
                <w:sz w:val="24"/>
                <w:szCs w:val="24"/>
              </w:rPr>
              <w:br/>
              <w:t xml:space="preserve">         При цьому наведене вище дозволяє ідентифікувати певні двосторонні договори купівлі-продажу електричної енергії як стандартизовані (оскільки форми затверджуються нормативно-правовими актами), а відтак такими, що мають ознаки або є ф’ючерсами</w:t>
            </w:r>
          </w:p>
          <w:p w:rsidR="00693FE7" w:rsidRDefault="004F3879">
            <w:pPr>
              <w:ind w:firstLine="389"/>
              <w:jc w:val="both"/>
              <w:rPr>
                <w:i/>
                <w:sz w:val="24"/>
                <w:szCs w:val="24"/>
              </w:rPr>
            </w:pPr>
            <w:r>
              <w:rPr>
                <w:i/>
                <w:sz w:val="24"/>
                <w:szCs w:val="24"/>
              </w:rPr>
              <w:t xml:space="preserve">   Відповідно до пп. 14.1.45.4 пп. 14.1.45 п. 14.1 ст. 14 ПК  України, опціон це цивільно-правовий договір, згідно з яким одна сторона контракту одержує право на придбання (продаж) базового активу, а інша сторона бере на себе безумовне зобов'язання продати (придбати) базовий актив у майбутньому протягом строку дії опціону чи на встановлену дату (дату виконання) за визначеною під час укладання такого контракту ціною базового активу. За умовами опціону покупець виплачує продавцю премію опціону.   </w:t>
            </w:r>
          </w:p>
          <w:p w:rsidR="00693FE7" w:rsidRDefault="004F3879">
            <w:pPr>
              <w:spacing w:after="120"/>
              <w:jc w:val="both"/>
              <w:rPr>
                <w:b/>
                <w:sz w:val="24"/>
                <w:szCs w:val="24"/>
              </w:rPr>
            </w:pPr>
            <w:r>
              <w:rPr>
                <w:i/>
                <w:sz w:val="24"/>
                <w:szCs w:val="24"/>
              </w:rPr>
              <w:t xml:space="preserve">Водночас, Постанова Регулятора від 27.03.2024 № 618 не містить визначень вказаних понять і визначення, як ці види договорів корелюються з господарсько-торгівельними операціями на оптовому енергетичному ринку. </w:t>
            </w:r>
            <w:r>
              <w:rPr>
                <w:i/>
                <w:sz w:val="24"/>
                <w:szCs w:val="24"/>
              </w:rPr>
              <w:br/>
              <w:t xml:space="preserve">         Пропонуємо додати посилання на визначення вказаних деривативних контрактів, наведених у Податковому кодексі. У інщому випадку виникає невизначеність щодо належності операції до того чи іншого виду деривативного контракту.</w:t>
            </w:r>
          </w:p>
        </w:tc>
        <w:tc>
          <w:tcPr>
            <w:tcW w:w="3135" w:type="dxa"/>
          </w:tcPr>
          <w:p w:rsidR="00693FE7" w:rsidRDefault="004F3879">
            <w:pPr>
              <w:spacing w:before="240"/>
              <w:jc w:val="both"/>
              <w:rPr>
                <w:sz w:val="24"/>
                <w:szCs w:val="24"/>
              </w:rPr>
            </w:pPr>
            <w:r>
              <w:rPr>
                <w:sz w:val="24"/>
                <w:szCs w:val="24"/>
              </w:rPr>
              <w:t>Пропозиція потребує обговорення</w:t>
            </w: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sz w:val="24"/>
                <w:szCs w:val="24"/>
              </w:rPr>
            </w:pPr>
          </w:p>
        </w:tc>
        <w:tc>
          <w:tcPr>
            <w:tcW w:w="8070" w:type="dxa"/>
            <w:tcBorders>
              <w:left w:val="single" w:sz="4" w:space="0" w:color="000000"/>
            </w:tcBorders>
          </w:tcPr>
          <w:p w:rsidR="00693FE7" w:rsidRDefault="004F3879">
            <w:pPr>
              <w:spacing w:after="120"/>
              <w:jc w:val="center"/>
              <w:rPr>
                <w:b/>
                <w:sz w:val="24"/>
                <w:szCs w:val="24"/>
              </w:rPr>
            </w:pPr>
            <w:r>
              <w:rPr>
                <w:b/>
                <w:sz w:val="24"/>
                <w:szCs w:val="24"/>
              </w:rPr>
              <w:t>ТОВ «АКСПО УКРАЇНА»</w:t>
            </w:r>
          </w:p>
          <w:p w:rsidR="00693FE7" w:rsidRDefault="004F3879">
            <w:pPr>
              <w:ind w:firstLine="386"/>
              <w:jc w:val="both"/>
              <w:rPr>
                <w:sz w:val="24"/>
                <w:szCs w:val="24"/>
              </w:rPr>
            </w:pPr>
            <w:r>
              <w:rPr>
                <w:sz w:val="24"/>
                <w:szCs w:val="24"/>
              </w:rPr>
              <w:t>2.2. До оптових енергетичних продуктів, щодо яких повідомляється інформація про здійснені господарсько-торговельні операції, належать, зокрема:</w:t>
            </w:r>
          </w:p>
          <w:p w:rsidR="00693FE7" w:rsidRDefault="004F3879">
            <w:pPr>
              <w:ind w:firstLine="386"/>
              <w:jc w:val="both"/>
              <w:rPr>
                <w:sz w:val="24"/>
                <w:szCs w:val="24"/>
              </w:rPr>
            </w:pPr>
            <w:r>
              <w:rPr>
                <w:sz w:val="24"/>
                <w:szCs w:val="24"/>
              </w:rPr>
              <w:t>1) договори купівлі-продажу електричної енергії або природного газу (окрім договорів, визначених пунктом 2.3 цієї глави), а саме:</w:t>
            </w:r>
          </w:p>
          <w:p w:rsidR="00693FE7" w:rsidRDefault="004F3879">
            <w:pPr>
              <w:ind w:firstLine="386"/>
              <w:jc w:val="both"/>
              <w:rPr>
                <w:sz w:val="24"/>
                <w:szCs w:val="24"/>
              </w:rPr>
            </w:pPr>
            <w:r>
              <w:rPr>
                <w:sz w:val="24"/>
                <w:szCs w:val="24"/>
              </w:rPr>
              <w:t>двосторонній договір купівлі-продажу електричної енергії (двосторонній договір);</w:t>
            </w:r>
          </w:p>
          <w:p w:rsidR="00693FE7" w:rsidRDefault="004F3879">
            <w:pPr>
              <w:ind w:firstLine="386"/>
              <w:jc w:val="both"/>
              <w:rPr>
                <w:sz w:val="24"/>
                <w:szCs w:val="24"/>
              </w:rPr>
            </w:pPr>
            <w:r>
              <w:rPr>
                <w:sz w:val="24"/>
                <w:szCs w:val="24"/>
              </w:rPr>
              <w:t>договір про купівлю-продаж електричної енергії на ринку «на добу наперед»;</w:t>
            </w:r>
          </w:p>
          <w:p w:rsidR="00693FE7" w:rsidRDefault="004F3879">
            <w:pPr>
              <w:ind w:firstLine="386"/>
              <w:jc w:val="both"/>
              <w:rPr>
                <w:sz w:val="24"/>
                <w:szCs w:val="24"/>
              </w:rPr>
            </w:pPr>
            <w:r>
              <w:rPr>
                <w:sz w:val="24"/>
                <w:szCs w:val="24"/>
              </w:rPr>
              <w:t>договір про купівлю-продаж електричної енергії на внутрішньодобовому ринку;</w:t>
            </w:r>
          </w:p>
          <w:p w:rsidR="00693FE7" w:rsidRDefault="004F3879">
            <w:pPr>
              <w:ind w:firstLine="386"/>
              <w:jc w:val="both"/>
              <w:rPr>
                <w:sz w:val="24"/>
                <w:szCs w:val="24"/>
              </w:rPr>
            </w:pPr>
            <w:r>
              <w:rPr>
                <w:sz w:val="24"/>
                <w:szCs w:val="24"/>
              </w:rPr>
              <w:t>договір купівлі-продажу природного газу;</w:t>
            </w:r>
          </w:p>
          <w:p w:rsidR="00693FE7" w:rsidRDefault="004F3879">
            <w:pPr>
              <w:ind w:firstLine="386"/>
              <w:jc w:val="both"/>
              <w:rPr>
                <w:b/>
                <w:sz w:val="24"/>
                <w:szCs w:val="24"/>
              </w:rPr>
            </w:pPr>
            <w:r>
              <w:rPr>
                <w:b/>
                <w:sz w:val="24"/>
                <w:szCs w:val="24"/>
              </w:rPr>
              <w:t>договір експорту електричної енергії або природного газу;</w:t>
            </w:r>
          </w:p>
          <w:p w:rsidR="00693FE7" w:rsidRDefault="004F3879">
            <w:pPr>
              <w:ind w:firstLine="386"/>
              <w:jc w:val="both"/>
              <w:rPr>
                <w:b/>
                <w:color w:val="000000"/>
                <w:sz w:val="24"/>
                <w:szCs w:val="24"/>
              </w:rPr>
            </w:pPr>
            <w:r>
              <w:rPr>
                <w:b/>
                <w:sz w:val="24"/>
                <w:szCs w:val="24"/>
              </w:rPr>
              <w:t xml:space="preserve">договір імпорту </w:t>
            </w:r>
            <w:sdt>
              <w:sdtPr>
                <w:tag w:val="goog_rdk_42"/>
                <w:id w:val="558060940"/>
              </w:sdtPr>
              <w:sdtEndPr/>
              <w:sdtContent/>
            </w:sdt>
            <w:r>
              <w:rPr>
                <w:b/>
                <w:sz w:val="24"/>
                <w:szCs w:val="24"/>
              </w:rPr>
              <w:t>електричної енергії або природного газу,</w:t>
            </w:r>
            <w:r>
              <w:rPr>
                <w:sz w:val="24"/>
                <w:szCs w:val="24"/>
              </w:rPr>
              <w:t xml:space="preserve"> </w:t>
            </w:r>
            <w:r>
              <w:rPr>
                <w:b/>
                <w:sz w:val="24"/>
                <w:szCs w:val="24"/>
              </w:rPr>
              <w:t>за умови введення покупцем в обіг такого товару на митній території України;</w:t>
            </w:r>
          </w:p>
        </w:tc>
        <w:tc>
          <w:tcPr>
            <w:tcW w:w="3135" w:type="dxa"/>
          </w:tcPr>
          <w:p w:rsidR="00693FE7" w:rsidRDefault="00DA0F88">
            <w:pPr>
              <w:jc w:val="both"/>
              <w:rPr>
                <w:sz w:val="24"/>
                <w:szCs w:val="24"/>
              </w:rPr>
            </w:pPr>
            <w:r>
              <w:rPr>
                <w:sz w:val="24"/>
                <w:szCs w:val="24"/>
              </w:rPr>
              <w:t>Потребує обговорення.</w:t>
            </w:r>
          </w:p>
          <w:p w:rsidR="00693FE7" w:rsidRDefault="00693FE7">
            <w:pPr>
              <w:jc w:val="both"/>
              <w:rPr>
                <w:sz w:val="24"/>
                <w:szCs w:val="24"/>
              </w:rPr>
            </w:pP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sz w:val="24"/>
                <w:szCs w:val="24"/>
              </w:rPr>
            </w:pPr>
          </w:p>
        </w:tc>
        <w:tc>
          <w:tcPr>
            <w:tcW w:w="8070" w:type="dxa"/>
            <w:tcBorders>
              <w:left w:val="single" w:sz="4" w:space="0" w:color="000000"/>
            </w:tcBorders>
          </w:tcPr>
          <w:p w:rsidR="00693FE7" w:rsidRDefault="004F3879">
            <w:pPr>
              <w:spacing w:after="120"/>
              <w:jc w:val="center"/>
              <w:rPr>
                <w:b/>
                <w:sz w:val="24"/>
                <w:szCs w:val="24"/>
              </w:rPr>
            </w:pPr>
            <w:r>
              <w:rPr>
                <w:b/>
                <w:sz w:val="24"/>
                <w:szCs w:val="24"/>
              </w:rPr>
              <w:t>АТ «ДТЕК ЗАХІДЕНЕРГО»</w:t>
            </w:r>
          </w:p>
          <w:p w:rsidR="00693FE7" w:rsidRDefault="004F3879">
            <w:pPr>
              <w:jc w:val="both"/>
              <w:rPr>
                <w:sz w:val="24"/>
                <w:szCs w:val="24"/>
              </w:rPr>
            </w:pPr>
            <w:r>
              <w:rPr>
                <w:sz w:val="24"/>
                <w:szCs w:val="24"/>
              </w:rPr>
              <w:t>2.2. До оптових енергетичних продуктів, щодо яких повідомляється інформація про здійснені господарсько-торговельні операції, належать, зокрема:</w:t>
            </w:r>
          </w:p>
          <w:p w:rsidR="00693FE7" w:rsidRDefault="004F3879">
            <w:pPr>
              <w:jc w:val="both"/>
              <w:rPr>
                <w:sz w:val="24"/>
                <w:szCs w:val="24"/>
              </w:rPr>
            </w:pPr>
            <w:r>
              <w:rPr>
                <w:sz w:val="24"/>
                <w:szCs w:val="24"/>
              </w:rPr>
              <w:t>1) договори купівлі-продажу електричної енергії або природного газу (окрім договорів, визначених пунктом 2.3 цієї глави), а саме:</w:t>
            </w:r>
          </w:p>
          <w:p w:rsidR="00693FE7" w:rsidRDefault="004F3879">
            <w:pPr>
              <w:jc w:val="both"/>
              <w:rPr>
                <w:sz w:val="24"/>
                <w:szCs w:val="24"/>
              </w:rPr>
            </w:pPr>
            <w:r>
              <w:rPr>
                <w:sz w:val="24"/>
                <w:szCs w:val="24"/>
              </w:rPr>
              <w:t>двосторонній договір купівлі-продажу електричної енергії (двосторонній договір);</w:t>
            </w:r>
          </w:p>
          <w:p w:rsidR="00693FE7" w:rsidRDefault="004F3879">
            <w:pPr>
              <w:jc w:val="both"/>
              <w:rPr>
                <w:sz w:val="24"/>
                <w:szCs w:val="24"/>
              </w:rPr>
            </w:pPr>
            <w:r>
              <w:rPr>
                <w:sz w:val="24"/>
                <w:szCs w:val="24"/>
              </w:rPr>
              <w:t>договір про купівлю-продаж електричної енергії на ринку «на добу наперед»;</w:t>
            </w:r>
          </w:p>
          <w:p w:rsidR="00693FE7" w:rsidRDefault="004F3879">
            <w:pPr>
              <w:jc w:val="both"/>
              <w:rPr>
                <w:sz w:val="24"/>
                <w:szCs w:val="24"/>
              </w:rPr>
            </w:pPr>
            <w:r>
              <w:rPr>
                <w:sz w:val="24"/>
                <w:szCs w:val="24"/>
              </w:rPr>
              <w:t>договір про купівлю-продаж електричної енергії на внутрішньодобовому ринку;</w:t>
            </w:r>
          </w:p>
          <w:p w:rsidR="00693FE7" w:rsidRDefault="004F3879">
            <w:pPr>
              <w:jc w:val="both"/>
              <w:rPr>
                <w:sz w:val="24"/>
                <w:szCs w:val="24"/>
              </w:rPr>
            </w:pPr>
            <w:r>
              <w:rPr>
                <w:sz w:val="24"/>
                <w:szCs w:val="24"/>
              </w:rPr>
              <w:t>договір купівлі-продажу природного газу;</w:t>
            </w:r>
          </w:p>
          <w:p w:rsidR="00693FE7" w:rsidRDefault="00936CF5">
            <w:pPr>
              <w:jc w:val="both"/>
              <w:rPr>
                <w:b/>
                <w:strike/>
                <w:sz w:val="24"/>
                <w:szCs w:val="24"/>
              </w:rPr>
            </w:pPr>
            <w:sdt>
              <w:sdtPr>
                <w:tag w:val="goog_rdk_51"/>
                <w:id w:val="879371239"/>
              </w:sdtPr>
              <w:sdtEndPr/>
              <w:sdtContent/>
            </w:sdt>
            <w:r w:rsidR="004F3879">
              <w:rPr>
                <w:b/>
                <w:strike/>
                <w:sz w:val="24"/>
                <w:szCs w:val="24"/>
              </w:rPr>
              <w:t>договір  експорту-імпорту електричної енергії або природного газу;</w:t>
            </w:r>
          </w:p>
          <w:p w:rsidR="00693FE7" w:rsidRDefault="004F3879">
            <w:pPr>
              <w:spacing w:after="120"/>
              <w:jc w:val="center"/>
              <w:rPr>
                <w:sz w:val="24"/>
                <w:szCs w:val="24"/>
              </w:rPr>
            </w:pPr>
            <w:r>
              <w:rPr>
                <w:sz w:val="24"/>
                <w:szCs w:val="24"/>
              </w:rPr>
              <w:t>…</w:t>
            </w:r>
          </w:p>
          <w:p w:rsidR="00693FE7" w:rsidRDefault="004F3879">
            <w:pPr>
              <w:jc w:val="both"/>
              <w:rPr>
                <w:i/>
                <w:color w:val="333333"/>
                <w:sz w:val="24"/>
                <w:szCs w:val="24"/>
                <w:highlight w:val="white"/>
              </w:rPr>
            </w:pPr>
            <w:r>
              <w:rPr>
                <w:i/>
                <w:color w:val="333333"/>
                <w:sz w:val="24"/>
                <w:szCs w:val="24"/>
                <w:highlight w:val="white"/>
              </w:rPr>
              <w:t>З огляду на те, що наразі експортно-імпортні операції згідно положень п. 5 ч. 1 ст. 2-1 Закону України «Про НКРЕКП» безпосередньо не віднесені до оптових енергетичних продуктів, пропонується зазначені договори включити у    п. 2.3., що передбачає звітування за запитом НКРЕКП.</w:t>
            </w:r>
          </w:p>
          <w:p w:rsidR="00693FE7" w:rsidRDefault="00693FE7">
            <w:pPr>
              <w:jc w:val="both"/>
              <w:rPr>
                <w:i/>
                <w:color w:val="333333"/>
                <w:sz w:val="24"/>
                <w:szCs w:val="24"/>
                <w:highlight w:val="white"/>
              </w:rPr>
            </w:pPr>
          </w:p>
          <w:p w:rsidR="00693FE7" w:rsidRDefault="004F3879">
            <w:pPr>
              <w:spacing w:after="120"/>
              <w:jc w:val="both"/>
              <w:rPr>
                <w:b/>
                <w:sz w:val="24"/>
                <w:szCs w:val="24"/>
              </w:rPr>
            </w:pPr>
            <w:r>
              <w:rPr>
                <w:i/>
                <w:color w:val="333333"/>
                <w:sz w:val="24"/>
                <w:szCs w:val="24"/>
                <w:highlight w:val="white"/>
              </w:rPr>
              <w:t>Крім того, згідно положень ст. 4 Імплементаційного регламенту № 1348/2014 в</w:t>
            </w:r>
            <w:sdt>
              <w:sdtPr>
                <w:tag w:val="goog_rdk_52"/>
                <w:id w:val="706067654"/>
              </w:sdtPr>
              <w:sdtEndPr/>
              <w:sdtContent/>
            </w:sdt>
            <w:r>
              <w:rPr>
                <w:i/>
                <w:color w:val="333333"/>
                <w:sz w:val="24"/>
                <w:szCs w:val="24"/>
                <w:highlight w:val="white"/>
              </w:rPr>
              <w:t>нутрішньогрупові договори віднесені до категорії оптових енергетичних продуктів, звітування по яких здійснюється за запитом Регулятора, що і пропонується відобразити, шляхом включення таких договорів у п. 2.3.</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Підпункт 1 пункту 2.2</w:t>
            </w:r>
            <w:r w:rsidR="00601A70">
              <w:rPr>
                <w:sz w:val="24"/>
                <w:szCs w:val="24"/>
              </w:rPr>
              <w:t xml:space="preserve"> глави 2 Порядку</w:t>
            </w:r>
            <w:r>
              <w:rPr>
                <w:sz w:val="24"/>
                <w:szCs w:val="24"/>
              </w:rPr>
              <w:t xml:space="preserve"> уточнює види договорів купівлі-продажу електричної енергії </w:t>
            </w:r>
            <w:r w:rsidRPr="00601A70">
              <w:rPr>
                <w:sz w:val="24"/>
                <w:szCs w:val="24"/>
              </w:rPr>
              <w:t>та природного газу</w:t>
            </w:r>
            <w:r>
              <w:rPr>
                <w:sz w:val="24"/>
                <w:szCs w:val="24"/>
              </w:rPr>
              <w:t>.</w:t>
            </w: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sz w:val="24"/>
                <w:szCs w:val="24"/>
              </w:rPr>
            </w:pPr>
          </w:p>
        </w:tc>
        <w:tc>
          <w:tcPr>
            <w:tcW w:w="8070" w:type="dxa"/>
            <w:tcBorders>
              <w:left w:val="single" w:sz="4" w:space="0" w:color="000000"/>
            </w:tcBorders>
          </w:tcPr>
          <w:p w:rsidR="00693FE7" w:rsidRDefault="004F3879">
            <w:pPr>
              <w:spacing w:after="120"/>
              <w:jc w:val="center"/>
              <w:rPr>
                <w:b/>
                <w:sz w:val="24"/>
                <w:szCs w:val="24"/>
              </w:rPr>
            </w:pPr>
            <w:r>
              <w:rPr>
                <w:b/>
                <w:sz w:val="24"/>
                <w:szCs w:val="24"/>
              </w:rPr>
              <w:t>ТОВ «Санвін 12»</w:t>
            </w:r>
          </w:p>
          <w:p w:rsidR="00693FE7" w:rsidRDefault="004F3879">
            <w:pPr>
              <w:pBdr>
                <w:top w:val="nil"/>
                <w:left w:val="nil"/>
                <w:bottom w:val="nil"/>
                <w:right w:val="nil"/>
                <w:between w:val="nil"/>
              </w:pBdr>
              <w:ind w:firstLine="39"/>
              <w:jc w:val="both"/>
              <w:rPr>
                <w:sz w:val="24"/>
                <w:szCs w:val="24"/>
              </w:rPr>
            </w:pPr>
            <w:r>
              <w:rPr>
                <w:sz w:val="24"/>
                <w:szCs w:val="24"/>
              </w:rPr>
              <w:t>2.2. До оптових енергетичних продуктів, щодо яких повідомляється інформація про здійснені господарсько-торговельні операції, належать, зокрема:</w:t>
            </w:r>
          </w:p>
          <w:p w:rsidR="00693FE7" w:rsidRDefault="004F3879">
            <w:pPr>
              <w:pBdr>
                <w:top w:val="nil"/>
                <w:left w:val="nil"/>
                <w:bottom w:val="nil"/>
                <w:right w:val="nil"/>
                <w:between w:val="nil"/>
              </w:pBdr>
              <w:ind w:firstLine="384"/>
              <w:jc w:val="center"/>
              <w:rPr>
                <w:sz w:val="24"/>
                <w:szCs w:val="24"/>
              </w:rPr>
            </w:pPr>
            <w:r>
              <w:rPr>
                <w:sz w:val="24"/>
                <w:szCs w:val="24"/>
              </w:rPr>
              <w:t>(…)</w:t>
            </w:r>
          </w:p>
          <w:p w:rsidR="00693FE7" w:rsidRDefault="004F3879">
            <w:pPr>
              <w:jc w:val="both"/>
              <w:rPr>
                <w:sz w:val="24"/>
                <w:szCs w:val="24"/>
              </w:rPr>
            </w:pPr>
            <w:r>
              <w:rPr>
                <w:sz w:val="24"/>
                <w:szCs w:val="24"/>
              </w:rPr>
              <w:t xml:space="preserve">2) деривативні контракти, базовим активом яких є електрична енергія або природний газ, а саме опціони, ф’ючерси, </w:t>
            </w:r>
            <w:sdt>
              <w:sdtPr>
                <w:tag w:val="goog_rdk_54"/>
                <w:id w:val="-579132915"/>
              </w:sdtPr>
              <w:sdtEndPr/>
              <w:sdtContent/>
            </w:sdt>
            <w:r>
              <w:rPr>
                <w:b/>
                <w:sz w:val="24"/>
                <w:szCs w:val="24"/>
              </w:rPr>
              <w:t xml:space="preserve">форварди у розумінні визначень Податкового кодексу України, </w:t>
            </w:r>
            <w:r>
              <w:rPr>
                <w:sz w:val="24"/>
                <w:szCs w:val="24"/>
              </w:rPr>
              <w:t>свопи та інші деривативні контракти.</w:t>
            </w:r>
          </w:p>
          <w:p w:rsidR="00693FE7" w:rsidRDefault="00693FE7">
            <w:pPr>
              <w:jc w:val="both"/>
              <w:rPr>
                <w:sz w:val="24"/>
                <w:szCs w:val="24"/>
              </w:rPr>
            </w:pPr>
          </w:p>
          <w:p w:rsidR="00693FE7" w:rsidRDefault="004F3879">
            <w:pPr>
              <w:jc w:val="both"/>
              <w:rPr>
                <w:i/>
                <w:sz w:val="24"/>
                <w:szCs w:val="24"/>
              </w:rPr>
            </w:pPr>
            <w:r>
              <w:rPr>
                <w:i/>
                <w:sz w:val="24"/>
                <w:szCs w:val="24"/>
              </w:rPr>
              <w:t>Відповідно до пп. 14.1.45.3 пп. 14.1.45 п. 14.1 ст. 14 Податкового кодексу України (далі – «</w:t>
            </w:r>
            <w:r>
              <w:rPr>
                <w:b/>
                <w:i/>
                <w:sz w:val="24"/>
                <w:szCs w:val="24"/>
              </w:rPr>
              <w:t>ПК України»</w:t>
            </w:r>
            <w:r>
              <w:rPr>
                <w:i/>
                <w:sz w:val="24"/>
                <w:szCs w:val="24"/>
              </w:rPr>
              <w:t>), форвардним контрактом є цивільно-правовий договір, за яким продавець зобов'язується у майбутньому в установлений строк передати базовий актив у власність покупця на визначених умовах, а покупець зобов'язується прийняти в установлений строк базовий актив і сплатити за нього ціну, визначену таким договором. Форвардний контракт виконується шляхом постачання базового активу та його оплати коштами або проведення між сторонами контракту грошових розрахунків без постачання базового активу. Усі умови форварду визначаються сторонами контракту під час його укладення. Укладення форвардів та їх обіг здійснюються поза організатором торгівлі стандартизованими строковими контрактами.</w:t>
            </w:r>
          </w:p>
          <w:p w:rsidR="00693FE7" w:rsidRDefault="004F3879">
            <w:pPr>
              <w:ind w:firstLine="389"/>
              <w:jc w:val="both"/>
              <w:rPr>
                <w:i/>
                <w:sz w:val="24"/>
                <w:szCs w:val="24"/>
              </w:rPr>
            </w:pPr>
            <w:r>
              <w:rPr>
                <w:i/>
                <w:sz w:val="24"/>
                <w:szCs w:val="24"/>
              </w:rPr>
              <w:t xml:space="preserve">Відповідно до пп. 14.1.45.4 пп. 14.1.45 п. 14.1 ст. 14 ПК  України, ф'ючерсний контракт (ф'ючерс) це стандартизований строковий контракт, за яким продавець зобов'язується у майбутньому в установлений строк (дата виконання зобов'язань за ф'ючерсним контрактом) передати базовий актив у власність покупця на визначених специфікацією умовах, а покупець зобов'язується прийняти базовий актив і сплатити за нього ціну, визначену сторонами контракту на дату його укладення. Ф'ючерсний контракт виконується відповідно до його специфікації шляхом постачання базового активу та його оплати коштами або проведення між сторонами контракту грошових розрахунків без постачання базового активу. Виконання зобов'язань за ф'ючерсом забезпечується шляхом створення відповідних умов організатором торгівлі стандартизованими строковими контрактами. </w:t>
            </w:r>
            <w:r>
              <w:rPr>
                <w:i/>
                <w:sz w:val="24"/>
                <w:szCs w:val="24"/>
              </w:rPr>
              <w:br/>
              <w:t xml:space="preserve">         При цьому наведене вище дозволяє ідентифікувати певні двосторонні договори купівлі-продажу електричної енергії як стандартизовані (оскільки форми затверджуються нормативно-правовими актами), а відтак такими, що мають ознаки або є ф’ючерсами..</w:t>
            </w:r>
          </w:p>
          <w:p w:rsidR="00693FE7" w:rsidRDefault="004F3879">
            <w:pPr>
              <w:ind w:firstLine="389"/>
              <w:jc w:val="both"/>
              <w:rPr>
                <w:i/>
                <w:sz w:val="24"/>
                <w:szCs w:val="24"/>
              </w:rPr>
            </w:pPr>
            <w:r>
              <w:rPr>
                <w:i/>
                <w:sz w:val="24"/>
                <w:szCs w:val="24"/>
              </w:rPr>
              <w:t xml:space="preserve">Відповідно до пп. 14.1.45.4 пп. 14.1.45 п. 14.1 ст. 14 ПК  України, опціон це цивільно-правовий договір, згідно з яким одна сторона контракту одержує право на придбання (продаж) базового активу, а інша сторона бере на себе безумовне зобов'язання продати (придбати) базовий актив у майбутньому протягом строку дії опціону чи на встановлену дату (дату виконання) за визначеною під час укладання такого контракту ціною базового активу. За умовами опціону покупець виплачує продавцю премію опціону.   </w:t>
            </w:r>
          </w:p>
          <w:p w:rsidR="00693FE7" w:rsidRDefault="004F3879">
            <w:pPr>
              <w:jc w:val="both"/>
              <w:rPr>
                <w:i/>
                <w:sz w:val="24"/>
                <w:szCs w:val="24"/>
              </w:rPr>
            </w:pPr>
            <w:r>
              <w:rPr>
                <w:i/>
                <w:sz w:val="24"/>
                <w:szCs w:val="24"/>
              </w:rPr>
              <w:t>Водночас, Постанова Регулятора від 27.03.2024 № 618 не містить визначень вказаних понять і визначення, як ці види договорів корелюються з господарсько-торгівельними операціями на оптовому енергетичному ринку.</w:t>
            </w:r>
          </w:p>
          <w:p w:rsidR="00693FE7" w:rsidRDefault="004F3879">
            <w:pPr>
              <w:jc w:val="both"/>
              <w:rPr>
                <w:b/>
                <w:sz w:val="24"/>
                <w:szCs w:val="24"/>
              </w:rPr>
            </w:pPr>
            <w:r>
              <w:rPr>
                <w:i/>
                <w:sz w:val="24"/>
                <w:szCs w:val="24"/>
              </w:rPr>
              <w:t xml:space="preserve">    Пропонуємо додати посилання на визначення вказаних деривативних контрактів, наведених у Податковому кодексі. У інщому випадку виникає невизначеність щодо належності операції до того чи іншого виду деривативного контракту.</w:t>
            </w:r>
          </w:p>
        </w:tc>
        <w:tc>
          <w:tcPr>
            <w:tcW w:w="3135" w:type="dxa"/>
          </w:tcPr>
          <w:p w:rsidR="00693FE7" w:rsidRDefault="004F3879">
            <w:pPr>
              <w:spacing w:before="240"/>
              <w:jc w:val="both"/>
              <w:rPr>
                <w:sz w:val="24"/>
                <w:szCs w:val="24"/>
              </w:rPr>
            </w:pPr>
            <w:r>
              <w:rPr>
                <w:sz w:val="24"/>
                <w:szCs w:val="24"/>
              </w:rPr>
              <w:t>Пропозиція потребує обговорення</w:t>
            </w: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sz w:val="24"/>
                <w:szCs w:val="24"/>
              </w:rPr>
            </w:pPr>
          </w:p>
        </w:tc>
        <w:tc>
          <w:tcPr>
            <w:tcW w:w="8070" w:type="dxa"/>
            <w:tcBorders>
              <w:left w:val="single" w:sz="4" w:space="0" w:color="000000"/>
            </w:tcBorders>
          </w:tcPr>
          <w:p w:rsidR="00693FE7" w:rsidRDefault="004F3879">
            <w:pPr>
              <w:spacing w:after="120"/>
              <w:jc w:val="center"/>
              <w:rPr>
                <w:b/>
                <w:sz w:val="24"/>
                <w:szCs w:val="24"/>
              </w:rPr>
            </w:pPr>
            <w:r>
              <w:rPr>
                <w:b/>
                <w:sz w:val="24"/>
                <w:szCs w:val="24"/>
              </w:rPr>
              <w:t>ТОВ «Д.Трейдінг»</w:t>
            </w:r>
          </w:p>
          <w:p w:rsidR="00693FE7" w:rsidRDefault="004F3879">
            <w:pPr>
              <w:ind w:firstLine="386"/>
              <w:jc w:val="both"/>
              <w:rPr>
                <w:sz w:val="24"/>
                <w:szCs w:val="24"/>
              </w:rPr>
            </w:pPr>
            <w:r>
              <w:rPr>
                <w:sz w:val="24"/>
                <w:szCs w:val="24"/>
              </w:rPr>
              <w:t>2.2. До оптових енергетичних продуктів, щодо яких повідомляється інформація про здійснені господарсько-торговельні операції, належать, зокрема:</w:t>
            </w:r>
          </w:p>
          <w:p w:rsidR="00693FE7" w:rsidRDefault="004F3879">
            <w:pPr>
              <w:ind w:firstLine="386"/>
              <w:jc w:val="both"/>
              <w:rPr>
                <w:sz w:val="24"/>
                <w:szCs w:val="24"/>
              </w:rPr>
            </w:pPr>
            <w:r>
              <w:rPr>
                <w:sz w:val="24"/>
                <w:szCs w:val="24"/>
              </w:rPr>
              <w:t>1) договори купівлі-продажу електричної енергії або природного газу (окрім договорів, визначених пунктом 2.3 цієї глави), а саме:</w:t>
            </w:r>
          </w:p>
          <w:p w:rsidR="00693FE7" w:rsidRDefault="004F3879">
            <w:pPr>
              <w:ind w:firstLine="386"/>
              <w:jc w:val="both"/>
              <w:rPr>
                <w:sz w:val="24"/>
                <w:szCs w:val="24"/>
              </w:rPr>
            </w:pPr>
            <w:r>
              <w:rPr>
                <w:sz w:val="24"/>
                <w:szCs w:val="24"/>
              </w:rPr>
              <w:t>двосторонній договір купівлі-продажу електричної енергії (двосторонній договір);</w:t>
            </w:r>
          </w:p>
          <w:p w:rsidR="00693FE7" w:rsidRDefault="004F3879">
            <w:pPr>
              <w:ind w:firstLine="386"/>
              <w:jc w:val="both"/>
              <w:rPr>
                <w:sz w:val="24"/>
                <w:szCs w:val="24"/>
              </w:rPr>
            </w:pPr>
            <w:r>
              <w:rPr>
                <w:sz w:val="24"/>
                <w:szCs w:val="24"/>
              </w:rPr>
              <w:t>договір про купівлю-продаж електричної енергії на ринку «на добу наперед»;</w:t>
            </w:r>
          </w:p>
          <w:p w:rsidR="00693FE7" w:rsidRDefault="004F3879">
            <w:pPr>
              <w:ind w:firstLine="386"/>
              <w:jc w:val="both"/>
              <w:rPr>
                <w:sz w:val="24"/>
                <w:szCs w:val="24"/>
              </w:rPr>
            </w:pPr>
            <w:r>
              <w:rPr>
                <w:sz w:val="24"/>
                <w:szCs w:val="24"/>
              </w:rPr>
              <w:t>договір про купівлю-продаж електричної енергії на внутрішньодобовому ринку;</w:t>
            </w:r>
          </w:p>
          <w:p w:rsidR="00693FE7" w:rsidRDefault="004F3879">
            <w:pPr>
              <w:ind w:firstLine="386"/>
              <w:jc w:val="both"/>
              <w:rPr>
                <w:sz w:val="24"/>
                <w:szCs w:val="24"/>
              </w:rPr>
            </w:pPr>
            <w:r>
              <w:rPr>
                <w:sz w:val="24"/>
                <w:szCs w:val="24"/>
              </w:rPr>
              <w:t>договір купівлі-продажу природного газу;</w:t>
            </w:r>
          </w:p>
          <w:p w:rsidR="00693FE7" w:rsidRDefault="00936CF5">
            <w:pPr>
              <w:ind w:firstLine="386"/>
              <w:jc w:val="both"/>
              <w:rPr>
                <w:b/>
                <w:strike/>
                <w:sz w:val="24"/>
                <w:szCs w:val="24"/>
              </w:rPr>
            </w:pPr>
            <w:sdt>
              <w:sdtPr>
                <w:tag w:val="goog_rdk_55"/>
                <w:id w:val="-373703936"/>
              </w:sdtPr>
              <w:sdtEndPr/>
              <w:sdtContent/>
            </w:sdt>
            <w:r w:rsidR="004F3879">
              <w:rPr>
                <w:b/>
                <w:strike/>
                <w:sz w:val="24"/>
                <w:szCs w:val="24"/>
              </w:rPr>
              <w:t>договір експорту-імпорту електричної енергії або природного газу;</w:t>
            </w:r>
          </w:p>
          <w:p w:rsidR="00693FE7" w:rsidRDefault="004F3879">
            <w:pPr>
              <w:jc w:val="center"/>
              <w:rPr>
                <w:sz w:val="24"/>
                <w:szCs w:val="24"/>
              </w:rPr>
            </w:pPr>
            <w:r>
              <w:rPr>
                <w:sz w:val="24"/>
                <w:szCs w:val="24"/>
              </w:rPr>
              <w:t>(…) .</w:t>
            </w:r>
          </w:p>
          <w:p w:rsidR="00693FE7" w:rsidRDefault="00693FE7">
            <w:pPr>
              <w:jc w:val="center"/>
              <w:rPr>
                <w:b/>
                <w:sz w:val="24"/>
                <w:szCs w:val="24"/>
              </w:rPr>
            </w:pPr>
          </w:p>
          <w:p w:rsidR="00693FE7" w:rsidRDefault="004F3879">
            <w:pPr>
              <w:jc w:val="both"/>
              <w:rPr>
                <w:i/>
                <w:sz w:val="24"/>
                <w:szCs w:val="24"/>
              </w:rPr>
            </w:pPr>
            <w:r>
              <w:rPr>
                <w:i/>
                <w:sz w:val="24"/>
                <w:szCs w:val="24"/>
              </w:rPr>
              <w:t xml:space="preserve">П. 5, ч. 1, ст. 2-1 Закону «Про Національну комісію, що здійснює державне регулювання у сферах енергетики та комунальних послуг» дає визначення «оптові енергетичні продукти» до якого не включено договори експорту-імпорту електричної енергії або природного газу. </w:t>
            </w:r>
          </w:p>
          <w:p w:rsidR="00693FE7" w:rsidRDefault="00693FE7">
            <w:pPr>
              <w:jc w:val="both"/>
              <w:rPr>
                <w:i/>
                <w:sz w:val="24"/>
                <w:szCs w:val="24"/>
              </w:rPr>
            </w:pPr>
          </w:p>
          <w:p w:rsidR="00693FE7" w:rsidRDefault="004F3879">
            <w:pPr>
              <w:jc w:val="both"/>
              <w:rPr>
                <w:i/>
                <w:sz w:val="24"/>
                <w:szCs w:val="24"/>
                <w:highlight w:val="white"/>
              </w:rPr>
            </w:pPr>
            <w:r>
              <w:rPr>
                <w:i/>
                <w:sz w:val="24"/>
                <w:szCs w:val="24"/>
              </w:rPr>
              <w:t xml:space="preserve">У свою чергу, п. 15-3, ч.1, ст.17 згаданого Закону визначає, що Регулятор </w:t>
            </w:r>
            <w:r>
              <w:rPr>
                <w:i/>
                <w:sz w:val="24"/>
                <w:szCs w:val="24"/>
                <w:highlight w:val="white"/>
              </w:rPr>
              <w:t xml:space="preserve">визначає порядок, зміст, обсяг та періодичність подання інформації про здійснені учасниками оптового енергетичного ринку господарсько-торговельні операції, </w:t>
            </w:r>
            <w:r>
              <w:rPr>
                <w:i/>
                <w:sz w:val="24"/>
                <w:szCs w:val="24"/>
                <w:highlight w:val="white"/>
                <w:u w:val="single"/>
              </w:rPr>
              <w:t>пов’язані з оптовими енергетичними продуктами</w:t>
            </w:r>
            <w:r>
              <w:rPr>
                <w:i/>
                <w:sz w:val="24"/>
                <w:szCs w:val="24"/>
                <w:highlight w:val="white"/>
              </w:rPr>
              <w:t>, на оптовому енергетичному ринку (включаючи виконані та невиконані пропозиції (заявки).</w:t>
            </w:r>
          </w:p>
          <w:p w:rsidR="00693FE7" w:rsidRDefault="00693FE7">
            <w:pPr>
              <w:jc w:val="both"/>
              <w:rPr>
                <w:i/>
                <w:sz w:val="24"/>
                <w:szCs w:val="24"/>
                <w:highlight w:val="white"/>
              </w:rPr>
            </w:pPr>
          </w:p>
          <w:p w:rsidR="00693FE7" w:rsidRDefault="004F3879">
            <w:pPr>
              <w:jc w:val="both"/>
              <w:rPr>
                <w:i/>
                <w:sz w:val="24"/>
                <w:szCs w:val="24"/>
              </w:rPr>
            </w:pPr>
            <w:r>
              <w:rPr>
                <w:i/>
                <w:sz w:val="24"/>
                <w:szCs w:val="24"/>
              </w:rPr>
              <w:t>Отже, визначене в Законі не дає підстав вважати, що саме на постійній основі має повідомлятися також і інформація про договори експорту-імпорту електричної енергії або природного газу.</w:t>
            </w:r>
          </w:p>
          <w:p w:rsidR="00693FE7" w:rsidRDefault="00693FE7">
            <w:pPr>
              <w:jc w:val="both"/>
              <w:rPr>
                <w:i/>
                <w:sz w:val="24"/>
                <w:szCs w:val="24"/>
              </w:rPr>
            </w:pPr>
          </w:p>
          <w:p w:rsidR="00693FE7" w:rsidRDefault="004F3879">
            <w:pPr>
              <w:jc w:val="both"/>
              <w:rPr>
                <w:i/>
                <w:sz w:val="24"/>
                <w:szCs w:val="24"/>
              </w:rPr>
            </w:pPr>
            <w:r>
              <w:rPr>
                <w:i/>
                <w:sz w:val="24"/>
                <w:szCs w:val="24"/>
              </w:rPr>
              <w:t xml:space="preserve">Пропонуємо зайняти підхід, за яким утриматись від запропонованих доповнень саме до пункту 2.2.  Разом з тим, у разі необхідності аналізу інформації щодо експорту-імпорту, пропонуємо забезпечити можливість Регулятору отримувати таку інформацію за запитом НКРЕКП. </w:t>
            </w:r>
          </w:p>
          <w:p w:rsidR="00693FE7" w:rsidRDefault="004F3879">
            <w:pPr>
              <w:jc w:val="both"/>
              <w:rPr>
                <w:i/>
                <w:sz w:val="24"/>
                <w:szCs w:val="24"/>
              </w:rPr>
            </w:pPr>
            <w:r>
              <w:rPr>
                <w:i/>
                <w:sz w:val="24"/>
                <w:szCs w:val="24"/>
              </w:rPr>
              <w:t>Таким чином, пропонуємо вказану норму перенести до наступного пункту та включити такі договори до переліку у пункті 2.3.</w:t>
            </w:r>
          </w:p>
          <w:p w:rsidR="00693FE7" w:rsidRDefault="00693FE7">
            <w:pPr>
              <w:jc w:val="both"/>
              <w:rPr>
                <w:b/>
                <w:sz w:val="24"/>
                <w:szCs w:val="24"/>
              </w:rPr>
            </w:pPr>
          </w:p>
          <w:p w:rsidR="00693FE7" w:rsidRDefault="00693FE7">
            <w:pPr>
              <w:jc w:val="both"/>
              <w:rPr>
                <w:b/>
                <w:sz w:val="24"/>
                <w:szCs w:val="24"/>
              </w:rPr>
            </w:pP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 xml:space="preserve">Підпункт 1 пункту 2.2 уточнює види договорів купівлі-продажу електричної енергії </w:t>
            </w:r>
            <w:r w:rsidRPr="00601A70">
              <w:rPr>
                <w:sz w:val="24"/>
                <w:szCs w:val="24"/>
              </w:rPr>
              <w:t>або природного газу.</w:t>
            </w:r>
            <w:r>
              <w:rPr>
                <w:sz w:val="24"/>
                <w:szCs w:val="24"/>
              </w:rPr>
              <w:t xml:space="preserve"> </w:t>
            </w:r>
          </w:p>
        </w:tc>
      </w:tr>
      <w:tr w:rsidR="00693FE7">
        <w:tc>
          <w:tcPr>
            <w:tcW w:w="4530" w:type="dxa"/>
            <w:vMerge/>
            <w:tcBorders>
              <w:right w:val="single" w:sz="4" w:space="0" w:color="000000"/>
            </w:tcBorders>
          </w:tcPr>
          <w:p w:rsidR="00693FE7" w:rsidRDefault="00693FE7">
            <w:pPr>
              <w:widowControl w:val="0"/>
              <w:pBdr>
                <w:top w:val="nil"/>
                <w:left w:val="nil"/>
                <w:bottom w:val="nil"/>
                <w:right w:val="nil"/>
                <w:between w:val="nil"/>
              </w:pBdr>
              <w:spacing w:line="276" w:lineRule="auto"/>
              <w:rPr>
                <w:sz w:val="24"/>
                <w:szCs w:val="24"/>
              </w:rPr>
            </w:pPr>
          </w:p>
        </w:tc>
        <w:tc>
          <w:tcPr>
            <w:tcW w:w="8070" w:type="dxa"/>
            <w:tcBorders>
              <w:left w:val="single" w:sz="4" w:space="0" w:color="000000"/>
            </w:tcBorders>
          </w:tcPr>
          <w:p w:rsidR="00693FE7" w:rsidRDefault="004F3879">
            <w:pPr>
              <w:spacing w:after="120"/>
              <w:jc w:val="center"/>
              <w:rPr>
                <w:b/>
                <w:sz w:val="24"/>
                <w:szCs w:val="24"/>
              </w:rPr>
            </w:pPr>
            <w:r>
              <w:rPr>
                <w:b/>
                <w:sz w:val="24"/>
                <w:szCs w:val="24"/>
              </w:rPr>
              <w:t>ПрАТ «Укргідроенерго»</w:t>
            </w:r>
          </w:p>
          <w:p w:rsidR="00693FE7" w:rsidRDefault="004F3879">
            <w:pPr>
              <w:ind w:firstLine="284"/>
              <w:jc w:val="both"/>
              <w:rPr>
                <w:sz w:val="24"/>
                <w:szCs w:val="24"/>
              </w:rPr>
            </w:pPr>
            <w:r>
              <w:rPr>
                <w:sz w:val="24"/>
                <w:szCs w:val="24"/>
              </w:rPr>
              <w:t>2.2. До оптових енергетичних продуктів, щодо яких повідомляється інформація про здійснені господарсько-торговельні операції, належать, зокрема:</w:t>
            </w:r>
          </w:p>
          <w:p w:rsidR="00693FE7" w:rsidRDefault="004F3879">
            <w:pPr>
              <w:ind w:firstLine="284"/>
              <w:jc w:val="both"/>
              <w:rPr>
                <w:sz w:val="24"/>
                <w:szCs w:val="24"/>
              </w:rPr>
            </w:pPr>
            <w:r>
              <w:rPr>
                <w:sz w:val="24"/>
                <w:szCs w:val="24"/>
              </w:rPr>
              <w:t>1) договори купівлі-продажу електричної енергії або природного газу (окрім договорів, визначених пунктом 2.3 цієї глави), а саме:</w:t>
            </w:r>
          </w:p>
          <w:p w:rsidR="00693FE7" w:rsidRDefault="004F3879">
            <w:pPr>
              <w:ind w:firstLine="284"/>
              <w:jc w:val="both"/>
              <w:rPr>
                <w:sz w:val="24"/>
                <w:szCs w:val="24"/>
              </w:rPr>
            </w:pPr>
            <w:r>
              <w:rPr>
                <w:sz w:val="24"/>
                <w:szCs w:val="24"/>
              </w:rPr>
              <w:t>двосторонній договір купівлі-продажу електричної енергії (двосторонній договір);</w:t>
            </w:r>
          </w:p>
          <w:p w:rsidR="00693FE7" w:rsidRDefault="004F3879">
            <w:pPr>
              <w:ind w:firstLine="284"/>
              <w:jc w:val="both"/>
              <w:rPr>
                <w:sz w:val="24"/>
                <w:szCs w:val="24"/>
              </w:rPr>
            </w:pPr>
            <w:r>
              <w:rPr>
                <w:sz w:val="24"/>
                <w:szCs w:val="24"/>
              </w:rPr>
              <w:t>договір про купівлю-продаж електричної енергії на ринку «на добу наперед»;</w:t>
            </w:r>
          </w:p>
          <w:p w:rsidR="00693FE7" w:rsidRDefault="004F3879">
            <w:pPr>
              <w:ind w:firstLine="284"/>
              <w:jc w:val="both"/>
              <w:rPr>
                <w:sz w:val="24"/>
                <w:szCs w:val="24"/>
              </w:rPr>
            </w:pPr>
            <w:r>
              <w:rPr>
                <w:sz w:val="24"/>
                <w:szCs w:val="24"/>
              </w:rPr>
              <w:t>договір про купівлю-продаж електричної енергії на внутрішньодобовому ринку;</w:t>
            </w:r>
          </w:p>
          <w:p w:rsidR="00693FE7" w:rsidRDefault="004F3879">
            <w:pPr>
              <w:ind w:firstLine="284"/>
              <w:jc w:val="both"/>
              <w:rPr>
                <w:sz w:val="24"/>
                <w:szCs w:val="24"/>
              </w:rPr>
            </w:pPr>
            <w:r>
              <w:rPr>
                <w:sz w:val="24"/>
                <w:szCs w:val="24"/>
              </w:rPr>
              <w:t>договір купівлі-продажу природного газу;</w:t>
            </w:r>
          </w:p>
          <w:p w:rsidR="00693FE7" w:rsidRDefault="004F3879">
            <w:pPr>
              <w:ind w:firstLine="284"/>
              <w:jc w:val="both"/>
              <w:rPr>
                <w:sz w:val="24"/>
                <w:szCs w:val="24"/>
              </w:rPr>
            </w:pPr>
            <w:r>
              <w:rPr>
                <w:sz w:val="24"/>
                <w:szCs w:val="24"/>
              </w:rPr>
              <w:t>договір експорту-імпорту електричної енергії або природного газу;</w:t>
            </w:r>
          </w:p>
          <w:p w:rsidR="00693FE7" w:rsidRDefault="004F3879">
            <w:pPr>
              <w:ind w:firstLine="284"/>
              <w:jc w:val="center"/>
              <w:rPr>
                <w:sz w:val="24"/>
                <w:szCs w:val="24"/>
              </w:rPr>
            </w:pPr>
            <w:r>
              <w:rPr>
                <w:sz w:val="24"/>
                <w:szCs w:val="24"/>
              </w:rPr>
              <w:t>(…)</w:t>
            </w:r>
          </w:p>
          <w:p w:rsidR="00693FE7" w:rsidRDefault="004F3879">
            <w:pPr>
              <w:ind w:firstLine="284"/>
              <w:jc w:val="both"/>
              <w:rPr>
                <w:sz w:val="24"/>
                <w:szCs w:val="24"/>
              </w:rPr>
            </w:pPr>
            <w:r>
              <w:rPr>
                <w:sz w:val="24"/>
                <w:szCs w:val="24"/>
              </w:rPr>
              <w:t xml:space="preserve">3) договори про надання послуг з передачі електричної енергії, </w:t>
            </w:r>
            <w:sdt>
              <w:sdtPr>
                <w:tag w:val="goog_rdk_57"/>
                <w:id w:val="2004237163"/>
              </w:sdtPr>
              <w:sdtEndPr/>
              <w:sdtContent/>
            </w:sdt>
            <w:r>
              <w:rPr>
                <w:b/>
                <w:sz w:val="24"/>
                <w:szCs w:val="24"/>
              </w:rPr>
              <w:t>пов’язані з доступом до пропускної спроможності міждержавних перетинів,</w:t>
            </w:r>
            <w:r>
              <w:rPr>
                <w:sz w:val="24"/>
                <w:szCs w:val="24"/>
              </w:rPr>
              <w:t xml:space="preserve"> або про транспортування природного газу, доступ до пропускної спроможності/розподілу потужності, а саме:</w:t>
            </w:r>
          </w:p>
          <w:p w:rsidR="00693FE7" w:rsidRDefault="004F3879">
            <w:pPr>
              <w:ind w:firstLine="284"/>
              <w:jc w:val="both"/>
              <w:rPr>
                <w:sz w:val="24"/>
                <w:szCs w:val="24"/>
              </w:rPr>
            </w:pPr>
            <w:r>
              <w:rPr>
                <w:sz w:val="24"/>
                <w:szCs w:val="24"/>
              </w:rPr>
              <w:t>договори про участь у розподілі пропускної спроможності/транспортування природного газу, пов’язані з розподілом пропускної спроможності/потужності на міждержавних перетинах/з’єднаннях оператора системи передачі (далі – ОСП) /оператора газотранспортної системи (далі – ОГТС), що визначають фізичні або фінансові права чи обов’язки щодо розподілу пропускної спроможності/потужності міждержавних перетинів/з’єднань, які укладені в результаті явного аукціону;</w:t>
            </w:r>
          </w:p>
          <w:p w:rsidR="00693FE7" w:rsidRDefault="004F3879">
            <w:pPr>
              <w:shd w:val="clear" w:color="auto" w:fill="FFFFFF"/>
              <w:spacing w:line="264" w:lineRule="auto"/>
              <w:ind w:firstLine="284"/>
              <w:jc w:val="both"/>
              <w:rPr>
                <w:sz w:val="24"/>
                <w:szCs w:val="24"/>
              </w:rPr>
            </w:pPr>
            <w:r>
              <w:rPr>
                <w:sz w:val="24"/>
                <w:szCs w:val="24"/>
              </w:rPr>
              <w:t>договори, про участь у розподілі пропускної спроможності/транспортування природного газу, пов’язані з розподілом пропускної спроможності/потужності на міждержавних перетинах/з’єднаннях, які укладені між учасниками оптового енергетичного ринку, предметом яких є фізичні або фінансові права чи обов’язки щодо пропускної спроможності/потужності міждержавних перетинів/з’єднань, включно з перепродажем і передачею таких прав (на вторинних ринках);</w:t>
            </w:r>
          </w:p>
          <w:p w:rsidR="00693FE7" w:rsidRDefault="00693FE7">
            <w:pPr>
              <w:spacing w:after="120"/>
              <w:jc w:val="both"/>
              <w:rPr>
                <w:b/>
                <w:i/>
                <w:sz w:val="24"/>
                <w:szCs w:val="24"/>
              </w:rPr>
            </w:pPr>
          </w:p>
          <w:p w:rsidR="00693FE7" w:rsidRDefault="004F3879">
            <w:pPr>
              <w:spacing w:after="120"/>
              <w:jc w:val="both"/>
              <w:rPr>
                <w:b/>
                <w:sz w:val="24"/>
                <w:szCs w:val="24"/>
              </w:rPr>
            </w:pPr>
            <w:r>
              <w:rPr>
                <w:i/>
                <w:sz w:val="24"/>
                <w:szCs w:val="24"/>
              </w:rPr>
              <w:t xml:space="preserve">З метою однозначного трактування, пропонуємо додати уточнення: «договори про надання послуг з передачі електричної енергії, </w:t>
            </w:r>
            <w:r>
              <w:rPr>
                <w:b/>
                <w:i/>
                <w:sz w:val="24"/>
                <w:szCs w:val="24"/>
              </w:rPr>
              <w:t>пов’язані з доступом до пропускної спроможності міждержавних перетинів…».</w:t>
            </w:r>
          </w:p>
        </w:tc>
        <w:tc>
          <w:tcPr>
            <w:tcW w:w="3135" w:type="dxa"/>
          </w:tcPr>
          <w:p w:rsidR="00693FE7" w:rsidRDefault="004F3879">
            <w:pPr>
              <w:spacing w:before="240"/>
              <w:jc w:val="both"/>
              <w:rPr>
                <w:sz w:val="24"/>
                <w:szCs w:val="24"/>
              </w:rPr>
            </w:pPr>
            <w:r>
              <w:rPr>
                <w:sz w:val="24"/>
                <w:szCs w:val="24"/>
              </w:rPr>
              <w:t>Пропозиція потребує обговорення.</w:t>
            </w:r>
          </w:p>
        </w:tc>
      </w:tr>
      <w:tr w:rsidR="00693FE7">
        <w:trPr>
          <w:trHeight w:val="839"/>
        </w:trPr>
        <w:tc>
          <w:tcPr>
            <w:tcW w:w="4530" w:type="dxa"/>
            <w:vMerge w:val="restart"/>
          </w:tcPr>
          <w:p w:rsidR="00693FE7" w:rsidRDefault="004F3879">
            <w:pPr>
              <w:spacing w:before="240"/>
              <w:ind w:firstLine="386"/>
              <w:jc w:val="both"/>
              <w:rPr>
                <w:sz w:val="24"/>
                <w:szCs w:val="24"/>
              </w:rPr>
            </w:pPr>
            <w:bookmarkStart w:id="12" w:name="bookmark=id.3rdcrjn" w:colFirst="0" w:colLast="0"/>
            <w:bookmarkEnd w:id="12"/>
            <w:r>
              <w:rPr>
                <w:sz w:val="24"/>
                <w:szCs w:val="24"/>
              </w:rPr>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rsidR="00693FE7" w:rsidRDefault="004F3879">
            <w:pPr>
              <w:spacing w:before="240"/>
              <w:ind w:firstLine="386"/>
              <w:jc w:val="both"/>
              <w:rPr>
                <w:sz w:val="24"/>
                <w:szCs w:val="24"/>
              </w:rPr>
            </w:pPr>
            <w:r>
              <w:rPr>
                <w:sz w:val="24"/>
                <w:szCs w:val="24"/>
              </w:rPr>
              <w:t>1) укладені поза межами систем ОПООП:</w:t>
            </w:r>
          </w:p>
          <w:p w:rsidR="00693FE7" w:rsidRDefault="004F3879">
            <w:pPr>
              <w:spacing w:before="240"/>
              <w:ind w:firstLine="386"/>
              <w:jc w:val="both"/>
              <w:rPr>
                <w:sz w:val="24"/>
                <w:szCs w:val="24"/>
              </w:rPr>
            </w:pPr>
            <w:r>
              <w:rPr>
                <w:sz w:val="24"/>
                <w:szCs w:val="24"/>
              </w:rPr>
              <w:t>договори купівлі-продажу електричної енергії, виробленої однією одиницею виробництва, потужність якої дорівнює або менша 10 МВт, або одиницями виробництва сумарною потужністю, що дорівнює або менша 10 МВт, якщо власник таких одиниць виробництва є стороною такого договору купівлі-продажу;</w:t>
            </w:r>
          </w:p>
          <w:p w:rsidR="00693FE7" w:rsidRDefault="004F3879">
            <w:pPr>
              <w:spacing w:before="240"/>
              <w:ind w:firstLine="386"/>
              <w:jc w:val="both"/>
              <w:rPr>
                <w:sz w:val="24"/>
                <w:szCs w:val="24"/>
              </w:rPr>
            </w:pPr>
            <w:r>
              <w:rPr>
                <w:sz w:val="24"/>
                <w:szCs w:val="24"/>
              </w:rPr>
              <w:t>договори купівлі-продажу природного газу, видобутого (виробленого) одним газовидобувним підприємством із виробничою потужністю, що дорівнює або менша 1880 куб.м/год (20 МВт), якщо газовидобувне підприємство є стороною такого договору купівлі-продажу;</w:t>
            </w:r>
          </w:p>
          <w:p w:rsidR="00693FE7" w:rsidRDefault="004F3879">
            <w:pPr>
              <w:spacing w:before="240"/>
              <w:ind w:firstLine="386"/>
              <w:jc w:val="both"/>
              <w:rPr>
                <w:sz w:val="24"/>
                <w:szCs w:val="24"/>
              </w:rPr>
            </w:pPr>
            <w:r>
              <w:rPr>
                <w:sz w:val="24"/>
                <w:szCs w:val="24"/>
              </w:rPr>
              <w:t>договори про надання послуг балансування оператору газотранспортної системи;</w:t>
            </w:r>
          </w:p>
          <w:p w:rsidR="00693FE7" w:rsidRDefault="004F3879">
            <w:pPr>
              <w:spacing w:before="240"/>
              <w:ind w:firstLine="386"/>
              <w:jc w:val="both"/>
              <w:rPr>
                <w:sz w:val="24"/>
                <w:szCs w:val="24"/>
              </w:rPr>
            </w:pPr>
            <w:r>
              <w:rPr>
                <w:sz w:val="24"/>
                <w:szCs w:val="24"/>
              </w:rPr>
              <w:t>2) договори про надання допоміжних послуг на ринку електричної енергії;</w:t>
            </w:r>
          </w:p>
          <w:p w:rsidR="00693FE7" w:rsidRDefault="004F3879">
            <w:pPr>
              <w:spacing w:before="240"/>
              <w:ind w:firstLine="386"/>
              <w:jc w:val="both"/>
              <w:rPr>
                <w:sz w:val="24"/>
                <w:szCs w:val="24"/>
              </w:rPr>
            </w:pPr>
            <w:r>
              <w:rPr>
                <w:sz w:val="24"/>
                <w:szCs w:val="24"/>
              </w:rPr>
              <w:t>3) договори про участь у балансуючому ринку;</w:t>
            </w:r>
          </w:p>
          <w:p w:rsidR="00693FE7" w:rsidRDefault="004F3879">
            <w:pPr>
              <w:spacing w:before="240"/>
              <w:ind w:firstLine="386"/>
              <w:jc w:val="both"/>
              <w:rPr>
                <w:sz w:val="24"/>
                <w:szCs w:val="24"/>
              </w:rPr>
            </w:pPr>
            <w:r>
              <w:rPr>
                <w:sz w:val="24"/>
                <w:szCs w:val="24"/>
              </w:rPr>
              <w:t>4) договори про врегулювання небалансів електричної енергії;</w:t>
            </w:r>
          </w:p>
          <w:p w:rsidR="00693FE7" w:rsidRDefault="004F3879">
            <w:pPr>
              <w:spacing w:before="240"/>
              <w:ind w:firstLine="386"/>
              <w:jc w:val="both"/>
              <w:rPr>
                <w:sz w:val="24"/>
                <w:szCs w:val="24"/>
              </w:rPr>
            </w:pPr>
            <w:r>
              <w:rPr>
                <w:sz w:val="24"/>
                <w:szCs w:val="24"/>
              </w:rPr>
              <w:t>5)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rsidR="00693FE7" w:rsidRDefault="004F3879">
            <w:pPr>
              <w:spacing w:before="240"/>
              <w:ind w:firstLine="386"/>
              <w:jc w:val="both"/>
              <w:rPr>
                <w:sz w:val="24"/>
                <w:szCs w:val="24"/>
              </w:rPr>
            </w:pPr>
            <w:r>
              <w:rPr>
                <w:sz w:val="24"/>
                <w:szCs w:val="24"/>
              </w:rPr>
              <w:t>6) договори про надання послуги із зменшення навантаження;</w:t>
            </w:r>
          </w:p>
          <w:p w:rsidR="00693FE7" w:rsidRDefault="004F3879">
            <w:pPr>
              <w:spacing w:before="240"/>
              <w:ind w:firstLine="386"/>
              <w:jc w:val="both"/>
              <w:rPr>
                <w:sz w:val="24"/>
                <w:szCs w:val="24"/>
              </w:rPr>
            </w:pPr>
            <w:r>
              <w:rPr>
                <w:sz w:val="24"/>
                <w:szCs w:val="24"/>
              </w:rPr>
              <w:t>7) договори про надання послуг з розподілу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p>
          <w:p w:rsidR="00693FE7" w:rsidRDefault="00936CF5">
            <w:pPr>
              <w:spacing w:before="240"/>
              <w:ind w:firstLine="386"/>
              <w:jc w:val="both"/>
              <w:rPr>
                <w:b/>
                <w:sz w:val="24"/>
                <w:szCs w:val="24"/>
              </w:rPr>
            </w:pPr>
            <w:sdt>
              <w:sdtPr>
                <w:tag w:val="goog_rdk_58"/>
                <w:id w:val="515352401"/>
              </w:sdtPr>
              <w:sdtEndPr/>
              <w:sdtContent/>
            </w:sdt>
            <w:r w:rsidR="004F3879">
              <w:rPr>
                <w:b/>
                <w:sz w:val="24"/>
                <w:szCs w:val="24"/>
              </w:rPr>
              <w:t>8) договори про купівлю-продаж електричної енергії за «зеленим» тарифом;</w:t>
            </w:r>
          </w:p>
          <w:p w:rsidR="00693FE7" w:rsidRDefault="004F3879">
            <w:pPr>
              <w:spacing w:before="240"/>
              <w:ind w:firstLine="386"/>
              <w:jc w:val="both"/>
              <w:rPr>
                <w:b/>
                <w:sz w:val="24"/>
                <w:szCs w:val="24"/>
              </w:rPr>
            </w:pPr>
            <w:r>
              <w:rPr>
                <w:b/>
                <w:sz w:val="24"/>
                <w:szCs w:val="24"/>
              </w:rPr>
              <w:t>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rsidR="00693FE7" w:rsidRDefault="004F3879">
            <w:pPr>
              <w:spacing w:before="240"/>
              <w:ind w:firstLine="386"/>
              <w:jc w:val="both"/>
              <w:rPr>
                <w:sz w:val="24"/>
                <w:szCs w:val="24"/>
              </w:rPr>
            </w:pPr>
            <w:r>
              <w:rPr>
                <w:sz w:val="24"/>
                <w:szCs w:val="24"/>
              </w:rPr>
              <w:t>Запит НКРЕКП повинен бути обґрунтованим та містити строки, порядок та форму надання інформації.</w:t>
            </w: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tc>
        <w:tc>
          <w:tcPr>
            <w:tcW w:w="8070" w:type="dxa"/>
          </w:tcPr>
          <w:p w:rsidR="00693FE7" w:rsidRDefault="004F3879">
            <w:pPr>
              <w:pBdr>
                <w:top w:val="nil"/>
                <w:left w:val="nil"/>
                <w:bottom w:val="nil"/>
                <w:right w:val="nil"/>
                <w:between w:val="nil"/>
              </w:pBdr>
              <w:spacing w:before="240" w:after="280"/>
              <w:ind w:firstLine="384"/>
              <w:jc w:val="center"/>
              <w:rPr>
                <w:b/>
                <w:sz w:val="24"/>
                <w:szCs w:val="24"/>
              </w:rPr>
            </w:pPr>
            <w:r>
              <w:rPr>
                <w:b/>
                <w:sz w:val="24"/>
                <w:szCs w:val="24"/>
              </w:rPr>
              <w:t>ТОВ ГК «Нафтогаз України»</w:t>
            </w:r>
          </w:p>
          <w:p w:rsidR="00693FE7" w:rsidRDefault="004F3879">
            <w:pPr>
              <w:pBdr>
                <w:top w:val="nil"/>
                <w:left w:val="nil"/>
                <w:bottom w:val="nil"/>
                <w:right w:val="nil"/>
                <w:between w:val="nil"/>
              </w:pBdr>
              <w:tabs>
                <w:tab w:val="left" w:pos="993"/>
                <w:tab w:val="left" w:pos="1276"/>
              </w:tabs>
              <w:spacing w:line="259" w:lineRule="auto"/>
              <w:ind w:firstLine="309"/>
              <w:jc w:val="both"/>
              <w:rPr>
                <w:color w:val="000000"/>
                <w:sz w:val="24"/>
                <w:szCs w:val="24"/>
              </w:rPr>
            </w:pPr>
            <w:r>
              <w:rPr>
                <w:color w:val="000000"/>
                <w:sz w:val="24"/>
                <w:szCs w:val="24"/>
              </w:rPr>
              <w:t>2) пункт 2.3 після абзацу одинадцятого доповнити трьома новими абзацами дванадцятим, тринадцятим та чотирнадцятим такого змісту:</w:t>
            </w:r>
          </w:p>
          <w:p w:rsidR="00693FE7" w:rsidRDefault="004F3879">
            <w:pPr>
              <w:pBdr>
                <w:top w:val="nil"/>
                <w:left w:val="nil"/>
                <w:bottom w:val="nil"/>
                <w:right w:val="nil"/>
                <w:between w:val="nil"/>
              </w:pBdr>
              <w:tabs>
                <w:tab w:val="left" w:pos="993"/>
                <w:tab w:val="left" w:pos="1276"/>
              </w:tabs>
              <w:spacing w:line="259" w:lineRule="auto"/>
              <w:ind w:firstLine="309"/>
              <w:jc w:val="both"/>
              <w:rPr>
                <w:color w:val="000000"/>
                <w:sz w:val="24"/>
                <w:szCs w:val="24"/>
              </w:rPr>
            </w:pPr>
            <w:r>
              <w:rPr>
                <w:color w:val="000000"/>
                <w:sz w:val="24"/>
                <w:szCs w:val="24"/>
              </w:rPr>
              <w:t>«8) договори про купівлю-продаж електричної енергії за «зеленим» тарифом;</w:t>
            </w:r>
          </w:p>
          <w:p w:rsidR="00693FE7" w:rsidRDefault="004F3879">
            <w:pPr>
              <w:pBdr>
                <w:top w:val="nil"/>
                <w:left w:val="nil"/>
                <w:bottom w:val="nil"/>
                <w:right w:val="nil"/>
                <w:between w:val="nil"/>
              </w:pBdr>
              <w:tabs>
                <w:tab w:val="left" w:pos="993"/>
                <w:tab w:val="left" w:pos="1276"/>
              </w:tabs>
              <w:spacing w:line="259" w:lineRule="auto"/>
              <w:ind w:firstLine="309"/>
              <w:jc w:val="both"/>
              <w:rPr>
                <w:color w:val="000000"/>
                <w:sz w:val="24"/>
                <w:szCs w:val="24"/>
              </w:rPr>
            </w:pPr>
            <w:r>
              <w:rPr>
                <w:color w:val="000000"/>
                <w:sz w:val="24"/>
                <w:szCs w:val="24"/>
              </w:rPr>
              <w:t>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rsidR="00693FE7" w:rsidRDefault="00936CF5">
            <w:pPr>
              <w:pBdr>
                <w:top w:val="nil"/>
                <w:left w:val="nil"/>
                <w:bottom w:val="nil"/>
                <w:right w:val="nil"/>
                <w:between w:val="nil"/>
              </w:pBdr>
              <w:tabs>
                <w:tab w:val="left" w:pos="993"/>
                <w:tab w:val="left" w:pos="1276"/>
              </w:tabs>
              <w:spacing w:after="160" w:line="259" w:lineRule="auto"/>
              <w:ind w:firstLine="309"/>
              <w:jc w:val="both"/>
              <w:rPr>
                <w:color w:val="000000"/>
                <w:sz w:val="24"/>
                <w:szCs w:val="24"/>
              </w:rPr>
            </w:pPr>
            <w:sdt>
              <w:sdtPr>
                <w:tag w:val="goog_rdk_59"/>
                <w:id w:val="1411733879"/>
              </w:sdtPr>
              <w:sdtEndPr/>
              <w:sdtContent/>
            </w:sdt>
            <w:r w:rsidR="004F3879">
              <w:rPr>
                <w:b/>
                <w:color w:val="000000"/>
                <w:sz w:val="24"/>
                <w:szCs w:val="24"/>
              </w:rPr>
              <w:t>10) договори постачання, укладені постачальником «останньої надії»</w:t>
            </w:r>
            <w:r w:rsidR="004F3879">
              <w:rPr>
                <w:color w:val="000000"/>
                <w:sz w:val="24"/>
                <w:szCs w:val="24"/>
              </w:rPr>
              <w:t>.</w:t>
            </w:r>
          </w:p>
          <w:p w:rsidR="00693FE7" w:rsidRDefault="004F3879">
            <w:pPr>
              <w:pBdr>
                <w:top w:val="nil"/>
                <w:left w:val="nil"/>
                <w:bottom w:val="nil"/>
                <w:right w:val="nil"/>
                <w:between w:val="nil"/>
              </w:pBdr>
              <w:spacing w:before="240" w:after="280"/>
              <w:ind w:firstLine="384"/>
              <w:jc w:val="both"/>
              <w:rPr>
                <w:sz w:val="24"/>
                <w:szCs w:val="24"/>
              </w:rPr>
            </w:pPr>
            <w:r>
              <w:rPr>
                <w:sz w:val="24"/>
                <w:szCs w:val="24"/>
              </w:rPr>
              <w:t xml:space="preserve">У зв’язку з цим абзац дванадцятий вважати абзацом </w:t>
            </w:r>
            <w:r>
              <w:rPr>
                <w:b/>
                <w:sz w:val="24"/>
                <w:szCs w:val="24"/>
              </w:rPr>
              <w:t>п’ятнадцятим</w:t>
            </w:r>
            <w:r>
              <w:rPr>
                <w:sz w:val="24"/>
                <w:szCs w:val="24"/>
              </w:rPr>
              <w:t>;</w:t>
            </w:r>
          </w:p>
          <w:p w:rsidR="00693FE7" w:rsidRDefault="004F3879">
            <w:pPr>
              <w:pBdr>
                <w:top w:val="nil"/>
                <w:left w:val="nil"/>
                <w:bottom w:val="nil"/>
                <w:right w:val="nil"/>
                <w:between w:val="nil"/>
              </w:pBdr>
              <w:ind w:firstLine="384"/>
              <w:jc w:val="both"/>
              <w:rPr>
                <w:i/>
                <w:sz w:val="24"/>
                <w:szCs w:val="24"/>
              </w:rPr>
            </w:pPr>
            <w:r>
              <w:rPr>
                <w:i/>
                <w:sz w:val="24"/>
                <w:szCs w:val="24"/>
              </w:rPr>
              <w:t xml:space="preserve">Відповідно до частини першої статті 15 Закону України «Про ринок природного газу» (далі – Закон) у разі якщо постачальника ліквідовано, визнано банкрутом, його ліцензію на провадження діяльності з постачання природного газу анульовано або її дію зупинено, а також в інших випадках, передбачених правилами для постачальника «останньої надії», постачання природного газу споживачу здійснюється у порядку, визначеному правилами для постачальника «останньої надії», та на умовах типового договору постачання постачальником «останньої надії», що затверджується Регулятором. </w:t>
            </w:r>
          </w:p>
          <w:p w:rsidR="00693FE7" w:rsidRDefault="004F3879">
            <w:pPr>
              <w:pBdr>
                <w:top w:val="nil"/>
                <w:left w:val="nil"/>
                <w:bottom w:val="nil"/>
                <w:right w:val="nil"/>
                <w:between w:val="nil"/>
              </w:pBdr>
              <w:ind w:firstLine="384"/>
              <w:jc w:val="both"/>
              <w:rPr>
                <w:i/>
                <w:sz w:val="24"/>
                <w:szCs w:val="24"/>
              </w:rPr>
            </w:pPr>
            <w:r>
              <w:rPr>
                <w:i/>
                <w:sz w:val="24"/>
                <w:szCs w:val="24"/>
              </w:rPr>
              <w:t xml:space="preserve">Зазначене знаходить своє відображення у розділі VI Правил постачання природного газу, затверджених постановою НКРЕКП від 30.09.2015 № 2496 (далі – Правила), згідно з яким  постачальник «останньої надії» здійснює постачання природного газу споживачам на умовах договору постачання природного газу, який укладається з урахуванням вимог цього розділу та має відповідати Типовому договору постачання природного газу постачальником «останньої надії», затвердженому постановою НКРЕКП від 30 вересня 2015 року № 2501, який є публічним, а його умови – однаковими для всіх споживачів. Договір постачання між постачальником «останньої надії» і споживачем вважається укладеним з дня, визначеного на інформаційній платформі оператора газотранспортної системи днем початку постачання природного газу споживачу в Реєстрі споживачів постачальника «останньої надії» відповідно до Кодексу газотранспортної системи. Максимальна тривалість постачання природного газу постачальником «останньої надії» не може перевищувати шістдесят днів та в будь-якому випадку не має тривати довше ніж до кінця календарного місяця, наступного за тим місяцем, у якому почалося фактичне постачання природного газу споживачеві постачальником «останньої надії». Постачальник «останньої надії» зобовʼязаний постачати природний газ споживачам за ціною, за якою він зобовʼязався постачати природний газ споживачам відповідно до умов конкурсу на обрання постачальника «останньої надії». </w:t>
            </w:r>
          </w:p>
          <w:p w:rsidR="00693FE7" w:rsidRDefault="004F3879">
            <w:pPr>
              <w:pBdr>
                <w:top w:val="nil"/>
                <w:left w:val="nil"/>
                <w:bottom w:val="nil"/>
                <w:right w:val="nil"/>
                <w:between w:val="nil"/>
              </w:pBdr>
              <w:ind w:firstLine="384"/>
              <w:jc w:val="both"/>
              <w:rPr>
                <w:i/>
                <w:sz w:val="24"/>
                <w:szCs w:val="24"/>
              </w:rPr>
            </w:pPr>
            <w:r>
              <w:rPr>
                <w:i/>
                <w:sz w:val="24"/>
                <w:szCs w:val="24"/>
              </w:rPr>
              <w:t xml:space="preserve">Резюмуючи викладене, договір постачання природного газу постачальником «останньої надії» (далі також – ПОН) характеризується двома ключовими моментами, а саме: </w:t>
            </w:r>
          </w:p>
          <w:p w:rsidR="00693FE7" w:rsidRDefault="004F3879">
            <w:pPr>
              <w:pBdr>
                <w:top w:val="nil"/>
                <w:left w:val="nil"/>
                <w:bottom w:val="nil"/>
                <w:right w:val="nil"/>
                <w:between w:val="nil"/>
              </w:pBdr>
              <w:ind w:firstLine="384"/>
              <w:jc w:val="both"/>
              <w:rPr>
                <w:i/>
                <w:sz w:val="24"/>
                <w:szCs w:val="24"/>
              </w:rPr>
            </w:pPr>
            <w:r>
              <w:rPr>
                <w:i/>
                <w:sz w:val="24"/>
                <w:szCs w:val="24"/>
              </w:rPr>
              <w:t>-</w:t>
            </w:r>
            <w:r>
              <w:rPr>
                <w:i/>
                <w:sz w:val="24"/>
                <w:szCs w:val="24"/>
              </w:rPr>
              <w:tab/>
              <w:t xml:space="preserve">публічністю (доступністю), загальновідомістю та однаковістю його умов; </w:t>
            </w:r>
          </w:p>
          <w:p w:rsidR="00693FE7" w:rsidRDefault="004F3879">
            <w:pPr>
              <w:pBdr>
                <w:top w:val="nil"/>
                <w:left w:val="nil"/>
                <w:bottom w:val="nil"/>
                <w:right w:val="nil"/>
                <w:between w:val="nil"/>
              </w:pBdr>
              <w:ind w:firstLine="384"/>
              <w:jc w:val="both"/>
              <w:rPr>
                <w:i/>
                <w:sz w:val="24"/>
                <w:szCs w:val="24"/>
              </w:rPr>
            </w:pPr>
            <w:r>
              <w:rPr>
                <w:i/>
                <w:sz w:val="24"/>
                <w:szCs w:val="24"/>
              </w:rPr>
              <w:t>-</w:t>
            </w:r>
            <w:r>
              <w:rPr>
                <w:i/>
                <w:sz w:val="24"/>
                <w:szCs w:val="24"/>
              </w:rPr>
              <w:tab/>
              <w:t xml:space="preserve">відсутністю можливості постачальника «останньої надії» впливати на процес включення споживачів до свого реєстру ПОН на інформаційній платформі Оператора ГТС. </w:t>
            </w:r>
          </w:p>
          <w:p w:rsidR="00693FE7" w:rsidRDefault="004F3879">
            <w:pPr>
              <w:pBdr>
                <w:top w:val="nil"/>
                <w:left w:val="nil"/>
                <w:bottom w:val="nil"/>
                <w:right w:val="nil"/>
                <w:between w:val="nil"/>
              </w:pBdr>
              <w:ind w:firstLine="384"/>
              <w:jc w:val="both"/>
              <w:rPr>
                <w:i/>
                <w:sz w:val="24"/>
                <w:szCs w:val="24"/>
              </w:rPr>
            </w:pPr>
            <w:r>
              <w:rPr>
                <w:i/>
                <w:sz w:val="24"/>
                <w:szCs w:val="24"/>
              </w:rPr>
              <w:t xml:space="preserve">Відповідно до абзацу 19 пункту 2 глави 5 розділу IV Кодексу газотранспортної системи, затвердженого постановою НКРЕКП від 30.09.2015 № 2493, оператори газорозподільних систем, оператор газотранспортної системи (щодо прямих споживачів) протягом трьох діб зобовʼязані надати постачальнику «останньої надії» через інформаційну платформу інформацію щодо споживачів, які були зареєстровані в Реєстрі споживачів постачальника «останньої надії», за формою оператора газотранспортної системи, погодженої Регулятором. Інформація скріплюється електронний підписом уповноваженої особи оператора газорозподільної системи/оператора газотранспортної системи (щодо прямих споживачів) та повинна містити: </w:t>
            </w:r>
          </w:p>
          <w:p w:rsidR="00693FE7" w:rsidRDefault="004F3879">
            <w:pPr>
              <w:pBdr>
                <w:top w:val="nil"/>
                <w:left w:val="nil"/>
                <w:bottom w:val="nil"/>
                <w:right w:val="nil"/>
                <w:between w:val="nil"/>
              </w:pBdr>
              <w:ind w:firstLine="384"/>
              <w:jc w:val="both"/>
              <w:rPr>
                <w:i/>
                <w:sz w:val="24"/>
                <w:szCs w:val="24"/>
              </w:rPr>
            </w:pPr>
            <w:r>
              <w:rPr>
                <w:i/>
                <w:sz w:val="24"/>
                <w:szCs w:val="24"/>
              </w:rPr>
              <w:t>-</w:t>
            </w:r>
            <w:r>
              <w:rPr>
                <w:i/>
                <w:sz w:val="24"/>
                <w:szCs w:val="24"/>
              </w:rPr>
              <w:tab/>
              <w:t>ЕІС-код споживача або ЕІС-код точки комерційного обліку споживача;</w:t>
            </w:r>
          </w:p>
          <w:p w:rsidR="00693FE7" w:rsidRDefault="004F3879">
            <w:pPr>
              <w:pBdr>
                <w:top w:val="nil"/>
                <w:left w:val="nil"/>
                <w:bottom w:val="nil"/>
                <w:right w:val="nil"/>
                <w:between w:val="nil"/>
              </w:pBdr>
              <w:ind w:firstLine="384"/>
              <w:jc w:val="both"/>
              <w:rPr>
                <w:i/>
                <w:sz w:val="24"/>
                <w:szCs w:val="24"/>
              </w:rPr>
            </w:pPr>
            <w:r>
              <w:rPr>
                <w:i/>
                <w:sz w:val="24"/>
                <w:szCs w:val="24"/>
              </w:rPr>
              <w:t>-</w:t>
            </w:r>
            <w:r>
              <w:rPr>
                <w:i/>
                <w:sz w:val="24"/>
                <w:szCs w:val="24"/>
              </w:rPr>
              <w:tab/>
              <w:t>прізвище, імʼя, по батькові (для побутових споживачів);</w:t>
            </w:r>
          </w:p>
          <w:p w:rsidR="00693FE7" w:rsidRDefault="004F3879">
            <w:pPr>
              <w:pBdr>
                <w:top w:val="nil"/>
                <w:left w:val="nil"/>
                <w:bottom w:val="nil"/>
                <w:right w:val="nil"/>
                <w:between w:val="nil"/>
              </w:pBdr>
              <w:ind w:firstLine="384"/>
              <w:jc w:val="both"/>
              <w:rPr>
                <w:i/>
                <w:sz w:val="24"/>
                <w:szCs w:val="24"/>
              </w:rPr>
            </w:pPr>
            <w:r>
              <w:rPr>
                <w:i/>
                <w:sz w:val="24"/>
                <w:szCs w:val="24"/>
              </w:rPr>
              <w:t>-</w:t>
            </w:r>
            <w:r>
              <w:rPr>
                <w:i/>
                <w:sz w:val="24"/>
                <w:szCs w:val="24"/>
              </w:rPr>
              <w:tab/>
              <w:t>назву та ЄДРПОУ (для споживачів, що не є побутовими);</w:t>
            </w:r>
          </w:p>
          <w:p w:rsidR="00693FE7" w:rsidRDefault="004F3879">
            <w:pPr>
              <w:pBdr>
                <w:top w:val="nil"/>
                <w:left w:val="nil"/>
                <w:bottom w:val="nil"/>
                <w:right w:val="nil"/>
                <w:between w:val="nil"/>
              </w:pBdr>
              <w:ind w:firstLine="384"/>
              <w:jc w:val="both"/>
              <w:rPr>
                <w:i/>
                <w:sz w:val="24"/>
                <w:szCs w:val="24"/>
              </w:rPr>
            </w:pPr>
            <w:r>
              <w:rPr>
                <w:i/>
                <w:sz w:val="24"/>
                <w:szCs w:val="24"/>
              </w:rPr>
              <w:t>-</w:t>
            </w:r>
            <w:r>
              <w:rPr>
                <w:i/>
                <w:sz w:val="24"/>
                <w:szCs w:val="24"/>
              </w:rPr>
              <w:tab/>
              <w:t xml:space="preserve">поштову адресу обʼєкта споживача. </w:t>
            </w:r>
          </w:p>
          <w:p w:rsidR="00693FE7" w:rsidRDefault="004F3879">
            <w:pPr>
              <w:pBdr>
                <w:top w:val="nil"/>
                <w:left w:val="nil"/>
                <w:bottom w:val="nil"/>
                <w:right w:val="nil"/>
                <w:between w:val="nil"/>
              </w:pBdr>
              <w:ind w:firstLine="384"/>
              <w:jc w:val="both"/>
              <w:rPr>
                <w:i/>
                <w:sz w:val="24"/>
                <w:szCs w:val="24"/>
              </w:rPr>
            </w:pPr>
            <w:r>
              <w:rPr>
                <w:i/>
                <w:sz w:val="24"/>
                <w:szCs w:val="24"/>
              </w:rPr>
              <w:t>Разом з тим, до переліку оптових енергетичних продуктів, щодо яких повідомляється інформація про здійснені господарсько-торговельні операції, Порядком подання інформації про здійснені господарсько-торговельні операції, повʼязані з оптовими енергетичними продуктами, затвердженим постановою НКРЕКП від 27.03.2024 № 618 (далі – Порядок), віднесено, серед іншого, договори про постачання електричної енергії 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p>
          <w:p w:rsidR="00693FE7" w:rsidRDefault="004F3879">
            <w:pPr>
              <w:pBdr>
                <w:top w:val="nil"/>
                <w:left w:val="nil"/>
                <w:bottom w:val="nil"/>
                <w:right w:val="nil"/>
                <w:between w:val="nil"/>
              </w:pBdr>
              <w:ind w:firstLine="384"/>
              <w:jc w:val="both"/>
              <w:rPr>
                <w:i/>
                <w:sz w:val="24"/>
                <w:szCs w:val="24"/>
              </w:rPr>
            </w:pPr>
            <w:r>
              <w:rPr>
                <w:i/>
                <w:sz w:val="24"/>
                <w:szCs w:val="24"/>
              </w:rPr>
              <w:t xml:space="preserve">Відповідно до пункту 6.1. Порядку інформація про здійснені учасниками оптового енергетичного ринку господарсько-торговельні операції, в тому числі виконані/акцептовані заявки (пропозиції) відповідно до оптових енергетичних продуктів, зазначених у пункті 2.2. глави 2 цього Порядку, надається у такі терміни: </w:t>
            </w:r>
          </w:p>
          <w:p w:rsidR="00693FE7" w:rsidRDefault="004F3879">
            <w:pPr>
              <w:pBdr>
                <w:top w:val="nil"/>
                <w:left w:val="nil"/>
                <w:bottom w:val="nil"/>
                <w:right w:val="nil"/>
                <w:between w:val="nil"/>
              </w:pBdr>
              <w:ind w:firstLine="384"/>
              <w:jc w:val="both"/>
              <w:rPr>
                <w:i/>
                <w:sz w:val="24"/>
                <w:szCs w:val="24"/>
              </w:rPr>
            </w:pPr>
            <w:r>
              <w:rPr>
                <w:i/>
                <w:sz w:val="24"/>
                <w:szCs w:val="24"/>
              </w:rPr>
              <w:t>1)</w:t>
            </w:r>
            <w:r>
              <w:rPr>
                <w:i/>
                <w:sz w:val="24"/>
                <w:szCs w:val="24"/>
              </w:rPr>
              <w:tab/>
              <w:t>інформація про стандартні договори – не пізніше наступного робочого дня з дня вчинення такої операції, з урахуванням особливостей, визначених цією главою;</w:t>
            </w:r>
          </w:p>
          <w:p w:rsidR="00693FE7" w:rsidRDefault="004F3879">
            <w:pPr>
              <w:pBdr>
                <w:top w:val="nil"/>
                <w:left w:val="nil"/>
                <w:bottom w:val="nil"/>
                <w:right w:val="nil"/>
                <w:between w:val="nil"/>
              </w:pBdr>
              <w:ind w:firstLine="384"/>
              <w:jc w:val="both"/>
              <w:rPr>
                <w:i/>
                <w:sz w:val="24"/>
                <w:szCs w:val="24"/>
              </w:rPr>
            </w:pPr>
            <w:r>
              <w:rPr>
                <w:i/>
                <w:sz w:val="24"/>
                <w:szCs w:val="24"/>
              </w:rPr>
              <w:t>2)</w:t>
            </w:r>
            <w:r>
              <w:rPr>
                <w:i/>
                <w:sz w:val="24"/>
                <w:szCs w:val="24"/>
              </w:rPr>
              <w:tab/>
              <w:t>інформація про нестандартні договори – не пізніше ніж через один місяць після дня вчинення такої операції.</w:t>
            </w:r>
          </w:p>
          <w:p w:rsidR="00693FE7" w:rsidRDefault="004F3879">
            <w:pPr>
              <w:ind w:firstLine="242"/>
              <w:jc w:val="both"/>
              <w:rPr>
                <w:i/>
                <w:sz w:val="24"/>
                <w:szCs w:val="24"/>
              </w:rPr>
            </w:pPr>
            <w:r>
              <w:rPr>
                <w:i/>
                <w:sz w:val="24"/>
                <w:szCs w:val="24"/>
              </w:rPr>
              <w:t xml:space="preserve">З огляду на те, що інформація щодо споживачів, включених до Реєстру споживачів ПОН, в більшості своїх випадків надходить до постачальника «останньої надії» у період, що вже слідує за днем початку постачання, визначеного на інформаційній платформі Оператора ГТС (з урахуванням того, що день початку постачання природного газу, визначеного на інформаційній платформі Оператора ГТС, = (дорівнює) дню укладення договору), постачальник «останньої надії», як учасник оптового енергетичного ринку, за замовчуванням не може виконати зобовʼязання щодо інформування НКРЕКП у встановлений строк – не пізніше наступного робочого дня з дня вчинення такої операції, у разі якщо такий договір, укладений ним як ПОН, є стандартним договором в розумінні Порядку. Разом з тим, інформація про споживачів, включених до Реєстру споживачів ПОН, яка передається операторами газорозподільних систем/оператором газотранспортної системи (щодо прямих споживачів) у складі Форми 10 «Інформація щодо споживачів, які були зареєстровані в Реєстрі споживачів постачальника «останньої надії», погодженої Регулятором листом від 30.09.2020 № 10261/16.3.2/7-20, не містить у своєму переліку інформації щодо сумарної номінальної потужності споживання установок споживача, що, в свою чергу, викликає у постачальника «останньої надії» необхідність в уточненні такої інформації в індивідуальному порядку щодо кожного споживача, включеного до його Реєстру споживачів ПОН, окремо. Відповідно, на практиці процес отримання такої інформації цілком ймовірно може перевищувати строк, відведений для надання інформації НКРЕКП про нестандартні договори. </w:t>
            </w:r>
          </w:p>
          <w:p w:rsidR="00693FE7" w:rsidRDefault="004F3879">
            <w:pPr>
              <w:ind w:firstLine="242"/>
              <w:jc w:val="both"/>
              <w:rPr>
                <w:b/>
                <w:sz w:val="24"/>
                <w:szCs w:val="24"/>
              </w:rPr>
            </w:pPr>
            <w:r>
              <w:rPr>
                <w:i/>
                <w:sz w:val="24"/>
                <w:szCs w:val="24"/>
              </w:rPr>
              <w:t>Таким чином, з огляду на всю проблематику, повʼязану зі здійсненням постачання природного газу споживачам як постачальником «останньої надії», описану за текстом вище, враховуючи масовий характер включення та виключення споживачів, обмежений строк їх перебування у Реєстрі споживачів ПОН та публічність (доступність) умов постачання, пропонуємо віднести договори постачання, укладені постачальником «останньої надії», до інформації про здійснені господарсько-торговельні операції, пов’язані з оптовими енергетичними продуктами, яка повідомляється за запитом НКРЕКП.</w:t>
            </w:r>
          </w:p>
        </w:tc>
        <w:tc>
          <w:tcPr>
            <w:tcW w:w="3135" w:type="dxa"/>
          </w:tcPr>
          <w:p w:rsidR="00693FE7" w:rsidRDefault="00936CF5">
            <w:pPr>
              <w:spacing w:before="240"/>
              <w:jc w:val="both"/>
              <w:rPr>
                <w:sz w:val="24"/>
                <w:szCs w:val="24"/>
              </w:rPr>
            </w:pPr>
            <w:sdt>
              <w:sdtPr>
                <w:tag w:val="goog_rdk_60"/>
                <w:id w:val="-26255250"/>
              </w:sdtPr>
              <w:sdtEndPr/>
              <w:sdtContent/>
            </w:sdt>
            <w:r w:rsidR="004F3879">
              <w:rPr>
                <w:sz w:val="24"/>
                <w:szCs w:val="24"/>
              </w:rPr>
              <w:t xml:space="preserve">Пропозиція потребує обговорення. </w:t>
            </w:r>
          </w:p>
          <w:p w:rsidR="00693FE7" w:rsidRDefault="00693FE7">
            <w:pPr>
              <w:spacing w:before="240"/>
              <w:jc w:val="both"/>
              <w:rPr>
                <w:color w:val="4A86E8"/>
                <w:sz w:val="24"/>
                <w:szCs w:val="24"/>
              </w:rPr>
            </w:pPr>
          </w:p>
        </w:tc>
      </w:tr>
      <w:tr w:rsidR="00693FE7">
        <w:trPr>
          <w:trHeight w:val="839"/>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before="240"/>
              <w:ind w:firstLine="386"/>
              <w:jc w:val="center"/>
              <w:rPr>
                <w:b/>
                <w:sz w:val="24"/>
                <w:szCs w:val="24"/>
              </w:rPr>
            </w:pPr>
            <w:r>
              <w:rPr>
                <w:b/>
                <w:sz w:val="24"/>
                <w:szCs w:val="24"/>
              </w:rPr>
              <w:t>Олег БАКУЛІН</w:t>
            </w:r>
          </w:p>
          <w:p w:rsidR="00693FE7" w:rsidRDefault="00936CF5">
            <w:pPr>
              <w:spacing w:before="240"/>
              <w:ind w:firstLine="386"/>
              <w:jc w:val="both"/>
              <w:rPr>
                <w:b/>
                <w:i/>
                <w:sz w:val="24"/>
                <w:szCs w:val="24"/>
                <w:u w:val="single"/>
              </w:rPr>
            </w:pPr>
            <w:sdt>
              <w:sdtPr>
                <w:tag w:val="goog_rdk_61"/>
                <w:id w:val="1812679837"/>
              </w:sdtPr>
              <w:sdtEndPr/>
              <w:sdtContent/>
            </w:sdt>
            <w:sdt>
              <w:sdtPr>
                <w:tag w:val="goog_rdk_62"/>
                <w:id w:val="1902401172"/>
              </w:sdtPr>
              <w:sdtEndPr/>
              <w:sdtContent/>
            </w:sdt>
            <w:r w:rsidR="004F3879">
              <w:rPr>
                <w:b/>
                <w:i/>
                <w:sz w:val="24"/>
                <w:szCs w:val="24"/>
                <w:u w:val="single"/>
              </w:rPr>
              <w:t xml:space="preserve">8) Не приймати </w:t>
            </w:r>
          </w:p>
          <w:p w:rsidR="00693FE7" w:rsidRDefault="004F3879">
            <w:pPr>
              <w:spacing w:before="240"/>
              <w:ind w:firstLine="386"/>
              <w:jc w:val="both"/>
              <w:rPr>
                <w:b/>
                <w:i/>
                <w:sz w:val="24"/>
                <w:szCs w:val="24"/>
                <w:u w:val="single"/>
              </w:rPr>
            </w:pPr>
            <w:r>
              <w:rPr>
                <w:b/>
                <w:i/>
                <w:sz w:val="24"/>
                <w:szCs w:val="24"/>
                <w:u w:val="single"/>
              </w:rPr>
              <w:t>9) Не приймати.</w:t>
            </w:r>
          </w:p>
          <w:p w:rsidR="00693FE7" w:rsidRDefault="00693FE7">
            <w:pPr>
              <w:ind w:firstLine="386"/>
              <w:jc w:val="both"/>
              <w:rPr>
                <w:b/>
                <w:i/>
                <w:sz w:val="24"/>
                <w:szCs w:val="24"/>
                <w:u w:val="single"/>
              </w:rPr>
            </w:pPr>
          </w:p>
          <w:p w:rsidR="00693FE7" w:rsidRDefault="004F3879">
            <w:pPr>
              <w:pBdr>
                <w:top w:val="nil"/>
                <w:left w:val="nil"/>
                <w:bottom w:val="nil"/>
                <w:right w:val="nil"/>
                <w:between w:val="nil"/>
              </w:pBdr>
              <w:rPr>
                <w:i/>
                <w:color w:val="000000"/>
                <w:sz w:val="24"/>
                <w:szCs w:val="24"/>
              </w:rPr>
            </w:pPr>
            <w:r>
              <w:rPr>
                <w:i/>
                <w:color w:val="000000"/>
                <w:sz w:val="24"/>
                <w:szCs w:val="24"/>
              </w:rPr>
              <w:t xml:space="preserve">Законом України «Про внесення змін до деяких законів України щодо запобігання зловживанням на оптових енергетичних ринках» від 10 червня 2023 року № 3141-IX Закону України «Про </w:t>
            </w:r>
            <w:r>
              <w:rPr>
                <w:i/>
                <w:color w:val="000000"/>
                <w:sz w:val="24"/>
                <w:szCs w:val="24"/>
                <w:highlight w:val="white"/>
              </w:rPr>
              <w:t xml:space="preserve">Національну комісію, що здійснює державне регулювання у сферах енергетики та комунальних послуг» доповнено </w:t>
            </w:r>
            <w:r>
              <w:rPr>
                <w:i/>
                <w:color w:val="000000"/>
                <w:sz w:val="24"/>
                <w:szCs w:val="24"/>
              </w:rPr>
              <w:t>статтею 2-1.</w:t>
            </w:r>
          </w:p>
          <w:p w:rsidR="00693FE7" w:rsidRDefault="00693FE7">
            <w:pPr>
              <w:pBdr>
                <w:top w:val="nil"/>
                <w:left w:val="nil"/>
                <w:bottom w:val="nil"/>
                <w:right w:val="nil"/>
                <w:between w:val="nil"/>
              </w:pBdr>
              <w:rPr>
                <w:i/>
                <w:color w:val="000000"/>
                <w:sz w:val="24"/>
                <w:szCs w:val="24"/>
              </w:rPr>
            </w:pPr>
          </w:p>
          <w:p w:rsidR="00693FE7" w:rsidRDefault="004F3879">
            <w:pPr>
              <w:pBdr>
                <w:top w:val="nil"/>
                <w:left w:val="nil"/>
                <w:bottom w:val="nil"/>
                <w:right w:val="nil"/>
                <w:between w:val="nil"/>
              </w:pBdr>
              <w:ind w:firstLine="708"/>
              <w:rPr>
                <w:i/>
                <w:color w:val="000000"/>
                <w:sz w:val="24"/>
                <w:szCs w:val="24"/>
              </w:rPr>
            </w:pPr>
            <w:r>
              <w:rPr>
                <w:i/>
                <w:color w:val="000000"/>
                <w:sz w:val="24"/>
                <w:szCs w:val="24"/>
              </w:rPr>
              <w:t>Відповідно до пункту 5 частини 1 цієї статті  Закону оптові енергетичні продукти - договори (угоди) незалежно від місця та часу їх укладення, зокрема договори – купівлі продажу..</w:t>
            </w:r>
          </w:p>
          <w:p w:rsidR="00693FE7" w:rsidRDefault="00693FE7">
            <w:pPr>
              <w:pBdr>
                <w:top w:val="nil"/>
                <w:left w:val="nil"/>
                <w:bottom w:val="nil"/>
                <w:right w:val="nil"/>
                <w:between w:val="nil"/>
              </w:pBdr>
              <w:ind w:firstLine="708"/>
              <w:rPr>
                <w:i/>
                <w:color w:val="000000"/>
                <w:sz w:val="24"/>
                <w:szCs w:val="24"/>
              </w:rPr>
            </w:pPr>
          </w:p>
          <w:p w:rsidR="00693FE7" w:rsidRDefault="004F3879">
            <w:pPr>
              <w:pBdr>
                <w:top w:val="nil"/>
                <w:left w:val="nil"/>
                <w:bottom w:val="nil"/>
                <w:right w:val="nil"/>
                <w:between w:val="nil"/>
              </w:pBdr>
              <w:rPr>
                <w:i/>
                <w:color w:val="000000"/>
                <w:sz w:val="24"/>
                <w:szCs w:val="24"/>
              </w:rPr>
            </w:pPr>
            <w:r>
              <w:rPr>
                <w:i/>
                <w:color w:val="000000"/>
                <w:sz w:val="24"/>
                <w:szCs w:val="24"/>
              </w:rPr>
              <w:t xml:space="preserve">     Стаття 655 ЦК України містить загальне визначення договору купівлі-продажу.</w:t>
            </w:r>
          </w:p>
          <w:p w:rsidR="00693FE7" w:rsidRDefault="004F3879">
            <w:pPr>
              <w:pBdr>
                <w:top w:val="nil"/>
                <w:left w:val="nil"/>
                <w:bottom w:val="nil"/>
                <w:right w:val="nil"/>
                <w:between w:val="nil"/>
              </w:pBdr>
              <w:rPr>
                <w:i/>
                <w:color w:val="000000"/>
                <w:sz w:val="24"/>
                <w:szCs w:val="24"/>
              </w:rPr>
            </w:pPr>
            <w:bookmarkStart w:id="13" w:name="bookmark=id.3hv69ve" w:colFirst="0" w:colLast="0"/>
            <w:bookmarkEnd w:id="13"/>
            <w:r>
              <w:rPr>
                <w:i/>
                <w:color w:val="000000"/>
                <w:sz w:val="24"/>
                <w:szCs w:val="24"/>
              </w:rPr>
              <w:t xml:space="preserve">      Так, за договором купівлі-продажу одна сторона (продавець) передає або зобов'язується передати майно (товар) у власність другій стороні (покупцеві), а покупець приймає або зобов'язується прийняти майно (товар) і сплатити за нього певну грошову суму.</w:t>
            </w:r>
          </w:p>
          <w:p w:rsidR="00693FE7" w:rsidRDefault="004F3879">
            <w:pPr>
              <w:pBdr>
                <w:top w:val="nil"/>
                <w:left w:val="nil"/>
                <w:bottom w:val="nil"/>
                <w:right w:val="nil"/>
                <w:between w:val="nil"/>
              </w:pBdr>
              <w:rPr>
                <w:b/>
                <w:color w:val="000000"/>
                <w:sz w:val="24"/>
                <w:szCs w:val="24"/>
              </w:rPr>
            </w:pPr>
            <w:r>
              <w:rPr>
                <w:b/>
                <w:i/>
                <w:color w:val="000000"/>
                <w:sz w:val="24"/>
                <w:szCs w:val="24"/>
              </w:rPr>
              <w:t xml:space="preserve">         Тому, договори про купівлю-продаж електричної енергії за «зеленим» тарифом та  договори купівлі-продажу,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 охоплюється загальним визначенням договору-купівлі продажу як оптовий енергетичний продукт.</w:t>
            </w:r>
          </w:p>
        </w:tc>
        <w:tc>
          <w:tcPr>
            <w:tcW w:w="3135" w:type="dxa"/>
          </w:tcPr>
          <w:p w:rsidR="00693FE7" w:rsidRDefault="008D269A" w:rsidP="008D269A">
            <w:pPr>
              <w:spacing w:before="240"/>
              <w:jc w:val="both"/>
              <w:rPr>
                <w:sz w:val="24"/>
                <w:szCs w:val="24"/>
              </w:rPr>
            </w:pPr>
            <w:r>
              <w:rPr>
                <w:sz w:val="24"/>
                <w:szCs w:val="24"/>
              </w:rPr>
              <w:t>Пропозиція потребує обговорення.</w:t>
            </w:r>
          </w:p>
        </w:tc>
      </w:tr>
      <w:tr w:rsidR="00693FE7">
        <w:trPr>
          <w:trHeight w:val="839"/>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before="240"/>
              <w:ind w:firstLine="386"/>
              <w:jc w:val="center"/>
              <w:rPr>
                <w:b/>
                <w:sz w:val="24"/>
                <w:szCs w:val="24"/>
              </w:rPr>
            </w:pPr>
            <w:r>
              <w:rPr>
                <w:b/>
                <w:sz w:val="24"/>
                <w:szCs w:val="24"/>
              </w:rPr>
              <w:t>ТОВ «НОВІ ЕНЕРГЕТИЧНІ ПРОЕКТИ»</w:t>
            </w:r>
          </w:p>
          <w:p w:rsidR="00693FE7" w:rsidRDefault="00936CF5">
            <w:pPr>
              <w:spacing w:before="240"/>
              <w:ind w:firstLine="386"/>
              <w:jc w:val="both"/>
              <w:rPr>
                <w:b/>
                <w:i/>
                <w:sz w:val="24"/>
                <w:szCs w:val="24"/>
                <w:u w:val="single"/>
              </w:rPr>
            </w:pPr>
            <w:sdt>
              <w:sdtPr>
                <w:tag w:val="goog_rdk_66"/>
                <w:id w:val="-74911682"/>
              </w:sdtPr>
              <w:sdtEndPr/>
              <w:sdtContent/>
            </w:sdt>
            <w:sdt>
              <w:sdtPr>
                <w:tag w:val="goog_rdk_67"/>
                <w:id w:val="-637496939"/>
              </w:sdtPr>
              <w:sdtEndPr/>
              <w:sdtContent/>
            </w:sdt>
            <w:r w:rsidR="004F3879">
              <w:rPr>
                <w:b/>
                <w:i/>
                <w:sz w:val="24"/>
                <w:szCs w:val="24"/>
                <w:u w:val="single"/>
              </w:rPr>
              <w:t xml:space="preserve">8) Не приймати </w:t>
            </w:r>
          </w:p>
          <w:p w:rsidR="00693FE7" w:rsidRDefault="004F3879">
            <w:pPr>
              <w:spacing w:before="240"/>
              <w:ind w:firstLine="386"/>
              <w:jc w:val="both"/>
              <w:rPr>
                <w:b/>
                <w:i/>
                <w:sz w:val="24"/>
                <w:szCs w:val="24"/>
                <w:u w:val="single"/>
              </w:rPr>
            </w:pPr>
            <w:r>
              <w:rPr>
                <w:b/>
                <w:i/>
                <w:sz w:val="24"/>
                <w:szCs w:val="24"/>
                <w:u w:val="single"/>
              </w:rPr>
              <w:t>9) Не приймати.</w:t>
            </w:r>
          </w:p>
          <w:p w:rsidR="00693FE7" w:rsidRDefault="00693FE7">
            <w:pPr>
              <w:spacing w:before="240"/>
              <w:ind w:firstLine="386"/>
              <w:jc w:val="both"/>
              <w:rPr>
                <w:b/>
                <w:i/>
                <w:sz w:val="24"/>
                <w:szCs w:val="24"/>
                <w:u w:val="single"/>
              </w:rPr>
            </w:pPr>
          </w:p>
          <w:p w:rsidR="00693FE7" w:rsidRDefault="004F3879">
            <w:pPr>
              <w:pBdr>
                <w:top w:val="nil"/>
                <w:left w:val="nil"/>
                <w:bottom w:val="nil"/>
                <w:right w:val="nil"/>
                <w:between w:val="nil"/>
              </w:pBdr>
              <w:jc w:val="both"/>
              <w:rPr>
                <w:i/>
                <w:color w:val="000000"/>
                <w:sz w:val="24"/>
                <w:szCs w:val="24"/>
              </w:rPr>
            </w:pPr>
            <w:r>
              <w:rPr>
                <w:i/>
                <w:color w:val="000000"/>
                <w:sz w:val="24"/>
                <w:szCs w:val="24"/>
              </w:rPr>
              <w:t xml:space="preserve">Законом України «Про внесення змін до деяких законів України щодо запобігання зловживанням на оптових енергетичних ринках» від 10 червня 2023 року № 3141-IX Закону України «Про </w:t>
            </w:r>
            <w:r>
              <w:rPr>
                <w:i/>
                <w:color w:val="000000"/>
                <w:sz w:val="24"/>
                <w:szCs w:val="24"/>
                <w:highlight w:val="white"/>
              </w:rPr>
              <w:t xml:space="preserve">Національну комісію, що здійснює державне регулювання у сферах енергетики та комунальних послуг» доповнено </w:t>
            </w:r>
            <w:r>
              <w:rPr>
                <w:i/>
                <w:color w:val="000000"/>
                <w:sz w:val="24"/>
                <w:szCs w:val="24"/>
              </w:rPr>
              <w:t>статтею 2-1.</w:t>
            </w:r>
          </w:p>
          <w:p w:rsidR="00693FE7" w:rsidRDefault="004F3879">
            <w:pPr>
              <w:pBdr>
                <w:top w:val="nil"/>
                <w:left w:val="nil"/>
                <w:bottom w:val="nil"/>
                <w:right w:val="nil"/>
                <w:between w:val="nil"/>
              </w:pBdr>
              <w:ind w:firstLine="708"/>
              <w:jc w:val="both"/>
              <w:rPr>
                <w:i/>
                <w:color w:val="000000"/>
                <w:sz w:val="24"/>
                <w:szCs w:val="24"/>
              </w:rPr>
            </w:pPr>
            <w:r>
              <w:rPr>
                <w:i/>
                <w:color w:val="000000"/>
                <w:sz w:val="24"/>
                <w:szCs w:val="24"/>
              </w:rPr>
              <w:t>Відповідно до пункту 5 частини 1 цієї статті  Закону оптові енергетичні продукти - договори (угоди) незалежно від місця та часу їх укладення, зокрема договори – купівлі продажу..</w:t>
            </w:r>
          </w:p>
          <w:p w:rsidR="00693FE7" w:rsidRDefault="004F3879">
            <w:pPr>
              <w:pBdr>
                <w:top w:val="nil"/>
                <w:left w:val="nil"/>
                <w:bottom w:val="nil"/>
                <w:right w:val="nil"/>
                <w:between w:val="nil"/>
              </w:pBdr>
              <w:jc w:val="both"/>
              <w:rPr>
                <w:i/>
                <w:color w:val="000000"/>
                <w:sz w:val="24"/>
                <w:szCs w:val="24"/>
              </w:rPr>
            </w:pPr>
            <w:r>
              <w:rPr>
                <w:i/>
                <w:color w:val="000000"/>
                <w:sz w:val="24"/>
                <w:szCs w:val="24"/>
              </w:rPr>
              <w:t xml:space="preserve">     Стаття 655 ЦК України містить загальне визначення договору купівлі-продажу.</w:t>
            </w:r>
          </w:p>
          <w:p w:rsidR="00693FE7" w:rsidRDefault="004F3879">
            <w:pPr>
              <w:pBdr>
                <w:top w:val="nil"/>
                <w:left w:val="nil"/>
                <w:bottom w:val="nil"/>
                <w:right w:val="nil"/>
                <w:between w:val="nil"/>
              </w:pBdr>
              <w:jc w:val="both"/>
              <w:rPr>
                <w:i/>
                <w:color w:val="000000"/>
                <w:sz w:val="24"/>
                <w:szCs w:val="24"/>
              </w:rPr>
            </w:pPr>
            <w:r>
              <w:rPr>
                <w:i/>
                <w:color w:val="000000"/>
                <w:sz w:val="24"/>
                <w:szCs w:val="24"/>
              </w:rPr>
              <w:t xml:space="preserve">      Так, за договором купівлі-продажу одна сторона (продавець) передає або зобов'язується передати майно (товар) у власність другій стороні (покупцеві), а покупець приймає або зобов'язується прийняти майно (товар) і сплатити за нього певну грошову суму.</w:t>
            </w:r>
          </w:p>
          <w:p w:rsidR="00693FE7" w:rsidRDefault="004F3879">
            <w:pPr>
              <w:pBdr>
                <w:top w:val="nil"/>
                <w:left w:val="nil"/>
                <w:bottom w:val="nil"/>
                <w:right w:val="nil"/>
                <w:between w:val="nil"/>
              </w:pBdr>
              <w:jc w:val="both"/>
              <w:rPr>
                <w:b/>
                <w:color w:val="000000"/>
                <w:sz w:val="24"/>
                <w:szCs w:val="24"/>
              </w:rPr>
            </w:pPr>
            <w:r>
              <w:rPr>
                <w:b/>
                <w:i/>
                <w:color w:val="000000"/>
                <w:sz w:val="24"/>
                <w:szCs w:val="24"/>
              </w:rPr>
              <w:t xml:space="preserve">         Тому, договори про купівлю-продаж електричної енергії за «зеленим» тарифом та  договори купівлі-продажу,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 охоплюється загальним визначенням договору-купівлі продажу як оптовий енергетичний продукт.</w:t>
            </w:r>
          </w:p>
        </w:tc>
        <w:tc>
          <w:tcPr>
            <w:tcW w:w="3135" w:type="dxa"/>
            <w:tcBorders>
              <w:bottom w:val="single" w:sz="4" w:space="0" w:color="4A86E8"/>
            </w:tcBorders>
          </w:tcPr>
          <w:p w:rsidR="00693FE7" w:rsidRDefault="004F3879">
            <w:pPr>
              <w:spacing w:before="240"/>
              <w:jc w:val="both"/>
              <w:rPr>
                <w:sz w:val="24"/>
                <w:szCs w:val="24"/>
              </w:rPr>
            </w:pPr>
            <w:r>
              <w:rPr>
                <w:sz w:val="24"/>
                <w:szCs w:val="24"/>
              </w:rPr>
              <w:t>Пропозиція потребує обговорення</w:t>
            </w:r>
            <w:r w:rsidR="00683233">
              <w:rPr>
                <w:sz w:val="24"/>
                <w:szCs w:val="24"/>
              </w:rPr>
              <w:t>.</w:t>
            </w:r>
          </w:p>
        </w:tc>
      </w:tr>
      <w:tr w:rsidR="00693FE7">
        <w:trPr>
          <w:trHeight w:val="839"/>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Borders>
              <w:right w:val="single" w:sz="4" w:space="0" w:color="4A86E8"/>
            </w:tcBorders>
          </w:tcPr>
          <w:p w:rsidR="00693FE7" w:rsidRDefault="004F3879">
            <w:pPr>
              <w:spacing w:after="120"/>
              <w:jc w:val="center"/>
              <w:rPr>
                <w:b/>
                <w:sz w:val="24"/>
                <w:szCs w:val="24"/>
              </w:rPr>
            </w:pPr>
            <w:r>
              <w:rPr>
                <w:b/>
                <w:sz w:val="24"/>
                <w:szCs w:val="24"/>
              </w:rPr>
              <w:t>ТОВ «ЕРУ ТРЕЙДІНГ»</w:t>
            </w:r>
          </w:p>
          <w:p w:rsidR="00693FE7" w:rsidRDefault="004F3879">
            <w:pPr>
              <w:shd w:val="clear" w:color="auto" w:fill="FFFFFF"/>
              <w:jc w:val="both"/>
              <w:rPr>
                <w:sz w:val="24"/>
                <w:szCs w:val="24"/>
              </w:rPr>
            </w:pPr>
            <w:r>
              <w:rPr>
                <w:sz w:val="24"/>
                <w:szCs w:val="24"/>
              </w:rPr>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rsidR="00693FE7" w:rsidRDefault="00693FE7">
            <w:pPr>
              <w:shd w:val="clear" w:color="auto" w:fill="FFFFFF"/>
              <w:jc w:val="both"/>
              <w:rPr>
                <w:sz w:val="24"/>
                <w:szCs w:val="24"/>
              </w:rPr>
            </w:pPr>
          </w:p>
          <w:p w:rsidR="00693FE7" w:rsidRDefault="00936CF5">
            <w:pPr>
              <w:shd w:val="clear" w:color="auto" w:fill="FFFFFF"/>
              <w:jc w:val="both"/>
              <w:rPr>
                <w:b/>
                <w:sz w:val="24"/>
                <w:szCs w:val="24"/>
              </w:rPr>
            </w:pPr>
            <w:sdt>
              <w:sdtPr>
                <w:tag w:val="goog_rdk_69"/>
                <w:id w:val="-2134308207"/>
              </w:sdtPr>
              <w:sdtEndPr/>
              <w:sdtContent/>
            </w:sdt>
            <w:r w:rsidR="004F3879">
              <w:rPr>
                <w:b/>
                <w:sz w:val="24"/>
                <w:szCs w:val="24"/>
              </w:rPr>
              <w:t xml:space="preserve">1) внутрішньогрупові договори; </w:t>
            </w:r>
          </w:p>
          <w:p w:rsidR="00693FE7" w:rsidRDefault="004F3879">
            <w:pPr>
              <w:shd w:val="clear" w:color="auto" w:fill="FFFFFF"/>
              <w:jc w:val="both"/>
              <w:rPr>
                <w:sz w:val="24"/>
                <w:szCs w:val="24"/>
              </w:rPr>
            </w:pPr>
            <w:r>
              <w:rPr>
                <w:b/>
                <w:sz w:val="24"/>
                <w:szCs w:val="24"/>
              </w:rPr>
              <w:t>2)</w:t>
            </w:r>
            <w:r>
              <w:rPr>
                <w:sz w:val="24"/>
                <w:szCs w:val="24"/>
              </w:rPr>
              <w:t xml:space="preserve"> укладені поза межами систем ОПООП:</w:t>
            </w:r>
          </w:p>
          <w:p w:rsidR="00693FE7" w:rsidRDefault="004F3879">
            <w:pPr>
              <w:shd w:val="clear" w:color="auto" w:fill="FFFFFF"/>
              <w:jc w:val="both"/>
              <w:rPr>
                <w:sz w:val="24"/>
                <w:szCs w:val="24"/>
              </w:rPr>
            </w:pPr>
            <w:r>
              <w:rPr>
                <w:sz w:val="24"/>
                <w:szCs w:val="24"/>
              </w:rPr>
              <w:t>договори купівлі-продажу електричної енергії, виробленої однією одиницею виробництва, потужність якої дорівнює або менша 10 МВт, або одиницями виробництва сумарною потужністю, що дорівнює або менша 10 МВт, якщо власник таких одиниць виробництва є стороною такого договору купівлі-продажу;</w:t>
            </w:r>
          </w:p>
          <w:p w:rsidR="00693FE7" w:rsidRDefault="004F3879">
            <w:pPr>
              <w:shd w:val="clear" w:color="auto" w:fill="FFFFFF"/>
              <w:jc w:val="both"/>
              <w:rPr>
                <w:sz w:val="24"/>
                <w:szCs w:val="24"/>
              </w:rPr>
            </w:pPr>
            <w:r>
              <w:rPr>
                <w:sz w:val="24"/>
                <w:szCs w:val="24"/>
              </w:rPr>
              <w:t>договори купівлі-продажу природного газу, видобутого (виробленого) одним газовидобувним підприємством із виробничою потужністю, що дорівнює або менша 1880 куб. м/год (20 МВт), якщо газовидобувне підприємство є стороною такого договору купівлі-продажу;</w:t>
            </w:r>
          </w:p>
          <w:p w:rsidR="00693FE7" w:rsidRDefault="004F3879">
            <w:pPr>
              <w:shd w:val="clear" w:color="auto" w:fill="FFFFFF"/>
              <w:jc w:val="both"/>
              <w:rPr>
                <w:sz w:val="24"/>
                <w:szCs w:val="24"/>
              </w:rPr>
            </w:pPr>
            <w:r>
              <w:rPr>
                <w:sz w:val="24"/>
                <w:szCs w:val="24"/>
              </w:rPr>
              <w:t>договори про надання послуг балансування оператору газотранспортної системи;</w:t>
            </w:r>
          </w:p>
          <w:p w:rsidR="00693FE7" w:rsidRDefault="004F3879">
            <w:pPr>
              <w:shd w:val="clear" w:color="auto" w:fill="FFFFFF"/>
              <w:jc w:val="both"/>
              <w:rPr>
                <w:sz w:val="24"/>
                <w:szCs w:val="24"/>
              </w:rPr>
            </w:pPr>
            <w:r>
              <w:rPr>
                <w:b/>
                <w:sz w:val="24"/>
                <w:szCs w:val="24"/>
              </w:rPr>
              <w:t>3)</w:t>
            </w:r>
            <w:r>
              <w:rPr>
                <w:sz w:val="24"/>
                <w:szCs w:val="24"/>
              </w:rPr>
              <w:t xml:space="preserve"> договори про надання допоміжних послуг на ринку електричної енергії;</w:t>
            </w:r>
          </w:p>
          <w:p w:rsidR="00693FE7" w:rsidRDefault="004F3879">
            <w:pPr>
              <w:shd w:val="clear" w:color="auto" w:fill="FFFFFF"/>
              <w:jc w:val="both"/>
              <w:rPr>
                <w:sz w:val="24"/>
                <w:szCs w:val="24"/>
              </w:rPr>
            </w:pPr>
            <w:r>
              <w:rPr>
                <w:b/>
                <w:sz w:val="24"/>
                <w:szCs w:val="24"/>
              </w:rPr>
              <w:t>4)</w:t>
            </w:r>
            <w:r>
              <w:rPr>
                <w:sz w:val="24"/>
                <w:szCs w:val="24"/>
              </w:rPr>
              <w:t xml:space="preserve"> договори про участь у балансуючому ринку;</w:t>
            </w:r>
          </w:p>
          <w:p w:rsidR="00693FE7" w:rsidRDefault="004F3879">
            <w:pPr>
              <w:shd w:val="clear" w:color="auto" w:fill="FFFFFF"/>
              <w:jc w:val="both"/>
              <w:rPr>
                <w:sz w:val="24"/>
                <w:szCs w:val="24"/>
              </w:rPr>
            </w:pPr>
            <w:r>
              <w:rPr>
                <w:b/>
                <w:sz w:val="24"/>
                <w:szCs w:val="24"/>
              </w:rPr>
              <w:t>5)</w:t>
            </w:r>
            <w:r>
              <w:rPr>
                <w:sz w:val="24"/>
                <w:szCs w:val="24"/>
              </w:rPr>
              <w:t xml:space="preserve"> договори про врегулювання небалансів електричної енергії;</w:t>
            </w:r>
          </w:p>
          <w:p w:rsidR="00693FE7" w:rsidRDefault="004F3879">
            <w:pPr>
              <w:shd w:val="clear" w:color="auto" w:fill="FFFFFF"/>
              <w:jc w:val="both"/>
              <w:rPr>
                <w:sz w:val="24"/>
                <w:szCs w:val="24"/>
              </w:rPr>
            </w:pPr>
            <w:r>
              <w:rPr>
                <w:b/>
                <w:sz w:val="24"/>
                <w:szCs w:val="24"/>
              </w:rPr>
              <w:t>6)</w:t>
            </w:r>
            <w:r>
              <w:rPr>
                <w:sz w:val="24"/>
                <w:szCs w:val="24"/>
              </w:rPr>
              <w:t xml:space="preserve">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rsidR="00693FE7" w:rsidRDefault="004F3879">
            <w:pPr>
              <w:shd w:val="clear" w:color="auto" w:fill="FFFFFF"/>
              <w:jc w:val="both"/>
              <w:rPr>
                <w:sz w:val="24"/>
                <w:szCs w:val="24"/>
              </w:rPr>
            </w:pPr>
            <w:r>
              <w:rPr>
                <w:b/>
                <w:sz w:val="24"/>
                <w:szCs w:val="24"/>
              </w:rPr>
              <w:t>7)</w:t>
            </w:r>
            <w:r>
              <w:rPr>
                <w:sz w:val="24"/>
                <w:szCs w:val="24"/>
              </w:rPr>
              <w:t xml:space="preserve"> договори про надання послуги із зменшення навантаження;</w:t>
            </w:r>
          </w:p>
          <w:p w:rsidR="00693FE7" w:rsidRDefault="004F3879">
            <w:pPr>
              <w:shd w:val="clear" w:color="auto" w:fill="FFFFFF"/>
              <w:jc w:val="both"/>
              <w:rPr>
                <w:sz w:val="24"/>
                <w:szCs w:val="24"/>
              </w:rPr>
            </w:pPr>
            <w:r>
              <w:rPr>
                <w:b/>
                <w:sz w:val="24"/>
                <w:szCs w:val="24"/>
              </w:rPr>
              <w:t>8)</w:t>
            </w:r>
            <w:r>
              <w:rPr>
                <w:sz w:val="24"/>
                <w:szCs w:val="24"/>
              </w:rPr>
              <w:t xml:space="preserve"> договори про надання послуг з розподілу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p>
          <w:p w:rsidR="00693FE7" w:rsidRDefault="00693FE7">
            <w:pPr>
              <w:shd w:val="clear" w:color="auto" w:fill="FFFFFF"/>
              <w:jc w:val="both"/>
              <w:rPr>
                <w:sz w:val="24"/>
                <w:szCs w:val="24"/>
              </w:rPr>
            </w:pPr>
          </w:p>
          <w:p w:rsidR="00693FE7" w:rsidRDefault="004F3879">
            <w:pPr>
              <w:shd w:val="clear" w:color="auto" w:fill="FFFFFF"/>
              <w:jc w:val="both"/>
              <w:rPr>
                <w:sz w:val="24"/>
                <w:szCs w:val="24"/>
              </w:rPr>
            </w:pPr>
            <w:r>
              <w:rPr>
                <w:sz w:val="24"/>
                <w:szCs w:val="24"/>
              </w:rPr>
              <w:t>Запит НКРЕКП повинен бути обґрунтованим та містити строки, порядок та форму надання інформації.</w:t>
            </w:r>
          </w:p>
          <w:p w:rsidR="00693FE7" w:rsidRDefault="00693FE7">
            <w:pPr>
              <w:shd w:val="clear" w:color="auto" w:fill="FFFFFF"/>
              <w:jc w:val="both"/>
              <w:rPr>
                <w:sz w:val="24"/>
                <w:szCs w:val="24"/>
              </w:rPr>
            </w:pPr>
          </w:p>
          <w:p w:rsidR="00693FE7" w:rsidRDefault="00936CF5">
            <w:pPr>
              <w:jc w:val="both"/>
              <w:rPr>
                <w:b/>
                <w:color w:val="000000"/>
                <w:sz w:val="24"/>
                <w:szCs w:val="24"/>
              </w:rPr>
            </w:pPr>
            <w:sdt>
              <w:sdtPr>
                <w:tag w:val="goog_rdk_70"/>
                <w:id w:val="-1477138593"/>
              </w:sdtPr>
              <w:sdtEndPr/>
              <w:sdtContent/>
            </w:sdt>
            <w:r w:rsidR="004F3879">
              <w:rPr>
                <w:b/>
                <w:color w:val="000000"/>
                <w:sz w:val="24"/>
                <w:szCs w:val="24"/>
              </w:rPr>
              <w:t>Внутрішньогруповими вважаються договори, укладені між контрагентами, активи, зобов'язання, доходи та витрати яких на повній основі відображаються в консолідованій фінансовій звітності юридичної особи, що може здійснювати вирішальний вплив на управління або господарську діяльність учасника оптового енергетичного ринку безпосередньо або через інших осіб. До внутрішньогрупових також відносяться договори, укладені між пов’язаними/ афілійованими особами, або такими, що перебувають під спільним контролем, незалежно від їх відображення в консолідованій фінансовій звітності.</w:t>
            </w:r>
          </w:p>
          <w:p w:rsidR="00693FE7" w:rsidRDefault="00693FE7">
            <w:pPr>
              <w:shd w:val="clear" w:color="auto" w:fill="FFFFFF"/>
              <w:jc w:val="both"/>
              <w:rPr>
                <w:sz w:val="24"/>
                <w:szCs w:val="24"/>
              </w:rPr>
            </w:pPr>
          </w:p>
          <w:p w:rsidR="00693FE7" w:rsidRDefault="004F3879">
            <w:pPr>
              <w:jc w:val="both"/>
              <w:rPr>
                <w:i/>
                <w:color w:val="000000"/>
                <w:sz w:val="24"/>
                <w:szCs w:val="24"/>
              </w:rPr>
            </w:pPr>
            <w:r>
              <w:rPr>
                <w:i/>
                <w:color w:val="000000"/>
                <w:sz w:val="24"/>
                <w:szCs w:val="24"/>
              </w:rPr>
              <w:t>Регламент Європейського Парламенту та Ради (ЄС) № 1227/2011 від 25 жовтня 2011 року «Про доброчесність та прозорість на оптовому енергетичного ринку» та, зокрема, Імплементаційний Регламент Комісії (ЄС) № 1348/2014 від 17 грудня 2014 року «Про імплементацію статті 8(2) і статті 8(6) Регламенту Європейського Парламенту і Ради (ЄС) № 1227/2011 про доброчесність та прозорість на оптовому енергетичному ринку стосовно повідомлення даних» передбачають, що інформація про здійснені господарсько-торговельні операції за внутрішньогруповими договорами повідомляється Регулятору лише за його запитом. Відтак, з метою гармонізації національного законодавства з законодавством Європейського Союзу пропонуємо виключити внутрішньогрупові договори з числа господарсько-торговельних операцій</w:t>
            </w:r>
            <w:r>
              <w:rPr>
                <w:i/>
                <w:sz w:val="24"/>
                <w:szCs w:val="24"/>
              </w:rPr>
              <w:t xml:space="preserve">, щодо яких інформація в обов’язковому порядку  та на регулярній основі повідомляється НКРЕКП. </w:t>
            </w:r>
          </w:p>
          <w:p w:rsidR="00693FE7" w:rsidRDefault="004F3879">
            <w:pPr>
              <w:jc w:val="both"/>
              <w:rPr>
                <w:i/>
                <w:color w:val="000000"/>
                <w:sz w:val="24"/>
                <w:szCs w:val="24"/>
              </w:rPr>
            </w:pPr>
            <w:r>
              <w:rPr>
                <w:i/>
                <w:color w:val="000000"/>
                <w:sz w:val="24"/>
                <w:szCs w:val="24"/>
              </w:rPr>
              <w:t>Крім того, в якості обґрунтування наводимо наступні аргументи:</w:t>
            </w:r>
          </w:p>
          <w:p w:rsidR="00693FE7" w:rsidRDefault="004F3879">
            <w:pPr>
              <w:jc w:val="both"/>
              <w:rPr>
                <w:i/>
                <w:color w:val="000000"/>
                <w:sz w:val="24"/>
                <w:szCs w:val="24"/>
              </w:rPr>
            </w:pPr>
            <w:r>
              <w:rPr>
                <w:i/>
                <w:color w:val="000000"/>
                <w:sz w:val="24"/>
                <w:szCs w:val="24"/>
              </w:rPr>
              <w:t xml:space="preserve">1.  Внутрішньогрупові угоди є предметом щоквартального звітування.  </w:t>
            </w:r>
          </w:p>
          <w:p w:rsidR="00693FE7" w:rsidRDefault="004F3879">
            <w:pPr>
              <w:jc w:val="both"/>
              <w:rPr>
                <w:i/>
                <w:color w:val="000000"/>
                <w:sz w:val="24"/>
                <w:szCs w:val="24"/>
              </w:rPr>
            </w:pPr>
            <w:r>
              <w:rPr>
                <w:i/>
                <w:color w:val="000000"/>
                <w:sz w:val="24"/>
                <w:szCs w:val="24"/>
              </w:rPr>
              <w:t xml:space="preserve">2. Внутрішньогрупові транзакції не впливають на ринок та не несуть ризик для доброчесності та прозорості. </w:t>
            </w:r>
          </w:p>
          <w:p w:rsidR="00693FE7" w:rsidRDefault="004F3879">
            <w:pPr>
              <w:jc w:val="both"/>
              <w:rPr>
                <w:i/>
                <w:color w:val="000000"/>
                <w:sz w:val="24"/>
                <w:szCs w:val="24"/>
              </w:rPr>
            </w:pPr>
            <w:r>
              <w:rPr>
                <w:i/>
                <w:color w:val="000000"/>
                <w:sz w:val="24"/>
                <w:szCs w:val="24"/>
              </w:rPr>
              <w:t>3. Звітування в межах REMIT (а точніше, дублювання такої інформації) створює додаткове навантаження для учасника оптового енергетичного ринку. Відсоток таких внутрішньогрупових транзакцій в загальному обсязі операцій часто сягає 80%.</w:t>
            </w:r>
          </w:p>
          <w:p w:rsidR="00693FE7" w:rsidRDefault="004F3879">
            <w:pPr>
              <w:jc w:val="both"/>
              <w:rPr>
                <w:i/>
                <w:color w:val="000000"/>
                <w:sz w:val="24"/>
                <w:szCs w:val="24"/>
              </w:rPr>
            </w:pPr>
            <w:r>
              <w:rPr>
                <w:i/>
                <w:color w:val="000000"/>
                <w:sz w:val="24"/>
                <w:szCs w:val="24"/>
              </w:rPr>
              <w:t xml:space="preserve"> </w:t>
            </w:r>
          </w:p>
          <w:p w:rsidR="00693FE7" w:rsidRDefault="004F3879">
            <w:pPr>
              <w:jc w:val="both"/>
              <w:rPr>
                <w:b/>
                <w:sz w:val="24"/>
                <w:szCs w:val="24"/>
              </w:rPr>
            </w:pPr>
            <w:r>
              <w:rPr>
                <w:i/>
                <w:color w:val="000000"/>
                <w:sz w:val="24"/>
                <w:szCs w:val="24"/>
              </w:rPr>
              <w:t xml:space="preserve">З урахуванням існуючих обмежень/бар’єрів для доступу  резидентів України до міжнародних (європейських) енергетичних ринків, здебільшого компанії-резиденти працюють через свої афілійовані особи,  які входять до певної групи компаній. Часто внутрішньогрупові операції є значними за кількістю в портфоліо компанії та в будь-якому випадку залишаються підзвітними НКРЕКП в межах квартальної звітності. </w:t>
            </w:r>
          </w:p>
        </w:tc>
        <w:tc>
          <w:tcPr>
            <w:tcW w:w="3135" w:type="dxa"/>
            <w:tcBorders>
              <w:top w:val="single" w:sz="4" w:space="0" w:color="4A86E8"/>
              <w:left w:val="single" w:sz="4" w:space="0" w:color="4A86E8"/>
              <w:bottom w:val="single" w:sz="4" w:space="0" w:color="4A86E8"/>
              <w:right w:val="single" w:sz="4" w:space="0" w:color="4A86E8"/>
            </w:tcBorders>
          </w:tcPr>
          <w:p w:rsidR="00693FE7" w:rsidRPr="00B44D82" w:rsidRDefault="004F3879">
            <w:pPr>
              <w:pBdr>
                <w:top w:val="nil"/>
                <w:left w:val="nil"/>
                <w:bottom w:val="nil"/>
                <w:right w:val="nil"/>
                <w:between w:val="nil"/>
              </w:pBdr>
              <w:spacing w:before="240"/>
              <w:jc w:val="both"/>
              <w:rPr>
                <w:sz w:val="24"/>
                <w:szCs w:val="24"/>
              </w:rPr>
            </w:pPr>
            <w:r>
              <w:rPr>
                <w:sz w:val="24"/>
                <w:szCs w:val="24"/>
              </w:rPr>
              <w:t>Попередньо не враховано.</w:t>
            </w:r>
            <w:r w:rsidR="00B44D82">
              <w:rPr>
                <w:sz w:val="24"/>
                <w:szCs w:val="24"/>
              </w:rPr>
              <w:t xml:space="preserve"> Наразі в</w:t>
            </w:r>
            <w:r>
              <w:rPr>
                <w:sz w:val="24"/>
                <w:szCs w:val="24"/>
              </w:rPr>
              <w:t>нутрішньогрупові транзакції можуть впливати на ринок</w:t>
            </w:r>
            <w:r w:rsidR="00B44D82">
              <w:rPr>
                <w:sz w:val="24"/>
                <w:szCs w:val="24"/>
              </w:rPr>
              <w:t>.</w:t>
            </w:r>
            <w:r w:rsidR="00B44D82">
              <w:t xml:space="preserve"> </w:t>
            </w:r>
            <w:r w:rsidR="00B44D82" w:rsidRPr="00B44D82">
              <w:rPr>
                <w:sz w:val="24"/>
                <w:szCs w:val="24"/>
              </w:rPr>
              <w:t>Крім того, відповідно до положень законів України «Про ринок природного газу» та «Про ринок електричної енергії»,  Регулятор визначає порядок, зміст, обсяг та періодичність надання та оприлюднення інформації.</w:t>
            </w:r>
          </w:p>
          <w:p w:rsidR="00693FE7" w:rsidRDefault="00693FE7" w:rsidP="00B44D82">
            <w:pPr>
              <w:pBdr>
                <w:top w:val="nil"/>
                <w:left w:val="nil"/>
                <w:bottom w:val="nil"/>
                <w:right w:val="nil"/>
                <w:between w:val="nil"/>
              </w:pBdr>
              <w:spacing w:before="240"/>
              <w:jc w:val="both"/>
              <w:rPr>
                <w:sz w:val="24"/>
                <w:szCs w:val="24"/>
                <w:highlight w:val="yellow"/>
              </w:rPr>
            </w:pPr>
          </w:p>
        </w:tc>
      </w:tr>
      <w:tr w:rsidR="00693FE7">
        <w:trPr>
          <w:trHeight w:val="839"/>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color w:val="000000"/>
                <w:sz w:val="24"/>
                <w:szCs w:val="24"/>
              </w:rPr>
            </w:pPr>
            <w:r>
              <w:rPr>
                <w:b/>
                <w:color w:val="000000"/>
                <w:sz w:val="24"/>
                <w:szCs w:val="24"/>
              </w:rPr>
              <w:t>Українська вітроенергетична асоціація (УВЕА), Європейсько-українське</w:t>
            </w:r>
            <w:r>
              <w:rPr>
                <w:b/>
                <w:color w:val="000000"/>
                <w:sz w:val="24"/>
                <w:szCs w:val="24"/>
              </w:rPr>
              <w:br/>
              <w:t>енергетичне агентство (ЄУЕА), Українська асоціація відновлюваної  енергетики (УАВЕ) та Асоціація сонячної енергетики України (АСЕУ)</w:t>
            </w:r>
          </w:p>
          <w:p w:rsidR="00693FE7" w:rsidRDefault="004F3879">
            <w:pPr>
              <w:spacing w:before="240"/>
              <w:ind w:firstLine="386"/>
              <w:jc w:val="both"/>
              <w:rPr>
                <w:sz w:val="24"/>
                <w:szCs w:val="24"/>
              </w:rPr>
            </w:pPr>
            <w:r>
              <w:rPr>
                <w:sz w:val="24"/>
                <w:szCs w:val="24"/>
              </w:rPr>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rsidR="00693FE7" w:rsidRDefault="004F3879">
            <w:pPr>
              <w:spacing w:before="240"/>
              <w:ind w:firstLine="386"/>
              <w:jc w:val="both"/>
              <w:rPr>
                <w:sz w:val="24"/>
                <w:szCs w:val="24"/>
              </w:rPr>
            </w:pPr>
            <w:r>
              <w:rPr>
                <w:sz w:val="24"/>
                <w:szCs w:val="24"/>
              </w:rPr>
              <w:t>1) укладені поза межами систем ОПООП:</w:t>
            </w:r>
          </w:p>
          <w:p w:rsidR="00693FE7" w:rsidRDefault="004F3879">
            <w:pPr>
              <w:spacing w:before="240"/>
              <w:ind w:firstLine="386"/>
              <w:jc w:val="both"/>
              <w:rPr>
                <w:sz w:val="24"/>
                <w:szCs w:val="24"/>
              </w:rPr>
            </w:pPr>
            <w:r>
              <w:rPr>
                <w:sz w:val="24"/>
                <w:szCs w:val="24"/>
              </w:rPr>
              <w:t>договори купівлі-продажу електричної енергії, виробленої однією одиницею виробництва, потужність якої дорівнює або менша 10 МВт, або одиницями виробництва сумарною потужністю, що дорівнює або менша 10 МВт, якщо власник таких одиниць виробництва є стороною такого договору купівлі-продажу;</w:t>
            </w:r>
          </w:p>
          <w:p w:rsidR="00693FE7" w:rsidRDefault="004F3879">
            <w:pPr>
              <w:spacing w:before="240"/>
              <w:ind w:firstLine="386"/>
              <w:jc w:val="both"/>
              <w:rPr>
                <w:sz w:val="24"/>
                <w:szCs w:val="24"/>
              </w:rPr>
            </w:pPr>
            <w:r>
              <w:rPr>
                <w:sz w:val="24"/>
                <w:szCs w:val="24"/>
              </w:rPr>
              <w:t>договори купівлі-продажу природного газу, видобутого (виробленого) одним газовидобувним підприємством із виробничою потужністю, що дорівнює або менша 1880 куб.м/год (20 МВт), якщо газовидобувне підприємство є стороною такого договору купівлі-продажу;</w:t>
            </w:r>
          </w:p>
          <w:p w:rsidR="00693FE7" w:rsidRDefault="004F3879">
            <w:pPr>
              <w:spacing w:before="240"/>
              <w:ind w:firstLine="386"/>
              <w:jc w:val="both"/>
              <w:rPr>
                <w:sz w:val="24"/>
                <w:szCs w:val="24"/>
              </w:rPr>
            </w:pPr>
            <w:r>
              <w:rPr>
                <w:sz w:val="24"/>
                <w:szCs w:val="24"/>
              </w:rPr>
              <w:t>договори про надання послуг балансування оператору газотранспортної системи;</w:t>
            </w:r>
          </w:p>
          <w:p w:rsidR="00693FE7" w:rsidRDefault="004F3879">
            <w:pPr>
              <w:spacing w:before="240"/>
              <w:ind w:firstLine="386"/>
              <w:jc w:val="both"/>
              <w:rPr>
                <w:sz w:val="24"/>
                <w:szCs w:val="24"/>
              </w:rPr>
            </w:pPr>
            <w:r>
              <w:rPr>
                <w:sz w:val="24"/>
                <w:szCs w:val="24"/>
              </w:rPr>
              <w:t>2) договори про надання допоміжних послуг на ринку електричної енергії;</w:t>
            </w:r>
          </w:p>
          <w:p w:rsidR="00693FE7" w:rsidRDefault="004F3879">
            <w:pPr>
              <w:spacing w:before="240"/>
              <w:ind w:firstLine="386"/>
              <w:jc w:val="both"/>
              <w:rPr>
                <w:sz w:val="24"/>
                <w:szCs w:val="24"/>
              </w:rPr>
            </w:pPr>
            <w:r>
              <w:rPr>
                <w:sz w:val="24"/>
                <w:szCs w:val="24"/>
              </w:rPr>
              <w:t>3) договори про участь у балансуючому ринку;</w:t>
            </w:r>
          </w:p>
          <w:p w:rsidR="00693FE7" w:rsidRDefault="004F3879">
            <w:pPr>
              <w:spacing w:before="240"/>
              <w:ind w:firstLine="386"/>
              <w:jc w:val="both"/>
              <w:rPr>
                <w:sz w:val="24"/>
                <w:szCs w:val="24"/>
              </w:rPr>
            </w:pPr>
            <w:r>
              <w:rPr>
                <w:sz w:val="24"/>
                <w:szCs w:val="24"/>
              </w:rPr>
              <w:t>4) договори про врегулювання небалансів електричної енергії;</w:t>
            </w:r>
          </w:p>
          <w:p w:rsidR="00693FE7" w:rsidRDefault="004F3879">
            <w:pPr>
              <w:spacing w:before="240"/>
              <w:ind w:firstLine="386"/>
              <w:jc w:val="both"/>
              <w:rPr>
                <w:sz w:val="24"/>
                <w:szCs w:val="24"/>
              </w:rPr>
            </w:pPr>
            <w:r>
              <w:rPr>
                <w:sz w:val="24"/>
                <w:szCs w:val="24"/>
              </w:rPr>
              <w:t>5)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rsidR="00693FE7" w:rsidRDefault="004F3879">
            <w:pPr>
              <w:spacing w:before="240"/>
              <w:ind w:firstLine="386"/>
              <w:jc w:val="both"/>
              <w:rPr>
                <w:sz w:val="24"/>
                <w:szCs w:val="24"/>
              </w:rPr>
            </w:pPr>
            <w:r>
              <w:rPr>
                <w:sz w:val="24"/>
                <w:szCs w:val="24"/>
              </w:rPr>
              <w:t>6) договори про надання послуги із зменшення навантаження;</w:t>
            </w:r>
          </w:p>
          <w:p w:rsidR="00693FE7" w:rsidRDefault="004F3879">
            <w:pPr>
              <w:spacing w:before="240"/>
              <w:ind w:firstLine="386"/>
              <w:jc w:val="both"/>
              <w:rPr>
                <w:sz w:val="24"/>
                <w:szCs w:val="24"/>
              </w:rPr>
            </w:pPr>
            <w:r>
              <w:rPr>
                <w:sz w:val="24"/>
                <w:szCs w:val="24"/>
              </w:rPr>
              <w:t>7) договори про надання послуг з розподілу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p>
          <w:p w:rsidR="00693FE7" w:rsidRDefault="004F3879">
            <w:pPr>
              <w:spacing w:before="240"/>
              <w:ind w:firstLine="386"/>
              <w:jc w:val="both"/>
              <w:rPr>
                <w:sz w:val="24"/>
                <w:szCs w:val="24"/>
              </w:rPr>
            </w:pPr>
            <w:r>
              <w:rPr>
                <w:sz w:val="24"/>
                <w:szCs w:val="24"/>
              </w:rPr>
              <w:t>8) договори про купівлю-продаж електричної енергії за «зеленим» тарифом;</w:t>
            </w:r>
          </w:p>
          <w:p w:rsidR="00693FE7" w:rsidRDefault="004F3879">
            <w:pPr>
              <w:spacing w:before="240"/>
              <w:ind w:firstLine="386"/>
              <w:jc w:val="both"/>
              <w:rPr>
                <w:sz w:val="24"/>
                <w:szCs w:val="24"/>
              </w:rPr>
            </w:pPr>
            <w:r>
              <w:rPr>
                <w:sz w:val="24"/>
                <w:szCs w:val="24"/>
              </w:rPr>
              <w:t>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rsidR="00693FE7" w:rsidRDefault="00936CF5">
            <w:pPr>
              <w:pBdr>
                <w:top w:val="nil"/>
                <w:left w:val="nil"/>
                <w:bottom w:val="nil"/>
                <w:right w:val="nil"/>
                <w:between w:val="nil"/>
              </w:pBdr>
              <w:spacing w:before="240" w:after="280"/>
              <w:ind w:firstLine="384"/>
              <w:jc w:val="both"/>
              <w:rPr>
                <w:b/>
                <w:sz w:val="24"/>
                <w:szCs w:val="24"/>
              </w:rPr>
            </w:pPr>
            <w:sdt>
              <w:sdtPr>
                <w:tag w:val="goog_rdk_86"/>
                <w:id w:val="1432006699"/>
              </w:sdtPr>
              <w:sdtEndPr/>
              <w:sdtContent/>
            </w:sdt>
            <w:r w:rsidR="004F3879">
              <w:rPr>
                <w:b/>
                <w:sz w:val="24"/>
                <w:szCs w:val="24"/>
              </w:rPr>
              <w:t xml:space="preserve">10)  договори, які </w:t>
            </w:r>
            <w:r w:rsidR="004F3879">
              <w:rPr>
                <w:b/>
                <w:sz w:val="24"/>
                <w:szCs w:val="24"/>
                <w:highlight w:val="white"/>
              </w:rPr>
              <w:t>укладені з контрагентами, активи, зобов'язання, доходи та витрати яких на повній основі відображаються в консолідованій фінансовій звітності юридичної особи, що може здійснювати вирішальний вплив на управління або господарську діяльність учасника оптового енергетичного ринку безпосередньо або через інших осіб</w:t>
            </w:r>
            <w:r w:rsidR="004F3879">
              <w:rPr>
                <w:b/>
                <w:sz w:val="24"/>
                <w:szCs w:val="24"/>
              </w:rPr>
              <w:t xml:space="preserve">.                     </w:t>
            </w:r>
          </w:p>
          <w:p w:rsidR="00693FE7" w:rsidRDefault="004F3879">
            <w:pPr>
              <w:spacing w:before="240"/>
              <w:ind w:firstLine="386"/>
              <w:jc w:val="both"/>
              <w:rPr>
                <w:b/>
                <w:sz w:val="24"/>
                <w:szCs w:val="24"/>
              </w:rPr>
            </w:pPr>
            <w:r>
              <w:rPr>
                <w:b/>
                <w:sz w:val="24"/>
                <w:szCs w:val="24"/>
              </w:rPr>
              <w:t xml:space="preserve"> </w:t>
            </w:r>
            <w:r>
              <w:rPr>
                <w:sz w:val="24"/>
                <w:szCs w:val="24"/>
              </w:rPr>
              <w:t>Запит НКРЕКП повинен бути обґрунтованим та містити строки, порядок та форму надання інформації.</w:t>
            </w:r>
            <w:r>
              <w:rPr>
                <w:b/>
                <w:sz w:val="24"/>
                <w:szCs w:val="24"/>
              </w:rPr>
              <w:t xml:space="preserve">        </w:t>
            </w:r>
          </w:p>
          <w:p w:rsidR="00693FE7" w:rsidRDefault="004F3879">
            <w:pPr>
              <w:spacing w:before="240"/>
              <w:ind w:firstLine="386"/>
              <w:jc w:val="both"/>
              <w:rPr>
                <w:b/>
                <w:sz w:val="24"/>
                <w:szCs w:val="24"/>
              </w:rPr>
            </w:pPr>
            <w:r>
              <w:rPr>
                <w:i/>
                <w:sz w:val="24"/>
                <w:szCs w:val="24"/>
              </w:rPr>
              <w:t>Звітування про внутрішньогрупові нестандартні договори виключно за запитом Регулятора є усталеною європейською практикою (п. 1 (а) статті 4 Регламенту (ЄС) No 1348/2014 від 17 грудня 2014 року щодо звітності про імплементацію статті 8(2) та статті 8(6) Регламенту (ЄС) No 1227/2011 Європейського Парламенту та Ради про цілісність та прозорість оптового енергетичного ринку/Regulation (EU) No 1348/2014 of 17 December 2014 on data reporting implementing Article 8(2) and Article 8(6) of Regulation (EU) No 1227/2011 of the European Parliament and of the Council on wholesale energy market integrity and transparency ). Відтак, просимо Регулятора визнати внутрішньогрупові договори такими, звітування щодо яких відбувається відповідно до п. 2.3. Порядку.</w:t>
            </w:r>
          </w:p>
        </w:tc>
        <w:tc>
          <w:tcPr>
            <w:tcW w:w="3135" w:type="dxa"/>
            <w:tcBorders>
              <w:top w:val="single" w:sz="4" w:space="0" w:color="4A86E8"/>
            </w:tcBorders>
          </w:tcPr>
          <w:p w:rsidR="00693FE7" w:rsidRDefault="009F196A">
            <w:pPr>
              <w:spacing w:before="240"/>
              <w:jc w:val="both"/>
              <w:rPr>
                <w:sz w:val="24"/>
                <w:szCs w:val="24"/>
              </w:rPr>
            </w:pPr>
            <w:r w:rsidRPr="009F196A">
              <w:rPr>
                <w:sz w:val="24"/>
                <w:szCs w:val="24"/>
              </w:rPr>
              <w:t>Попередньо не враховано. Наразі внутрішньогрупові транзакції можуть впливати на ринок. Крім того, відповідно до положень законів України «Про ринок природного газу» та «Про ринок електричної енергії»,  Регулятор визначає порядок, зміст, обсяг та періодичність надання та оприлюднення інформації.</w:t>
            </w:r>
          </w:p>
        </w:tc>
      </w:tr>
      <w:tr w:rsidR="00693FE7">
        <w:trPr>
          <w:trHeight w:val="839"/>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jc w:val="center"/>
              <w:rPr>
                <w:b/>
                <w:sz w:val="24"/>
                <w:szCs w:val="24"/>
              </w:rPr>
            </w:pPr>
            <w:r>
              <w:rPr>
                <w:b/>
                <w:sz w:val="24"/>
                <w:szCs w:val="24"/>
              </w:rPr>
              <w:t>ТОВ «АКСПО УКРАЇНА»</w:t>
            </w:r>
          </w:p>
          <w:p w:rsidR="00693FE7" w:rsidRDefault="00693FE7">
            <w:pPr>
              <w:jc w:val="center"/>
              <w:rPr>
                <w:b/>
                <w:sz w:val="24"/>
                <w:szCs w:val="24"/>
              </w:rPr>
            </w:pPr>
          </w:p>
          <w:p w:rsidR="00693FE7" w:rsidRDefault="004F3879">
            <w:pPr>
              <w:ind w:firstLine="386"/>
              <w:jc w:val="both"/>
              <w:rPr>
                <w:sz w:val="24"/>
                <w:szCs w:val="24"/>
              </w:rPr>
            </w:pPr>
            <w:r>
              <w:rPr>
                <w:sz w:val="24"/>
                <w:szCs w:val="24"/>
              </w:rPr>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rsidR="00693FE7" w:rsidRDefault="004F3879">
            <w:pPr>
              <w:ind w:firstLine="386"/>
              <w:jc w:val="both"/>
              <w:rPr>
                <w:sz w:val="24"/>
                <w:szCs w:val="24"/>
              </w:rPr>
            </w:pPr>
            <w:r>
              <w:rPr>
                <w:sz w:val="24"/>
                <w:szCs w:val="24"/>
              </w:rPr>
              <w:t>1) укладені поза межами систем ОПООП:</w:t>
            </w:r>
          </w:p>
          <w:p w:rsidR="00693FE7" w:rsidRDefault="004F3879">
            <w:pPr>
              <w:ind w:firstLine="386"/>
              <w:jc w:val="both"/>
              <w:rPr>
                <w:sz w:val="24"/>
                <w:szCs w:val="24"/>
              </w:rPr>
            </w:pPr>
            <w:r>
              <w:rPr>
                <w:sz w:val="24"/>
                <w:szCs w:val="24"/>
              </w:rPr>
              <w:t>договори купівлі-продажу електричної енергії, виробленої однією одиницею виробництва, потужність якої дорівнює або менша 10 МВт, або одиницями виробництва сумарною потужністю, що дорівнює або менша 10 МВт, якщо власник таких одиниць виробництва є стороною такого договору купівлі-продажу;</w:t>
            </w:r>
          </w:p>
          <w:p w:rsidR="00693FE7" w:rsidRDefault="004F3879">
            <w:pPr>
              <w:ind w:firstLine="386"/>
              <w:jc w:val="both"/>
              <w:rPr>
                <w:sz w:val="24"/>
                <w:szCs w:val="24"/>
              </w:rPr>
            </w:pPr>
            <w:r>
              <w:rPr>
                <w:sz w:val="24"/>
                <w:szCs w:val="24"/>
              </w:rPr>
              <w:t>договори купівлі-продажу природного газу, видобутого (виробленого) одним газовидобувним підприємством із виробничою потужністю, що дорівнює або менша 1880 куб.м/год (20 МВт), якщо газовидобувне підприємство є стороною такого договору купівлі-продажу;</w:t>
            </w:r>
          </w:p>
          <w:p w:rsidR="00693FE7" w:rsidRDefault="004F3879">
            <w:pPr>
              <w:ind w:firstLine="386"/>
              <w:jc w:val="both"/>
              <w:rPr>
                <w:sz w:val="24"/>
                <w:szCs w:val="24"/>
              </w:rPr>
            </w:pPr>
            <w:r>
              <w:rPr>
                <w:sz w:val="24"/>
                <w:szCs w:val="24"/>
              </w:rPr>
              <w:t>договори про надання послуг балансування оператору газотранспортної системи;</w:t>
            </w:r>
          </w:p>
          <w:p w:rsidR="00693FE7" w:rsidRDefault="004F3879">
            <w:pPr>
              <w:ind w:firstLine="386"/>
              <w:jc w:val="both"/>
              <w:rPr>
                <w:sz w:val="24"/>
                <w:szCs w:val="24"/>
              </w:rPr>
            </w:pPr>
            <w:r>
              <w:rPr>
                <w:sz w:val="24"/>
                <w:szCs w:val="24"/>
              </w:rPr>
              <w:t>2) договори про надання допоміжних послуг на ринку електричної енергії;</w:t>
            </w:r>
          </w:p>
          <w:p w:rsidR="00693FE7" w:rsidRDefault="004F3879">
            <w:pPr>
              <w:ind w:firstLine="386"/>
              <w:jc w:val="both"/>
              <w:rPr>
                <w:sz w:val="24"/>
                <w:szCs w:val="24"/>
              </w:rPr>
            </w:pPr>
            <w:r>
              <w:rPr>
                <w:sz w:val="24"/>
                <w:szCs w:val="24"/>
              </w:rPr>
              <w:t>3) договори про участь у балансуючому ринку;</w:t>
            </w:r>
          </w:p>
          <w:p w:rsidR="00693FE7" w:rsidRDefault="004F3879">
            <w:pPr>
              <w:ind w:firstLine="386"/>
              <w:jc w:val="both"/>
              <w:rPr>
                <w:sz w:val="24"/>
                <w:szCs w:val="24"/>
              </w:rPr>
            </w:pPr>
            <w:r>
              <w:rPr>
                <w:sz w:val="24"/>
                <w:szCs w:val="24"/>
              </w:rPr>
              <w:t>4) договори про врегулювання небалансів електричної енергії;</w:t>
            </w:r>
          </w:p>
          <w:p w:rsidR="00693FE7" w:rsidRDefault="004F3879">
            <w:pPr>
              <w:ind w:firstLine="386"/>
              <w:jc w:val="both"/>
              <w:rPr>
                <w:sz w:val="24"/>
                <w:szCs w:val="24"/>
              </w:rPr>
            </w:pPr>
            <w:r>
              <w:rPr>
                <w:sz w:val="24"/>
                <w:szCs w:val="24"/>
              </w:rPr>
              <w:t>5)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rsidR="00693FE7" w:rsidRDefault="004F3879">
            <w:pPr>
              <w:ind w:firstLine="386"/>
              <w:jc w:val="both"/>
              <w:rPr>
                <w:sz w:val="24"/>
                <w:szCs w:val="24"/>
              </w:rPr>
            </w:pPr>
            <w:r>
              <w:rPr>
                <w:sz w:val="24"/>
                <w:szCs w:val="24"/>
              </w:rPr>
              <w:t>6) договори про надання послуги із зменшення навантаження;</w:t>
            </w:r>
          </w:p>
          <w:p w:rsidR="00693FE7" w:rsidRDefault="004F3879">
            <w:pPr>
              <w:ind w:firstLine="386"/>
              <w:jc w:val="both"/>
              <w:rPr>
                <w:sz w:val="24"/>
                <w:szCs w:val="24"/>
              </w:rPr>
            </w:pPr>
            <w:r>
              <w:rPr>
                <w:sz w:val="24"/>
                <w:szCs w:val="24"/>
              </w:rPr>
              <w:t>7) договори про надання послуг з розподілу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p>
          <w:p w:rsidR="00693FE7" w:rsidRDefault="004F3879">
            <w:pPr>
              <w:ind w:firstLine="386"/>
              <w:jc w:val="both"/>
              <w:rPr>
                <w:sz w:val="24"/>
                <w:szCs w:val="24"/>
              </w:rPr>
            </w:pPr>
            <w:r>
              <w:rPr>
                <w:sz w:val="24"/>
                <w:szCs w:val="24"/>
              </w:rPr>
              <w:t>8) договори про купівлю-продаж електричної енергії за «зеленим» тарифом;</w:t>
            </w:r>
          </w:p>
          <w:p w:rsidR="00693FE7" w:rsidRDefault="004F3879">
            <w:pPr>
              <w:ind w:firstLine="386"/>
              <w:jc w:val="both"/>
              <w:rPr>
                <w:sz w:val="24"/>
                <w:szCs w:val="24"/>
              </w:rPr>
            </w:pPr>
            <w:r>
              <w:rPr>
                <w:sz w:val="24"/>
                <w:szCs w:val="24"/>
              </w:rPr>
              <w:t>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rsidR="00693FE7" w:rsidRDefault="00936CF5">
            <w:pPr>
              <w:ind w:firstLine="386"/>
              <w:jc w:val="both"/>
              <w:rPr>
                <w:b/>
                <w:sz w:val="24"/>
                <w:szCs w:val="24"/>
              </w:rPr>
            </w:pPr>
            <w:sdt>
              <w:sdtPr>
                <w:tag w:val="goog_rdk_95"/>
                <w:id w:val="-1222672872"/>
              </w:sdtPr>
              <w:sdtEndPr/>
              <w:sdtContent/>
            </w:sdt>
            <w:r w:rsidR="004F3879">
              <w:rPr>
                <w:b/>
                <w:sz w:val="24"/>
                <w:szCs w:val="24"/>
              </w:rPr>
              <w:t>10) внутрішньогрупові договори з оптовими енергетичними продуктами, укладені поза межами систем ОПООП, а саме договори з оптовими енергетичними продуктами, укладені з контрагентами, активи, зобов'язання, доходи та витрати яких на повній основі відображаються в консолідованій фінансовій звітності юридичної особи, що може здійснювати вирішальний вплив на управління або господарську діяльність учасника оптового енергетичного ринку безпосередньо або через інших осіб.</w:t>
            </w:r>
          </w:p>
          <w:p w:rsidR="00693FE7" w:rsidRDefault="00693FE7">
            <w:pPr>
              <w:jc w:val="both"/>
              <w:rPr>
                <w:sz w:val="24"/>
                <w:szCs w:val="24"/>
              </w:rPr>
            </w:pPr>
          </w:p>
          <w:p w:rsidR="00693FE7" w:rsidRDefault="004F3879">
            <w:pPr>
              <w:jc w:val="both"/>
              <w:rPr>
                <w:b/>
                <w:color w:val="000000"/>
                <w:sz w:val="24"/>
                <w:szCs w:val="24"/>
              </w:rPr>
            </w:pPr>
            <w:r>
              <w:rPr>
                <w:sz w:val="24"/>
                <w:szCs w:val="24"/>
              </w:rPr>
              <w:t>Запит НКРЕКП повинен бути обґрунтованим та містити строки, порядок та форму надання інформації.</w:t>
            </w:r>
          </w:p>
        </w:tc>
        <w:tc>
          <w:tcPr>
            <w:tcW w:w="3135" w:type="dxa"/>
          </w:tcPr>
          <w:p w:rsidR="00C01516" w:rsidRPr="00B44D82" w:rsidRDefault="00C01516" w:rsidP="00C01516">
            <w:pPr>
              <w:pBdr>
                <w:top w:val="nil"/>
                <w:left w:val="nil"/>
                <w:bottom w:val="nil"/>
                <w:right w:val="nil"/>
                <w:between w:val="nil"/>
              </w:pBdr>
              <w:spacing w:before="240"/>
              <w:jc w:val="both"/>
              <w:rPr>
                <w:sz w:val="24"/>
                <w:szCs w:val="24"/>
              </w:rPr>
            </w:pPr>
            <w:r>
              <w:rPr>
                <w:sz w:val="24"/>
                <w:szCs w:val="24"/>
              </w:rPr>
              <w:t>Попередньо не враховано. Наразі внутрішньогрупові транзакції можуть впливати на ринок.</w:t>
            </w:r>
            <w:r>
              <w:t xml:space="preserve"> </w:t>
            </w:r>
            <w:r w:rsidRPr="00B44D82">
              <w:rPr>
                <w:sz w:val="24"/>
                <w:szCs w:val="24"/>
              </w:rPr>
              <w:t>Крім того, відповідно до положень законів України «Про ринок природного газу» та «Про ринок електричної енергії»,  Регулятор визначає порядок, зміст, обсяг та періодичність надання та оприлюднення інформації.</w:t>
            </w:r>
          </w:p>
          <w:p w:rsidR="00693FE7" w:rsidRDefault="00693FE7">
            <w:pPr>
              <w:spacing w:before="240"/>
              <w:jc w:val="both"/>
              <w:rPr>
                <w:ins w:id="14" w:author="Оксана Вистяка" w:date="2024-10-30T13:09:00Z"/>
                <w:sz w:val="24"/>
                <w:szCs w:val="24"/>
              </w:rPr>
            </w:pPr>
          </w:p>
          <w:p w:rsidR="00693FE7" w:rsidRDefault="00693FE7">
            <w:pPr>
              <w:spacing w:before="240"/>
              <w:jc w:val="both"/>
              <w:rPr>
                <w:sz w:val="24"/>
                <w:szCs w:val="24"/>
              </w:rPr>
            </w:pPr>
          </w:p>
        </w:tc>
      </w:tr>
      <w:tr w:rsidR="00693FE7">
        <w:trPr>
          <w:trHeight w:val="839"/>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ДП «ГАРАНТОВАНИЙ ПОКУПЕЦЬ»</w:t>
            </w:r>
          </w:p>
          <w:p w:rsidR="00693FE7" w:rsidRDefault="004F3879">
            <w:pPr>
              <w:spacing w:before="240"/>
              <w:ind w:firstLine="386"/>
              <w:jc w:val="both"/>
              <w:rPr>
                <w:sz w:val="24"/>
                <w:szCs w:val="24"/>
              </w:rPr>
            </w:pPr>
            <w:r>
              <w:rPr>
                <w:sz w:val="24"/>
                <w:szCs w:val="24"/>
              </w:rPr>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rsidR="00693FE7" w:rsidRDefault="004F3879">
            <w:pPr>
              <w:spacing w:after="120"/>
              <w:jc w:val="center"/>
              <w:rPr>
                <w:b/>
                <w:sz w:val="24"/>
                <w:szCs w:val="24"/>
              </w:rPr>
            </w:pPr>
            <w:r>
              <w:rPr>
                <w:b/>
                <w:sz w:val="24"/>
                <w:szCs w:val="24"/>
              </w:rPr>
              <w:t xml:space="preserve">(…). </w:t>
            </w:r>
          </w:p>
          <w:p w:rsidR="00693FE7" w:rsidRDefault="00936CF5">
            <w:pPr>
              <w:spacing w:before="240"/>
              <w:ind w:firstLine="386"/>
              <w:jc w:val="both"/>
              <w:rPr>
                <w:b/>
                <w:sz w:val="24"/>
                <w:szCs w:val="24"/>
              </w:rPr>
            </w:pPr>
            <w:sdt>
              <w:sdtPr>
                <w:tag w:val="goog_rdk_104"/>
                <w:id w:val="1926459532"/>
              </w:sdtPr>
              <w:sdtEndPr/>
              <w:sdtContent/>
            </w:sdt>
            <w:r w:rsidR="004F3879">
              <w:rPr>
                <w:b/>
                <w:sz w:val="24"/>
                <w:szCs w:val="24"/>
              </w:rPr>
              <w:t>8) договори про купівлю-продаж електричної енергії за «зеленим» тарифом;</w:t>
            </w:r>
          </w:p>
          <w:p w:rsidR="00693FE7" w:rsidRDefault="004F3879">
            <w:pPr>
              <w:spacing w:before="240"/>
              <w:ind w:firstLine="386"/>
              <w:jc w:val="both"/>
              <w:rPr>
                <w:b/>
                <w:sz w:val="24"/>
                <w:szCs w:val="24"/>
              </w:rPr>
            </w:pPr>
            <w:r>
              <w:rPr>
                <w:b/>
                <w:sz w:val="24"/>
                <w:szCs w:val="24"/>
              </w:rPr>
              <w:t>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rsidR="00693FE7" w:rsidRDefault="00693FE7">
            <w:pPr>
              <w:pBdr>
                <w:top w:val="nil"/>
                <w:left w:val="nil"/>
                <w:bottom w:val="nil"/>
                <w:right w:val="nil"/>
                <w:between w:val="nil"/>
              </w:pBdr>
              <w:ind w:firstLine="384"/>
              <w:jc w:val="both"/>
              <w:rPr>
                <w:i/>
                <w:sz w:val="24"/>
                <w:szCs w:val="24"/>
              </w:rPr>
            </w:pPr>
          </w:p>
          <w:p w:rsidR="00693FE7" w:rsidRDefault="00936CF5">
            <w:pPr>
              <w:pBdr>
                <w:top w:val="nil"/>
                <w:left w:val="nil"/>
                <w:bottom w:val="nil"/>
                <w:right w:val="nil"/>
                <w:between w:val="nil"/>
              </w:pBdr>
              <w:spacing w:before="240"/>
              <w:jc w:val="both"/>
              <w:rPr>
                <w:i/>
                <w:sz w:val="24"/>
                <w:szCs w:val="24"/>
              </w:rPr>
            </w:pPr>
            <w:sdt>
              <w:sdtPr>
                <w:tag w:val="goog_rdk_105"/>
                <w:id w:val="-652057954"/>
              </w:sdtPr>
              <w:sdtEndPr/>
              <w:sdtContent/>
            </w:sdt>
            <w:r w:rsidR="004F3879">
              <w:rPr>
                <w:i/>
                <w:sz w:val="24"/>
                <w:szCs w:val="24"/>
              </w:rPr>
              <w:t xml:space="preserve">Підтримується. </w:t>
            </w:r>
          </w:p>
          <w:p w:rsidR="00693FE7" w:rsidRDefault="004F3879">
            <w:pPr>
              <w:pBdr>
                <w:top w:val="nil"/>
                <w:left w:val="nil"/>
                <w:bottom w:val="nil"/>
                <w:right w:val="nil"/>
                <w:between w:val="nil"/>
              </w:pBdr>
              <w:spacing w:before="240"/>
              <w:jc w:val="both"/>
              <w:rPr>
                <w:i/>
                <w:sz w:val="24"/>
                <w:szCs w:val="24"/>
              </w:rPr>
            </w:pPr>
            <w:r>
              <w:rPr>
                <w:i/>
                <w:sz w:val="24"/>
                <w:szCs w:val="24"/>
              </w:rPr>
              <w:t>Купівля-продаж електричної енергії за договорами про купівлю-продаж електричної енергії за «зеленим» тарифом здійснюється відповідно до постанови НКРЕКП від 26.04.2024 №641 за «зеленими» тарифами встановленими Регулятором, дані щодо обсягів по яким отримуються протягом встановленого строку після закінчення розрахункового періоду.</w:t>
            </w:r>
          </w:p>
          <w:p w:rsidR="00693FE7" w:rsidRDefault="00693FE7">
            <w:pPr>
              <w:pBdr>
                <w:top w:val="nil"/>
                <w:left w:val="nil"/>
                <w:bottom w:val="nil"/>
                <w:right w:val="nil"/>
                <w:between w:val="nil"/>
              </w:pBdr>
              <w:ind w:firstLine="384"/>
              <w:jc w:val="both"/>
              <w:rPr>
                <w:i/>
                <w:sz w:val="24"/>
                <w:szCs w:val="24"/>
              </w:rPr>
            </w:pPr>
          </w:p>
          <w:p w:rsidR="00693FE7" w:rsidRDefault="004F3879">
            <w:pPr>
              <w:spacing w:after="120"/>
              <w:rPr>
                <w:b/>
                <w:sz w:val="24"/>
                <w:szCs w:val="24"/>
              </w:rPr>
            </w:pPr>
            <w:r>
              <w:rPr>
                <w:b/>
                <w:sz w:val="24"/>
                <w:szCs w:val="24"/>
              </w:rPr>
              <w:t>Доповнити пунктом:</w:t>
            </w:r>
          </w:p>
          <w:p w:rsidR="00693FE7" w:rsidRDefault="00936CF5">
            <w:pPr>
              <w:pBdr>
                <w:top w:val="nil"/>
                <w:left w:val="nil"/>
                <w:bottom w:val="nil"/>
                <w:right w:val="nil"/>
                <w:between w:val="nil"/>
              </w:pBdr>
              <w:ind w:firstLine="384"/>
              <w:jc w:val="both"/>
              <w:rPr>
                <w:b/>
                <w:sz w:val="24"/>
                <w:szCs w:val="24"/>
              </w:rPr>
            </w:pPr>
            <w:sdt>
              <w:sdtPr>
                <w:tag w:val="goog_rdk_106"/>
                <w:id w:val="-1853325448"/>
              </w:sdtPr>
              <w:sdtEndPr/>
              <w:sdtContent/>
            </w:sdt>
            <w:r w:rsidR="004F3879">
              <w:rPr>
                <w:b/>
                <w:sz w:val="24"/>
                <w:szCs w:val="24"/>
              </w:rPr>
              <w:t>10) договори купівлі-продажу електричної енергії, укладені на підставі рішень Міністерства енергетики України.</w:t>
            </w:r>
          </w:p>
          <w:p w:rsidR="00693FE7" w:rsidRDefault="00693FE7">
            <w:pPr>
              <w:pBdr>
                <w:top w:val="nil"/>
                <w:left w:val="nil"/>
                <w:bottom w:val="nil"/>
                <w:right w:val="nil"/>
                <w:between w:val="nil"/>
              </w:pBdr>
              <w:ind w:firstLine="384"/>
              <w:jc w:val="both"/>
              <w:rPr>
                <w:b/>
                <w:sz w:val="24"/>
                <w:szCs w:val="24"/>
              </w:rPr>
            </w:pPr>
          </w:p>
          <w:p w:rsidR="00693FE7" w:rsidRDefault="004F3879">
            <w:pPr>
              <w:pBdr>
                <w:top w:val="nil"/>
                <w:left w:val="nil"/>
                <w:bottom w:val="nil"/>
                <w:right w:val="nil"/>
                <w:between w:val="nil"/>
              </w:pBdr>
              <w:ind w:firstLine="384"/>
              <w:jc w:val="both"/>
              <w:rPr>
                <w:b/>
                <w:sz w:val="24"/>
                <w:szCs w:val="24"/>
              </w:rPr>
            </w:pPr>
            <w:r>
              <w:rPr>
                <w:i/>
                <w:sz w:val="24"/>
                <w:szCs w:val="24"/>
              </w:rPr>
              <w:t>Ураховуючи схожість за своєю природою договорів купівлі-продажу електричної енергії, укладених на підставі рішень МЕУ, пропонуємо доповнити пункт 2.3 Порядку подання інформації про здійснені господарсько-торговельні операції, пов’язані з оптовими енергетичними продуктами підпунктом 10.</w:t>
            </w:r>
          </w:p>
        </w:tc>
        <w:tc>
          <w:tcPr>
            <w:tcW w:w="3135" w:type="dxa"/>
          </w:tcPr>
          <w:p w:rsidR="00B13E5A" w:rsidRDefault="00C01516" w:rsidP="00B13E5A">
            <w:pPr>
              <w:spacing w:before="240"/>
              <w:jc w:val="both"/>
              <w:rPr>
                <w:del w:id="15" w:author="Оксана Вистяка" w:date="2024-10-30T13:09:00Z"/>
                <w:sz w:val="24"/>
                <w:szCs w:val="24"/>
              </w:rPr>
            </w:pPr>
            <w:r>
              <w:rPr>
                <w:sz w:val="24"/>
                <w:szCs w:val="24"/>
              </w:rPr>
              <w:t>Пропозиція потребує обговорення.</w:t>
            </w: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ind w:firstLine="386"/>
              <w:jc w:val="both"/>
              <w:rPr>
                <w:sz w:val="24"/>
                <w:szCs w:val="24"/>
              </w:rPr>
            </w:pPr>
          </w:p>
          <w:p w:rsidR="00693FE7" w:rsidRDefault="00693FE7">
            <w:pPr>
              <w:spacing w:before="240"/>
              <w:jc w:val="both"/>
              <w:rPr>
                <w:sz w:val="24"/>
                <w:szCs w:val="24"/>
              </w:rPr>
            </w:pPr>
          </w:p>
        </w:tc>
      </w:tr>
      <w:tr w:rsidR="00693FE7">
        <w:trPr>
          <w:trHeight w:val="839"/>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АТ «ДТЕК ЗАХІДЕНЕРГО»</w:t>
            </w:r>
          </w:p>
          <w:p w:rsidR="00693FE7" w:rsidRDefault="004F3879">
            <w:pPr>
              <w:jc w:val="both"/>
              <w:rPr>
                <w:sz w:val="24"/>
                <w:szCs w:val="24"/>
              </w:rPr>
            </w:pPr>
            <w:r>
              <w:rPr>
                <w:sz w:val="24"/>
                <w:szCs w:val="24"/>
              </w:rPr>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rsidR="00693FE7" w:rsidRDefault="00936CF5">
            <w:pPr>
              <w:jc w:val="both"/>
              <w:rPr>
                <w:b/>
                <w:sz w:val="24"/>
                <w:szCs w:val="24"/>
              </w:rPr>
            </w:pPr>
            <w:sdt>
              <w:sdtPr>
                <w:tag w:val="goog_rdk_113"/>
                <w:id w:val="-99425217"/>
              </w:sdtPr>
              <w:sdtEndPr/>
              <w:sdtContent/>
            </w:sdt>
            <w:r w:rsidR="004F3879">
              <w:rPr>
                <w:b/>
                <w:sz w:val="24"/>
                <w:szCs w:val="24"/>
              </w:rPr>
              <w:t>1) договори  експорту-імпорту електричної енергії або природного газу;</w:t>
            </w:r>
          </w:p>
          <w:p w:rsidR="00693FE7" w:rsidRDefault="004F3879">
            <w:pPr>
              <w:jc w:val="both"/>
              <w:rPr>
                <w:b/>
                <w:sz w:val="24"/>
                <w:szCs w:val="24"/>
              </w:rPr>
            </w:pPr>
            <w:r>
              <w:rPr>
                <w:b/>
                <w:color w:val="333333"/>
                <w:sz w:val="24"/>
                <w:szCs w:val="24"/>
                <w:highlight w:val="white"/>
              </w:rPr>
              <w:t>2) внутрішньогрупові договори з оптовими енергетичними продуктами;</w:t>
            </w:r>
          </w:p>
          <w:p w:rsidR="00693FE7" w:rsidRDefault="004F3879">
            <w:pPr>
              <w:jc w:val="both"/>
              <w:rPr>
                <w:sz w:val="24"/>
                <w:szCs w:val="24"/>
              </w:rPr>
            </w:pPr>
            <w:r>
              <w:rPr>
                <w:b/>
                <w:sz w:val="24"/>
                <w:szCs w:val="24"/>
              </w:rPr>
              <w:t>3)</w:t>
            </w:r>
            <w:r>
              <w:rPr>
                <w:sz w:val="24"/>
                <w:szCs w:val="24"/>
              </w:rPr>
              <w:t xml:space="preserve"> укладені поза межами систем ОПООП:</w:t>
            </w:r>
          </w:p>
          <w:p w:rsidR="00693FE7" w:rsidRDefault="004F3879">
            <w:pPr>
              <w:jc w:val="both"/>
              <w:rPr>
                <w:sz w:val="24"/>
                <w:szCs w:val="24"/>
              </w:rPr>
            </w:pPr>
            <w:r>
              <w:rPr>
                <w:sz w:val="24"/>
                <w:szCs w:val="24"/>
              </w:rPr>
              <w:t>договори купівлі-продажу електричної енергії, виробленої однією одиницею виробництва, потужність якої дорівнює або менша 10 МВт, або одиницями виробництва сумарною потужністю, що дорівнює або менша 10 МВт, якщо власник таких одиниць виробництва є стороною такого договору купівлі-продажу;</w:t>
            </w:r>
          </w:p>
          <w:p w:rsidR="00693FE7" w:rsidRDefault="004F3879">
            <w:pPr>
              <w:jc w:val="both"/>
              <w:rPr>
                <w:sz w:val="24"/>
                <w:szCs w:val="24"/>
              </w:rPr>
            </w:pPr>
            <w:r>
              <w:rPr>
                <w:sz w:val="24"/>
                <w:szCs w:val="24"/>
              </w:rPr>
              <w:t>договори купівлі-продажу природного газу, видобутого (виробленого) одним газовидобувним підприємством із виробничою потужністю, що дорівнює або менша 1880 куб.м/год (20 МВт), якщо газовидобувне підприємство є стороною такого договору купівлі-продажу;</w:t>
            </w:r>
          </w:p>
          <w:p w:rsidR="00693FE7" w:rsidRDefault="004F3879">
            <w:pPr>
              <w:jc w:val="both"/>
              <w:rPr>
                <w:sz w:val="24"/>
                <w:szCs w:val="24"/>
              </w:rPr>
            </w:pPr>
            <w:r>
              <w:rPr>
                <w:sz w:val="24"/>
                <w:szCs w:val="24"/>
              </w:rPr>
              <w:t>договори про надання послуг балансування оператору газотранспортної системи;</w:t>
            </w:r>
          </w:p>
          <w:p w:rsidR="00693FE7" w:rsidRDefault="004F3879">
            <w:pPr>
              <w:jc w:val="both"/>
              <w:rPr>
                <w:sz w:val="24"/>
                <w:szCs w:val="24"/>
              </w:rPr>
            </w:pPr>
            <w:r>
              <w:rPr>
                <w:sz w:val="24"/>
                <w:szCs w:val="24"/>
              </w:rPr>
              <w:t>2) договори про надання допоміжних послуг на ринку електричної енергії;</w:t>
            </w:r>
          </w:p>
          <w:p w:rsidR="00693FE7" w:rsidRDefault="004F3879">
            <w:pPr>
              <w:jc w:val="both"/>
              <w:rPr>
                <w:sz w:val="24"/>
                <w:szCs w:val="24"/>
              </w:rPr>
            </w:pPr>
            <w:r>
              <w:rPr>
                <w:sz w:val="24"/>
                <w:szCs w:val="24"/>
              </w:rPr>
              <w:t>3) договори про участь у балансуючому ринку;</w:t>
            </w:r>
          </w:p>
          <w:p w:rsidR="00693FE7" w:rsidRDefault="004F3879">
            <w:pPr>
              <w:jc w:val="both"/>
              <w:rPr>
                <w:sz w:val="24"/>
                <w:szCs w:val="24"/>
              </w:rPr>
            </w:pPr>
            <w:r>
              <w:rPr>
                <w:sz w:val="24"/>
                <w:szCs w:val="24"/>
              </w:rPr>
              <w:t>4) договори про врегулювання небалансів електричної енергії;</w:t>
            </w:r>
          </w:p>
          <w:p w:rsidR="00693FE7" w:rsidRDefault="004F3879">
            <w:pPr>
              <w:jc w:val="both"/>
              <w:rPr>
                <w:sz w:val="24"/>
                <w:szCs w:val="24"/>
              </w:rPr>
            </w:pPr>
            <w:r>
              <w:rPr>
                <w:sz w:val="24"/>
                <w:szCs w:val="24"/>
              </w:rPr>
              <w:t>5)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rsidR="00693FE7" w:rsidRDefault="004F3879">
            <w:pPr>
              <w:jc w:val="both"/>
              <w:rPr>
                <w:sz w:val="24"/>
                <w:szCs w:val="24"/>
              </w:rPr>
            </w:pPr>
            <w:r>
              <w:rPr>
                <w:sz w:val="24"/>
                <w:szCs w:val="24"/>
              </w:rPr>
              <w:t>6) договори про надання послуги із зменшення навантаження;</w:t>
            </w:r>
          </w:p>
          <w:p w:rsidR="00693FE7" w:rsidRDefault="004F3879">
            <w:pPr>
              <w:jc w:val="both"/>
              <w:rPr>
                <w:sz w:val="24"/>
                <w:szCs w:val="24"/>
              </w:rPr>
            </w:pPr>
            <w:r>
              <w:rPr>
                <w:sz w:val="24"/>
                <w:szCs w:val="24"/>
              </w:rPr>
              <w:t>7) договори про надання послуг з розподілу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p>
          <w:p w:rsidR="00693FE7" w:rsidRDefault="004F3879">
            <w:pPr>
              <w:jc w:val="both"/>
              <w:rPr>
                <w:sz w:val="24"/>
                <w:szCs w:val="24"/>
              </w:rPr>
            </w:pPr>
            <w:r>
              <w:rPr>
                <w:sz w:val="24"/>
                <w:szCs w:val="24"/>
              </w:rPr>
              <w:t>8) договори про купівлю-продаж електричної енергії за «зеленим» тарифом;</w:t>
            </w:r>
          </w:p>
          <w:p w:rsidR="00693FE7" w:rsidRDefault="004F3879">
            <w:pPr>
              <w:jc w:val="both"/>
              <w:rPr>
                <w:sz w:val="24"/>
                <w:szCs w:val="24"/>
              </w:rPr>
            </w:pPr>
            <w:r>
              <w:rPr>
                <w:sz w:val="24"/>
                <w:szCs w:val="24"/>
              </w:rPr>
              <w:t>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rsidR="00693FE7" w:rsidRDefault="004F3879">
            <w:pPr>
              <w:spacing w:after="120"/>
              <w:jc w:val="both"/>
              <w:rPr>
                <w:sz w:val="24"/>
                <w:szCs w:val="24"/>
              </w:rPr>
            </w:pPr>
            <w:r>
              <w:rPr>
                <w:sz w:val="24"/>
                <w:szCs w:val="24"/>
              </w:rPr>
              <w:t>Запит НКРЕКП повинен бути обґрунтованим та містити строки, порядок та форму надання інформації.</w:t>
            </w:r>
          </w:p>
          <w:p w:rsidR="00693FE7" w:rsidRDefault="004F3879">
            <w:pPr>
              <w:jc w:val="both"/>
              <w:rPr>
                <w:i/>
                <w:color w:val="333333"/>
                <w:sz w:val="24"/>
                <w:szCs w:val="24"/>
                <w:highlight w:val="white"/>
              </w:rPr>
            </w:pPr>
            <w:r>
              <w:rPr>
                <w:i/>
                <w:color w:val="333333"/>
                <w:sz w:val="24"/>
                <w:szCs w:val="24"/>
                <w:highlight w:val="white"/>
              </w:rPr>
              <w:t>З огляду на те, що наразі експортно-імпортні операції згідно положень п. 5 ч. 1 ст. 2-1 Закону України «Про НКРЕКП» безпосередньо не віднесені до оптових енергетичних продуктів, пропонується зазначені договори включити у    п. 2.3., що передбачає звітування за запитом НКРЕКП.</w:t>
            </w:r>
          </w:p>
          <w:p w:rsidR="00693FE7" w:rsidRDefault="004F3879">
            <w:pPr>
              <w:spacing w:after="120"/>
              <w:jc w:val="both"/>
              <w:rPr>
                <w:b/>
                <w:sz w:val="24"/>
                <w:szCs w:val="24"/>
              </w:rPr>
            </w:pPr>
            <w:r>
              <w:rPr>
                <w:i/>
                <w:color w:val="333333"/>
                <w:sz w:val="24"/>
                <w:szCs w:val="24"/>
                <w:highlight w:val="white"/>
              </w:rPr>
              <w:t>Крім того, згідно положень ст. 4 Імплементаційного регламенту № 1348/2014 внутрішньогрупові договори віднесені до категорії оптових енергетичних продуктів, звітування по яких здійснюється за запитом Регулятора, що і пропонується відобразити, шляхом включення таких договорів у п. 2.3.</w:t>
            </w:r>
          </w:p>
        </w:tc>
        <w:tc>
          <w:tcPr>
            <w:tcW w:w="3135" w:type="dxa"/>
          </w:tcPr>
          <w:p w:rsidR="00693FE7" w:rsidRDefault="004F3879">
            <w:pPr>
              <w:spacing w:before="240"/>
              <w:jc w:val="both"/>
              <w:rPr>
                <w:sz w:val="24"/>
                <w:szCs w:val="24"/>
              </w:rPr>
            </w:pPr>
            <w:r>
              <w:rPr>
                <w:sz w:val="24"/>
                <w:szCs w:val="24"/>
              </w:rPr>
              <w:t xml:space="preserve">Попередньо не враховано. </w:t>
            </w:r>
          </w:p>
          <w:p w:rsidR="00693FE7" w:rsidRDefault="004F3879">
            <w:pPr>
              <w:spacing w:before="240"/>
              <w:jc w:val="both"/>
              <w:rPr>
                <w:sz w:val="24"/>
                <w:szCs w:val="24"/>
              </w:rPr>
            </w:pPr>
            <w:r>
              <w:rPr>
                <w:sz w:val="24"/>
                <w:szCs w:val="24"/>
              </w:rPr>
              <w:t>Д</w:t>
            </w:r>
            <w:sdt>
              <w:sdtPr>
                <w:tag w:val="goog_rdk_114"/>
                <w:id w:val="-246803147"/>
              </w:sdtPr>
              <w:sdtEndPr/>
              <w:sdtContent/>
            </w:sdt>
            <w:r>
              <w:rPr>
                <w:sz w:val="24"/>
                <w:szCs w:val="24"/>
              </w:rPr>
              <w:t>оговори  експорту-імпорту електричної енергії або природного газу, а також внутрішньогрупові</w:t>
            </w:r>
            <w:r w:rsidR="001B4283">
              <w:rPr>
                <w:sz w:val="24"/>
                <w:szCs w:val="24"/>
              </w:rPr>
              <w:t xml:space="preserve"> </w:t>
            </w:r>
            <w:r>
              <w:rPr>
                <w:sz w:val="24"/>
                <w:szCs w:val="24"/>
              </w:rPr>
              <w:t>транзакції можуть впливати на ринок</w:t>
            </w:r>
            <w:r w:rsidR="001B4283">
              <w:rPr>
                <w:sz w:val="24"/>
                <w:szCs w:val="24"/>
              </w:rPr>
              <w:t>.</w:t>
            </w:r>
            <w:r>
              <w:rPr>
                <w:sz w:val="24"/>
                <w:szCs w:val="24"/>
              </w:rPr>
              <w:t xml:space="preserve"> </w:t>
            </w:r>
          </w:p>
        </w:tc>
      </w:tr>
      <w:tr w:rsidR="00693FE7">
        <w:trPr>
          <w:trHeight w:val="839"/>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jc w:val="center"/>
              <w:rPr>
                <w:b/>
                <w:sz w:val="24"/>
                <w:szCs w:val="24"/>
              </w:rPr>
            </w:pPr>
            <w:r>
              <w:rPr>
                <w:b/>
                <w:sz w:val="24"/>
                <w:szCs w:val="24"/>
              </w:rPr>
              <w:t>ТОВ «Санвін 12»</w:t>
            </w:r>
          </w:p>
          <w:p w:rsidR="00693FE7" w:rsidRDefault="004F3879">
            <w:pPr>
              <w:ind w:firstLine="386"/>
              <w:jc w:val="both"/>
              <w:rPr>
                <w:sz w:val="24"/>
                <w:szCs w:val="24"/>
              </w:rPr>
            </w:pPr>
            <w:r>
              <w:rPr>
                <w:sz w:val="24"/>
                <w:szCs w:val="24"/>
              </w:rPr>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rsidR="00693FE7" w:rsidRDefault="004F3879">
            <w:pPr>
              <w:ind w:firstLine="386"/>
              <w:jc w:val="center"/>
              <w:rPr>
                <w:sz w:val="24"/>
                <w:szCs w:val="24"/>
              </w:rPr>
            </w:pPr>
            <w:r>
              <w:rPr>
                <w:sz w:val="24"/>
                <w:szCs w:val="24"/>
              </w:rPr>
              <w:t>(…).</w:t>
            </w:r>
          </w:p>
          <w:p w:rsidR="00693FE7" w:rsidRDefault="004F3879">
            <w:pPr>
              <w:ind w:firstLine="386"/>
              <w:jc w:val="both"/>
              <w:rPr>
                <w:sz w:val="24"/>
                <w:szCs w:val="24"/>
              </w:rPr>
            </w:pPr>
            <w:r>
              <w:rPr>
                <w:sz w:val="24"/>
                <w:szCs w:val="24"/>
              </w:rPr>
              <w:t>7) договори про надання послуг з розподілу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p>
          <w:p w:rsidR="00693FE7" w:rsidRDefault="00693FE7">
            <w:pPr>
              <w:ind w:firstLine="386"/>
              <w:jc w:val="both"/>
              <w:rPr>
                <w:b/>
                <w:sz w:val="24"/>
                <w:szCs w:val="24"/>
              </w:rPr>
            </w:pPr>
          </w:p>
          <w:p w:rsidR="00693FE7" w:rsidRDefault="004F3879">
            <w:pPr>
              <w:ind w:firstLine="386"/>
              <w:jc w:val="both"/>
              <w:rPr>
                <w:sz w:val="24"/>
                <w:szCs w:val="24"/>
              </w:rPr>
            </w:pPr>
            <w:r>
              <w:rPr>
                <w:sz w:val="24"/>
                <w:szCs w:val="24"/>
              </w:rPr>
              <w:t>8) договори про купівлю-продаж електричної енергії за «зеленим» тарифом;</w:t>
            </w:r>
          </w:p>
          <w:p w:rsidR="00693FE7" w:rsidRDefault="004F3879">
            <w:pPr>
              <w:spacing w:before="240"/>
              <w:ind w:firstLine="386"/>
              <w:jc w:val="both"/>
              <w:rPr>
                <w:sz w:val="24"/>
                <w:szCs w:val="24"/>
              </w:rPr>
            </w:pPr>
            <w:r>
              <w:rPr>
                <w:sz w:val="24"/>
                <w:szCs w:val="24"/>
              </w:rPr>
              <w:t>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rsidR="00693FE7" w:rsidRDefault="00936CF5">
            <w:pPr>
              <w:pBdr>
                <w:top w:val="nil"/>
                <w:left w:val="nil"/>
                <w:bottom w:val="nil"/>
                <w:right w:val="nil"/>
                <w:between w:val="nil"/>
              </w:pBdr>
              <w:spacing w:before="240" w:after="280"/>
              <w:ind w:firstLine="384"/>
              <w:jc w:val="both"/>
              <w:rPr>
                <w:b/>
                <w:color w:val="2F5496"/>
                <w:sz w:val="24"/>
                <w:szCs w:val="24"/>
              </w:rPr>
            </w:pPr>
            <w:sdt>
              <w:sdtPr>
                <w:tag w:val="goog_rdk_117"/>
                <w:id w:val="163451639"/>
              </w:sdtPr>
              <w:sdtEndPr/>
              <w:sdtContent/>
            </w:sdt>
            <w:r w:rsidR="004F3879">
              <w:rPr>
                <w:b/>
                <w:color w:val="2F5496"/>
                <w:sz w:val="24"/>
                <w:szCs w:val="24"/>
              </w:rPr>
              <w:t xml:space="preserve"> </w:t>
            </w:r>
            <w:r w:rsidR="004F3879">
              <w:rPr>
                <w:b/>
                <w:sz w:val="24"/>
                <w:szCs w:val="24"/>
              </w:rPr>
              <w:t xml:space="preserve">10)  договори, які </w:t>
            </w:r>
            <w:r w:rsidR="004F3879">
              <w:rPr>
                <w:b/>
                <w:sz w:val="24"/>
                <w:szCs w:val="24"/>
                <w:highlight w:val="white"/>
              </w:rPr>
              <w:t>укладені з контрагентами, активи, зобов'язання, доходи та витрати яких на повній основі відображаються в консолідованій фінансовій звітності юридичної особи, що може здійснювати вирішальний вплив на управління або господарську діяльність учасника оптового енергетичного ринку безпосередньо або через інших осіб</w:t>
            </w:r>
            <w:r w:rsidR="004F3879">
              <w:rPr>
                <w:b/>
                <w:sz w:val="24"/>
                <w:szCs w:val="24"/>
              </w:rPr>
              <w:t xml:space="preserve">.                     </w:t>
            </w:r>
          </w:p>
          <w:p w:rsidR="00693FE7" w:rsidRDefault="004F3879">
            <w:pPr>
              <w:spacing w:before="240"/>
              <w:ind w:firstLine="386"/>
              <w:jc w:val="both"/>
              <w:rPr>
                <w:sz w:val="24"/>
                <w:szCs w:val="24"/>
              </w:rPr>
            </w:pPr>
            <w:r>
              <w:rPr>
                <w:b/>
                <w:sz w:val="24"/>
                <w:szCs w:val="24"/>
              </w:rPr>
              <w:t xml:space="preserve"> </w:t>
            </w:r>
            <w:r>
              <w:rPr>
                <w:sz w:val="24"/>
                <w:szCs w:val="24"/>
              </w:rPr>
              <w:t>Запит НКРЕКП повинен бути обґрунтованим та містити строки, порядок та форму надання інформації.</w:t>
            </w:r>
          </w:p>
          <w:p w:rsidR="00693FE7" w:rsidRDefault="00693FE7">
            <w:pPr>
              <w:ind w:firstLine="386"/>
              <w:jc w:val="both"/>
              <w:rPr>
                <w:i/>
                <w:sz w:val="24"/>
                <w:szCs w:val="24"/>
              </w:rPr>
            </w:pPr>
          </w:p>
          <w:p w:rsidR="00693FE7" w:rsidRDefault="004F3879">
            <w:pPr>
              <w:ind w:firstLine="386"/>
              <w:jc w:val="both"/>
              <w:rPr>
                <w:i/>
                <w:sz w:val="24"/>
                <w:szCs w:val="24"/>
              </w:rPr>
            </w:pPr>
            <w:r>
              <w:rPr>
                <w:i/>
                <w:sz w:val="24"/>
                <w:szCs w:val="24"/>
              </w:rPr>
              <w:t xml:space="preserve">Звітування про внутрішньогрупові договори виключно за запитом Регулятора є усталеною європейською практикою (п. 1 (а) статті 4 Регламенту (ЄС) No 1348/2014 від 17 грудня 2014 року щодо звітності про імплементацію статті 8(2) та статті 8(6) Регламенту (ЄС) No 1227/2011 Європейського Парламенту та Ради про цілісність та прозорість оптового енергетичного ринку/Regulation (EU) No 1348/2014 of 17 December 2014 on data reporting implementing Article 8(2) and Article 8(6) of Regulation (EU) No 1227/2011 of the European Parliament and of the Council on wholesale energy market integrity and transparency ). Відтак, просимо Регулятора визнати внутрішньогрупові договори такими, звітування щодо яких відбувається відповідно до п. 2.3. Порядку.  </w:t>
            </w:r>
          </w:p>
          <w:p w:rsidR="00693FE7" w:rsidRDefault="004F3879">
            <w:pPr>
              <w:ind w:firstLine="386"/>
              <w:jc w:val="both"/>
              <w:rPr>
                <w:i/>
                <w:sz w:val="24"/>
                <w:szCs w:val="24"/>
              </w:rPr>
            </w:pPr>
            <w:r>
              <w:rPr>
                <w:i/>
                <w:sz w:val="24"/>
                <w:szCs w:val="24"/>
              </w:rPr>
              <w:t>Окрім того, внутрішньогрупові договори не впливають на оптовий ринок електричної енергії, а відтак регулярна подача інформації щодо таких договорів спричиняє додаткове навантаження на учасників ринку, проте не забезпечує підвищення рівня прозорості на такому ринку.</w:t>
            </w:r>
          </w:p>
          <w:p w:rsidR="00693FE7" w:rsidRDefault="00693FE7">
            <w:pPr>
              <w:spacing w:after="120"/>
              <w:jc w:val="center"/>
              <w:rPr>
                <w:b/>
                <w:sz w:val="24"/>
                <w:szCs w:val="24"/>
              </w:rPr>
            </w:pPr>
          </w:p>
        </w:tc>
        <w:tc>
          <w:tcPr>
            <w:tcW w:w="3135" w:type="dxa"/>
          </w:tcPr>
          <w:p w:rsidR="00693FE7" w:rsidRDefault="00767097" w:rsidP="00767097">
            <w:pPr>
              <w:pBdr>
                <w:top w:val="nil"/>
                <w:left w:val="nil"/>
                <w:bottom w:val="nil"/>
                <w:right w:val="nil"/>
                <w:between w:val="nil"/>
              </w:pBdr>
              <w:spacing w:before="240"/>
              <w:jc w:val="both"/>
              <w:rPr>
                <w:ins w:id="16" w:author="Оксана Вистяка" w:date="2024-10-30T13:14:00Z"/>
                <w:sz w:val="24"/>
                <w:szCs w:val="24"/>
              </w:rPr>
            </w:pPr>
            <w:r>
              <w:rPr>
                <w:sz w:val="24"/>
                <w:szCs w:val="24"/>
              </w:rPr>
              <w:t>Попередньо не враховано. Наразі внутрішньогрупові транзакції можуть впливати на ринок.</w:t>
            </w:r>
            <w:r>
              <w:t xml:space="preserve"> </w:t>
            </w:r>
            <w:r w:rsidRPr="00B44D82">
              <w:rPr>
                <w:sz w:val="24"/>
                <w:szCs w:val="24"/>
              </w:rPr>
              <w:t>Крім того, відповідно до положень законів України «Про ринок природного газу» та «Про ринок електричної енергії»,  Регулятор визначає порядок, зміст, обсяг та періодичність надання та оприлюднення інформації.</w:t>
            </w:r>
          </w:p>
          <w:p w:rsidR="00693FE7" w:rsidRDefault="00693FE7">
            <w:pPr>
              <w:spacing w:before="240"/>
              <w:jc w:val="both"/>
              <w:rPr>
                <w:sz w:val="24"/>
                <w:szCs w:val="24"/>
              </w:rPr>
            </w:pPr>
          </w:p>
        </w:tc>
      </w:tr>
      <w:tr w:rsidR="00693FE7">
        <w:trPr>
          <w:trHeight w:val="839"/>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ТОВ «Д.Трейдінг»</w:t>
            </w:r>
          </w:p>
          <w:p w:rsidR="00693FE7" w:rsidRDefault="004F3879">
            <w:pPr>
              <w:ind w:firstLine="386"/>
              <w:jc w:val="both"/>
              <w:rPr>
                <w:sz w:val="24"/>
                <w:szCs w:val="24"/>
              </w:rPr>
            </w:pPr>
            <w:r>
              <w:rPr>
                <w:sz w:val="24"/>
                <w:szCs w:val="24"/>
              </w:rPr>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rsidR="00693FE7" w:rsidRDefault="00936CF5">
            <w:pPr>
              <w:ind w:firstLine="386"/>
              <w:jc w:val="both"/>
              <w:rPr>
                <w:b/>
                <w:sz w:val="24"/>
                <w:szCs w:val="24"/>
              </w:rPr>
            </w:pPr>
            <w:sdt>
              <w:sdtPr>
                <w:tag w:val="goog_rdk_127"/>
                <w:id w:val="1052811451"/>
              </w:sdtPr>
              <w:sdtEndPr/>
              <w:sdtContent/>
            </w:sdt>
            <w:r w:rsidR="004F3879">
              <w:rPr>
                <w:b/>
                <w:sz w:val="24"/>
                <w:szCs w:val="24"/>
              </w:rPr>
              <w:t>1) внутрішньогрупові угоди (договори купівлі-продажу та/або договори постачання, укладені між учасниками оптового енергетичного ринку, що пов’язані відносинами контролю та входять до консолідованої фінансової звітності материнської компанії).</w:t>
            </w:r>
          </w:p>
          <w:p w:rsidR="00693FE7" w:rsidRDefault="004F3879">
            <w:pPr>
              <w:ind w:firstLine="386"/>
              <w:jc w:val="both"/>
              <w:rPr>
                <w:b/>
                <w:sz w:val="24"/>
                <w:szCs w:val="24"/>
              </w:rPr>
            </w:pPr>
            <w:r>
              <w:rPr>
                <w:b/>
                <w:sz w:val="24"/>
                <w:szCs w:val="24"/>
              </w:rPr>
              <w:t>2) договори експорту-імпорту електричної енергії або природного газу;</w:t>
            </w:r>
          </w:p>
          <w:p w:rsidR="00693FE7" w:rsidRDefault="004F3879">
            <w:pPr>
              <w:ind w:firstLine="386"/>
              <w:jc w:val="both"/>
              <w:rPr>
                <w:sz w:val="24"/>
                <w:szCs w:val="24"/>
              </w:rPr>
            </w:pPr>
            <w:r>
              <w:rPr>
                <w:b/>
                <w:sz w:val="24"/>
                <w:szCs w:val="24"/>
              </w:rPr>
              <w:t>3</w:t>
            </w:r>
            <w:r>
              <w:rPr>
                <w:sz w:val="24"/>
                <w:szCs w:val="24"/>
              </w:rPr>
              <w:t>) укладені поза межами систем ОПООП:</w:t>
            </w:r>
          </w:p>
          <w:p w:rsidR="00693FE7" w:rsidRDefault="004F3879">
            <w:pPr>
              <w:ind w:firstLine="386"/>
              <w:jc w:val="both"/>
              <w:rPr>
                <w:sz w:val="24"/>
                <w:szCs w:val="24"/>
              </w:rPr>
            </w:pPr>
            <w:r>
              <w:rPr>
                <w:sz w:val="24"/>
                <w:szCs w:val="24"/>
              </w:rPr>
              <w:t>договори купівлі-продажу електричної енергії, виробленої однією одиницею виробництва, потужність якої дорівнює або менша 10 МВт, або одиницями виробництва сумарною потужністю, що дорівнює або менша 10 МВт, якщо власник таких одиниць виробництва є стороною такого договору купівлі-продажу;</w:t>
            </w:r>
          </w:p>
          <w:p w:rsidR="00693FE7" w:rsidRDefault="004F3879">
            <w:pPr>
              <w:ind w:firstLine="386"/>
              <w:jc w:val="both"/>
              <w:rPr>
                <w:sz w:val="24"/>
                <w:szCs w:val="24"/>
              </w:rPr>
            </w:pPr>
            <w:r>
              <w:rPr>
                <w:sz w:val="24"/>
                <w:szCs w:val="24"/>
              </w:rPr>
              <w:t>договори купівлі-продажу природного газу, видобутого (виробленого) одним газовидобувним підприємством із виробничою потужністю, що дорівнює або менша 1880 куб.м/год (20 МВт), якщо газовидобувне підприємство є стороною такого договору купівлі-продажу;</w:t>
            </w:r>
          </w:p>
          <w:p w:rsidR="00693FE7" w:rsidRDefault="004F3879">
            <w:pPr>
              <w:ind w:firstLine="386"/>
              <w:jc w:val="both"/>
              <w:rPr>
                <w:sz w:val="24"/>
                <w:szCs w:val="24"/>
              </w:rPr>
            </w:pPr>
            <w:r>
              <w:rPr>
                <w:sz w:val="24"/>
                <w:szCs w:val="24"/>
              </w:rPr>
              <w:t>договори про надання послуг балансування оператору газотранспортної системи;</w:t>
            </w:r>
          </w:p>
          <w:p w:rsidR="00693FE7" w:rsidRDefault="004F3879">
            <w:pPr>
              <w:ind w:firstLine="386"/>
              <w:jc w:val="both"/>
              <w:rPr>
                <w:sz w:val="24"/>
                <w:szCs w:val="24"/>
              </w:rPr>
            </w:pPr>
            <w:r>
              <w:rPr>
                <w:sz w:val="24"/>
                <w:szCs w:val="24"/>
              </w:rPr>
              <w:t>4) договори про надання допоміжних послуг на ринку електричної енергії;</w:t>
            </w:r>
          </w:p>
          <w:p w:rsidR="00693FE7" w:rsidRDefault="004F3879">
            <w:pPr>
              <w:ind w:firstLine="386"/>
              <w:jc w:val="both"/>
              <w:rPr>
                <w:sz w:val="24"/>
                <w:szCs w:val="24"/>
              </w:rPr>
            </w:pPr>
            <w:r>
              <w:rPr>
                <w:sz w:val="24"/>
                <w:szCs w:val="24"/>
              </w:rPr>
              <w:t>5) договори про участь у балансуючому ринку;</w:t>
            </w:r>
          </w:p>
          <w:p w:rsidR="00693FE7" w:rsidRDefault="004F3879">
            <w:pPr>
              <w:ind w:firstLine="386"/>
              <w:jc w:val="both"/>
              <w:rPr>
                <w:sz w:val="24"/>
                <w:szCs w:val="24"/>
              </w:rPr>
            </w:pPr>
            <w:r>
              <w:rPr>
                <w:sz w:val="24"/>
                <w:szCs w:val="24"/>
              </w:rPr>
              <w:t>6) договори про врегулювання небалансів електричної енергії;</w:t>
            </w:r>
          </w:p>
          <w:p w:rsidR="00693FE7" w:rsidRDefault="004F3879">
            <w:pPr>
              <w:ind w:firstLine="386"/>
              <w:jc w:val="both"/>
              <w:rPr>
                <w:sz w:val="24"/>
                <w:szCs w:val="24"/>
              </w:rPr>
            </w:pPr>
            <w:r>
              <w:rPr>
                <w:sz w:val="24"/>
                <w:szCs w:val="24"/>
              </w:rPr>
              <w:t>7)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rsidR="00693FE7" w:rsidRDefault="004F3879">
            <w:pPr>
              <w:ind w:firstLine="386"/>
              <w:jc w:val="both"/>
              <w:rPr>
                <w:sz w:val="24"/>
                <w:szCs w:val="24"/>
              </w:rPr>
            </w:pPr>
            <w:r>
              <w:rPr>
                <w:sz w:val="24"/>
                <w:szCs w:val="24"/>
              </w:rPr>
              <w:t>8) договори про надання послуги із зменшення навантаження;</w:t>
            </w:r>
          </w:p>
          <w:p w:rsidR="00693FE7" w:rsidRDefault="004F3879">
            <w:pPr>
              <w:ind w:firstLine="386"/>
              <w:jc w:val="both"/>
              <w:rPr>
                <w:sz w:val="24"/>
                <w:szCs w:val="24"/>
              </w:rPr>
            </w:pPr>
            <w:r>
              <w:rPr>
                <w:sz w:val="24"/>
                <w:szCs w:val="24"/>
              </w:rPr>
              <w:t>9) договори про надання послуг з розподілу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p>
          <w:p w:rsidR="00693FE7" w:rsidRDefault="004F3879">
            <w:pPr>
              <w:ind w:firstLine="386"/>
              <w:jc w:val="both"/>
              <w:rPr>
                <w:b/>
                <w:strike/>
                <w:sz w:val="24"/>
                <w:szCs w:val="24"/>
              </w:rPr>
            </w:pPr>
            <w:r>
              <w:rPr>
                <w:b/>
                <w:strike/>
                <w:sz w:val="24"/>
                <w:szCs w:val="24"/>
              </w:rPr>
              <w:t>8) договори про купівлю-продаж електричної енергії за «зеленим» тарифом;</w:t>
            </w:r>
          </w:p>
          <w:p w:rsidR="00693FE7" w:rsidRDefault="00936CF5">
            <w:pPr>
              <w:ind w:firstLine="386"/>
              <w:jc w:val="both"/>
              <w:rPr>
                <w:b/>
                <w:strike/>
                <w:sz w:val="24"/>
                <w:szCs w:val="24"/>
              </w:rPr>
            </w:pPr>
            <w:sdt>
              <w:sdtPr>
                <w:tag w:val="goog_rdk_128"/>
                <w:id w:val="-1478528796"/>
              </w:sdtPr>
              <w:sdtEndPr/>
              <w:sdtContent/>
            </w:sdt>
            <w:r w:rsidR="004F3879">
              <w:rPr>
                <w:b/>
                <w:strike/>
                <w:sz w:val="24"/>
                <w:szCs w:val="24"/>
              </w:rPr>
              <w:t>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rsidR="00693FE7" w:rsidRDefault="00693FE7">
            <w:pPr>
              <w:ind w:firstLine="386"/>
              <w:jc w:val="both"/>
              <w:rPr>
                <w:sz w:val="24"/>
                <w:szCs w:val="24"/>
              </w:rPr>
            </w:pPr>
          </w:p>
          <w:p w:rsidR="00693FE7" w:rsidRDefault="004F3879">
            <w:pPr>
              <w:ind w:firstLine="386"/>
              <w:jc w:val="both"/>
              <w:rPr>
                <w:i/>
                <w:sz w:val="24"/>
                <w:szCs w:val="24"/>
              </w:rPr>
            </w:pPr>
            <w:r>
              <w:rPr>
                <w:i/>
                <w:sz w:val="24"/>
                <w:szCs w:val="24"/>
              </w:rPr>
              <w:t>Відповідно до п.1(а) Статті 4 Імплементаційного Регламенту Комісії (ЄС) № 1348/2014 від 17 грудня 2014 року внутрішньогрупові угоди мають звітуватися лише за запитом на нерегулярній основі. Пропонуємо доповнити пункт 2.3. підпунктом 10 в запропонованій нами редакції</w:t>
            </w:r>
          </w:p>
          <w:p w:rsidR="00693FE7" w:rsidRDefault="00693FE7">
            <w:pPr>
              <w:pBdr>
                <w:top w:val="nil"/>
                <w:left w:val="nil"/>
                <w:bottom w:val="nil"/>
                <w:right w:val="nil"/>
                <w:between w:val="nil"/>
              </w:pBdr>
              <w:rPr>
                <w:i/>
                <w:color w:val="000000"/>
                <w:sz w:val="24"/>
                <w:szCs w:val="24"/>
              </w:rPr>
            </w:pPr>
          </w:p>
          <w:p w:rsidR="00693FE7" w:rsidRDefault="004F3879">
            <w:pPr>
              <w:ind w:firstLine="386"/>
              <w:jc w:val="both"/>
              <w:rPr>
                <w:i/>
                <w:sz w:val="24"/>
                <w:szCs w:val="24"/>
              </w:rPr>
            </w:pPr>
            <w:r>
              <w:rPr>
                <w:i/>
                <w:sz w:val="24"/>
                <w:szCs w:val="24"/>
              </w:rPr>
              <w:t>Пропонується перенести вказану норму з пункту 2.2. для можливості Регулятору отримувати необхідну для аналізу інформацію за запитом НКРЕКП, якщо аналіз таких даних є необхідним.</w:t>
            </w:r>
          </w:p>
          <w:p w:rsidR="00693FE7" w:rsidRDefault="004F3879">
            <w:pPr>
              <w:ind w:firstLine="386"/>
              <w:jc w:val="both"/>
              <w:rPr>
                <w:i/>
                <w:sz w:val="24"/>
                <w:szCs w:val="24"/>
              </w:rPr>
            </w:pPr>
            <w:r>
              <w:rPr>
                <w:i/>
                <w:sz w:val="24"/>
                <w:szCs w:val="24"/>
              </w:rPr>
              <w:t>Відповідно необхідно змінити також і нумерацію інших підпунктів.</w:t>
            </w:r>
          </w:p>
          <w:p w:rsidR="00693FE7" w:rsidRDefault="004F3879">
            <w:pPr>
              <w:spacing w:before="240"/>
              <w:ind w:firstLine="386"/>
              <w:jc w:val="both"/>
              <w:rPr>
                <w:i/>
                <w:sz w:val="24"/>
                <w:szCs w:val="24"/>
              </w:rPr>
            </w:pPr>
            <w:r>
              <w:rPr>
                <w:i/>
                <w:sz w:val="24"/>
                <w:szCs w:val="24"/>
              </w:rPr>
              <w:t xml:space="preserve">Також пропонуємо утриматись від доповнення пункту 2.3. новими нормами в редакції запропонованих підпунктів 8 та 9, оскільки: </w:t>
            </w:r>
          </w:p>
          <w:p w:rsidR="00693FE7" w:rsidRDefault="004F3879">
            <w:pPr>
              <w:ind w:firstLine="386"/>
              <w:jc w:val="both"/>
              <w:rPr>
                <w:b/>
                <w:sz w:val="24"/>
                <w:szCs w:val="24"/>
              </w:rPr>
            </w:pPr>
            <w:r>
              <w:rPr>
                <w:i/>
                <w:sz w:val="24"/>
                <w:szCs w:val="24"/>
              </w:rPr>
              <w:t>Запропонована редакція підпунктів 8 та 9 порушує принцип недискримінації щодо учасників оптового енергетичного ринку, що здійснюють купівлю-продаж електричної енергії виробленої з відновлюваних джерел енергії іншим ніж Гарантований покупець учасниками ринку.</w:t>
            </w:r>
          </w:p>
        </w:tc>
        <w:tc>
          <w:tcPr>
            <w:tcW w:w="3135" w:type="dxa"/>
          </w:tcPr>
          <w:p w:rsidR="00693FE7" w:rsidRDefault="00767097">
            <w:pPr>
              <w:spacing w:before="240"/>
              <w:jc w:val="both"/>
              <w:rPr>
                <w:sz w:val="24"/>
                <w:szCs w:val="24"/>
              </w:rPr>
            </w:pPr>
            <w:r w:rsidRPr="00767097">
              <w:rPr>
                <w:sz w:val="24"/>
                <w:szCs w:val="24"/>
              </w:rPr>
              <w:t>Попередньо не враховано. Договори  експорту-імпорту електричної енергії або природного газу, а також внутрішньогрупові транзакції можуть впливати на ринок.</w:t>
            </w:r>
          </w:p>
          <w:p w:rsidR="00693FE7" w:rsidRDefault="00693FE7">
            <w:pPr>
              <w:spacing w:before="240"/>
              <w:jc w:val="both"/>
              <w:rPr>
                <w:sz w:val="24"/>
                <w:szCs w:val="24"/>
              </w:rPr>
            </w:pPr>
          </w:p>
          <w:p w:rsidR="00693FE7" w:rsidRDefault="00693FE7">
            <w:pPr>
              <w:spacing w:before="240"/>
              <w:jc w:val="both"/>
              <w:rPr>
                <w:sz w:val="24"/>
                <w:szCs w:val="24"/>
              </w:rPr>
            </w:pPr>
          </w:p>
          <w:p w:rsidR="00693FE7" w:rsidRDefault="00693FE7">
            <w:pPr>
              <w:spacing w:before="240"/>
              <w:jc w:val="both"/>
              <w:rPr>
                <w:sz w:val="24"/>
                <w:szCs w:val="24"/>
              </w:rPr>
            </w:pPr>
          </w:p>
          <w:p w:rsidR="00693FE7" w:rsidRDefault="00693FE7">
            <w:pPr>
              <w:spacing w:before="240"/>
              <w:jc w:val="both"/>
              <w:rPr>
                <w:sz w:val="24"/>
                <w:szCs w:val="24"/>
              </w:rPr>
            </w:pPr>
          </w:p>
          <w:p w:rsidR="00693FE7" w:rsidRDefault="00693FE7">
            <w:pPr>
              <w:spacing w:before="240"/>
              <w:jc w:val="both"/>
              <w:rPr>
                <w:sz w:val="24"/>
                <w:szCs w:val="24"/>
              </w:rPr>
            </w:pPr>
          </w:p>
          <w:p w:rsidR="00693FE7" w:rsidRDefault="00693FE7">
            <w:pPr>
              <w:spacing w:before="240"/>
              <w:jc w:val="both"/>
              <w:rPr>
                <w:sz w:val="24"/>
                <w:szCs w:val="24"/>
              </w:rPr>
            </w:pPr>
          </w:p>
          <w:p w:rsidR="00693FE7" w:rsidRDefault="00693FE7">
            <w:pPr>
              <w:spacing w:before="240"/>
              <w:jc w:val="both"/>
              <w:rPr>
                <w:sz w:val="24"/>
                <w:szCs w:val="24"/>
              </w:rPr>
            </w:pPr>
          </w:p>
          <w:p w:rsidR="00693FE7" w:rsidRDefault="00693FE7">
            <w:pPr>
              <w:spacing w:before="240"/>
              <w:jc w:val="both"/>
              <w:rPr>
                <w:sz w:val="24"/>
                <w:szCs w:val="24"/>
              </w:rPr>
            </w:pPr>
          </w:p>
          <w:p w:rsidR="00693FE7" w:rsidRDefault="00693FE7">
            <w:pPr>
              <w:spacing w:before="240"/>
              <w:jc w:val="both"/>
              <w:rPr>
                <w:sz w:val="24"/>
                <w:szCs w:val="24"/>
              </w:rPr>
            </w:pPr>
          </w:p>
          <w:p w:rsidR="00693FE7" w:rsidRDefault="00693FE7">
            <w:pPr>
              <w:spacing w:before="240"/>
              <w:jc w:val="both"/>
              <w:rPr>
                <w:sz w:val="24"/>
                <w:szCs w:val="24"/>
              </w:rPr>
            </w:pPr>
          </w:p>
          <w:p w:rsidR="00693FE7" w:rsidRDefault="00693FE7">
            <w:pPr>
              <w:spacing w:before="240"/>
              <w:jc w:val="both"/>
              <w:rPr>
                <w:sz w:val="24"/>
                <w:szCs w:val="24"/>
              </w:rPr>
            </w:pPr>
          </w:p>
          <w:sdt>
            <w:sdtPr>
              <w:tag w:val="goog_rdk_135"/>
              <w:id w:val="-1096711561"/>
            </w:sdtPr>
            <w:sdtEndPr/>
            <w:sdtContent>
              <w:p w:rsidR="00693FE7" w:rsidRDefault="00936CF5">
                <w:pPr>
                  <w:spacing w:before="240"/>
                  <w:jc w:val="both"/>
                  <w:rPr>
                    <w:ins w:id="17" w:author="Оксана Вистяка" w:date="2024-10-30T13:14:00Z"/>
                    <w:sz w:val="24"/>
                    <w:szCs w:val="24"/>
                  </w:rPr>
                </w:pPr>
                <w:sdt>
                  <w:sdtPr>
                    <w:tag w:val="goog_rdk_134"/>
                    <w:id w:val="409665566"/>
                  </w:sdtPr>
                  <w:sdtEndPr/>
                  <w:sdtContent/>
                </w:sdt>
              </w:p>
            </w:sdtContent>
          </w:sdt>
          <w:p w:rsidR="00693FE7" w:rsidRDefault="004F3879">
            <w:pPr>
              <w:spacing w:before="240"/>
              <w:jc w:val="both"/>
              <w:rPr>
                <w:sz w:val="24"/>
                <w:szCs w:val="24"/>
              </w:rPr>
            </w:pPr>
            <w:r>
              <w:rPr>
                <w:sz w:val="24"/>
                <w:szCs w:val="24"/>
              </w:rPr>
              <w:t xml:space="preserve">Пропозиція потребує обговорення. </w:t>
            </w:r>
          </w:p>
        </w:tc>
      </w:tr>
      <w:tr w:rsidR="00693FE7">
        <w:trPr>
          <w:trHeight w:val="839"/>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АТ «Оператор ринку»</w:t>
            </w:r>
          </w:p>
          <w:p w:rsidR="00693FE7" w:rsidRDefault="004F3879">
            <w:pPr>
              <w:ind w:firstLine="386"/>
              <w:jc w:val="both"/>
              <w:rPr>
                <w:sz w:val="24"/>
                <w:szCs w:val="24"/>
              </w:rPr>
            </w:pPr>
            <w:r>
              <w:rPr>
                <w:sz w:val="24"/>
                <w:szCs w:val="24"/>
              </w:rPr>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rsidR="00693FE7" w:rsidRDefault="004F3879">
            <w:pPr>
              <w:ind w:firstLine="386"/>
              <w:jc w:val="center"/>
              <w:rPr>
                <w:sz w:val="24"/>
                <w:szCs w:val="24"/>
              </w:rPr>
            </w:pPr>
            <w:r>
              <w:rPr>
                <w:sz w:val="24"/>
                <w:szCs w:val="24"/>
              </w:rPr>
              <w:t>(…).</w:t>
            </w:r>
          </w:p>
          <w:p w:rsidR="00693FE7" w:rsidRDefault="00936CF5">
            <w:pPr>
              <w:ind w:firstLine="386"/>
              <w:jc w:val="both"/>
              <w:rPr>
                <w:b/>
                <w:strike/>
                <w:sz w:val="24"/>
                <w:szCs w:val="24"/>
              </w:rPr>
            </w:pPr>
            <w:sdt>
              <w:sdtPr>
                <w:tag w:val="goog_rdk_138"/>
                <w:id w:val="330501152"/>
              </w:sdtPr>
              <w:sdtEndPr/>
              <w:sdtContent/>
            </w:sdt>
            <w:sdt>
              <w:sdtPr>
                <w:tag w:val="goog_rdk_139"/>
                <w:id w:val="1718708198"/>
              </w:sdtPr>
              <w:sdtEndPr/>
              <w:sdtContent/>
            </w:sdt>
            <w:r w:rsidR="004F3879">
              <w:rPr>
                <w:b/>
                <w:strike/>
                <w:sz w:val="24"/>
                <w:szCs w:val="24"/>
              </w:rPr>
              <w:t>8) договори про купівлю-продаж електричної енергії за «зеленим» тарифом;</w:t>
            </w:r>
          </w:p>
          <w:p w:rsidR="00693FE7" w:rsidRDefault="00693FE7">
            <w:pPr>
              <w:ind w:firstLine="386"/>
              <w:jc w:val="both"/>
              <w:rPr>
                <w:b/>
                <w:strike/>
                <w:sz w:val="24"/>
                <w:szCs w:val="24"/>
              </w:rPr>
            </w:pPr>
          </w:p>
          <w:p w:rsidR="00693FE7" w:rsidRDefault="00936CF5">
            <w:pPr>
              <w:ind w:firstLine="386"/>
              <w:jc w:val="both"/>
              <w:rPr>
                <w:b/>
                <w:sz w:val="24"/>
                <w:szCs w:val="24"/>
              </w:rPr>
            </w:pPr>
            <w:sdt>
              <w:sdtPr>
                <w:tag w:val="goog_rdk_140"/>
                <w:id w:val="1081722708"/>
              </w:sdtPr>
              <w:sdtEndPr/>
              <w:sdtContent/>
            </w:sdt>
            <w:sdt>
              <w:sdtPr>
                <w:tag w:val="goog_rdk_141"/>
                <w:id w:val="1436557621"/>
              </w:sdtPr>
              <w:sdtEndPr/>
              <w:sdtContent/>
            </w:sdt>
            <w:r w:rsidR="004F3879">
              <w:rPr>
                <w:b/>
                <w:sz w:val="24"/>
                <w:szCs w:val="24"/>
              </w:rPr>
              <w:t>8) внутрішньогрупові договори з оптовими енергетичними продуктами, укладені поза межами систем ОПООП, а саме договори з оптовими енергетичними продуктами, укладені з контрагентами, активи, зобов'язання, доходи та витрати яких на повній основі відображаються в консолідованій фінансовій звітності юридичної особи, що може здійснювати вирішальний вплив на управління або господарську діяльність учасника оптового енергетичного ринку безпосередньо або через інших осіб;</w:t>
            </w:r>
          </w:p>
          <w:p w:rsidR="00693FE7" w:rsidRDefault="004F3879">
            <w:pPr>
              <w:spacing w:after="120"/>
              <w:jc w:val="center"/>
              <w:rPr>
                <w:sz w:val="24"/>
                <w:szCs w:val="24"/>
              </w:rPr>
            </w:pPr>
            <w:r>
              <w:rPr>
                <w:sz w:val="24"/>
                <w:szCs w:val="24"/>
              </w:rPr>
              <w:t>(…).</w:t>
            </w:r>
          </w:p>
          <w:p w:rsidR="00693FE7" w:rsidRDefault="004F3879">
            <w:pPr>
              <w:ind w:firstLine="386"/>
              <w:jc w:val="both"/>
              <w:rPr>
                <w:i/>
                <w:sz w:val="24"/>
                <w:szCs w:val="24"/>
              </w:rPr>
            </w:pPr>
            <w:r>
              <w:rPr>
                <w:i/>
                <w:sz w:val="24"/>
                <w:szCs w:val="24"/>
              </w:rPr>
              <w:t>Пропонується не включати до зазначеного пункту підпункт 8 «договори про купівлю-продаж електричної енергії за «зеленим» тарифом», оскільки це суперечить роз’ясненням ACER щодо звітування по нестандартних договорах. А також враховуючи, що договори про купівлю-продаж електричної енергії за «зеленим» тарифом є типовими.</w:t>
            </w:r>
          </w:p>
          <w:p w:rsidR="00693FE7" w:rsidRDefault="004F3879">
            <w:pPr>
              <w:ind w:firstLine="386"/>
              <w:jc w:val="both"/>
              <w:rPr>
                <w:i/>
                <w:sz w:val="24"/>
                <w:szCs w:val="24"/>
              </w:rPr>
            </w:pPr>
            <w:r>
              <w:rPr>
                <w:i/>
                <w:sz w:val="24"/>
                <w:szCs w:val="24"/>
              </w:rPr>
              <w:t xml:space="preserve">«Section 2: reporting of </w:t>
            </w:r>
            <w:r>
              <w:rPr>
                <w:b/>
                <w:i/>
                <w:sz w:val="24"/>
                <w:szCs w:val="24"/>
              </w:rPr>
              <w:t>non-standard contracts</w:t>
            </w:r>
            <w:r>
              <w:rPr>
                <w:i/>
                <w:sz w:val="24"/>
                <w:szCs w:val="24"/>
              </w:rPr>
              <w:t xml:space="preserve"> using Table 2 of the Annex to the REMIT Implementing Regulation </w:t>
            </w:r>
          </w:p>
          <w:p w:rsidR="00693FE7" w:rsidRDefault="004F3879">
            <w:pPr>
              <w:ind w:firstLine="386"/>
              <w:jc w:val="both"/>
              <w:rPr>
                <w:b/>
                <w:i/>
                <w:sz w:val="24"/>
                <w:szCs w:val="24"/>
              </w:rPr>
            </w:pPr>
            <w:r>
              <w:rPr>
                <w:b/>
                <w:i/>
                <w:sz w:val="24"/>
                <w:szCs w:val="24"/>
              </w:rPr>
              <w:t xml:space="preserve">Purchase obligation /feed-in contracts </w:t>
            </w:r>
          </w:p>
          <w:p w:rsidR="00693FE7" w:rsidRDefault="004F3879">
            <w:pPr>
              <w:ind w:firstLine="386"/>
              <w:jc w:val="both"/>
              <w:rPr>
                <w:i/>
                <w:sz w:val="24"/>
                <w:szCs w:val="24"/>
              </w:rPr>
            </w:pPr>
            <w:r>
              <w:rPr>
                <w:i/>
                <w:sz w:val="24"/>
                <w:szCs w:val="24"/>
              </w:rPr>
              <w:t>Two market participants conclude a purchase obligation/feed-in tariffs contract with a capacity above 10 MW, i.e. regulated contracts for the physical delivery of electricity by a single production unit with a capacity greater than 10 MW or by production units with a combined capacity greater than 10 MW. In the example, the price is fixed by the provision of the relevant national regularity authority related to the contract date.».</w:t>
            </w:r>
          </w:p>
          <w:p w:rsidR="00693FE7" w:rsidRDefault="004F3879">
            <w:pPr>
              <w:ind w:firstLine="386"/>
              <w:jc w:val="both"/>
              <w:rPr>
                <w:i/>
                <w:sz w:val="24"/>
                <w:szCs w:val="24"/>
              </w:rPr>
            </w:pPr>
            <w:r>
              <w:rPr>
                <w:i/>
                <w:sz w:val="24"/>
                <w:szCs w:val="24"/>
              </w:rPr>
              <w:t xml:space="preserve">Замість цього пропонується додати внутрішньогрупові договори з оптовими енергетичними продуктами до пункту 2.3. з метою приведення у відповідність до COMMISSION IMPLEMENTING REGULATION (EU) No 1348/2014 від 17 грудня 2014. </w:t>
            </w:r>
          </w:p>
          <w:p w:rsidR="00693FE7" w:rsidRDefault="004F3879">
            <w:pPr>
              <w:ind w:firstLine="386"/>
              <w:jc w:val="both"/>
              <w:rPr>
                <w:i/>
                <w:sz w:val="24"/>
                <w:szCs w:val="24"/>
              </w:rPr>
            </w:pPr>
            <w:r>
              <w:rPr>
                <w:i/>
                <w:sz w:val="24"/>
                <w:szCs w:val="24"/>
              </w:rPr>
              <w:t>«List of contracts reportable at request of the Agency</w:t>
            </w:r>
          </w:p>
          <w:p w:rsidR="00693FE7" w:rsidRDefault="004F3879">
            <w:pPr>
              <w:ind w:firstLine="386"/>
              <w:jc w:val="both"/>
              <w:rPr>
                <w:i/>
                <w:sz w:val="24"/>
                <w:szCs w:val="24"/>
              </w:rPr>
            </w:pPr>
            <w:r>
              <w:rPr>
                <w:i/>
                <w:sz w:val="24"/>
                <w:szCs w:val="24"/>
              </w:rPr>
              <w:t>1. Unless concluded on organised market places, the following contracts and details of transactions in relation to those contracts shall be reportable only upon reasoned request of the Agency and on an ad-hoc basis:</w:t>
            </w:r>
          </w:p>
          <w:p w:rsidR="00693FE7" w:rsidRDefault="004F3879">
            <w:pPr>
              <w:ind w:firstLine="386"/>
              <w:jc w:val="both"/>
              <w:rPr>
                <w:i/>
                <w:sz w:val="24"/>
                <w:szCs w:val="24"/>
              </w:rPr>
            </w:pPr>
            <w:r>
              <w:rPr>
                <w:i/>
                <w:sz w:val="24"/>
                <w:szCs w:val="24"/>
              </w:rPr>
              <w:t>(a) Intragroup contracts,»</w:t>
            </w:r>
          </w:p>
          <w:p w:rsidR="00693FE7" w:rsidRDefault="004F3879">
            <w:pPr>
              <w:ind w:firstLine="386"/>
              <w:jc w:val="both"/>
              <w:rPr>
                <w:i/>
                <w:sz w:val="24"/>
                <w:szCs w:val="24"/>
              </w:rPr>
            </w:pPr>
            <w:r>
              <w:rPr>
                <w:i/>
                <w:sz w:val="24"/>
                <w:szCs w:val="24"/>
              </w:rPr>
              <w:t xml:space="preserve">Пропонується додати внутрішньогрупові договори з оптовими енергетичними продуктами до пункту 2.3, виклавши підпункт 8 у новій редакції,  з метою приведення у відповідність до COMMISSION IMPLEMENTING REGULATION (EU) No 1348/2014 від 17 грудня 2014. </w:t>
            </w:r>
          </w:p>
          <w:p w:rsidR="00693FE7" w:rsidRDefault="004F3879">
            <w:pPr>
              <w:ind w:firstLine="386"/>
              <w:jc w:val="both"/>
              <w:rPr>
                <w:i/>
                <w:sz w:val="24"/>
                <w:szCs w:val="24"/>
              </w:rPr>
            </w:pPr>
            <w:r>
              <w:rPr>
                <w:i/>
                <w:sz w:val="24"/>
                <w:szCs w:val="24"/>
              </w:rPr>
              <w:t>«List of contracts reportable at request of the Agency</w:t>
            </w:r>
          </w:p>
          <w:p w:rsidR="00693FE7" w:rsidRDefault="004F3879">
            <w:pPr>
              <w:ind w:firstLine="386"/>
              <w:jc w:val="both"/>
              <w:rPr>
                <w:i/>
                <w:sz w:val="24"/>
                <w:szCs w:val="24"/>
              </w:rPr>
            </w:pPr>
            <w:r>
              <w:rPr>
                <w:i/>
                <w:sz w:val="24"/>
                <w:szCs w:val="24"/>
              </w:rPr>
              <w:t>1. Unless concluded on organised market places, the following contracts and details of transactions in relation to those contracts shall be reportable only upon reasoned request of the Agency and on an ad-hoc basis:</w:t>
            </w:r>
          </w:p>
          <w:p w:rsidR="00693FE7" w:rsidRDefault="004F3879">
            <w:pPr>
              <w:ind w:firstLine="386"/>
              <w:jc w:val="both"/>
              <w:rPr>
                <w:b/>
                <w:sz w:val="24"/>
                <w:szCs w:val="24"/>
              </w:rPr>
            </w:pPr>
            <w:r>
              <w:rPr>
                <w:i/>
                <w:sz w:val="24"/>
                <w:szCs w:val="24"/>
              </w:rPr>
              <w:t>(a) Intragroup contracts,».</w:t>
            </w:r>
          </w:p>
        </w:tc>
        <w:tc>
          <w:tcPr>
            <w:tcW w:w="3135" w:type="dxa"/>
          </w:tcPr>
          <w:p w:rsidR="00693FE7" w:rsidRDefault="005B2E93">
            <w:pPr>
              <w:spacing w:before="240"/>
              <w:jc w:val="both"/>
              <w:rPr>
                <w:sz w:val="24"/>
                <w:szCs w:val="24"/>
              </w:rPr>
            </w:pPr>
            <w:r w:rsidRPr="009F196A">
              <w:rPr>
                <w:sz w:val="24"/>
                <w:szCs w:val="24"/>
              </w:rPr>
              <w:t>Попередньо не враховано. Наразі внутрішньогрупові транзакції можуть впливати на ринок. Крім того, відповідно до положень законів України «Про ринок природного газу» та «Про ринок електричної енергії»,  Регулятор визначає порядок, зміст, обсяг та періодичність надання та оприлюднення інформації.</w:t>
            </w:r>
          </w:p>
        </w:tc>
      </w:tr>
      <w:tr w:rsidR="00693FE7">
        <w:trPr>
          <w:trHeight w:val="839"/>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ПрАТ «Укргідроенерго»</w:t>
            </w:r>
          </w:p>
          <w:p w:rsidR="00693FE7" w:rsidRDefault="004F3879">
            <w:pPr>
              <w:ind w:firstLine="284"/>
              <w:jc w:val="both"/>
              <w:rPr>
                <w:sz w:val="24"/>
                <w:szCs w:val="24"/>
              </w:rPr>
            </w:pPr>
            <w:r>
              <w:rPr>
                <w:sz w:val="24"/>
                <w:szCs w:val="24"/>
              </w:rPr>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rsidR="00693FE7" w:rsidRDefault="004F3879">
            <w:pPr>
              <w:ind w:firstLine="284"/>
              <w:jc w:val="both"/>
              <w:rPr>
                <w:sz w:val="24"/>
                <w:szCs w:val="24"/>
              </w:rPr>
            </w:pPr>
            <w:r>
              <w:rPr>
                <w:sz w:val="24"/>
                <w:szCs w:val="24"/>
              </w:rPr>
              <w:t>1) укладені поза межами систем ОПООП:</w:t>
            </w:r>
          </w:p>
          <w:p w:rsidR="00693FE7" w:rsidRDefault="004F3879">
            <w:pPr>
              <w:ind w:firstLine="284"/>
              <w:jc w:val="both"/>
              <w:rPr>
                <w:sz w:val="24"/>
                <w:szCs w:val="24"/>
              </w:rPr>
            </w:pPr>
            <w:r>
              <w:rPr>
                <w:sz w:val="24"/>
                <w:szCs w:val="24"/>
              </w:rPr>
              <w:t>договори купівлі-продажу електричної енергії, виробленої однією одиницею виробництва, потужність якої дорівнює або менша 10 МВт, або одиницями виробництва сумарною потужністю, що дорівнює або менша 10 МВт, якщо власник таких одиниць виробництва є стороною такого договору купівлі-продажу;</w:t>
            </w:r>
          </w:p>
          <w:p w:rsidR="00693FE7" w:rsidRDefault="004F3879">
            <w:pPr>
              <w:ind w:firstLine="284"/>
              <w:jc w:val="both"/>
              <w:rPr>
                <w:sz w:val="24"/>
                <w:szCs w:val="24"/>
              </w:rPr>
            </w:pPr>
            <w:r>
              <w:rPr>
                <w:sz w:val="24"/>
                <w:szCs w:val="24"/>
              </w:rPr>
              <w:t>договори купівлі-продажу природного газу, видобутого (виробленого) одним газовидобувним підприємством із виробничою потужністю, що дорівнює або менша 1880 куб.м/год (20 МВт), якщо газовидобувне підприємство є стороною такого договору купівлі-продажу;</w:t>
            </w:r>
          </w:p>
          <w:p w:rsidR="00693FE7" w:rsidRDefault="004F3879">
            <w:pPr>
              <w:ind w:firstLine="284"/>
              <w:jc w:val="both"/>
              <w:rPr>
                <w:sz w:val="24"/>
                <w:szCs w:val="24"/>
              </w:rPr>
            </w:pPr>
            <w:r>
              <w:rPr>
                <w:sz w:val="24"/>
                <w:szCs w:val="24"/>
              </w:rPr>
              <w:t>договори про надання послуг балансування оператору газотранспортної системи;</w:t>
            </w:r>
          </w:p>
          <w:p w:rsidR="00693FE7" w:rsidRDefault="004F3879">
            <w:pPr>
              <w:ind w:firstLine="284"/>
              <w:jc w:val="both"/>
              <w:rPr>
                <w:sz w:val="24"/>
                <w:szCs w:val="24"/>
              </w:rPr>
            </w:pPr>
            <w:r>
              <w:rPr>
                <w:sz w:val="24"/>
                <w:szCs w:val="24"/>
              </w:rPr>
              <w:t>2) договори про надання допоміжних послуг на ринку електричної енергії;</w:t>
            </w:r>
          </w:p>
          <w:p w:rsidR="00693FE7" w:rsidRDefault="004F3879">
            <w:pPr>
              <w:ind w:firstLine="284"/>
              <w:jc w:val="both"/>
              <w:rPr>
                <w:sz w:val="24"/>
                <w:szCs w:val="24"/>
              </w:rPr>
            </w:pPr>
            <w:r>
              <w:rPr>
                <w:sz w:val="24"/>
                <w:szCs w:val="24"/>
              </w:rPr>
              <w:t>3) договори про участь у балансуючому ринку;</w:t>
            </w:r>
          </w:p>
          <w:p w:rsidR="00693FE7" w:rsidRDefault="004F3879">
            <w:pPr>
              <w:ind w:firstLine="284"/>
              <w:jc w:val="both"/>
              <w:rPr>
                <w:sz w:val="24"/>
                <w:szCs w:val="24"/>
              </w:rPr>
            </w:pPr>
            <w:r>
              <w:rPr>
                <w:sz w:val="24"/>
                <w:szCs w:val="24"/>
              </w:rPr>
              <w:t>4) договори про врегулювання небалансів електричної енергії;</w:t>
            </w:r>
          </w:p>
          <w:p w:rsidR="00693FE7" w:rsidRDefault="004F3879">
            <w:pPr>
              <w:ind w:firstLine="284"/>
              <w:jc w:val="both"/>
              <w:rPr>
                <w:sz w:val="24"/>
                <w:szCs w:val="24"/>
              </w:rPr>
            </w:pPr>
            <w:r>
              <w:rPr>
                <w:sz w:val="24"/>
                <w:szCs w:val="24"/>
              </w:rPr>
              <w:t>5)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rsidR="00693FE7" w:rsidRDefault="004F3879">
            <w:pPr>
              <w:ind w:firstLine="284"/>
              <w:jc w:val="both"/>
              <w:rPr>
                <w:sz w:val="24"/>
                <w:szCs w:val="24"/>
              </w:rPr>
            </w:pPr>
            <w:r>
              <w:rPr>
                <w:sz w:val="24"/>
                <w:szCs w:val="24"/>
              </w:rPr>
              <w:t>6) договори про надання послуги із зменшення навантаження;</w:t>
            </w:r>
          </w:p>
          <w:p w:rsidR="00693FE7" w:rsidRDefault="004F3879">
            <w:pPr>
              <w:ind w:firstLine="284"/>
              <w:jc w:val="both"/>
              <w:rPr>
                <w:sz w:val="24"/>
                <w:szCs w:val="24"/>
              </w:rPr>
            </w:pPr>
            <w:r>
              <w:rPr>
                <w:sz w:val="24"/>
                <w:szCs w:val="24"/>
              </w:rPr>
              <w:t>7) договори про надання послуг з розподілу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p>
          <w:p w:rsidR="00693FE7" w:rsidRDefault="004F3879">
            <w:pPr>
              <w:ind w:firstLine="284"/>
              <w:jc w:val="both"/>
              <w:rPr>
                <w:sz w:val="24"/>
                <w:szCs w:val="24"/>
              </w:rPr>
            </w:pPr>
            <w:r>
              <w:rPr>
                <w:sz w:val="24"/>
                <w:szCs w:val="24"/>
              </w:rPr>
              <w:t>8) договори про купівлю-продаж електричної енергії за «зеленим» тарифом;</w:t>
            </w:r>
          </w:p>
          <w:p w:rsidR="00693FE7" w:rsidRDefault="00936CF5">
            <w:pPr>
              <w:ind w:firstLine="284"/>
              <w:jc w:val="both"/>
              <w:rPr>
                <w:b/>
                <w:strike/>
                <w:sz w:val="24"/>
                <w:szCs w:val="24"/>
              </w:rPr>
            </w:pPr>
            <w:sdt>
              <w:sdtPr>
                <w:tag w:val="goog_rdk_151"/>
                <w:id w:val="1196808212"/>
              </w:sdtPr>
              <w:sdtEndPr/>
              <w:sdtContent/>
            </w:sdt>
            <w:r w:rsidR="004F3879">
              <w:rPr>
                <w:b/>
                <w:strike/>
                <w:sz w:val="24"/>
                <w:szCs w:val="24"/>
              </w:rPr>
              <w:t>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rsidR="00693FE7" w:rsidRDefault="004F3879">
            <w:pPr>
              <w:spacing w:after="120"/>
              <w:jc w:val="both"/>
              <w:rPr>
                <w:sz w:val="24"/>
                <w:szCs w:val="24"/>
              </w:rPr>
            </w:pPr>
            <w:r>
              <w:rPr>
                <w:sz w:val="24"/>
                <w:szCs w:val="24"/>
              </w:rPr>
              <w:t>Запит НКРЕКП повинен бути обґрунтованим та містити строки, порядок та форму надання інформації.</w:t>
            </w:r>
          </w:p>
          <w:p w:rsidR="00693FE7" w:rsidRDefault="004F3879">
            <w:pPr>
              <w:ind w:firstLine="284"/>
              <w:jc w:val="both"/>
              <w:rPr>
                <w:i/>
                <w:sz w:val="24"/>
                <w:szCs w:val="24"/>
              </w:rPr>
            </w:pPr>
            <w:r>
              <w:rPr>
                <w:i/>
                <w:sz w:val="24"/>
                <w:szCs w:val="24"/>
              </w:rPr>
              <w:t>З метою зменшення адміністративного та санкційного навантаження на учасника оптового енергетичного ринку, пропонуємо виключити з переліку господарсько-торговельних операцій, пов’язаних з оптовими енергетичними продуктами,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rsidR="00693FE7" w:rsidRDefault="004F3879">
            <w:pPr>
              <w:ind w:firstLine="284"/>
              <w:jc w:val="both"/>
              <w:rPr>
                <w:i/>
                <w:sz w:val="24"/>
                <w:szCs w:val="24"/>
              </w:rPr>
            </w:pPr>
            <w:r>
              <w:rPr>
                <w:i/>
                <w:sz w:val="24"/>
                <w:szCs w:val="24"/>
              </w:rPr>
              <w:t>Слід зазначити, що виробники, на яких покладено виконання спеціальних обов’язків відповідно до Постанови КМУ від 05.06.2019 № 483</w:t>
            </w:r>
            <w:r>
              <w:rPr>
                <w:i/>
                <w:color w:val="333333"/>
                <w:sz w:val="24"/>
                <w:szCs w:val="24"/>
                <w:highlight w:val="white"/>
              </w:rPr>
              <w:t xml:space="preserve"> «</w:t>
            </w:r>
            <w:r>
              <w:rPr>
                <w:i/>
                <w:sz w:val="24"/>
                <w:szCs w:val="24"/>
              </w:rPr>
              <w:t>Про затвердження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(далі – Положення) (пп. 5 п. 7 Положення), щомісяця оприлюднюють на власних веб-сайтах детальну інформацію щодо цих операцій (вартість та оплату послуги).</w:t>
            </w:r>
          </w:p>
          <w:p w:rsidR="00693FE7" w:rsidRDefault="004F3879">
            <w:pPr>
              <w:ind w:firstLine="284"/>
              <w:jc w:val="both"/>
              <w:rPr>
                <w:i/>
                <w:sz w:val="24"/>
                <w:szCs w:val="24"/>
              </w:rPr>
            </w:pPr>
            <w:r>
              <w:rPr>
                <w:i/>
                <w:sz w:val="24"/>
                <w:szCs w:val="24"/>
              </w:rPr>
              <w:t>Також, виробники щомісячно подають до НКРЕКП Звіт щодо виконання спеціальних обов'язків форма 5-НКРЕКП моніторинг виробництво (місячна), що затверджена Постановою НКРЕКП 23.09.20219 № 450, в якому зазначають обсяг продажу електричної енергії, вартість продажу електричної енергії.</w:t>
            </w:r>
          </w:p>
          <w:p w:rsidR="00693FE7" w:rsidRDefault="004F3879">
            <w:pPr>
              <w:ind w:firstLine="284"/>
              <w:jc w:val="both"/>
              <w:rPr>
                <w:i/>
                <w:sz w:val="24"/>
                <w:szCs w:val="24"/>
              </w:rPr>
            </w:pPr>
            <w:r>
              <w:rPr>
                <w:i/>
                <w:sz w:val="24"/>
                <w:szCs w:val="24"/>
              </w:rPr>
              <w:t>В свою чергу, п. 19 Регламенту REMIT 1227/2011 (далі – Регламент), закріплює таке:</w:t>
            </w:r>
          </w:p>
          <w:p w:rsidR="00693FE7" w:rsidRDefault="004F3879">
            <w:pPr>
              <w:ind w:firstLine="284"/>
              <w:jc w:val="both"/>
              <w:rPr>
                <w:b/>
                <w:i/>
                <w:sz w:val="24"/>
                <w:szCs w:val="24"/>
              </w:rPr>
            </w:pPr>
            <w:r>
              <w:rPr>
                <w:i/>
                <w:sz w:val="24"/>
                <w:szCs w:val="24"/>
                <w:u w:val="single"/>
              </w:rPr>
              <w:t>«Зобов’язання щодо звітування необхідно зберігати на мінімальному рівні та вони не повинні викликати зайвих витрат або адміністративного тягаря для учасників ринку.</w:t>
            </w:r>
          </w:p>
          <w:p w:rsidR="00693FE7" w:rsidRDefault="004F3879">
            <w:pPr>
              <w:ind w:firstLine="284"/>
              <w:jc w:val="both"/>
              <w:rPr>
                <w:i/>
                <w:sz w:val="24"/>
                <w:szCs w:val="24"/>
              </w:rPr>
            </w:pPr>
            <w:r>
              <w:rPr>
                <w:i/>
                <w:sz w:val="24"/>
                <w:szCs w:val="24"/>
              </w:rPr>
              <w:t xml:space="preserve">Тому, однакові правила для звітування інформації повинні пройти аналіз витрат і вигід </w:t>
            </w:r>
            <w:r>
              <w:rPr>
                <w:b/>
                <w:i/>
                <w:sz w:val="24"/>
                <w:szCs w:val="24"/>
              </w:rPr>
              <w:t>ex-ante</w:t>
            </w:r>
            <w:r>
              <w:rPr>
                <w:i/>
                <w:sz w:val="24"/>
                <w:szCs w:val="24"/>
              </w:rPr>
              <w:t xml:space="preserve"> для уникнення дубльованого подання інформації, а також для врахування структури звітності, розробленої у рамках іншого відповідного законодавства».</w:t>
            </w:r>
          </w:p>
          <w:p w:rsidR="00693FE7" w:rsidRDefault="004F3879">
            <w:pPr>
              <w:ind w:firstLine="284"/>
              <w:jc w:val="both"/>
              <w:rPr>
                <w:i/>
                <w:sz w:val="24"/>
                <w:szCs w:val="24"/>
              </w:rPr>
            </w:pPr>
            <w:r>
              <w:rPr>
                <w:i/>
                <w:sz w:val="24"/>
                <w:szCs w:val="24"/>
              </w:rPr>
              <w:t>Також параграф 5 ст. 8 «Збір даних» Регламенту встановлює, що для цілей моніторингу торгівлі на оптових енергетичних ринках учасники ринку надають Агентству та національним регуляторним органам інформацію про потужність та використання об’єктів для виробництва, зберігання, споживання або транспортування електричної енергії або природного газу, а також про потужність та використання об’єктів СПГ, в тому числі заплановану чи незаплановану недоступність таких об’єктів.</w:t>
            </w:r>
          </w:p>
          <w:p w:rsidR="00693FE7" w:rsidRDefault="004F3879">
            <w:pPr>
              <w:ind w:firstLine="284"/>
              <w:jc w:val="both"/>
              <w:rPr>
                <w:i/>
                <w:sz w:val="24"/>
                <w:szCs w:val="24"/>
                <w:u w:val="single"/>
              </w:rPr>
            </w:pPr>
            <w:r>
              <w:rPr>
                <w:i/>
                <w:sz w:val="24"/>
                <w:szCs w:val="24"/>
                <w:u w:val="single"/>
              </w:rPr>
              <w:t xml:space="preserve">Покладені на учасників ринку обов’язки зі звітування, за можливості, </w:t>
            </w:r>
            <w:r>
              <w:rPr>
                <w:b/>
                <w:i/>
                <w:sz w:val="24"/>
                <w:szCs w:val="24"/>
                <w:u w:val="single"/>
              </w:rPr>
              <w:t>мінімізуються шляхом отримання необхідної інформації – повністю чи частково – з наявних джерел</w:t>
            </w:r>
            <w:r>
              <w:rPr>
                <w:i/>
                <w:sz w:val="24"/>
                <w:szCs w:val="24"/>
                <w:u w:val="single"/>
              </w:rPr>
              <w:t>.</w:t>
            </w:r>
          </w:p>
          <w:p w:rsidR="00693FE7" w:rsidRDefault="004F3879">
            <w:pPr>
              <w:spacing w:after="120"/>
              <w:jc w:val="both"/>
              <w:rPr>
                <w:b/>
                <w:i/>
                <w:sz w:val="24"/>
                <w:szCs w:val="24"/>
              </w:rPr>
            </w:pPr>
            <w:r>
              <w:rPr>
                <w:i/>
                <w:sz w:val="24"/>
                <w:szCs w:val="24"/>
              </w:rPr>
              <w:t xml:space="preserve">Параграф 6 Регламенту зобов'язує  Комісію за допомогою імплементаційних актів встановити єдині правила надання інформації, яка вимагається параграфом 5, та відповідні порогові значення для цілей звітування, якщо доцільно; визначає форму та строки подання такої інформації і встановлює, що такі імплементаційні акти повинні ухвалюватися відповідно до експертної процедури, зазначеної у статті 21(2) </w:t>
            </w:r>
            <w:r>
              <w:rPr>
                <w:i/>
                <w:sz w:val="24"/>
                <w:szCs w:val="24"/>
                <w:u w:val="single"/>
              </w:rPr>
              <w:t>і у них повинні бути враховані існуючі обов’язки зі звітування,</w:t>
            </w:r>
            <w:r>
              <w:rPr>
                <w:i/>
                <w:sz w:val="24"/>
                <w:szCs w:val="24"/>
              </w:rPr>
              <w:t xml:space="preserve"> зокрема передбачені Регламентом (ЄС) № 714/2009 та Регламентом (ЄС) № 715/2009.</w:t>
            </w:r>
          </w:p>
        </w:tc>
        <w:tc>
          <w:tcPr>
            <w:tcW w:w="3135" w:type="dxa"/>
          </w:tcPr>
          <w:p w:rsidR="00693FE7" w:rsidRDefault="005B2E93">
            <w:pPr>
              <w:spacing w:before="240"/>
              <w:jc w:val="both"/>
              <w:rPr>
                <w:del w:id="18" w:author="Оксана Вистяка" w:date="2024-10-30T13:29:00Z"/>
                <w:sz w:val="24"/>
                <w:szCs w:val="24"/>
              </w:rPr>
            </w:pPr>
            <w:r>
              <w:rPr>
                <w:sz w:val="24"/>
                <w:szCs w:val="24"/>
              </w:rPr>
              <w:t>Пропозиція потребує обговорення</w:t>
            </w:r>
          </w:p>
          <w:p w:rsidR="00693FE7" w:rsidRDefault="00693FE7">
            <w:pPr>
              <w:spacing w:before="240"/>
              <w:jc w:val="both"/>
              <w:rPr>
                <w:color w:val="4A86E8"/>
                <w:sz w:val="24"/>
                <w:szCs w:val="24"/>
              </w:rPr>
            </w:pPr>
          </w:p>
        </w:tc>
      </w:tr>
      <w:tr w:rsidR="00693FE7">
        <w:trPr>
          <w:trHeight w:val="839"/>
        </w:trPr>
        <w:tc>
          <w:tcPr>
            <w:tcW w:w="4530" w:type="dxa"/>
            <w:vMerge w:val="restart"/>
          </w:tcPr>
          <w:p w:rsidR="00693FE7" w:rsidRDefault="004F3879">
            <w:pPr>
              <w:jc w:val="center"/>
              <w:rPr>
                <w:b/>
                <w:sz w:val="24"/>
                <w:szCs w:val="24"/>
              </w:rPr>
            </w:pPr>
            <w:r>
              <w:rPr>
                <w:b/>
                <w:sz w:val="24"/>
                <w:szCs w:val="24"/>
              </w:rPr>
              <w:t xml:space="preserve">Проектом зміни не передбачались </w:t>
            </w:r>
          </w:p>
          <w:p w:rsidR="00693FE7" w:rsidRDefault="00693FE7">
            <w:pPr>
              <w:jc w:val="center"/>
              <w:rPr>
                <w:b/>
                <w:sz w:val="24"/>
                <w:szCs w:val="24"/>
              </w:rPr>
            </w:pPr>
          </w:p>
          <w:p w:rsidR="00693FE7" w:rsidRDefault="004F3879">
            <w:pPr>
              <w:jc w:val="both"/>
              <w:rPr>
                <w:sz w:val="24"/>
                <w:szCs w:val="24"/>
              </w:rPr>
            </w:pPr>
            <w:r>
              <w:rPr>
                <w:sz w:val="24"/>
                <w:szCs w:val="24"/>
              </w:rPr>
              <w:t>Діюча редакція Порядку подання інформації про здійснені господарсько-торговельні операції, пов’язані з оптовими енергетичними продуктами, затвердженого</w:t>
            </w:r>
            <w:r>
              <w:rPr>
                <w:b/>
                <w:sz w:val="24"/>
                <w:szCs w:val="24"/>
              </w:rPr>
              <w:t xml:space="preserve"> </w:t>
            </w:r>
            <w:r>
              <w:rPr>
                <w:sz w:val="24"/>
                <w:szCs w:val="24"/>
              </w:rPr>
              <w:t>Постановою НКРЕКП від 27.03.2024 р. № 618:</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r>
              <w:rPr>
                <w:color w:val="333333"/>
                <w:sz w:val="24"/>
                <w:szCs w:val="24"/>
              </w:rPr>
              <w:t>2.4. Інформація про здійснені господарсько-торговельні операції, яку учасники оптового енергетичного ринку подають згідно з пунктом 2.2 цієї глави, включає:</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bookmarkStart w:id="19" w:name="bookmark=id.1x0gk37" w:colFirst="0" w:colLast="0"/>
            <w:bookmarkEnd w:id="19"/>
            <w:r>
              <w:rPr>
                <w:color w:val="333333"/>
                <w:sz w:val="24"/>
                <w:szCs w:val="24"/>
              </w:rPr>
              <w:t>1) детальну інформацію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 відповідно до додатка 1 до цього Порядку;</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bookmarkStart w:id="20" w:name="bookmark=id.4h042r0" w:colFirst="0" w:colLast="0"/>
            <w:bookmarkEnd w:id="20"/>
            <w:r>
              <w:rPr>
                <w:color w:val="333333"/>
                <w:sz w:val="24"/>
                <w:szCs w:val="24"/>
              </w:rPr>
              <w:t>2) детальну інформацію про нестандартні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 відповідно до додатка 2 до цього Порядку;</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bookmarkStart w:id="21" w:name="bookmark=id.2w5ecyt" w:colFirst="0" w:colLast="0"/>
            <w:bookmarkEnd w:id="21"/>
            <w:r>
              <w:rPr>
                <w:color w:val="333333"/>
                <w:sz w:val="24"/>
                <w:szCs w:val="24"/>
              </w:rPr>
              <w:t>3) детальну інформацію про стандартні/нестандартні договори та деривативні контракти щодо передачі електричної енергії, доступу до пропускної спроможності міждержавних перетинів, відповідно до додатка 3 до цього Порядку;</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bookmarkStart w:id="22" w:name="bookmark=id.1baon6m" w:colFirst="0" w:colLast="0"/>
            <w:bookmarkEnd w:id="22"/>
            <w:r>
              <w:rPr>
                <w:color w:val="333333"/>
                <w:sz w:val="24"/>
                <w:szCs w:val="24"/>
              </w:rPr>
              <w:t>4) детальну інформацію про стандартні/нестандартні договори та деривативні контракти щодо транспортування природного газу, доступу до розподілу потужності, відповідно до додатка 4 до цього Порядку.</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bookmarkStart w:id="23" w:name="bookmark=id.3vac5uf" w:colFirst="0" w:colLast="0"/>
            <w:bookmarkEnd w:id="23"/>
            <w:r>
              <w:rPr>
                <w:color w:val="333333"/>
                <w:sz w:val="24"/>
                <w:szCs w:val="24"/>
              </w:rPr>
              <w:t>Інформація про нестандартні договори, у тому числі виконання нестандартних договорів, які містять остаточний обсяг та ціну оптового енергетичного продукту, подається відповідно до додатка 1 до цього Порядку. У такому випадку інформація надається у терміни, визначені підпунктом 2 пункту 6.1 глави 6 цього Порядку.</w:t>
            </w:r>
          </w:p>
          <w:p w:rsidR="00693FE7" w:rsidRDefault="00693FE7">
            <w:pPr>
              <w:pBdr>
                <w:top w:val="nil"/>
                <w:left w:val="nil"/>
                <w:bottom w:val="nil"/>
                <w:right w:val="nil"/>
                <w:between w:val="nil"/>
              </w:pBdr>
              <w:shd w:val="clear" w:color="auto" w:fill="FFFFFF"/>
              <w:spacing w:after="150"/>
              <w:ind w:firstLine="450"/>
              <w:jc w:val="both"/>
              <w:rPr>
                <w:color w:val="333333"/>
                <w:sz w:val="24"/>
                <w:szCs w:val="24"/>
              </w:rPr>
            </w:pPr>
          </w:p>
          <w:p w:rsidR="00693FE7" w:rsidRDefault="00693FE7">
            <w:pPr>
              <w:pBdr>
                <w:top w:val="nil"/>
                <w:left w:val="nil"/>
                <w:bottom w:val="nil"/>
                <w:right w:val="nil"/>
                <w:between w:val="nil"/>
              </w:pBdr>
              <w:shd w:val="clear" w:color="auto" w:fill="FFFFFF"/>
              <w:spacing w:after="150"/>
              <w:ind w:firstLine="450"/>
              <w:jc w:val="both"/>
              <w:rPr>
                <w:color w:val="333333"/>
                <w:sz w:val="24"/>
                <w:szCs w:val="24"/>
              </w:rPr>
            </w:pPr>
          </w:p>
          <w:p w:rsidR="00693FE7" w:rsidRDefault="00693FE7">
            <w:pPr>
              <w:pBdr>
                <w:top w:val="nil"/>
                <w:left w:val="nil"/>
                <w:bottom w:val="nil"/>
                <w:right w:val="nil"/>
                <w:between w:val="nil"/>
              </w:pBdr>
              <w:shd w:val="clear" w:color="auto" w:fill="FFFFFF"/>
              <w:spacing w:after="150"/>
              <w:ind w:firstLine="450"/>
              <w:jc w:val="both"/>
              <w:rPr>
                <w:color w:val="333333"/>
                <w:sz w:val="24"/>
                <w:szCs w:val="24"/>
              </w:rPr>
            </w:pPr>
          </w:p>
          <w:p w:rsidR="00693FE7" w:rsidRDefault="00693FE7">
            <w:pPr>
              <w:pBdr>
                <w:top w:val="nil"/>
                <w:left w:val="nil"/>
                <w:bottom w:val="nil"/>
                <w:right w:val="nil"/>
                <w:between w:val="nil"/>
              </w:pBdr>
              <w:shd w:val="clear" w:color="auto" w:fill="FFFFFF"/>
              <w:spacing w:after="150"/>
              <w:ind w:firstLine="450"/>
              <w:jc w:val="both"/>
              <w:rPr>
                <w:color w:val="333333"/>
                <w:sz w:val="24"/>
                <w:szCs w:val="24"/>
              </w:rPr>
            </w:pPr>
          </w:p>
          <w:p w:rsidR="00693FE7" w:rsidRDefault="00693FE7">
            <w:pPr>
              <w:pBdr>
                <w:top w:val="nil"/>
                <w:left w:val="nil"/>
                <w:bottom w:val="nil"/>
                <w:right w:val="nil"/>
                <w:between w:val="nil"/>
              </w:pBdr>
              <w:shd w:val="clear" w:color="auto" w:fill="FFFFFF"/>
              <w:spacing w:after="150"/>
              <w:ind w:firstLine="450"/>
              <w:jc w:val="both"/>
              <w:rPr>
                <w:color w:val="333333"/>
                <w:sz w:val="24"/>
                <w:szCs w:val="24"/>
              </w:rPr>
            </w:pPr>
          </w:p>
          <w:p w:rsidR="00693FE7" w:rsidRDefault="00693FE7">
            <w:pPr>
              <w:pBdr>
                <w:top w:val="nil"/>
                <w:left w:val="nil"/>
                <w:bottom w:val="nil"/>
                <w:right w:val="nil"/>
                <w:between w:val="nil"/>
              </w:pBdr>
              <w:shd w:val="clear" w:color="auto" w:fill="FFFFFF"/>
              <w:spacing w:after="150"/>
              <w:ind w:firstLine="450"/>
              <w:jc w:val="both"/>
              <w:rPr>
                <w:color w:val="333333"/>
                <w:sz w:val="24"/>
                <w:szCs w:val="24"/>
              </w:rPr>
            </w:pPr>
          </w:p>
          <w:p w:rsidR="00693FE7" w:rsidRDefault="00693FE7">
            <w:pPr>
              <w:pBdr>
                <w:top w:val="nil"/>
                <w:left w:val="nil"/>
                <w:bottom w:val="nil"/>
                <w:right w:val="nil"/>
                <w:between w:val="nil"/>
              </w:pBdr>
              <w:shd w:val="clear" w:color="auto" w:fill="FFFFFF"/>
              <w:spacing w:after="150"/>
              <w:ind w:firstLine="450"/>
              <w:jc w:val="both"/>
              <w:rPr>
                <w:color w:val="333333"/>
                <w:sz w:val="24"/>
                <w:szCs w:val="24"/>
              </w:rPr>
            </w:pPr>
          </w:p>
          <w:p w:rsidR="00693FE7" w:rsidRDefault="00693FE7">
            <w:pPr>
              <w:pBdr>
                <w:top w:val="nil"/>
                <w:left w:val="nil"/>
                <w:bottom w:val="nil"/>
                <w:right w:val="nil"/>
                <w:between w:val="nil"/>
              </w:pBdr>
              <w:shd w:val="clear" w:color="auto" w:fill="FFFFFF"/>
              <w:spacing w:after="150"/>
              <w:ind w:firstLine="450"/>
              <w:jc w:val="both"/>
              <w:rPr>
                <w:color w:val="333333"/>
                <w:sz w:val="24"/>
                <w:szCs w:val="24"/>
              </w:rPr>
            </w:pPr>
          </w:p>
          <w:p w:rsidR="00693FE7" w:rsidRDefault="00693FE7">
            <w:pPr>
              <w:pBdr>
                <w:top w:val="nil"/>
                <w:left w:val="nil"/>
                <w:bottom w:val="nil"/>
                <w:right w:val="nil"/>
                <w:between w:val="nil"/>
              </w:pBdr>
              <w:shd w:val="clear" w:color="auto" w:fill="FFFFFF"/>
              <w:spacing w:after="150"/>
              <w:ind w:firstLine="450"/>
              <w:jc w:val="both"/>
              <w:rPr>
                <w:color w:val="333333"/>
                <w:sz w:val="24"/>
                <w:szCs w:val="24"/>
              </w:rPr>
            </w:pPr>
          </w:p>
          <w:p w:rsidR="00693FE7" w:rsidRDefault="00693FE7">
            <w:pPr>
              <w:pBdr>
                <w:top w:val="nil"/>
                <w:left w:val="nil"/>
                <w:bottom w:val="nil"/>
                <w:right w:val="nil"/>
                <w:between w:val="nil"/>
              </w:pBdr>
              <w:shd w:val="clear" w:color="auto" w:fill="FFFFFF"/>
              <w:spacing w:after="150"/>
              <w:ind w:firstLine="450"/>
              <w:jc w:val="both"/>
              <w:rPr>
                <w:color w:val="333333"/>
                <w:sz w:val="24"/>
                <w:szCs w:val="24"/>
              </w:rPr>
            </w:pPr>
          </w:p>
          <w:p w:rsidR="00693FE7" w:rsidRDefault="00693FE7">
            <w:pPr>
              <w:pBdr>
                <w:top w:val="nil"/>
                <w:left w:val="nil"/>
                <w:bottom w:val="nil"/>
                <w:right w:val="nil"/>
                <w:between w:val="nil"/>
              </w:pBdr>
              <w:shd w:val="clear" w:color="auto" w:fill="FFFFFF"/>
              <w:spacing w:after="150"/>
              <w:ind w:firstLine="450"/>
              <w:jc w:val="both"/>
              <w:rPr>
                <w:color w:val="333333"/>
                <w:sz w:val="24"/>
                <w:szCs w:val="24"/>
              </w:rPr>
            </w:pPr>
          </w:p>
          <w:p w:rsidR="00693FE7" w:rsidRDefault="00693FE7">
            <w:pPr>
              <w:pBdr>
                <w:top w:val="nil"/>
                <w:left w:val="nil"/>
                <w:bottom w:val="nil"/>
                <w:right w:val="nil"/>
                <w:between w:val="nil"/>
              </w:pBdr>
              <w:shd w:val="clear" w:color="auto" w:fill="FFFFFF"/>
              <w:spacing w:after="150"/>
              <w:ind w:firstLine="450"/>
              <w:jc w:val="both"/>
              <w:rPr>
                <w:color w:val="000000"/>
                <w:sz w:val="24"/>
                <w:szCs w:val="24"/>
              </w:rPr>
            </w:pPr>
          </w:p>
        </w:tc>
        <w:tc>
          <w:tcPr>
            <w:tcW w:w="8070" w:type="dxa"/>
          </w:tcPr>
          <w:p w:rsidR="00693FE7" w:rsidRDefault="004F3879">
            <w:pPr>
              <w:spacing w:after="120"/>
              <w:jc w:val="center"/>
              <w:rPr>
                <w:b/>
                <w:sz w:val="24"/>
                <w:szCs w:val="24"/>
              </w:rPr>
            </w:pPr>
            <w:r>
              <w:rPr>
                <w:b/>
                <w:sz w:val="24"/>
                <w:szCs w:val="24"/>
              </w:rPr>
              <w:t>ТОВ «ЕРУ ТРЕЙДІНГ»</w:t>
            </w:r>
          </w:p>
          <w:p w:rsidR="00693FE7" w:rsidRDefault="004F3879">
            <w:pPr>
              <w:shd w:val="clear" w:color="auto" w:fill="FFFFFF"/>
              <w:jc w:val="both"/>
              <w:rPr>
                <w:sz w:val="24"/>
                <w:szCs w:val="24"/>
              </w:rPr>
            </w:pPr>
            <w:r>
              <w:rPr>
                <w:sz w:val="24"/>
                <w:szCs w:val="24"/>
              </w:rPr>
              <w:t>2.4. Інформація про здійснені господарсько-торговельні операції, яку учасники оптового енергетичного ринку подають згідно з пунктом 2.2 цієї глави, включає:</w:t>
            </w:r>
          </w:p>
          <w:p w:rsidR="00693FE7" w:rsidRDefault="00693FE7">
            <w:pPr>
              <w:shd w:val="clear" w:color="auto" w:fill="FFFFFF"/>
              <w:jc w:val="both"/>
              <w:rPr>
                <w:sz w:val="24"/>
                <w:szCs w:val="24"/>
              </w:rPr>
            </w:pPr>
          </w:p>
          <w:p w:rsidR="00693FE7" w:rsidRDefault="004F3879">
            <w:pPr>
              <w:shd w:val="clear" w:color="auto" w:fill="FFFFFF"/>
              <w:jc w:val="both"/>
              <w:rPr>
                <w:b/>
                <w:sz w:val="24"/>
                <w:szCs w:val="24"/>
              </w:rPr>
            </w:pPr>
            <w:r>
              <w:rPr>
                <w:sz w:val="24"/>
                <w:szCs w:val="24"/>
              </w:rPr>
              <w:t xml:space="preserve">1) детальну інформацію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 відповідно до додатка 1 до цього Порядку. </w:t>
            </w:r>
            <w:sdt>
              <w:sdtPr>
                <w:tag w:val="goog_rdk_155"/>
                <w:id w:val="-48227779"/>
              </w:sdtPr>
              <w:sdtEndPr/>
              <w:sdtContent/>
            </w:sdt>
            <w:r>
              <w:rPr>
                <w:b/>
                <w:sz w:val="24"/>
                <w:szCs w:val="24"/>
              </w:rPr>
              <w:t>При цьому у випадку вчинення господарсько-торговельних операцій за цінами, у обсягах та за іншими параметрами, зазначеними у інформації про стандартні договори відповідно до додатка 1 до цього Порядку, що була подана учасником оптового енергетичного ринку, інформація про вчинення таких господарсько-торговельних операцій додатково не подається, а вони автоматично вважаються вчиненими;</w:t>
            </w:r>
          </w:p>
          <w:p w:rsidR="00693FE7" w:rsidRDefault="00693FE7">
            <w:pPr>
              <w:shd w:val="clear" w:color="auto" w:fill="FFFFFF"/>
              <w:jc w:val="both"/>
              <w:rPr>
                <w:sz w:val="24"/>
                <w:szCs w:val="24"/>
              </w:rPr>
            </w:pPr>
          </w:p>
          <w:p w:rsidR="00693FE7" w:rsidRDefault="004F3879">
            <w:pPr>
              <w:shd w:val="clear" w:color="auto" w:fill="FFFFFF"/>
              <w:jc w:val="both"/>
              <w:rPr>
                <w:b/>
                <w:sz w:val="24"/>
                <w:szCs w:val="24"/>
              </w:rPr>
            </w:pPr>
            <w:r>
              <w:rPr>
                <w:sz w:val="24"/>
                <w:szCs w:val="24"/>
              </w:rPr>
              <w:t xml:space="preserve">2) детальну інформацію про нестандартні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 відповідно до додатка 2 до цього Порядку. </w:t>
            </w:r>
            <w:sdt>
              <w:sdtPr>
                <w:tag w:val="goog_rdk_156"/>
                <w:id w:val="147172413"/>
              </w:sdtPr>
              <w:sdtEndPr/>
              <w:sdtContent/>
            </w:sdt>
            <w:r>
              <w:rPr>
                <w:b/>
                <w:sz w:val="24"/>
                <w:szCs w:val="24"/>
              </w:rPr>
              <w:t>При цьому у випадку нездійснення купівлі-продажу/постачання електричної енергії або природного газу за нестандартним договором щодо якого було подано інформацію відповідно до додатка 2 до цього Порядку він автоматично вважається невиконаним та учасники оптового енергетичного ринку не подають додаткової інформації щодо такого договору у тому числі, але не виключно відповідно до додатка 1 до цього Порядку;</w:t>
            </w:r>
          </w:p>
          <w:p w:rsidR="00693FE7" w:rsidRDefault="004F3879">
            <w:pPr>
              <w:shd w:val="clear" w:color="auto" w:fill="FFFFFF"/>
              <w:jc w:val="both"/>
              <w:rPr>
                <w:sz w:val="24"/>
                <w:szCs w:val="24"/>
              </w:rPr>
            </w:pPr>
            <w:r>
              <w:rPr>
                <w:sz w:val="24"/>
                <w:szCs w:val="24"/>
              </w:rPr>
              <w:t>3) детальну інформацію про стандартні/нестандартні договори та деривативні контракти щодо передачі електричної енергії, доступу до пропускної спроможності міждержавних перетинів, відповідно до додатка 3 до цього Порядку;</w:t>
            </w:r>
          </w:p>
          <w:p w:rsidR="00693FE7" w:rsidRDefault="00693FE7">
            <w:pPr>
              <w:shd w:val="clear" w:color="auto" w:fill="FFFFFF"/>
              <w:jc w:val="both"/>
              <w:rPr>
                <w:sz w:val="24"/>
                <w:szCs w:val="24"/>
              </w:rPr>
            </w:pPr>
          </w:p>
          <w:p w:rsidR="00693FE7" w:rsidRDefault="004F3879">
            <w:pPr>
              <w:shd w:val="clear" w:color="auto" w:fill="FFFFFF"/>
              <w:jc w:val="both"/>
              <w:rPr>
                <w:sz w:val="24"/>
                <w:szCs w:val="24"/>
              </w:rPr>
            </w:pPr>
            <w:r>
              <w:rPr>
                <w:sz w:val="24"/>
                <w:szCs w:val="24"/>
              </w:rPr>
              <w:t>4) детальну інформацію про стандартні/нестандартні договори та деривативні контракти щодо транспортування природного газу, доступу до розподілу потужності, відповідно до додатка 4 до цього Порядку.</w:t>
            </w:r>
          </w:p>
          <w:p w:rsidR="00693FE7" w:rsidRDefault="00693FE7">
            <w:pPr>
              <w:shd w:val="clear" w:color="auto" w:fill="FFFFFF"/>
              <w:jc w:val="both"/>
              <w:rPr>
                <w:sz w:val="24"/>
                <w:szCs w:val="24"/>
              </w:rPr>
            </w:pPr>
          </w:p>
          <w:p w:rsidR="00693FE7" w:rsidRDefault="004F3879">
            <w:pPr>
              <w:spacing w:after="120"/>
              <w:jc w:val="both"/>
              <w:rPr>
                <w:sz w:val="24"/>
                <w:szCs w:val="24"/>
              </w:rPr>
            </w:pPr>
            <w:r>
              <w:rPr>
                <w:sz w:val="24"/>
                <w:szCs w:val="24"/>
              </w:rPr>
              <w:t xml:space="preserve">Інформація про нестандартні договори, у тому числі виконання нестандартних договорів, які містять остаточний обсяг та ціну оптового енергетичного продукту, подається відповідно до додатка 1 до цього Порядку. У такому випадку інформація надається у терміни, визначені підпунктом </w:t>
            </w:r>
            <w:sdt>
              <w:sdtPr>
                <w:tag w:val="goog_rdk_157"/>
                <w:id w:val="606165472"/>
              </w:sdtPr>
              <w:sdtEndPr/>
              <w:sdtContent/>
            </w:sdt>
            <w:sdt>
              <w:sdtPr>
                <w:tag w:val="goog_rdk_158"/>
                <w:id w:val="954995069"/>
              </w:sdtPr>
              <w:sdtEndPr/>
              <w:sdtContent/>
            </w:sdt>
            <w:r>
              <w:rPr>
                <w:b/>
                <w:sz w:val="24"/>
                <w:szCs w:val="24"/>
              </w:rPr>
              <w:t>4</w:t>
            </w:r>
            <w:r>
              <w:rPr>
                <w:sz w:val="24"/>
                <w:szCs w:val="24"/>
              </w:rPr>
              <w:t xml:space="preserve"> пункту 6.1 глави 6 цього Порядку.</w:t>
            </w:r>
          </w:p>
          <w:p w:rsidR="00693FE7" w:rsidRDefault="004F3879">
            <w:pPr>
              <w:spacing w:after="120"/>
              <w:jc w:val="both"/>
              <w:rPr>
                <w:b/>
                <w:sz w:val="24"/>
                <w:szCs w:val="24"/>
              </w:rPr>
            </w:pPr>
            <w:r>
              <w:rPr>
                <w:i/>
                <w:color w:val="000000"/>
                <w:sz w:val="24"/>
                <w:szCs w:val="24"/>
              </w:rPr>
              <w:t>З метою гармонізації нашого законодавства з законодавством Європейського Союзу та зменшення навантаження на учасників оптового енергетичного ринку в частині кількості звітів, які вони зобов’язані подавати, просимо виключити обов’язок подавати інформацію про операції щодо яких відсутні зміни та інформація вже була подана та про операції, які не були вчинені.</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tc>
      </w:tr>
      <w:tr w:rsidR="00693FE7">
        <w:trPr>
          <w:trHeight w:val="839"/>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ПрАТ «Закарпаттяобленерго»</w:t>
            </w:r>
          </w:p>
          <w:p w:rsidR="00693FE7" w:rsidRDefault="004F3879">
            <w:pPr>
              <w:ind w:firstLine="384"/>
              <w:jc w:val="both"/>
              <w:rPr>
                <w:sz w:val="24"/>
                <w:szCs w:val="24"/>
              </w:rPr>
            </w:pPr>
            <w:r>
              <w:rPr>
                <w:sz w:val="24"/>
                <w:szCs w:val="24"/>
              </w:rPr>
              <w:t>2.4. Інформація про здійснені господарсько-торговельні операції, яку учасники оптового енергетичного ринку подають згідно з пунктом 2.2 цієї глави, включає:</w:t>
            </w:r>
          </w:p>
          <w:p w:rsidR="00693FE7" w:rsidRDefault="004F3879">
            <w:pPr>
              <w:ind w:firstLine="384"/>
              <w:jc w:val="both"/>
              <w:rPr>
                <w:sz w:val="24"/>
                <w:szCs w:val="24"/>
              </w:rPr>
            </w:pPr>
            <w:r>
              <w:rPr>
                <w:sz w:val="24"/>
                <w:szCs w:val="24"/>
              </w:rPr>
              <w:t>1) детальну інформацію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 відповідно до додатка 1 до цього Порядку;</w:t>
            </w:r>
          </w:p>
          <w:p w:rsidR="00693FE7" w:rsidRDefault="004F3879">
            <w:pPr>
              <w:ind w:firstLine="384"/>
              <w:jc w:val="both"/>
              <w:rPr>
                <w:sz w:val="24"/>
                <w:szCs w:val="24"/>
              </w:rPr>
            </w:pPr>
            <w:r>
              <w:rPr>
                <w:sz w:val="24"/>
                <w:szCs w:val="24"/>
              </w:rPr>
              <w:t>2) детальну інформацію про нестандартні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 відповідно до додатка 2 до цього Порядку;</w:t>
            </w:r>
          </w:p>
          <w:p w:rsidR="00693FE7" w:rsidRDefault="004F3879">
            <w:pPr>
              <w:ind w:firstLine="384"/>
              <w:jc w:val="both"/>
              <w:rPr>
                <w:sz w:val="24"/>
                <w:szCs w:val="24"/>
              </w:rPr>
            </w:pPr>
            <w:r>
              <w:rPr>
                <w:sz w:val="24"/>
                <w:szCs w:val="24"/>
              </w:rPr>
              <w:t>3) детальну інформацію про стандартні/нестандартні договори та деривативні контракти щодо передачі електричної енергії, доступу до пропускної спроможності міждержавних перетинів, відповідно до додатка 3 до цього Порядку;</w:t>
            </w:r>
          </w:p>
          <w:p w:rsidR="00693FE7" w:rsidRDefault="004F3879">
            <w:pPr>
              <w:ind w:firstLine="384"/>
              <w:jc w:val="both"/>
              <w:rPr>
                <w:sz w:val="24"/>
                <w:szCs w:val="24"/>
              </w:rPr>
            </w:pPr>
            <w:r>
              <w:rPr>
                <w:sz w:val="24"/>
                <w:szCs w:val="24"/>
              </w:rPr>
              <w:t>4) детальну інформацію про стандартні/нестандартні договори та деривативні контракти щодо транспортування природного газу, доступу до розподілу потужності, відповідно до додатка 4 до цього Порядку.</w:t>
            </w:r>
          </w:p>
          <w:p w:rsidR="00693FE7" w:rsidRDefault="004F3879">
            <w:pPr>
              <w:jc w:val="both"/>
              <w:rPr>
                <w:sz w:val="24"/>
                <w:szCs w:val="24"/>
              </w:rPr>
            </w:pPr>
            <w:r>
              <w:rPr>
                <w:sz w:val="24"/>
                <w:szCs w:val="24"/>
              </w:rPr>
              <w:t xml:space="preserve">Інформація </w:t>
            </w:r>
            <w:sdt>
              <w:sdtPr>
                <w:tag w:val="goog_rdk_159"/>
                <w:id w:val="924077811"/>
              </w:sdtPr>
              <w:sdtEndPr/>
              <w:sdtContent/>
            </w:sdt>
            <w:r>
              <w:rPr>
                <w:b/>
                <w:strike/>
                <w:sz w:val="24"/>
                <w:szCs w:val="24"/>
              </w:rPr>
              <w:t>про нестандартні договори, у тому числі</w:t>
            </w:r>
            <w:r>
              <w:rPr>
                <w:sz w:val="24"/>
                <w:szCs w:val="24"/>
              </w:rPr>
              <w:t xml:space="preserve"> </w:t>
            </w:r>
            <w:r>
              <w:rPr>
                <w:b/>
                <w:sz w:val="24"/>
                <w:szCs w:val="24"/>
              </w:rPr>
              <w:t>щодо</w:t>
            </w:r>
            <w:r>
              <w:rPr>
                <w:sz w:val="24"/>
                <w:szCs w:val="24"/>
              </w:rPr>
              <w:t xml:space="preserve"> виконання нестандартних договорів, які містять остаточний обсяг та ціну оптового енергетичного продукту, подається відповідно до додатка 1 до цього Порядку. У такому випадку інформація надається у терміни, визначені підпунктом 2 пункту 6.1 глави 6 цього Порядку.</w:t>
            </w:r>
          </w:p>
          <w:p w:rsidR="00693FE7" w:rsidRDefault="00693FE7">
            <w:pPr>
              <w:spacing w:after="120"/>
              <w:jc w:val="both"/>
              <w:rPr>
                <w:b/>
                <w:sz w:val="24"/>
                <w:szCs w:val="24"/>
              </w:rPr>
            </w:pPr>
          </w:p>
          <w:p w:rsidR="00693FE7" w:rsidRDefault="004F3879">
            <w:pPr>
              <w:spacing w:after="120"/>
              <w:jc w:val="both"/>
              <w:rPr>
                <w:b/>
                <w:i/>
                <w:sz w:val="24"/>
                <w:szCs w:val="24"/>
              </w:rPr>
            </w:pPr>
            <w:r>
              <w:rPr>
                <w:i/>
                <w:sz w:val="24"/>
                <w:szCs w:val="24"/>
              </w:rPr>
              <w:t>Відповідно до трактування чинної редакції, вся інформація про нестандартні договори має подаватися одночасно і по першому, і по другому додатку.</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tc>
      </w:tr>
      <w:tr w:rsidR="00693FE7">
        <w:trPr>
          <w:trHeight w:val="330"/>
        </w:trPr>
        <w:tc>
          <w:tcPr>
            <w:tcW w:w="4530" w:type="dxa"/>
          </w:tcPr>
          <w:p w:rsidR="00693FE7" w:rsidRDefault="004F3879">
            <w:pPr>
              <w:spacing w:before="240" w:after="280"/>
              <w:ind w:firstLine="384"/>
              <w:jc w:val="both"/>
              <w:rPr>
                <w:sz w:val="24"/>
                <w:szCs w:val="24"/>
              </w:rPr>
            </w:pPr>
            <w:r>
              <w:rPr>
                <w:sz w:val="24"/>
                <w:szCs w:val="24"/>
              </w:rPr>
              <w:t>2.6. ОПООП зобов’язані надати НКРЕКП перелік всіх оптових енергетичних продуктів, які допущені до торгівлі на системах ОПООП. У разі виникнення необхідності внесення змін до переліку оптових енергетичних продуктів, що є стандартними договорами, оновлений перелік надається не пізніше ніж за один робочий день до початку здійснення операцій, пов’язаних із зазначеними оптовими енергетичними продуктами, за формою, наведеною у </w:t>
            </w:r>
            <w:hyperlink r:id="rId10" w:anchor="n215">
              <w:r>
                <w:rPr>
                  <w:sz w:val="24"/>
                  <w:szCs w:val="24"/>
                </w:rPr>
                <w:t>додатку 5</w:t>
              </w:r>
            </w:hyperlink>
            <w:r>
              <w:rPr>
                <w:sz w:val="24"/>
                <w:szCs w:val="24"/>
              </w:rPr>
              <w:t> до цього Порядку.</w:t>
            </w:r>
          </w:p>
          <w:p w:rsidR="00693FE7" w:rsidRDefault="004F3879">
            <w:pPr>
              <w:pBdr>
                <w:top w:val="nil"/>
                <w:left w:val="nil"/>
                <w:bottom w:val="nil"/>
                <w:right w:val="nil"/>
                <w:between w:val="nil"/>
              </w:pBdr>
              <w:spacing w:before="240" w:after="280"/>
              <w:ind w:firstLine="384"/>
              <w:jc w:val="both"/>
              <w:rPr>
                <w:sz w:val="24"/>
                <w:szCs w:val="24"/>
              </w:rPr>
            </w:pPr>
            <w:r>
              <w:rPr>
                <w:b/>
                <w:sz w:val="24"/>
                <w:szCs w:val="24"/>
              </w:rPr>
              <w:t>Перелік всіх оптових енергетичних продуктів, які допущені до торгівлі на системі JAO  з місцем поставки (виконання) в Україні чи з України на територію інших держав, надає ОСП.</w:t>
            </w:r>
          </w:p>
        </w:tc>
        <w:tc>
          <w:tcPr>
            <w:tcW w:w="8070" w:type="dxa"/>
          </w:tcPr>
          <w:p w:rsidR="00693FE7" w:rsidRDefault="004F3879">
            <w:pPr>
              <w:pBdr>
                <w:top w:val="nil"/>
                <w:left w:val="nil"/>
                <w:bottom w:val="nil"/>
                <w:right w:val="nil"/>
                <w:between w:val="nil"/>
              </w:pBdr>
              <w:spacing w:before="280" w:after="280"/>
              <w:ind w:firstLine="384"/>
              <w:jc w:val="center"/>
              <w:rPr>
                <w:b/>
                <w:sz w:val="24"/>
                <w:szCs w:val="24"/>
              </w:rPr>
            </w:pPr>
            <w:r>
              <w:rPr>
                <w:b/>
                <w:sz w:val="24"/>
                <w:szCs w:val="24"/>
              </w:rPr>
              <w:t>ТОВ «ЕТГ»</w:t>
            </w:r>
          </w:p>
          <w:p w:rsidR="00693FE7" w:rsidRDefault="004F3879">
            <w:pPr>
              <w:jc w:val="both"/>
              <w:rPr>
                <w:sz w:val="24"/>
                <w:szCs w:val="24"/>
              </w:rPr>
            </w:pPr>
            <w:r>
              <w:rPr>
                <w:sz w:val="24"/>
                <w:szCs w:val="24"/>
              </w:rPr>
              <w:t>2.6. ОПООП зобов’язані надати НКРЕКП перелік всіх оптових енергетичних продуктів, які допущені до торгівлі на системах ОПООП. У разі виникнення необхідності внесення змін до переліку оптових енергетичних продуктів, що є стандартними договорами, оновлений перелік надається не пізніше ніж за один робочий день до початку здійснення операцій, пов’язаних із зазначеними оптовими енергетичними продуктами, за формою, наведеною у додатку 5 до цього Порядку.</w:t>
            </w:r>
          </w:p>
          <w:p w:rsidR="00693FE7" w:rsidRDefault="004F3879">
            <w:pPr>
              <w:jc w:val="both"/>
              <w:rPr>
                <w:sz w:val="24"/>
                <w:szCs w:val="24"/>
              </w:rPr>
            </w:pPr>
            <w:r>
              <w:rPr>
                <w:sz w:val="24"/>
                <w:szCs w:val="24"/>
              </w:rPr>
              <w:t>Перелік всіх оптових енергетичних продуктів, які допущені до торгівлі на системі JAO  з місцем поставки (виконання) в</w:t>
            </w:r>
            <w:r>
              <w:rPr>
                <w:b/>
                <w:sz w:val="24"/>
                <w:szCs w:val="24"/>
              </w:rPr>
              <w:t xml:space="preserve"> </w:t>
            </w:r>
            <w:sdt>
              <w:sdtPr>
                <w:tag w:val="goog_rdk_160"/>
                <w:id w:val="2064065605"/>
              </w:sdtPr>
              <w:sdtEndPr/>
              <w:sdtContent/>
            </w:sdt>
            <w:r>
              <w:rPr>
                <w:b/>
                <w:sz w:val="24"/>
                <w:szCs w:val="24"/>
              </w:rPr>
              <w:t xml:space="preserve">Україну з території інших держав </w:t>
            </w:r>
            <w:r>
              <w:rPr>
                <w:sz w:val="24"/>
                <w:szCs w:val="24"/>
              </w:rPr>
              <w:t xml:space="preserve">чи з України на територію інших держав, надає </w:t>
            </w:r>
            <w:sdt>
              <w:sdtPr>
                <w:tag w:val="goog_rdk_161"/>
                <w:id w:val="218870759"/>
              </w:sdtPr>
              <w:sdtEndPr/>
              <w:sdtContent/>
            </w:sdt>
            <w:r>
              <w:rPr>
                <w:b/>
                <w:sz w:val="24"/>
                <w:szCs w:val="24"/>
              </w:rPr>
              <w:t>виключно</w:t>
            </w:r>
            <w:r>
              <w:rPr>
                <w:sz w:val="24"/>
                <w:szCs w:val="24"/>
              </w:rPr>
              <w:t xml:space="preserve"> ОСП.</w:t>
            </w:r>
          </w:p>
          <w:p w:rsidR="00693FE7" w:rsidRDefault="00693FE7">
            <w:pPr>
              <w:rPr>
                <w:sz w:val="24"/>
                <w:szCs w:val="24"/>
              </w:rPr>
            </w:pPr>
          </w:p>
          <w:p w:rsidR="00693FE7" w:rsidRDefault="00693FE7">
            <w:pPr>
              <w:rPr>
                <w:sz w:val="24"/>
                <w:szCs w:val="24"/>
              </w:rPr>
            </w:pPr>
          </w:p>
          <w:p w:rsidR="00693FE7" w:rsidRDefault="004F3879">
            <w:pPr>
              <w:jc w:val="both"/>
              <w:rPr>
                <w:i/>
                <w:sz w:val="24"/>
                <w:szCs w:val="24"/>
              </w:rPr>
            </w:pPr>
            <w:r>
              <w:rPr>
                <w:i/>
                <w:sz w:val="24"/>
                <w:szCs w:val="24"/>
              </w:rPr>
              <w:t xml:space="preserve">Уточнення. </w:t>
            </w:r>
          </w:p>
          <w:p w:rsidR="00693FE7" w:rsidRDefault="004F3879">
            <w:pPr>
              <w:jc w:val="both"/>
              <w:rPr>
                <w:i/>
                <w:sz w:val="24"/>
                <w:szCs w:val="24"/>
              </w:rPr>
            </w:pPr>
            <w:r>
              <w:rPr>
                <w:i/>
                <w:sz w:val="24"/>
                <w:szCs w:val="24"/>
              </w:rPr>
              <w:t>На системі JAO не відбувається торгів оптовими енергетичними продуктами з місцем поставки «в Україні».</w:t>
            </w:r>
          </w:p>
          <w:p w:rsidR="00693FE7" w:rsidRDefault="004F3879">
            <w:pPr>
              <w:jc w:val="both"/>
              <w:rPr>
                <w:sz w:val="24"/>
                <w:szCs w:val="24"/>
              </w:rPr>
            </w:pPr>
            <w:r>
              <w:rPr>
                <w:i/>
                <w:sz w:val="24"/>
                <w:szCs w:val="24"/>
              </w:rPr>
              <w:t>Для уникнення подвійного трактування, що і сторона-контрагент повинна вносити ці дані.</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змінюють суть проєкту запропонованих змін.</w:t>
            </w:r>
          </w:p>
        </w:tc>
      </w:tr>
      <w:tr w:rsidR="00693FE7">
        <w:trPr>
          <w:trHeight w:val="330"/>
        </w:trPr>
        <w:tc>
          <w:tcPr>
            <w:tcW w:w="4530" w:type="dxa"/>
            <w:vMerge w:val="restart"/>
          </w:tcPr>
          <w:p w:rsidR="00693FE7" w:rsidRDefault="004F3879">
            <w:pPr>
              <w:spacing w:before="240" w:after="280"/>
              <w:ind w:firstLine="384"/>
              <w:jc w:val="both"/>
              <w:rPr>
                <w:sz w:val="24"/>
                <w:szCs w:val="24"/>
              </w:rPr>
            </w:pPr>
            <w:r>
              <w:rPr>
                <w:sz w:val="24"/>
                <w:szCs w:val="24"/>
              </w:rPr>
              <w:t>2.7. НКРЕКП оприлюднює та оновлює перелік стандартних договорів, які допущені до торгівлі ОПООП, на своєму офіційному вебсайті.</w:t>
            </w:r>
          </w:p>
          <w:p w:rsidR="00693FE7" w:rsidRDefault="004F3879">
            <w:pPr>
              <w:spacing w:before="240" w:after="280"/>
              <w:ind w:firstLine="384"/>
              <w:jc w:val="both"/>
              <w:rPr>
                <w:sz w:val="24"/>
                <w:szCs w:val="24"/>
              </w:rPr>
            </w:pPr>
            <w:r>
              <w:rPr>
                <w:sz w:val="24"/>
                <w:szCs w:val="24"/>
              </w:rPr>
              <w:t xml:space="preserve">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сукупно за такими характеристиками як: вид енергії, тип навантаження </w:t>
            </w:r>
            <w:r>
              <w:rPr>
                <w:b/>
                <w:strike/>
                <w:sz w:val="24"/>
                <w:szCs w:val="24"/>
              </w:rPr>
              <w:t>та</w:t>
            </w:r>
            <w:r>
              <w:rPr>
                <w:sz w:val="24"/>
                <w:szCs w:val="24"/>
              </w:rPr>
              <w:t xml:space="preserve"> </w:t>
            </w:r>
            <w:r>
              <w:rPr>
                <w:b/>
                <w:sz w:val="24"/>
                <w:szCs w:val="24"/>
              </w:rPr>
              <w:t>(окрім договорів з типом навантаження «ОТ - інше»),</w:t>
            </w:r>
            <w:r>
              <w:rPr>
                <w:sz w:val="24"/>
                <w:szCs w:val="24"/>
              </w:rPr>
              <w:t xml:space="preserve"> зона постачання, що містяться у переліку стандартних договорів.</w:t>
            </w:r>
          </w:p>
          <w:p w:rsidR="00693FE7" w:rsidRDefault="004F3879">
            <w:pPr>
              <w:pBdr>
                <w:top w:val="nil"/>
                <w:left w:val="nil"/>
                <w:bottom w:val="nil"/>
                <w:right w:val="nil"/>
                <w:between w:val="nil"/>
              </w:pBdr>
              <w:spacing w:before="240" w:after="280"/>
              <w:ind w:firstLine="384"/>
              <w:jc w:val="both"/>
              <w:rPr>
                <w:b/>
                <w:sz w:val="24"/>
                <w:szCs w:val="24"/>
              </w:rPr>
            </w:pPr>
            <w:r>
              <w:rPr>
                <w:b/>
                <w:sz w:val="24"/>
                <w:szCs w:val="24"/>
              </w:rPr>
              <w:t>До нестандартного договору належить, зокрема, укладений поза систем ОПООП договір, у якому відсутні фіксована або індексна ціна та/або фіксовані обсяги чи строки купівлі-продажу/постачання.</w:t>
            </w: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tc>
        <w:tc>
          <w:tcPr>
            <w:tcW w:w="8070" w:type="dxa"/>
          </w:tcPr>
          <w:p w:rsidR="00693FE7" w:rsidRDefault="004F3879">
            <w:pPr>
              <w:spacing w:before="240"/>
              <w:ind w:firstLine="386"/>
              <w:jc w:val="center"/>
              <w:rPr>
                <w:b/>
                <w:sz w:val="24"/>
                <w:szCs w:val="24"/>
              </w:rPr>
            </w:pPr>
            <w:r>
              <w:rPr>
                <w:b/>
                <w:sz w:val="24"/>
                <w:szCs w:val="24"/>
              </w:rPr>
              <w:t>Олег БАКУЛІН</w:t>
            </w:r>
          </w:p>
          <w:p w:rsidR="00693FE7" w:rsidRDefault="00936CF5">
            <w:pPr>
              <w:spacing w:before="240" w:after="280"/>
              <w:ind w:firstLine="384"/>
              <w:jc w:val="both"/>
              <w:rPr>
                <w:b/>
                <w:i/>
                <w:sz w:val="24"/>
                <w:szCs w:val="24"/>
                <w:u w:val="single"/>
              </w:rPr>
            </w:pPr>
            <w:sdt>
              <w:sdtPr>
                <w:tag w:val="goog_rdk_164"/>
                <w:id w:val="-350957282"/>
              </w:sdtPr>
              <w:sdtEndPr/>
              <w:sdtContent/>
            </w:sdt>
            <w:r w:rsidR="004F3879">
              <w:rPr>
                <w:b/>
                <w:i/>
                <w:sz w:val="24"/>
                <w:szCs w:val="24"/>
                <w:u w:val="single"/>
              </w:rPr>
              <w:t>Не приймати.</w:t>
            </w:r>
          </w:p>
          <w:p w:rsidR="00693FE7" w:rsidRDefault="004F3879">
            <w:pPr>
              <w:shd w:val="clear" w:color="auto" w:fill="FFFFFF"/>
              <w:ind w:firstLine="450"/>
              <w:jc w:val="both"/>
              <w:rPr>
                <w:i/>
                <w:sz w:val="24"/>
                <w:szCs w:val="24"/>
              </w:rPr>
            </w:pPr>
            <w:r>
              <w:rPr>
                <w:i/>
                <w:sz w:val="24"/>
                <w:szCs w:val="24"/>
              </w:rPr>
              <w:t xml:space="preserve">Частина 3 статті 180 ГК України передбачає, що </w:t>
            </w:r>
            <w:bookmarkStart w:id="24" w:name="bookmark=id.pkwqa1" w:colFirst="0" w:colLast="0"/>
            <w:bookmarkStart w:id="25" w:name="bookmark=id.2afmg28" w:colFirst="0" w:colLast="0"/>
            <w:bookmarkEnd w:id="24"/>
            <w:bookmarkEnd w:id="25"/>
            <w:r>
              <w:rPr>
                <w:i/>
                <w:sz w:val="24"/>
                <w:szCs w:val="24"/>
              </w:rPr>
              <w:t>при укладенні господарського договору сторони зобов'язані у будь-якому разі погодити предмет, ціну та строк дії договору.</w:t>
            </w:r>
          </w:p>
          <w:p w:rsidR="00693FE7" w:rsidRDefault="004F3879">
            <w:pPr>
              <w:rPr>
                <w:i/>
                <w:sz w:val="24"/>
                <w:szCs w:val="24"/>
              </w:rPr>
            </w:pPr>
            <w:r>
              <w:rPr>
                <w:i/>
                <w:sz w:val="24"/>
                <w:szCs w:val="24"/>
              </w:rPr>
              <w:t>За усталеною багаторічною практикою, у разі відсутності однієї з наведених істотних умов, договір вважається неукладеним.</w:t>
            </w:r>
          </w:p>
          <w:p w:rsidR="00693FE7" w:rsidRDefault="004F3879">
            <w:pPr>
              <w:ind w:firstLine="384"/>
              <w:jc w:val="both"/>
              <w:rPr>
                <w:b/>
                <w:sz w:val="24"/>
                <w:szCs w:val="24"/>
              </w:rPr>
            </w:pPr>
            <w:r>
              <w:rPr>
                <w:b/>
                <w:i/>
                <w:sz w:val="24"/>
                <w:szCs w:val="24"/>
              </w:rPr>
              <w:t>Якщо застосовувати наведену норму до положень проєкту постанови, то відсутність ціни та/або фіксованих обсягів (предмету) чи строки купівлі-продажу/постачання, свідчить про відсутність такого договору.</w:t>
            </w:r>
          </w:p>
        </w:tc>
        <w:tc>
          <w:tcPr>
            <w:tcW w:w="3135" w:type="dxa"/>
          </w:tcPr>
          <w:p w:rsidR="00693FE7" w:rsidRDefault="004F3879">
            <w:pPr>
              <w:spacing w:before="240" w:after="28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before="240"/>
              <w:ind w:firstLine="386"/>
              <w:jc w:val="center"/>
              <w:rPr>
                <w:b/>
                <w:sz w:val="24"/>
                <w:szCs w:val="24"/>
              </w:rPr>
            </w:pPr>
            <w:r>
              <w:rPr>
                <w:b/>
                <w:sz w:val="24"/>
                <w:szCs w:val="24"/>
              </w:rPr>
              <w:t>ТОВ «НОВІ ЕНЕРГЕТИЧНІ ПРОЕКТИ»</w:t>
            </w:r>
          </w:p>
          <w:p w:rsidR="00693FE7" w:rsidRDefault="00936CF5">
            <w:pPr>
              <w:spacing w:before="240"/>
              <w:ind w:firstLine="386"/>
              <w:rPr>
                <w:b/>
                <w:i/>
                <w:sz w:val="24"/>
                <w:szCs w:val="24"/>
                <w:u w:val="single"/>
              </w:rPr>
            </w:pPr>
            <w:sdt>
              <w:sdtPr>
                <w:tag w:val="goog_rdk_165"/>
                <w:id w:val="564762425"/>
              </w:sdtPr>
              <w:sdtEndPr/>
              <w:sdtContent/>
            </w:sdt>
            <w:r w:rsidR="004F3879">
              <w:rPr>
                <w:b/>
                <w:i/>
                <w:sz w:val="24"/>
                <w:szCs w:val="24"/>
                <w:u w:val="single"/>
              </w:rPr>
              <w:t>Не приймати.</w:t>
            </w:r>
          </w:p>
          <w:p w:rsidR="00693FE7" w:rsidRDefault="004F3879">
            <w:pPr>
              <w:shd w:val="clear" w:color="auto" w:fill="FFFFFF"/>
              <w:ind w:firstLine="450"/>
              <w:jc w:val="both"/>
              <w:rPr>
                <w:i/>
                <w:sz w:val="24"/>
                <w:szCs w:val="24"/>
              </w:rPr>
            </w:pPr>
            <w:r>
              <w:rPr>
                <w:i/>
                <w:sz w:val="24"/>
                <w:szCs w:val="24"/>
              </w:rPr>
              <w:t>Частина 3 статті 180 ГК України передбачає, що при укладенні господарського договору сторони зобов'язані у будь-якому разі погодити предмет, ціну та строк дії договору.</w:t>
            </w:r>
          </w:p>
          <w:p w:rsidR="00693FE7" w:rsidRDefault="004F3879">
            <w:pPr>
              <w:jc w:val="both"/>
              <w:rPr>
                <w:i/>
                <w:sz w:val="24"/>
                <w:szCs w:val="24"/>
              </w:rPr>
            </w:pPr>
            <w:r>
              <w:rPr>
                <w:i/>
                <w:sz w:val="24"/>
                <w:szCs w:val="24"/>
              </w:rPr>
              <w:t>За усталеною багаторічною практикою, у разі відсутності однієї з наведених істотних умов, договір вважається неукладеним.</w:t>
            </w:r>
          </w:p>
          <w:p w:rsidR="00693FE7" w:rsidRDefault="004F3879">
            <w:pPr>
              <w:ind w:firstLine="386"/>
              <w:jc w:val="both"/>
              <w:rPr>
                <w:b/>
                <w:sz w:val="24"/>
                <w:szCs w:val="24"/>
              </w:rPr>
            </w:pPr>
            <w:r>
              <w:rPr>
                <w:b/>
                <w:i/>
                <w:sz w:val="24"/>
                <w:szCs w:val="24"/>
              </w:rPr>
              <w:t>Якщо застосовувати наведену норму до положень проєкту постанови, то відсутність ціни та/або фіксованих обсягів (предмету) чи строки купівлі-продажу/постачання, свідчить про відсутність такого договору.</w:t>
            </w:r>
          </w:p>
        </w:tc>
        <w:tc>
          <w:tcPr>
            <w:tcW w:w="3135" w:type="dxa"/>
          </w:tcPr>
          <w:p w:rsidR="00693FE7" w:rsidRDefault="004F3879">
            <w:pPr>
              <w:spacing w:before="240" w:after="28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ind w:firstLine="386"/>
              <w:jc w:val="center"/>
              <w:rPr>
                <w:b/>
                <w:color w:val="000000"/>
                <w:sz w:val="24"/>
                <w:szCs w:val="24"/>
                <w:highlight w:val="white"/>
              </w:rPr>
            </w:pPr>
            <w:r>
              <w:rPr>
                <w:b/>
                <w:color w:val="000000"/>
                <w:sz w:val="24"/>
                <w:szCs w:val="24"/>
                <w:highlight w:val="white"/>
              </w:rPr>
              <w:t>ТОВ «Українська енергетична біржа»</w:t>
            </w:r>
          </w:p>
          <w:p w:rsidR="00693FE7" w:rsidRDefault="00693FE7">
            <w:pPr>
              <w:ind w:firstLine="386"/>
              <w:jc w:val="center"/>
              <w:rPr>
                <w:b/>
                <w:color w:val="000000"/>
                <w:sz w:val="24"/>
                <w:szCs w:val="24"/>
                <w:highlight w:val="white"/>
              </w:rPr>
            </w:pPr>
          </w:p>
          <w:p w:rsidR="00693FE7" w:rsidRDefault="004F3879">
            <w:pPr>
              <w:tabs>
                <w:tab w:val="left" w:pos="375"/>
                <w:tab w:val="left" w:pos="660"/>
                <w:tab w:val="left" w:pos="993"/>
                <w:tab w:val="left" w:pos="1276"/>
              </w:tabs>
              <w:jc w:val="both"/>
              <w:rPr>
                <w:sz w:val="24"/>
                <w:szCs w:val="24"/>
              </w:rPr>
            </w:pPr>
            <w:r>
              <w:rPr>
                <w:sz w:val="24"/>
                <w:szCs w:val="24"/>
              </w:rPr>
              <w:t xml:space="preserve"> 4) у пункті 2.7:</w:t>
            </w:r>
          </w:p>
          <w:p w:rsidR="00693FE7" w:rsidRDefault="004F3879">
            <w:pPr>
              <w:tabs>
                <w:tab w:val="left" w:pos="375"/>
                <w:tab w:val="left" w:pos="660"/>
                <w:tab w:val="left" w:pos="993"/>
                <w:tab w:val="left" w:pos="1276"/>
              </w:tabs>
              <w:jc w:val="both"/>
              <w:rPr>
                <w:sz w:val="24"/>
                <w:szCs w:val="24"/>
              </w:rPr>
            </w:pPr>
            <w:r>
              <w:rPr>
                <w:sz w:val="24"/>
                <w:szCs w:val="24"/>
              </w:rPr>
              <w:t xml:space="preserve">    в абзаці другому слово «та» замінити знаками, словами та абревіатурою «(окрім договорів з типом навантаження «ОТ – інше»),»;</w:t>
            </w:r>
          </w:p>
          <w:p w:rsidR="00693FE7" w:rsidRDefault="004F3879">
            <w:pPr>
              <w:tabs>
                <w:tab w:val="left" w:pos="375"/>
                <w:tab w:val="left" w:pos="660"/>
                <w:tab w:val="left" w:pos="993"/>
                <w:tab w:val="left" w:pos="1276"/>
              </w:tabs>
              <w:jc w:val="both"/>
              <w:rPr>
                <w:sz w:val="24"/>
                <w:szCs w:val="24"/>
              </w:rPr>
            </w:pPr>
            <w:r>
              <w:rPr>
                <w:sz w:val="24"/>
                <w:szCs w:val="24"/>
              </w:rPr>
              <w:t xml:space="preserve">   доповнити новим абзацом такого змісту:</w:t>
            </w:r>
          </w:p>
          <w:p w:rsidR="00693FE7" w:rsidRDefault="004F3879">
            <w:pPr>
              <w:jc w:val="both"/>
              <w:rPr>
                <w:b/>
                <w:color w:val="000000"/>
                <w:sz w:val="24"/>
                <w:szCs w:val="24"/>
              </w:rPr>
            </w:pPr>
            <w:r>
              <w:rPr>
                <w:sz w:val="24"/>
                <w:szCs w:val="24"/>
              </w:rPr>
              <w:t xml:space="preserve">  «До нестандартного договору належить, зокрема, укладений поза систем ОПООП договір, у якому відсутні фіксована або індексна ціна та/або фіксовані обсяги чи строки</w:t>
            </w:r>
            <w:r>
              <w:rPr>
                <w:b/>
                <w:sz w:val="24"/>
                <w:szCs w:val="24"/>
              </w:rPr>
              <w:t xml:space="preserve"> </w:t>
            </w:r>
            <w:sdt>
              <w:sdtPr>
                <w:tag w:val="goog_rdk_166"/>
                <w:id w:val="-44375398"/>
              </w:sdtPr>
              <w:sdtEndPr/>
              <w:sdtContent/>
            </w:sdt>
            <w:sdt>
              <w:sdtPr>
                <w:tag w:val="goog_rdk_167"/>
                <w:id w:val="-1473898726"/>
              </w:sdtPr>
              <w:sdtEndPr/>
              <w:sdtContent/>
            </w:sdt>
            <w:r>
              <w:rPr>
                <w:b/>
                <w:color w:val="000000"/>
                <w:sz w:val="24"/>
                <w:szCs w:val="24"/>
              </w:rPr>
              <w:t>виконання зобов’язань за договором (строки постачання/оплати).»</w:t>
            </w:r>
          </w:p>
          <w:p w:rsidR="00693FE7" w:rsidRDefault="00693FE7">
            <w:pPr>
              <w:jc w:val="both"/>
              <w:rPr>
                <w:b/>
                <w:color w:val="000000"/>
                <w:sz w:val="24"/>
                <w:szCs w:val="24"/>
              </w:rPr>
            </w:pPr>
          </w:p>
          <w:p w:rsidR="00693FE7" w:rsidRDefault="004F3879">
            <w:pPr>
              <w:ind w:firstLine="384"/>
              <w:jc w:val="both"/>
              <w:rPr>
                <w:b/>
                <w:sz w:val="24"/>
                <w:szCs w:val="24"/>
              </w:rPr>
            </w:pPr>
            <w:r>
              <w:rPr>
                <w:i/>
                <w:color w:val="000000"/>
                <w:sz w:val="24"/>
                <w:szCs w:val="24"/>
              </w:rPr>
              <w:t>З метою уточнення</w:t>
            </w:r>
          </w:p>
        </w:tc>
        <w:tc>
          <w:tcPr>
            <w:tcW w:w="3135" w:type="dxa"/>
          </w:tcPr>
          <w:p w:rsidR="00693FE7" w:rsidRDefault="004F3879">
            <w:pPr>
              <w:spacing w:before="240" w:after="280"/>
              <w:jc w:val="both"/>
              <w:rPr>
                <w:sz w:val="24"/>
                <w:szCs w:val="24"/>
              </w:rPr>
            </w:pPr>
            <w:r>
              <w:rPr>
                <w:sz w:val="24"/>
                <w:szCs w:val="24"/>
              </w:rPr>
              <w:t>Потребує обговорення</w:t>
            </w:r>
          </w:p>
        </w:tc>
      </w:tr>
      <w:tr w:rsidR="00693FE7" w:rsidTr="00693FE7">
        <w:tblPrEx>
          <w:tblW w:w="1573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Change w:id="26" w:author="Оксана Вистяка" w:date="2024-10-30T13:38:00Z">
            <w:tblPrEx>
              <w:tblW w:w="1573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
          </w:tblPrExChange>
        </w:tblPrEx>
        <w:trPr>
          <w:trHeight w:val="330"/>
          <w:trPrChange w:id="27" w:author="Оксана Вистяка" w:date="2024-10-30T13:38:00Z">
            <w:trPr>
              <w:gridBefore w:val="1"/>
              <w:trHeight w:val="330"/>
            </w:trPr>
          </w:trPrChange>
        </w:trPr>
        <w:tc>
          <w:tcPr>
            <w:tcW w:w="4530" w:type="dxa"/>
            <w:vMerge/>
            <w:tcPrChange w:id="28" w:author="Оксана Вистяка" w:date="2024-10-30T13:38:00Z">
              <w:tcPr>
                <w:tcW w:w="0" w:type="auto"/>
                <w:gridSpan w:val="2"/>
                <w:vMerge/>
              </w:tcPr>
            </w:tcPrChange>
          </w:tcPr>
          <w:p w:rsidR="00693FE7" w:rsidRDefault="00693FE7">
            <w:pPr>
              <w:widowControl w:val="0"/>
              <w:pBdr>
                <w:top w:val="nil"/>
                <w:left w:val="nil"/>
                <w:bottom w:val="nil"/>
                <w:right w:val="nil"/>
                <w:between w:val="nil"/>
              </w:pBdr>
              <w:spacing w:line="276" w:lineRule="auto"/>
              <w:rPr>
                <w:sz w:val="24"/>
                <w:szCs w:val="24"/>
              </w:rPr>
            </w:pPr>
          </w:p>
        </w:tc>
        <w:tc>
          <w:tcPr>
            <w:tcW w:w="8070" w:type="dxa"/>
            <w:tcPrChange w:id="29" w:author="Оксана Вистяка" w:date="2024-10-30T13:38:00Z">
              <w:tcPr>
                <w:tcW w:w="0" w:type="auto"/>
                <w:gridSpan w:val="2"/>
              </w:tcPr>
            </w:tcPrChange>
          </w:tcPr>
          <w:p w:rsidR="00693FE7" w:rsidRDefault="004F3879">
            <w:pPr>
              <w:spacing w:after="120"/>
              <w:jc w:val="center"/>
              <w:rPr>
                <w:b/>
                <w:sz w:val="24"/>
                <w:szCs w:val="24"/>
              </w:rPr>
            </w:pPr>
            <w:r>
              <w:rPr>
                <w:b/>
                <w:sz w:val="24"/>
                <w:szCs w:val="24"/>
              </w:rPr>
              <w:t>ТОВ «ЕРУ ТРЕЙДІНГ»</w:t>
            </w:r>
          </w:p>
          <w:p w:rsidR="00693FE7" w:rsidRDefault="004F3879">
            <w:pPr>
              <w:shd w:val="clear" w:color="auto" w:fill="FFFFFF"/>
              <w:jc w:val="both"/>
              <w:rPr>
                <w:sz w:val="24"/>
                <w:szCs w:val="24"/>
              </w:rPr>
            </w:pPr>
            <w:r>
              <w:rPr>
                <w:sz w:val="24"/>
                <w:szCs w:val="24"/>
              </w:rPr>
              <w:t>2.7. НКРЕКП оприлюднює та оновлює перелік стандартних договорів, які допущені до торгівлі ОПООП, на своєму офіційному вебсайті.</w:t>
            </w:r>
          </w:p>
          <w:p w:rsidR="00693FE7" w:rsidRDefault="004F3879">
            <w:pPr>
              <w:shd w:val="clear" w:color="auto" w:fill="FFFFFF"/>
              <w:jc w:val="both"/>
              <w:rPr>
                <w:sz w:val="24"/>
                <w:szCs w:val="24"/>
              </w:rPr>
            </w:pPr>
            <w:r>
              <w:rPr>
                <w:sz w:val="24"/>
                <w:szCs w:val="24"/>
              </w:rPr>
              <w:t>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сукупно за такими характеристиками як: вид енергії, тип навантаження та зона постачання, що містяться у переліку стандартних договорів.</w:t>
            </w:r>
          </w:p>
          <w:p w:rsidR="00693FE7" w:rsidRDefault="00936CF5">
            <w:pPr>
              <w:shd w:val="clear" w:color="auto" w:fill="FFFFFF"/>
              <w:jc w:val="both"/>
              <w:rPr>
                <w:b/>
                <w:strike/>
                <w:sz w:val="24"/>
                <w:szCs w:val="24"/>
              </w:rPr>
            </w:pPr>
            <w:sdt>
              <w:sdtPr>
                <w:tag w:val="goog_rdk_168"/>
                <w:id w:val="651719219"/>
              </w:sdtPr>
              <w:sdtEndPr/>
              <w:sdtContent/>
            </w:sdt>
            <w:r w:rsidR="004F3879">
              <w:rPr>
                <w:b/>
                <w:strike/>
                <w:sz w:val="24"/>
                <w:szCs w:val="24"/>
              </w:rPr>
              <w:t>До нестандартного договору належить, зокрема, укладений поза систем ОПООП договір, у якому відсутні фіксована або індексна ціна та/або фіксовані обсяги чи строки купівлі-продажу/постачання.</w:t>
            </w:r>
          </w:p>
          <w:p w:rsidR="00693FE7" w:rsidRDefault="00693FE7">
            <w:pPr>
              <w:shd w:val="clear" w:color="auto" w:fill="FFFFFF"/>
              <w:jc w:val="both"/>
              <w:rPr>
                <w:sz w:val="24"/>
                <w:szCs w:val="24"/>
              </w:rPr>
            </w:pPr>
          </w:p>
          <w:p w:rsidR="00693FE7" w:rsidRDefault="004F3879">
            <w:pPr>
              <w:shd w:val="clear" w:color="auto" w:fill="FFFFFF"/>
              <w:jc w:val="both"/>
              <w:rPr>
                <w:b/>
                <w:sz w:val="24"/>
                <w:szCs w:val="24"/>
              </w:rPr>
            </w:pPr>
            <w:r>
              <w:rPr>
                <w:b/>
                <w:sz w:val="24"/>
                <w:szCs w:val="24"/>
              </w:rPr>
              <w:t>НКРЕКП надає детальні роз’яснення, тлумачення та інструкції щодо  надання (заповнення) інформації у відповідності до розроблених форм у відповідному посібнику користувача та публікує таку інформацію на своєму офіційному вебсайті.</w:t>
            </w:r>
          </w:p>
          <w:p w:rsidR="00693FE7" w:rsidRDefault="00693FE7">
            <w:pPr>
              <w:ind w:firstLine="386"/>
              <w:jc w:val="center"/>
              <w:rPr>
                <w:b/>
                <w:color w:val="000000"/>
                <w:sz w:val="24"/>
                <w:szCs w:val="24"/>
                <w:highlight w:val="white"/>
              </w:rPr>
            </w:pPr>
          </w:p>
          <w:p w:rsidR="00693FE7" w:rsidRDefault="004F3879">
            <w:pPr>
              <w:jc w:val="both"/>
              <w:rPr>
                <w:i/>
                <w:color w:val="000000"/>
                <w:sz w:val="24"/>
                <w:szCs w:val="24"/>
              </w:rPr>
            </w:pPr>
            <w:r>
              <w:rPr>
                <w:i/>
                <w:color w:val="000000"/>
                <w:sz w:val="24"/>
                <w:szCs w:val="24"/>
              </w:rPr>
              <w:t>Ціна, обсяг та строки купівлі-продажу/постачання є істотними умовами будь-якої господарської операції. Відсутність таких  параметрів робить недоцільним звітування в межах Порядку. Віднесення до нестандартних договорів таких договорів, які укладені поза</w:t>
            </w:r>
            <w:r>
              <w:rPr>
                <w:b/>
                <w:i/>
                <w:sz w:val="24"/>
                <w:szCs w:val="24"/>
              </w:rPr>
              <w:t xml:space="preserve"> </w:t>
            </w:r>
            <w:r>
              <w:rPr>
                <w:i/>
                <w:sz w:val="24"/>
                <w:szCs w:val="24"/>
              </w:rPr>
              <w:t>систем ОПООП, та у яких відсутні фіксована або індексна ціна та/або фіксовані обсяги чи строки купівлі-продажу/постачання створює невизначеність щодо необхідності звітування рамкових угод, які здебільшого укладаються з метою визначення основних умов співпраці (без погодження періоду та місця постачання, ціни оптового енергетичного продукту тощо) та не становлять змісту господарської операції, а відтак не повинні підлягати звітуванню.</w:t>
            </w:r>
          </w:p>
          <w:p w:rsidR="00693FE7" w:rsidRDefault="004F3879">
            <w:pPr>
              <w:jc w:val="both"/>
              <w:rPr>
                <w:b/>
                <w:color w:val="000000"/>
                <w:sz w:val="24"/>
                <w:szCs w:val="24"/>
                <w:highlight w:val="white"/>
              </w:rPr>
            </w:pPr>
            <w:r>
              <w:rPr>
                <w:i/>
                <w:color w:val="000000"/>
                <w:sz w:val="24"/>
                <w:szCs w:val="24"/>
              </w:rPr>
              <w:t xml:space="preserve">Надання НКРЕКП роз’яснень/інструкцій/відповідей на питання є передумовою чіткого і неухильного дотримання учасниками оптового енергетичного ринку зобов’язань щодо звітування. </w:t>
            </w:r>
          </w:p>
        </w:tc>
        <w:tc>
          <w:tcPr>
            <w:tcW w:w="3135" w:type="dxa"/>
            <w:tcPrChange w:id="30" w:author="Оксана Вистяка" w:date="2024-10-30T13:38:00Z">
              <w:tcPr>
                <w:tcW w:w="0" w:type="auto"/>
                <w:gridSpan w:val="2"/>
              </w:tcPr>
            </w:tcPrChange>
          </w:tcPr>
          <w:p w:rsidR="00693FE7" w:rsidRDefault="005B2E93" w:rsidP="005B2E93">
            <w:pPr>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color w:val="000000"/>
                <w:sz w:val="24"/>
                <w:szCs w:val="24"/>
              </w:rPr>
            </w:pPr>
            <w:r>
              <w:rPr>
                <w:b/>
                <w:color w:val="000000"/>
                <w:sz w:val="24"/>
                <w:szCs w:val="24"/>
              </w:rPr>
              <w:t>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w:t>
            </w:r>
          </w:p>
          <w:p w:rsidR="00693FE7" w:rsidRDefault="004F3879">
            <w:pPr>
              <w:pBdr>
                <w:top w:val="nil"/>
                <w:left w:val="nil"/>
                <w:bottom w:val="nil"/>
                <w:right w:val="nil"/>
                <w:between w:val="nil"/>
              </w:pBdr>
              <w:ind w:firstLine="384"/>
              <w:jc w:val="both"/>
              <w:rPr>
                <w:sz w:val="24"/>
                <w:szCs w:val="24"/>
              </w:rPr>
            </w:pPr>
            <w:r>
              <w:rPr>
                <w:sz w:val="24"/>
                <w:szCs w:val="24"/>
              </w:rPr>
              <w:t>2.7. НКРЕКП оприлюднює та оновлює перелік стандартних договорів, які допущені до торгівлі ОПООП, на своєму офіційному вебсайті.</w:t>
            </w:r>
          </w:p>
          <w:p w:rsidR="00693FE7" w:rsidRDefault="004F3879">
            <w:pPr>
              <w:pBdr>
                <w:top w:val="nil"/>
                <w:left w:val="nil"/>
                <w:bottom w:val="nil"/>
                <w:right w:val="nil"/>
                <w:between w:val="nil"/>
              </w:pBdr>
              <w:ind w:firstLine="384"/>
              <w:jc w:val="both"/>
              <w:rPr>
                <w:sz w:val="24"/>
                <w:szCs w:val="24"/>
              </w:rPr>
            </w:pPr>
            <w:r>
              <w:rPr>
                <w:sz w:val="24"/>
                <w:szCs w:val="24"/>
              </w:rPr>
              <w:t xml:space="preserve">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сукупно за такими характеристиками як: вид енергії, тип навантаження </w:t>
            </w:r>
            <w:r>
              <w:rPr>
                <w:b/>
                <w:strike/>
                <w:sz w:val="24"/>
                <w:szCs w:val="24"/>
              </w:rPr>
              <w:t>та</w:t>
            </w:r>
            <w:r>
              <w:rPr>
                <w:sz w:val="24"/>
                <w:szCs w:val="24"/>
              </w:rPr>
              <w:t xml:space="preserve"> </w:t>
            </w:r>
            <w:r>
              <w:rPr>
                <w:b/>
                <w:sz w:val="24"/>
                <w:szCs w:val="24"/>
              </w:rPr>
              <w:t>(окрім договорів з типом навантаження «ОТ - інше»),</w:t>
            </w:r>
            <w:r>
              <w:rPr>
                <w:sz w:val="24"/>
                <w:szCs w:val="24"/>
              </w:rPr>
              <w:t xml:space="preserve"> зона постачання, що містяться у переліку стандартних договорів.</w:t>
            </w:r>
          </w:p>
          <w:p w:rsidR="00693FE7" w:rsidRDefault="004F3879">
            <w:pPr>
              <w:jc w:val="both"/>
              <w:rPr>
                <w:b/>
                <w:sz w:val="24"/>
                <w:szCs w:val="24"/>
              </w:rPr>
            </w:pPr>
            <w:r>
              <w:rPr>
                <w:b/>
                <w:sz w:val="24"/>
                <w:szCs w:val="24"/>
              </w:rPr>
              <w:t xml:space="preserve">До нестандартного договору належить, зокрема, укладений поза систем ОПООП договір, у якому відсутні </w:t>
            </w:r>
            <w:sdt>
              <w:sdtPr>
                <w:tag w:val="goog_rdk_181"/>
                <w:id w:val="-1063714529"/>
              </w:sdtPr>
              <w:sdtEndPr/>
              <w:sdtContent/>
            </w:sdt>
            <w:r>
              <w:rPr>
                <w:b/>
                <w:color w:val="2F5496"/>
                <w:sz w:val="24"/>
                <w:szCs w:val="24"/>
              </w:rPr>
              <w:t xml:space="preserve">усі істотні умови або </w:t>
            </w:r>
            <w:r>
              <w:rPr>
                <w:b/>
                <w:sz w:val="24"/>
                <w:szCs w:val="24"/>
              </w:rPr>
              <w:t xml:space="preserve">фіксована </w:t>
            </w:r>
            <w:r>
              <w:rPr>
                <w:b/>
                <w:color w:val="2F5496"/>
                <w:sz w:val="24"/>
                <w:szCs w:val="24"/>
              </w:rPr>
              <w:t>чи</w:t>
            </w:r>
            <w:r>
              <w:rPr>
                <w:b/>
                <w:sz w:val="24"/>
                <w:szCs w:val="24"/>
              </w:rPr>
              <w:t xml:space="preserve"> індексна ціна та/або фіксовані обсяги чи строки купівлі-продажу/постачання.</w:t>
            </w:r>
          </w:p>
          <w:p w:rsidR="00693FE7" w:rsidRDefault="00693FE7">
            <w:pPr>
              <w:jc w:val="both"/>
              <w:rPr>
                <w:b/>
                <w:sz w:val="24"/>
                <w:szCs w:val="24"/>
              </w:rPr>
            </w:pPr>
          </w:p>
          <w:p w:rsidR="00693FE7" w:rsidRDefault="004F3879">
            <w:pPr>
              <w:ind w:firstLine="389"/>
              <w:jc w:val="both"/>
              <w:rPr>
                <w:i/>
                <w:sz w:val="24"/>
                <w:szCs w:val="24"/>
              </w:rPr>
            </w:pPr>
            <w:r>
              <w:rPr>
                <w:i/>
                <w:sz w:val="24"/>
                <w:szCs w:val="24"/>
              </w:rPr>
              <w:t>Відповідно до абзацу підпункту 1) пункту 2.2 Порядку, до оптових енергетичних продуктів, щодо яких повідомляється інформація про здійснені господарсько-торговельні операції, належать, зокрема:</w:t>
            </w:r>
            <w:bookmarkStart w:id="31" w:name="bookmark=id.39kk8xu" w:colFirst="0" w:colLast="0"/>
            <w:bookmarkEnd w:id="31"/>
            <w:r>
              <w:rPr>
                <w:i/>
                <w:sz w:val="24"/>
                <w:szCs w:val="24"/>
              </w:rPr>
              <w:t xml:space="preserve"> договори купівлі-продажу електричної енергії або природного газу, а саме</w:t>
            </w:r>
            <w:bookmarkStart w:id="32" w:name="bookmark=id.1opuj5n" w:colFirst="0" w:colLast="0"/>
            <w:bookmarkEnd w:id="32"/>
            <w:r>
              <w:rPr>
                <w:i/>
                <w:sz w:val="24"/>
                <w:szCs w:val="24"/>
              </w:rPr>
              <w:t xml:space="preserve"> двосторонній договір купівлі-продажу електричної енергії (двосторонній договір).</w:t>
            </w:r>
          </w:p>
          <w:p w:rsidR="00693FE7" w:rsidRDefault="004F3879">
            <w:pPr>
              <w:ind w:firstLine="389"/>
              <w:jc w:val="both"/>
              <w:rPr>
                <w:i/>
                <w:sz w:val="24"/>
                <w:szCs w:val="24"/>
              </w:rPr>
            </w:pPr>
            <w:r>
              <w:rPr>
                <w:i/>
                <w:sz w:val="24"/>
                <w:szCs w:val="24"/>
              </w:rPr>
              <w:t>На ринку електричної енергії двосторонні договори купівлі-продажу електричної енергії, які укладаються поза електронними аукціонами, укладаються без зазначення ціни, обсягу та періоду продажу електричної енергії, та набирають чинності після укладення додаткової угоди між сторонами, у якій сторони досягають згоди щодо ціни, обсягу та періоду продажу електричної енергії, зазвичай на кожен окремий місяць.</w:t>
            </w:r>
          </w:p>
          <w:p w:rsidR="00693FE7" w:rsidRDefault="004F3879">
            <w:pPr>
              <w:ind w:firstLine="389"/>
              <w:jc w:val="both"/>
              <w:rPr>
                <w:i/>
                <w:sz w:val="24"/>
                <w:szCs w:val="24"/>
              </w:rPr>
            </w:pPr>
            <w:r>
              <w:rPr>
                <w:i/>
                <w:sz w:val="24"/>
                <w:szCs w:val="24"/>
              </w:rPr>
              <w:t xml:space="preserve">Відповідно до частини третьої статті 180 Господарського кодексу України, при укладенні господарського договору сторони зобов'язані у будь-якому разі погодити предмет, ціну та строк дії договору. </w:t>
            </w:r>
          </w:p>
          <w:p w:rsidR="00693FE7" w:rsidRDefault="004F3879">
            <w:pPr>
              <w:ind w:firstLine="389"/>
              <w:jc w:val="both"/>
              <w:rPr>
                <w:i/>
                <w:sz w:val="24"/>
                <w:szCs w:val="24"/>
              </w:rPr>
            </w:pPr>
            <w:r>
              <w:rPr>
                <w:i/>
                <w:sz w:val="24"/>
                <w:szCs w:val="24"/>
              </w:rPr>
              <w:t>Відповідно до пунктів 1) - 4) частини третьої статті 77 Закону України «Про ринок електричної енергії», відповідний двосторонній договір має встановлювати</w:t>
            </w:r>
            <w:bookmarkStart w:id="33" w:name="bookmark=id.48pi1tg" w:colFirst="0" w:colLast="0"/>
            <w:bookmarkEnd w:id="33"/>
            <w:r>
              <w:rPr>
                <w:i/>
                <w:sz w:val="24"/>
                <w:szCs w:val="24"/>
              </w:rPr>
              <w:t>, предмет договору</w:t>
            </w:r>
            <w:bookmarkStart w:id="34" w:name="bookmark=id.2nusc19" w:colFirst="0" w:colLast="0"/>
            <w:bookmarkEnd w:id="34"/>
            <w:r>
              <w:rPr>
                <w:i/>
                <w:sz w:val="24"/>
                <w:szCs w:val="24"/>
              </w:rPr>
              <w:t>, ціну електричної енергії, визначену у грошових одиницях; обсяг електричної енергії та графіки погодинного обсягу купівлі-продажу електричної енергії; та строки та порядок постачання електричної енергії.</w:t>
            </w:r>
          </w:p>
          <w:p w:rsidR="00693FE7" w:rsidRDefault="004F3879">
            <w:pPr>
              <w:jc w:val="both"/>
              <w:rPr>
                <w:b/>
                <w:sz w:val="24"/>
                <w:szCs w:val="24"/>
              </w:rPr>
            </w:pPr>
            <w:r>
              <w:rPr>
                <w:i/>
                <w:sz w:val="24"/>
                <w:szCs w:val="24"/>
              </w:rPr>
              <w:t>Отже, поки відповідна додаткова угода до двостороннього договору не укладена, такий двосторонній договір без зазначення ціни, обсягу та періоду продажу електричної енергії є неукладеним у розумінні Господарського кодексу України, Закону України «Про ринок електричної енергії», тож не виконується і не підлягає виконанню.</w:t>
            </w:r>
          </w:p>
        </w:tc>
        <w:tc>
          <w:tcPr>
            <w:tcW w:w="3135" w:type="dxa"/>
          </w:tcPr>
          <w:p w:rsidR="00693FE7" w:rsidRDefault="004F3879">
            <w:pPr>
              <w:spacing w:before="240" w:after="28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ТОВ «АКСПО УКРАЇНА»</w:t>
            </w:r>
          </w:p>
          <w:p w:rsidR="00693FE7" w:rsidRDefault="004F3879">
            <w:pPr>
              <w:spacing w:before="240" w:after="280"/>
              <w:ind w:firstLine="384"/>
              <w:jc w:val="both"/>
              <w:rPr>
                <w:sz w:val="24"/>
                <w:szCs w:val="24"/>
              </w:rPr>
            </w:pPr>
            <w:r>
              <w:rPr>
                <w:sz w:val="24"/>
                <w:szCs w:val="24"/>
              </w:rPr>
              <w:t>2.7. НКРЕКП оприлюднює та оновлює перелік стандартних договорів, які допущені до торгівлі ОПООП, на своєму офіційному вебсайті.</w:t>
            </w:r>
          </w:p>
          <w:p w:rsidR="00693FE7" w:rsidRDefault="004F3879">
            <w:pPr>
              <w:spacing w:before="240" w:after="280"/>
              <w:ind w:firstLine="384"/>
              <w:jc w:val="both"/>
              <w:rPr>
                <w:sz w:val="24"/>
                <w:szCs w:val="24"/>
              </w:rPr>
            </w:pPr>
            <w:r>
              <w:rPr>
                <w:sz w:val="24"/>
                <w:szCs w:val="24"/>
              </w:rPr>
              <w:t xml:space="preserve">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сукупно за такими характеристиками як: вид енергії, тип навантаження </w:t>
            </w:r>
            <w:r>
              <w:rPr>
                <w:strike/>
                <w:sz w:val="24"/>
                <w:szCs w:val="24"/>
              </w:rPr>
              <w:t>та</w:t>
            </w:r>
            <w:r>
              <w:rPr>
                <w:sz w:val="24"/>
                <w:szCs w:val="24"/>
              </w:rPr>
              <w:t xml:space="preserve"> (окрім договорів з типом навантаження «ОТ - інше»), зона постачання, що містяться у переліку стандартних договорів.</w:t>
            </w:r>
          </w:p>
          <w:p w:rsidR="00693FE7" w:rsidRDefault="004F3879">
            <w:pPr>
              <w:spacing w:before="240" w:after="280"/>
              <w:ind w:firstLine="384"/>
              <w:jc w:val="both"/>
              <w:rPr>
                <w:sz w:val="24"/>
                <w:szCs w:val="24"/>
              </w:rPr>
            </w:pPr>
            <w:r>
              <w:rPr>
                <w:sz w:val="24"/>
                <w:szCs w:val="24"/>
              </w:rPr>
              <w:t>До нестандартного договору належить, зокрема, укладений поза систем ОПООП договір, у якому відсутні фіксована або індексна ціна та/або фіксовані обсяги чи строки купівлі-продажу/постачання.</w:t>
            </w:r>
          </w:p>
          <w:p w:rsidR="00693FE7" w:rsidRDefault="00936CF5">
            <w:pPr>
              <w:spacing w:after="120"/>
              <w:jc w:val="both"/>
              <w:rPr>
                <w:b/>
                <w:color w:val="000000"/>
                <w:sz w:val="24"/>
                <w:szCs w:val="24"/>
              </w:rPr>
            </w:pPr>
            <w:sdt>
              <w:sdtPr>
                <w:tag w:val="goog_rdk_182"/>
                <w:id w:val="1346822177"/>
              </w:sdtPr>
              <w:sdtEndPr/>
              <w:sdtContent/>
            </w:sdt>
            <w:r w:rsidR="004F3879">
              <w:rPr>
                <w:b/>
                <w:sz w:val="24"/>
                <w:szCs w:val="24"/>
              </w:rPr>
              <w:t>До нестандартного договору належить, зокрема, укладений поза системами ОПООП договір, щодо якого сторони господарсько-торговельної операції (продавець та покупець) не дійшли згоди про визнання його стандартним.</w:t>
            </w:r>
          </w:p>
        </w:tc>
        <w:tc>
          <w:tcPr>
            <w:tcW w:w="3135" w:type="dxa"/>
          </w:tcPr>
          <w:p w:rsidR="00693FE7" w:rsidRDefault="004F3879">
            <w:pPr>
              <w:spacing w:before="240" w:after="28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pBdr>
                <w:top w:val="nil"/>
                <w:left w:val="nil"/>
                <w:bottom w:val="nil"/>
                <w:right w:val="nil"/>
                <w:between w:val="nil"/>
              </w:pBdr>
              <w:spacing w:before="280" w:after="280"/>
              <w:ind w:firstLine="384"/>
              <w:jc w:val="center"/>
              <w:rPr>
                <w:b/>
                <w:sz w:val="24"/>
                <w:szCs w:val="24"/>
              </w:rPr>
            </w:pPr>
            <w:r>
              <w:rPr>
                <w:b/>
                <w:sz w:val="24"/>
                <w:szCs w:val="24"/>
              </w:rPr>
              <w:t>ТОВ «ЕТГ»</w:t>
            </w:r>
          </w:p>
          <w:p w:rsidR="00693FE7" w:rsidRDefault="004F3879">
            <w:pPr>
              <w:jc w:val="both"/>
              <w:rPr>
                <w:sz w:val="24"/>
                <w:szCs w:val="24"/>
              </w:rPr>
            </w:pPr>
            <w:r>
              <w:rPr>
                <w:sz w:val="24"/>
                <w:szCs w:val="24"/>
              </w:rPr>
              <w:t>2.7. НКРЕКП оприлюднює та оновлює перелік стандартних договорів, які допущені до торгівлі ОПООП, на своєму офіційному вебсайті.</w:t>
            </w:r>
          </w:p>
          <w:p w:rsidR="00693FE7" w:rsidRDefault="004F3879">
            <w:pPr>
              <w:jc w:val="both"/>
              <w:rPr>
                <w:sz w:val="24"/>
                <w:szCs w:val="24"/>
              </w:rPr>
            </w:pPr>
            <w:r>
              <w:rPr>
                <w:sz w:val="24"/>
                <w:szCs w:val="24"/>
              </w:rPr>
              <w:t>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сукупно за такими характеристиками як: вид енергії, тип навантаження (окрім договорів з типом навантаження «ОТ - інше»), зона постачання, що містяться у переліку стандартних договорів.</w:t>
            </w:r>
          </w:p>
          <w:p w:rsidR="00693FE7" w:rsidRDefault="00936CF5">
            <w:pPr>
              <w:jc w:val="both"/>
              <w:rPr>
                <w:b/>
                <w:sz w:val="24"/>
                <w:szCs w:val="24"/>
              </w:rPr>
            </w:pPr>
            <w:sdt>
              <w:sdtPr>
                <w:tag w:val="goog_rdk_183"/>
                <w:id w:val="125521533"/>
              </w:sdtPr>
              <w:sdtEndPr/>
              <w:sdtContent/>
            </w:sdt>
            <w:r w:rsidR="004F3879">
              <w:rPr>
                <w:b/>
                <w:sz w:val="24"/>
                <w:szCs w:val="24"/>
              </w:rPr>
              <w:t>Оптовий енергетичний продукт, укладений поза системами ОПООП, вважається стандартним виключно за наявності та збігу вищенаведених характеристик.</w:t>
            </w:r>
          </w:p>
          <w:p w:rsidR="00693FE7" w:rsidRDefault="004F3879">
            <w:pPr>
              <w:jc w:val="both"/>
              <w:rPr>
                <w:sz w:val="24"/>
                <w:szCs w:val="24"/>
              </w:rPr>
            </w:pPr>
            <w:r>
              <w:rPr>
                <w:sz w:val="24"/>
                <w:szCs w:val="24"/>
              </w:rPr>
              <w:t>До нестандартного договору належить, зокрема, укладений поза систем ОПООП договір, у якому відсутні фіксована</w:t>
            </w:r>
            <w:sdt>
              <w:sdtPr>
                <w:tag w:val="goog_rdk_184"/>
                <w:id w:val="688723656"/>
              </w:sdtPr>
              <w:sdtEndPr/>
              <w:sdtContent/>
            </w:sdt>
            <w:r>
              <w:rPr>
                <w:sz w:val="24"/>
                <w:szCs w:val="24"/>
              </w:rPr>
              <w:t xml:space="preserve"> </w:t>
            </w:r>
            <w:r>
              <w:rPr>
                <w:b/>
                <w:sz w:val="24"/>
                <w:szCs w:val="24"/>
              </w:rPr>
              <w:t>(зміна/коригування якої не передбачена умовами договору)</w:t>
            </w:r>
            <w:r>
              <w:rPr>
                <w:sz w:val="24"/>
                <w:szCs w:val="24"/>
              </w:rPr>
              <w:t xml:space="preserve"> або індексна ціна та/або фіксовані </w:t>
            </w:r>
            <w:r>
              <w:rPr>
                <w:b/>
                <w:sz w:val="24"/>
                <w:szCs w:val="24"/>
              </w:rPr>
              <w:t>(зміна/коригування яких не передбачено умовами договору)</w:t>
            </w:r>
            <w:r>
              <w:rPr>
                <w:sz w:val="24"/>
                <w:szCs w:val="24"/>
              </w:rPr>
              <w:t xml:space="preserve"> обсяги чи </w:t>
            </w:r>
            <w:r>
              <w:rPr>
                <w:b/>
                <w:sz w:val="24"/>
                <w:szCs w:val="24"/>
              </w:rPr>
              <w:t>фіксовані</w:t>
            </w:r>
            <w:r>
              <w:rPr>
                <w:sz w:val="24"/>
                <w:szCs w:val="24"/>
              </w:rPr>
              <w:t xml:space="preserve"> </w:t>
            </w:r>
            <w:r>
              <w:rPr>
                <w:b/>
                <w:sz w:val="24"/>
                <w:szCs w:val="24"/>
              </w:rPr>
              <w:t>(зміна/коригування яких не передбачено умовами договору)</w:t>
            </w:r>
            <w:r>
              <w:rPr>
                <w:sz w:val="24"/>
                <w:szCs w:val="24"/>
              </w:rPr>
              <w:t xml:space="preserve"> строки купівлі-продажу/постачання.</w:t>
            </w:r>
          </w:p>
          <w:p w:rsidR="00693FE7" w:rsidRDefault="00693FE7">
            <w:pPr>
              <w:jc w:val="both"/>
              <w:rPr>
                <w:sz w:val="24"/>
                <w:szCs w:val="24"/>
              </w:rPr>
            </w:pPr>
          </w:p>
          <w:p w:rsidR="00693FE7" w:rsidRDefault="004F3879">
            <w:pPr>
              <w:jc w:val="both"/>
              <w:rPr>
                <w:i/>
                <w:sz w:val="24"/>
                <w:szCs w:val="24"/>
              </w:rPr>
            </w:pPr>
            <w:r>
              <w:rPr>
                <w:i/>
                <w:sz w:val="24"/>
                <w:szCs w:val="24"/>
              </w:rPr>
              <w:t xml:space="preserve">Пропозиція уточнити, що саме </w:t>
            </w:r>
            <w:r>
              <w:rPr>
                <w:i/>
                <w:sz w:val="24"/>
                <w:szCs w:val="24"/>
                <w:u w:val="single"/>
              </w:rPr>
              <w:t>за взаємною сукупністю виключно таких характеристик</w:t>
            </w:r>
            <w:r>
              <w:rPr>
                <w:i/>
                <w:sz w:val="24"/>
                <w:szCs w:val="24"/>
              </w:rPr>
              <w:t xml:space="preserve"> учасник ринку </w:t>
            </w:r>
            <w:r>
              <w:rPr>
                <w:i/>
                <w:sz w:val="24"/>
                <w:szCs w:val="24"/>
                <w:u w:val="single"/>
              </w:rPr>
              <w:t>має</w:t>
            </w:r>
            <w:r>
              <w:rPr>
                <w:i/>
                <w:sz w:val="24"/>
                <w:szCs w:val="24"/>
              </w:rPr>
              <w:t xml:space="preserve"> прийняти рішення щодо віднесення того чи іншого оптового енергетичного продукту, укладеного поза системами ОПООП, до (не)стандартного договору.</w:t>
            </w:r>
          </w:p>
          <w:p w:rsidR="00693FE7" w:rsidRDefault="00693FE7">
            <w:pPr>
              <w:jc w:val="both"/>
              <w:rPr>
                <w:i/>
                <w:sz w:val="24"/>
                <w:szCs w:val="24"/>
              </w:rPr>
            </w:pPr>
          </w:p>
          <w:p w:rsidR="00693FE7" w:rsidRDefault="004F3879">
            <w:pPr>
              <w:jc w:val="both"/>
              <w:rPr>
                <w:b/>
                <w:sz w:val="24"/>
                <w:szCs w:val="24"/>
              </w:rPr>
            </w:pPr>
            <w:r>
              <w:rPr>
                <w:i/>
                <w:sz w:val="24"/>
                <w:szCs w:val="24"/>
              </w:rPr>
              <w:t>Уточнення терміну «фіксована».</w:t>
            </w:r>
          </w:p>
        </w:tc>
        <w:tc>
          <w:tcPr>
            <w:tcW w:w="3135" w:type="dxa"/>
          </w:tcPr>
          <w:p w:rsidR="00693FE7" w:rsidRDefault="004F3879">
            <w:pPr>
              <w:spacing w:before="240" w:after="28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ТОВ «Санвін 12»</w:t>
            </w:r>
          </w:p>
          <w:p w:rsidR="00693FE7" w:rsidRDefault="004F3879">
            <w:pPr>
              <w:pBdr>
                <w:top w:val="nil"/>
                <w:left w:val="nil"/>
                <w:bottom w:val="nil"/>
                <w:right w:val="nil"/>
                <w:between w:val="nil"/>
              </w:pBdr>
              <w:spacing w:before="240" w:after="280"/>
              <w:ind w:firstLine="384"/>
              <w:jc w:val="both"/>
              <w:rPr>
                <w:sz w:val="24"/>
                <w:szCs w:val="24"/>
              </w:rPr>
            </w:pPr>
            <w:r>
              <w:rPr>
                <w:sz w:val="24"/>
                <w:szCs w:val="24"/>
              </w:rPr>
              <w:t>2.7. НКРЕКП оприлюднює та оновлює перелік стандартних договорів, які допущені до торгівлі ОПООП, на своєму офіційному вебсайті.</w:t>
            </w:r>
          </w:p>
          <w:p w:rsidR="00693FE7" w:rsidRDefault="004F3879">
            <w:pPr>
              <w:pBdr>
                <w:top w:val="nil"/>
                <w:left w:val="nil"/>
                <w:bottom w:val="nil"/>
                <w:right w:val="nil"/>
                <w:between w:val="nil"/>
              </w:pBdr>
              <w:spacing w:before="240" w:after="280"/>
              <w:ind w:firstLine="384"/>
              <w:jc w:val="both"/>
              <w:rPr>
                <w:sz w:val="24"/>
                <w:szCs w:val="24"/>
              </w:rPr>
            </w:pPr>
            <w:r>
              <w:rPr>
                <w:sz w:val="24"/>
                <w:szCs w:val="24"/>
              </w:rPr>
              <w:t>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сукупно за такими характеристиками як: вид енергії, тип навантаження та (окрім договорів з типом навантаження «ОТ - інше»), зона постачання, що містяться у переліку стандартних договорів.</w:t>
            </w:r>
          </w:p>
          <w:p w:rsidR="00693FE7" w:rsidRDefault="004F3879">
            <w:pPr>
              <w:pBdr>
                <w:top w:val="nil"/>
                <w:left w:val="nil"/>
                <w:bottom w:val="nil"/>
                <w:right w:val="nil"/>
                <w:between w:val="nil"/>
              </w:pBdr>
              <w:spacing w:before="280" w:after="280"/>
              <w:ind w:firstLine="384"/>
              <w:jc w:val="both"/>
              <w:rPr>
                <w:sz w:val="24"/>
                <w:szCs w:val="24"/>
              </w:rPr>
            </w:pPr>
            <w:r>
              <w:rPr>
                <w:sz w:val="24"/>
                <w:szCs w:val="24"/>
              </w:rPr>
              <w:t xml:space="preserve">До нестандартного договору належить, зокрема, укладений поза систем ОПООП договір, у якому відсутні </w:t>
            </w:r>
            <w:sdt>
              <w:sdtPr>
                <w:tag w:val="goog_rdk_185"/>
                <w:id w:val="-1091688371"/>
              </w:sdtPr>
              <w:sdtEndPr/>
              <w:sdtContent/>
            </w:sdt>
            <w:r>
              <w:rPr>
                <w:b/>
                <w:sz w:val="24"/>
                <w:szCs w:val="24"/>
              </w:rPr>
              <w:t>усі істотні умови або</w:t>
            </w:r>
            <w:r>
              <w:rPr>
                <w:color w:val="2F5496"/>
                <w:sz w:val="24"/>
                <w:szCs w:val="24"/>
              </w:rPr>
              <w:t xml:space="preserve"> </w:t>
            </w:r>
            <w:r>
              <w:rPr>
                <w:sz w:val="24"/>
                <w:szCs w:val="24"/>
              </w:rPr>
              <w:t xml:space="preserve">фіксована </w:t>
            </w:r>
            <w:r>
              <w:rPr>
                <w:b/>
                <w:sz w:val="24"/>
                <w:szCs w:val="24"/>
              </w:rPr>
              <w:t>чи</w:t>
            </w:r>
            <w:r>
              <w:rPr>
                <w:sz w:val="24"/>
                <w:szCs w:val="24"/>
              </w:rPr>
              <w:t xml:space="preserve"> індексна ціна та/або фіксовані обсяги чи строки купівлі-продажу/постачання.</w:t>
            </w:r>
          </w:p>
          <w:p w:rsidR="00693FE7" w:rsidRDefault="004F3879">
            <w:pPr>
              <w:ind w:firstLine="389"/>
              <w:jc w:val="both"/>
              <w:rPr>
                <w:i/>
                <w:sz w:val="24"/>
                <w:szCs w:val="24"/>
              </w:rPr>
            </w:pPr>
            <w:r>
              <w:rPr>
                <w:i/>
                <w:sz w:val="24"/>
                <w:szCs w:val="24"/>
              </w:rPr>
              <w:t>Відповідно до абзацу підпункту 1) пункту 2.2 Порядку, до оптових енергетичних продуктів, щодо яких повідомляється інформація про здійснені господарсько-торговельні операції, належать, зокрема: договори купівлі-продажу електричної енергії або природного газу, а саме двосторонній договір купівлі-продажу електричної енергії (двосторонній договір).</w:t>
            </w:r>
          </w:p>
          <w:p w:rsidR="00693FE7" w:rsidRDefault="004F3879">
            <w:pPr>
              <w:ind w:firstLine="389"/>
              <w:jc w:val="both"/>
              <w:rPr>
                <w:i/>
                <w:sz w:val="24"/>
                <w:szCs w:val="24"/>
              </w:rPr>
            </w:pPr>
            <w:r>
              <w:rPr>
                <w:i/>
                <w:sz w:val="24"/>
                <w:szCs w:val="24"/>
              </w:rPr>
              <w:t>На ринку електричної енергії двосторонні договори купівлі-продажу електричної енергії, які укладаються поза електронними аукціонами, укладаються без зазначення ціни, обсягу та періоду продажу електричної енергії, та набирають чинності після укладення додаткової угоди між сторонами, у якій сторони досягають згоди щодо ціни, обсягу та періоду продажу електричної енергії, зазвичай на кожен окремий місяць.</w:t>
            </w:r>
          </w:p>
          <w:p w:rsidR="00693FE7" w:rsidRDefault="004F3879">
            <w:pPr>
              <w:ind w:firstLine="389"/>
              <w:jc w:val="both"/>
              <w:rPr>
                <w:i/>
                <w:sz w:val="24"/>
                <w:szCs w:val="24"/>
              </w:rPr>
            </w:pPr>
            <w:r>
              <w:rPr>
                <w:i/>
                <w:sz w:val="24"/>
                <w:szCs w:val="24"/>
              </w:rPr>
              <w:t xml:space="preserve">Відповідно до частини третьої статті 180 Господарського кодексу України, при укладенні господарського договору сторони зобов'язані у будь-якому разі погодити предмет, ціну та строк дії договору. </w:t>
            </w:r>
          </w:p>
          <w:p w:rsidR="00693FE7" w:rsidRDefault="004F3879">
            <w:pPr>
              <w:ind w:firstLine="389"/>
              <w:jc w:val="both"/>
              <w:rPr>
                <w:i/>
                <w:sz w:val="24"/>
                <w:szCs w:val="24"/>
              </w:rPr>
            </w:pPr>
            <w:r>
              <w:rPr>
                <w:i/>
                <w:sz w:val="24"/>
                <w:szCs w:val="24"/>
              </w:rPr>
              <w:t>Відповідно до пунктів 1) - 4) частини третьої статті 77 Закону України «Про ринок електричної енергії», відповідний двосторонній договір має встановлювати, предмет договору, ціну електричної енергії, визначену у грошових одиницях; обсяг електричної енергії та графіки погодинного обсягу купівлі-продажу електричної енергії; та строки та порядок постачання електричної енергії.</w:t>
            </w:r>
          </w:p>
          <w:p w:rsidR="00693FE7" w:rsidRDefault="004F3879">
            <w:pPr>
              <w:pBdr>
                <w:top w:val="nil"/>
                <w:left w:val="nil"/>
                <w:bottom w:val="nil"/>
                <w:right w:val="nil"/>
                <w:between w:val="nil"/>
              </w:pBdr>
              <w:ind w:firstLine="384"/>
              <w:jc w:val="both"/>
              <w:rPr>
                <w:b/>
                <w:sz w:val="24"/>
                <w:szCs w:val="24"/>
              </w:rPr>
            </w:pPr>
            <w:r>
              <w:rPr>
                <w:i/>
                <w:sz w:val="24"/>
                <w:szCs w:val="24"/>
              </w:rPr>
              <w:t>Отже, поки відповідна додаткова угода до двостороннього договору не укладена, такий двосторонній договір без зазначення ціни, обсягу та періоду продажу електричної енергії є неукладеним у розумінні Господарського кодексу України, Закону України «Про ринок електричної енергії», тож не виконується і не підлягає виконанню.</w:t>
            </w:r>
          </w:p>
        </w:tc>
        <w:tc>
          <w:tcPr>
            <w:tcW w:w="3135" w:type="dxa"/>
          </w:tcPr>
          <w:p w:rsidR="00693FE7" w:rsidRDefault="004F3879">
            <w:pPr>
              <w:spacing w:before="240" w:after="28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ПрАТ «Закарпаттяобленерго»</w:t>
            </w:r>
          </w:p>
          <w:p w:rsidR="00693FE7" w:rsidRDefault="004F3879">
            <w:pPr>
              <w:ind w:firstLine="384"/>
              <w:jc w:val="both"/>
              <w:rPr>
                <w:sz w:val="24"/>
                <w:szCs w:val="24"/>
              </w:rPr>
            </w:pPr>
            <w:r>
              <w:rPr>
                <w:sz w:val="24"/>
                <w:szCs w:val="24"/>
              </w:rPr>
              <w:t>2.7. НКРЕКП оприлюднює та оновлює перелік стандартних договорів, які допущені до торгівлі ОПООП, на своєму офіційному вебсайті.</w:t>
            </w:r>
          </w:p>
          <w:p w:rsidR="00693FE7" w:rsidRDefault="00693FE7">
            <w:pPr>
              <w:ind w:firstLine="384"/>
              <w:jc w:val="both"/>
              <w:rPr>
                <w:sz w:val="24"/>
                <w:szCs w:val="24"/>
              </w:rPr>
            </w:pPr>
          </w:p>
          <w:p w:rsidR="00693FE7" w:rsidRDefault="004F3879">
            <w:pPr>
              <w:ind w:firstLine="384"/>
              <w:jc w:val="both"/>
              <w:rPr>
                <w:sz w:val="24"/>
                <w:szCs w:val="24"/>
              </w:rPr>
            </w:pPr>
            <w:r>
              <w:rPr>
                <w:sz w:val="24"/>
                <w:szCs w:val="24"/>
              </w:rPr>
              <w:t xml:space="preserve">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сукупно за такими характеристиками як: вид енергії, тип навантаження </w:t>
            </w:r>
            <w:r>
              <w:rPr>
                <w:strike/>
                <w:sz w:val="24"/>
                <w:szCs w:val="24"/>
              </w:rPr>
              <w:t>та</w:t>
            </w:r>
            <w:r>
              <w:rPr>
                <w:sz w:val="24"/>
                <w:szCs w:val="24"/>
              </w:rPr>
              <w:t xml:space="preserve"> (окрім договорів з типом навантаження «ОТ - інше»), зона постачання, що містяться у переліку стандартних договорів.</w:t>
            </w:r>
          </w:p>
          <w:p w:rsidR="00693FE7" w:rsidRDefault="00693FE7">
            <w:pPr>
              <w:ind w:firstLine="384"/>
              <w:jc w:val="both"/>
              <w:rPr>
                <w:sz w:val="24"/>
                <w:szCs w:val="24"/>
              </w:rPr>
            </w:pPr>
          </w:p>
          <w:p w:rsidR="00693FE7" w:rsidRDefault="004F3879">
            <w:pPr>
              <w:jc w:val="both"/>
              <w:rPr>
                <w:sz w:val="24"/>
                <w:szCs w:val="24"/>
              </w:rPr>
            </w:pPr>
            <w:r>
              <w:rPr>
                <w:sz w:val="24"/>
                <w:szCs w:val="24"/>
              </w:rPr>
              <w:t>До нестандартного договору належить, зокрема, укладений поза систем ОПООП договір, у якому відсутні фіксована</w:t>
            </w:r>
            <w:sdt>
              <w:sdtPr>
                <w:tag w:val="goog_rdk_186"/>
                <w:id w:val="381833606"/>
              </w:sdtPr>
              <w:sdtEndPr/>
              <w:sdtContent/>
            </w:sdt>
            <w:r>
              <w:rPr>
                <w:b/>
                <w:sz w:val="24"/>
                <w:szCs w:val="24"/>
              </w:rPr>
              <w:t xml:space="preserve"> (тобто незмінна на весь обсяг купівлі-продажу/постачання) </w:t>
            </w:r>
            <w:r>
              <w:rPr>
                <w:sz w:val="24"/>
                <w:szCs w:val="24"/>
              </w:rPr>
              <w:t>або індексна ціна та/або фіксовані</w:t>
            </w:r>
            <w:r>
              <w:rPr>
                <w:b/>
                <w:sz w:val="24"/>
                <w:szCs w:val="24"/>
              </w:rPr>
              <w:t xml:space="preserve"> (незмінні) погодинні </w:t>
            </w:r>
            <w:r>
              <w:rPr>
                <w:sz w:val="24"/>
                <w:szCs w:val="24"/>
              </w:rPr>
              <w:t>обсяги чи строки купівлі-продажу/постачання.</w:t>
            </w:r>
          </w:p>
          <w:p w:rsidR="00693FE7" w:rsidRDefault="00693FE7">
            <w:pPr>
              <w:jc w:val="both"/>
              <w:rPr>
                <w:sz w:val="24"/>
                <w:szCs w:val="24"/>
              </w:rPr>
            </w:pPr>
          </w:p>
          <w:p w:rsidR="00693FE7" w:rsidRDefault="00693FE7">
            <w:pPr>
              <w:jc w:val="both"/>
              <w:rPr>
                <w:sz w:val="24"/>
                <w:szCs w:val="24"/>
              </w:rPr>
            </w:pPr>
          </w:p>
          <w:p w:rsidR="00693FE7" w:rsidRDefault="004F3879">
            <w:pPr>
              <w:jc w:val="both"/>
              <w:rPr>
                <w:i/>
                <w:sz w:val="24"/>
                <w:szCs w:val="24"/>
              </w:rPr>
            </w:pPr>
            <w:r>
              <w:rPr>
                <w:i/>
                <w:sz w:val="24"/>
                <w:szCs w:val="24"/>
              </w:rPr>
              <w:t>Уточнення щодо формулювання фіксованої ціни та фіксованого обсягу. Загальний обсяг по договору може бути зафіксований, а погодинні обсяги можуть змінюватися.</w:t>
            </w:r>
          </w:p>
        </w:tc>
        <w:tc>
          <w:tcPr>
            <w:tcW w:w="3135" w:type="dxa"/>
          </w:tcPr>
          <w:p w:rsidR="00693FE7" w:rsidRDefault="004F3879">
            <w:pPr>
              <w:spacing w:before="240" w:after="28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ТОВ «Д.Трейдінг»</w:t>
            </w:r>
          </w:p>
          <w:p w:rsidR="00693FE7" w:rsidRDefault="004F3879">
            <w:pPr>
              <w:spacing w:before="240" w:after="280"/>
              <w:ind w:firstLine="384"/>
              <w:jc w:val="both"/>
              <w:rPr>
                <w:sz w:val="24"/>
                <w:szCs w:val="24"/>
              </w:rPr>
            </w:pPr>
            <w:r>
              <w:rPr>
                <w:sz w:val="24"/>
                <w:szCs w:val="24"/>
              </w:rPr>
              <w:t xml:space="preserve">2.7. НКРЕКП оприлюднює та оновлює перелік стандартних договорів, які допущені до торгівлі ОПООП, на своєму офіційному вебсайті. </w:t>
            </w:r>
          </w:p>
          <w:p w:rsidR="00693FE7" w:rsidRDefault="00936CF5">
            <w:pPr>
              <w:spacing w:before="240" w:after="280"/>
              <w:ind w:firstLine="384"/>
              <w:jc w:val="both"/>
              <w:rPr>
                <w:b/>
                <w:sz w:val="24"/>
                <w:szCs w:val="24"/>
              </w:rPr>
            </w:pPr>
            <w:sdt>
              <w:sdtPr>
                <w:tag w:val="goog_rdk_187"/>
                <w:id w:val="1627887205"/>
              </w:sdtPr>
              <w:sdtEndPr/>
              <w:sdtContent/>
            </w:sdt>
            <w:r w:rsidR="004F3879">
              <w:rPr>
                <w:b/>
                <w:sz w:val="24"/>
                <w:szCs w:val="24"/>
              </w:rPr>
              <w:t>Допущеним до торгівлі на організованих торговельних майданчиках, товарних біржах, електронних аукціонах, торгових платформах та інших системах ОПООП вважається оптовий енергетичний продукт, торгівля яким здійснюється на стандартних умовах, затверджених відповідним ОПООП або уповноваженим органом, якими визначаються положення щодо товару та його обсягу, умов проведення розрахунків, строку дії договору, типу навантаження, точки або зони постачання та інші умови договору. Якщо сторони поза системами ОПООП укладають двосторонній договір, на умовах стандартного договору, такий договір вважається стандартним договором.</w:t>
            </w:r>
          </w:p>
          <w:p w:rsidR="00693FE7" w:rsidRDefault="004F3879">
            <w:pPr>
              <w:spacing w:after="120"/>
              <w:jc w:val="both"/>
              <w:rPr>
                <w:sz w:val="24"/>
                <w:szCs w:val="24"/>
              </w:rPr>
            </w:pPr>
            <w:r>
              <w:rPr>
                <w:sz w:val="24"/>
                <w:szCs w:val="24"/>
              </w:rPr>
              <w:t>Учасники оптового енергетичного ринку визначають належність оптового енергетичного продукту</w:t>
            </w:r>
            <w:r>
              <w:rPr>
                <w:b/>
                <w:sz w:val="24"/>
                <w:szCs w:val="24"/>
              </w:rPr>
              <w:t xml:space="preserve"> </w:t>
            </w:r>
            <w:sdt>
              <w:sdtPr>
                <w:tag w:val="goog_rdk_188"/>
                <w:id w:val="1149713530"/>
              </w:sdtPr>
              <w:sdtEndPr/>
              <w:sdtContent/>
            </w:sdt>
            <w:r>
              <w:rPr>
                <w:b/>
                <w:sz w:val="24"/>
                <w:szCs w:val="24"/>
              </w:rPr>
              <w:t>до нестандартного договору у разі відсутності в договорі фіксованої та/або індексної ціни та/або при відсутності фіксованих обсягів (які не можуть змінюватись в односторонньому порядку) та/або строків купівлі-продажу, а також наявності інших умов, що не можуть бути віднесені до стандартних</w:t>
            </w:r>
            <w:r>
              <w:rPr>
                <w:sz w:val="24"/>
                <w:szCs w:val="24"/>
              </w:rPr>
              <w:t>.</w:t>
            </w:r>
          </w:p>
          <w:p w:rsidR="00693FE7" w:rsidRDefault="00693FE7">
            <w:pPr>
              <w:spacing w:after="120"/>
              <w:jc w:val="both"/>
              <w:rPr>
                <w:b/>
                <w:sz w:val="24"/>
                <w:szCs w:val="24"/>
              </w:rPr>
            </w:pPr>
          </w:p>
          <w:p w:rsidR="00693FE7" w:rsidRDefault="004F3879">
            <w:pPr>
              <w:jc w:val="both"/>
              <w:rPr>
                <w:i/>
                <w:sz w:val="24"/>
                <w:szCs w:val="24"/>
              </w:rPr>
            </w:pPr>
            <w:r>
              <w:rPr>
                <w:i/>
                <w:sz w:val="24"/>
                <w:szCs w:val="24"/>
              </w:rPr>
              <w:t>Пропонується додатково конкретизувати що саме вважатиметься оптовим енергетичним продуктом допущеним до торгівлі на системах ОПООП, зокрема зазначити інформацію щодо стандартності умов такого продукту, які затверджені відповідним ОПООП або уповноваженим органом.</w:t>
            </w:r>
          </w:p>
          <w:p w:rsidR="00693FE7" w:rsidRDefault="00693FE7">
            <w:pPr>
              <w:jc w:val="both"/>
              <w:rPr>
                <w:i/>
                <w:sz w:val="24"/>
                <w:szCs w:val="24"/>
              </w:rPr>
            </w:pPr>
          </w:p>
          <w:p w:rsidR="00693FE7" w:rsidRDefault="004F3879">
            <w:pPr>
              <w:jc w:val="both"/>
              <w:rPr>
                <w:i/>
                <w:sz w:val="24"/>
                <w:szCs w:val="24"/>
              </w:rPr>
            </w:pPr>
            <w:r>
              <w:rPr>
                <w:i/>
                <w:sz w:val="24"/>
                <w:szCs w:val="24"/>
              </w:rPr>
              <w:t>Для посилення правової визначеності, пропонуємо конкретизувати, що саме має бути віднесено до нестандартних договорів.</w:t>
            </w:r>
          </w:p>
          <w:p w:rsidR="00693FE7" w:rsidRDefault="004F3879">
            <w:pPr>
              <w:jc w:val="both"/>
              <w:rPr>
                <w:i/>
                <w:sz w:val="24"/>
                <w:szCs w:val="24"/>
              </w:rPr>
            </w:pPr>
            <w:r>
              <w:rPr>
                <w:i/>
                <w:sz w:val="24"/>
                <w:szCs w:val="24"/>
              </w:rPr>
              <w:t>Зокрема, пропонуємо додати додаткові критерії (зокрема, фіксовану чи індексну ціну, строки та фіксовані обсяги) за якими учасники оптового енергетичного ринку визначають належність оптового енергетичного продукту, укладеного поза системами ОПООП, до стандартного чи нестандартного.</w:t>
            </w:r>
          </w:p>
          <w:p w:rsidR="00693FE7" w:rsidRDefault="004F3879">
            <w:pPr>
              <w:jc w:val="both"/>
              <w:rPr>
                <w:b/>
                <w:sz w:val="24"/>
                <w:szCs w:val="24"/>
              </w:rPr>
            </w:pPr>
            <w:r>
              <w:rPr>
                <w:i/>
                <w:sz w:val="24"/>
                <w:szCs w:val="24"/>
              </w:rPr>
              <w:t>Додатково, для спрощення учаснику оптового енергетичного ринку можливості визначення до якої категорії належить угода, пропонуємо відносити до нестандартних всі оптові енергетичні продукти, що не містяться у переліку стандартних.</w:t>
            </w:r>
          </w:p>
        </w:tc>
        <w:tc>
          <w:tcPr>
            <w:tcW w:w="3135" w:type="dxa"/>
          </w:tcPr>
          <w:p w:rsidR="00693FE7" w:rsidRDefault="004F3879">
            <w:pPr>
              <w:spacing w:before="240" w:after="28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АТ «Оператор ринку»</w:t>
            </w:r>
          </w:p>
          <w:p w:rsidR="00693FE7" w:rsidRDefault="004F3879">
            <w:pPr>
              <w:ind w:firstLine="384"/>
              <w:jc w:val="both"/>
              <w:rPr>
                <w:sz w:val="24"/>
                <w:szCs w:val="24"/>
              </w:rPr>
            </w:pPr>
            <w:r>
              <w:rPr>
                <w:sz w:val="24"/>
                <w:szCs w:val="24"/>
              </w:rPr>
              <w:t>2.7. НКРЕКП оприлюднює та оновлює перелік стандартних договорів, які допущені до торгівлі ОПООП, на своєму офіційному вебсайті.</w:t>
            </w:r>
          </w:p>
          <w:p w:rsidR="00693FE7" w:rsidRDefault="004F3879">
            <w:pPr>
              <w:ind w:firstLine="384"/>
              <w:jc w:val="both"/>
              <w:rPr>
                <w:sz w:val="24"/>
                <w:szCs w:val="24"/>
              </w:rPr>
            </w:pPr>
            <w:r>
              <w:rPr>
                <w:sz w:val="24"/>
                <w:szCs w:val="24"/>
              </w:rPr>
              <w:t xml:space="preserve">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сукупно за такими характеристиками як: вид енергії, тип навантаження </w:t>
            </w:r>
            <w:r>
              <w:rPr>
                <w:strike/>
                <w:sz w:val="24"/>
                <w:szCs w:val="24"/>
              </w:rPr>
              <w:t>та</w:t>
            </w:r>
            <w:r>
              <w:rPr>
                <w:sz w:val="24"/>
                <w:szCs w:val="24"/>
              </w:rPr>
              <w:t xml:space="preserve"> (окрім договорів з типом навантаження «ОТ - інше»), зона постачання, що містяться у переліку стандартних договорів.</w:t>
            </w:r>
          </w:p>
          <w:p w:rsidR="00693FE7" w:rsidRDefault="00936CF5">
            <w:pPr>
              <w:spacing w:after="120"/>
              <w:jc w:val="both"/>
              <w:rPr>
                <w:b/>
                <w:strike/>
                <w:sz w:val="24"/>
                <w:szCs w:val="24"/>
              </w:rPr>
            </w:pPr>
            <w:sdt>
              <w:sdtPr>
                <w:tag w:val="goog_rdk_189"/>
                <w:id w:val="-1096477439"/>
              </w:sdtPr>
              <w:sdtEndPr/>
              <w:sdtContent/>
            </w:sdt>
            <w:r w:rsidR="004F3879">
              <w:rPr>
                <w:b/>
                <w:strike/>
                <w:sz w:val="24"/>
                <w:szCs w:val="24"/>
              </w:rPr>
              <w:t>До нестандартного договору належить, зокрема, укладений поза систем ОПООП договір, у якому відсутні фіксована або індексна ціна та/або фіксовані обсяги чи строки купівлі-продажу/постачання.</w:t>
            </w:r>
          </w:p>
          <w:p w:rsidR="00693FE7" w:rsidRDefault="004F3879">
            <w:pPr>
              <w:pBdr>
                <w:top w:val="nil"/>
                <w:left w:val="nil"/>
                <w:bottom w:val="nil"/>
                <w:right w:val="nil"/>
                <w:between w:val="nil"/>
              </w:pBdr>
              <w:shd w:val="clear" w:color="auto" w:fill="FFFFFF"/>
              <w:ind w:right="28" w:firstLine="418"/>
              <w:jc w:val="both"/>
              <w:rPr>
                <w:b/>
                <w:color w:val="000000"/>
                <w:sz w:val="24"/>
                <w:szCs w:val="24"/>
              </w:rPr>
            </w:pPr>
            <w:r>
              <w:rPr>
                <w:i/>
                <w:color w:val="000000"/>
                <w:sz w:val="24"/>
                <w:szCs w:val="24"/>
              </w:rPr>
              <w:t>Останній абзац запропонованої редакції пункту 2.7 пропонується видалити, оскільки у зазначених договорах відсутні умови, що є істотними для договорів, які згідно із статтею 2-1 Закону України «Про НКРЕКП» визначені як оптові енергетичні продукти, тож такі договори не є оптовими енергетичними продуктами</w:t>
            </w:r>
            <w:r>
              <w:rPr>
                <w:color w:val="000000"/>
                <w:sz w:val="24"/>
                <w:szCs w:val="24"/>
              </w:rPr>
              <w:t>.</w:t>
            </w:r>
          </w:p>
        </w:tc>
        <w:tc>
          <w:tcPr>
            <w:tcW w:w="3135" w:type="dxa"/>
          </w:tcPr>
          <w:p w:rsidR="00693FE7" w:rsidRDefault="004F3879">
            <w:pPr>
              <w:spacing w:before="240" w:after="28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jc w:val="center"/>
              <w:rPr>
                <w:b/>
                <w:sz w:val="24"/>
                <w:szCs w:val="24"/>
              </w:rPr>
            </w:pPr>
            <w:r>
              <w:rPr>
                <w:b/>
                <w:sz w:val="24"/>
                <w:szCs w:val="24"/>
              </w:rPr>
              <w:t>USAID «Проєкт енергетичної безпеки»</w:t>
            </w:r>
          </w:p>
          <w:p w:rsidR="00693FE7" w:rsidRDefault="00693FE7">
            <w:pPr>
              <w:jc w:val="center"/>
              <w:rPr>
                <w:b/>
                <w:sz w:val="24"/>
                <w:szCs w:val="24"/>
              </w:rPr>
            </w:pPr>
          </w:p>
          <w:p w:rsidR="00693FE7" w:rsidRDefault="004F3879">
            <w:pPr>
              <w:ind w:firstLine="384"/>
              <w:jc w:val="both"/>
              <w:rPr>
                <w:sz w:val="24"/>
                <w:szCs w:val="24"/>
              </w:rPr>
            </w:pPr>
            <w:r>
              <w:rPr>
                <w:sz w:val="24"/>
                <w:szCs w:val="24"/>
              </w:rPr>
              <w:t>2.7. НКРЕКП оприлюднює та оновлює перелік стандартних договорів, які допущені до торгівлі ОПООП, на своєму офіційному вебсайті.</w:t>
            </w:r>
          </w:p>
          <w:p w:rsidR="00693FE7" w:rsidRDefault="004F3879">
            <w:pPr>
              <w:ind w:firstLine="384"/>
              <w:jc w:val="both"/>
              <w:rPr>
                <w:sz w:val="24"/>
                <w:szCs w:val="24"/>
              </w:rPr>
            </w:pPr>
            <w:r>
              <w:rPr>
                <w:sz w:val="24"/>
                <w:szCs w:val="24"/>
              </w:rPr>
              <w:t xml:space="preserve">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сукупно за такими характеристиками як: вид енергії, тип навантаження </w:t>
            </w:r>
            <w:r>
              <w:rPr>
                <w:strike/>
                <w:sz w:val="24"/>
                <w:szCs w:val="24"/>
              </w:rPr>
              <w:t>та</w:t>
            </w:r>
            <w:r>
              <w:rPr>
                <w:sz w:val="24"/>
                <w:szCs w:val="24"/>
              </w:rPr>
              <w:t xml:space="preserve"> (окрім договорів з типом навантаження «ОТ - інше»), зона постачання, що містяться у переліку стандартних договорів.</w:t>
            </w:r>
          </w:p>
          <w:p w:rsidR="00693FE7" w:rsidRDefault="00936CF5">
            <w:pPr>
              <w:jc w:val="both"/>
              <w:rPr>
                <w:b/>
                <w:sz w:val="24"/>
                <w:szCs w:val="24"/>
              </w:rPr>
            </w:pPr>
            <w:sdt>
              <w:sdtPr>
                <w:tag w:val="goog_rdk_190"/>
                <w:id w:val="-1739090218"/>
              </w:sdtPr>
              <w:sdtEndPr/>
              <w:sdtContent/>
            </w:sdt>
            <w:r w:rsidR="004F3879">
              <w:rPr>
                <w:b/>
                <w:sz w:val="24"/>
                <w:szCs w:val="24"/>
              </w:rPr>
              <w:t>Інформація про нестандартні договори, які не містять остаточний обсяг та ціну оптового енергетичного продукту, подається відповідно до додатка 2 до цього Порядку. У такому випадку інформація надається у терміни, визначені підпунктом 2 пункту 6.1 глави 6 цього Порядку.</w:t>
            </w:r>
          </w:p>
          <w:p w:rsidR="00693FE7" w:rsidRDefault="004F3879">
            <w:pPr>
              <w:jc w:val="both"/>
              <w:rPr>
                <w:b/>
                <w:sz w:val="24"/>
                <w:szCs w:val="24"/>
              </w:rPr>
            </w:pPr>
            <w:r>
              <w:rPr>
                <w:b/>
                <w:sz w:val="24"/>
                <w:szCs w:val="24"/>
              </w:rPr>
              <w:t>До таких договорів належить, зокрема,  договори у яких не визначені фіксовані обсяги, а ціна є попередньо визначеною за формулою чи індексом, але не є фіксованою. Окрім цього, принаймні один із учасників ринку зобов’язаний поставити/прийняти узгоджений обсяг або має право вимагати цього від іншого учасника ринку.</w:t>
            </w:r>
          </w:p>
          <w:p w:rsidR="00693FE7" w:rsidRDefault="00693FE7">
            <w:pPr>
              <w:jc w:val="both"/>
              <w:rPr>
                <w:b/>
                <w:sz w:val="24"/>
                <w:szCs w:val="24"/>
              </w:rPr>
            </w:pPr>
          </w:p>
          <w:p w:rsidR="00693FE7" w:rsidRDefault="004F3879">
            <w:pPr>
              <w:jc w:val="both"/>
              <w:rPr>
                <w:i/>
                <w:sz w:val="24"/>
                <w:szCs w:val="24"/>
              </w:rPr>
            </w:pPr>
            <w:r>
              <w:rPr>
                <w:i/>
                <w:sz w:val="24"/>
                <w:szCs w:val="24"/>
              </w:rPr>
              <w:t xml:space="preserve">Для роз’яснення учасникам ринку, як саме треба звітувати про нестандартні договори, та які характеристики їм притаманні, пропонується дещо перефразувати це положення. </w:t>
            </w:r>
          </w:p>
          <w:p w:rsidR="00693FE7" w:rsidRDefault="004F3879">
            <w:pPr>
              <w:jc w:val="both"/>
              <w:rPr>
                <w:i/>
                <w:sz w:val="24"/>
                <w:szCs w:val="24"/>
              </w:rPr>
            </w:pPr>
            <w:r>
              <w:rPr>
                <w:i/>
                <w:sz w:val="24"/>
                <w:szCs w:val="24"/>
              </w:rPr>
              <w:t>За аналогією було використано текст з ACER Transaction Reporting User Manual (TRUM) :</w:t>
            </w:r>
          </w:p>
          <w:p w:rsidR="00693FE7" w:rsidRDefault="004F3879">
            <w:pPr>
              <w:jc w:val="both"/>
              <w:rPr>
                <w:i/>
                <w:sz w:val="24"/>
                <w:szCs w:val="24"/>
              </w:rPr>
            </w:pPr>
            <w:r>
              <w:rPr>
                <w:i/>
                <w:sz w:val="24"/>
                <w:szCs w:val="24"/>
              </w:rPr>
              <w:t xml:space="preserve">«Under such a contract, which is a REMIT non-standard contract reportable with Table 2, quantities are not necessarily pre-defined and the price is predefined (e.g. by formula or index) but may not be fixed, and at least one of the market participants is obliged to deliver/offtake agreed quantity or has the single right to request this from the other market participant. Under this type of agreement there may be different nomination, pricing flexibility, option exercise and possibility to enter into forward contracts or additional volumes». Page 24 </w:t>
            </w:r>
          </w:p>
          <w:p w:rsidR="00693FE7" w:rsidRDefault="004F3879">
            <w:pPr>
              <w:jc w:val="both"/>
              <w:rPr>
                <w:i/>
                <w:sz w:val="24"/>
                <w:szCs w:val="24"/>
              </w:rPr>
            </w:pPr>
            <w:r>
              <w:rPr>
                <w:i/>
                <w:sz w:val="24"/>
                <w:szCs w:val="24"/>
              </w:rPr>
              <w:t>Пропонується також перенести запропонований абзац пункту 2.7 до пункту 2.4 (де згадується про нестандартні договори).</w:t>
            </w:r>
          </w:p>
          <w:p w:rsidR="00693FE7" w:rsidRDefault="00936CF5">
            <w:pPr>
              <w:pBdr>
                <w:top w:val="nil"/>
                <w:left w:val="nil"/>
                <w:bottom w:val="nil"/>
                <w:right w:val="nil"/>
                <w:between w:val="nil"/>
              </w:pBdr>
              <w:rPr>
                <w:rFonts w:ascii="Calibri" w:eastAsia="Calibri" w:hAnsi="Calibri" w:cs="Calibri"/>
                <w:i/>
                <w:color w:val="000000"/>
                <w:sz w:val="24"/>
                <w:szCs w:val="24"/>
              </w:rPr>
            </w:pPr>
            <w:hyperlink r:id="rId11">
              <w:r w:rsidR="004F3879">
                <w:rPr>
                  <w:rFonts w:ascii="Calibri" w:eastAsia="Calibri" w:hAnsi="Calibri" w:cs="Calibri"/>
                  <w:i/>
                  <w:color w:val="0000FF"/>
                  <w:sz w:val="24"/>
                  <w:szCs w:val="24"/>
                  <w:u w:val="single"/>
                </w:rPr>
                <w:t>https://www.acer.europa.eu/sites/default/files/REMIT/REMIT%20Reporting%20Guidance/Transaction%20Reporting%20User%20Manual%20(TRUM)/ACER_REMIT_TRUM_v6_1.zip</w:t>
              </w:r>
            </w:hyperlink>
            <w:r w:rsidR="004F3879">
              <w:rPr>
                <w:rFonts w:ascii="Calibri" w:eastAsia="Calibri" w:hAnsi="Calibri" w:cs="Calibri"/>
                <w:i/>
                <w:color w:val="0000FF"/>
                <w:sz w:val="24"/>
                <w:szCs w:val="24"/>
                <w:u w:val="single"/>
              </w:rPr>
              <w:t>.</w:t>
            </w:r>
          </w:p>
          <w:p w:rsidR="00693FE7" w:rsidRDefault="00693FE7">
            <w:pPr>
              <w:jc w:val="both"/>
              <w:rPr>
                <w:b/>
                <w:sz w:val="24"/>
                <w:szCs w:val="24"/>
              </w:rPr>
            </w:pPr>
          </w:p>
        </w:tc>
        <w:tc>
          <w:tcPr>
            <w:tcW w:w="3135" w:type="dxa"/>
          </w:tcPr>
          <w:p w:rsidR="00693FE7" w:rsidRDefault="004F3879">
            <w:pPr>
              <w:spacing w:before="240" w:after="280"/>
              <w:jc w:val="both"/>
              <w:rPr>
                <w:sz w:val="24"/>
                <w:szCs w:val="24"/>
              </w:rPr>
            </w:pPr>
            <w:r>
              <w:rPr>
                <w:sz w:val="24"/>
                <w:szCs w:val="24"/>
              </w:rPr>
              <w:t>Потребує обговорення</w:t>
            </w:r>
          </w:p>
        </w:tc>
      </w:tr>
      <w:tr w:rsidR="00693FE7">
        <w:trPr>
          <w:trHeight w:val="330"/>
        </w:trPr>
        <w:tc>
          <w:tcPr>
            <w:tcW w:w="4530" w:type="dxa"/>
          </w:tcPr>
          <w:p w:rsidR="00693FE7" w:rsidRDefault="004F3879">
            <w:pPr>
              <w:jc w:val="center"/>
              <w:rPr>
                <w:b/>
                <w:sz w:val="24"/>
                <w:szCs w:val="24"/>
              </w:rPr>
            </w:pPr>
            <w:r>
              <w:rPr>
                <w:b/>
                <w:sz w:val="24"/>
                <w:szCs w:val="24"/>
              </w:rPr>
              <w:t>Проектом зміни не передбачались</w:t>
            </w:r>
          </w:p>
          <w:p w:rsidR="00693FE7" w:rsidRDefault="00693FE7">
            <w:pPr>
              <w:jc w:val="center"/>
              <w:rPr>
                <w:b/>
                <w:sz w:val="24"/>
                <w:szCs w:val="24"/>
              </w:rPr>
            </w:pPr>
          </w:p>
          <w:p w:rsidR="00693FE7" w:rsidRDefault="004F3879">
            <w:pPr>
              <w:jc w:val="both"/>
              <w:rPr>
                <w:sz w:val="24"/>
                <w:szCs w:val="24"/>
              </w:rPr>
            </w:pPr>
            <w:r>
              <w:rPr>
                <w:sz w:val="24"/>
                <w:szCs w:val="24"/>
              </w:rPr>
              <w:t>Діюча редакція Порядку подання інформації про здійснені господарсько-торговельні операції, пов’язані з оптовими енергетичними продуктами, затвердженого</w:t>
            </w:r>
            <w:r>
              <w:rPr>
                <w:b/>
                <w:sz w:val="24"/>
                <w:szCs w:val="24"/>
              </w:rPr>
              <w:t xml:space="preserve"> </w:t>
            </w:r>
            <w:r>
              <w:rPr>
                <w:sz w:val="24"/>
                <w:szCs w:val="24"/>
              </w:rPr>
              <w:t>Постановою НКРЕКП від 27.03.2024 р. № 618:</w:t>
            </w:r>
          </w:p>
          <w:p w:rsidR="00693FE7" w:rsidRDefault="00693FE7">
            <w:pPr>
              <w:jc w:val="both"/>
              <w:rPr>
                <w:sz w:val="24"/>
                <w:szCs w:val="24"/>
              </w:rPr>
            </w:pPr>
          </w:p>
          <w:p w:rsidR="00693FE7" w:rsidRDefault="004F3879">
            <w:pPr>
              <w:ind w:firstLine="384"/>
              <w:jc w:val="both"/>
              <w:rPr>
                <w:color w:val="333333"/>
                <w:sz w:val="24"/>
                <w:szCs w:val="24"/>
                <w:highlight w:val="white"/>
              </w:rPr>
            </w:pPr>
            <w:r>
              <w:rPr>
                <w:color w:val="333333"/>
                <w:sz w:val="24"/>
                <w:szCs w:val="24"/>
                <w:highlight w:val="white"/>
              </w:rPr>
              <w:t>3.2. До основних (фундаментальних) даних, які надаються ОСП, належить:</w:t>
            </w:r>
          </w:p>
          <w:p w:rsidR="00693FE7" w:rsidRDefault="004F3879">
            <w:pPr>
              <w:ind w:firstLine="384"/>
              <w:jc w:val="both"/>
              <w:rPr>
                <w:sz w:val="24"/>
                <w:szCs w:val="24"/>
              </w:rPr>
            </w:pPr>
            <w:r>
              <w:rPr>
                <w:sz w:val="24"/>
                <w:szCs w:val="24"/>
              </w:rPr>
              <w:t>… .</w:t>
            </w:r>
          </w:p>
          <w:p w:rsidR="00693FE7" w:rsidRDefault="004F3879">
            <w:pPr>
              <w:ind w:firstLine="384"/>
              <w:jc w:val="both"/>
              <w:rPr>
                <w:color w:val="333333"/>
                <w:sz w:val="24"/>
                <w:szCs w:val="24"/>
                <w:highlight w:val="white"/>
              </w:rPr>
            </w:pPr>
            <w:r>
              <w:rPr>
                <w:color w:val="333333"/>
                <w:sz w:val="24"/>
                <w:szCs w:val="24"/>
                <w:highlight w:val="white"/>
              </w:rPr>
              <w:t>6) інформація щодо погодинної потужності та використання установок передачі та розподілу електричної енергії ОЕС України, включно з інформацією щодо їх планованої та позапланової недоступності у розрізі кожної одиниці, встановлена потужність якої складає 100 МВт і більше. Інформація надається не пізніше ніж через два дні після завершення операційного періоду;</w:t>
            </w:r>
          </w:p>
          <w:p w:rsidR="00693FE7" w:rsidRDefault="004F3879">
            <w:pPr>
              <w:ind w:firstLine="384"/>
              <w:jc w:val="center"/>
              <w:rPr>
                <w:sz w:val="24"/>
                <w:szCs w:val="24"/>
              </w:rPr>
            </w:pPr>
            <w:r>
              <w:rPr>
                <w:sz w:val="24"/>
                <w:szCs w:val="24"/>
              </w:rPr>
              <w:t>(…).</w:t>
            </w:r>
          </w:p>
        </w:tc>
        <w:tc>
          <w:tcPr>
            <w:tcW w:w="8070" w:type="dxa"/>
          </w:tcPr>
          <w:p w:rsidR="00693FE7" w:rsidRDefault="004F3879">
            <w:pPr>
              <w:spacing w:after="120"/>
              <w:jc w:val="center"/>
              <w:rPr>
                <w:b/>
                <w:sz w:val="24"/>
                <w:szCs w:val="24"/>
              </w:rPr>
            </w:pPr>
            <w:r>
              <w:rPr>
                <w:b/>
                <w:sz w:val="24"/>
                <w:szCs w:val="24"/>
              </w:rPr>
              <w:t>АТ «ДТЕК ДНІПРОВСЬКІ ЕЛЕКТРОМЕРЕЖІ»</w:t>
            </w:r>
          </w:p>
          <w:p w:rsidR="00693FE7" w:rsidRDefault="004F3879">
            <w:pPr>
              <w:spacing w:before="60" w:after="60"/>
              <w:ind w:firstLine="384"/>
              <w:jc w:val="both"/>
              <w:rPr>
                <w:sz w:val="24"/>
                <w:szCs w:val="24"/>
              </w:rPr>
            </w:pPr>
            <w:r>
              <w:rPr>
                <w:sz w:val="24"/>
                <w:szCs w:val="24"/>
              </w:rPr>
              <w:t>3.2. До основних (фундаментальних) даних, які надаються ОСП, належить:</w:t>
            </w:r>
          </w:p>
          <w:p w:rsidR="00693FE7" w:rsidRDefault="004F3879">
            <w:pPr>
              <w:spacing w:before="60" w:after="60"/>
              <w:ind w:firstLine="384"/>
              <w:jc w:val="center"/>
              <w:rPr>
                <w:sz w:val="24"/>
                <w:szCs w:val="24"/>
              </w:rPr>
            </w:pPr>
            <w:r>
              <w:rPr>
                <w:sz w:val="24"/>
                <w:szCs w:val="24"/>
              </w:rPr>
              <w:t>(…)</w:t>
            </w:r>
          </w:p>
          <w:p w:rsidR="00693FE7" w:rsidRDefault="004F3879">
            <w:pPr>
              <w:spacing w:after="120"/>
              <w:jc w:val="both"/>
              <w:rPr>
                <w:sz w:val="24"/>
                <w:szCs w:val="24"/>
              </w:rPr>
            </w:pPr>
            <w:r>
              <w:rPr>
                <w:sz w:val="24"/>
                <w:szCs w:val="24"/>
              </w:rPr>
              <w:t xml:space="preserve">6) інформація </w:t>
            </w:r>
            <w:sdt>
              <w:sdtPr>
                <w:tag w:val="goog_rdk_191"/>
                <w:id w:val="570620155"/>
              </w:sdtPr>
              <w:sdtEndPr/>
              <w:sdtContent/>
            </w:sdt>
            <w:r>
              <w:rPr>
                <w:b/>
                <w:sz w:val="24"/>
                <w:szCs w:val="24"/>
              </w:rPr>
              <w:t>ОСП</w:t>
            </w:r>
            <w:r>
              <w:rPr>
                <w:sz w:val="24"/>
                <w:szCs w:val="24"/>
              </w:rPr>
              <w:t xml:space="preserve"> </w:t>
            </w:r>
            <w:r>
              <w:rPr>
                <w:b/>
                <w:sz w:val="24"/>
                <w:szCs w:val="24"/>
              </w:rPr>
              <w:t>щодо погодинної потужності ОЕС України та інформація щодо</w:t>
            </w:r>
            <w:r>
              <w:rPr>
                <w:sz w:val="24"/>
                <w:szCs w:val="24"/>
              </w:rPr>
              <w:t xml:space="preserve"> установок передачі та розподілу електричної енергії, </w:t>
            </w:r>
            <w:r>
              <w:rPr>
                <w:b/>
                <w:sz w:val="24"/>
                <w:szCs w:val="24"/>
              </w:rPr>
              <w:t>у разі</w:t>
            </w:r>
            <w:r>
              <w:rPr>
                <w:sz w:val="24"/>
                <w:szCs w:val="24"/>
              </w:rPr>
              <w:t xml:space="preserve"> планованої та позапланової недоступності у розрізі кожної одиниці, встановлена потужність якої складає 100 МВт і більше. Інформація надається не пізніше ніж через два дні після завершення операційного періоду</w:t>
            </w:r>
          </w:p>
          <w:p w:rsidR="00693FE7" w:rsidRDefault="004F3879">
            <w:pPr>
              <w:spacing w:after="120"/>
              <w:jc w:val="center"/>
              <w:rPr>
                <w:sz w:val="24"/>
                <w:szCs w:val="24"/>
              </w:rPr>
            </w:pPr>
            <w:r>
              <w:rPr>
                <w:sz w:val="24"/>
                <w:szCs w:val="24"/>
              </w:rPr>
              <w:t>(…).</w:t>
            </w:r>
          </w:p>
          <w:p w:rsidR="00693FE7" w:rsidRDefault="00693FE7">
            <w:pPr>
              <w:spacing w:before="60" w:after="60"/>
              <w:jc w:val="both"/>
              <w:rPr>
                <w:i/>
                <w:sz w:val="24"/>
                <w:szCs w:val="24"/>
              </w:rPr>
            </w:pPr>
          </w:p>
          <w:p w:rsidR="00693FE7" w:rsidRDefault="004F3879">
            <w:pPr>
              <w:spacing w:before="60" w:after="60"/>
              <w:jc w:val="both"/>
              <w:rPr>
                <w:i/>
                <w:sz w:val="24"/>
                <w:szCs w:val="24"/>
              </w:rPr>
            </w:pPr>
            <w:r>
              <w:rPr>
                <w:i/>
                <w:sz w:val="24"/>
                <w:szCs w:val="24"/>
              </w:rPr>
              <w:t>Редакційна правка.</w:t>
            </w:r>
          </w:p>
          <w:p w:rsidR="00693FE7" w:rsidRDefault="004F3879">
            <w:pPr>
              <w:spacing w:before="60" w:after="60"/>
              <w:jc w:val="both"/>
              <w:rPr>
                <w:b/>
                <w:sz w:val="24"/>
                <w:szCs w:val="24"/>
              </w:rPr>
            </w:pPr>
            <w:r>
              <w:rPr>
                <w:i/>
                <w:sz w:val="24"/>
                <w:szCs w:val="24"/>
              </w:rPr>
              <w:t>Порядком збору та передачі даних щодо функціонування ринку електричної енергії для оприлюднення на платформі прозорості ENTSO-E, затвердженим постановою НКРЕКП від 19.06.2018  № 459, з яким корелюється інформація щодо основних (фундаментальних) даних, не передбачено надання ОСР інформації щодо погодинної потужності. Також незрозуміла норма щодо використання установок передачі. Інформація потрібно надавати у випадку планованої та позапланової недоступності.</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tc>
      </w:tr>
      <w:tr w:rsidR="00693FE7">
        <w:trPr>
          <w:trHeight w:val="330"/>
        </w:trPr>
        <w:tc>
          <w:tcPr>
            <w:tcW w:w="4530" w:type="dxa"/>
          </w:tcPr>
          <w:p w:rsidR="00693FE7" w:rsidRDefault="004F3879">
            <w:pPr>
              <w:spacing w:before="240" w:after="280"/>
              <w:ind w:firstLine="384"/>
              <w:jc w:val="both"/>
              <w:rPr>
                <w:sz w:val="24"/>
                <w:szCs w:val="24"/>
              </w:rPr>
            </w:pPr>
            <w:r>
              <w:rPr>
                <w:sz w:val="24"/>
                <w:szCs w:val="24"/>
              </w:rPr>
              <w:t xml:space="preserve">4.1. ОГТС надає НКРЕКП інформацію про потужність </w:t>
            </w:r>
            <w:r>
              <w:rPr>
                <w:b/>
                <w:strike/>
                <w:sz w:val="24"/>
                <w:szCs w:val="24"/>
              </w:rPr>
              <w:t>та використання</w:t>
            </w:r>
            <w:r>
              <w:rPr>
                <w:sz w:val="24"/>
                <w:szCs w:val="24"/>
              </w:rPr>
              <w:t xml:space="preserve"> установок для транспортування природного газу, включаючи планову та позапланову недоступність таких установок, відповідно до додатка 7 до цього Порядку.</w:t>
            </w:r>
          </w:p>
          <w:p w:rsidR="00693FE7" w:rsidRDefault="004F3879">
            <w:pPr>
              <w:spacing w:before="240" w:after="280"/>
              <w:ind w:firstLine="384"/>
              <w:jc w:val="both"/>
              <w:rPr>
                <w:sz w:val="24"/>
                <w:szCs w:val="24"/>
              </w:rPr>
            </w:pPr>
            <w:r>
              <w:rPr>
                <w:sz w:val="24"/>
                <w:szCs w:val="24"/>
              </w:rPr>
              <w:t>Інформація надається для точок входу/виходу на міждержавних з’єднаннях газотранспортної системи та для точок входу/виходу з/до газосховищ.</w:t>
            </w:r>
          </w:p>
          <w:p w:rsidR="00693FE7" w:rsidRDefault="004F3879">
            <w:pPr>
              <w:pBdr>
                <w:top w:val="nil"/>
                <w:left w:val="nil"/>
                <w:bottom w:val="nil"/>
                <w:right w:val="nil"/>
                <w:between w:val="nil"/>
              </w:pBdr>
              <w:spacing w:before="240" w:after="280"/>
              <w:ind w:firstLine="384"/>
              <w:jc w:val="both"/>
              <w:rPr>
                <w:sz w:val="24"/>
                <w:szCs w:val="24"/>
              </w:rPr>
            </w:pPr>
            <w:r>
              <w:rPr>
                <w:sz w:val="24"/>
                <w:szCs w:val="24"/>
              </w:rPr>
              <w:t>Інформація надається не пізніше наступного робочого дня після завершення газової доби, крім інформації щодо планової та позапланової недоступності установок, яка надсилається негайно, але не пізніше години після настання події або факту.</w:t>
            </w:r>
          </w:p>
        </w:tc>
        <w:tc>
          <w:tcPr>
            <w:tcW w:w="8070" w:type="dxa"/>
          </w:tcPr>
          <w:p w:rsidR="00693FE7" w:rsidRDefault="004F3879">
            <w:pPr>
              <w:spacing w:before="240" w:after="280"/>
              <w:ind w:firstLine="384"/>
              <w:jc w:val="center"/>
              <w:rPr>
                <w:b/>
                <w:sz w:val="24"/>
                <w:szCs w:val="24"/>
              </w:rPr>
            </w:pPr>
            <w:r>
              <w:rPr>
                <w:b/>
                <w:sz w:val="24"/>
                <w:szCs w:val="24"/>
              </w:rPr>
              <w:t>ТОВ «Оператор ГТС»</w:t>
            </w:r>
          </w:p>
          <w:p w:rsidR="00693FE7" w:rsidRDefault="004F3879">
            <w:pPr>
              <w:ind w:firstLine="384"/>
              <w:jc w:val="both"/>
              <w:rPr>
                <w:sz w:val="24"/>
                <w:szCs w:val="24"/>
              </w:rPr>
            </w:pPr>
            <w:r>
              <w:rPr>
                <w:sz w:val="24"/>
                <w:szCs w:val="24"/>
              </w:rPr>
              <w:t xml:space="preserve">4.1. ОГТС надає НКРЕКП інформацію про потужність </w:t>
            </w:r>
            <w:r>
              <w:rPr>
                <w:b/>
                <w:strike/>
                <w:sz w:val="24"/>
                <w:szCs w:val="24"/>
              </w:rPr>
              <w:t>та використання</w:t>
            </w:r>
            <w:r>
              <w:rPr>
                <w:sz w:val="24"/>
                <w:szCs w:val="24"/>
              </w:rPr>
              <w:t xml:space="preserve"> установок для транспортування природного газу, включаючи планову та позапланову недоступність таких установок, відповідно до додатка 7 до цього Порядку.</w:t>
            </w:r>
          </w:p>
          <w:p w:rsidR="00693FE7" w:rsidRDefault="004F3879">
            <w:pPr>
              <w:ind w:firstLine="384"/>
              <w:jc w:val="both"/>
              <w:rPr>
                <w:sz w:val="24"/>
                <w:szCs w:val="24"/>
              </w:rPr>
            </w:pPr>
            <w:r>
              <w:rPr>
                <w:sz w:val="24"/>
                <w:szCs w:val="24"/>
              </w:rPr>
              <w:t>Інформація надається для точок входу/виходу на міждержавних з’єднаннях газотранспортної системи та для точок входу/виходу з/до газосховищ.</w:t>
            </w:r>
          </w:p>
          <w:p w:rsidR="00693FE7" w:rsidRDefault="004F3879">
            <w:pPr>
              <w:spacing w:before="240" w:after="280"/>
              <w:ind w:firstLine="384"/>
              <w:jc w:val="both"/>
              <w:rPr>
                <w:sz w:val="24"/>
                <w:szCs w:val="24"/>
              </w:rPr>
            </w:pPr>
            <w:r>
              <w:rPr>
                <w:sz w:val="24"/>
                <w:szCs w:val="24"/>
              </w:rPr>
              <w:t>Інформація надається не пізніше наступного робочого дня після завершення газової доби</w:t>
            </w:r>
            <w:r>
              <w:rPr>
                <w:b/>
                <w:strike/>
                <w:sz w:val="24"/>
                <w:szCs w:val="24"/>
              </w:rPr>
              <w:t>, крім інформації щодо планової та позапланової недоступності установок, яка надсилається негайно, але не пізніше години після настання події або факту</w:t>
            </w:r>
            <w:r>
              <w:rPr>
                <w:sz w:val="24"/>
                <w:szCs w:val="24"/>
              </w:rPr>
              <w:t>.</w:t>
            </w:r>
          </w:p>
          <w:p w:rsidR="00693FE7" w:rsidRDefault="004F3879">
            <w:pPr>
              <w:ind w:firstLine="384"/>
              <w:jc w:val="both"/>
              <w:rPr>
                <w:i/>
                <w:sz w:val="24"/>
                <w:szCs w:val="24"/>
              </w:rPr>
            </w:pPr>
            <w:r>
              <w:rPr>
                <w:i/>
                <w:color w:val="333333"/>
                <w:sz w:val="24"/>
                <w:szCs w:val="24"/>
                <w:highlight w:val="white"/>
              </w:rPr>
              <w:t>Відповідно пункту 4.9 постанови НКРЕКП від 27.03.2024  № 614 інсайдерська інформація повинна оприлюднюватися учасником оптового енергетичного ринку негайно, але не пізніше ніж через одну годину після настання події або факту, якого стосується така інсайдерська інформація, якщо інше не передбачено законодавством.</w:t>
            </w:r>
          </w:p>
          <w:p w:rsidR="00693FE7" w:rsidRDefault="004F3879">
            <w:pPr>
              <w:spacing w:before="240" w:after="280"/>
              <w:ind w:firstLine="384"/>
              <w:jc w:val="both"/>
              <w:rPr>
                <w:sz w:val="24"/>
                <w:szCs w:val="24"/>
              </w:rPr>
            </w:pPr>
            <w:r>
              <w:rPr>
                <w:i/>
                <w:sz w:val="24"/>
                <w:szCs w:val="24"/>
              </w:rPr>
              <w:t xml:space="preserve">Враховуючи те, що планова та позапланова недоступність установок подається Оператором </w:t>
            </w:r>
            <w:r>
              <w:rPr>
                <w:i/>
                <w:color w:val="333333"/>
                <w:sz w:val="24"/>
                <w:szCs w:val="24"/>
                <w:highlight w:val="white"/>
              </w:rPr>
              <w:t xml:space="preserve">як інсайдерська інформація негайно, але не пізніше ніж через одну годину пропонуємо надання цієї інформації відповідно Додатку 7 </w:t>
            </w:r>
            <w:r>
              <w:rPr>
                <w:i/>
                <w:sz w:val="24"/>
                <w:szCs w:val="24"/>
              </w:rPr>
              <w:t>не пізніше наступного робочого дня після завершення газової доби</w:t>
            </w:r>
            <w:r>
              <w:rPr>
                <w:i/>
                <w:color w:val="333333"/>
                <w:sz w:val="24"/>
                <w:szCs w:val="24"/>
                <w:highlight w:val="white"/>
              </w:rPr>
              <w:t>.</w:t>
            </w:r>
          </w:p>
        </w:tc>
        <w:tc>
          <w:tcPr>
            <w:tcW w:w="3135" w:type="dxa"/>
          </w:tcPr>
          <w:p w:rsidR="00693FE7" w:rsidRDefault="004F3879">
            <w:pPr>
              <w:spacing w:before="240" w:after="280"/>
              <w:jc w:val="both"/>
              <w:rPr>
                <w:sz w:val="24"/>
                <w:szCs w:val="24"/>
              </w:rPr>
            </w:pPr>
            <w:r>
              <w:rPr>
                <w:sz w:val="24"/>
                <w:szCs w:val="24"/>
              </w:rPr>
              <w:t>Попередньо не враховано.</w:t>
            </w:r>
          </w:p>
          <w:p w:rsidR="00693FE7" w:rsidRDefault="004F3879">
            <w:pPr>
              <w:spacing w:before="240" w:after="280"/>
              <w:jc w:val="both"/>
              <w:rPr>
                <w:color w:val="4A86E8"/>
                <w:sz w:val="24"/>
                <w:szCs w:val="24"/>
              </w:rPr>
            </w:pPr>
            <w:r w:rsidRPr="00B54EE9">
              <w:rPr>
                <w:sz w:val="24"/>
                <w:szCs w:val="24"/>
              </w:rPr>
              <w:t xml:space="preserve">Відповідно до абзацу другого пункту 4 постанови НКРЕКП від 27.03.2024 </w:t>
            </w:r>
            <w:r w:rsidR="00B54EE9">
              <w:rPr>
                <w:sz w:val="24"/>
                <w:szCs w:val="24"/>
              </w:rPr>
              <w:t xml:space="preserve">       </w:t>
            </w:r>
            <w:r w:rsidRPr="00B54EE9">
              <w:rPr>
                <w:sz w:val="24"/>
                <w:szCs w:val="24"/>
              </w:rPr>
              <w:t>№ 614, на період дії в Україні воєнного стану та протягом 30 днів після його припинення або скасування розкриття (оприлюднення) учасниками оптового енергетичного ринку на платформах інсайдерської інформації здійснюється у тестовому режимі.</w:t>
            </w:r>
          </w:p>
        </w:tc>
      </w:tr>
      <w:tr w:rsidR="00693FE7">
        <w:trPr>
          <w:trHeight w:val="330"/>
        </w:trPr>
        <w:tc>
          <w:tcPr>
            <w:tcW w:w="4530" w:type="dxa"/>
            <w:vMerge w:val="restart"/>
          </w:tcPr>
          <w:p w:rsidR="00693FE7" w:rsidRDefault="004F3879">
            <w:pPr>
              <w:spacing w:before="240" w:after="280"/>
              <w:ind w:firstLine="384"/>
              <w:jc w:val="both"/>
              <w:rPr>
                <w:b/>
                <w:sz w:val="24"/>
                <w:szCs w:val="24"/>
              </w:rPr>
            </w:pPr>
            <w:r>
              <w:rPr>
                <w:b/>
                <w:sz w:val="24"/>
                <w:szCs w:val="24"/>
              </w:rPr>
              <w:t xml:space="preserve">4.2. ОГТС надає НКРЕКП інформацію про використання установок для транспортування природного газу, підтверджених номінацій/реномінацій та обсягів попередніх алокацій відповідно до додатка 8 до цього Порядку не пізніше наступного робочого дня після завершення газової доби. </w:t>
            </w:r>
          </w:p>
          <w:p w:rsidR="00693FE7" w:rsidRDefault="004F3879">
            <w:pPr>
              <w:spacing w:before="240" w:after="280"/>
              <w:ind w:firstLine="384"/>
              <w:jc w:val="both"/>
              <w:rPr>
                <w:b/>
                <w:sz w:val="24"/>
                <w:szCs w:val="24"/>
              </w:rPr>
            </w:pPr>
            <w:r>
              <w:rPr>
                <w:b/>
                <w:sz w:val="24"/>
                <w:szCs w:val="24"/>
              </w:rPr>
              <w:t>Інформація про використання установок для транспортування природного газу (щодо подач та відборів природного газу та сумарних даних щодо підтверджених номінацій/реномінацій) надається для точок входу/виходу на міждержавних з’єднаннях газотранспортної системи та для точок входу/виходу з/до газосховищ.</w:t>
            </w:r>
          </w:p>
          <w:p w:rsidR="00693FE7" w:rsidRDefault="004F3879">
            <w:pPr>
              <w:spacing w:before="240" w:after="280"/>
              <w:ind w:firstLine="384"/>
              <w:jc w:val="both"/>
              <w:rPr>
                <w:b/>
                <w:sz w:val="24"/>
                <w:szCs w:val="24"/>
              </w:rPr>
            </w:pPr>
            <w:r>
              <w:rPr>
                <w:b/>
                <w:sz w:val="24"/>
                <w:szCs w:val="24"/>
              </w:rPr>
              <w:t>Інформація щодо підтверджених номінацій/реномінацій та обсягів попередніх алокацій надається для таких точок газотранспортної системи:</w:t>
            </w:r>
          </w:p>
          <w:p w:rsidR="00693FE7" w:rsidRDefault="004F3879">
            <w:pPr>
              <w:spacing w:before="240" w:after="280"/>
              <w:ind w:firstLine="384"/>
              <w:jc w:val="both"/>
              <w:rPr>
                <w:b/>
                <w:sz w:val="24"/>
                <w:szCs w:val="24"/>
              </w:rPr>
            </w:pPr>
            <w:r>
              <w:rPr>
                <w:b/>
                <w:sz w:val="24"/>
                <w:szCs w:val="24"/>
              </w:rPr>
              <w:t>для точок входу/виходу на міждержавних з`єднаннях;</w:t>
            </w:r>
          </w:p>
          <w:p w:rsidR="00693FE7" w:rsidRDefault="004F3879">
            <w:pPr>
              <w:spacing w:before="240" w:after="280"/>
              <w:ind w:firstLine="384"/>
              <w:jc w:val="both"/>
              <w:rPr>
                <w:b/>
                <w:sz w:val="24"/>
                <w:szCs w:val="24"/>
              </w:rPr>
            </w:pPr>
            <w:r>
              <w:rPr>
                <w:b/>
                <w:sz w:val="24"/>
                <w:szCs w:val="24"/>
              </w:rPr>
              <w:t>для точок входу від суміжних газовидобувних підприємств;</w:t>
            </w:r>
          </w:p>
          <w:p w:rsidR="00693FE7" w:rsidRDefault="004F3879">
            <w:pPr>
              <w:spacing w:before="240" w:after="280"/>
              <w:ind w:firstLine="384"/>
              <w:jc w:val="both"/>
              <w:rPr>
                <w:b/>
                <w:sz w:val="24"/>
                <w:szCs w:val="24"/>
              </w:rPr>
            </w:pPr>
            <w:r>
              <w:rPr>
                <w:b/>
                <w:sz w:val="24"/>
                <w:szCs w:val="24"/>
              </w:rPr>
              <w:t>для точок виходу до прямих споживачів;</w:t>
            </w:r>
          </w:p>
          <w:p w:rsidR="00693FE7" w:rsidRDefault="004F3879">
            <w:pPr>
              <w:pBdr>
                <w:top w:val="nil"/>
                <w:left w:val="nil"/>
                <w:bottom w:val="nil"/>
                <w:right w:val="nil"/>
                <w:between w:val="nil"/>
              </w:pBdr>
              <w:spacing w:before="240" w:after="280"/>
              <w:ind w:firstLine="384"/>
              <w:jc w:val="both"/>
              <w:rPr>
                <w:b/>
                <w:sz w:val="24"/>
                <w:szCs w:val="24"/>
              </w:rPr>
            </w:pPr>
            <w:r>
              <w:rPr>
                <w:b/>
                <w:sz w:val="24"/>
                <w:szCs w:val="24"/>
              </w:rPr>
              <w:t>для точок входу/виходу з/до газосховищ.</w:t>
            </w: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tc>
        <w:tc>
          <w:tcPr>
            <w:tcW w:w="8070" w:type="dxa"/>
          </w:tcPr>
          <w:p w:rsidR="00693FE7" w:rsidRDefault="004F3879">
            <w:pPr>
              <w:spacing w:before="240"/>
              <w:ind w:firstLine="386"/>
              <w:jc w:val="center"/>
              <w:rPr>
                <w:b/>
                <w:sz w:val="24"/>
                <w:szCs w:val="24"/>
              </w:rPr>
            </w:pPr>
            <w:r>
              <w:rPr>
                <w:b/>
                <w:sz w:val="24"/>
                <w:szCs w:val="24"/>
              </w:rPr>
              <w:t>Олег БАКУЛІН</w:t>
            </w:r>
          </w:p>
          <w:p w:rsidR="00693FE7" w:rsidRDefault="004F3879">
            <w:pPr>
              <w:spacing w:before="240" w:after="280"/>
              <w:ind w:firstLine="384"/>
              <w:jc w:val="both"/>
              <w:rPr>
                <w:b/>
                <w:i/>
                <w:sz w:val="24"/>
                <w:szCs w:val="24"/>
                <w:u w:val="single"/>
              </w:rPr>
            </w:pPr>
            <w:r>
              <w:rPr>
                <w:b/>
                <w:i/>
                <w:sz w:val="24"/>
                <w:szCs w:val="24"/>
                <w:u w:val="single"/>
              </w:rPr>
              <w:t>Не приймати.</w:t>
            </w:r>
          </w:p>
          <w:p w:rsidR="00693FE7" w:rsidRDefault="004F3879">
            <w:pPr>
              <w:ind w:firstLine="386"/>
              <w:jc w:val="both"/>
              <w:rPr>
                <w:i/>
                <w:sz w:val="24"/>
                <w:szCs w:val="24"/>
              </w:rPr>
            </w:pPr>
            <w:r>
              <w:rPr>
                <w:i/>
                <w:sz w:val="24"/>
                <w:szCs w:val="24"/>
              </w:rPr>
              <w:t>Як визначає пункт 5 глави 1 розділу I Кодексу газотранспортної системи, затвердженого  постановою НКРЕКП від 30.09.2015 року                  № 2493:</w:t>
            </w:r>
          </w:p>
          <w:p w:rsidR="00693FE7" w:rsidRDefault="004F3879">
            <w:pPr>
              <w:ind w:firstLine="386"/>
              <w:jc w:val="both"/>
              <w:rPr>
                <w:i/>
                <w:sz w:val="24"/>
                <w:szCs w:val="24"/>
              </w:rPr>
            </w:pPr>
            <w:r>
              <w:rPr>
                <w:i/>
                <w:sz w:val="24"/>
                <w:szCs w:val="24"/>
              </w:rPr>
              <w:t>номінація - попереднє повідомлення, надане замовником послуг транспортування оператору газотранспортної системи, стосовно обсягів природного газу, які будуть подані замовником послуг транспортування протягом доби до газотранспортної системи в точках входу та відібрані з газотранспортної системи в точках виходу;</w:t>
            </w:r>
          </w:p>
          <w:p w:rsidR="00693FE7" w:rsidRDefault="004F3879">
            <w:pPr>
              <w:ind w:firstLine="386"/>
              <w:jc w:val="both"/>
              <w:rPr>
                <w:i/>
                <w:sz w:val="24"/>
                <w:szCs w:val="24"/>
              </w:rPr>
            </w:pPr>
            <w:r>
              <w:rPr>
                <w:i/>
                <w:sz w:val="24"/>
                <w:szCs w:val="24"/>
              </w:rPr>
              <w:t>підтверджена номінація - підтверджений оператором газотранспортної системи обсяг природного газу замовника послуг транспортування, який буде прийнятий від замовника в точках входу до газотранспортної системи та переданий замовнику в точках виходу з газотранспортної системи у відповідний період;</w:t>
            </w:r>
          </w:p>
          <w:p w:rsidR="00693FE7" w:rsidRDefault="004F3879">
            <w:pPr>
              <w:ind w:firstLine="386"/>
              <w:jc w:val="both"/>
              <w:rPr>
                <w:i/>
                <w:sz w:val="24"/>
                <w:szCs w:val="24"/>
              </w:rPr>
            </w:pPr>
            <w:r>
              <w:rPr>
                <w:i/>
                <w:sz w:val="24"/>
                <w:szCs w:val="24"/>
              </w:rPr>
              <w:t>реномінація - заявка на зміну підтвердженої номінації;</w:t>
            </w:r>
          </w:p>
          <w:p w:rsidR="00693FE7" w:rsidRDefault="004F3879">
            <w:pPr>
              <w:ind w:firstLine="386"/>
              <w:jc w:val="both"/>
              <w:rPr>
                <w:i/>
                <w:sz w:val="24"/>
                <w:szCs w:val="24"/>
              </w:rPr>
            </w:pPr>
            <w:r>
              <w:rPr>
                <w:i/>
                <w:sz w:val="24"/>
                <w:szCs w:val="24"/>
              </w:rPr>
              <w:t>алокація - обсяг природного газу, віднесений оператором газотранспортної системи в точках входу/виходу до/з газотранспортної системи по замовниках послуг транспортування (у тому числі в розрізі їх контрагентів (споживачів)) з метою визначення за певний період обсягів небалансу таких замовників.</w:t>
            </w:r>
          </w:p>
          <w:p w:rsidR="00693FE7" w:rsidRDefault="004F3879">
            <w:pPr>
              <w:ind w:firstLine="386"/>
              <w:jc w:val="both"/>
              <w:rPr>
                <w:i/>
                <w:sz w:val="24"/>
                <w:szCs w:val="24"/>
              </w:rPr>
            </w:pPr>
            <w:r>
              <w:rPr>
                <w:i/>
                <w:sz w:val="24"/>
                <w:szCs w:val="24"/>
              </w:rPr>
              <w:t>Наведені терміни відносяться до послуг транспортування природного газу, а не господарсько-торговельні операцій, пов’язаних з оптовими енергетичними продуктами.</w:t>
            </w:r>
          </w:p>
          <w:p w:rsidR="00693FE7" w:rsidRDefault="004F3879">
            <w:pPr>
              <w:ind w:firstLine="386"/>
              <w:jc w:val="both"/>
              <w:rPr>
                <w:sz w:val="24"/>
                <w:szCs w:val="24"/>
              </w:rPr>
            </w:pPr>
            <w:r>
              <w:rPr>
                <w:i/>
                <w:sz w:val="24"/>
                <w:szCs w:val="24"/>
              </w:rPr>
              <w:t>Крім того, запроваджений НКРЕКП невірний підхід не дозволяє на підставі попередніх алокацій визначати достовірність обсягів протранспортованого природного газу. Достовірна інформація міститься в остаточних алокаціях.</w:t>
            </w:r>
          </w:p>
        </w:tc>
        <w:tc>
          <w:tcPr>
            <w:tcW w:w="3135" w:type="dxa"/>
          </w:tcPr>
          <w:p w:rsidR="00693FE7" w:rsidRDefault="004F3879">
            <w:pPr>
              <w:spacing w:before="240" w:after="280"/>
              <w:jc w:val="both"/>
              <w:rPr>
                <w:sz w:val="24"/>
                <w:szCs w:val="24"/>
              </w:rPr>
            </w:pPr>
            <w:r>
              <w:rPr>
                <w:sz w:val="24"/>
                <w:szCs w:val="24"/>
              </w:rPr>
              <w:t>Попередньо не враховано.</w:t>
            </w:r>
          </w:p>
          <w:p w:rsidR="00693FE7" w:rsidRPr="00B54EE9" w:rsidRDefault="004F3879">
            <w:pPr>
              <w:spacing w:before="240" w:after="280"/>
              <w:jc w:val="both"/>
              <w:rPr>
                <w:sz w:val="24"/>
                <w:szCs w:val="24"/>
              </w:rPr>
            </w:pPr>
            <w:r w:rsidRPr="00B54EE9">
              <w:rPr>
                <w:sz w:val="24"/>
                <w:szCs w:val="24"/>
              </w:rPr>
              <w:t xml:space="preserve">Порядок № 618 визначає зміст, обсяг, періодичність та порядок подання Національній комісії, що здійснює державне регулювання у сферах енергетики та комунальних послуг (далі - НКРЕКП),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з місцем поставки (виконання) в Україні чи з України на територію інших держав, </w:t>
            </w:r>
            <w:r w:rsidRPr="00B54EE9">
              <w:rPr>
                <w:b/>
                <w:sz w:val="24"/>
                <w:szCs w:val="24"/>
              </w:rPr>
              <w:t>та основних (фундаментальних) даних</w:t>
            </w:r>
            <w:r w:rsidRPr="00B54EE9">
              <w:rPr>
                <w:sz w:val="24"/>
                <w:szCs w:val="24"/>
              </w:rPr>
              <w:t>.</w:t>
            </w:r>
          </w:p>
          <w:p w:rsidR="00693FE7" w:rsidRDefault="00693FE7">
            <w:pPr>
              <w:spacing w:before="240" w:after="280"/>
              <w:jc w:val="both"/>
              <w:rPr>
                <w:b/>
                <w:sz w:val="24"/>
                <w:szCs w:val="24"/>
              </w:rPr>
            </w:pP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b/>
                <w:sz w:val="24"/>
                <w:szCs w:val="24"/>
              </w:rPr>
            </w:pPr>
          </w:p>
        </w:tc>
        <w:tc>
          <w:tcPr>
            <w:tcW w:w="8070" w:type="dxa"/>
          </w:tcPr>
          <w:p w:rsidR="00693FE7" w:rsidRDefault="004F3879">
            <w:pPr>
              <w:spacing w:before="240"/>
              <w:ind w:firstLine="386"/>
              <w:jc w:val="center"/>
              <w:rPr>
                <w:b/>
                <w:sz w:val="24"/>
                <w:szCs w:val="24"/>
              </w:rPr>
            </w:pPr>
            <w:r>
              <w:rPr>
                <w:b/>
                <w:sz w:val="24"/>
                <w:szCs w:val="24"/>
              </w:rPr>
              <w:t>ТОВ «НОВІ ЕНЕРГЕТИЧНІ ПРОЕКТИ»</w:t>
            </w:r>
          </w:p>
          <w:p w:rsidR="00693FE7" w:rsidRDefault="004F3879">
            <w:pPr>
              <w:rPr>
                <w:b/>
                <w:i/>
                <w:sz w:val="24"/>
                <w:szCs w:val="24"/>
                <w:u w:val="single"/>
              </w:rPr>
            </w:pPr>
            <w:r>
              <w:rPr>
                <w:b/>
                <w:i/>
                <w:sz w:val="24"/>
                <w:szCs w:val="24"/>
                <w:u w:val="single"/>
              </w:rPr>
              <w:t xml:space="preserve">4.2. Виключити </w:t>
            </w:r>
          </w:p>
          <w:p w:rsidR="00693FE7" w:rsidRDefault="00693FE7">
            <w:pPr>
              <w:jc w:val="both"/>
              <w:rPr>
                <w:b/>
                <w:i/>
                <w:sz w:val="24"/>
                <w:szCs w:val="24"/>
                <w:u w:val="single"/>
              </w:rPr>
            </w:pPr>
          </w:p>
          <w:p w:rsidR="00693FE7" w:rsidRDefault="004F3879">
            <w:pPr>
              <w:pBdr>
                <w:top w:val="nil"/>
                <w:left w:val="nil"/>
                <w:bottom w:val="nil"/>
                <w:right w:val="nil"/>
                <w:between w:val="nil"/>
              </w:pBdr>
              <w:ind w:firstLine="708"/>
              <w:jc w:val="both"/>
              <w:rPr>
                <w:b/>
                <w:i/>
                <w:color w:val="000000"/>
                <w:sz w:val="24"/>
                <w:szCs w:val="24"/>
              </w:rPr>
            </w:pPr>
            <w:r>
              <w:rPr>
                <w:i/>
                <w:color w:val="000000"/>
                <w:sz w:val="24"/>
                <w:szCs w:val="24"/>
              </w:rPr>
              <w:t xml:space="preserve">Як визначає пункт 5 </w:t>
            </w:r>
            <w:r>
              <w:rPr>
                <w:i/>
                <w:color w:val="000000"/>
                <w:sz w:val="24"/>
                <w:szCs w:val="24"/>
                <w:highlight w:val="white"/>
              </w:rPr>
              <w:t xml:space="preserve">глави 1 розділу I Кодексу газотранспортної системи, затвердженого  постановою НКРЕКП від </w:t>
            </w:r>
            <w:r>
              <w:rPr>
                <w:i/>
                <w:color w:val="000000"/>
                <w:sz w:val="24"/>
                <w:szCs w:val="24"/>
              </w:rPr>
              <w:t>30.09.2015 року                 № 2493:</w:t>
            </w:r>
          </w:p>
          <w:p w:rsidR="00693FE7" w:rsidRDefault="004F3879">
            <w:pPr>
              <w:pBdr>
                <w:top w:val="nil"/>
                <w:left w:val="nil"/>
                <w:bottom w:val="nil"/>
                <w:right w:val="nil"/>
                <w:between w:val="nil"/>
              </w:pBdr>
              <w:ind w:firstLine="708"/>
              <w:jc w:val="both"/>
              <w:rPr>
                <w:i/>
                <w:color w:val="000000"/>
                <w:sz w:val="24"/>
                <w:szCs w:val="24"/>
              </w:rPr>
            </w:pPr>
            <w:r>
              <w:rPr>
                <w:i/>
                <w:color w:val="000000"/>
                <w:sz w:val="24"/>
                <w:szCs w:val="24"/>
                <w:highlight w:val="white"/>
              </w:rPr>
              <w:t>номінація - попереднє повідомлення, надане замовником послуг транспортування оператору газотранспортної системи, стосовно обсягів природного газу, які будуть подані замовником послуг транспортування протягом доби до газотранспортної системи в точках входу та відібрані з газотранспортної системи в точках виходу;</w:t>
            </w:r>
          </w:p>
          <w:p w:rsidR="00693FE7" w:rsidRDefault="004F3879">
            <w:pPr>
              <w:pBdr>
                <w:top w:val="nil"/>
                <w:left w:val="nil"/>
                <w:bottom w:val="nil"/>
                <w:right w:val="nil"/>
                <w:between w:val="nil"/>
              </w:pBdr>
              <w:ind w:firstLine="708"/>
              <w:jc w:val="both"/>
              <w:rPr>
                <w:i/>
                <w:color w:val="000000"/>
                <w:sz w:val="24"/>
                <w:szCs w:val="24"/>
              </w:rPr>
            </w:pPr>
            <w:r>
              <w:rPr>
                <w:i/>
                <w:color w:val="000000"/>
                <w:sz w:val="24"/>
                <w:szCs w:val="24"/>
              </w:rPr>
              <w:t>підтверджена номінація - підтверджений оператором газотранспортної системи обсяг природного газу замовника послуг транспортування, який буде прийнятий від замовника в точках входу до газотранспортної системи та переданий замовнику в точках виходу з газотранспортної системи у відповідний період;</w:t>
            </w:r>
          </w:p>
          <w:p w:rsidR="00693FE7" w:rsidRDefault="004F3879">
            <w:pPr>
              <w:pBdr>
                <w:top w:val="nil"/>
                <w:left w:val="nil"/>
                <w:bottom w:val="nil"/>
                <w:right w:val="nil"/>
                <w:between w:val="nil"/>
              </w:pBdr>
              <w:ind w:firstLine="708"/>
              <w:jc w:val="both"/>
              <w:rPr>
                <w:i/>
                <w:color w:val="000000"/>
                <w:sz w:val="24"/>
                <w:szCs w:val="24"/>
              </w:rPr>
            </w:pPr>
            <w:bookmarkStart w:id="35" w:name="bookmark=id.1302m92" w:colFirst="0" w:colLast="0"/>
            <w:bookmarkEnd w:id="35"/>
            <w:r>
              <w:rPr>
                <w:i/>
                <w:color w:val="000000"/>
                <w:sz w:val="24"/>
                <w:szCs w:val="24"/>
                <w:highlight w:val="white"/>
              </w:rPr>
              <w:t>реномінація - заявка на зміну підтвердженої номінації;</w:t>
            </w:r>
          </w:p>
          <w:p w:rsidR="00693FE7" w:rsidRDefault="004F3879">
            <w:pPr>
              <w:pBdr>
                <w:top w:val="nil"/>
                <w:left w:val="nil"/>
                <w:bottom w:val="nil"/>
                <w:right w:val="nil"/>
                <w:between w:val="nil"/>
              </w:pBdr>
              <w:ind w:firstLine="708"/>
              <w:jc w:val="both"/>
              <w:rPr>
                <w:i/>
                <w:color w:val="000000"/>
                <w:sz w:val="24"/>
                <w:szCs w:val="24"/>
              </w:rPr>
            </w:pPr>
            <w:r>
              <w:rPr>
                <w:i/>
                <w:color w:val="000000"/>
                <w:sz w:val="24"/>
                <w:szCs w:val="24"/>
                <w:highlight w:val="white"/>
              </w:rPr>
              <w:t>алокація - обсяг природного газу, віднесений оператором газотранспортної системи в точках входу/виходу до/з газотранспортної системи по замовниках послуг транспортування (у тому числі в розрізі їх контрагентів (споживачів)) з метою визначення за певний період обсягів небалансу таких замовників.</w:t>
            </w:r>
          </w:p>
          <w:p w:rsidR="00693FE7" w:rsidRDefault="004F3879">
            <w:pPr>
              <w:pBdr>
                <w:top w:val="nil"/>
                <w:left w:val="nil"/>
                <w:bottom w:val="nil"/>
                <w:right w:val="nil"/>
                <w:between w:val="nil"/>
              </w:pBdr>
              <w:ind w:firstLine="708"/>
              <w:jc w:val="both"/>
              <w:rPr>
                <w:i/>
                <w:color w:val="000000"/>
                <w:sz w:val="24"/>
                <w:szCs w:val="24"/>
              </w:rPr>
            </w:pPr>
            <w:r>
              <w:rPr>
                <w:i/>
                <w:color w:val="000000"/>
                <w:sz w:val="24"/>
                <w:szCs w:val="24"/>
                <w:highlight w:val="white"/>
              </w:rPr>
              <w:t xml:space="preserve">Наведені терміни відносяться до послуг транспортування природного газу, а не </w:t>
            </w:r>
            <w:r>
              <w:rPr>
                <w:i/>
                <w:color w:val="000000"/>
                <w:sz w:val="24"/>
                <w:szCs w:val="24"/>
              </w:rPr>
              <w:t>господарсько-торговельні операцій, пов’язаних з оптовими енергетичними продуктами.</w:t>
            </w:r>
          </w:p>
          <w:p w:rsidR="00693FE7" w:rsidRDefault="004F3879">
            <w:pPr>
              <w:pBdr>
                <w:top w:val="nil"/>
                <w:left w:val="nil"/>
                <w:bottom w:val="nil"/>
                <w:right w:val="nil"/>
                <w:between w:val="nil"/>
              </w:pBdr>
              <w:ind w:firstLine="708"/>
              <w:jc w:val="both"/>
              <w:rPr>
                <w:b/>
                <w:color w:val="000000"/>
                <w:sz w:val="24"/>
                <w:szCs w:val="24"/>
              </w:rPr>
            </w:pPr>
            <w:r>
              <w:rPr>
                <w:i/>
                <w:color w:val="000000"/>
                <w:sz w:val="24"/>
                <w:szCs w:val="24"/>
              </w:rPr>
              <w:t>Крім того, запроваджений НКРЕКП невірний підхід не дозволяє на підставі попередніх алокацій визначати достовірність обсягів протранспортованого природного газу. Достовірна інформація міститься в остаточних алокаціях.</w:t>
            </w:r>
          </w:p>
        </w:tc>
        <w:tc>
          <w:tcPr>
            <w:tcW w:w="3135" w:type="dxa"/>
          </w:tcPr>
          <w:p w:rsidR="00693FE7" w:rsidRDefault="004F3879">
            <w:pPr>
              <w:spacing w:before="240" w:after="280"/>
              <w:jc w:val="both"/>
              <w:rPr>
                <w:sz w:val="24"/>
                <w:szCs w:val="24"/>
              </w:rPr>
            </w:pPr>
            <w:r>
              <w:rPr>
                <w:sz w:val="24"/>
                <w:szCs w:val="24"/>
              </w:rPr>
              <w:t>Попередньо не враховано.</w:t>
            </w:r>
          </w:p>
          <w:p w:rsidR="00693FE7" w:rsidRPr="00B54EE9" w:rsidRDefault="004F3879">
            <w:pPr>
              <w:spacing w:before="240" w:after="280"/>
              <w:jc w:val="both"/>
              <w:rPr>
                <w:b/>
                <w:sz w:val="24"/>
                <w:szCs w:val="24"/>
              </w:rPr>
            </w:pPr>
            <w:r w:rsidRPr="00B54EE9">
              <w:rPr>
                <w:sz w:val="24"/>
                <w:szCs w:val="24"/>
              </w:rPr>
              <w:t xml:space="preserve">Порядок № 618 визначає зміст, обсяг, періодичність та порядок подання Національній комісії, що здійснює державне регулювання у сферах енергетики та комунальних послуг,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з місцем поставки (виконання) в Україні чи з України на територію інших держав, </w:t>
            </w:r>
            <w:r w:rsidRPr="00B54EE9">
              <w:rPr>
                <w:b/>
                <w:sz w:val="24"/>
                <w:szCs w:val="24"/>
              </w:rPr>
              <w:t>та основних (фундаментальних) даних.</w:t>
            </w:r>
          </w:p>
          <w:p w:rsidR="00693FE7" w:rsidRDefault="00693FE7">
            <w:pPr>
              <w:spacing w:before="240" w:after="280"/>
              <w:jc w:val="both"/>
              <w:rPr>
                <w:b/>
                <w:sz w:val="24"/>
                <w:szCs w:val="24"/>
              </w:rPr>
            </w:pP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b/>
                <w:sz w:val="24"/>
                <w:szCs w:val="24"/>
              </w:rPr>
            </w:pPr>
          </w:p>
        </w:tc>
        <w:tc>
          <w:tcPr>
            <w:tcW w:w="8070" w:type="dxa"/>
          </w:tcPr>
          <w:p w:rsidR="00693FE7" w:rsidRDefault="004F3879">
            <w:pPr>
              <w:ind w:firstLine="384"/>
              <w:jc w:val="center"/>
              <w:rPr>
                <w:b/>
                <w:sz w:val="24"/>
                <w:szCs w:val="24"/>
              </w:rPr>
            </w:pPr>
            <w:r>
              <w:rPr>
                <w:b/>
                <w:sz w:val="24"/>
                <w:szCs w:val="24"/>
              </w:rPr>
              <w:t>ТОВ «Оператор ГТС»</w:t>
            </w:r>
          </w:p>
          <w:p w:rsidR="00693FE7" w:rsidRDefault="00693FE7">
            <w:pPr>
              <w:ind w:firstLine="384"/>
              <w:jc w:val="center"/>
              <w:rPr>
                <w:b/>
                <w:sz w:val="24"/>
                <w:szCs w:val="24"/>
              </w:rPr>
            </w:pPr>
          </w:p>
          <w:p w:rsidR="00693FE7" w:rsidRDefault="004F3879">
            <w:pPr>
              <w:ind w:firstLine="384"/>
              <w:jc w:val="both"/>
              <w:rPr>
                <w:sz w:val="24"/>
                <w:szCs w:val="24"/>
              </w:rPr>
            </w:pPr>
            <w:r>
              <w:rPr>
                <w:sz w:val="24"/>
                <w:szCs w:val="24"/>
              </w:rPr>
              <w:t xml:space="preserve">4.2. </w:t>
            </w:r>
            <w:r>
              <w:rPr>
                <w:b/>
                <w:sz w:val="24"/>
                <w:szCs w:val="24"/>
              </w:rPr>
              <w:t>ОГТС надає НКРЕКП інформацію про підтверджені номінації/реномінації та обсяги попередніх алокацій відповідно до додатка 8 до цього Порядку не пізніше наступного робочого дня після завершення газової доби.</w:t>
            </w:r>
            <w:r>
              <w:rPr>
                <w:sz w:val="24"/>
                <w:szCs w:val="24"/>
              </w:rPr>
              <w:t xml:space="preserve"> </w:t>
            </w:r>
          </w:p>
          <w:p w:rsidR="00693FE7" w:rsidRDefault="004F3879">
            <w:pPr>
              <w:ind w:firstLine="384"/>
              <w:jc w:val="both"/>
              <w:rPr>
                <w:b/>
                <w:sz w:val="24"/>
                <w:szCs w:val="24"/>
              </w:rPr>
            </w:pPr>
            <w:r>
              <w:rPr>
                <w:b/>
                <w:sz w:val="24"/>
                <w:szCs w:val="24"/>
              </w:rPr>
              <w:t xml:space="preserve">ОГТС та Оператор газосховищ надають НКРЕКП інформацію про використання установок для транспортування природного газу у частині подач та відборів природного газу для точок входу/виходу з/до газосховищ відповідно до додатка 8 до цього Порядку не пізніше наступного робочого дня після завершення газової доби. </w:t>
            </w:r>
          </w:p>
          <w:p w:rsidR="00693FE7" w:rsidRDefault="004F3879">
            <w:pPr>
              <w:ind w:firstLine="384"/>
              <w:jc w:val="both"/>
              <w:rPr>
                <w:b/>
                <w:sz w:val="24"/>
                <w:szCs w:val="24"/>
              </w:rPr>
            </w:pPr>
            <w:r>
              <w:rPr>
                <w:b/>
                <w:sz w:val="24"/>
                <w:szCs w:val="24"/>
              </w:rPr>
              <w:t>Інформація надається окремими звітами за кожним типом документа.</w:t>
            </w:r>
          </w:p>
          <w:p w:rsidR="00693FE7" w:rsidRDefault="004F3879">
            <w:pPr>
              <w:ind w:firstLine="384"/>
              <w:jc w:val="both"/>
              <w:rPr>
                <w:sz w:val="24"/>
                <w:szCs w:val="24"/>
              </w:rPr>
            </w:pPr>
            <w:r>
              <w:rPr>
                <w:sz w:val="24"/>
                <w:szCs w:val="24"/>
              </w:rPr>
              <w:t>Інформація про використання установок для транспортування природного газу (щодо подач та відборів природного газу та сумарних даних щодо підтверджених номінацій/реномінацій) надається для точок входу/виходу на міждержавних з’єднаннях газотранспортної системи та для точок входу/виходу з/до газосховищ.</w:t>
            </w:r>
          </w:p>
          <w:p w:rsidR="00693FE7" w:rsidRDefault="004F3879">
            <w:pPr>
              <w:ind w:firstLine="384"/>
              <w:jc w:val="both"/>
              <w:rPr>
                <w:b/>
                <w:sz w:val="24"/>
                <w:szCs w:val="24"/>
              </w:rPr>
            </w:pPr>
            <w:r>
              <w:rPr>
                <w:b/>
                <w:sz w:val="24"/>
                <w:szCs w:val="24"/>
              </w:rPr>
              <w:t>Звітування подач та відборів природного газу для точок входу/виходу з/до газосховищ здійснюється відповідним власником вузла обліку газу.</w:t>
            </w:r>
          </w:p>
          <w:p w:rsidR="00693FE7" w:rsidRDefault="004F3879">
            <w:pPr>
              <w:ind w:firstLine="384"/>
              <w:jc w:val="both"/>
              <w:rPr>
                <w:sz w:val="24"/>
                <w:szCs w:val="24"/>
              </w:rPr>
            </w:pPr>
            <w:r>
              <w:rPr>
                <w:sz w:val="24"/>
                <w:szCs w:val="24"/>
              </w:rPr>
              <w:t>Інформація щодо підтверджених номінацій/реномінацій та обсягів попередніх алокацій надається для таких точок газотранспортної системи:</w:t>
            </w:r>
          </w:p>
          <w:p w:rsidR="00693FE7" w:rsidRDefault="004F3879">
            <w:pPr>
              <w:ind w:firstLine="384"/>
              <w:jc w:val="both"/>
              <w:rPr>
                <w:sz w:val="24"/>
                <w:szCs w:val="24"/>
              </w:rPr>
            </w:pPr>
            <w:r>
              <w:rPr>
                <w:sz w:val="24"/>
                <w:szCs w:val="24"/>
              </w:rPr>
              <w:t>для точок входу/виходу на міждержавних з`єднаннях;</w:t>
            </w:r>
          </w:p>
          <w:p w:rsidR="00693FE7" w:rsidRDefault="004F3879">
            <w:pPr>
              <w:ind w:firstLine="384"/>
              <w:jc w:val="both"/>
              <w:rPr>
                <w:sz w:val="24"/>
                <w:szCs w:val="24"/>
              </w:rPr>
            </w:pPr>
            <w:r>
              <w:rPr>
                <w:sz w:val="24"/>
                <w:szCs w:val="24"/>
              </w:rPr>
              <w:t>для точок входу від суміжних газовидобувних підприємств;</w:t>
            </w:r>
          </w:p>
          <w:p w:rsidR="00693FE7" w:rsidRDefault="004F3879">
            <w:pPr>
              <w:ind w:firstLine="384"/>
              <w:jc w:val="both"/>
              <w:rPr>
                <w:sz w:val="24"/>
                <w:szCs w:val="24"/>
              </w:rPr>
            </w:pPr>
            <w:r>
              <w:rPr>
                <w:sz w:val="24"/>
                <w:szCs w:val="24"/>
              </w:rPr>
              <w:t>для точок виходу до прямих споживачів;</w:t>
            </w:r>
          </w:p>
          <w:p w:rsidR="00693FE7" w:rsidRDefault="004F3879">
            <w:pPr>
              <w:ind w:firstLine="386"/>
              <w:jc w:val="both"/>
              <w:rPr>
                <w:sz w:val="24"/>
                <w:szCs w:val="24"/>
              </w:rPr>
            </w:pPr>
            <w:r>
              <w:rPr>
                <w:sz w:val="24"/>
                <w:szCs w:val="24"/>
              </w:rPr>
              <w:t>для точок входу/виходу з/до газосховищ.</w:t>
            </w:r>
          </w:p>
          <w:p w:rsidR="00693FE7" w:rsidRDefault="00693FE7">
            <w:pPr>
              <w:ind w:firstLine="386"/>
              <w:jc w:val="both"/>
              <w:rPr>
                <w:sz w:val="24"/>
                <w:szCs w:val="24"/>
              </w:rPr>
            </w:pPr>
          </w:p>
          <w:p w:rsidR="00693FE7" w:rsidRDefault="004F3879">
            <w:pPr>
              <w:pBdr>
                <w:top w:val="nil"/>
                <w:left w:val="nil"/>
                <w:bottom w:val="nil"/>
                <w:right w:val="nil"/>
                <w:between w:val="nil"/>
              </w:pBdr>
              <w:ind w:firstLine="459"/>
              <w:jc w:val="both"/>
              <w:rPr>
                <w:i/>
                <w:color w:val="000000"/>
                <w:sz w:val="24"/>
                <w:szCs w:val="24"/>
              </w:rPr>
            </w:pPr>
            <w:r>
              <w:rPr>
                <w:i/>
                <w:color w:val="000000"/>
                <w:sz w:val="24"/>
                <w:szCs w:val="24"/>
              </w:rPr>
              <w:t xml:space="preserve">Пропонується внести зміни, оскільки первинні дані формуються відповідно до показників вузлів обліку газу (ВОГ), які знаходяться як у власності </w:t>
            </w:r>
            <w:r>
              <w:rPr>
                <w:i/>
                <w:color w:val="000000"/>
                <w:sz w:val="24"/>
                <w:szCs w:val="24"/>
              </w:rPr>
              <w:br/>
              <w:t xml:space="preserve">АТ «Укртрансгаз», так і ТОВ «Оператор ГТС України». </w:t>
            </w:r>
          </w:p>
          <w:p w:rsidR="00693FE7" w:rsidRDefault="004F3879">
            <w:pPr>
              <w:ind w:firstLine="384"/>
              <w:jc w:val="both"/>
              <w:rPr>
                <w:b/>
                <w:i/>
                <w:sz w:val="24"/>
                <w:szCs w:val="24"/>
              </w:rPr>
            </w:pPr>
            <w:r>
              <w:rPr>
                <w:i/>
                <w:sz w:val="24"/>
                <w:szCs w:val="24"/>
              </w:rPr>
              <w:t>Пропозиція – покласти обов’язок зі звітування такої інформації також на оператора газосховищ, оскільки він має доступ до частини первинних даних (доступ до ВОГ) щодо подач та відборів природного газу, оскільки частина ВОГ знаходиться у його власності.</w:t>
            </w:r>
          </w:p>
          <w:p w:rsidR="00693FE7" w:rsidRDefault="004F3879">
            <w:pPr>
              <w:ind w:left="35" w:firstLine="425"/>
              <w:jc w:val="both"/>
              <w:rPr>
                <w:i/>
                <w:sz w:val="24"/>
                <w:szCs w:val="24"/>
              </w:rPr>
            </w:pPr>
            <w:r>
              <w:rPr>
                <w:i/>
                <w:sz w:val="24"/>
                <w:szCs w:val="24"/>
              </w:rPr>
              <w:t>Додаток 8, який наданий до проєкту рішення НКРЕКП містить три типи документа (звітів):</w:t>
            </w:r>
          </w:p>
          <w:p w:rsidR="00693FE7" w:rsidRDefault="004F3879">
            <w:pPr>
              <w:ind w:left="35" w:firstLine="425"/>
              <w:jc w:val="both"/>
              <w:rPr>
                <w:i/>
                <w:sz w:val="24"/>
                <w:szCs w:val="24"/>
              </w:rPr>
            </w:pPr>
            <w:r>
              <w:rPr>
                <w:i/>
                <w:sz w:val="24"/>
                <w:szCs w:val="24"/>
              </w:rPr>
              <w:t>(ANJ - звіт щодо підтверджених номінацій/реномінацій та обсягів попередніх алокацій;</w:t>
            </w:r>
          </w:p>
          <w:p w:rsidR="00693FE7" w:rsidRDefault="004F3879">
            <w:pPr>
              <w:ind w:left="35" w:firstLine="425"/>
              <w:jc w:val="both"/>
              <w:rPr>
                <w:i/>
                <w:sz w:val="24"/>
                <w:szCs w:val="24"/>
              </w:rPr>
            </w:pPr>
            <w:r>
              <w:rPr>
                <w:i/>
                <w:sz w:val="24"/>
                <w:szCs w:val="24"/>
              </w:rPr>
              <w:t>ANK - для звітів щодо подач та відборів природного газу</w:t>
            </w:r>
          </w:p>
          <w:p w:rsidR="00693FE7" w:rsidRDefault="004F3879">
            <w:pPr>
              <w:ind w:left="35" w:firstLine="425"/>
              <w:jc w:val="both"/>
              <w:rPr>
                <w:i/>
                <w:sz w:val="24"/>
                <w:szCs w:val="24"/>
              </w:rPr>
            </w:pPr>
            <w:r>
              <w:rPr>
                <w:i/>
                <w:sz w:val="24"/>
                <w:szCs w:val="24"/>
              </w:rPr>
              <w:t>ANM - для сумарних даних щодо підтверджених номінацій/реномінацій)</w:t>
            </w:r>
          </w:p>
          <w:p w:rsidR="00693FE7" w:rsidRDefault="004F3879">
            <w:pPr>
              <w:ind w:left="35" w:firstLine="425"/>
              <w:jc w:val="both"/>
              <w:rPr>
                <w:i/>
                <w:sz w:val="24"/>
                <w:szCs w:val="24"/>
              </w:rPr>
            </w:pPr>
            <w:r>
              <w:rPr>
                <w:i/>
                <w:sz w:val="24"/>
                <w:szCs w:val="24"/>
              </w:rPr>
              <w:t>Враховуючи специфіку структури файлу формату xml поле «Тип документу» відноситься до кореневого елементу, відповідно до нього може бути застосований лише один набір даних, який відповідає такому типу.</w:t>
            </w:r>
          </w:p>
          <w:p w:rsidR="00693FE7" w:rsidRDefault="004F3879">
            <w:pPr>
              <w:ind w:left="35" w:firstLine="425"/>
              <w:jc w:val="both"/>
              <w:rPr>
                <w:i/>
                <w:sz w:val="24"/>
                <w:szCs w:val="24"/>
              </w:rPr>
            </w:pPr>
            <w:r>
              <w:rPr>
                <w:i/>
                <w:sz w:val="24"/>
                <w:szCs w:val="24"/>
              </w:rPr>
              <w:t>Додання іншого типу, як новий кореневий елемент не відповідає формі, що наведена в Додатку 8 проєкту рішення НКРЕКП</w:t>
            </w:r>
          </w:p>
          <w:p w:rsidR="00693FE7" w:rsidRDefault="004F3879">
            <w:pPr>
              <w:ind w:left="35" w:firstLine="425"/>
              <w:jc w:val="both"/>
              <w:rPr>
                <w:b/>
                <w:sz w:val="24"/>
                <w:szCs w:val="24"/>
              </w:rPr>
            </w:pPr>
            <w:r>
              <w:rPr>
                <w:i/>
                <w:sz w:val="24"/>
                <w:szCs w:val="24"/>
              </w:rPr>
              <w:t>Відповідно складання Додатку 8 з трьома типами можливо окремими файлами (звітами).</w:t>
            </w:r>
          </w:p>
        </w:tc>
        <w:tc>
          <w:tcPr>
            <w:tcW w:w="3135" w:type="dxa"/>
          </w:tcPr>
          <w:p w:rsidR="00693FE7" w:rsidRPr="00EA00DB" w:rsidRDefault="004F3879">
            <w:pPr>
              <w:spacing w:before="240" w:after="280"/>
              <w:jc w:val="both"/>
              <w:rPr>
                <w:sz w:val="24"/>
                <w:szCs w:val="24"/>
              </w:rPr>
            </w:pPr>
            <w:r w:rsidRPr="00EA00DB">
              <w:rPr>
                <w:sz w:val="24"/>
                <w:szCs w:val="24"/>
              </w:rPr>
              <w:t>Потребує обговорення.</w:t>
            </w:r>
          </w:p>
          <w:p w:rsidR="00693FE7" w:rsidRDefault="00693FE7">
            <w:pPr>
              <w:spacing w:before="240" w:after="280"/>
              <w:jc w:val="both"/>
              <w:rPr>
                <w:sz w:val="24"/>
                <w:szCs w:val="24"/>
              </w:rPr>
            </w:pPr>
          </w:p>
          <w:p w:rsidR="00693FE7" w:rsidRDefault="00693FE7">
            <w:pPr>
              <w:spacing w:before="240" w:after="280"/>
              <w:jc w:val="both"/>
              <w:rPr>
                <w:b/>
                <w:sz w:val="24"/>
                <w:szCs w:val="24"/>
              </w:rPr>
            </w:pPr>
          </w:p>
        </w:tc>
      </w:tr>
      <w:tr w:rsidR="00693FE7">
        <w:trPr>
          <w:trHeight w:val="330"/>
        </w:trPr>
        <w:tc>
          <w:tcPr>
            <w:tcW w:w="4530" w:type="dxa"/>
            <w:vMerge w:val="restart"/>
          </w:tcPr>
          <w:p w:rsidR="00693FE7" w:rsidRDefault="004F3879">
            <w:pPr>
              <w:spacing w:before="240"/>
              <w:ind w:firstLine="386"/>
              <w:jc w:val="both"/>
              <w:rPr>
                <w:b/>
                <w:sz w:val="24"/>
                <w:szCs w:val="24"/>
              </w:rPr>
            </w:pPr>
            <w:r>
              <w:rPr>
                <w:b/>
                <w:sz w:val="24"/>
                <w:szCs w:val="24"/>
              </w:rPr>
              <w:t>5.3. Учасники оптового енергетичного ринку, ОПООП та торгові репозиторії надають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про основні (фундаментальні) дані на ринку електричної енергії та на ринку природного газу  через одного або більше АПД на підставі договору (-ів) про передачу даних або самостійно, якщо вони набули статусу АПД. Інформація подається обома сторонами господарсько-торговельної операції (продавцем та покупцем), у тому числі у випадку, якщо АПД по звітуванню за даною операцією є одна і та ж особа.</w:t>
            </w:r>
          </w:p>
          <w:p w:rsidR="00693FE7" w:rsidRDefault="004F3879">
            <w:pPr>
              <w:spacing w:before="240"/>
              <w:ind w:firstLine="386"/>
              <w:jc w:val="both"/>
              <w:rPr>
                <w:b/>
                <w:sz w:val="24"/>
                <w:szCs w:val="24"/>
              </w:rPr>
            </w:pPr>
            <w:r>
              <w:rPr>
                <w:b/>
                <w:sz w:val="24"/>
                <w:szCs w:val="24"/>
              </w:rPr>
              <w:t xml:space="preserve">Учасники оптового енергетичного ринку можуть надавати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як безпосередньо від свого імені, так і на підставі окремої письмової домовленості  від імені </w:t>
            </w:r>
            <w:sdt>
              <w:sdtPr>
                <w:tag w:val="goog_rdk_192"/>
                <w:id w:val="-1463183575"/>
              </w:sdtPr>
              <w:sdtEndPr/>
              <w:sdtContent/>
            </w:sdt>
            <w:sdt>
              <w:sdtPr>
                <w:tag w:val="goog_rdk_193"/>
                <w:id w:val="1429081700"/>
              </w:sdtPr>
              <w:sdtEndPr/>
              <w:sdtContent/>
            </w:sdt>
            <w:r>
              <w:rPr>
                <w:b/>
                <w:sz w:val="24"/>
                <w:szCs w:val="24"/>
              </w:rPr>
              <w:t>іншого учасника оптового енергетичного ринку.</w:t>
            </w:r>
          </w:p>
          <w:p w:rsidR="00693FE7" w:rsidRDefault="004F3879">
            <w:pPr>
              <w:pBdr>
                <w:top w:val="nil"/>
                <w:left w:val="nil"/>
                <w:bottom w:val="nil"/>
                <w:right w:val="nil"/>
                <w:between w:val="nil"/>
              </w:pBdr>
              <w:spacing w:before="240" w:after="280"/>
              <w:ind w:firstLine="384"/>
              <w:jc w:val="both"/>
              <w:rPr>
                <w:b/>
                <w:sz w:val="24"/>
                <w:szCs w:val="24"/>
              </w:rPr>
            </w:pPr>
            <w:r>
              <w:rPr>
                <w:b/>
                <w:sz w:val="24"/>
                <w:szCs w:val="24"/>
              </w:rPr>
              <w:t>Незалежно від способу надання інформації, відповідальність за неподання або несвоєчасне надання та/або подання недостовірної інформації покладається на особу, яка відповідно до Закону України від 10 червня 2023 року № 3141-IX «Про внесення змін до деяких законів України щодо запобігання зловживанням на оптових енергетичних ринках» зобов’язана надавати НКРЕКП інформацію про господарсько-торговельні операції на оптовому енергетичному ринку, що стосуються оптових енергетичних продуктів, включаючи виконані та невиконані пропозиції (заявки).</w:t>
            </w: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p w:rsidR="00693FE7" w:rsidRDefault="00693FE7">
            <w:pPr>
              <w:pBdr>
                <w:top w:val="nil"/>
                <w:left w:val="nil"/>
                <w:bottom w:val="nil"/>
                <w:right w:val="nil"/>
                <w:between w:val="nil"/>
              </w:pBdr>
              <w:spacing w:before="240" w:after="280"/>
              <w:ind w:firstLine="384"/>
              <w:jc w:val="both"/>
              <w:rPr>
                <w:sz w:val="24"/>
                <w:szCs w:val="24"/>
              </w:rPr>
            </w:pPr>
          </w:p>
        </w:tc>
        <w:tc>
          <w:tcPr>
            <w:tcW w:w="8070" w:type="dxa"/>
          </w:tcPr>
          <w:p w:rsidR="00693FE7" w:rsidRDefault="004F3879">
            <w:pPr>
              <w:spacing w:before="240"/>
              <w:ind w:firstLine="386"/>
              <w:jc w:val="center"/>
              <w:rPr>
                <w:b/>
                <w:sz w:val="24"/>
                <w:szCs w:val="24"/>
              </w:rPr>
            </w:pPr>
            <w:r>
              <w:rPr>
                <w:b/>
                <w:sz w:val="24"/>
                <w:szCs w:val="24"/>
              </w:rPr>
              <w:t>Олег БАКУЛІН</w:t>
            </w:r>
          </w:p>
          <w:p w:rsidR="00693FE7" w:rsidRDefault="004F3879">
            <w:pPr>
              <w:spacing w:before="240"/>
              <w:ind w:firstLine="386"/>
              <w:jc w:val="both"/>
              <w:rPr>
                <w:b/>
                <w:i/>
                <w:sz w:val="24"/>
                <w:szCs w:val="24"/>
                <w:u w:val="single"/>
              </w:rPr>
            </w:pPr>
            <w:r>
              <w:rPr>
                <w:b/>
                <w:i/>
                <w:sz w:val="24"/>
                <w:szCs w:val="24"/>
                <w:u w:val="single"/>
              </w:rPr>
              <w:t>Викласти в наступній редакції:</w:t>
            </w:r>
          </w:p>
          <w:p w:rsidR="00693FE7" w:rsidRDefault="004F3879">
            <w:pPr>
              <w:rPr>
                <w:b/>
                <w:sz w:val="24"/>
                <w:szCs w:val="24"/>
              </w:rPr>
            </w:pPr>
            <w:r>
              <w:rPr>
                <w:b/>
                <w:sz w:val="24"/>
                <w:szCs w:val="24"/>
              </w:rPr>
              <w:t>5.3  (…).</w:t>
            </w:r>
          </w:p>
          <w:p w:rsidR="00693FE7" w:rsidRDefault="004F3879">
            <w:pPr>
              <w:spacing w:before="240"/>
              <w:ind w:firstLine="386"/>
              <w:jc w:val="both"/>
              <w:rPr>
                <w:b/>
                <w:sz w:val="24"/>
                <w:szCs w:val="24"/>
              </w:rPr>
            </w:pPr>
            <w:r>
              <w:rPr>
                <w:b/>
                <w:sz w:val="24"/>
                <w:szCs w:val="24"/>
              </w:rPr>
              <w:t xml:space="preserve">Незалежно від способу надання інформації, відповідальність за неподання або несвоєчасне надання та/або подання недостовірної інформації покладається на особу, яка відповідно до </w:t>
            </w:r>
            <w:sdt>
              <w:sdtPr>
                <w:tag w:val="goog_rdk_194"/>
                <w:id w:val="-1262134732"/>
              </w:sdtPr>
              <w:sdtEndPr/>
              <w:sdtContent/>
            </w:sdt>
            <w:sdt>
              <w:sdtPr>
                <w:tag w:val="goog_rdk_195"/>
                <w:id w:val="-942151406"/>
              </w:sdtPr>
              <w:sdtEndPr/>
              <w:sdtContent/>
            </w:sdt>
            <w:r>
              <w:rPr>
                <w:b/>
                <w:i/>
                <w:sz w:val="24"/>
                <w:szCs w:val="24"/>
                <w:u w:val="single"/>
              </w:rPr>
              <w:t xml:space="preserve">закону </w:t>
            </w:r>
            <w:r>
              <w:rPr>
                <w:b/>
                <w:sz w:val="24"/>
                <w:szCs w:val="24"/>
              </w:rPr>
              <w:t>зобов’язана надавати НКРЕКП інформацію про господарсько-торговельні операції на оптовому енергетичному ринку, що стосуються оптових енергетичних продуктів, включаючи виконані та невиконані пропозиції (заявки).</w:t>
            </w:r>
          </w:p>
          <w:p w:rsidR="00693FE7" w:rsidRDefault="00693FE7">
            <w:pPr>
              <w:pBdr>
                <w:top w:val="nil"/>
                <w:left w:val="nil"/>
                <w:bottom w:val="nil"/>
                <w:right w:val="nil"/>
                <w:between w:val="nil"/>
              </w:pBdr>
              <w:rPr>
                <w:color w:val="000000"/>
                <w:sz w:val="24"/>
                <w:szCs w:val="24"/>
              </w:rPr>
            </w:pPr>
          </w:p>
          <w:p w:rsidR="00693FE7" w:rsidRDefault="004F3879">
            <w:pPr>
              <w:pBdr>
                <w:top w:val="nil"/>
                <w:left w:val="nil"/>
                <w:bottom w:val="nil"/>
                <w:right w:val="nil"/>
                <w:between w:val="nil"/>
              </w:pBdr>
              <w:jc w:val="both"/>
              <w:rPr>
                <w:b/>
                <w:color w:val="000000"/>
                <w:sz w:val="24"/>
                <w:szCs w:val="24"/>
              </w:rPr>
            </w:pPr>
            <w:r>
              <w:rPr>
                <w:i/>
                <w:color w:val="000000"/>
                <w:sz w:val="24"/>
                <w:szCs w:val="24"/>
              </w:rPr>
              <w:t>Закон України від 10 червня 2023 року № 3141-IX має назву: «Про внесення змін до деяких законів України щодо запобігання зловживанням на оптових енергетичних ринках». Зазначений Закон самостійно не встановлює відповідальність. Така відповідальність встановлена в окремих законах шляхом внесення до них змін.</w:t>
            </w:r>
          </w:p>
        </w:tc>
        <w:tc>
          <w:tcPr>
            <w:tcW w:w="3135" w:type="dxa"/>
          </w:tcPr>
          <w:p w:rsidR="00693FE7" w:rsidRDefault="004F3879">
            <w:pPr>
              <w:spacing w:before="24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b/>
                <w:sz w:val="24"/>
                <w:szCs w:val="24"/>
              </w:rPr>
            </w:pPr>
          </w:p>
        </w:tc>
        <w:tc>
          <w:tcPr>
            <w:tcW w:w="8070" w:type="dxa"/>
          </w:tcPr>
          <w:p w:rsidR="00693FE7" w:rsidRDefault="004F3879">
            <w:pPr>
              <w:spacing w:before="240"/>
              <w:ind w:firstLine="386"/>
              <w:jc w:val="center"/>
              <w:rPr>
                <w:b/>
                <w:sz w:val="24"/>
                <w:szCs w:val="24"/>
              </w:rPr>
            </w:pPr>
            <w:r>
              <w:rPr>
                <w:b/>
                <w:sz w:val="24"/>
                <w:szCs w:val="24"/>
              </w:rPr>
              <w:t>ТОВ «НОВІ ЕНЕРГЕТИЧНІ ПРОЕКТИ»</w:t>
            </w:r>
          </w:p>
          <w:p w:rsidR="00693FE7" w:rsidRDefault="004F3879">
            <w:pPr>
              <w:spacing w:before="240"/>
              <w:ind w:firstLine="386"/>
              <w:jc w:val="both"/>
              <w:rPr>
                <w:b/>
                <w:i/>
                <w:sz w:val="24"/>
                <w:szCs w:val="24"/>
                <w:u w:val="single"/>
              </w:rPr>
            </w:pPr>
            <w:r>
              <w:rPr>
                <w:b/>
                <w:i/>
                <w:sz w:val="24"/>
                <w:szCs w:val="24"/>
                <w:u w:val="single"/>
              </w:rPr>
              <w:t>Викласти в наступній редакції:</w:t>
            </w:r>
          </w:p>
          <w:p w:rsidR="00693FE7" w:rsidRDefault="004F3879">
            <w:pPr>
              <w:rPr>
                <w:b/>
                <w:sz w:val="24"/>
                <w:szCs w:val="24"/>
              </w:rPr>
            </w:pPr>
            <w:r>
              <w:rPr>
                <w:b/>
                <w:sz w:val="24"/>
                <w:szCs w:val="24"/>
              </w:rPr>
              <w:t>5.3      (…).</w:t>
            </w:r>
          </w:p>
          <w:p w:rsidR="00693FE7" w:rsidRDefault="00693FE7">
            <w:pPr>
              <w:rPr>
                <w:b/>
                <w:sz w:val="24"/>
                <w:szCs w:val="24"/>
              </w:rPr>
            </w:pPr>
          </w:p>
          <w:p w:rsidR="00693FE7" w:rsidRDefault="004F3879">
            <w:pPr>
              <w:spacing w:before="240"/>
              <w:ind w:firstLine="386"/>
              <w:jc w:val="both"/>
              <w:rPr>
                <w:b/>
                <w:sz w:val="24"/>
                <w:szCs w:val="24"/>
              </w:rPr>
            </w:pPr>
            <w:r>
              <w:rPr>
                <w:b/>
                <w:sz w:val="24"/>
                <w:szCs w:val="24"/>
              </w:rPr>
              <w:t xml:space="preserve">Незалежно від способу надання інформації, відповідальність за неподання або несвоєчасне надання та/або подання недостовірної інформації покладається на особу, яка відповідно до </w:t>
            </w:r>
            <w:sdt>
              <w:sdtPr>
                <w:tag w:val="goog_rdk_196"/>
                <w:id w:val="1721398835"/>
              </w:sdtPr>
              <w:sdtEndPr/>
              <w:sdtContent/>
            </w:sdt>
            <w:r>
              <w:rPr>
                <w:b/>
                <w:sz w:val="24"/>
                <w:szCs w:val="24"/>
                <w:u w:val="single"/>
              </w:rPr>
              <w:t xml:space="preserve">закону </w:t>
            </w:r>
            <w:r>
              <w:rPr>
                <w:b/>
                <w:sz w:val="24"/>
                <w:szCs w:val="24"/>
              </w:rPr>
              <w:t>зобов’язана надавати НКРЕКП інформацію про господарсько-торговельні операції на оптовому енергетичному ринку, що стосуються оптових енергетичних продуктів, включаючи виконані та невиконані пропозиції (заявки).</w:t>
            </w:r>
          </w:p>
          <w:p w:rsidR="00693FE7" w:rsidRDefault="00693FE7">
            <w:pPr>
              <w:pBdr>
                <w:top w:val="nil"/>
                <w:left w:val="nil"/>
                <w:bottom w:val="nil"/>
                <w:right w:val="nil"/>
                <w:between w:val="nil"/>
              </w:pBdr>
              <w:rPr>
                <w:i/>
                <w:color w:val="000000"/>
                <w:sz w:val="24"/>
                <w:szCs w:val="24"/>
              </w:rPr>
            </w:pPr>
          </w:p>
          <w:p w:rsidR="00693FE7" w:rsidRDefault="004F3879">
            <w:pPr>
              <w:pBdr>
                <w:top w:val="nil"/>
                <w:left w:val="nil"/>
                <w:bottom w:val="nil"/>
                <w:right w:val="nil"/>
                <w:between w:val="nil"/>
              </w:pBdr>
              <w:rPr>
                <w:b/>
                <w:color w:val="000000"/>
                <w:sz w:val="24"/>
                <w:szCs w:val="24"/>
              </w:rPr>
            </w:pPr>
            <w:r>
              <w:rPr>
                <w:i/>
                <w:color w:val="000000"/>
                <w:sz w:val="24"/>
                <w:szCs w:val="24"/>
              </w:rPr>
              <w:t>Закон України від 10 червня 2023 року № 3141-IX має назву: «Про внесення змін до деяких законів України щодо запобігання зловживанням на оптових енергетичних ринках». Зазначений Закон самостійно не встановлює відповідальність. Така відповідальність встановлена в окремих законах шляхом внесення до них змін.</w:t>
            </w:r>
          </w:p>
        </w:tc>
        <w:tc>
          <w:tcPr>
            <w:tcW w:w="3135" w:type="dxa"/>
          </w:tcPr>
          <w:p w:rsidR="00693FE7" w:rsidRDefault="004F3879">
            <w:pPr>
              <w:spacing w:before="24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b/>
                <w:sz w:val="24"/>
                <w:szCs w:val="24"/>
              </w:rPr>
            </w:pPr>
          </w:p>
        </w:tc>
        <w:tc>
          <w:tcPr>
            <w:tcW w:w="8070" w:type="dxa"/>
          </w:tcPr>
          <w:p w:rsidR="00693FE7" w:rsidRDefault="004F3879">
            <w:pPr>
              <w:ind w:firstLine="386"/>
              <w:jc w:val="center"/>
              <w:rPr>
                <w:b/>
                <w:color w:val="000000"/>
                <w:sz w:val="24"/>
                <w:szCs w:val="24"/>
                <w:highlight w:val="white"/>
              </w:rPr>
            </w:pPr>
            <w:r>
              <w:rPr>
                <w:b/>
                <w:color w:val="000000"/>
                <w:sz w:val="24"/>
                <w:szCs w:val="24"/>
                <w:highlight w:val="white"/>
              </w:rPr>
              <w:t>ТОВ «Українська енергетична біржа»</w:t>
            </w:r>
          </w:p>
          <w:p w:rsidR="00693FE7" w:rsidRDefault="00693FE7">
            <w:pPr>
              <w:ind w:firstLine="386"/>
              <w:jc w:val="center"/>
              <w:rPr>
                <w:b/>
                <w:color w:val="000000"/>
                <w:sz w:val="24"/>
                <w:szCs w:val="24"/>
                <w:highlight w:val="white"/>
              </w:rPr>
            </w:pPr>
          </w:p>
          <w:p w:rsidR="00693FE7" w:rsidRDefault="004F3879">
            <w:pPr>
              <w:pBdr>
                <w:top w:val="nil"/>
                <w:left w:val="nil"/>
                <w:bottom w:val="nil"/>
                <w:right w:val="nil"/>
                <w:between w:val="nil"/>
              </w:pBdr>
              <w:spacing w:after="160" w:line="259" w:lineRule="auto"/>
              <w:ind w:firstLine="35"/>
              <w:jc w:val="both"/>
              <w:rPr>
                <w:rFonts w:ascii="Calibri" w:eastAsia="Calibri" w:hAnsi="Calibri" w:cs="Calibri"/>
                <w:color w:val="000000"/>
                <w:sz w:val="24"/>
                <w:szCs w:val="24"/>
              </w:rPr>
            </w:pPr>
            <w:r>
              <w:rPr>
                <w:sz w:val="24"/>
                <w:szCs w:val="24"/>
              </w:rPr>
              <w:t>Пункт 5.3 глави 5 викласти в такій редакції:</w:t>
            </w:r>
          </w:p>
          <w:p w:rsidR="00693FE7" w:rsidRDefault="004F3879">
            <w:pPr>
              <w:ind w:firstLine="386"/>
              <w:jc w:val="both"/>
              <w:rPr>
                <w:b/>
                <w:sz w:val="24"/>
                <w:szCs w:val="24"/>
              </w:rPr>
            </w:pPr>
            <w:r>
              <w:rPr>
                <w:sz w:val="24"/>
                <w:szCs w:val="24"/>
              </w:rPr>
              <w:t xml:space="preserve">«5.3. Учасники оптового енергетичного ринку, ОПООП та торгові репозиторії надають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про основні (фундаментальні) дані на ринку електричної енергії та на ринку природного газу  через одного або більше АПД на підставі договору (-ів) про передачу даних або самостійно, якщо вони набули статусу АПД. </w:t>
            </w:r>
            <w:r>
              <w:rPr>
                <w:color w:val="000000"/>
                <w:sz w:val="24"/>
                <w:szCs w:val="24"/>
              </w:rPr>
              <w:t>І</w:t>
            </w:r>
            <w:r>
              <w:rPr>
                <w:sz w:val="24"/>
                <w:szCs w:val="24"/>
              </w:rPr>
              <w:t>нформація подається обома сторонами господарсько-торговельної операції</w:t>
            </w:r>
            <w:r>
              <w:rPr>
                <w:b/>
                <w:sz w:val="24"/>
                <w:szCs w:val="24"/>
              </w:rPr>
              <w:t xml:space="preserve"> </w:t>
            </w:r>
            <w:sdt>
              <w:sdtPr>
                <w:tag w:val="goog_rdk_197"/>
                <w:id w:val="-536889448"/>
              </w:sdtPr>
              <w:sdtEndPr/>
              <w:sdtContent/>
            </w:sdt>
            <w:r>
              <w:rPr>
                <w:b/>
                <w:sz w:val="24"/>
                <w:szCs w:val="24"/>
              </w:rPr>
              <w:t>– учасниками оптового енергетичного ринку.</w:t>
            </w:r>
          </w:p>
          <w:p w:rsidR="00693FE7" w:rsidRDefault="00693FE7">
            <w:pPr>
              <w:ind w:firstLine="386"/>
              <w:jc w:val="both"/>
              <w:rPr>
                <w:b/>
                <w:sz w:val="24"/>
                <w:szCs w:val="24"/>
              </w:rPr>
            </w:pPr>
          </w:p>
          <w:p w:rsidR="00693FE7" w:rsidRDefault="004F3879">
            <w:pPr>
              <w:ind w:firstLine="386"/>
              <w:jc w:val="both"/>
              <w:rPr>
                <w:b/>
                <w:sz w:val="24"/>
                <w:szCs w:val="24"/>
              </w:rPr>
            </w:pPr>
            <w:r>
              <w:rPr>
                <w:b/>
                <w:sz w:val="24"/>
                <w:szCs w:val="24"/>
              </w:rPr>
              <w:t>ВАРІАНТ 1.</w:t>
            </w:r>
            <w:r>
              <w:rPr>
                <w:sz w:val="24"/>
                <w:szCs w:val="24"/>
              </w:rPr>
              <w:t xml:space="preserve"> Учасники оптового енергетичного ринку можуть надавати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як безпосередньо від свого імені, так і на підставі окремої письмової домовленості  від імені іншого учасника оптового енергетичного ринку,</w:t>
            </w:r>
            <w:r>
              <w:rPr>
                <w:b/>
                <w:sz w:val="24"/>
                <w:szCs w:val="24"/>
              </w:rPr>
              <w:t xml:space="preserve"> що є контрагентом за господарсько-торговельною операцією. </w:t>
            </w:r>
          </w:p>
          <w:p w:rsidR="00693FE7" w:rsidRDefault="00693FE7">
            <w:pPr>
              <w:ind w:firstLine="386"/>
              <w:jc w:val="both"/>
              <w:rPr>
                <w:b/>
                <w:sz w:val="24"/>
                <w:szCs w:val="24"/>
              </w:rPr>
            </w:pPr>
          </w:p>
          <w:p w:rsidR="00693FE7" w:rsidRDefault="00936CF5">
            <w:pPr>
              <w:ind w:firstLine="386"/>
              <w:jc w:val="both"/>
              <w:rPr>
                <w:b/>
                <w:sz w:val="24"/>
                <w:szCs w:val="24"/>
              </w:rPr>
            </w:pPr>
            <w:sdt>
              <w:sdtPr>
                <w:tag w:val="goog_rdk_198"/>
                <w:id w:val="1281452730"/>
              </w:sdtPr>
              <w:sdtEndPr/>
              <w:sdtContent/>
            </w:sdt>
            <w:r w:rsidR="004F3879">
              <w:rPr>
                <w:b/>
                <w:sz w:val="24"/>
                <w:szCs w:val="24"/>
              </w:rPr>
              <w:t>Зобов’язання учасника оптового енергетичного ринку щодо передачі інформації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припиняються з моменту передачі такої інформації іншим учасником оптового енергетичного ринку.</w:t>
            </w:r>
          </w:p>
          <w:p w:rsidR="00693FE7" w:rsidRDefault="00693FE7">
            <w:pPr>
              <w:ind w:firstLine="386"/>
              <w:jc w:val="both"/>
              <w:rPr>
                <w:b/>
                <w:sz w:val="24"/>
                <w:szCs w:val="24"/>
              </w:rPr>
            </w:pPr>
          </w:p>
          <w:p w:rsidR="00693FE7" w:rsidRDefault="00936CF5">
            <w:pPr>
              <w:ind w:firstLine="386"/>
              <w:jc w:val="both"/>
              <w:rPr>
                <w:b/>
                <w:sz w:val="24"/>
                <w:szCs w:val="24"/>
              </w:rPr>
            </w:pPr>
            <w:sdt>
              <w:sdtPr>
                <w:tag w:val="goog_rdk_199"/>
                <w:id w:val="-980696272"/>
              </w:sdtPr>
              <w:sdtEndPr/>
              <w:sdtContent/>
            </w:sdt>
            <w:r w:rsidR="004F3879">
              <w:rPr>
                <w:b/>
                <w:sz w:val="24"/>
                <w:szCs w:val="24"/>
              </w:rPr>
              <w:t xml:space="preserve">ВАРІАНТ 2 Учасник оптового енергетичного ринку може доручити надання інформації про здійснену ним господарсько-торговельну операцію, пов’язану з оптовими енергетичними продуктами, на оптовому енергетичному ринку, включаючи виконані та невиконані пропозиції (заявки), іншому учаснику оптового енергетичного ринку, що є його контрагентом за господарсько-торговельною операцією, на підставі окремої письмової домовленості. </w:t>
            </w:r>
          </w:p>
          <w:p w:rsidR="00693FE7" w:rsidRDefault="00693FE7">
            <w:pPr>
              <w:ind w:firstLine="386"/>
              <w:jc w:val="both"/>
              <w:rPr>
                <w:b/>
                <w:sz w:val="24"/>
                <w:szCs w:val="24"/>
              </w:rPr>
            </w:pPr>
          </w:p>
          <w:p w:rsidR="00693FE7" w:rsidRDefault="004F3879">
            <w:pPr>
              <w:ind w:firstLine="386"/>
              <w:jc w:val="both"/>
              <w:rPr>
                <w:b/>
                <w:sz w:val="24"/>
                <w:szCs w:val="24"/>
              </w:rPr>
            </w:pPr>
            <w:r>
              <w:rPr>
                <w:b/>
                <w:sz w:val="24"/>
                <w:szCs w:val="24"/>
              </w:rPr>
              <w:t>Зобов’язання учасника оптового енергетичного ринку щодо передачі інформації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припиняються з моменту передачі такої інформації іншим учасником оптового енергетичного ринку.</w:t>
            </w:r>
          </w:p>
          <w:p w:rsidR="00693FE7" w:rsidRDefault="00693FE7">
            <w:pPr>
              <w:shd w:val="clear" w:color="auto" w:fill="FFFFFF"/>
              <w:jc w:val="both"/>
              <w:rPr>
                <w:sz w:val="24"/>
                <w:szCs w:val="24"/>
              </w:rPr>
            </w:pPr>
          </w:p>
          <w:p w:rsidR="00693FE7" w:rsidRDefault="004F3879">
            <w:pPr>
              <w:shd w:val="clear" w:color="auto" w:fill="FFFFFF"/>
              <w:jc w:val="both"/>
              <w:rPr>
                <w:sz w:val="24"/>
                <w:szCs w:val="24"/>
              </w:rPr>
            </w:pPr>
            <w:r>
              <w:rPr>
                <w:sz w:val="24"/>
                <w:szCs w:val="24"/>
              </w:rPr>
              <w:t>Незалежно від способу надання інформації, відповідальність за неподання або несвоєчасне надання та/або подання недостовірної інформації покладається на особу, яка відповідно до Закону України від 10 червня 2023 року № 3141-IX «Про внесення змін до деяких законів України щодо запобігання зловживанням на оптових енергетичних ринках» зобов’язана надавати НКРЕКП інформацію про господарсько-торговельні операції на оптовому енергетичному ринку, що стосуються оптових енергетичних продуктів, включаючи виконані та невиконані пропозиції (заявки).</w:t>
            </w:r>
          </w:p>
          <w:p w:rsidR="00693FE7" w:rsidRDefault="00693FE7">
            <w:pPr>
              <w:shd w:val="clear" w:color="auto" w:fill="FFFFFF"/>
              <w:jc w:val="both"/>
              <w:rPr>
                <w:i/>
                <w:color w:val="000000"/>
                <w:sz w:val="24"/>
                <w:szCs w:val="24"/>
              </w:rPr>
            </w:pPr>
          </w:p>
          <w:p w:rsidR="00693FE7" w:rsidRDefault="004F3879">
            <w:pPr>
              <w:ind w:firstLine="320"/>
              <w:jc w:val="both"/>
              <w:rPr>
                <w:i/>
                <w:sz w:val="24"/>
                <w:szCs w:val="24"/>
              </w:rPr>
            </w:pPr>
            <w:r>
              <w:rPr>
                <w:i/>
                <w:color w:val="000000"/>
                <w:sz w:val="24"/>
                <w:szCs w:val="24"/>
              </w:rPr>
              <w:t xml:space="preserve">Абзацом першим цього пункту встановлюється вимога щодо звітування за </w:t>
            </w:r>
            <w:r>
              <w:rPr>
                <w:i/>
                <w:sz w:val="24"/>
                <w:szCs w:val="24"/>
              </w:rPr>
              <w:t>господарсько-торговельними операціями обома сторонами</w:t>
            </w:r>
            <w:r>
              <w:rPr>
                <w:i/>
                <w:color w:val="000000"/>
                <w:sz w:val="24"/>
                <w:szCs w:val="24"/>
              </w:rPr>
              <w:t xml:space="preserve"> такої операції. Враховуючи зазначене, на думку ТОВ «УЕБ»,  делегування повноважень щодо можливості надання інформації </w:t>
            </w:r>
            <w:r>
              <w:rPr>
                <w:i/>
                <w:sz w:val="24"/>
                <w:szCs w:val="24"/>
              </w:rPr>
              <w:t>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як безпосередньо від свого імені, так і на підставі окремої письмової домовленості  від імені іншого учасника оптового енергетичного ринку можливе саме між контрагентами за господарсько-торговельними операціями, проведеними між цими учасниками.</w:t>
            </w:r>
          </w:p>
          <w:p w:rsidR="00693FE7" w:rsidRDefault="004F3879">
            <w:pPr>
              <w:jc w:val="both"/>
              <w:rPr>
                <w:b/>
                <w:sz w:val="24"/>
                <w:szCs w:val="24"/>
              </w:rPr>
            </w:pPr>
            <w:r>
              <w:rPr>
                <w:i/>
                <w:color w:val="000000"/>
                <w:sz w:val="24"/>
                <w:szCs w:val="24"/>
              </w:rPr>
              <w:t>Крім того, необхідно передбачити положення щодо припинення у такому випадку зобов’язання щодо звітування іншої сторони такої операції.</w:t>
            </w:r>
          </w:p>
        </w:tc>
        <w:tc>
          <w:tcPr>
            <w:tcW w:w="3135" w:type="dxa"/>
          </w:tcPr>
          <w:p w:rsidR="00693FE7" w:rsidRDefault="004F3879">
            <w:pPr>
              <w:spacing w:before="24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b/>
                <w:sz w:val="24"/>
                <w:szCs w:val="24"/>
              </w:rPr>
            </w:pPr>
          </w:p>
        </w:tc>
        <w:tc>
          <w:tcPr>
            <w:tcW w:w="8070" w:type="dxa"/>
          </w:tcPr>
          <w:p w:rsidR="00693FE7" w:rsidRDefault="004F3879">
            <w:pPr>
              <w:ind w:firstLine="386"/>
              <w:jc w:val="center"/>
              <w:rPr>
                <w:b/>
                <w:color w:val="000000"/>
                <w:sz w:val="24"/>
                <w:szCs w:val="24"/>
                <w:highlight w:val="white"/>
              </w:rPr>
            </w:pPr>
            <w:r>
              <w:rPr>
                <w:b/>
                <w:color w:val="000000"/>
                <w:sz w:val="24"/>
                <w:szCs w:val="24"/>
                <w:highlight w:val="white"/>
              </w:rPr>
              <w:t>ТОВ «ЕНЕРА СУМИ»</w:t>
            </w:r>
          </w:p>
          <w:p w:rsidR="00693FE7" w:rsidRDefault="004F3879">
            <w:pPr>
              <w:spacing w:before="240"/>
              <w:ind w:firstLine="386"/>
              <w:jc w:val="both"/>
              <w:rPr>
                <w:sz w:val="24"/>
                <w:szCs w:val="24"/>
              </w:rPr>
            </w:pPr>
            <w:r>
              <w:rPr>
                <w:sz w:val="24"/>
                <w:szCs w:val="24"/>
              </w:rPr>
              <w:t>5.3. Учасники оптового енергетичного ринку, ОПООП та торгові репозиторії надають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про основні (фундаментальні) дані на ринку електричної енергії та на ринку природного газу  через одного або більше АПД на підставі договору (-ів) про передачу даних або самостійно, якщо вони набули статусу АПД. Інформація подається обома сторонами господарсько-торговельної операції (продавцем та покупцем), у тому числі у випадку, якщо АПД по звітуванню за даною операцією є одна і та ж особа.</w:t>
            </w:r>
          </w:p>
          <w:p w:rsidR="00693FE7" w:rsidRDefault="004F3879">
            <w:pPr>
              <w:spacing w:before="240"/>
              <w:ind w:firstLine="386"/>
              <w:jc w:val="both"/>
              <w:rPr>
                <w:sz w:val="24"/>
                <w:szCs w:val="24"/>
              </w:rPr>
            </w:pPr>
            <w:r>
              <w:rPr>
                <w:sz w:val="24"/>
                <w:szCs w:val="24"/>
              </w:rPr>
              <w:t>Учасники оптового енергетичного ринку можуть надавати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як безпосередньо від свого імені, так і на підставі окремої письмової домовленості  від імені іншого учасника оптового енергетичного ринку.</w:t>
            </w:r>
          </w:p>
          <w:p w:rsidR="00693FE7" w:rsidRDefault="004F3879">
            <w:pPr>
              <w:ind w:firstLine="386"/>
              <w:jc w:val="both"/>
              <w:rPr>
                <w:sz w:val="24"/>
                <w:szCs w:val="24"/>
              </w:rPr>
            </w:pPr>
            <w:r>
              <w:rPr>
                <w:b/>
                <w:sz w:val="24"/>
                <w:szCs w:val="24"/>
              </w:rPr>
              <w:t xml:space="preserve">Залежно </w:t>
            </w:r>
            <w:r>
              <w:rPr>
                <w:sz w:val="24"/>
                <w:szCs w:val="24"/>
              </w:rPr>
              <w:t xml:space="preserve">від способу надання інформації, відповідальність за неподання або несвоєчасне надання та/або подання недостовірної інформації покладається на особу, яка відповідно до Закону України від 10 червня 2023 року № 3141-IX «Про внесення змін до деяких законів України щодо запобігання зловживанням на оптових енергетичних ринках» та </w:t>
            </w:r>
            <w:sdt>
              <w:sdtPr>
                <w:tag w:val="goog_rdk_200"/>
                <w:id w:val="-215899553"/>
              </w:sdtPr>
              <w:sdtEndPr/>
              <w:sdtContent/>
            </w:sdt>
            <w:r>
              <w:rPr>
                <w:b/>
                <w:sz w:val="24"/>
                <w:szCs w:val="24"/>
              </w:rPr>
              <w:t xml:space="preserve">відповідних договорів </w:t>
            </w:r>
            <w:r>
              <w:rPr>
                <w:b/>
                <w:strike/>
                <w:sz w:val="24"/>
                <w:szCs w:val="24"/>
              </w:rPr>
              <w:t>зобов’язана</w:t>
            </w:r>
            <w:r>
              <w:rPr>
                <w:b/>
                <w:sz w:val="24"/>
                <w:szCs w:val="24"/>
              </w:rPr>
              <w:t xml:space="preserve"> </w:t>
            </w:r>
            <w:r>
              <w:rPr>
                <w:b/>
                <w:strike/>
                <w:sz w:val="24"/>
                <w:szCs w:val="24"/>
              </w:rPr>
              <w:t>надавати</w:t>
            </w:r>
            <w:r>
              <w:rPr>
                <w:b/>
                <w:sz w:val="24"/>
                <w:szCs w:val="24"/>
              </w:rPr>
              <w:t xml:space="preserve"> надає</w:t>
            </w:r>
            <w:r>
              <w:rPr>
                <w:sz w:val="24"/>
                <w:szCs w:val="24"/>
              </w:rPr>
              <w:t xml:space="preserve"> НКРЕКП інформацію про господарсько-торговельні операції на оптовому енергетичному ринку, що стосуються оптових енергетичних продуктів, включаючи виконані та невиконані пропозиції (заявки).</w:t>
            </w:r>
          </w:p>
          <w:p w:rsidR="00693FE7" w:rsidRDefault="00693FE7">
            <w:pPr>
              <w:ind w:firstLine="386"/>
              <w:jc w:val="both"/>
              <w:rPr>
                <w:b/>
                <w:color w:val="000000"/>
                <w:sz w:val="24"/>
                <w:szCs w:val="24"/>
                <w:highlight w:val="white"/>
              </w:rPr>
            </w:pPr>
          </w:p>
          <w:p w:rsidR="00693FE7" w:rsidRDefault="004F3879">
            <w:pPr>
              <w:ind w:firstLine="386"/>
              <w:jc w:val="both"/>
              <w:rPr>
                <w:b/>
                <w:i/>
                <w:color w:val="000000"/>
                <w:sz w:val="24"/>
                <w:szCs w:val="24"/>
                <w:highlight w:val="white"/>
              </w:rPr>
            </w:pPr>
            <w:r>
              <w:rPr>
                <w:i/>
                <w:sz w:val="24"/>
                <w:szCs w:val="24"/>
              </w:rPr>
              <w:t>Вважаємо, що учасник оптового ринку, який надає (заповнює встановлені форми звітності) інформацію до НКРЕКП повинен нести відповідальність за надану інформацію.</w:t>
            </w:r>
          </w:p>
        </w:tc>
        <w:tc>
          <w:tcPr>
            <w:tcW w:w="3135" w:type="dxa"/>
          </w:tcPr>
          <w:p w:rsidR="00693FE7" w:rsidRDefault="004F3879">
            <w:pPr>
              <w:spacing w:before="24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b/>
                <w:sz w:val="24"/>
                <w:szCs w:val="24"/>
              </w:rPr>
            </w:pPr>
          </w:p>
        </w:tc>
        <w:tc>
          <w:tcPr>
            <w:tcW w:w="8070" w:type="dxa"/>
          </w:tcPr>
          <w:p w:rsidR="00693FE7" w:rsidRDefault="004F3879">
            <w:pPr>
              <w:spacing w:after="120"/>
              <w:jc w:val="center"/>
              <w:rPr>
                <w:b/>
                <w:color w:val="000000"/>
                <w:sz w:val="24"/>
                <w:szCs w:val="24"/>
              </w:rPr>
            </w:pPr>
            <w:r>
              <w:rPr>
                <w:b/>
                <w:color w:val="000000"/>
                <w:sz w:val="24"/>
                <w:szCs w:val="24"/>
              </w:rPr>
              <w:t>Українська вітроенергетична асоціація (УВЕА), Європейсько-українське</w:t>
            </w:r>
            <w:r>
              <w:rPr>
                <w:b/>
                <w:color w:val="000000"/>
                <w:sz w:val="24"/>
                <w:szCs w:val="24"/>
              </w:rPr>
              <w:br/>
              <w:t>енергетичне агентство (ЄУЕА), Українська асоціація відновлюваної  енергетики (УАВЕ) та Асоціація сонячної енергетики України (АСЕУ)</w:t>
            </w:r>
          </w:p>
          <w:p w:rsidR="00693FE7" w:rsidRDefault="004F3879">
            <w:pPr>
              <w:spacing w:before="240"/>
              <w:ind w:firstLine="386"/>
              <w:jc w:val="both"/>
              <w:rPr>
                <w:sz w:val="24"/>
                <w:szCs w:val="24"/>
              </w:rPr>
            </w:pPr>
            <w:r>
              <w:rPr>
                <w:sz w:val="24"/>
                <w:szCs w:val="24"/>
              </w:rPr>
              <w:t xml:space="preserve">5.3. Учасники оптового енергетичного ринку, ОПООП та торгові репозиторії надають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про основні (фундаментальні) дані </w:t>
            </w:r>
            <w:sdt>
              <w:sdtPr>
                <w:tag w:val="goog_rdk_201"/>
                <w:id w:val="-1120223735"/>
              </w:sdtPr>
              <w:sdtEndPr/>
              <w:sdtContent/>
            </w:sdt>
            <w:r>
              <w:rPr>
                <w:b/>
                <w:strike/>
                <w:sz w:val="24"/>
                <w:szCs w:val="24"/>
              </w:rPr>
              <w:t>на ринку електричної енергії</w:t>
            </w:r>
            <w:r>
              <w:rPr>
                <w:sz w:val="24"/>
                <w:szCs w:val="24"/>
              </w:rPr>
              <w:t xml:space="preserve"> та на ринку природного газу через одного або більше АПД на підставі договору (-ів) про передачу даних або самостійно, якщо вони набули статусу АПД. Інформація подається обома сторонами господарсько-торговельної операції (продавцем та покупцем), у тому числі у випадку, якщо АПД по звітуванню за даною операцією є одна і та ж особа.</w:t>
            </w:r>
          </w:p>
          <w:p w:rsidR="00693FE7" w:rsidRDefault="004F3879">
            <w:pPr>
              <w:spacing w:before="240"/>
              <w:ind w:firstLine="386"/>
              <w:jc w:val="both"/>
              <w:rPr>
                <w:sz w:val="24"/>
                <w:szCs w:val="24"/>
              </w:rPr>
            </w:pPr>
            <w:r>
              <w:rPr>
                <w:sz w:val="24"/>
                <w:szCs w:val="24"/>
              </w:rPr>
              <w:t>Учасники оптового енергетичного ринку можуть надавати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як безпосередньо від свого імені, так і на підставі окремої письмової домовленості  від імені іншого учасника оптового енергетичного ринку.</w:t>
            </w:r>
          </w:p>
          <w:p w:rsidR="00693FE7" w:rsidRDefault="004F3879">
            <w:pPr>
              <w:ind w:firstLine="386"/>
              <w:jc w:val="both"/>
              <w:rPr>
                <w:sz w:val="24"/>
                <w:szCs w:val="24"/>
              </w:rPr>
            </w:pPr>
            <w:r>
              <w:rPr>
                <w:sz w:val="24"/>
                <w:szCs w:val="24"/>
              </w:rPr>
              <w:t>Незалежно від способу надання інформації, відповідальність за неподання або несвоєчасне надання та/або подання недостовірної інформації покладається на особу, яка відповідно до Закону України від 10 червня 2023 року № 3141-IX «Про внесення змін до деяких законів України щодо запобігання зловживанням на оптових енергетичних ринках» зобов’язана надавати НКРЕКП інформацію про господарсько-торговельні операції на оптовому енергетичному ринку, що стосуються оптових енергетичних продуктів, включаючи виконані та невиконані пропозиції (заявки).</w:t>
            </w:r>
          </w:p>
          <w:p w:rsidR="00693FE7" w:rsidRDefault="00693FE7">
            <w:pPr>
              <w:ind w:firstLine="386"/>
              <w:jc w:val="both"/>
              <w:rPr>
                <w:b/>
                <w:color w:val="000000"/>
                <w:sz w:val="24"/>
                <w:szCs w:val="24"/>
                <w:highlight w:val="white"/>
              </w:rPr>
            </w:pPr>
          </w:p>
          <w:p w:rsidR="00693FE7" w:rsidRDefault="004F3879">
            <w:pPr>
              <w:jc w:val="both"/>
              <w:rPr>
                <w:i/>
                <w:sz w:val="24"/>
                <w:szCs w:val="24"/>
              </w:rPr>
            </w:pPr>
            <w:r>
              <w:rPr>
                <w:i/>
                <w:sz w:val="24"/>
                <w:szCs w:val="24"/>
              </w:rPr>
              <w:t xml:space="preserve">Відповідно до п.3.1 цього Порядку: </w:t>
            </w:r>
            <w:r>
              <w:rPr>
                <w:b/>
                <w:i/>
                <w:sz w:val="24"/>
                <w:szCs w:val="24"/>
              </w:rPr>
              <w:t>ОСП здійснює збір, перевірку та обробку</w:t>
            </w:r>
            <w:r>
              <w:rPr>
                <w:i/>
                <w:sz w:val="24"/>
                <w:szCs w:val="24"/>
              </w:rPr>
              <w:t xml:space="preserve"> інформації, отриманої від учасників оптового енергетичного ринку, </w:t>
            </w:r>
            <w:r>
              <w:rPr>
                <w:b/>
                <w:i/>
                <w:sz w:val="24"/>
                <w:szCs w:val="24"/>
              </w:rPr>
              <w:t>та готує основні (фундаментальні) дані</w:t>
            </w:r>
            <w:r>
              <w:rPr>
                <w:i/>
                <w:sz w:val="24"/>
                <w:szCs w:val="24"/>
              </w:rPr>
              <w:t xml:space="preserve"> згідно з Порядком збору та передачі даних щодо функціонування ринку електричної енергії для оприлюднення на платформі прозорості ENTSO-E, затвердженим постановою НКРЕКП від 19 червня 2018 року № 459, </w:t>
            </w:r>
            <w:r>
              <w:rPr>
                <w:b/>
                <w:i/>
                <w:sz w:val="24"/>
                <w:szCs w:val="24"/>
              </w:rPr>
              <w:t>з метою подальшого їх надання за відповідною формою, у тому числі НКРЕКП</w:t>
            </w:r>
            <w:r>
              <w:rPr>
                <w:i/>
                <w:sz w:val="24"/>
                <w:szCs w:val="24"/>
              </w:rPr>
              <w:t>.</w:t>
            </w:r>
          </w:p>
          <w:p w:rsidR="00693FE7" w:rsidRDefault="004F3879">
            <w:pPr>
              <w:ind w:firstLine="386"/>
              <w:jc w:val="both"/>
              <w:rPr>
                <w:b/>
                <w:i/>
                <w:color w:val="000000"/>
                <w:sz w:val="24"/>
                <w:szCs w:val="24"/>
                <w:highlight w:val="white"/>
              </w:rPr>
            </w:pPr>
            <w:r>
              <w:rPr>
                <w:i/>
                <w:sz w:val="24"/>
                <w:szCs w:val="24"/>
              </w:rPr>
              <w:t>Таким чином, пропозиція зобов’язати учасників ринку електричної енергії передавати  основні (фундаментальні) дані через АПД протирічить вимогам цього Порядку та процедурі формування та передачі основних (фундаментальних) даних.</w:t>
            </w:r>
          </w:p>
        </w:tc>
        <w:tc>
          <w:tcPr>
            <w:tcW w:w="3135" w:type="dxa"/>
          </w:tcPr>
          <w:p w:rsidR="00693FE7" w:rsidRPr="00052F23" w:rsidRDefault="004F3879">
            <w:pPr>
              <w:spacing w:before="240"/>
              <w:jc w:val="both"/>
              <w:rPr>
                <w:sz w:val="24"/>
                <w:szCs w:val="24"/>
              </w:rPr>
            </w:pPr>
            <w:r>
              <w:rPr>
                <w:sz w:val="24"/>
                <w:szCs w:val="24"/>
              </w:rPr>
              <w:t xml:space="preserve">Попередньо не враховано. Відповідно до положень Закону </w:t>
            </w:r>
            <w:r w:rsidR="00052F23">
              <w:rPr>
                <w:sz w:val="24"/>
                <w:szCs w:val="24"/>
              </w:rPr>
              <w:t>України «</w:t>
            </w:r>
            <w:r w:rsidR="00052F23" w:rsidRPr="00052F23">
              <w:rPr>
                <w:sz w:val="24"/>
                <w:szCs w:val="24"/>
              </w:rPr>
              <w:t>Про ринок електричної енергії</w:t>
            </w:r>
            <w:r w:rsidR="00052F23">
              <w:rPr>
                <w:sz w:val="24"/>
                <w:szCs w:val="24"/>
              </w:rPr>
              <w:t>»</w:t>
            </w:r>
            <w:r w:rsidR="00052F23" w:rsidRPr="00052F23">
              <w:rPr>
                <w:sz w:val="24"/>
                <w:szCs w:val="24"/>
              </w:rPr>
              <w:t xml:space="preserve"> учасники оптового енергетичного ринку зобов</w:t>
            </w:r>
            <w:r w:rsidR="00052F23">
              <w:rPr>
                <w:sz w:val="24"/>
                <w:szCs w:val="24"/>
                <w:lang w:val="en-US"/>
              </w:rPr>
              <w:t>’</w:t>
            </w:r>
            <w:r w:rsidR="00052F23" w:rsidRPr="00052F23">
              <w:rPr>
                <w:sz w:val="24"/>
                <w:szCs w:val="24"/>
              </w:rPr>
              <w:t>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r w:rsidR="00052F23">
              <w:rPr>
                <w:sz w:val="24"/>
                <w:szCs w:val="24"/>
              </w:rPr>
              <w:t xml:space="preserve">. </w:t>
            </w:r>
            <w:r w:rsidR="00052F23" w:rsidRPr="00052F23">
              <w:rPr>
                <w:sz w:val="24"/>
                <w:szCs w:val="24"/>
              </w:rPr>
              <w:t>ОСП є учасником оптового енергетичного ринку та АПД. Поряд з цим, законодавство передбачає можливість у визначених випадках  призупинення виконання функцій  АПД</w:t>
            </w:r>
            <w:r w:rsidR="00052F23">
              <w:rPr>
                <w:sz w:val="24"/>
                <w:szCs w:val="24"/>
              </w:rPr>
              <w:t>.</w:t>
            </w:r>
            <w:r>
              <w:rPr>
                <w:sz w:val="24"/>
                <w:szCs w:val="24"/>
              </w:rPr>
              <w:t xml:space="preserve"> </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b/>
                <w:sz w:val="24"/>
                <w:szCs w:val="24"/>
              </w:rPr>
            </w:pPr>
          </w:p>
        </w:tc>
        <w:tc>
          <w:tcPr>
            <w:tcW w:w="8070" w:type="dxa"/>
          </w:tcPr>
          <w:p w:rsidR="00693FE7" w:rsidRDefault="004F3879">
            <w:pPr>
              <w:pBdr>
                <w:top w:val="nil"/>
                <w:left w:val="nil"/>
                <w:bottom w:val="nil"/>
                <w:right w:val="nil"/>
                <w:between w:val="nil"/>
              </w:pBdr>
              <w:spacing w:before="280" w:after="280"/>
              <w:ind w:firstLine="384"/>
              <w:jc w:val="center"/>
              <w:rPr>
                <w:b/>
                <w:sz w:val="24"/>
                <w:szCs w:val="24"/>
              </w:rPr>
            </w:pPr>
            <w:r>
              <w:rPr>
                <w:b/>
                <w:sz w:val="24"/>
                <w:szCs w:val="24"/>
              </w:rPr>
              <w:t>ТОВ «ЕТГ»</w:t>
            </w:r>
          </w:p>
          <w:p w:rsidR="00693FE7" w:rsidRDefault="004F3879">
            <w:pPr>
              <w:jc w:val="both"/>
              <w:rPr>
                <w:sz w:val="24"/>
                <w:szCs w:val="24"/>
              </w:rPr>
            </w:pPr>
            <w:r>
              <w:rPr>
                <w:sz w:val="24"/>
                <w:szCs w:val="24"/>
              </w:rPr>
              <w:t xml:space="preserve">5.3. Учасники оптового енергетичного ринку, ОПООП та торгові репозиторії надають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про основні (фундаментальні) дані на ринку електричної енергії та на ринку природного газу  через одного або більше АПД на підставі договору (-ів) про передачу даних або самостійно, якщо вони набули статусу АПД. Інформація подається обома сторонами господарсько-торговельної операції (продавцем та покупцем), у тому числі у випадку, якщо АПД по звітуванню за даною операцією є одна і та ж особа. </w:t>
            </w:r>
          </w:p>
          <w:p w:rsidR="00693FE7" w:rsidRDefault="004F3879">
            <w:pPr>
              <w:jc w:val="both"/>
              <w:rPr>
                <w:sz w:val="24"/>
                <w:szCs w:val="24"/>
              </w:rPr>
            </w:pPr>
            <w:r>
              <w:rPr>
                <w:sz w:val="24"/>
                <w:szCs w:val="24"/>
              </w:rPr>
              <w:t xml:space="preserve">Учасники оптового енергетичного ринку можуть надавати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як безпосередньо від свого імені, так і на підставі окремої письмової домовленості  від імені іншого учасника оптового енергетичного ринку. </w:t>
            </w:r>
          </w:p>
          <w:p w:rsidR="00693FE7" w:rsidRDefault="00936CF5">
            <w:pPr>
              <w:jc w:val="both"/>
              <w:rPr>
                <w:b/>
                <w:sz w:val="24"/>
                <w:szCs w:val="24"/>
              </w:rPr>
            </w:pPr>
            <w:sdt>
              <w:sdtPr>
                <w:tag w:val="goog_rdk_206"/>
                <w:id w:val="334434710"/>
              </w:sdtPr>
              <w:sdtEndPr/>
              <w:sdtContent/>
            </w:sdt>
            <w:r w:rsidR="004F3879">
              <w:rPr>
                <w:b/>
                <w:sz w:val="24"/>
                <w:szCs w:val="24"/>
              </w:rPr>
              <w:t xml:space="preserve">Така письмова домовленість повинна бути укладена між відповідними учасниками оптового енергетичного ринку до внесення відповідної інформації, про що потрібно повідомити офіційним листом НКРЕКП. </w:t>
            </w:r>
          </w:p>
          <w:p w:rsidR="00693FE7" w:rsidRDefault="004F3879">
            <w:pPr>
              <w:jc w:val="both"/>
              <w:rPr>
                <w:sz w:val="24"/>
                <w:szCs w:val="24"/>
              </w:rPr>
            </w:pPr>
            <w:r>
              <w:rPr>
                <w:sz w:val="24"/>
                <w:szCs w:val="24"/>
              </w:rPr>
              <w:t>Незалежно від способу надання інформації, відповідальність за неподання або несвоєчасне надання та/або подання недостовірної інформації покладається на особу, яка відповідно до Закону України від 10 червня 2023 року № 3141-IX «Про внесення змін до деяких законів України щодо запобігання зловживанням на оптових енергетичних ринках» зобов’язана надавати НКРЕКП інформацію про господарсько-торговельні операції на оптовому енергетичному ринку, що стосуються оптових енергетичних продуктів, включаючи виконані та невиконані пропозиції (заявки).</w:t>
            </w:r>
          </w:p>
          <w:p w:rsidR="00693FE7" w:rsidRDefault="00693FE7">
            <w:pPr>
              <w:jc w:val="both"/>
              <w:rPr>
                <w:sz w:val="24"/>
                <w:szCs w:val="24"/>
              </w:rPr>
            </w:pPr>
          </w:p>
          <w:p w:rsidR="00693FE7" w:rsidRDefault="004F3879">
            <w:pPr>
              <w:jc w:val="both"/>
              <w:rPr>
                <w:i/>
                <w:sz w:val="24"/>
                <w:szCs w:val="24"/>
              </w:rPr>
            </w:pPr>
            <w:r>
              <w:rPr>
                <w:i/>
                <w:sz w:val="24"/>
                <w:szCs w:val="24"/>
              </w:rPr>
              <w:t>Правка внесена для уникнення випадків надсилання інформації про здійснені господарсько-торговельні операції, пов’язані з оптовими енергетичними продуктами, на оптовому енергетичному ринку від імені іншого учасника ринку без відома цього учасника ринку.</w:t>
            </w:r>
          </w:p>
          <w:p w:rsidR="00693FE7" w:rsidRDefault="004F3879">
            <w:pPr>
              <w:jc w:val="both"/>
              <w:rPr>
                <w:b/>
                <w:color w:val="000000"/>
                <w:sz w:val="24"/>
                <w:szCs w:val="24"/>
              </w:rPr>
            </w:pPr>
            <w:r>
              <w:rPr>
                <w:i/>
                <w:sz w:val="24"/>
                <w:szCs w:val="24"/>
              </w:rPr>
              <w:t>Пропонуємо, щоб зазначена домовленість була в явному вигляді укладена між учасниками ринку і надана до НКРЕКП.</w:t>
            </w:r>
          </w:p>
        </w:tc>
        <w:tc>
          <w:tcPr>
            <w:tcW w:w="3135" w:type="dxa"/>
          </w:tcPr>
          <w:p w:rsidR="00693FE7" w:rsidRDefault="004F3879">
            <w:pPr>
              <w:spacing w:before="24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b/>
                <w:sz w:val="24"/>
                <w:szCs w:val="24"/>
              </w:rPr>
            </w:pPr>
          </w:p>
        </w:tc>
        <w:tc>
          <w:tcPr>
            <w:tcW w:w="8070" w:type="dxa"/>
          </w:tcPr>
          <w:p w:rsidR="00693FE7" w:rsidRDefault="004F3879">
            <w:pPr>
              <w:spacing w:after="120"/>
              <w:jc w:val="center"/>
              <w:rPr>
                <w:b/>
                <w:sz w:val="24"/>
                <w:szCs w:val="24"/>
              </w:rPr>
            </w:pPr>
            <w:r>
              <w:rPr>
                <w:b/>
                <w:sz w:val="24"/>
                <w:szCs w:val="24"/>
              </w:rPr>
              <w:t>АТ «ДТЕК ЗАХІДЕНЕРГО»</w:t>
            </w:r>
          </w:p>
          <w:p w:rsidR="00693FE7" w:rsidRDefault="004F3879">
            <w:pPr>
              <w:jc w:val="both"/>
              <w:rPr>
                <w:sz w:val="24"/>
                <w:szCs w:val="24"/>
              </w:rPr>
            </w:pPr>
            <w:r>
              <w:rPr>
                <w:sz w:val="24"/>
                <w:szCs w:val="24"/>
              </w:rPr>
              <w:t xml:space="preserve">5.3. Учасники оптового енергетичного ринку, ОПООП та торгові репозиторії надають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w:t>
            </w:r>
            <w:sdt>
              <w:sdtPr>
                <w:tag w:val="goog_rdk_207"/>
                <w:id w:val="-1604029401"/>
              </w:sdtPr>
              <w:sdtEndPr/>
              <w:sdtContent/>
            </w:sdt>
            <w:r>
              <w:rPr>
                <w:b/>
                <w:strike/>
                <w:sz w:val="24"/>
                <w:szCs w:val="24"/>
              </w:rPr>
              <w:t>та про основні (фундаментальні) дані на ринку електричної енергії та на ринку природного газу</w:t>
            </w:r>
            <w:r>
              <w:rPr>
                <w:sz w:val="24"/>
                <w:szCs w:val="24"/>
              </w:rPr>
              <w:t xml:space="preserve">  через одного або більше АПД на підставі договору (-ів) про передачу даних або самостійно, якщо вони набули статусу АПД. Інформація подається обома сторонами господарсько-торговельної операції (продавцем та покупцем), у тому числі у випадку, якщо АПД по звітуванню за даною операцією є одна і та ж особа.</w:t>
            </w:r>
          </w:p>
          <w:p w:rsidR="00693FE7" w:rsidRDefault="00693FE7">
            <w:pPr>
              <w:jc w:val="both"/>
              <w:rPr>
                <w:sz w:val="24"/>
                <w:szCs w:val="24"/>
              </w:rPr>
            </w:pPr>
          </w:p>
          <w:p w:rsidR="00693FE7" w:rsidRDefault="004F3879">
            <w:pPr>
              <w:jc w:val="both"/>
              <w:rPr>
                <w:sz w:val="24"/>
                <w:szCs w:val="24"/>
              </w:rPr>
            </w:pPr>
            <w:r>
              <w:rPr>
                <w:sz w:val="24"/>
                <w:szCs w:val="24"/>
              </w:rPr>
              <w:t>Учасники оптового енергетичного ринку можуть надавати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як безпосередньо від свого імені, так і на підставі окремої письмової домовленості  від імені іншого учасника оптового енергетичного ринку.</w:t>
            </w:r>
          </w:p>
          <w:p w:rsidR="00693FE7" w:rsidRDefault="004F3879">
            <w:pPr>
              <w:pBdr>
                <w:top w:val="nil"/>
                <w:left w:val="nil"/>
                <w:bottom w:val="nil"/>
                <w:right w:val="nil"/>
                <w:between w:val="nil"/>
              </w:pBdr>
              <w:spacing w:before="280" w:after="280"/>
              <w:ind w:firstLine="39"/>
              <w:jc w:val="both"/>
              <w:rPr>
                <w:sz w:val="24"/>
                <w:szCs w:val="24"/>
              </w:rPr>
            </w:pPr>
            <w:r>
              <w:rPr>
                <w:sz w:val="24"/>
                <w:szCs w:val="24"/>
              </w:rPr>
              <w:t>Незалежно від способу надання інформації, відповідальність за неподання або несвоєчасне надання та/або подання недостовірної інформації покладається на особу, яка відповідно до Закону України від 10 червня 2023 року № 3141-IX «Про внесення змін до деяких законів України щодо запобігання зловживанням на оптових енергетичних ринках» зобов’язана надавати НКРЕКП інформацію про господарсько-торговельні операції на оптовому енергетичному ринку, що стосуються оптових енергетичних продуктів, включаючи виконані та невиконані пропозиції (заявки).</w:t>
            </w:r>
          </w:p>
          <w:p w:rsidR="00693FE7" w:rsidRDefault="004F3879">
            <w:pPr>
              <w:pBdr>
                <w:top w:val="nil"/>
                <w:left w:val="nil"/>
                <w:bottom w:val="nil"/>
                <w:right w:val="nil"/>
                <w:between w:val="nil"/>
              </w:pBdr>
              <w:spacing w:before="280" w:after="280"/>
              <w:ind w:firstLine="39"/>
              <w:jc w:val="both"/>
              <w:rPr>
                <w:b/>
                <w:i/>
                <w:sz w:val="24"/>
                <w:szCs w:val="24"/>
              </w:rPr>
            </w:pPr>
            <w:r>
              <w:rPr>
                <w:i/>
                <w:color w:val="333333"/>
                <w:sz w:val="24"/>
                <w:szCs w:val="24"/>
                <w:highlight w:val="white"/>
              </w:rPr>
              <w:t xml:space="preserve">Пропонується виключити згадку про основні (фундаментальні дані), адже наявність такого формулювання у зазначеній нормі призводить до хибного враження щодо того, що основні (фундаментальні) дані також, як і інформація </w:t>
            </w:r>
            <w:r>
              <w:rPr>
                <w:i/>
                <w:sz w:val="24"/>
                <w:szCs w:val="24"/>
              </w:rPr>
              <w:t>про здійснені господарсько-торговельні операції, передається через АПД, що не відповідає положенням глав 4-5 Порядку.</w:t>
            </w:r>
          </w:p>
        </w:tc>
        <w:tc>
          <w:tcPr>
            <w:tcW w:w="3135" w:type="dxa"/>
          </w:tcPr>
          <w:p w:rsidR="0094654E" w:rsidRDefault="004F3879">
            <w:pPr>
              <w:spacing w:before="240"/>
              <w:jc w:val="both"/>
              <w:rPr>
                <w:sz w:val="24"/>
                <w:szCs w:val="24"/>
              </w:rPr>
            </w:pPr>
            <w:r>
              <w:rPr>
                <w:sz w:val="24"/>
                <w:szCs w:val="24"/>
              </w:rPr>
              <w:t>Попередньо не враховано.</w:t>
            </w:r>
          </w:p>
          <w:p w:rsidR="00693FE7" w:rsidRPr="00B3445D" w:rsidRDefault="00B3445D">
            <w:pPr>
              <w:spacing w:before="240"/>
              <w:jc w:val="both"/>
              <w:rPr>
                <w:sz w:val="24"/>
                <w:szCs w:val="24"/>
              </w:rPr>
            </w:pPr>
            <w:r w:rsidRPr="00B3445D">
              <w:rPr>
                <w:sz w:val="24"/>
                <w:szCs w:val="24"/>
              </w:rPr>
              <w:t xml:space="preserve">Порядок № 618 визначає зміст, обсяг, періодичність та порядок подання </w:t>
            </w:r>
            <w:r>
              <w:rPr>
                <w:sz w:val="24"/>
                <w:szCs w:val="24"/>
              </w:rPr>
              <w:t xml:space="preserve">НКРЕКП </w:t>
            </w:r>
            <w:r w:rsidRPr="00B3445D">
              <w:rPr>
                <w:sz w:val="24"/>
                <w:szCs w:val="24"/>
              </w:rPr>
              <w:t>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з місцем поставки (виконання) в Україні чи з України на територію інших держав, та основних (фундаментальних) даних</w:t>
            </w:r>
            <w:r>
              <w:rPr>
                <w:sz w:val="24"/>
                <w:szCs w:val="24"/>
              </w:rPr>
              <w:t xml:space="preserve">. </w:t>
            </w:r>
            <w:r w:rsidRPr="00B3445D">
              <w:rPr>
                <w:sz w:val="24"/>
                <w:szCs w:val="24"/>
              </w:rPr>
              <w:t>ОСП та ОГТСУ є учасникомами оптового енергетичного ринку та АПД. Поряд з цим, не всі учасники оптового енергетичного ринку, які подають фундаментальні дані, є АПД</w:t>
            </w:r>
            <w:r>
              <w:rPr>
                <w:sz w:val="24"/>
                <w:szCs w:val="24"/>
              </w:rPr>
              <w:t>.</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b/>
                <w:sz w:val="24"/>
                <w:szCs w:val="24"/>
              </w:rPr>
            </w:pPr>
          </w:p>
        </w:tc>
        <w:tc>
          <w:tcPr>
            <w:tcW w:w="8070" w:type="dxa"/>
          </w:tcPr>
          <w:p w:rsidR="00693FE7" w:rsidRDefault="004F3879">
            <w:pPr>
              <w:spacing w:after="120"/>
              <w:jc w:val="center"/>
              <w:rPr>
                <w:b/>
                <w:sz w:val="24"/>
                <w:szCs w:val="24"/>
              </w:rPr>
            </w:pPr>
            <w:r>
              <w:rPr>
                <w:b/>
                <w:sz w:val="24"/>
                <w:szCs w:val="24"/>
              </w:rPr>
              <w:t>ТОВ «Санвін 12»</w:t>
            </w:r>
          </w:p>
          <w:p w:rsidR="00693FE7" w:rsidRDefault="004F3879">
            <w:pPr>
              <w:ind w:firstLine="386"/>
              <w:jc w:val="both"/>
              <w:rPr>
                <w:sz w:val="24"/>
                <w:szCs w:val="24"/>
              </w:rPr>
            </w:pPr>
            <w:r>
              <w:rPr>
                <w:sz w:val="24"/>
                <w:szCs w:val="24"/>
              </w:rPr>
              <w:t xml:space="preserve">5.3. Учасники оптового енергетичного ринку, ОПООП та торгові репозиторії надають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про основні (фундаментальні) дані </w:t>
            </w:r>
            <w:sdt>
              <w:sdtPr>
                <w:tag w:val="goog_rdk_215"/>
                <w:id w:val="1587036817"/>
              </w:sdtPr>
              <w:sdtEndPr/>
              <w:sdtContent/>
            </w:sdt>
            <w:r>
              <w:rPr>
                <w:b/>
                <w:strike/>
                <w:sz w:val="24"/>
                <w:szCs w:val="24"/>
              </w:rPr>
              <w:t>на ринку електричної енергії</w:t>
            </w:r>
            <w:r>
              <w:rPr>
                <w:sz w:val="24"/>
                <w:szCs w:val="24"/>
              </w:rPr>
              <w:t xml:space="preserve"> та на ринку природного газу через одного або більше АПД на підставі договору (-ів) про передачу даних або самостійно, якщо вони набули статусу АПД. Інформація подається обома сторонами господарсько-торговельної операції (продавцем та покупцем), у тому числі у випадку, якщо АПД по звітуванню за даною операцією є одна і та ж особа.</w:t>
            </w:r>
          </w:p>
          <w:p w:rsidR="00693FE7" w:rsidRDefault="004F3879">
            <w:pPr>
              <w:ind w:firstLine="386"/>
              <w:jc w:val="both"/>
              <w:rPr>
                <w:sz w:val="24"/>
                <w:szCs w:val="24"/>
              </w:rPr>
            </w:pPr>
            <w:r>
              <w:rPr>
                <w:sz w:val="24"/>
                <w:szCs w:val="24"/>
              </w:rPr>
              <w:t>Учасники оптового енергетичного ринку можуть надавати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як безпосередньо від свого імені, так і на підставі окремої письмової домовленості  від імені іншого учасника оптового енергетичного ринку.</w:t>
            </w:r>
          </w:p>
          <w:p w:rsidR="00693FE7" w:rsidRDefault="004F3879">
            <w:pPr>
              <w:spacing w:after="120"/>
              <w:jc w:val="both"/>
              <w:rPr>
                <w:sz w:val="24"/>
                <w:szCs w:val="24"/>
              </w:rPr>
            </w:pPr>
            <w:r>
              <w:rPr>
                <w:sz w:val="24"/>
                <w:szCs w:val="24"/>
              </w:rPr>
              <w:t>Незалежно від способу надання інформації, відповідальність за неподання або несвоєчасне надання та/або подання недостовірної інформації покладається на особу, яка відповідно до Закону України від 10 червня 2023 року № 3141-IX «Про внесення змін до деяких законів України щодо запобігання зловживанням на оптових енергетичних ринках» зобов’язана надавати НКРЕКП інформацію про господарсько-торговельні операції на оптовому енергетичному ринку, що стосуються оптових енергетичних продуктів, включаючи виконані та невиконані пропозиції (заявки).</w:t>
            </w:r>
          </w:p>
          <w:p w:rsidR="00693FE7" w:rsidRDefault="00693FE7">
            <w:pPr>
              <w:spacing w:after="120"/>
              <w:jc w:val="both"/>
              <w:rPr>
                <w:sz w:val="24"/>
                <w:szCs w:val="24"/>
              </w:rPr>
            </w:pPr>
          </w:p>
          <w:p w:rsidR="00693FE7" w:rsidRDefault="004F3879">
            <w:pPr>
              <w:jc w:val="both"/>
              <w:rPr>
                <w:i/>
                <w:sz w:val="24"/>
                <w:szCs w:val="24"/>
              </w:rPr>
            </w:pPr>
            <w:r>
              <w:rPr>
                <w:i/>
                <w:sz w:val="24"/>
                <w:szCs w:val="24"/>
              </w:rPr>
              <w:t>Зобов’язання учасників ринку електричної енергії передавати  основні (фундаментальні) дані через АПД протирічить вимогам Порядку та процедурі формування та передачі основних (фундаментальних) даних виходячи з наступного. Відповідно до п. 3.1 Порядку ОСП здійснює збір, перевірку та обробку інформації, отриманої від учасників оптового енергетичного ринку, та готує основні (фундаментальні) дані згідно з Постановою НКРЕКП «Про затвердження Порядком збору та передачі даних щодо функціонування ринку електричної енергії для оприлюднення на платформі прозорості ENTSO-E» №459 від 19 червня 2018 року, з метою подальшого їх надання за відповідною формою, у тому числі НКРЕКП.</w:t>
            </w:r>
          </w:p>
          <w:p w:rsidR="00693FE7" w:rsidRDefault="00693FE7">
            <w:pPr>
              <w:jc w:val="both"/>
              <w:rPr>
                <w:i/>
                <w:sz w:val="24"/>
                <w:szCs w:val="24"/>
              </w:rPr>
            </w:pPr>
          </w:p>
        </w:tc>
        <w:tc>
          <w:tcPr>
            <w:tcW w:w="3135" w:type="dxa"/>
          </w:tcPr>
          <w:p w:rsidR="00E62CD7" w:rsidRPr="00DA08B6" w:rsidRDefault="00E62CD7" w:rsidP="00DA08B6">
            <w:pPr>
              <w:jc w:val="both"/>
              <w:rPr>
                <w:sz w:val="24"/>
                <w:szCs w:val="24"/>
              </w:rPr>
            </w:pPr>
            <w:r w:rsidRPr="00E62CD7">
              <w:rPr>
                <w:sz w:val="24"/>
                <w:szCs w:val="24"/>
              </w:rPr>
              <w:t>Попередньо не враховано</w:t>
            </w:r>
            <w:r>
              <w:rPr>
                <w:sz w:val="24"/>
                <w:szCs w:val="24"/>
              </w:rPr>
              <w:t>.</w:t>
            </w:r>
            <w:r>
              <w:t xml:space="preserve"> </w:t>
            </w:r>
            <w:r w:rsidRPr="00E62CD7">
              <w:rPr>
                <w:sz w:val="24"/>
                <w:szCs w:val="24"/>
              </w:rPr>
              <w:t xml:space="preserve">Відповідно до положень Закону України </w:t>
            </w:r>
            <w:r w:rsidR="00DA08B6">
              <w:rPr>
                <w:sz w:val="24"/>
                <w:szCs w:val="24"/>
              </w:rPr>
              <w:t>«</w:t>
            </w:r>
            <w:r w:rsidRPr="00E62CD7">
              <w:rPr>
                <w:sz w:val="24"/>
                <w:szCs w:val="24"/>
              </w:rPr>
              <w:t>Про ринок електричної енергії</w:t>
            </w:r>
            <w:r w:rsidR="00DA08B6">
              <w:rPr>
                <w:sz w:val="24"/>
                <w:szCs w:val="24"/>
              </w:rPr>
              <w:t>»</w:t>
            </w:r>
            <w:r w:rsidRPr="00E62CD7">
              <w:rPr>
                <w:sz w:val="24"/>
                <w:szCs w:val="24"/>
              </w:rPr>
              <w:t xml:space="preserve"> учасники оптового енергетичного ринку зобов</w:t>
            </w:r>
            <w:r w:rsidR="00DA08B6">
              <w:rPr>
                <w:sz w:val="24"/>
                <w:szCs w:val="24"/>
                <w:lang w:val="en-US"/>
              </w:rPr>
              <w:t>’</w:t>
            </w:r>
            <w:r w:rsidRPr="00E62CD7">
              <w:rPr>
                <w:sz w:val="24"/>
                <w:szCs w:val="24"/>
              </w:rPr>
              <w:t>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r>
              <w:rPr>
                <w:sz w:val="24"/>
                <w:szCs w:val="24"/>
              </w:rPr>
              <w:t>.</w:t>
            </w:r>
            <w:r w:rsidR="00DA08B6">
              <w:t xml:space="preserve"> </w:t>
            </w:r>
            <w:r w:rsidR="00DA08B6" w:rsidRPr="00DA08B6">
              <w:rPr>
                <w:sz w:val="24"/>
                <w:szCs w:val="24"/>
              </w:rPr>
              <w:t>ОСП є учасником оптового енергетичного ринку та АПД. Поряд з цим, законодавство передбачає можливість у визначених випадках  призупинення виконання функцій  АПД.</w:t>
            </w:r>
          </w:p>
          <w:p w:rsidR="00E62CD7" w:rsidRDefault="00E62CD7" w:rsidP="00E62CD7">
            <w:pPr>
              <w:spacing w:before="240"/>
              <w:jc w:val="both"/>
              <w:rPr>
                <w:rFonts w:ascii="Calibri" w:eastAsia="Calibri" w:hAnsi="Calibri" w:cs="Calibri"/>
                <w:sz w:val="22"/>
                <w:szCs w:val="22"/>
              </w:rPr>
            </w:pPr>
          </w:p>
          <w:p w:rsidR="00E62CD7" w:rsidRPr="00E62CD7" w:rsidRDefault="00E62CD7">
            <w:pPr>
              <w:spacing w:before="240"/>
              <w:jc w:val="both"/>
              <w:rPr>
                <w:b/>
                <w:sz w:val="24"/>
                <w:szCs w:val="24"/>
              </w:rPr>
            </w:pP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b/>
                <w:sz w:val="24"/>
                <w:szCs w:val="24"/>
              </w:rPr>
            </w:pPr>
          </w:p>
        </w:tc>
        <w:tc>
          <w:tcPr>
            <w:tcW w:w="8070" w:type="dxa"/>
          </w:tcPr>
          <w:p w:rsidR="00693FE7" w:rsidRDefault="004F3879">
            <w:pPr>
              <w:spacing w:after="120"/>
              <w:jc w:val="center"/>
              <w:rPr>
                <w:b/>
                <w:sz w:val="24"/>
                <w:szCs w:val="24"/>
              </w:rPr>
            </w:pPr>
            <w:r>
              <w:rPr>
                <w:b/>
                <w:sz w:val="24"/>
                <w:szCs w:val="24"/>
              </w:rPr>
              <w:t>ТОВ «Д.Трейдінг»</w:t>
            </w:r>
          </w:p>
          <w:p w:rsidR="00693FE7" w:rsidRDefault="004F3879">
            <w:pPr>
              <w:ind w:firstLine="386"/>
              <w:jc w:val="both"/>
              <w:rPr>
                <w:sz w:val="24"/>
                <w:szCs w:val="24"/>
              </w:rPr>
            </w:pPr>
            <w:r>
              <w:rPr>
                <w:sz w:val="24"/>
                <w:szCs w:val="24"/>
              </w:rPr>
              <w:t>5.3. Учасники оптового енергетичного ринку, ОПООП та торгові репозиторії надають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про основні (фундаментальні) дані на ринку електричної енергії та на ринку природного газу  через одного або більше АПД на підставі договору (-ів) про передачу даних або самостійно, якщо вони набули статусу АПД. Інформація подається обома сторонами господарсько-торговельної операції (продавцем та покупцем), у тому числі у випадку, якщо АПД по звітуванню за даною операцією є одна і та ж особа.</w:t>
            </w:r>
          </w:p>
          <w:p w:rsidR="00693FE7" w:rsidRDefault="00693FE7">
            <w:pPr>
              <w:ind w:firstLine="386"/>
              <w:jc w:val="both"/>
              <w:rPr>
                <w:sz w:val="24"/>
                <w:szCs w:val="24"/>
              </w:rPr>
            </w:pPr>
          </w:p>
          <w:p w:rsidR="00693FE7" w:rsidRDefault="00936CF5">
            <w:pPr>
              <w:jc w:val="both"/>
              <w:rPr>
                <w:b/>
                <w:sz w:val="24"/>
                <w:szCs w:val="24"/>
              </w:rPr>
            </w:pPr>
            <w:sdt>
              <w:sdtPr>
                <w:tag w:val="goog_rdk_222"/>
                <w:id w:val="-96325673"/>
              </w:sdtPr>
              <w:sdtEndPr/>
              <w:sdtContent/>
            </w:sdt>
            <w:r w:rsidR="004F3879">
              <w:rPr>
                <w:b/>
                <w:sz w:val="24"/>
                <w:szCs w:val="24"/>
              </w:rPr>
              <w:t>Учасники оптового енергетичного ринку можуть надавати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як безпосередньо від свого імені, так і шляхом делегування повноважень щодо надання інформації про здійснені операції з оптовими енергетичними продуктами одним учасником угоди іншому або третій особі на підставі окремої письмової домовленості про делегування або на підставі положення діючого договору.</w:t>
            </w:r>
          </w:p>
          <w:p w:rsidR="00693FE7" w:rsidRDefault="00693FE7">
            <w:pPr>
              <w:jc w:val="both"/>
              <w:rPr>
                <w:b/>
                <w:sz w:val="24"/>
                <w:szCs w:val="24"/>
              </w:rPr>
            </w:pPr>
          </w:p>
          <w:p w:rsidR="00693FE7" w:rsidRDefault="004F3879">
            <w:pPr>
              <w:jc w:val="both"/>
              <w:rPr>
                <w:b/>
                <w:sz w:val="24"/>
                <w:szCs w:val="24"/>
              </w:rPr>
            </w:pPr>
            <w:r>
              <w:rPr>
                <w:i/>
                <w:sz w:val="24"/>
                <w:szCs w:val="24"/>
              </w:rPr>
              <w:t>Пропонується редакційне уточнення, оскільки делегування може бути обумовлене змінами чи доповненнями до існуючих договорів, або може бути включене як окреме положення договору купівлі-продажу.</w:t>
            </w:r>
          </w:p>
        </w:tc>
        <w:tc>
          <w:tcPr>
            <w:tcW w:w="3135" w:type="dxa"/>
          </w:tcPr>
          <w:p w:rsidR="00693FE7" w:rsidRDefault="004F3879">
            <w:pPr>
              <w:spacing w:before="24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b/>
                <w:sz w:val="24"/>
                <w:szCs w:val="24"/>
              </w:rPr>
            </w:pPr>
          </w:p>
        </w:tc>
        <w:tc>
          <w:tcPr>
            <w:tcW w:w="8070" w:type="dxa"/>
          </w:tcPr>
          <w:p w:rsidR="00693FE7" w:rsidRDefault="004F3879">
            <w:pPr>
              <w:spacing w:after="120"/>
              <w:jc w:val="center"/>
              <w:rPr>
                <w:b/>
                <w:sz w:val="24"/>
                <w:szCs w:val="24"/>
              </w:rPr>
            </w:pPr>
            <w:r>
              <w:rPr>
                <w:b/>
                <w:sz w:val="24"/>
                <w:szCs w:val="24"/>
              </w:rPr>
              <w:t>АТ «Оператор ринку»</w:t>
            </w:r>
          </w:p>
          <w:p w:rsidR="00693FE7" w:rsidRDefault="004F3879">
            <w:pPr>
              <w:ind w:firstLine="386"/>
              <w:jc w:val="both"/>
              <w:rPr>
                <w:sz w:val="24"/>
                <w:szCs w:val="24"/>
              </w:rPr>
            </w:pPr>
            <w:r>
              <w:rPr>
                <w:sz w:val="24"/>
                <w:szCs w:val="24"/>
              </w:rPr>
              <w:t xml:space="preserve">5.3. </w:t>
            </w:r>
            <w:sdt>
              <w:sdtPr>
                <w:tag w:val="goog_rdk_223"/>
                <w:id w:val="21529087"/>
              </w:sdtPr>
              <w:sdtEndPr/>
              <w:sdtContent/>
            </w:sdt>
            <w:r>
              <w:rPr>
                <w:sz w:val="24"/>
                <w:szCs w:val="24"/>
              </w:rPr>
              <w:t xml:space="preserve">Учасники оптового енергетичного ринку, ОПООП та торгові репозиторії надають інформацію про здійснені господарсько-торговельні операції, пов’язані з оптовими енергетичними продуктами, </w:t>
            </w:r>
            <w:r>
              <w:rPr>
                <w:b/>
                <w:strike/>
                <w:sz w:val="24"/>
                <w:szCs w:val="24"/>
              </w:rPr>
              <w:t>на оптовому енергетичному ринку,</w:t>
            </w:r>
            <w:r>
              <w:rPr>
                <w:sz w:val="24"/>
                <w:szCs w:val="24"/>
              </w:rPr>
              <w:t xml:space="preserve"> включаючи виконані та невиконані пропозиції (заявки) та про основні (фундаментальні) дані на ринку електричної енергії та на ринку природного газу  через одного або більше АПД на підставі договору (-ів) про передачу даних або самостійно, якщо вони набули статусу АПД. Інформація подається обома сторонами господарсько-торговельної операції (продавцем та покупцем), у тому числі у випадку, якщо АПД по звітуванню за даною операцією є одна і та ж особа.</w:t>
            </w:r>
          </w:p>
          <w:p w:rsidR="00693FE7" w:rsidRDefault="004F3879">
            <w:pPr>
              <w:ind w:firstLine="386"/>
              <w:jc w:val="both"/>
              <w:rPr>
                <w:sz w:val="24"/>
                <w:szCs w:val="24"/>
              </w:rPr>
            </w:pPr>
            <w:r>
              <w:rPr>
                <w:sz w:val="24"/>
                <w:szCs w:val="24"/>
              </w:rPr>
              <w:t xml:space="preserve">Учасники оптового енергетичного ринку можуть надавати інформацію про здійснені господарсько-торговельні операції, пов’язані з оптовими енергетичними продуктами, </w:t>
            </w:r>
            <w:r>
              <w:rPr>
                <w:b/>
                <w:strike/>
                <w:sz w:val="24"/>
                <w:szCs w:val="24"/>
              </w:rPr>
              <w:t>на оптовому енергетичному ринку,</w:t>
            </w:r>
            <w:r>
              <w:rPr>
                <w:sz w:val="24"/>
                <w:szCs w:val="24"/>
              </w:rPr>
              <w:t xml:space="preserve"> включаючи виконані та невиконані пропозиції (заявки) як безпосередньо від свого імені, так і на підставі окремої письмової домовленості  від імені іншого учасника оптового енергетичного ринку.</w:t>
            </w:r>
          </w:p>
          <w:p w:rsidR="00693FE7" w:rsidRDefault="004F3879">
            <w:pPr>
              <w:spacing w:after="120"/>
              <w:jc w:val="both"/>
              <w:rPr>
                <w:sz w:val="24"/>
                <w:szCs w:val="24"/>
              </w:rPr>
            </w:pPr>
            <w:r>
              <w:rPr>
                <w:sz w:val="24"/>
                <w:szCs w:val="24"/>
              </w:rPr>
              <w:t>Незалежно від способу надання інформації, відповідальність за неподання або несвоєчасне надання та/або подання недостовірної інформації покладається на особу, яка</w:t>
            </w:r>
            <w:r>
              <w:rPr>
                <w:b/>
                <w:sz w:val="24"/>
                <w:szCs w:val="24"/>
              </w:rPr>
              <w:t xml:space="preserve"> </w:t>
            </w:r>
            <w:sdt>
              <w:sdtPr>
                <w:tag w:val="goog_rdk_224"/>
                <w:id w:val="173694153"/>
              </w:sdtPr>
              <w:sdtEndPr/>
              <w:sdtContent/>
            </w:sdt>
            <w:r>
              <w:rPr>
                <w:b/>
                <w:strike/>
                <w:sz w:val="24"/>
                <w:szCs w:val="24"/>
              </w:rPr>
              <w:t xml:space="preserve">відповідно до Закону України від 10 червня 2023 року № 3141-IX «Про внесення змін до деяких законів України щодо запобігання зловживанням на оптових енергетичних ринках» </w:t>
            </w:r>
            <w:r>
              <w:rPr>
                <w:sz w:val="24"/>
                <w:szCs w:val="24"/>
              </w:rPr>
              <w:t>зобов’язана надавати НКРЕКП інформацію про господарсько-торговельні операції, пов’язані з оптовими енергетичними продуктами,</w:t>
            </w:r>
            <w:r>
              <w:rPr>
                <w:b/>
                <w:sz w:val="24"/>
                <w:szCs w:val="24"/>
              </w:rPr>
              <w:t xml:space="preserve"> </w:t>
            </w:r>
            <w:r>
              <w:rPr>
                <w:b/>
                <w:strike/>
                <w:sz w:val="24"/>
                <w:szCs w:val="24"/>
              </w:rPr>
              <w:t>на оптовому енергетичному ринку,</w:t>
            </w:r>
            <w:r>
              <w:rPr>
                <w:b/>
                <w:sz w:val="24"/>
                <w:szCs w:val="24"/>
              </w:rPr>
              <w:t xml:space="preserve"> </w:t>
            </w:r>
            <w:r>
              <w:rPr>
                <w:sz w:val="24"/>
                <w:szCs w:val="24"/>
              </w:rPr>
              <w:t>включаючи виконані та невиконані пропозиції (заявки).</w:t>
            </w:r>
          </w:p>
          <w:p w:rsidR="00693FE7" w:rsidRDefault="00693FE7">
            <w:pPr>
              <w:jc w:val="both"/>
              <w:rPr>
                <w:i/>
                <w:sz w:val="24"/>
                <w:szCs w:val="24"/>
              </w:rPr>
            </w:pPr>
          </w:p>
          <w:p w:rsidR="00693FE7" w:rsidRDefault="004F3879">
            <w:pPr>
              <w:jc w:val="both"/>
              <w:rPr>
                <w:i/>
                <w:sz w:val="24"/>
                <w:szCs w:val="24"/>
              </w:rPr>
            </w:pPr>
            <w:r>
              <w:rPr>
                <w:i/>
                <w:sz w:val="24"/>
                <w:szCs w:val="24"/>
              </w:rPr>
              <w:t>Пропонується привести у відповідність з формулюванням, що застосовано у п. 2.3 «</w:t>
            </w:r>
            <w:r>
              <w:rPr>
                <w:b/>
                <w:i/>
                <w:sz w:val="24"/>
                <w:szCs w:val="24"/>
              </w:rPr>
              <w:t>інформація про здійснені господарсько-торговельні операції, пов’язані з оптовими енергетичними продуктами</w:t>
            </w:r>
            <w:r>
              <w:rPr>
                <w:i/>
                <w:sz w:val="24"/>
                <w:szCs w:val="24"/>
              </w:rPr>
              <w:t>», оскільки стилістично по всьому тексту документа має бути однакове визначення.</w:t>
            </w:r>
          </w:p>
          <w:p w:rsidR="00693FE7" w:rsidRDefault="004F3879">
            <w:pPr>
              <w:jc w:val="both"/>
              <w:rPr>
                <w:b/>
                <w:sz w:val="24"/>
                <w:szCs w:val="24"/>
              </w:rPr>
            </w:pPr>
            <w:r>
              <w:rPr>
                <w:i/>
                <w:sz w:val="24"/>
                <w:szCs w:val="24"/>
              </w:rPr>
              <w:t xml:space="preserve">Пропонується видалити посилання на Закон України від 10 червня 2023 року № 3141-IX «Про внесення змін до деяких законів України щодо запобігання зловживанням на оптових енергетичних ринках», оскільки відповідне зобов’язання визначається не лише цим законом,  підзаконні нормативно-правові акти, в тому числі і Порядок подання інформації про здійснені господарсько-торговельні операції, пов’язані з оптовими енергетичними продуктами, є обов’язковими для виконання учасниками оптового енергетичного ринку. </w:t>
            </w:r>
          </w:p>
        </w:tc>
        <w:tc>
          <w:tcPr>
            <w:tcW w:w="3135" w:type="dxa"/>
          </w:tcPr>
          <w:p w:rsidR="00693FE7" w:rsidRDefault="004F3879">
            <w:pPr>
              <w:spacing w:before="240"/>
              <w:jc w:val="both"/>
              <w:rPr>
                <w:sz w:val="24"/>
                <w:szCs w:val="24"/>
              </w:rPr>
            </w:pPr>
            <w:r>
              <w:rPr>
                <w:sz w:val="24"/>
                <w:szCs w:val="24"/>
              </w:rPr>
              <w:t>Потребує обговорення</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b/>
                <w:sz w:val="24"/>
                <w:szCs w:val="24"/>
              </w:rPr>
            </w:pPr>
          </w:p>
        </w:tc>
        <w:tc>
          <w:tcPr>
            <w:tcW w:w="8070" w:type="dxa"/>
          </w:tcPr>
          <w:p w:rsidR="00693FE7" w:rsidRDefault="004F3879">
            <w:pPr>
              <w:spacing w:after="120"/>
              <w:jc w:val="center"/>
              <w:rPr>
                <w:b/>
                <w:sz w:val="24"/>
                <w:szCs w:val="24"/>
              </w:rPr>
            </w:pPr>
            <w:r>
              <w:rPr>
                <w:b/>
                <w:sz w:val="24"/>
                <w:szCs w:val="24"/>
              </w:rPr>
              <w:t>ПрАТ «Укргідроенерго»</w:t>
            </w:r>
          </w:p>
          <w:p w:rsidR="00693FE7" w:rsidRDefault="004F3879">
            <w:pPr>
              <w:ind w:firstLine="284"/>
              <w:jc w:val="both"/>
              <w:rPr>
                <w:b/>
                <w:sz w:val="24"/>
                <w:szCs w:val="24"/>
              </w:rPr>
            </w:pPr>
            <w:r>
              <w:rPr>
                <w:sz w:val="24"/>
                <w:szCs w:val="24"/>
              </w:rPr>
              <w:t>5.3. Учасники оптового енергетичного ринку, ОПООП та торгові репозиторії надають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w:t>
            </w:r>
            <w:r>
              <w:rPr>
                <w:b/>
                <w:sz w:val="24"/>
                <w:szCs w:val="24"/>
              </w:rPr>
              <w:t xml:space="preserve"> </w:t>
            </w:r>
            <w:sdt>
              <w:sdtPr>
                <w:tag w:val="goog_rdk_225"/>
                <w:id w:val="-2087903743"/>
              </w:sdtPr>
              <w:sdtEndPr/>
              <w:sdtContent/>
            </w:sdt>
            <w:r>
              <w:rPr>
                <w:b/>
                <w:strike/>
                <w:sz w:val="24"/>
                <w:szCs w:val="24"/>
              </w:rPr>
              <w:t>та про основні (фундаментальні) дані на ринку електричної енергії та на ринку природного газу</w:t>
            </w:r>
            <w:r>
              <w:rPr>
                <w:b/>
                <w:sz w:val="24"/>
                <w:szCs w:val="24"/>
              </w:rPr>
              <w:t xml:space="preserve"> </w:t>
            </w:r>
            <w:r>
              <w:rPr>
                <w:sz w:val="24"/>
                <w:szCs w:val="24"/>
              </w:rPr>
              <w:t>через одного або більше АПД на підставі договору (-ів) про передачу даних або самостійно, якщо вони набули статусу АПД. Інформація подається обома сторонами господарсько-торговельної операції (продавцем та покупцем), у тому числі у випадку, якщо АПД по звітуванню за даною операцією є одна і та ж особа</w:t>
            </w:r>
            <w:r>
              <w:rPr>
                <w:b/>
                <w:sz w:val="24"/>
                <w:szCs w:val="24"/>
              </w:rPr>
              <w:t>, крім випадків передбачених в пункті 6.2. цього Порядку.</w:t>
            </w:r>
          </w:p>
          <w:p w:rsidR="00693FE7" w:rsidRDefault="004F3879">
            <w:pPr>
              <w:ind w:firstLine="284"/>
              <w:jc w:val="both"/>
              <w:rPr>
                <w:sz w:val="24"/>
                <w:szCs w:val="24"/>
              </w:rPr>
            </w:pPr>
            <w:r>
              <w:rPr>
                <w:sz w:val="24"/>
                <w:szCs w:val="24"/>
              </w:rPr>
              <w:t>Учасники оптового енергетичного ринку можуть надавати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як безпосередньо від свого імені, так і на підставі окремої письмової домовленості  від імені іншого учасника оптового енергетичного ринку.</w:t>
            </w:r>
          </w:p>
          <w:p w:rsidR="00693FE7" w:rsidRDefault="004F3879">
            <w:pPr>
              <w:spacing w:after="120"/>
              <w:jc w:val="both"/>
              <w:rPr>
                <w:sz w:val="24"/>
                <w:szCs w:val="24"/>
              </w:rPr>
            </w:pPr>
            <w:r>
              <w:rPr>
                <w:sz w:val="24"/>
                <w:szCs w:val="24"/>
              </w:rPr>
              <w:t>Незалежно від способу надання інформації, відповідальність за неподання або несвоєчасне надання та/або подання недостовірної інформації покладається на особу, яка відповідно до Закону України від 10 червня 2023 року № 3141-IX «Про внесення змін до деяких законів України щодо запобігання зловживанням на оптових енергетичних ринках» зобов’язана надавати НКРЕКП інформацію про господарсько-торговельні операції на оптовому енергетичному ринку, що стосуються оптових енергетичних продуктів, включаючи виконані та невиконані пропозиції (заявки).</w:t>
            </w:r>
          </w:p>
          <w:p w:rsidR="00693FE7" w:rsidRDefault="00693FE7">
            <w:pPr>
              <w:spacing w:after="120"/>
              <w:jc w:val="both"/>
              <w:rPr>
                <w:sz w:val="24"/>
                <w:szCs w:val="24"/>
              </w:rPr>
            </w:pPr>
          </w:p>
          <w:p w:rsidR="00693FE7" w:rsidRDefault="004F3879">
            <w:pPr>
              <w:ind w:firstLine="284"/>
              <w:jc w:val="both"/>
              <w:rPr>
                <w:i/>
                <w:sz w:val="24"/>
                <w:szCs w:val="24"/>
              </w:rPr>
            </w:pPr>
            <w:r>
              <w:rPr>
                <w:i/>
                <w:sz w:val="24"/>
                <w:szCs w:val="24"/>
              </w:rPr>
              <w:t>Виключити з учасників оптового енергетичного ринку зобов'язання щодо надання інформації про основні (фундаментальні) дані, оскільки це зобов'язання вже покладено на ОСП відповідно до цієї ж Постанови НКРЕКП від 27.03.2024 р. № 618 «Про затвердження Порядку подання інформації про здійснені господарсько – торговельні операції, пов’язані з оптовими енергетичними продуктами», п. 3.1. ОСП здійснює збір, перевірку та обробку інформації, отриманої від учасників оптового енергетичного ринку, та готує основні (фундаментальні) дані згідно з Порядком збору та передачі даних щодо функціонування ринку електричної енергії для оприлюднення на платформі прозорості ENTSO-E, затвердженим постановою НКРЕКП від 19 червня 2018 року № 459, з метою подальшого їх надання за відповідною формою, у тому числі НКРЕКП.</w:t>
            </w:r>
          </w:p>
          <w:p w:rsidR="00693FE7" w:rsidRDefault="004F3879">
            <w:pPr>
              <w:ind w:firstLine="284"/>
              <w:jc w:val="both"/>
              <w:rPr>
                <w:i/>
                <w:sz w:val="24"/>
                <w:szCs w:val="24"/>
              </w:rPr>
            </w:pPr>
            <w:r>
              <w:rPr>
                <w:i/>
                <w:sz w:val="24"/>
                <w:szCs w:val="24"/>
              </w:rPr>
              <w:t>Тому, вважаємо за доцільне не дублювати зобов'язання та не обтяжувати учасників оптового енергетичного ринку, керуючись в тому числі, нормами міжнародного імплементаційного права – п. 19 Регламенту REMIT 1227/2011, яким передбачено:</w:t>
            </w:r>
          </w:p>
          <w:p w:rsidR="00693FE7" w:rsidRDefault="004F3879">
            <w:pPr>
              <w:ind w:firstLine="284"/>
              <w:jc w:val="both"/>
              <w:rPr>
                <w:i/>
                <w:sz w:val="24"/>
                <w:szCs w:val="24"/>
              </w:rPr>
            </w:pPr>
            <w:r>
              <w:rPr>
                <w:i/>
                <w:sz w:val="24"/>
                <w:szCs w:val="24"/>
              </w:rPr>
              <w:t>«Зобов’язання щодо звітування необхідно зберігати на мінімальному рівні та вони не повинні викликати зайвих витрат або адміністративного тягаря для учасників ринку».</w:t>
            </w:r>
          </w:p>
          <w:p w:rsidR="00693FE7" w:rsidRDefault="004F3879">
            <w:pPr>
              <w:ind w:firstLine="284"/>
              <w:jc w:val="both"/>
              <w:rPr>
                <w:b/>
                <w:sz w:val="24"/>
                <w:szCs w:val="24"/>
              </w:rPr>
            </w:pPr>
            <w:r>
              <w:rPr>
                <w:i/>
                <w:sz w:val="24"/>
                <w:szCs w:val="24"/>
              </w:rPr>
              <w:t>Також пропонується додати уточнення, з метою узгодженості пункту 5.3. та пункту 6.2.</w:t>
            </w:r>
          </w:p>
        </w:tc>
        <w:tc>
          <w:tcPr>
            <w:tcW w:w="3135" w:type="dxa"/>
          </w:tcPr>
          <w:p w:rsidR="00693FE7" w:rsidRPr="004107C1" w:rsidRDefault="004107C1">
            <w:pPr>
              <w:spacing w:before="240"/>
              <w:jc w:val="both"/>
              <w:rPr>
                <w:sz w:val="24"/>
                <w:szCs w:val="24"/>
              </w:rPr>
            </w:pPr>
            <w:r>
              <w:rPr>
                <w:sz w:val="24"/>
                <w:szCs w:val="24"/>
              </w:rPr>
              <w:t>Попередньо не враховано.</w:t>
            </w:r>
            <w:r>
              <w:t xml:space="preserve"> </w:t>
            </w:r>
            <w:r w:rsidRPr="004107C1">
              <w:rPr>
                <w:sz w:val="24"/>
                <w:szCs w:val="24"/>
              </w:rPr>
              <w:t xml:space="preserve">Порядок № 618 визначає зміст, обсяг, періодичність та порядок подання </w:t>
            </w:r>
            <w:r w:rsidR="00006E55">
              <w:rPr>
                <w:sz w:val="24"/>
                <w:szCs w:val="24"/>
              </w:rPr>
              <w:t>НКРЕКП</w:t>
            </w:r>
            <w:r w:rsidRPr="004107C1">
              <w:rPr>
                <w:sz w:val="24"/>
                <w:szCs w:val="24"/>
              </w:rPr>
              <w:t xml:space="preserve">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з місцем поставки (виконання) в Україні чи з України на територію інших держав, та основних (фундаментальних) даних. ОСП та ОГТСУ є учасниками оптового енергетичного ринку та АПД. Поряд з цим, не всі учасники оптового енергетичного ринку, які подають фундаментальні дані, є АПД.</w:t>
            </w:r>
          </w:p>
        </w:tc>
      </w:tr>
      <w:tr w:rsidR="00693FE7">
        <w:trPr>
          <w:trHeight w:val="330"/>
        </w:trPr>
        <w:tc>
          <w:tcPr>
            <w:tcW w:w="4530" w:type="dxa"/>
            <w:vMerge/>
          </w:tcPr>
          <w:p w:rsidR="00693FE7" w:rsidRDefault="00693FE7">
            <w:pPr>
              <w:widowControl w:val="0"/>
              <w:pBdr>
                <w:top w:val="nil"/>
                <w:left w:val="nil"/>
                <w:bottom w:val="nil"/>
                <w:right w:val="nil"/>
                <w:between w:val="nil"/>
              </w:pBdr>
              <w:spacing w:line="276" w:lineRule="auto"/>
              <w:rPr>
                <w:b/>
                <w:sz w:val="24"/>
                <w:szCs w:val="24"/>
              </w:rPr>
            </w:pPr>
          </w:p>
        </w:tc>
        <w:tc>
          <w:tcPr>
            <w:tcW w:w="8070" w:type="dxa"/>
          </w:tcPr>
          <w:p w:rsidR="00693FE7" w:rsidRDefault="004F3879">
            <w:pPr>
              <w:jc w:val="center"/>
              <w:rPr>
                <w:b/>
                <w:sz w:val="24"/>
                <w:szCs w:val="24"/>
              </w:rPr>
            </w:pPr>
            <w:r>
              <w:rPr>
                <w:b/>
                <w:sz w:val="24"/>
                <w:szCs w:val="24"/>
              </w:rPr>
              <w:t>USAID «Проєкт енергетичної безпеки»</w:t>
            </w:r>
          </w:p>
          <w:p w:rsidR="00693FE7" w:rsidRDefault="00693FE7">
            <w:pPr>
              <w:ind w:firstLine="386"/>
              <w:jc w:val="both"/>
              <w:rPr>
                <w:sz w:val="24"/>
                <w:szCs w:val="24"/>
              </w:rPr>
            </w:pPr>
          </w:p>
          <w:p w:rsidR="00693FE7" w:rsidRDefault="004F3879">
            <w:pPr>
              <w:ind w:firstLine="386"/>
              <w:jc w:val="both"/>
              <w:rPr>
                <w:sz w:val="24"/>
                <w:szCs w:val="24"/>
              </w:rPr>
            </w:pPr>
            <w:r>
              <w:rPr>
                <w:sz w:val="24"/>
                <w:szCs w:val="24"/>
              </w:rPr>
              <w:t>5.3. Учасники оптового енергетичного ринку, ОПООП та торгові репозиторії надають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про основні (фундаментальні) дані на ринку електричної енергії та на ринку природного газу  через одного або більше АПД на підставі договору (-ів) про передачу даних або самостійно, якщо вони набули статусу АПД. Інформація подається обома сторонами господарсько-торговельної операції (продавцем та покупцем), у тому числі у випадку, якщо АПД по звітуванню за даною операцією є одна і та ж особа.</w:t>
            </w:r>
          </w:p>
          <w:p w:rsidR="00693FE7" w:rsidRDefault="004F3879">
            <w:pPr>
              <w:ind w:firstLine="386"/>
              <w:jc w:val="both"/>
              <w:rPr>
                <w:sz w:val="24"/>
                <w:szCs w:val="24"/>
              </w:rPr>
            </w:pPr>
            <w:r>
              <w:rPr>
                <w:sz w:val="24"/>
                <w:szCs w:val="24"/>
              </w:rPr>
              <w:t>Учасники оптового енергетичного ринку можуть надавати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як безпосередньо від свого імені, так і на підставі окремої письмової домовленості  від імені іншого учасника оптового енергетичного ринку.</w:t>
            </w:r>
          </w:p>
          <w:p w:rsidR="00693FE7" w:rsidRDefault="00936CF5">
            <w:pPr>
              <w:ind w:firstLine="386"/>
              <w:jc w:val="both"/>
              <w:rPr>
                <w:b/>
                <w:sz w:val="24"/>
                <w:szCs w:val="24"/>
              </w:rPr>
            </w:pPr>
            <w:sdt>
              <w:sdtPr>
                <w:tag w:val="goog_rdk_230"/>
                <w:id w:val="1202520304"/>
              </w:sdtPr>
              <w:sdtEndPr/>
              <w:sdtContent/>
            </w:sdt>
            <w:sdt>
              <w:sdtPr>
                <w:tag w:val="goog_rdk_231"/>
                <w:id w:val="950600717"/>
              </w:sdtPr>
              <w:sdtEndPr/>
              <w:sdtContent/>
            </w:sdt>
            <w:r w:rsidR="004F3879">
              <w:rPr>
                <w:b/>
                <w:sz w:val="24"/>
                <w:szCs w:val="24"/>
              </w:rPr>
              <w:t xml:space="preserve">Якщо третя особа повідомляє від імені одної чи обох сторін господарсько-торговельної операції або якщо одна сторона повідомляє детальну інформацію про договір також і від імені іншої сторони, звіт повинен містити дані стосовно кожного учасника оптового енергетичного ринку і повний набір інформації, яка була б повідомлена, якби дані про договори повідомлялися кожним учасником оптового енергетичного ринку окремо. </w:t>
            </w:r>
          </w:p>
          <w:p w:rsidR="00693FE7" w:rsidRDefault="004F3879">
            <w:pPr>
              <w:jc w:val="both"/>
              <w:rPr>
                <w:sz w:val="24"/>
                <w:szCs w:val="24"/>
              </w:rPr>
            </w:pPr>
            <w:r>
              <w:rPr>
                <w:sz w:val="24"/>
                <w:szCs w:val="24"/>
              </w:rPr>
              <w:t>Незалежно від способу надання інформації, відповідальність за неподання або несвоєчасне надання та/або подання недостовірної інформації покладається на особу, яка відповідно до Закону України від 10 червня 2023 року № 3141-IX «Про внесення змін до деяких законів України щодо запобігання зловживанням на оптових енергетичних ринках» зобов’язана надавати НКРЕКП інформацію про господарсько-торговельні операції на оптовому енергетичному ринку, що стосуються оптових енергетичних продуктів, включаючи виконані та невиконані пропозиції (заявки).</w:t>
            </w:r>
          </w:p>
          <w:p w:rsidR="00693FE7" w:rsidRDefault="00693FE7">
            <w:pPr>
              <w:jc w:val="both"/>
              <w:rPr>
                <w:b/>
                <w:sz w:val="24"/>
                <w:szCs w:val="24"/>
              </w:rPr>
            </w:pPr>
          </w:p>
          <w:p w:rsidR="00693FE7" w:rsidRDefault="004F3879">
            <w:pPr>
              <w:spacing w:before="240"/>
              <w:jc w:val="both"/>
              <w:rPr>
                <w:i/>
                <w:sz w:val="24"/>
                <w:szCs w:val="24"/>
              </w:rPr>
            </w:pPr>
            <w:r>
              <w:rPr>
                <w:i/>
                <w:sz w:val="24"/>
                <w:szCs w:val="24"/>
              </w:rPr>
              <w:t>Пропонується доповнити пункт 5.3 додатковим абзацом, за аналогією з частиною 7 Статті 6 CIR:</w:t>
            </w:r>
          </w:p>
          <w:p w:rsidR="00693FE7" w:rsidRDefault="004F3879">
            <w:pPr>
              <w:spacing w:before="240"/>
              <w:jc w:val="both"/>
              <w:rPr>
                <w:b/>
                <w:sz w:val="24"/>
                <w:szCs w:val="24"/>
              </w:rPr>
            </w:pPr>
            <w:r>
              <w:rPr>
                <w:b/>
                <w:i/>
                <w:sz w:val="24"/>
                <w:szCs w:val="24"/>
              </w:rPr>
              <w:t>«</w:t>
            </w:r>
            <w:r>
              <w:rPr>
                <w:i/>
                <w:sz w:val="24"/>
                <w:szCs w:val="24"/>
              </w:rPr>
              <w:t>7.   Where a third party reports on behalf of one or both counterparties, or where one counterparty reports the details of a contract also on behalf of the other counterparty, the report shall contain the relevant counterparty data in relation to each of the counterparties and the full set of details that would have been reported had the contracts been reported by each counterparty separately».</w:t>
            </w:r>
          </w:p>
        </w:tc>
        <w:tc>
          <w:tcPr>
            <w:tcW w:w="3135" w:type="dxa"/>
          </w:tcPr>
          <w:p w:rsidR="00693FE7" w:rsidRDefault="004F3879">
            <w:pPr>
              <w:spacing w:before="240"/>
              <w:jc w:val="both"/>
              <w:rPr>
                <w:sz w:val="24"/>
                <w:szCs w:val="24"/>
              </w:rPr>
            </w:pPr>
            <w:r>
              <w:rPr>
                <w:sz w:val="24"/>
                <w:szCs w:val="24"/>
              </w:rPr>
              <w:t xml:space="preserve">Попередньо пропонується врахувати. </w:t>
            </w:r>
          </w:p>
        </w:tc>
      </w:tr>
      <w:tr w:rsidR="00693FE7">
        <w:trPr>
          <w:trHeight w:val="330"/>
        </w:trPr>
        <w:tc>
          <w:tcPr>
            <w:tcW w:w="4530" w:type="dxa"/>
          </w:tcPr>
          <w:p w:rsidR="00693FE7" w:rsidRDefault="004F3879">
            <w:pPr>
              <w:jc w:val="center"/>
              <w:rPr>
                <w:b/>
                <w:sz w:val="24"/>
                <w:szCs w:val="24"/>
              </w:rPr>
            </w:pPr>
            <w:r>
              <w:rPr>
                <w:b/>
                <w:sz w:val="24"/>
                <w:szCs w:val="24"/>
              </w:rPr>
              <w:t>Проектом зміни не передбачались</w:t>
            </w:r>
          </w:p>
          <w:p w:rsidR="00693FE7" w:rsidRDefault="00693FE7">
            <w:pPr>
              <w:jc w:val="center"/>
              <w:rPr>
                <w:b/>
                <w:sz w:val="24"/>
                <w:szCs w:val="24"/>
              </w:rPr>
            </w:pPr>
          </w:p>
          <w:p w:rsidR="00693FE7" w:rsidRDefault="004F3879">
            <w:pPr>
              <w:shd w:val="clear" w:color="auto" w:fill="FFFFFF"/>
              <w:jc w:val="both"/>
              <w:rPr>
                <w:sz w:val="24"/>
                <w:szCs w:val="24"/>
              </w:rPr>
            </w:pPr>
            <w:r>
              <w:rPr>
                <w:sz w:val="24"/>
                <w:szCs w:val="24"/>
              </w:rPr>
              <w:t>Діюча редакція Порядку подання інформації про здійснені господарсько-торговельні операції, пов’язані з оптовими енергетичними продуктами, затвердженого</w:t>
            </w:r>
            <w:r>
              <w:rPr>
                <w:b/>
                <w:sz w:val="24"/>
                <w:szCs w:val="24"/>
              </w:rPr>
              <w:t xml:space="preserve"> </w:t>
            </w:r>
            <w:r>
              <w:rPr>
                <w:sz w:val="24"/>
                <w:szCs w:val="24"/>
              </w:rPr>
              <w:t>Постановою НКРЕКП від 27.03.2024 р. № 618:</w:t>
            </w:r>
          </w:p>
          <w:p w:rsidR="00693FE7" w:rsidRDefault="00693FE7">
            <w:pPr>
              <w:shd w:val="clear" w:color="auto" w:fill="FFFFFF"/>
              <w:jc w:val="both"/>
              <w:rPr>
                <w:sz w:val="24"/>
                <w:szCs w:val="24"/>
              </w:rPr>
            </w:pP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r>
              <w:rPr>
                <w:color w:val="333333"/>
                <w:sz w:val="24"/>
                <w:szCs w:val="24"/>
              </w:rPr>
              <w:t>6.1. Інформація про здійснені учасниками оптового енергетичного ринку господарсько-торговельні операції, в тому числі виконані/акцептовані заявки (пропозиції) відповідно до оптових енергетичних продуктів, зазначених у </w:t>
            </w:r>
            <w:r>
              <w:rPr>
                <w:color w:val="000000"/>
                <w:sz w:val="24"/>
                <w:szCs w:val="24"/>
              </w:rPr>
              <w:t>пункті 2.2</w:t>
            </w:r>
            <w:r>
              <w:rPr>
                <w:color w:val="333333"/>
                <w:sz w:val="24"/>
                <w:szCs w:val="24"/>
              </w:rPr>
              <w:t> глави 2 цього Порядку, надається у такі терміни:</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bookmarkStart w:id="36" w:name="bookmark=id.3mzq4wv" w:colFirst="0" w:colLast="0"/>
            <w:bookmarkEnd w:id="36"/>
            <w:r>
              <w:rPr>
                <w:color w:val="333333"/>
                <w:sz w:val="24"/>
                <w:szCs w:val="24"/>
              </w:rPr>
              <w:t>1) інформація про стандартні договори - не пізніше наступного робочого дня з дня вчинення такої операції, з урахуванням особливостей, визначених цією главою;</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bookmarkStart w:id="37" w:name="bookmark=id.2250f4o" w:colFirst="0" w:colLast="0"/>
            <w:bookmarkEnd w:id="37"/>
            <w:r>
              <w:rPr>
                <w:color w:val="333333"/>
                <w:sz w:val="24"/>
                <w:szCs w:val="24"/>
              </w:rPr>
              <w:t>2) інформація про нестандартні договори - не пізніше ніж через один місяць після дня вчинення такої операції.</w:t>
            </w:r>
          </w:p>
          <w:p w:rsidR="00693FE7" w:rsidRDefault="00693FE7">
            <w:pPr>
              <w:jc w:val="center"/>
              <w:rPr>
                <w:b/>
                <w:sz w:val="24"/>
                <w:szCs w:val="24"/>
              </w:rPr>
            </w:pPr>
          </w:p>
          <w:p w:rsidR="00693FE7" w:rsidRDefault="00693FE7">
            <w:pPr>
              <w:spacing w:before="240"/>
              <w:ind w:firstLine="386"/>
              <w:jc w:val="both"/>
              <w:rPr>
                <w:b/>
                <w:sz w:val="24"/>
                <w:szCs w:val="24"/>
              </w:rPr>
            </w:pPr>
          </w:p>
        </w:tc>
        <w:tc>
          <w:tcPr>
            <w:tcW w:w="8070" w:type="dxa"/>
          </w:tcPr>
          <w:p w:rsidR="00693FE7" w:rsidRDefault="004F3879">
            <w:pPr>
              <w:spacing w:after="120"/>
              <w:jc w:val="center"/>
              <w:rPr>
                <w:b/>
                <w:sz w:val="24"/>
                <w:szCs w:val="24"/>
              </w:rPr>
            </w:pPr>
            <w:r>
              <w:rPr>
                <w:b/>
                <w:sz w:val="24"/>
                <w:szCs w:val="24"/>
              </w:rPr>
              <w:t>ТОВ «ЕРУ ТРЕЙДІНГ»</w:t>
            </w:r>
          </w:p>
          <w:p w:rsidR="00693FE7" w:rsidRDefault="004F3879">
            <w:pPr>
              <w:shd w:val="clear" w:color="auto" w:fill="FFFFFF"/>
              <w:jc w:val="both"/>
              <w:rPr>
                <w:sz w:val="24"/>
                <w:szCs w:val="24"/>
              </w:rPr>
            </w:pPr>
            <w:r>
              <w:rPr>
                <w:sz w:val="24"/>
                <w:szCs w:val="24"/>
              </w:rPr>
              <w:t xml:space="preserve">6.1. Інформація про здійснені учасниками оптового енергетичного ринку господарсько-торговельні операції, в тому числі виконані/акцептовані заявки (пропозиції) відповідно до оптових енергетичних продуктів, зазначених у пункті 2.2 глави 2 цього Порядку, </w:t>
            </w:r>
            <w:sdt>
              <w:sdtPr>
                <w:tag w:val="goog_rdk_233"/>
                <w:id w:val="707066290"/>
              </w:sdtPr>
              <w:sdtEndPr/>
              <w:sdtContent/>
            </w:sdt>
            <w:r>
              <w:rPr>
                <w:b/>
                <w:sz w:val="24"/>
                <w:szCs w:val="24"/>
              </w:rPr>
              <w:t>а також щодо виявлених помилок у поданому звіті,</w:t>
            </w:r>
            <w:r>
              <w:rPr>
                <w:sz w:val="24"/>
                <w:szCs w:val="24"/>
              </w:rPr>
              <w:t xml:space="preserve"> надається у такі терміни:</w:t>
            </w:r>
          </w:p>
          <w:p w:rsidR="00693FE7" w:rsidRDefault="004F3879">
            <w:pPr>
              <w:shd w:val="clear" w:color="auto" w:fill="FFFFFF"/>
              <w:jc w:val="both"/>
              <w:rPr>
                <w:sz w:val="24"/>
                <w:szCs w:val="24"/>
              </w:rPr>
            </w:pPr>
            <w:r>
              <w:rPr>
                <w:sz w:val="24"/>
                <w:szCs w:val="24"/>
              </w:rPr>
              <w:t>1) інформація про стандартні договори - не пізніше наступного робочого дня з дня вчинення такої операції, з урахуванням особливостей, визначених цією главою;</w:t>
            </w:r>
          </w:p>
          <w:p w:rsidR="00693FE7" w:rsidRDefault="004F3879">
            <w:pPr>
              <w:shd w:val="clear" w:color="auto" w:fill="FFFFFF"/>
              <w:jc w:val="both"/>
              <w:rPr>
                <w:b/>
                <w:sz w:val="24"/>
                <w:szCs w:val="24"/>
              </w:rPr>
            </w:pPr>
            <w:r>
              <w:rPr>
                <w:sz w:val="24"/>
                <w:szCs w:val="24"/>
              </w:rPr>
              <w:t>2) інформація про нестандартні договори - не пізніше ніж через один місяць після дня вчинення такої операції</w:t>
            </w:r>
            <w:r>
              <w:rPr>
                <w:b/>
                <w:sz w:val="24"/>
                <w:szCs w:val="24"/>
              </w:rPr>
              <w:t>;</w:t>
            </w:r>
          </w:p>
          <w:p w:rsidR="00693FE7" w:rsidRDefault="00936CF5">
            <w:pPr>
              <w:shd w:val="clear" w:color="auto" w:fill="FFFFFF"/>
              <w:jc w:val="both"/>
              <w:rPr>
                <w:b/>
                <w:sz w:val="24"/>
                <w:szCs w:val="24"/>
              </w:rPr>
            </w:pPr>
            <w:sdt>
              <w:sdtPr>
                <w:tag w:val="goog_rdk_234"/>
                <w:id w:val="-2081591425"/>
              </w:sdtPr>
              <w:sdtEndPr/>
              <w:sdtContent/>
            </w:sdt>
            <w:r w:rsidR="004F3879">
              <w:rPr>
                <w:b/>
                <w:sz w:val="24"/>
                <w:szCs w:val="24"/>
              </w:rPr>
              <w:t>3) інформація щодо виявленої помилки у поданому звіті - не пізніше наступного робочого дня з дня виявлення. В такому випадку відповідальність за неподання або несвоєчасне надання та/або подання недостовірної інформації не покладається на учасника оптового енергетичного ринку.</w:t>
            </w:r>
          </w:p>
          <w:p w:rsidR="00693FE7" w:rsidRDefault="004F3879">
            <w:pPr>
              <w:ind w:firstLine="35"/>
              <w:jc w:val="both"/>
              <w:rPr>
                <w:b/>
                <w:sz w:val="24"/>
                <w:szCs w:val="24"/>
              </w:rPr>
            </w:pPr>
            <w:r>
              <w:rPr>
                <w:b/>
                <w:sz w:val="24"/>
                <w:szCs w:val="24"/>
              </w:rPr>
              <w:t>4) інформація про стандартні договори, яка подається, як результат перетворення нестандартного договору у стандартний, внаслідок виконання нестандартного договору (фактичного вчинення операцій) та відповідно отримання остаточних цін та обсягів оптових енергетичних продуктів – не пізніше ніж через один місяць після дня вчинення такої операції.</w:t>
            </w:r>
          </w:p>
          <w:p w:rsidR="00693FE7" w:rsidRDefault="00693FE7">
            <w:pPr>
              <w:ind w:firstLine="386"/>
              <w:jc w:val="both"/>
              <w:rPr>
                <w:b/>
                <w:color w:val="000000"/>
                <w:sz w:val="24"/>
                <w:szCs w:val="24"/>
                <w:highlight w:val="white"/>
              </w:rPr>
            </w:pPr>
          </w:p>
          <w:p w:rsidR="00693FE7" w:rsidRDefault="004F3879">
            <w:pPr>
              <w:jc w:val="both"/>
              <w:rPr>
                <w:i/>
                <w:color w:val="000000"/>
                <w:sz w:val="24"/>
                <w:szCs w:val="24"/>
              </w:rPr>
            </w:pPr>
            <w:r>
              <w:rPr>
                <w:i/>
                <w:color w:val="000000"/>
                <w:sz w:val="24"/>
                <w:szCs w:val="24"/>
              </w:rPr>
              <w:t>Доцільно установити строки для коригування поданих звітів та чітко зазначити, що у такому випадку відповідальність не застосовується до учасника оптового енергетичного ринку.</w:t>
            </w:r>
          </w:p>
          <w:p w:rsidR="00693FE7" w:rsidRDefault="004F3879">
            <w:pPr>
              <w:jc w:val="both"/>
              <w:rPr>
                <w:i/>
                <w:sz w:val="24"/>
                <w:szCs w:val="24"/>
              </w:rPr>
            </w:pPr>
            <w:r>
              <w:rPr>
                <w:i/>
                <w:sz w:val="24"/>
                <w:szCs w:val="24"/>
              </w:rPr>
              <w:t>З огляду на те, що після подачі інформації про нестандартний договір та відповідно вчинення (виконання) операцій по ньому він фактично перетворюється на стандартний договір, оскільки визначаються остаточні ціни та обсяги по такій операції, учасник оптового енергетичного ринку в цій ситуації зобов’язаний подати інформацію про такий стандартний договір не пізніше наступного робочого дня з дня вчинення такої операції, що є неможливим з огляду на наступне.</w:t>
            </w:r>
          </w:p>
          <w:p w:rsidR="00693FE7" w:rsidRDefault="004F3879">
            <w:pPr>
              <w:ind w:firstLine="386"/>
              <w:jc w:val="both"/>
              <w:rPr>
                <w:i/>
                <w:color w:val="000000"/>
                <w:sz w:val="24"/>
                <w:szCs w:val="24"/>
              </w:rPr>
            </w:pPr>
            <w:r>
              <w:rPr>
                <w:i/>
                <w:color w:val="000000"/>
                <w:sz w:val="24"/>
                <w:szCs w:val="24"/>
              </w:rPr>
              <w:t>Наприклад, учасник оптового енергетичного ринку здійснює імпорт електричної енергії в Україну відповідно до щомісячної угоди на розрахунковий місяць, де зазначена формульна ціна  електричної енергії, що буде імпортована та плановий обсяг який сторони такої угоди можуть коригувати кожного дня. Операції з імпорту електричної енергії по такій щомісячній угоді фактично будуть виконані/вчинені не пізніше останнього числа розрахункового місяця, але такий учасник оптового енергетичного ринку не зможе подати інформацію про таку операцію за цією Щомісячною угодою протягом наступного робочого дня після закінчення розрахункового місяця, оскільки, ще орієнтовно до 15 числа місяця наступного за розрахунковим буде очікувати підтвердження обсягів імпорту від відповідних операторів системи передачі і тільки після отримання таких підтверджень буде здійснене підписання актів купівлі-продажу електричної енергії останнім календарним днем розрахункового місяця з остаточними ціною та обсягом.</w:t>
            </w:r>
          </w:p>
          <w:p w:rsidR="00693FE7" w:rsidRDefault="00693FE7">
            <w:pPr>
              <w:ind w:firstLine="386"/>
              <w:jc w:val="both"/>
              <w:rPr>
                <w:b/>
                <w:color w:val="000000"/>
                <w:sz w:val="24"/>
                <w:szCs w:val="24"/>
                <w:highlight w:val="white"/>
              </w:rPr>
            </w:pP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b/>
                <w:sz w:val="24"/>
                <w:szCs w:val="24"/>
              </w:rPr>
            </w:pPr>
            <w:r>
              <w:rPr>
                <w:sz w:val="24"/>
                <w:szCs w:val="24"/>
              </w:rPr>
              <w:t>Пропозиції не стосуються проекту змін.</w:t>
            </w:r>
          </w:p>
        </w:tc>
      </w:tr>
      <w:tr w:rsidR="00693FE7">
        <w:trPr>
          <w:trHeight w:val="330"/>
        </w:trPr>
        <w:tc>
          <w:tcPr>
            <w:tcW w:w="4530" w:type="dxa"/>
          </w:tcPr>
          <w:p w:rsidR="00693FE7" w:rsidRDefault="004F3879">
            <w:pPr>
              <w:jc w:val="center"/>
              <w:rPr>
                <w:b/>
                <w:sz w:val="24"/>
                <w:szCs w:val="24"/>
              </w:rPr>
            </w:pPr>
            <w:r>
              <w:rPr>
                <w:b/>
                <w:sz w:val="24"/>
                <w:szCs w:val="24"/>
              </w:rPr>
              <w:t>Проектом зміни не передбачались</w:t>
            </w:r>
          </w:p>
          <w:p w:rsidR="00693FE7" w:rsidRDefault="00693FE7">
            <w:pPr>
              <w:jc w:val="center"/>
              <w:rPr>
                <w:b/>
                <w:sz w:val="24"/>
                <w:szCs w:val="24"/>
              </w:rPr>
            </w:pPr>
          </w:p>
          <w:p w:rsidR="00693FE7" w:rsidRDefault="004F3879">
            <w:pPr>
              <w:shd w:val="clear" w:color="auto" w:fill="FFFFFF"/>
              <w:jc w:val="both"/>
              <w:rPr>
                <w:sz w:val="24"/>
                <w:szCs w:val="24"/>
              </w:rPr>
            </w:pPr>
            <w:r>
              <w:rPr>
                <w:sz w:val="24"/>
                <w:szCs w:val="24"/>
              </w:rPr>
              <w:t>Діюча редакція Порядку подання інформації про здійснені господарсько-торговельні операції, пов’язані з оптовими енергетичними продуктами, затвердженого</w:t>
            </w:r>
            <w:r>
              <w:rPr>
                <w:b/>
                <w:sz w:val="24"/>
                <w:szCs w:val="24"/>
              </w:rPr>
              <w:t xml:space="preserve"> </w:t>
            </w:r>
            <w:r>
              <w:rPr>
                <w:sz w:val="24"/>
                <w:szCs w:val="24"/>
              </w:rPr>
              <w:t>Постановою НКРЕКП від 27.03.2024 р. № 618:</w:t>
            </w:r>
          </w:p>
          <w:p w:rsidR="00693FE7" w:rsidRDefault="00693FE7">
            <w:pPr>
              <w:jc w:val="center"/>
              <w:rPr>
                <w:b/>
                <w:sz w:val="24"/>
                <w:szCs w:val="24"/>
              </w:rPr>
            </w:pP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r>
              <w:rPr>
                <w:color w:val="333333"/>
                <w:sz w:val="24"/>
                <w:szCs w:val="24"/>
              </w:rPr>
              <w:t>6.3. Інформація про будь-які зміни або розірвання/скасування укладеного договору, розміщеної заявки (пропозиції) або торгів надається:</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bookmarkStart w:id="38" w:name="bookmark=id.haapch" w:colFirst="0" w:colLast="0"/>
            <w:bookmarkEnd w:id="38"/>
            <w:r>
              <w:rPr>
                <w:color w:val="333333"/>
                <w:sz w:val="24"/>
                <w:szCs w:val="24"/>
              </w:rPr>
              <w:t>1) для стандартних договорів - не пізніше одного робочого дня, що настає за зміною або розірванням/скасуванням;</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bookmarkStart w:id="39" w:name="bookmark=id.319y80a" w:colFirst="0" w:colLast="0"/>
            <w:bookmarkEnd w:id="39"/>
            <w:r>
              <w:rPr>
                <w:color w:val="333333"/>
                <w:sz w:val="24"/>
                <w:szCs w:val="24"/>
              </w:rPr>
              <w:t>2) для нестандартних договорів - не пізніше одного місяця, що настає за зміною або розірванням/скасуванням;</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bookmarkStart w:id="40" w:name="bookmark=id.1gf8i83" w:colFirst="0" w:colLast="0"/>
            <w:bookmarkEnd w:id="40"/>
            <w:r>
              <w:rPr>
                <w:color w:val="333333"/>
                <w:sz w:val="24"/>
                <w:szCs w:val="24"/>
              </w:rPr>
              <w:t>3) для інформації, визначеної пунктом 6.2 цієї глави - не пізніше одного робочого дня, що настає за зміною або розірванням/скасуванням.</w:t>
            </w:r>
          </w:p>
          <w:p w:rsidR="00693FE7" w:rsidRDefault="004F3879">
            <w:pPr>
              <w:pBdr>
                <w:top w:val="nil"/>
                <w:left w:val="nil"/>
                <w:bottom w:val="nil"/>
                <w:right w:val="nil"/>
                <w:between w:val="nil"/>
              </w:pBdr>
              <w:shd w:val="clear" w:color="auto" w:fill="FFFFFF"/>
              <w:spacing w:after="150"/>
              <w:ind w:firstLine="450"/>
              <w:jc w:val="both"/>
              <w:rPr>
                <w:color w:val="333333"/>
                <w:sz w:val="24"/>
                <w:szCs w:val="24"/>
              </w:rPr>
            </w:pPr>
            <w:bookmarkStart w:id="41" w:name="bookmark=id.40ew0vw" w:colFirst="0" w:colLast="0"/>
            <w:bookmarkEnd w:id="41"/>
            <w:r>
              <w:rPr>
                <w:color w:val="333333"/>
                <w:sz w:val="24"/>
                <w:szCs w:val="24"/>
              </w:rPr>
              <w:t>6.4. Інформація про договори, визначені у пункті 2.3 глави 2 цього Порядку, надається у строки, визначені НКРЕКП.</w:t>
            </w:r>
          </w:p>
          <w:p w:rsidR="00693FE7" w:rsidRDefault="00693FE7">
            <w:pPr>
              <w:jc w:val="center"/>
              <w:rPr>
                <w:b/>
                <w:sz w:val="24"/>
                <w:szCs w:val="24"/>
              </w:rPr>
            </w:pPr>
          </w:p>
        </w:tc>
        <w:tc>
          <w:tcPr>
            <w:tcW w:w="8070" w:type="dxa"/>
          </w:tcPr>
          <w:p w:rsidR="00693FE7" w:rsidRDefault="004F3879">
            <w:pPr>
              <w:spacing w:after="120"/>
              <w:jc w:val="center"/>
              <w:rPr>
                <w:b/>
                <w:sz w:val="24"/>
                <w:szCs w:val="24"/>
              </w:rPr>
            </w:pPr>
            <w:r>
              <w:rPr>
                <w:b/>
                <w:sz w:val="24"/>
                <w:szCs w:val="24"/>
              </w:rPr>
              <w:t>ПрАТ «Закарпаттяобленерго»</w:t>
            </w:r>
          </w:p>
          <w:p w:rsidR="00693FE7" w:rsidRDefault="004F3879">
            <w:pPr>
              <w:ind w:firstLine="386"/>
              <w:jc w:val="both"/>
              <w:rPr>
                <w:sz w:val="24"/>
                <w:szCs w:val="24"/>
              </w:rPr>
            </w:pPr>
            <w:r>
              <w:rPr>
                <w:sz w:val="24"/>
                <w:szCs w:val="24"/>
              </w:rPr>
              <w:t>6.3. Інформація про будь-які зміни або розірвання/скасування укладеного договору, розміщеної заявки (пропозиції) або торгів</w:t>
            </w:r>
            <w:r>
              <w:rPr>
                <w:b/>
                <w:sz w:val="24"/>
                <w:szCs w:val="24"/>
              </w:rPr>
              <w:t xml:space="preserve">, </w:t>
            </w:r>
            <w:sdt>
              <w:sdtPr>
                <w:tag w:val="goog_rdk_235"/>
                <w:id w:val="2079476691"/>
              </w:sdtPr>
              <w:sdtEndPr/>
              <w:sdtContent/>
            </w:sdt>
            <w:r>
              <w:rPr>
                <w:b/>
                <w:sz w:val="24"/>
                <w:szCs w:val="24"/>
              </w:rPr>
              <w:t>що документально оформлені у вигляді додаткових угод, актів купівлі-продажу або додатку до договору,</w:t>
            </w:r>
            <w:r>
              <w:rPr>
                <w:sz w:val="24"/>
                <w:szCs w:val="24"/>
              </w:rPr>
              <w:t xml:space="preserve"> надається:</w:t>
            </w:r>
          </w:p>
          <w:p w:rsidR="00693FE7" w:rsidRDefault="004F3879">
            <w:pPr>
              <w:ind w:firstLine="386"/>
              <w:jc w:val="both"/>
              <w:rPr>
                <w:sz w:val="24"/>
                <w:szCs w:val="24"/>
              </w:rPr>
            </w:pPr>
            <w:r>
              <w:rPr>
                <w:sz w:val="24"/>
                <w:szCs w:val="24"/>
              </w:rPr>
              <w:t>1) для стандартних договорів - не пізніше одного робочого дня, що настає за зміною або розірванням/скасуванням;</w:t>
            </w:r>
          </w:p>
          <w:p w:rsidR="00693FE7" w:rsidRDefault="004F3879">
            <w:pPr>
              <w:ind w:firstLine="386"/>
              <w:jc w:val="both"/>
              <w:rPr>
                <w:sz w:val="24"/>
                <w:szCs w:val="24"/>
              </w:rPr>
            </w:pPr>
            <w:r>
              <w:rPr>
                <w:sz w:val="24"/>
                <w:szCs w:val="24"/>
              </w:rPr>
              <w:t>2) для нестандартних договорів - не пізніше одного місяця, що настає за зміною або розірванням/скасуванням;</w:t>
            </w:r>
          </w:p>
          <w:p w:rsidR="00693FE7" w:rsidRDefault="004F3879">
            <w:pPr>
              <w:ind w:firstLine="386"/>
              <w:jc w:val="both"/>
              <w:rPr>
                <w:sz w:val="24"/>
                <w:szCs w:val="24"/>
              </w:rPr>
            </w:pPr>
            <w:r>
              <w:rPr>
                <w:sz w:val="24"/>
                <w:szCs w:val="24"/>
              </w:rPr>
              <w:t>3) для інформації, визначеної пунктом 6.2 цієї глави - не пізніше одного робочого дня, що настає за зміною або розірванням/скасуванням</w:t>
            </w:r>
          </w:p>
          <w:p w:rsidR="00693FE7" w:rsidRDefault="00693FE7">
            <w:pPr>
              <w:ind w:firstLine="386"/>
              <w:jc w:val="both"/>
              <w:rPr>
                <w:i/>
                <w:sz w:val="24"/>
                <w:szCs w:val="24"/>
              </w:rPr>
            </w:pPr>
          </w:p>
          <w:p w:rsidR="00693FE7" w:rsidRDefault="004F3879">
            <w:pPr>
              <w:ind w:firstLine="386"/>
              <w:jc w:val="both"/>
              <w:rPr>
                <w:i/>
                <w:sz w:val="24"/>
                <w:szCs w:val="24"/>
              </w:rPr>
            </w:pPr>
            <w:r>
              <w:rPr>
                <w:i/>
                <w:sz w:val="24"/>
                <w:szCs w:val="24"/>
              </w:rPr>
              <w:t xml:space="preserve">Додані уточнення щодо звітування про зміни в договорі відповідно до роз’яснень НКРЕКП, опублікованих 14.10.2024. </w:t>
            </w:r>
          </w:p>
          <w:p w:rsidR="00693FE7" w:rsidRDefault="004F3879">
            <w:pPr>
              <w:ind w:firstLine="386"/>
              <w:jc w:val="both"/>
              <w:rPr>
                <w:b/>
                <w:sz w:val="24"/>
                <w:szCs w:val="24"/>
              </w:rPr>
            </w:pPr>
            <w:r>
              <w:rPr>
                <w:i/>
                <w:sz w:val="24"/>
                <w:szCs w:val="24"/>
              </w:rPr>
              <w:t>Якщо додатковою угодою затверджуються планові обсяги, які щоденно змінюються на фактичні, у випадку відсутності даної поправки, учасники ринку мають щоденно подавати звіт щодо даних змін.</w:t>
            </w:r>
          </w:p>
          <w:p w:rsidR="00693FE7" w:rsidRDefault="00693FE7">
            <w:pPr>
              <w:spacing w:after="120"/>
              <w:jc w:val="center"/>
              <w:rPr>
                <w:b/>
                <w:sz w:val="24"/>
                <w:szCs w:val="24"/>
              </w:rPr>
            </w:pP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b/>
                <w:sz w:val="24"/>
                <w:szCs w:val="24"/>
              </w:rPr>
            </w:pPr>
            <w:r>
              <w:rPr>
                <w:sz w:val="24"/>
                <w:szCs w:val="24"/>
              </w:rPr>
              <w:t>Пропозиції не стосуються проекту змін.</w:t>
            </w:r>
          </w:p>
        </w:tc>
      </w:tr>
      <w:tr w:rsidR="00693FE7">
        <w:trPr>
          <w:trHeight w:val="5944"/>
        </w:trPr>
        <w:tc>
          <w:tcPr>
            <w:tcW w:w="4530" w:type="dxa"/>
            <w:vMerge w:val="restart"/>
          </w:tcPr>
          <w:p w:rsidR="00693FE7" w:rsidRDefault="004F3879">
            <w:pPr>
              <w:pBdr>
                <w:top w:val="nil"/>
                <w:left w:val="nil"/>
                <w:bottom w:val="nil"/>
                <w:right w:val="nil"/>
                <w:between w:val="nil"/>
              </w:pBdr>
              <w:ind w:firstLine="459"/>
              <w:jc w:val="both"/>
              <w:rPr>
                <w:sz w:val="24"/>
                <w:szCs w:val="24"/>
              </w:rPr>
            </w:pPr>
            <w:r>
              <w:rPr>
                <w:sz w:val="24"/>
                <w:szCs w:val="24"/>
              </w:rPr>
              <w:t>Додаток 1 до Порядку (додається).</w:t>
            </w:r>
            <w:bookmarkStart w:id="42" w:name="bookmark=id.3j2qqm3" w:colFirst="0" w:colLast="0"/>
            <w:bookmarkEnd w:id="42"/>
          </w:p>
          <w:p w:rsidR="00693FE7" w:rsidRDefault="00693FE7">
            <w:pPr>
              <w:pBdr>
                <w:top w:val="nil"/>
                <w:left w:val="nil"/>
                <w:bottom w:val="nil"/>
                <w:right w:val="nil"/>
                <w:between w:val="nil"/>
              </w:pBdr>
              <w:ind w:firstLine="459"/>
              <w:jc w:val="both"/>
              <w:rPr>
                <w:sz w:val="24"/>
                <w:szCs w:val="24"/>
              </w:rPr>
            </w:pPr>
          </w:p>
        </w:tc>
        <w:tc>
          <w:tcPr>
            <w:tcW w:w="8070" w:type="dxa"/>
          </w:tcPr>
          <w:p w:rsidR="00693FE7" w:rsidRDefault="00693FE7">
            <w:pPr>
              <w:pBdr>
                <w:top w:val="nil"/>
                <w:left w:val="nil"/>
                <w:bottom w:val="nil"/>
                <w:right w:val="nil"/>
                <w:between w:val="nil"/>
              </w:pBdr>
              <w:ind w:firstLine="384"/>
              <w:jc w:val="both"/>
              <w:rPr>
                <w:sz w:val="24"/>
                <w:szCs w:val="24"/>
              </w:rPr>
            </w:pPr>
          </w:p>
          <w:p w:rsidR="00693FE7" w:rsidRDefault="004F3879">
            <w:pPr>
              <w:ind w:firstLine="426"/>
              <w:jc w:val="center"/>
              <w:rPr>
                <w:b/>
                <w:sz w:val="24"/>
                <w:szCs w:val="24"/>
              </w:rPr>
            </w:pPr>
            <w:r>
              <w:rPr>
                <w:b/>
                <w:sz w:val="24"/>
                <w:szCs w:val="24"/>
              </w:rPr>
              <w:t>АТ «Е</w:t>
            </w:r>
            <w:r w:rsidR="007C1D00">
              <w:rPr>
                <w:b/>
                <w:sz w:val="24"/>
                <w:szCs w:val="24"/>
              </w:rPr>
              <w:t>КУ</w:t>
            </w:r>
            <w:r>
              <w:rPr>
                <w:b/>
                <w:sz w:val="24"/>
                <w:szCs w:val="24"/>
              </w:rPr>
              <w:t>»</w:t>
            </w:r>
          </w:p>
          <w:p w:rsidR="00693FE7" w:rsidRDefault="00693FE7">
            <w:pPr>
              <w:rPr>
                <w:b/>
                <w:sz w:val="24"/>
                <w:szCs w:val="24"/>
              </w:rPr>
            </w:pPr>
          </w:p>
          <w:p w:rsidR="00693FE7" w:rsidRDefault="004F3879">
            <w:pPr>
              <w:rPr>
                <w:b/>
                <w:sz w:val="24"/>
                <w:szCs w:val="24"/>
              </w:rPr>
            </w:pPr>
            <w:r>
              <w:rPr>
                <w:b/>
                <w:sz w:val="24"/>
                <w:szCs w:val="24"/>
              </w:rPr>
              <w:t>Проектом зміни не передбачались</w:t>
            </w:r>
          </w:p>
          <w:p w:rsidR="00693FE7" w:rsidRDefault="00693FE7">
            <w:pPr>
              <w:ind w:firstLine="426"/>
              <w:jc w:val="right"/>
              <w:rPr>
                <w:sz w:val="24"/>
                <w:szCs w:val="24"/>
              </w:rPr>
            </w:pPr>
          </w:p>
          <w:p w:rsidR="00693FE7" w:rsidRDefault="004F3879">
            <w:pPr>
              <w:ind w:firstLine="426"/>
              <w:jc w:val="right"/>
              <w:rPr>
                <w:sz w:val="24"/>
                <w:szCs w:val="24"/>
              </w:rPr>
            </w:pPr>
            <w:r>
              <w:rPr>
                <w:sz w:val="24"/>
                <w:szCs w:val="24"/>
              </w:rPr>
              <w:t xml:space="preserve">Додаток 1 </w:t>
            </w:r>
          </w:p>
          <w:p w:rsidR="00693FE7" w:rsidRDefault="004F3879">
            <w:pPr>
              <w:ind w:firstLine="426"/>
              <w:jc w:val="right"/>
              <w:rPr>
                <w:sz w:val="24"/>
                <w:szCs w:val="24"/>
              </w:rPr>
            </w:pPr>
            <w:bookmarkStart w:id="43" w:name="_heading=h.2fk6b3p" w:colFirst="0" w:colLast="0"/>
            <w:bookmarkEnd w:id="43"/>
            <w:r>
              <w:rPr>
                <w:sz w:val="24"/>
                <w:szCs w:val="24"/>
              </w:rPr>
              <w:t xml:space="preserve">до Порядку подання інформації про здійснені господарсько-торговельні операції, пов'язані з оптовими енергетичними продуктами </w:t>
            </w:r>
          </w:p>
          <w:p w:rsidR="00693FE7" w:rsidRDefault="00693FE7">
            <w:pPr>
              <w:ind w:firstLine="426"/>
              <w:jc w:val="both"/>
              <w:rPr>
                <w:sz w:val="24"/>
                <w:szCs w:val="24"/>
              </w:rPr>
            </w:pPr>
          </w:p>
          <w:p w:rsidR="00693FE7" w:rsidRDefault="004F3879">
            <w:pPr>
              <w:ind w:firstLine="180"/>
              <w:jc w:val="both"/>
              <w:rPr>
                <w:sz w:val="24"/>
                <w:szCs w:val="24"/>
              </w:rPr>
            </w:pPr>
            <w:r>
              <w:rPr>
                <w:sz w:val="24"/>
                <w:szCs w:val="24"/>
              </w:rPr>
              <w:t>Поле №25. Фіксований індекс або референтна ціна (Опис):</w:t>
            </w:r>
          </w:p>
          <w:p w:rsidR="00693FE7" w:rsidRDefault="004F3879">
            <w:pPr>
              <w:pBdr>
                <w:top w:val="nil"/>
                <w:left w:val="nil"/>
                <w:bottom w:val="nil"/>
                <w:right w:val="nil"/>
                <w:between w:val="nil"/>
              </w:pBdr>
              <w:ind w:firstLine="180"/>
              <w:jc w:val="both"/>
              <w:rPr>
                <w:b/>
                <w:strike/>
                <w:sz w:val="24"/>
                <w:szCs w:val="24"/>
              </w:rPr>
            </w:pPr>
            <w:r>
              <w:rPr>
                <w:sz w:val="24"/>
                <w:szCs w:val="24"/>
              </w:rPr>
              <w:t xml:space="preserve">Фіксований індекс, який встановлює ціну для договору або референтну ціну для деривативів. </w:t>
            </w:r>
            <w:sdt>
              <w:sdtPr>
                <w:tag w:val="goog_rdk_236"/>
                <w:id w:val="-1490631979"/>
              </w:sdtPr>
              <w:sdtEndPr/>
              <w:sdtContent/>
            </w:sdt>
            <w:r>
              <w:rPr>
                <w:b/>
                <w:strike/>
                <w:sz w:val="24"/>
                <w:szCs w:val="24"/>
              </w:rPr>
              <w:t>Для нестандартних двосторонніх договорів дане поле заповнюєтся у разі використання лише одного індексу у формулі ціни (у разі застосування двох та більше індексів даний договір звітується згідно з Додатком 2 до Порядку).</w:t>
            </w:r>
          </w:p>
          <w:p w:rsidR="00693FE7" w:rsidRDefault="00693FE7">
            <w:pPr>
              <w:pBdr>
                <w:top w:val="nil"/>
                <w:left w:val="nil"/>
                <w:bottom w:val="nil"/>
                <w:right w:val="nil"/>
                <w:between w:val="nil"/>
              </w:pBdr>
              <w:ind w:firstLine="180"/>
              <w:jc w:val="both"/>
              <w:rPr>
                <w:b/>
                <w:strike/>
                <w:sz w:val="24"/>
                <w:szCs w:val="24"/>
              </w:rPr>
            </w:pPr>
          </w:p>
          <w:p w:rsidR="00693FE7" w:rsidRDefault="004F3879">
            <w:pPr>
              <w:jc w:val="both"/>
              <w:rPr>
                <w:i/>
                <w:sz w:val="24"/>
                <w:szCs w:val="24"/>
              </w:rPr>
            </w:pPr>
            <w:r>
              <w:rPr>
                <w:i/>
                <w:sz w:val="24"/>
                <w:szCs w:val="24"/>
              </w:rPr>
              <w:t>Якщо чітко невідома ціна і обсяг звіт подається по формі Додатку 2. До того ж при підписанні додаткової угоди  ще невідома ціна РДН розрахункового місяця).</w:t>
            </w:r>
          </w:p>
          <w:p w:rsidR="00693FE7" w:rsidRDefault="004F3879">
            <w:pPr>
              <w:pBdr>
                <w:top w:val="nil"/>
                <w:left w:val="nil"/>
                <w:bottom w:val="nil"/>
                <w:right w:val="nil"/>
                <w:between w:val="nil"/>
              </w:pBdr>
              <w:ind w:firstLine="180"/>
              <w:jc w:val="both"/>
              <w:rPr>
                <w:sz w:val="24"/>
                <w:szCs w:val="24"/>
              </w:rPr>
            </w:pPr>
            <w:r>
              <w:rPr>
                <w:i/>
                <w:sz w:val="24"/>
                <w:szCs w:val="24"/>
              </w:rPr>
              <w:t>Згідно запропонованої НКРЕКП редакції п.2.7 Порядку «До нестандартного договору належить, зокрема, укладений поза систем ОПООП договір, у якому відсутні фіксована або індексна ціна та/або фіксовані обсяги чи строки купівлі-продажу/постачання.».</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tc>
      </w:tr>
      <w:tr w:rsidR="00693FE7">
        <w:trPr>
          <w:trHeight w:val="564"/>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ДП «ГАРАНТОВАНИЙ ПОКУПЕЦЬ»</w:t>
            </w:r>
          </w:p>
          <w:p w:rsidR="00693FE7" w:rsidRDefault="004F3879">
            <w:pPr>
              <w:rPr>
                <w:b/>
                <w:sz w:val="24"/>
                <w:szCs w:val="24"/>
              </w:rPr>
            </w:pPr>
            <w:r>
              <w:rPr>
                <w:b/>
                <w:sz w:val="24"/>
                <w:szCs w:val="24"/>
              </w:rPr>
              <w:t>Проектом зміни не передбачались</w:t>
            </w:r>
          </w:p>
          <w:p w:rsidR="00693FE7" w:rsidRDefault="00693FE7">
            <w:pPr>
              <w:rPr>
                <w:b/>
                <w:sz w:val="24"/>
                <w:szCs w:val="24"/>
              </w:rPr>
            </w:pPr>
          </w:p>
          <w:p w:rsidR="00693FE7" w:rsidRDefault="004F3879">
            <w:pPr>
              <w:pBdr>
                <w:top w:val="nil"/>
                <w:left w:val="nil"/>
                <w:bottom w:val="nil"/>
                <w:right w:val="nil"/>
                <w:between w:val="nil"/>
              </w:pBdr>
              <w:ind w:firstLine="384"/>
              <w:jc w:val="both"/>
              <w:rPr>
                <w:b/>
                <w:sz w:val="24"/>
                <w:szCs w:val="24"/>
              </w:rPr>
            </w:pPr>
            <w:r>
              <w:rPr>
                <w:b/>
                <w:sz w:val="24"/>
                <w:szCs w:val="24"/>
              </w:rPr>
              <w:t>Ряд 32. Ідентифікатор пов'язаної операції</w:t>
            </w:r>
          </w:p>
          <w:p w:rsidR="00693FE7" w:rsidRDefault="004F3879">
            <w:pPr>
              <w:spacing w:after="120"/>
              <w:jc w:val="both"/>
              <w:rPr>
                <w:b/>
                <w:sz w:val="24"/>
                <w:szCs w:val="24"/>
              </w:rPr>
            </w:pPr>
            <w:r>
              <w:rPr>
                <w:sz w:val="24"/>
                <w:szCs w:val="24"/>
              </w:rPr>
              <w:t xml:space="preserve">Ідентифікатор пов'язаної операції, що ідентифікує договір/торги, пов'язані із даною операцією. Зазначається значення поля 31 пов'язаної операції для стандартних договорів або поля 11 Додатку 2 цього Порядку для пов'язаних нестандартних договорів. </w:t>
            </w:r>
            <w:sdt>
              <w:sdtPr>
                <w:tag w:val="goog_rdk_237"/>
                <w:id w:val="342592305"/>
              </w:sdtPr>
              <w:sdtEndPr/>
              <w:sdtContent/>
            </w:sdt>
            <w:sdt>
              <w:sdtPr>
                <w:tag w:val="goog_rdk_238"/>
                <w:id w:val="899879010"/>
              </w:sdtPr>
              <w:sdtEndPr/>
              <w:sdtContent/>
            </w:sdt>
            <w:r>
              <w:rPr>
                <w:b/>
                <w:sz w:val="24"/>
                <w:szCs w:val="24"/>
              </w:rPr>
              <w:t>У разі торгів, які здійснюються на системах ОПООП, зазначається значення поля 31 таким ОПООП.</w:t>
            </w:r>
          </w:p>
          <w:p w:rsidR="00693FE7" w:rsidRDefault="00693FE7">
            <w:pPr>
              <w:spacing w:after="120"/>
              <w:jc w:val="both"/>
              <w:rPr>
                <w:i/>
                <w:sz w:val="24"/>
                <w:szCs w:val="24"/>
              </w:rPr>
            </w:pPr>
          </w:p>
          <w:p w:rsidR="00693FE7" w:rsidRDefault="004F3879">
            <w:pPr>
              <w:spacing w:after="120"/>
              <w:jc w:val="both"/>
              <w:rPr>
                <w:b/>
                <w:sz w:val="24"/>
                <w:szCs w:val="24"/>
              </w:rPr>
            </w:pPr>
            <w:r>
              <w:rPr>
                <w:i/>
                <w:sz w:val="24"/>
                <w:szCs w:val="24"/>
              </w:rPr>
              <w:t>Пропонуємо уточнити, хто заповнює інформацію в рядку 32 додатку 1 до Порядку подання інформації про здійснені господарсько-торговельні операції, пов’язані з оптовими енергетичними продуктами, при звітуванні за стандартними договорами, укладеними за результатами торгів на системах ОПООП.</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tc>
      </w:tr>
      <w:tr w:rsidR="00693FE7">
        <w:trPr>
          <w:trHeight w:val="564"/>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pBdr>
                <w:top w:val="nil"/>
                <w:left w:val="nil"/>
                <w:bottom w:val="nil"/>
                <w:right w:val="nil"/>
                <w:between w:val="nil"/>
              </w:pBdr>
              <w:spacing w:before="280" w:after="280"/>
              <w:ind w:firstLine="384"/>
              <w:jc w:val="center"/>
              <w:rPr>
                <w:b/>
                <w:sz w:val="24"/>
                <w:szCs w:val="24"/>
              </w:rPr>
            </w:pPr>
            <w:r>
              <w:rPr>
                <w:b/>
                <w:sz w:val="24"/>
                <w:szCs w:val="24"/>
              </w:rPr>
              <w:t>ТОВ «ЕТГ»</w:t>
            </w:r>
          </w:p>
          <w:p w:rsidR="00693FE7" w:rsidRDefault="004F3879">
            <w:pPr>
              <w:pBdr>
                <w:top w:val="nil"/>
                <w:left w:val="nil"/>
                <w:bottom w:val="nil"/>
                <w:right w:val="nil"/>
                <w:between w:val="nil"/>
              </w:pBdr>
              <w:spacing w:after="120"/>
              <w:jc w:val="both"/>
              <w:rPr>
                <w:sz w:val="24"/>
                <w:szCs w:val="24"/>
              </w:rPr>
            </w:pPr>
            <w:r>
              <w:rPr>
                <w:sz w:val="24"/>
                <w:szCs w:val="24"/>
              </w:rPr>
              <w:t>Додаток 1:</w:t>
            </w:r>
          </w:p>
          <w:p w:rsidR="00693FE7" w:rsidRDefault="004F3879">
            <w:pPr>
              <w:pBdr>
                <w:top w:val="nil"/>
                <w:left w:val="nil"/>
                <w:bottom w:val="nil"/>
                <w:right w:val="nil"/>
                <w:between w:val="nil"/>
              </w:pBdr>
              <w:spacing w:after="120"/>
              <w:jc w:val="both"/>
              <w:rPr>
                <w:sz w:val="24"/>
                <w:szCs w:val="24"/>
              </w:rPr>
            </w:pPr>
            <w:r>
              <w:rPr>
                <w:sz w:val="24"/>
                <w:szCs w:val="24"/>
              </w:rPr>
              <w:t>у рядку 6: графу «Опис» доповнити новим абзацом такого змісту:</w:t>
            </w:r>
          </w:p>
          <w:p w:rsidR="00693FE7" w:rsidRDefault="004F3879">
            <w:pPr>
              <w:pBdr>
                <w:top w:val="nil"/>
                <w:left w:val="nil"/>
                <w:bottom w:val="nil"/>
                <w:right w:val="nil"/>
                <w:between w:val="nil"/>
              </w:pBdr>
              <w:spacing w:after="120"/>
              <w:jc w:val="both"/>
              <w:rPr>
                <w:sz w:val="24"/>
                <w:szCs w:val="24"/>
              </w:rPr>
            </w:pPr>
            <w:r>
              <w:rPr>
                <w:sz w:val="24"/>
                <w:szCs w:val="24"/>
              </w:rPr>
              <w:t>«Код ЄДРПОУ для ОПООП, які не є учасником оптового енергетичного ринку.»;</w:t>
            </w:r>
          </w:p>
          <w:p w:rsidR="00693FE7" w:rsidRDefault="00693FE7">
            <w:pPr>
              <w:rPr>
                <w:i/>
                <w:sz w:val="24"/>
                <w:szCs w:val="24"/>
              </w:rPr>
            </w:pPr>
          </w:p>
          <w:p w:rsidR="00693FE7" w:rsidRDefault="004F3879">
            <w:pPr>
              <w:jc w:val="both"/>
              <w:rPr>
                <w:i/>
                <w:sz w:val="24"/>
                <w:szCs w:val="24"/>
              </w:rPr>
            </w:pPr>
            <w:r>
              <w:rPr>
                <w:i/>
                <w:sz w:val="24"/>
                <w:szCs w:val="24"/>
              </w:rPr>
              <w:t xml:space="preserve">Пунктом 2.1 Порядку 618 встановлено виключний перелік осіб, зобов’язаних надавати НКРЕКП інформацію про здійснені господарсько-торговельні операції на оптовому енергетичному ринку, що стосуються оптових енергетичних продуктів, включаючи виконані і невиконані пропозиції (заявки): </w:t>
            </w:r>
            <w:r>
              <w:rPr>
                <w:i/>
                <w:sz w:val="24"/>
                <w:szCs w:val="24"/>
                <w:u w:val="single"/>
              </w:rPr>
              <w:t>учасники оптового енергетичного ринку, ОПООП та торгові репозиторії</w:t>
            </w:r>
            <w:r>
              <w:rPr>
                <w:i/>
                <w:sz w:val="24"/>
                <w:szCs w:val="24"/>
              </w:rPr>
              <w:t>.</w:t>
            </w:r>
          </w:p>
          <w:p w:rsidR="00693FE7" w:rsidRDefault="004F3879">
            <w:pPr>
              <w:jc w:val="both"/>
              <w:rPr>
                <w:i/>
                <w:sz w:val="24"/>
                <w:szCs w:val="24"/>
                <w:u w:val="single"/>
              </w:rPr>
            </w:pPr>
            <w:r>
              <w:rPr>
                <w:i/>
                <w:sz w:val="24"/>
                <w:szCs w:val="24"/>
              </w:rPr>
              <w:t xml:space="preserve">Норми Порядку 618 (п.5.3, п.5.6) визначають обов’язок учасників оптового енергетичного ринку та ОПООП надавати НКРЕКП інформацію про здійснені операції з оптовими енергетичними продуктами (звітувати) </w:t>
            </w:r>
            <w:r>
              <w:rPr>
                <w:i/>
                <w:sz w:val="24"/>
                <w:szCs w:val="24"/>
                <w:u w:val="single"/>
              </w:rPr>
              <w:t>через АПД.</w:t>
            </w:r>
          </w:p>
          <w:p w:rsidR="00693FE7" w:rsidRDefault="004F3879">
            <w:pPr>
              <w:jc w:val="both"/>
              <w:rPr>
                <w:i/>
                <w:sz w:val="24"/>
                <w:szCs w:val="24"/>
              </w:rPr>
            </w:pPr>
            <w:r>
              <w:rPr>
                <w:i/>
                <w:sz w:val="24"/>
                <w:szCs w:val="24"/>
              </w:rPr>
              <w:t xml:space="preserve">Нормами Порядку 618 не передбачено обов’язок АПД надавати НКРЕКП інформацію про здійснені операції з оптовими енергетичними продуктами (звітувати), а тому АПД не може бути визнано особою, що звітує, у зв’язку з чим у рядку 6 Додатку 1 «Ідентифікатор особи, що звітує» не може зазначатись код ЄДРПОУ </w:t>
            </w:r>
            <w:r>
              <w:rPr>
                <w:i/>
                <w:sz w:val="24"/>
                <w:szCs w:val="24"/>
                <w:u w:val="single"/>
              </w:rPr>
              <w:t>АПД</w:t>
            </w:r>
            <w:r>
              <w:rPr>
                <w:i/>
                <w:sz w:val="24"/>
                <w:szCs w:val="24"/>
              </w:rPr>
              <w:t>.</w:t>
            </w:r>
          </w:p>
          <w:p w:rsidR="00693FE7" w:rsidRDefault="00693FE7">
            <w:pPr>
              <w:jc w:val="both"/>
              <w:rPr>
                <w:i/>
                <w:sz w:val="24"/>
                <w:szCs w:val="24"/>
              </w:rPr>
            </w:pPr>
          </w:p>
          <w:p w:rsidR="00693FE7" w:rsidRDefault="004F3879">
            <w:pPr>
              <w:rPr>
                <w:sz w:val="24"/>
                <w:szCs w:val="24"/>
              </w:rPr>
            </w:pPr>
            <w:r>
              <w:rPr>
                <w:sz w:val="24"/>
                <w:szCs w:val="24"/>
              </w:rPr>
              <w:t xml:space="preserve">Додаток 1: </w:t>
            </w:r>
          </w:p>
          <w:p w:rsidR="00693FE7" w:rsidRDefault="004F3879">
            <w:pPr>
              <w:rPr>
                <w:sz w:val="24"/>
                <w:szCs w:val="24"/>
              </w:rPr>
            </w:pPr>
            <w:r>
              <w:rPr>
                <w:sz w:val="24"/>
                <w:szCs w:val="24"/>
              </w:rPr>
              <w:t>у графі «Опис» поля 22 слово «двостовронніх» замінити на «</w:t>
            </w:r>
            <w:r>
              <w:rPr>
                <w:b/>
                <w:sz w:val="24"/>
                <w:szCs w:val="24"/>
              </w:rPr>
              <w:t>двосторонніх</w:t>
            </w:r>
            <w:r>
              <w:rPr>
                <w:sz w:val="24"/>
                <w:szCs w:val="24"/>
              </w:rPr>
              <w:t>»</w:t>
            </w:r>
          </w:p>
          <w:p w:rsidR="00693FE7" w:rsidRDefault="00693FE7">
            <w:pPr>
              <w:rPr>
                <w:sz w:val="24"/>
                <w:szCs w:val="24"/>
              </w:rPr>
            </w:pPr>
          </w:p>
          <w:p w:rsidR="00693FE7" w:rsidRDefault="004F3879">
            <w:pPr>
              <w:rPr>
                <w:i/>
                <w:sz w:val="24"/>
                <w:szCs w:val="24"/>
              </w:rPr>
            </w:pPr>
            <w:r>
              <w:rPr>
                <w:i/>
                <w:sz w:val="24"/>
                <w:szCs w:val="24"/>
              </w:rPr>
              <w:t>Редакційна правка.</w:t>
            </w:r>
          </w:p>
          <w:p w:rsidR="00693FE7" w:rsidRDefault="00693FE7">
            <w:pPr>
              <w:rPr>
                <w:i/>
                <w:sz w:val="24"/>
                <w:szCs w:val="24"/>
              </w:rPr>
            </w:pPr>
          </w:p>
          <w:p w:rsidR="00693FE7" w:rsidRDefault="00693FE7">
            <w:pPr>
              <w:rPr>
                <w:i/>
                <w:sz w:val="24"/>
                <w:szCs w:val="24"/>
              </w:rPr>
            </w:pPr>
          </w:p>
          <w:p w:rsidR="00693FE7" w:rsidRDefault="00693FE7">
            <w:pPr>
              <w:rPr>
                <w:i/>
                <w:sz w:val="24"/>
                <w:szCs w:val="24"/>
              </w:rPr>
            </w:pPr>
          </w:p>
          <w:p w:rsidR="00693FE7" w:rsidRDefault="00693FE7">
            <w:pPr>
              <w:rPr>
                <w:i/>
                <w:sz w:val="24"/>
                <w:szCs w:val="24"/>
              </w:rPr>
            </w:pPr>
          </w:p>
          <w:p w:rsidR="00693FE7" w:rsidRDefault="00693FE7">
            <w:pPr>
              <w:jc w:val="both"/>
              <w:rPr>
                <w:i/>
                <w:sz w:val="24"/>
                <w:szCs w:val="24"/>
              </w:rPr>
            </w:pPr>
          </w:p>
          <w:p w:rsidR="00693FE7" w:rsidRDefault="004F3879">
            <w:pPr>
              <w:rPr>
                <w:sz w:val="22"/>
                <w:szCs w:val="22"/>
              </w:rPr>
            </w:pPr>
            <w:r>
              <w:rPr>
                <w:sz w:val="22"/>
                <w:szCs w:val="22"/>
              </w:rPr>
              <w:t>Додаток 1:</w:t>
            </w:r>
          </w:p>
          <w:p w:rsidR="00693FE7" w:rsidRDefault="004F3879">
            <w:pPr>
              <w:rPr>
                <w:sz w:val="22"/>
                <w:szCs w:val="22"/>
              </w:rPr>
            </w:pPr>
            <w:r>
              <w:rPr>
                <w:sz w:val="22"/>
                <w:szCs w:val="22"/>
              </w:rPr>
              <w:t>графу «Опис» рядка 26 доповнити новим абзацом такого змісту:</w:t>
            </w:r>
          </w:p>
          <w:p w:rsidR="00693FE7" w:rsidRDefault="004F3879">
            <w:pPr>
              <w:rPr>
                <w:sz w:val="22"/>
                <w:szCs w:val="22"/>
              </w:rPr>
            </w:pPr>
            <w:r>
              <w:rPr>
                <w:sz w:val="22"/>
                <w:szCs w:val="22"/>
              </w:rPr>
              <w:t>«Оскільки базовий контракт розглядається як фізична поставка, слід зазначити «P». Можуть існувати контракти на похідні інструменти (деривативні контракти), де може бути зазначено розрахунок коштами.»;</w:t>
            </w:r>
          </w:p>
          <w:p w:rsidR="00693FE7" w:rsidRDefault="00693FE7">
            <w:pPr>
              <w:rPr>
                <w:sz w:val="24"/>
                <w:szCs w:val="24"/>
              </w:rPr>
            </w:pPr>
          </w:p>
          <w:p w:rsidR="00693FE7" w:rsidRDefault="004F3879">
            <w:pPr>
              <w:jc w:val="both"/>
              <w:rPr>
                <w:i/>
                <w:sz w:val="24"/>
                <w:szCs w:val="24"/>
              </w:rPr>
            </w:pPr>
            <w:r>
              <w:rPr>
                <w:i/>
                <w:sz w:val="24"/>
                <w:szCs w:val="24"/>
              </w:rPr>
              <w:t>Визначення «</w:t>
            </w:r>
            <w:r>
              <w:rPr>
                <w:b/>
                <w:i/>
                <w:sz w:val="24"/>
                <w:szCs w:val="24"/>
              </w:rPr>
              <w:t>базовий контракт</w:t>
            </w:r>
            <w:r>
              <w:rPr>
                <w:i/>
                <w:sz w:val="24"/>
                <w:szCs w:val="24"/>
              </w:rPr>
              <w:t>» відсутнє в Порядку 618. Пропонуємо НКРЕКП або надати визначення «базового контракту» та всім контрактам, які повинні відповідним чином маркуватися в цьому полі, або перефразувати цей опис.</w:t>
            </w:r>
          </w:p>
          <w:p w:rsidR="00693FE7" w:rsidRDefault="004F3879">
            <w:pPr>
              <w:jc w:val="both"/>
              <w:rPr>
                <w:i/>
                <w:sz w:val="24"/>
                <w:szCs w:val="24"/>
              </w:rPr>
            </w:pPr>
            <w:r>
              <w:rPr>
                <w:i/>
                <w:sz w:val="24"/>
                <w:szCs w:val="24"/>
              </w:rPr>
              <w:t>Друге речення в описі схоже більше на окремий випадок, а не на опис цього поля. При цьому, це речення не є виключним та обов’язковим. Пропонуємо або конкретизувати всі контракти, які повинні відповідним чином маркуватися в цьому полі, або видалити це речення як зайве.</w:t>
            </w:r>
          </w:p>
          <w:p w:rsidR="00693FE7" w:rsidRDefault="00693FE7">
            <w:pPr>
              <w:jc w:val="both"/>
              <w:rPr>
                <w:i/>
                <w:sz w:val="24"/>
                <w:szCs w:val="24"/>
              </w:rPr>
            </w:pPr>
          </w:p>
          <w:p w:rsidR="00693FE7" w:rsidRDefault="004F3879">
            <w:pPr>
              <w:rPr>
                <w:sz w:val="24"/>
                <w:szCs w:val="24"/>
              </w:rPr>
            </w:pPr>
            <w:r>
              <w:rPr>
                <w:sz w:val="24"/>
                <w:szCs w:val="24"/>
              </w:rPr>
              <w:t>Додаток 1:</w:t>
            </w:r>
          </w:p>
          <w:p w:rsidR="00693FE7" w:rsidRDefault="004F3879">
            <w:pPr>
              <w:jc w:val="both"/>
              <w:rPr>
                <w:sz w:val="24"/>
                <w:szCs w:val="24"/>
              </w:rPr>
            </w:pPr>
            <w:r>
              <w:rPr>
                <w:sz w:val="24"/>
                <w:szCs w:val="24"/>
              </w:rPr>
              <w:t>у графі «Опис» рядка 54 слова «кожного блоку» замінити словами «типів навантаження»</w:t>
            </w:r>
          </w:p>
          <w:p w:rsidR="00693FE7" w:rsidRDefault="00693FE7">
            <w:pPr>
              <w:jc w:val="both"/>
              <w:rPr>
                <w:i/>
                <w:sz w:val="24"/>
                <w:szCs w:val="24"/>
              </w:rPr>
            </w:pPr>
          </w:p>
          <w:p w:rsidR="00693FE7" w:rsidRDefault="004F3879">
            <w:pPr>
              <w:rPr>
                <w:sz w:val="24"/>
                <w:szCs w:val="24"/>
                <w:highlight w:val="yellow"/>
              </w:rPr>
            </w:pPr>
            <w:r>
              <w:rPr>
                <w:sz w:val="24"/>
                <w:szCs w:val="24"/>
              </w:rPr>
              <w:t xml:space="preserve">Інтервал часу для кожного </w:t>
            </w:r>
            <w:r>
              <w:rPr>
                <w:b/>
                <w:sz w:val="24"/>
                <w:szCs w:val="24"/>
              </w:rPr>
              <w:t>періоду постачання</w:t>
            </w:r>
            <w:r>
              <w:rPr>
                <w:sz w:val="24"/>
                <w:szCs w:val="24"/>
              </w:rPr>
              <w:t xml:space="preserve"> типів навантаження. У полі може зазначатися кілька інтервалів</w:t>
            </w:r>
          </w:p>
          <w:p w:rsidR="00693FE7" w:rsidRDefault="00693FE7">
            <w:pPr>
              <w:jc w:val="both"/>
              <w:rPr>
                <w:i/>
                <w:sz w:val="24"/>
                <w:szCs w:val="24"/>
              </w:rPr>
            </w:pPr>
          </w:p>
          <w:p w:rsidR="00693FE7" w:rsidRDefault="004F3879">
            <w:pPr>
              <w:jc w:val="both"/>
              <w:rPr>
                <w:i/>
                <w:sz w:val="24"/>
                <w:szCs w:val="24"/>
              </w:rPr>
            </w:pPr>
            <w:r>
              <w:rPr>
                <w:i/>
                <w:sz w:val="24"/>
                <w:szCs w:val="24"/>
              </w:rPr>
              <w:t>Уточнення.</w:t>
            </w:r>
          </w:p>
          <w:p w:rsidR="00693FE7" w:rsidRDefault="004F3879">
            <w:pPr>
              <w:jc w:val="both"/>
              <w:rPr>
                <w:i/>
                <w:sz w:val="24"/>
                <w:szCs w:val="24"/>
              </w:rPr>
            </w:pPr>
            <w:r>
              <w:rPr>
                <w:i/>
                <w:sz w:val="24"/>
                <w:szCs w:val="24"/>
              </w:rPr>
              <w:t xml:space="preserve">Тип навантаження має певний період «з .. по ..». </w:t>
            </w:r>
          </w:p>
          <w:p w:rsidR="00693FE7" w:rsidRDefault="004F3879">
            <w:pPr>
              <w:jc w:val="both"/>
              <w:rPr>
                <w:b/>
                <w:sz w:val="24"/>
                <w:szCs w:val="24"/>
              </w:rPr>
            </w:pPr>
            <w:r>
              <w:rPr>
                <w:i/>
                <w:sz w:val="24"/>
                <w:szCs w:val="24"/>
              </w:rPr>
              <w:t xml:space="preserve">У цьому періоді можуть бути інтервали постачання (зокрема, як в описі поля 55: «Кількість одиниць, включених до операції, за інтервал часу постачання. Зазначається у разі, якщо обсяг у </w:t>
            </w:r>
            <w:r>
              <w:rPr>
                <w:i/>
                <w:sz w:val="24"/>
                <w:szCs w:val="24"/>
                <w:u w:val="single"/>
              </w:rPr>
              <w:t>періодах поставки</w:t>
            </w:r>
            <w:r>
              <w:rPr>
                <w:i/>
                <w:sz w:val="24"/>
                <w:szCs w:val="24"/>
              </w:rPr>
              <w:t>, зазначених у полі 54 - відрізняється. Якщо обсяг однаковий у кожному інтервалі - він зазначається у полі 40.»).</w:t>
            </w:r>
          </w:p>
        </w:tc>
        <w:tc>
          <w:tcPr>
            <w:tcW w:w="3135" w:type="dxa"/>
          </w:tcPr>
          <w:p w:rsidR="00693FE7" w:rsidRPr="00567E80" w:rsidRDefault="00567E80" w:rsidP="00567E80">
            <w:pPr>
              <w:jc w:val="both"/>
              <w:rPr>
                <w:sz w:val="24"/>
                <w:szCs w:val="24"/>
              </w:rPr>
            </w:pPr>
            <w:r>
              <w:rPr>
                <w:sz w:val="24"/>
                <w:szCs w:val="24"/>
              </w:rPr>
              <w:t>Попередньо не враховано. У відповідному полі зазначається саме код ОПООП або АПД.</w:t>
            </w:r>
          </w:p>
          <w:p w:rsidR="00693FE7" w:rsidRDefault="00693FE7">
            <w:pPr>
              <w:spacing w:before="240" w:after="240"/>
              <w:jc w:val="both"/>
              <w:rPr>
                <w:b/>
                <w:i/>
                <w:sz w:val="24"/>
                <w:szCs w:val="24"/>
                <w:highlight w:val="yellow"/>
              </w:rPr>
            </w:pPr>
          </w:p>
          <w:p w:rsidR="00693FE7" w:rsidRDefault="00693FE7">
            <w:pPr>
              <w:spacing w:before="240" w:after="240"/>
              <w:jc w:val="both"/>
              <w:rPr>
                <w:b/>
                <w:i/>
                <w:sz w:val="24"/>
                <w:szCs w:val="24"/>
                <w:highlight w:val="yellow"/>
              </w:rPr>
            </w:pPr>
          </w:p>
          <w:p w:rsidR="00693FE7" w:rsidRDefault="00693FE7">
            <w:pPr>
              <w:spacing w:before="240" w:after="240"/>
              <w:jc w:val="both"/>
              <w:rPr>
                <w:b/>
                <w:i/>
                <w:sz w:val="24"/>
                <w:szCs w:val="24"/>
                <w:highlight w:val="yellow"/>
              </w:rPr>
            </w:pPr>
          </w:p>
          <w:p w:rsidR="00693FE7" w:rsidRDefault="00693FE7">
            <w:pPr>
              <w:spacing w:before="240" w:after="240"/>
              <w:jc w:val="both"/>
              <w:rPr>
                <w:b/>
                <w:i/>
                <w:sz w:val="24"/>
                <w:szCs w:val="24"/>
                <w:highlight w:val="yellow"/>
              </w:rPr>
            </w:pPr>
          </w:p>
          <w:p w:rsidR="00567E80" w:rsidRDefault="00567E80">
            <w:pPr>
              <w:spacing w:before="240" w:after="240"/>
              <w:jc w:val="both"/>
              <w:rPr>
                <w:b/>
                <w:i/>
                <w:sz w:val="24"/>
                <w:szCs w:val="24"/>
                <w:highlight w:val="yellow"/>
              </w:rPr>
            </w:pPr>
          </w:p>
          <w:p w:rsidR="00567E80" w:rsidRDefault="00567E80">
            <w:pPr>
              <w:spacing w:before="240" w:after="240"/>
              <w:jc w:val="both"/>
              <w:rPr>
                <w:b/>
                <w:i/>
                <w:sz w:val="24"/>
                <w:szCs w:val="24"/>
                <w:highlight w:val="yellow"/>
              </w:rPr>
            </w:pPr>
          </w:p>
          <w:p w:rsidR="00567E80" w:rsidRDefault="00567E80">
            <w:pPr>
              <w:spacing w:before="240" w:after="240"/>
              <w:jc w:val="both"/>
              <w:rPr>
                <w:b/>
                <w:i/>
                <w:sz w:val="24"/>
                <w:szCs w:val="24"/>
                <w:highlight w:val="yellow"/>
              </w:rPr>
            </w:pPr>
          </w:p>
          <w:p w:rsidR="00567E80" w:rsidRDefault="00567E80">
            <w:pPr>
              <w:spacing w:before="240" w:after="240"/>
              <w:jc w:val="both"/>
              <w:rPr>
                <w:b/>
                <w:i/>
                <w:sz w:val="24"/>
                <w:szCs w:val="24"/>
                <w:highlight w:val="yellow"/>
              </w:rPr>
            </w:pPr>
          </w:p>
          <w:p w:rsidR="00567E80" w:rsidRDefault="00567E80">
            <w:pPr>
              <w:spacing w:before="240" w:after="240"/>
              <w:jc w:val="both"/>
              <w:rPr>
                <w:b/>
                <w:i/>
                <w:sz w:val="24"/>
                <w:szCs w:val="24"/>
                <w:highlight w:val="yellow"/>
              </w:rPr>
            </w:pPr>
          </w:p>
          <w:p w:rsidR="00567E80" w:rsidRDefault="00567E80">
            <w:pPr>
              <w:spacing w:before="240" w:after="240"/>
              <w:jc w:val="both"/>
              <w:rPr>
                <w:b/>
                <w:i/>
                <w:sz w:val="24"/>
                <w:szCs w:val="24"/>
                <w:highlight w:val="yellow"/>
              </w:rPr>
            </w:pPr>
          </w:p>
          <w:p w:rsidR="00693FE7" w:rsidRDefault="00693FE7">
            <w:pPr>
              <w:spacing w:before="240" w:after="240"/>
              <w:jc w:val="both"/>
              <w:rPr>
                <w:b/>
                <w:i/>
                <w:sz w:val="24"/>
                <w:szCs w:val="24"/>
                <w:highlight w:val="yellow"/>
              </w:rPr>
            </w:pPr>
          </w:p>
          <w:p w:rsidR="00693FE7" w:rsidRDefault="00693FE7">
            <w:pPr>
              <w:spacing w:before="240" w:after="240"/>
              <w:jc w:val="both"/>
              <w:rPr>
                <w:b/>
                <w:i/>
                <w:sz w:val="24"/>
                <w:szCs w:val="24"/>
                <w:highlight w:val="yellow"/>
              </w:rPr>
            </w:pPr>
          </w:p>
          <w:p w:rsidR="00693FE7" w:rsidRDefault="004F3879">
            <w:pPr>
              <w:spacing w:before="240" w:after="240"/>
              <w:jc w:val="both"/>
              <w:rPr>
                <w:b/>
                <w:i/>
                <w:sz w:val="24"/>
                <w:szCs w:val="24"/>
              </w:rPr>
            </w:pPr>
            <w:r>
              <w:rPr>
                <w:sz w:val="24"/>
                <w:szCs w:val="24"/>
              </w:rPr>
              <w:t>Пропонується врахувати пропозицію.</w:t>
            </w:r>
          </w:p>
          <w:p w:rsidR="00693FE7" w:rsidRDefault="00693FE7">
            <w:pPr>
              <w:spacing w:before="240" w:after="240"/>
              <w:jc w:val="both"/>
              <w:rPr>
                <w:b/>
                <w:i/>
                <w:sz w:val="24"/>
                <w:szCs w:val="24"/>
              </w:rPr>
            </w:pPr>
          </w:p>
          <w:p w:rsidR="00693FE7" w:rsidRDefault="00693FE7">
            <w:pPr>
              <w:spacing w:before="240" w:after="240"/>
              <w:jc w:val="both"/>
              <w:rPr>
                <w:b/>
                <w:i/>
                <w:sz w:val="24"/>
                <w:szCs w:val="24"/>
              </w:rPr>
            </w:pPr>
          </w:p>
          <w:p w:rsidR="00693FE7" w:rsidRDefault="00693FE7">
            <w:pPr>
              <w:spacing w:before="240" w:after="240"/>
              <w:jc w:val="both"/>
              <w:rPr>
                <w:b/>
                <w:i/>
                <w:sz w:val="24"/>
                <w:szCs w:val="24"/>
              </w:rPr>
            </w:pPr>
          </w:p>
          <w:p w:rsidR="00693FE7" w:rsidRDefault="00693FE7">
            <w:pPr>
              <w:spacing w:before="240" w:after="240"/>
              <w:jc w:val="both"/>
              <w:rPr>
                <w:b/>
                <w:i/>
                <w:sz w:val="24"/>
                <w:szCs w:val="24"/>
              </w:rPr>
            </w:pPr>
          </w:p>
          <w:p w:rsidR="00693FE7" w:rsidRDefault="004F3879">
            <w:pPr>
              <w:spacing w:before="240" w:after="240"/>
              <w:jc w:val="both"/>
              <w:rPr>
                <w:b/>
                <w:i/>
                <w:sz w:val="24"/>
                <w:szCs w:val="24"/>
              </w:rPr>
            </w:pPr>
            <w:r>
              <w:rPr>
                <w:sz w:val="24"/>
                <w:szCs w:val="24"/>
              </w:rPr>
              <w:t>Потребує обговорення</w:t>
            </w:r>
          </w:p>
          <w:p w:rsidR="00693FE7" w:rsidRDefault="00693FE7">
            <w:pPr>
              <w:spacing w:before="240" w:after="240"/>
              <w:jc w:val="both"/>
              <w:rPr>
                <w:b/>
                <w:i/>
                <w:sz w:val="24"/>
                <w:szCs w:val="24"/>
              </w:rPr>
            </w:pPr>
          </w:p>
          <w:p w:rsidR="00693FE7" w:rsidRDefault="00693FE7">
            <w:pPr>
              <w:spacing w:before="240" w:after="240"/>
              <w:jc w:val="both"/>
              <w:rPr>
                <w:b/>
                <w:i/>
                <w:sz w:val="24"/>
                <w:szCs w:val="24"/>
              </w:rPr>
            </w:pPr>
          </w:p>
          <w:p w:rsidR="00693FE7" w:rsidRDefault="00693FE7">
            <w:pPr>
              <w:spacing w:before="240" w:after="240"/>
              <w:jc w:val="both"/>
              <w:rPr>
                <w:b/>
                <w:i/>
                <w:sz w:val="24"/>
                <w:szCs w:val="24"/>
              </w:rPr>
            </w:pPr>
          </w:p>
          <w:p w:rsidR="00693FE7" w:rsidRDefault="00693FE7">
            <w:pPr>
              <w:spacing w:before="240" w:after="240"/>
              <w:jc w:val="both"/>
              <w:rPr>
                <w:b/>
                <w:i/>
                <w:sz w:val="24"/>
                <w:szCs w:val="24"/>
              </w:rPr>
            </w:pPr>
          </w:p>
          <w:p w:rsidR="00693FE7" w:rsidRDefault="00693FE7">
            <w:pPr>
              <w:spacing w:before="240" w:after="240"/>
              <w:jc w:val="both"/>
              <w:rPr>
                <w:b/>
                <w:i/>
                <w:sz w:val="24"/>
                <w:szCs w:val="24"/>
              </w:rPr>
            </w:pPr>
          </w:p>
          <w:p w:rsidR="00693FE7" w:rsidRDefault="00693FE7">
            <w:pPr>
              <w:spacing w:before="240" w:after="240"/>
              <w:jc w:val="both"/>
              <w:rPr>
                <w:b/>
                <w:i/>
                <w:sz w:val="24"/>
                <w:szCs w:val="24"/>
              </w:rPr>
            </w:pPr>
          </w:p>
          <w:sdt>
            <w:sdtPr>
              <w:tag w:val="goog_rdk_249"/>
              <w:id w:val="272217599"/>
            </w:sdtPr>
            <w:sdtEndPr/>
            <w:sdtContent>
              <w:p w:rsidR="00693FE7" w:rsidRDefault="00936CF5">
                <w:pPr>
                  <w:spacing w:before="240" w:after="240"/>
                  <w:jc w:val="both"/>
                  <w:rPr>
                    <w:ins w:id="44" w:author="Оксана Вистяка" w:date="2024-10-30T14:40:00Z"/>
                    <w:b/>
                    <w:i/>
                    <w:sz w:val="24"/>
                    <w:szCs w:val="24"/>
                  </w:rPr>
                </w:pPr>
                <w:sdt>
                  <w:sdtPr>
                    <w:tag w:val="goog_rdk_248"/>
                    <w:id w:val="-1269614109"/>
                  </w:sdtPr>
                  <w:sdtEndPr/>
                  <w:sdtContent/>
                </w:sdt>
              </w:p>
            </w:sdtContent>
          </w:sdt>
          <w:p w:rsidR="00693FE7" w:rsidRDefault="004F3879">
            <w:pPr>
              <w:spacing w:before="240" w:after="240"/>
              <w:jc w:val="both"/>
              <w:rPr>
                <w:b/>
                <w:i/>
                <w:sz w:val="24"/>
                <w:szCs w:val="24"/>
              </w:rPr>
            </w:pPr>
            <w:r>
              <w:rPr>
                <w:sz w:val="24"/>
                <w:szCs w:val="24"/>
              </w:rPr>
              <w:t>Потребує обговорення</w:t>
            </w:r>
          </w:p>
        </w:tc>
      </w:tr>
      <w:tr w:rsidR="00693FE7">
        <w:trPr>
          <w:trHeight w:val="564"/>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ind w:firstLine="384"/>
              <w:jc w:val="center"/>
              <w:rPr>
                <w:b/>
                <w:sz w:val="24"/>
                <w:szCs w:val="24"/>
              </w:rPr>
            </w:pPr>
            <w:r>
              <w:rPr>
                <w:b/>
                <w:sz w:val="24"/>
                <w:szCs w:val="24"/>
              </w:rPr>
              <w:t>ТОВ «Оператор ГТС»</w:t>
            </w:r>
          </w:p>
          <w:p w:rsidR="00693FE7" w:rsidRDefault="00693FE7">
            <w:pPr>
              <w:ind w:firstLine="384"/>
              <w:jc w:val="center"/>
              <w:rPr>
                <w:b/>
                <w:sz w:val="24"/>
                <w:szCs w:val="24"/>
              </w:rPr>
            </w:pPr>
          </w:p>
          <w:p w:rsidR="00693FE7" w:rsidRDefault="004F3879">
            <w:pPr>
              <w:rPr>
                <w:b/>
                <w:sz w:val="24"/>
                <w:szCs w:val="24"/>
              </w:rPr>
            </w:pPr>
            <w:r>
              <w:rPr>
                <w:b/>
                <w:sz w:val="24"/>
                <w:szCs w:val="24"/>
              </w:rPr>
              <w:t>Проектом зміни не передбачались:</w:t>
            </w:r>
          </w:p>
          <w:p w:rsidR="00693FE7" w:rsidRDefault="004F3879">
            <w:pPr>
              <w:ind w:firstLine="386"/>
              <w:jc w:val="both"/>
              <w:rPr>
                <w:b/>
                <w:sz w:val="24"/>
                <w:szCs w:val="24"/>
              </w:rPr>
            </w:pPr>
            <w:r>
              <w:rPr>
                <w:b/>
                <w:sz w:val="24"/>
                <w:szCs w:val="24"/>
              </w:rPr>
              <w:t>у рядку 7:</w:t>
            </w:r>
          </w:p>
          <w:p w:rsidR="00693FE7" w:rsidRDefault="004F3879">
            <w:pPr>
              <w:ind w:firstLine="386"/>
              <w:jc w:val="both"/>
              <w:rPr>
                <w:b/>
                <w:sz w:val="24"/>
                <w:szCs w:val="24"/>
              </w:rPr>
            </w:pPr>
            <w:r>
              <w:rPr>
                <w:b/>
                <w:sz w:val="24"/>
                <w:szCs w:val="24"/>
              </w:rPr>
              <w:t>графу «Допустимі значення» доповнити новим абзацом такого змісту: «USR»;</w:t>
            </w:r>
          </w:p>
          <w:p w:rsidR="00693FE7" w:rsidRDefault="004F3879">
            <w:pPr>
              <w:ind w:firstLine="384"/>
              <w:jc w:val="both"/>
              <w:rPr>
                <w:b/>
                <w:sz w:val="24"/>
                <w:szCs w:val="24"/>
              </w:rPr>
            </w:pPr>
            <w:r>
              <w:rPr>
                <w:b/>
                <w:sz w:val="24"/>
                <w:szCs w:val="24"/>
              </w:rPr>
              <w:t>графу «Довжина» доповнити новим абзацом такого змісту: «3»;</w:t>
            </w:r>
          </w:p>
          <w:p w:rsidR="00693FE7" w:rsidRDefault="004F3879">
            <w:pPr>
              <w:ind w:firstLine="384"/>
              <w:jc w:val="both"/>
              <w:rPr>
                <w:b/>
                <w:sz w:val="24"/>
                <w:szCs w:val="24"/>
              </w:rPr>
            </w:pPr>
            <w:r>
              <w:rPr>
                <w:b/>
                <w:sz w:val="24"/>
                <w:szCs w:val="24"/>
              </w:rPr>
              <w:t>графу «Приклади» доповнити новим абзацом такого змісту: «USR»;</w:t>
            </w:r>
          </w:p>
          <w:p w:rsidR="00693FE7" w:rsidRDefault="00693FE7">
            <w:pPr>
              <w:ind w:firstLine="384"/>
              <w:jc w:val="both"/>
              <w:rPr>
                <w:b/>
                <w:sz w:val="24"/>
                <w:szCs w:val="24"/>
              </w:rPr>
            </w:pPr>
          </w:p>
          <w:p w:rsidR="00693FE7" w:rsidRDefault="004F3879">
            <w:pPr>
              <w:rPr>
                <w:i/>
                <w:sz w:val="24"/>
                <w:szCs w:val="24"/>
              </w:rPr>
            </w:pPr>
            <w:r>
              <w:rPr>
                <w:i/>
                <w:sz w:val="24"/>
                <w:szCs w:val="24"/>
              </w:rPr>
              <w:t>У редакції проєкту Акта пропущено допустиме значення «USR».</w:t>
            </w:r>
          </w:p>
          <w:p w:rsidR="00693FE7" w:rsidRDefault="004F3879">
            <w:pPr>
              <w:ind w:firstLine="384"/>
              <w:rPr>
                <w:b/>
                <w:sz w:val="24"/>
                <w:szCs w:val="24"/>
              </w:rPr>
            </w:pPr>
            <w:r>
              <w:rPr>
                <w:b/>
                <w:sz w:val="24"/>
                <w:szCs w:val="24"/>
              </w:rPr>
              <w:t>Проектом зміни не передбачались:</w:t>
            </w:r>
          </w:p>
          <w:p w:rsidR="00693FE7" w:rsidRDefault="004F3879">
            <w:pPr>
              <w:jc w:val="both"/>
              <w:rPr>
                <w:b/>
                <w:sz w:val="24"/>
                <w:szCs w:val="24"/>
              </w:rPr>
            </w:pPr>
            <w:r>
              <w:rPr>
                <w:b/>
                <w:sz w:val="24"/>
                <w:szCs w:val="24"/>
              </w:rPr>
              <w:t xml:space="preserve">  у рядку 28 графу «Допустимі значення» викласти у наступній редакції:</w:t>
            </w:r>
          </w:p>
          <w:p w:rsidR="00693FE7" w:rsidRDefault="004F3879">
            <w:pPr>
              <w:ind w:firstLine="384"/>
              <w:jc w:val="both"/>
              <w:rPr>
                <w:b/>
                <w:sz w:val="24"/>
                <w:szCs w:val="24"/>
              </w:rPr>
            </w:pPr>
            <w:r>
              <w:rPr>
                <w:sz w:val="24"/>
                <w:szCs w:val="24"/>
              </w:rPr>
              <w:t xml:space="preserve">Години торгів за договором. У цьому полі, як правило, зазначаються години відкриття та закриття можливості здійснювати операції відповідно до правил системи ОПООП. Для двосторонніх договорів поза ОПООП зазначається  значення </w:t>
            </w:r>
            <w:r>
              <w:rPr>
                <w:b/>
                <w:sz w:val="24"/>
                <w:szCs w:val="24"/>
              </w:rPr>
              <w:t>00:00:00Z/24:00:00Z</w:t>
            </w:r>
          </w:p>
          <w:p w:rsidR="00693FE7" w:rsidRDefault="00693FE7">
            <w:pPr>
              <w:ind w:firstLine="384"/>
              <w:jc w:val="both"/>
              <w:rPr>
                <w:b/>
                <w:i/>
                <w:sz w:val="24"/>
                <w:szCs w:val="24"/>
              </w:rPr>
            </w:pPr>
          </w:p>
          <w:p w:rsidR="00693FE7" w:rsidRDefault="00693FE7">
            <w:pPr>
              <w:ind w:firstLine="384"/>
              <w:jc w:val="both"/>
              <w:rPr>
                <w:b/>
                <w:i/>
                <w:sz w:val="24"/>
                <w:szCs w:val="24"/>
              </w:rPr>
            </w:pPr>
          </w:p>
          <w:p w:rsidR="00693FE7" w:rsidRDefault="004F3879">
            <w:pPr>
              <w:ind w:firstLine="384"/>
              <w:jc w:val="both"/>
              <w:rPr>
                <w:b/>
                <w:i/>
                <w:sz w:val="24"/>
                <w:szCs w:val="24"/>
              </w:rPr>
            </w:pPr>
            <w:r>
              <w:rPr>
                <w:i/>
                <w:sz w:val="24"/>
                <w:szCs w:val="24"/>
              </w:rPr>
              <w:t>Пропонуємо доповнити рядок щодо часу секундами відповідно до стандарту ISO 8601 – HH:MM:SS.</w:t>
            </w:r>
          </w:p>
          <w:p w:rsidR="00693FE7" w:rsidRDefault="00693FE7">
            <w:pPr>
              <w:ind w:firstLine="384"/>
              <w:jc w:val="both"/>
              <w:rPr>
                <w:b/>
                <w:i/>
                <w:sz w:val="24"/>
                <w:szCs w:val="24"/>
              </w:rPr>
            </w:pPr>
          </w:p>
          <w:p w:rsidR="00693FE7" w:rsidRDefault="004F3879">
            <w:pPr>
              <w:ind w:firstLine="384"/>
              <w:jc w:val="both"/>
              <w:rPr>
                <w:b/>
                <w:sz w:val="24"/>
                <w:szCs w:val="24"/>
              </w:rPr>
            </w:pPr>
            <w:r>
              <w:rPr>
                <w:b/>
                <w:sz w:val="24"/>
                <w:szCs w:val="24"/>
              </w:rPr>
              <w:t>у рядку 28:</w:t>
            </w:r>
          </w:p>
          <w:p w:rsidR="00693FE7" w:rsidRDefault="004F3879">
            <w:pPr>
              <w:ind w:firstLine="384"/>
              <w:jc w:val="both"/>
              <w:rPr>
                <w:b/>
                <w:sz w:val="24"/>
                <w:szCs w:val="24"/>
              </w:rPr>
            </w:pPr>
            <w:r>
              <w:rPr>
                <w:b/>
                <w:sz w:val="24"/>
                <w:szCs w:val="24"/>
              </w:rPr>
              <w:t>графу «Приклади» викласти у наступній редакції:</w:t>
            </w:r>
          </w:p>
          <w:p w:rsidR="00693FE7" w:rsidRDefault="004F3879">
            <w:pPr>
              <w:ind w:firstLine="384"/>
              <w:jc w:val="both"/>
              <w:rPr>
                <w:b/>
                <w:sz w:val="24"/>
                <w:szCs w:val="24"/>
              </w:rPr>
            </w:pPr>
            <w:r>
              <w:rPr>
                <w:b/>
                <w:sz w:val="24"/>
                <w:szCs w:val="24"/>
              </w:rPr>
              <w:t>«09:00:00Z/17:00:00Z»</w:t>
            </w:r>
          </w:p>
          <w:p w:rsidR="00693FE7" w:rsidRDefault="00693FE7">
            <w:pPr>
              <w:ind w:firstLine="384"/>
              <w:jc w:val="both"/>
              <w:rPr>
                <w:b/>
                <w:i/>
                <w:sz w:val="24"/>
                <w:szCs w:val="24"/>
              </w:rPr>
            </w:pPr>
          </w:p>
          <w:p w:rsidR="00693FE7" w:rsidRDefault="004F3879">
            <w:pPr>
              <w:ind w:firstLine="384"/>
              <w:jc w:val="both"/>
              <w:rPr>
                <w:i/>
                <w:sz w:val="24"/>
                <w:szCs w:val="24"/>
              </w:rPr>
            </w:pPr>
            <w:r>
              <w:rPr>
                <w:i/>
                <w:sz w:val="24"/>
                <w:szCs w:val="24"/>
              </w:rPr>
              <w:t>Пропонуємо доповнити рядок щодо часу секундами відповідно до стандарту ISO 8601 – HH:MM:SS.</w:t>
            </w:r>
          </w:p>
          <w:p w:rsidR="00693FE7" w:rsidRDefault="00693FE7">
            <w:pPr>
              <w:ind w:firstLine="384"/>
              <w:jc w:val="both"/>
              <w:rPr>
                <w:i/>
                <w:sz w:val="24"/>
                <w:szCs w:val="24"/>
              </w:rPr>
            </w:pPr>
          </w:p>
          <w:p w:rsidR="00693FE7" w:rsidRDefault="004F3879">
            <w:pPr>
              <w:ind w:firstLine="384"/>
              <w:rPr>
                <w:b/>
                <w:sz w:val="24"/>
                <w:szCs w:val="24"/>
              </w:rPr>
            </w:pPr>
            <w:r>
              <w:rPr>
                <w:b/>
                <w:sz w:val="24"/>
                <w:szCs w:val="24"/>
              </w:rPr>
              <w:t>Проектом зміни не передбачались:</w:t>
            </w:r>
          </w:p>
          <w:p w:rsidR="00693FE7" w:rsidRDefault="004F3879">
            <w:pPr>
              <w:ind w:firstLine="384"/>
              <w:jc w:val="both"/>
              <w:rPr>
                <w:b/>
                <w:sz w:val="24"/>
                <w:szCs w:val="24"/>
              </w:rPr>
            </w:pPr>
            <w:r>
              <w:rPr>
                <w:b/>
                <w:sz w:val="24"/>
                <w:szCs w:val="24"/>
              </w:rPr>
              <w:t>у рядку 29</w:t>
            </w:r>
          </w:p>
          <w:p w:rsidR="00693FE7" w:rsidRDefault="004F3879">
            <w:pPr>
              <w:ind w:firstLine="384"/>
              <w:jc w:val="both"/>
              <w:rPr>
                <w:b/>
                <w:sz w:val="24"/>
                <w:szCs w:val="24"/>
              </w:rPr>
            </w:pPr>
            <w:r>
              <w:rPr>
                <w:b/>
                <w:sz w:val="24"/>
                <w:szCs w:val="24"/>
              </w:rPr>
              <w:t>видалити наступні символи та цифри:</w:t>
            </w:r>
          </w:p>
          <w:p w:rsidR="00693FE7" w:rsidRDefault="004F3879">
            <w:pPr>
              <w:ind w:firstLine="384"/>
              <w:jc w:val="both"/>
              <w:rPr>
                <w:b/>
                <w:sz w:val="24"/>
                <w:szCs w:val="24"/>
              </w:rPr>
            </w:pPr>
            <w:r>
              <w:rPr>
                <w:b/>
                <w:sz w:val="24"/>
                <w:szCs w:val="24"/>
              </w:rPr>
              <w:t>2024-01-29T10:35:56</w:t>
            </w:r>
            <w:r>
              <w:rPr>
                <w:b/>
                <w:strike/>
                <w:sz w:val="24"/>
                <w:szCs w:val="24"/>
              </w:rPr>
              <w:t>.050</w:t>
            </w:r>
            <w:r>
              <w:rPr>
                <w:b/>
                <w:sz w:val="24"/>
                <w:szCs w:val="24"/>
              </w:rPr>
              <w:t>Z або 2024-01-29T12:35:56</w:t>
            </w:r>
            <w:r>
              <w:rPr>
                <w:b/>
                <w:strike/>
                <w:sz w:val="24"/>
                <w:szCs w:val="24"/>
              </w:rPr>
              <w:t>.050</w:t>
            </w:r>
            <w:r>
              <w:rPr>
                <w:b/>
                <w:sz w:val="24"/>
                <w:szCs w:val="24"/>
              </w:rPr>
              <w:t>+02.00</w:t>
            </w:r>
          </w:p>
          <w:p w:rsidR="00693FE7" w:rsidRDefault="00693FE7">
            <w:pPr>
              <w:ind w:firstLine="384"/>
              <w:jc w:val="both"/>
              <w:rPr>
                <w:b/>
                <w:i/>
                <w:sz w:val="24"/>
                <w:szCs w:val="24"/>
              </w:rPr>
            </w:pPr>
          </w:p>
          <w:p w:rsidR="00693FE7" w:rsidRDefault="004F3879">
            <w:pPr>
              <w:ind w:firstLine="384"/>
              <w:jc w:val="both"/>
              <w:rPr>
                <w:i/>
                <w:sz w:val="24"/>
                <w:szCs w:val="24"/>
              </w:rPr>
            </w:pPr>
            <w:r>
              <w:rPr>
                <w:i/>
                <w:sz w:val="24"/>
                <w:szCs w:val="24"/>
              </w:rPr>
              <w:t>Видалити значення «.050» відповідно до стандарту ISO 8601 – YYYY-01-29THH:MM:SSZ.</w:t>
            </w:r>
          </w:p>
          <w:p w:rsidR="00693FE7" w:rsidRDefault="00693FE7">
            <w:pPr>
              <w:ind w:firstLine="384"/>
              <w:jc w:val="both"/>
              <w:rPr>
                <w:i/>
                <w:sz w:val="24"/>
                <w:szCs w:val="24"/>
              </w:rPr>
            </w:pPr>
          </w:p>
          <w:p w:rsidR="00693FE7" w:rsidRDefault="004F3879">
            <w:pPr>
              <w:ind w:firstLine="384"/>
              <w:rPr>
                <w:b/>
                <w:sz w:val="24"/>
                <w:szCs w:val="24"/>
              </w:rPr>
            </w:pPr>
            <w:r>
              <w:rPr>
                <w:b/>
                <w:sz w:val="24"/>
                <w:szCs w:val="24"/>
              </w:rPr>
              <w:t>Проектом зміни не передбачались:</w:t>
            </w:r>
          </w:p>
          <w:p w:rsidR="00693FE7" w:rsidRDefault="004F3879">
            <w:pPr>
              <w:ind w:firstLine="384"/>
              <w:jc w:val="both"/>
              <w:rPr>
                <w:b/>
                <w:sz w:val="24"/>
                <w:szCs w:val="24"/>
              </w:rPr>
            </w:pPr>
            <w:r>
              <w:rPr>
                <w:b/>
                <w:sz w:val="24"/>
                <w:szCs w:val="24"/>
              </w:rPr>
              <w:t>у рядку 30</w:t>
            </w:r>
          </w:p>
          <w:p w:rsidR="00693FE7" w:rsidRDefault="004F3879">
            <w:pPr>
              <w:ind w:firstLine="384"/>
              <w:jc w:val="both"/>
              <w:rPr>
                <w:b/>
                <w:sz w:val="24"/>
                <w:szCs w:val="24"/>
              </w:rPr>
            </w:pPr>
            <w:r>
              <w:rPr>
                <w:b/>
                <w:sz w:val="24"/>
                <w:szCs w:val="24"/>
              </w:rPr>
              <w:t>видалити наступні символи та цифри:</w:t>
            </w:r>
          </w:p>
          <w:p w:rsidR="00693FE7" w:rsidRDefault="004F3879">
            <w:pPr>
              <w:ind w:firstLine="384"/>
              <w:jc w:val="both"/>
              <w:rPr>
                <w:b/>
                <w:sz w:val="24"/>
                <w:szCs w:val="24"/>
              </w:rPr>
            </w:pPr>
            <w:r>
              <w:rPr>
                <w:b/>
                <w:sz w:val="24"/>
                <w:szCs w:val="24"/>
              </w:rPr>
              <w:t>2024-01-29T10:35:56</w:t>
            </w:r>
            <w:r>
              <w:rPr>
                <w:b/>
                <w:strike/>
                <w:sz w:val="24"/>
                <w:szCs w:val="24"/>
              </w:rPr>
              <w:t>.050</w:t>
            </w:r>
            <w:r>
              <w:rPr>
                <w:b/>
                <w:sz w:val="24"/>
                <w:szCs w:val="24"/>
              </w:rPr>
              <w:t>Z або 2024-01-29T12:35:56</w:t>
            </w:r>
            <w:r>
              <w:rPr>
                <w:b/>
                <w:strike/>
                <w:sz w:val="24"/>
                <w:szCs w:val="24"/>
              </w:rPr>
              <w:t>.050</w:t>
            </w:r>
            <w:r>
              <w:rPr>
                <w:b/>
                <w:sz w:val="24"/>
                <w:szCs w:val="24"/>
              </w:rPr>
              <w:t>+02.00</w:t>
            </w:r>
          </w:p>
          <w:p w:rsidR="00693FE7" w:rsidRDefault="00693FE7">
            <w:pPr>
              <w:ind w:firstLine="384"/>
              <w:jc w:val="both"/>
              <w:rPr>
                <w:b/>
                <w:i/>
                <w:sz w:val="24"/>
                <w:szCs w:val="24"/>
              </w:rPr>
            </w:pPr>
          </w:p>
          <w:p w:rsidR="00693FE7" w:rsidRDefault="004F3879">
            <w:pPr>
              <w:ind w:firstLine="384"/>
              <w:jc w:val="both"/>
              <w:rPr>
                <w:i/>
                <w:sz w:val="24"/>
                <w:szCs w:val="24"/>
              </w:rPr>
            </w:pPr>
            <w:r>
              <w:rPr>
                <w:i/>
                <w:sz w:val="24"/>
                <w:szCs w:val="24"/>
              </w:rPr>
              <w:t>Видалити значення «.050» відповідно до стандарту ISO 8601 – YYYY-01-29THH:MM:SSZ.</w:t>
            </w:r>
          </w:p>
          <w:p w:rsidR="00693FE7" w:rsidRDefault="00693FE7">
            <w:pPr>
              <w:ind w:firstLine="384"/>
              <w:jc w:val="both"/>
              <w:rPr>
                <w:i/>
                <w:sz w:val="24"/>
                <w:szCs w:val="24"/>
              </w:rPr>
            </w:pPr>
          </w:p>
          <w:p w:rsidR="00693FE7" w:rsidRDefault="004F3879">
            <w:pPr>
              <w:ind w:firstLine="384"/>
              <w:rPr>
                <w:b/>
                <w:sz w:val="24"/>
                <w:szCs w:val="24"/>
              </w:rPr>
            </w:pPr>
            <w:r>
              <w:rPr>
                <w:b/>
                <w:sz w:val="24"/>
                <w:szCs w:val="24"/>
              </w:rPr>
              <w:t>Проектом зміни не передбачались:</w:t>
            </w:r>
          </w:p>
          <w:p w:rsidR="00693FE7" w:rsidRDefault="004F3879">
            <w:pPr>
              <w:ind w:firstLine="384"/>
              <w:jc w:val="both"/>
              <w:rPr>
                <w:b/>
                <w:sz w:val="24"/>
                <w:szCs w:val="24"/>
              </w:rPr>
            </w:pPr>
            <w:r>
              <w:rPr>
                <w:b/>
                <w:sz w:val="24"/>
                <w:szCs w:val="24"/>
              </w:rPr>
              <w:t>у рядку 43</w:t>
            </w:r>
          </w:p>
          <w:p w:rsidR="00693FE7" w:rsidRDefault="004F3879">
            <w:pPr>
              <w:ind w:firstLine="384"/>
              <w:jc w:val="both"/>
              <w:rPr>
                <w:b/>
                <w:sz w:val="24"/>
                <w:szCs w:val="24"/>
              </w:rPr>
            </w:pPr>
            <w:r>
              <w:rPr>
                <w:b/>
                <w:sz w:val="24"/>
                <w:szCs w:val="24"/>
              </w:rPr>
              <w:t>видалити наступні символи та цифри:</w:t>
            </w:r>
          </w:p>
          <w:p w:rsidR="00693FE7" w:rsidRDefault="004F3879">
            <w:pPr>
              <w:ind w:firstLine="384"/>
              <w:jc w:val="both"/>
              <w:rPr>
                <w:b/>
                <w:sz w:val="24"/>
                <w:szCs w:val="24"/>
              </w:rPr>
            </w:pPr>
            <w:r>
              <w:rPr>
                <w:b/>
                <w:sz w:val="24"/>
                <w:szCs w:val="24"/>
              </w:rPr>
              <w:t>2024-01-29T10:35:56</w:t>
            </w:r>
            <w:r>
              <w:rPr>
                <w:b/>
                <w:strike/>
                <w:sz w:val="24"/>
                <w:szCs w:val="24"/>
              </w:rPr>
              <w:t>.050</w:t>
            </w:r>
            <w:r>
              <w:rPr>
                <w:b/>
                <w:sz w:val="24"/>
                <w:szCs w:val="24"/>
              </w:rPr>
              <w:t>Z або 2024-01-29T12:35:56</w:t>
            </w:r>
            <w:r>
              <w:rPr>
                <w:b/>
                <w:strike/>
                <w:sz w:val="24"/>
                <w:szCs w:val="24"/>
              </w:rPr>
              <w:t>.050</w:t>
            </w:r>
            <w:r>
              <w:rPr>
                <w:b/>
                <w:sz w:val="24"/>
                <w:szCs w:val="24"/>
              </w:rPr>
              <w:t>+02.00</w:t>
            </w:r>
          </w:p>
          <w:p w:rsidR="00693FE7" w:rsidRDefault="00693FE7">
            <w:pPr>
              <w:ind w:firstLine="384"/>
              <w:jc w:val="both"/>
              <w:rPr>
                <w:b/>
                <w:i/>
                <w:sz w:val="24"/>
                <w:szCs w:val="24"/>
              </w:rPr>
            </w:pPr>
          </w:p>
          <w:p w:rsidR="00693FE7" w:rsidRDefault="004F3879">
            <w:pPr>
              <w:ind w:firstLine="384"/>
              <w:jc w:val="both"/>
              <w:rPr>
                <w:i/>
                <w:sz w:val="24"/>
                <w:szCs w:val="24"/>
              </w:rPr>
            </w:pPr>
            <w:r>
              <w:rPr>
                <w:i/>
                <w:sz w:val="24"/>
                <w:szCs w:val="24"/>
              </w:rPr>
              <w:t>Видалити значення «.050» відповідно до стандарту ISO 8601 – YYYY-01-29THH:MM:SSZ.</w:t>
            </w:r>
          </w:p>
          <w:p w:rsidR="00693FE7" w:rsidRDefault="00693FE7">
            <w:pPr>
              <w:ind w:firstLine="384"/>
              <w:jc w:val="both"/>
              <w:rPr>
                <w:i/>
                <w:sz w:val="24"/>
                <w:szCs w:val="24"/>
              </w:rPr>
            </w:pPr>
          </w:p>
          <w:p w:rsidR="00693FE7" w:rsidRDefault="004F3879">
            <w:pPr>
              <w:ind w:firstLine="384"/>
              <w:rPr>
                <w:b/>
                <w:sz w:val="24"/>
                <w:szCs w:val="24"/>
              </w:rPr>
            </w:pPr>
            <w:r>
              <w:rPr>
                <w:b/>
                <w:sz w:val="24"/>
                <w:szCs w:val="24"/>
              </w:rPr>
              <w:t>Проектом зміни не передбачались:</w:t>
            </w:r>
          </w:p>
          <w:p w:rsidR="00693FE7" w:rsidRDefault="004F3879">
            <w:pPr>
              <w:ind w:firstLine="384"/>
              <w:jc w:val="both"/>
              <w:rPr>
                <w:b/>
                <w:sz w:val="24"/>
                <w:szCs w:val="24"/>
              </w:rPr>
            </w:pPr>
            <w:r>
              <w:rPr>
                <w:b/>
                <w:sz w:val="24"/>
                <w:szCs w:val="24"/>
              </w:rPr>
              <w:t>у рядку 46:</w:t>
            </w:r>
          </w:p>
          <w:p w:rsidR="00693FE7" w:rsidRDefault="004F3879">
            <w:pPr>
              <w:ind w:firstLine="384"/>
              <w:jc w:val="both"/>
              <w:rPr>
                <w:b/>
                <w:sz w:val="24"/>
                <w:szCs w:val="24"/>
              </w:rPr>
            </w:pPr>
            <w:r>
              <w:rPr>
                <w:b/>
                <w:sz w:val="24"/>
                <w:szCs w:val="24"/>
              </w:rPr>
              <w:t>графу «Приклади» викласти у наступній редакції:</w:t>
            </w:r>
          </w:p>
          <w:p w:rsidR="00693FE7" w:rsidRDefault="004F3879">
            <w:pPr>
              <w:ind w:firstLine="384"/>
              <w:jc w:val="both"/>
              <w:rPr>
                <w:b/>
                <w:sz w:val="24"/>
                <w:szCs w:val="24"/>
              </w:rPr>
            </w:pPr>
            <w:r>
              <w:rPr>
                <w:b/>
                <w:sz w:val="24"/>
                <w:szCs w:val="24"/>
              </w:rPr>
              <w:t>2024-01-29</w:t>
            </w:r>
          </w:p>
          <w:p w:rsidR="00693FE7" w:rsidRDefault="00693FE7">
            <w:pPr>
              <w:ind w:firstLine="384"/>
              <w:jc w:val="both"/>
              <w:rPr>
                <w:b/>
                <w:i/>
                <w:sz w:val="24"/>
                <w:szCs w:val="24"/>
              </w:rPr>
            </w:pPr>
          </w:p>
          <w:p w:rsidR="00693FE7" w:rsidRDefault="004F3879">
            <w:pPr>
              <w:ind w:firstLine="384"/>
              <w:jc w:val="both"/>
              <w:rPr>
                <w:i/>
                <w:sz w:val="24"/>
                <w:szCs w:val="24"/>
              </w:rPr>
            </w:pPr>
            <w:r>
              <w:rPr>
                <w:i/>
                <w:sz w:val="24"/>
                <w:szCs w:val="24"/>
              </w:rPr>
              <w:t>Пропонуємо змінити встановлений Додатком формат на формат, зазначений стандартом ISO 8601 – YYYY-MM-DD.</w:t>
            </w:r>
          </w:p>
          <w:p w:rsidR="00693FE7" w:rsidRDefault="00693FE7">
            <w:pPr>
              <w:ind w:firstLine="384"/>
              <w:jc w:val="both"/>
              <w:rPr>
                <w:i/>
                <w:sz w:val="24"/>
                <w:szCs w:val="24"/>
              </w:rPr>
            </w:pPr>
          </w:p>
          <w:p w:rsidR="00693FE7" w:rsidRDefault="004F3879">
            <w:pPr>
              <w:ind w:firstLine="384"/>
              <w:rPr>
                <w:b/>
                <w:sz w:val="24"/>
                <w:szCs w:val="24"/>
              </w:rPr>
            </w:pPr>
            <w:r>
              <w:rPr>
                <w:b/>
                <w:sz w:val="24"/>
                <w:szCs w:val="24"/>
              </w:rPr>
              <w:t>Проектом зміни не передбачались:</w:t>
            </w:r>
          </w:p>
          <w:p w:rsidR="00693FE7" w:rsidRDefault="004F3879">
            <w:pPr>
              <w:ind w:firstLine="384"/>
              <w:jc w:val="both"/>
              <w:rPr>
                <w:b/>
                <w:sz w:val="24"/>
                <w:szCs w:val="24"/>
              </w:rPr>
            </w:pPr>
            <w:r>
              <w:rPr>
                <w:b/>
                <w:sz w:val="24"/>
                <w:szCs w:val="24"/>
              </w:rPr>
              <w:t>у рядку 49:</w:t>
            </w:r>
          </w:p>
          <w:p w:rsidR="00693FE7" w:rsidRDefault="004F3879">
            <w:pPr>
              <w:ind w:firstLine="384"/>
              <w:jc w:val="both"/>
              <w:rPr>
                <w:b/>
                <w:sz w:val="24"/>
                <w:szCs w:val="24"/>
              </w:rPr>
            </w:pPr>
            <w:r>
              <w:rPr>
                <w:b/>
                <w:sz w:val="24"/>
                <w:szCs w:val="24"/>
              </w:rPr>
              <w:t>графу «Приклади» викласти у наступній редакції:</w:t>
            </w:r>
          </w:p>
          <w:p w:rsidR="00693FE7" w:rsidRDefault="004F3879">
            <w:pPr>
              <w:ind w:firstLine="384"/>
              <w:jc w:val="both"/>
              <w:rPr>
                <w:b/>
                <w:sz w:val="24"/>
                <w:szCs w:val="24"/>
              </w:rPr>
            </w:pPr>
            <w:r>
              <w:rPr>
                <w:b/>
                <w:sz w:val="24"/>
                <w:szCs w:val="24"/>
              </w:rPr>
              <w:t>2024-01-01</w:t>
            </w:r>
          </w:p>
          <w:p w:rsidR="00693FE7" w:rsidRDefault="00693FE7">
            <w:pPr>
              <w:ind w:firstLine="384"/>
              <w:jc w:val="both"/>
              <w:rPr>
                <w:b/>
                <w:i/>
                <w:sz w:val="24"/>
                <w:szCs w:val="24"/>
              </w:rPr>
            </w:pPr>
          </w:p>
          <w:p w:rsidR="00693FE7" w:rsidRDefault="004F3879">
            <w:pPr>
              <w:ind w:firstLine="384"/>
              <w:jc w:val="both"/>
              <w:rPr>
                <w:i/>
                <w:sz w:val="24"/>
                <w:szCs w:val="24"/>
              </w:rPr>
            </w:pPr>
            <w:r>
              <w:rPr>
                <w:i/>
                <w:sz w:val="24"/>
                <w:szCs w:val="24"/>
              </w:rPr>
              <w:t>Пропонуємо змінити встановлений Додатком формат на формат, зазначений стандартом ISO 8601 – YYYY-MM-DD.</w:t>
            </w:r>
          </w:p>
          <w:p w:rsidR="00693FE7" w:rsidRDefault="00693FE7">
            <w:pPr>
              <w:ind w:firstLine="384"/>
              <w:jc w:val="both"/>
              <w:rPr>
                <w:b/>
                <w:i/>
                <w:sz w:val="24"/>
                <w:szCs w:val="24"/>
              </w:rPr>
            </w:pPr>
          </w:p>
          <w:p w:rsidR="00693FE7" w:rsidRDefault="004F3879">
            <w:pPr>
              <w:ind w:firstLine="384"/>
              <w:rPr>
                <w:b/>
                <w:sz w:val="24"/>
                <w:szCs w:val="24"/>
              </w:rPr>
            </w:pPr>
            <w:r>
              <w:rPr>
                <w:b/>
                <w:sz w:val="24"/>
                <w:szCs w:val="24"/>
              </w:rPr>
              <w:t>Проектом зміни не передбачались:</w:t>
            </w:r>
          </w:p>
          <w:p w:rsidR="00693FE7" w:rsidRDefault="004F3879">
            <w:pPr>
              <w:ind w:firstLine="384"/>
              <w:jc w:val="both"/>
              <w:rPr>
                <w:b/>
                <w:sz w:val="24"/>
                <w:szCs w:val="24"/>
              </w:rPr>
            </w:pPr>
            <w:r>
              <w:rPr>
                <w:b/>
                <w:sz w:val="24"/>
                <w:szCs w:val="24"/>
              </w:rPr>
              <w:t>у рядку 50:</w:t>
            </w:r>
          </w:p>
          <w:p w:rsidR="00693FE7" w:rsidRDefault="004F3879">
            <w:pPr>
              <w:ind w:firstLine="384"/>
              <w:jc w:val="both"/>
              <w:rPr>
                <w:b/>
                <w:sz w:val="24"/>
                <w:szCs w:val="24"/>
              </w:rPr>
            </w:pPr>
            <w:r>
              <w:rPr>
                <w:b/>
                <w:sz w:val="24"/>
                <w:szCs w:val="24"/>
              </w:rPr>
              <w:t>графу «Приклади» викласти у наступній редакції:</w:t>
            </w:r>
          </w:p>
          <w:p w:rsidR="00693FE7" w:rsidRDefault="004F3879">
            <w:pPr>
              <w:ind w:firstLine="384"/>
              <w:jc w:val="both"/>
              <w:rPr>
                <w:b/>
                <w:sz w:val="24"/>
                <w:szCs w:val="24"/>
              </w:rPr>
            </w:pPr>
            <w:r>
              <w:rPr>
                <w:b/>
                <w:sz w:val="24"/>
                <w:szCs w:val="24"/>
              </w:rPr>
              <w:t>2024-03-31</w:t>
            </w:r>
          </w:p>
          <w:p w:rsidR="00693FE7" w:rsidRDefault="00693FE7">
            <w:pPr>
              <w:ind w:firstLine="384"/>
              <w:jc w:val="both"/>
              <w:rPr>
                <w:b/>
                <w:i/>
                <w:sz w:val="24"/>
                <w:szCs w:val="24"/>
              </w:rPr>
            </w:pPr>
          </w:p>
          <w:p w:rsidR="00693FE7" w:rsidRDefault="004F3879">
            <w:pPr>
              <w:ind w:firstLine="384"/>
              <w:jc w:val="both"/>
              <w:rPr>
                <w:i/>
                <w:sz w:val="24"/>
                <w:szCs w:val="24"/>
              </w:rPr>
            </w:pPr>
            <w:r>
              <w:rPr>
                <w:i/>
                <w:sz w:val="24"/>
                <w:szCs w:val="24"/>
              </w:rPr>
              <w:t>Пропонуємо змінити встановлений Додатком формат на формат, зазначений стандартом ISO 8601 – YYYY-MM-DD.</w:t>
            </w:r>
          </w:p>
          <w:p w:rsidR="00693FE7" w:rsidRDefault="00693FE7">
            <w:pPr>
              <w:ind w:firstLine="384"/>
              <w:jc w:val="both"/>
              <w:rPr>
                <w:b/>
                <w:i/>
                <w:sz w:val="24"/>
                <w:szCs w:val="24"/>
              </w:rPr>
            </w:pPr>
          </w:p>
          <w:p w:rsidR="00693FE7" w:rsidRDefault="004F3879">
            <w:pPr>
              <w:ind w:firstLine="384"/>
              <w:jc w:val="both"/>
              <w:rPr>
                <w:b/>
                <w:strike/>
                <w:sz w:val="24"/>
                <w:szCs w:val="24"/>
              </w:rPr>
            </w:pPr>
            <w:r>
              <w:rPr>
                <w:b/>
                <w:strike/>
                <w:sz w:val="24"/>
                <w:szCs w:val="24"/>
              </w:rPr>
              <w:t>O = необов'язковий</w:t>
            </w:r>
          </w:p>
          <w:p w:rsidR="00693FE7" w:rsidRDefault="00693FE7">
            <w:pPr>
              <w:ind w:firstLine="384"/>
              <w:jc w:val="both"/>
              <w:rPr>
                <w:b/>
                <w:i/>
                <w:sz w:val="24"/>
                <w:szCs w:val="24"/>
              </w:rPr>
            </w:pPr>
          </w:p>
          <w:p w:rsidR="00693FE7" w:rsidRDefault="004F3879">
            <w:pPr>
              <w:ind w:firstLine="39"/>
              <w:jc w:val="both"/>
              <w:rPr>
                <w:b/>
                <w:sz w:val="24"/>
                <w:szCs w:val="24"/>
              </w:rPr>
            </w:pPr>
            <w:r>
              <w:rPr>
                <w:i/>
                <w:sz w:val="24"/>
                <w:szCs w:val="24"/>
              </w:rPr>
              <w:t>Пропонуємо видалити у зв’язку з відсутністю такого значення у рядках Додатку 1.</w:t>
            </w:r>
          </w:p>
        </w:tc>
        <w:tc>
          <w:tcPr>
            <w:tcW w:w="3135" w:type="dxa"/>
          </w:tcPr>
          <w:p w:rsidR="00693FE7" w:rsidRDefault="00CF6E28">
            <w:pPr>
              <w:jc w:val="both"/>
              <w:rPr>
                <w:ins w:id="45" w:author="Оксана Вистяка" w:date="2024-10-30T14:31:00Z"/>
                <w:b/>
                <w:sz w:val="24"/>
                <w:szCs w:val="24"/>
              </w:rPr>
            </w:pPr>
            <w:r>
              <w:rPr>
                <w:sz w:val="24"/>
                <w:szCs w:val="24"/>
              </w:rPr>
              <w:t>Потребує обговорення</w:t>
            </w:r>
          </w:p>
          <w:p w:rsidR="00693FE7" w:rsidRDefault="00693FE7" w:rsidP="00CF6E28">
            <w:pPr>
              <w:jc w:val="both"/>
              <w:rPr>
                <w:b/>
                <w:sz w:val="24"/>
                <w:szCs w:val="24"/>
              </w:rPr>
            </w:pPr>
          </w:p>
          <w:p w:rsidR="00CF6E28" w:rsidRDefault="00CF6E28" w:rsidP="00CF6E28">
            <w:pPr>
              <w:jc w:val="both"/>
              <w:rPr>
                <w:b/>
                <w:sz w:val="24"/>
                <w:szCs w:val="24"/>
              </w:rPr>
            </w:pPr>
          </w:p>
          <w:p w:rsidR="00CF6E28" w:rsidRDefault="00CF6E28" w:rsidP="00CF6E28">
            <w:pPr>
              <w:jc w:val="both"/>
              <w:rPr>
                <w:b/>
                <w:sz w:val="24"/>
                <w:szCs w:val="24"/>
              </w:rPr>
            </w:pPr>
          </w:p>
          <w:p w:rsidR="00CF6E28" w:rsidRDefault="00CF6E28" w:rsidP="00CF6E28">
            <w:pPr>
              <w:jc w:val="both"/>
              <w:rPr>
                <w:b/>
                <w:sz w:val="24"/>
                <w:szCs w:val="24"/>
              </w:rPr>
            </w:pPr>
          </w:p>
          <w:p w:rsidR="00CF6E28" w:rsidRDefault="00CF6E28" w:rsidP="00CF6E28">
            <w:pPr>
              <w:jc w:val="both"/>
              <w:rPr>
                <w:b/>
                <w:sz w:val="24"/>
                <w:szCs w:val="24"/>
              </w:rPr>
            </w:pPr>
          </w:p>
          <w:p w:rsidR="00CF6E28" w:rsidRDefault="00CF6E28" w:rsidP="00CF6E28">
            <w:pPr>
              <w:jc w:val="both"/>
              <w:rPr>
                <w:b/>
                <w:sz w:val="24"/>
                <w:szCs w:val="24"/>
              </w:rPr>
            </w:pPr>
          </w:p>
          <w:p w:rsidR="00CF6E28" w:rsidRDefault="00CF6E28" w:rsidP="00CF6E28">
            <w:pPr>
              <w:jc w:val="both"/>
              <w:rPr>
                <w:b/>
                <w:sz w:val="24"/>
                <w:szCs w:val="24"/>
              </w:rPr>
            </w:pPr>
          </w:p>
          <w:p w:rsidR="00CF6E28" w:rsidRDefault="00CF6E28" w:rsidP="00CF6E28">
            <w:pPr>
              <w:jc w:val="both"/>
              <w:rPr>
                <w:b/>
                <w:sz w:val="24"/>
                <w:szCs w:val="24"/>
              </w:rPr>
            </w:pPr>
          </w:p>
          <w:p w:rsidR="00CF6E28" w:rsidRDefault="00CF6E28" w:rsidP="00CF6E28">
            <w:pPr>
              <w:jc w:val="both"/>
              <w:rPr>
                <w:b/>
                <w:sz w:val="24"/>
                <w:szCs w:val="24"/>
              </w:rPr>
            </w:pPr>
          </w:p>
          <w:p w:rsidR="00CF6E28" w:rsidRDefault="00CF6E28" w:rsidP="00CF6E28">
            <w:pPr>
              <w:jc w:val="both"/>
              <w:rPr>
                <w:b/>
                <w:sz w:val="24"/>
                <w:szCs w:val="24"/>
              </w:rPr>
            </w:pPr>
          </w:p>
          <w:p w:rsidR="00CF6E28" w:rsidRDefault="00CF6E28" w:rsidP="00CF6E28">
            <w:pPr>
              <w:jc w:val="both"/>
              <w:rPr>
                <w:ins w:id="46" w:author="Оксана Вистяка" w:date="2024-10-30T14:31:00Z"/>
                <w:b/>
                <w:sz w:val="24"/>
                <w:szCs w:val="24"/>
              </w:rPr>
            </w:pPr>
          </w:p>
          <w:p w:rsidR="00693FE7" w:rsidRDefault="004F3879">
            <w:pPr>
              <w:jc w:val="both"/>
              <w:rPr>
                <w:sz w:val="24"/>
                <w:szCs w:val="24"/>
              </w:rPr>
            </w:pPr>
            <w:r>
              <w:rPr>
                <w:sz w:val="24"/>
                <w:szCs w:val="24"/>
              </w:rPr>
              <w:t>Попередньо не враховано.</w:t>
            </w:r>
            <w:r w:rsidR="00CF6E28">
              <w:rPr>
                <w:sz w:val="24"/>
                <w:szCs w:val="24"/>
              </w:rPr>
              <w:t xml:space="preserve"> </w:t>
            </w:r>
            <w:r w:rsidR="00CF6E28" w:rsidRPr="00CF6E28">
              <w:rPr>
                <w:sz w:val="24"/>
                <w:szCs w:val="24"/>
              </w:rPr>
              <w:t xml:space="preserve">Пропозиції не стосуються проекту змін.     </w:t>
            </w:r>
          </w:p>
          <w:p w:rsidR="00693FE7" w:rsidRDefault="00693FE7">
            <w:pPr>
              <w:jc w:val="both"/>
              <w:rPr>
                <w:ins w:id="47" w:author="Оксана Вистяка" w:date="2024-10-30T14:42:00Z"/>
                <w:sz w:val="24"/>
                <w:szCs w:val="24"/>
              </w:rPr>
            </w:pPr>
          </w:p>
          <w:p w:rsidR="00693FE7" w:rsidRDefault="00693FE7">
            <w:pPr>
              <w:jc w:val="both"/>
              <w:rPr>
                <w:sz w:val="24"/>
                <w:szCs w:val="24"/>
              </w:rPr>
            </w:pPr>
          </w:p>
          <w:p w:rsidR="00EB2038" w:rsidRDefault="00EB2038">
            <w:pPr>
              <w:jc w:val="both"/>
              <w:rPr>
                <w:sz w:val="24"/>
                <w:szCs w:val="24"/>
              </w:rPr>
            </w:pPr>
          </w:p>
          <w:p w:rsidR="00EB2038" w:rsidRDefault="00EB2038" w:rsidP="00EB2038">
            <w:pPr>
              <w:jc w:val="both"/>
              <w:rPr>
                <w:sz w:val="24"/>
                <w:szCs w:val="24"/>
              </w:rPr>
            </w:pPr>
            <w:r>
              <w:rPr>
                <w:sz w:val="24"/>
                <w:szCs w:val="24"/>
              </w:rPr>
              <w:t xml:space="preserve">Попередньо не враховано. </w:t>
            </w:r>
            <w:r w:rsidRPr="00CF6E28">
              <w:rPr>
                <w:sz w:val="24"/>
                <w:szCs w:val="24"/>
              </w:rPr>
              <w:t xml:space="preserve">Пропозиції не стосуються проекту змін.     </w:t>
            </w: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rsidP="00EB2038">
            <w:pPr>
              <w:jc w:val="both"/>
              <w:rPr>
                <w:sz w:val="24"/>
                <w:szCs w:val="24"/>
              </w:rPr>
            </w:pPr>
            <w:r>
              <w:rPr>
                <w:sz w:val="24"/>
                <w:szCs w:val="24"/>
              </w:rPr>
              <w:t xml:space="preserve">Попередньо не враховано. </w:t>
            </w:r>
            <w:r w:rsidRPr="00CF6E28">
              <w:rPr>
                <w:sz w:val="24"/>
                <w:szCs w:val="24"/>
              </w:rPr>
              <w:t xml:space="preserve">Пропозиції не стосуються проекту змін.     </w:t>
            </w: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rsidP="00EB2038">
            <w:pPr>
              <w:jc w:val="both"/>
              <w:rPr>
                <w:sz w:val="24"/>
                <w:szCs w:val="24"/>
              </w:rPr>
            </w:pPr>
            <w:r>
              <w:rPr>
                <w:sz w:val="24"/>
                <w:szCs w:val="24"/>
              </w:rPr>
              <w:t xml:space="preserve">Попередньо не враховано. </w:t>
            </w:r>
            <w:r w:rsidRPr="00CF6E28">
              <w:rPr>
                <w:sz w:val="24"/>
                <w:szCs w:val="24"/>
              </w:rPr>
              <w:t xml:space="preserve">Пропозиції не стосуються проекту змін.     </w:t>
            </w: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rsidP="00EB2038">
            <w:pPr>
              <w:jc w:val="both"/>
              <w:rPr>
                <w:sz w:val="24"/>
                <w:szCs w:val="24"/>
              </w:rPr>
            </w:pPr>
            <w:r>
              <w:rPr>
                <w:sz w:val="24"/>
                <w:szCs w:val="24"/>
              </w:rPr>
              <w:t xml:space="preserve">Попередньо не враховано. </w:t>
            </w:r>
            <w:r w:rsidRPr="00CF6E28">
              <w:rPr>
                <w:sz w:val="24"/>
                <w:szCs w:val="24"/>
              </w:rPr>
              <w:t xml:space="preserve">Пропозиції не стосуються проекту змін.     </w:t>
            </w: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rsidP="00EB2038">
            <w:pPr>
              <w:jc w:val="both"/>
              <w:rPr>
                <w:sz w:val="24"/>
                <w:szCs w:val="24"/>
              </w:rPr>
            </w:pPr>
            <w:r>
              <w:rPr>
                <w:sz w:val="24"/>
                <w:szCs w:val="24"/>
              </w:rPr>
              <w:t xml:space="preserve">Попередньо не враховано. </w:t>
            </w:r>
            <w:r w:rsidRPr="00CF6E28">
              <w:rPr>
                <w:sz w:val="24"/>
                <w:szCs w:val="24"/>
              </w:rPr>
              <w:t xml:space="preserve">Пропозиції не стосуються проекту змін.     </w:t>
            </w: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rsidP="00EB2038">
            <w:pPr>
              <w:jc w:val="both"/>
              <w:rPr>
                <w:sz w:val="24"/>
                <w:szCs w:val="24"/>
              </w:rPr>
            </w:pPr>
            <w:r>
              <w:rPr>
                <w:sz w:val="24"/>
                <w:szCs w:val="24"/>
              </w:rPr>
              <w:t xml:space="preserve">Попередньо не враховано. </w:t>
            </w:r>
            <w:r w:rsidRPr="00CF6E28">
              <w:rPr>
                <w:sz w:val="24"/>
                <w:szCs w:val="24"/>
              </w:rPr>
              <w:t xml:space="preserve">Пропозиції не стосуються проекту змін.     </w:t>
            </w: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pPr>
              <w:jc w:val="both"/>
              <w:rPr>
                <w:sz w:val="24"/>
                <w:szCs w:val="24"/>
              </w:rPr>
            </w:pPr>
          </w:p>
          <w:p w:rsidR="00EB2038" w:rsidRDefault="00EB2038" w:rsidP="00EB2038">
            <w:pPr>
              <w:jc w:val="both"/>
              <w:rPr>
                <w:sz w:val="24"/>
                <w:szCs w:val="24"/>
              </w:rPr>
            </w:pPr>
            <w:r>
              <w:rPr>
                <w:sz w:val="24"/>
                <w:szCs w:val="24"/>
              </w:rPr>
              <w:t xml:space="preserve">Попередньо не враховано. </w:t>
            </w:r>
            <w:r w:rsidRPr="00CF6E28">
              <w:rPr>
                <w:sz w:val="24"/>
                <w:szCs w:val="24"/>
              </w:rPr>
              <w:t xml:space="preserve">Пропозиції не стосуються проекту змін.     </w:t>
            </w:r>
          </w:p>
          <w:p w:rsidR="00EB2038" w:rsidRDefault="00EB2038">
            <w:pPr>
              <w:jc w:val="both"/>
              <w:rPr>
                <w:sz w:val="24"/>
                <w:szCs w:val="24"/>
              </w:rPr>
            </w:pPr>
          </w:p>
        </w:tc>
      </w:tr>
      <w:tr w:rsidR="00693FE7">
        <w:trPr>
          <w:trHeight w:val="564"/>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АТ «ДТЕК ЗАХІДЕНЕРГО»</w:t>
            </w:r>
          </w:p>
          <w:p w:rsidR="00693FE7" w:rsidRDefault="004F3879">
            <w:pPr>
              <w:ind w:firstLine="384"/>
              <w:rPr>
                <w:b/>
                <w:i/>
                <w:sz w:val="24"/>
                <w:szCs w:val="24"/>
              </w:rPr>
            </w:pPr>
            <w:r>
              <w:rPr>
                <w:i/>
                <w:sz w:val="24"/>
                <w:szCs w:val="24"/>
              </w:rPr>
              <w:t>Потребують обговорення.</w:t>
            </w:r>
          </w:p>
        </w:tc>
        <w:tc>
          <w:tcPr>
            <w:tcW w:w="3135" w:type="dxa"/>
          </w:tcPr>
          <w:p w:rsidR="00693FE7" w:rsidRDefault="000466D2" w:rsidP="000466D2">
            <w:pPr>
              <w:pBdr>
                <w:top w:val="nil"/>
                <w:left w:val="nil"/>
                <w:bottom w:val="nil"/>
                <w:right w:val="nil"/>
                <w:between w:val="nil"/>
              </w:pBdr>
              <w:jc w:val="both"/>
              <w:rPr>
                <w:sz w:val="24"/>
                <w:szCs w:val="24"/>
              </w:rPr>
            </w:pPr>
            <w:r>
              <w:rPr>
                <w:sz w:val="24"/>
                <w:szCs w:val="24"/>
              </w:rPr>
              <w:t>Потребує обговорення</w:t>
            </w:r>
          </w:p>
        </w:tc>
      </w:tr>
      <w:tr w:rsidR="00693FE7">
        <w:trPr>
          <w:trHeight w:val="564"/>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ПрАТ «Закарпаттяобленерго»</w:t>
            </w:r>
          </w:p>
          <w:p w:rsidR="00693FE7" w:rsidRDefault="004F3879">
            <w:pPr>
              <w:spacing w:after="120"/>
              <w:rPr>
                <w:b/>
                <w:sz w:val="24"/>
                <w:szCs w:val="24"/>
              </w:rPr>
            </w:pPr>
            <w:r>
              <w:rPr>
                <w:sz w:val="24"/>
                <w:szCs w:val="24"/>
              </w:rPr>
              <w:t>Додаток 1 до Порядку (додається в кінці таблиці).</w:t>
            </w:r>
          </w:p>
        </w:tc>
        <w:tc>
          <w:tcPr>
            <w:tcW w:w="3135" w:type="dxa"/>
          </w:tcPr>
          <w:p w:rsidR="00693FE7" w:rsidRPr="00E94030" w:rsidRDefault="00E94030">
            <w:pPr>
              <w:pBdr>
                <w:top w:val="nil"/>
                <w:left w:val="nil"/>
                <w:bottom w:val="nil"/>
                <w:right w:val="nil"/>
                <w:between w:val="nil"/>
              </w:pBdr>
              <w:jc w:val="both"/>
              <w:rPr>
                <w:sz w:val="24"/>
                <w:szCs w:val="24"/>
              </w:rPr>
            </w:pPr>
            <w:r w:rsidRPr="00E94030">
              <w:rPr>
                <w:sz w:val="24"/>
                <w:szCs w:val="24"/>
              </w:rPr>
              <w:t>Попередньо не враховано</w:t>
            </w:r>
          </w:p>
          <w:p w:rsidR="00E94030" w:rsidRPr="00E94030" w:rsidRDefault="00E94030" w:rsidP="00E94030">
            <w:pPr>
              <w:pBdr>
                <w:top w:val="nil"/>
                <w:left w:val="nil"/>
                <w:bottom w:val="nil"/>
                <w:right w:val="nil"/>
                <w:between w:val="nil"/>
              </w:pBdr>
              <w:jc w:val="both"/>
              <w:rPr>
                <w:sz w:val="24"/>
                <w:szCs w:val="24"/>
              </w:rPr>
            </w:pPr>
            <w:r>
              <w:rPr>
                <w:sz w:val="24"/>
                <w:szCs w:val="24"/>
              </w:rPr>
              <w:t>П</w:t>
            </w:r>
            <w:r w:rsidRPr="00E94030">
              <w:rPr>
                <w:sz w:val="24"/>
                <w:szCs w:val="24"/>
              </w:rPr>
              <w:t xml:space="preserve">оле 21 та 41 </w:t>
            </w:r>
            <w:r>
              <w:rPr>
                <w:sz w:val="24"/>
                <w:szCs w:val="24"/>
              </w:rPr>
              <w:t>–</w:t>
            </w:r>
            <w:r w:rsidRPr="00E94030">
              <w:rPr>
                <w:sz w:val="24"/>
                <w:szCs w:val="24"/>
              </w:rPr>
              <w:t xml:space="preserve"> пропозиції не стосуються проекту змін</w:t>
            </w:r>
          </w:p>
          <w:p w:rsidR="00693FE7" w:rsidRDefault="00E94030" w:rsidP="00E94030">
            <w:pPr>
              <w:pBdr>
                <w:top w:val="nil"/>
                <w:left w:val="nil"/>
                <w:bottom w:val="nil"/>
                <w:right w:val="nil"/>
                <w:between w:val="nil"/>
              </w:pBdr>
              <w:jc w:val="both"/>
              <w:rPr>
                <w:sz w:val="24"/>
                <w:szCs w:val="24"/>
              </w:rPr>
            </w:pPr>
            <w:r>
              <w:rPr>
                <w:sz w:val="24"/>
                <w:szCs w:val="24"/>
              </w:rPr>
              <w:t>П</w:t>
            </w:r>
            <w:r w:rsidRPr="00E94030">
              <w:rPr>
                <w:sz w:val="24"/>
                <w:szCs w:val="24"/>
              </w:rPr>
              <w:t xml:space="preserve">оле 22 </w:t>
            </w:r>
            <w:r>
              <w:rPr>
                <w:sz w:val="24"/>
                <w:szCs w:val="24"/>
              </w:rPr>
              <w:t>–</w:t>
            </w:r>
            <w:r w:rsidRPr="00E94030">
              <w:rPr>
                <w:sz w:val="24"/>
                <w:szCs w:val="24"/>
              </w:rPr>
              <w:t xml:space="preserve"> пропозиції не змінюють суті діючих положень</w:t>
            </w:r>
            <w:r>
              <w:rPr>
                <w:sz w:val="24"/>
                <w:szCs w:val="24"/>
              </w:rPr>
              <w:t>.</w:t>
            </w:r>
          </w:p>
        </w:tc>
      </w:tr>
      <w:tr w:rsidR="00693FE7">
        <w:trPr>
          <w:trHeight w:val="564"/>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tcPr>
          <w:p w:rsidR="00693FE7" w:rsidRDefault="004F3879">
            <w:pPr>
              <w:spacing w:after="120"/>
              <w:jc w:val="center"/>
              <w:rPr>
                <w:b/>
                <w:sz w:val="24"/>
                <w:szCs w:val="24"/>
              </w:rPr>
            </w:pPr>
            <w:r>
              <w:rPr>
                <w:b/>
                <w:sz w:val="24"/>
                <w:szCs w:val="24"/>
              </w:rPr>
              <w:t>АТ «Оператор ринку»</w:t>
            </w:r>
          </w:p>
          <w:p w:rsidR="00693FE7" w:rsidRDefault="004F3879">
            <w:pPr>
              <w:pBdr>
                <w:top w:val="nil"/>
                <w:left w:val="nil"/>
                <w:bottom w:val="nil"/>
                <w:right w:val="nil"/>
                <w:between w:val="nil"/>
              </w:pBdr>
              <w:ind w:firstLine="386"/>
              <w:rPr>
                <w:b/>
                <w:sz w:val="24"/>
                <w:szCs w:val="24"/>
                <w:u w:val="single"/>
              </w:rPr>
            </w:pPr>
            <w:r>
              <w:rPr>
                <w:b/>
                <w:sz w:val="24"/>
                <w:szCs w:val="24"/>
              </w:rPr>
              <w:t>Проектом зміни не передбачались</w:t>
            </w:r>
            <w:r>
              <w:rPr>
                <w:b/>
                <w:sz w:val="24"/>
                <w:szCs w:val="24"/>
                <w:u w:val="single"/>
              </w:rPr>
              <w:t>:</w:t>
            </w:r>
          </w:p>
          <w:p w:rsidR="00693FE7" w:rsidRDefault="004F3879">
            <w:pPr>
              <w:pBdr>
                <w:top w:val="nil"/>
                <w:left w:val="nil"/>
                <w:bottom w:val="nil"/>
                <w:right w:val="nil"/>
                <w:between w:val="nil"/>
              </w:pBdr>
              <w:ind w:firstLine="35"/>
              <w:jc w:val="both"/>
              <w:rPr>
                <w:b/>
                <w:sz w:val="24"/>
                <w:szCs w:val="24"/>
              </w:rPr>
            </w:pPr>
            <w:r>
              <w:rPr>
                <w:b/>
                <w:sz w:val="24"/>
                <w:szCs w:val="24"/>
              </w:rPr>
              <w:t xml:space="preserve">Поле 7 «Опис» </w:t>
            </w:r>
          </w:p>
          <w:p w:rsidR="00693FE7" w:rsidRDefault="004F3879">
            <w:pPr>
              <w:spacing w:after="120"/>
              <w:jc w:val="both"/>
              <w:rPr>
                <w:b/>
                <w:sz w:val="24"/>
                <w:szCs w:val="24"/>
              </w:rPr>
            </w:pPr>
            <w:r>
              <w:rPr>
                <w:sz w:val="24"/>
                <w:szCs w:val="24"/>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r>
              <w:rPr>
                <w:b/>
                <w:sz w:val="24"/>
                <w:szCs w:val="24"/>
              </w:rPr>
              <w:t>,</w:t>
            </w:r>
            <w:r>
              <w:rPr>
                <w:sz w:val="24"/>
                <w:szCs w:val="24"/>
              </w:rPr>
              <w:t xml:space="preserve"> </w:t>
            </w:r>
            <w:r>
              <w:rPr>
                <w:b/>
                <w:sz w:val="24"/>
                <w:szCs w:val="24"/>
              </w:rPr>
              <w:t>код ЄДРПОУ для ОПООП та/або АПД, які не є учасниками оптового енергетичного ринку</w:t>
            </w:r>
          </w:p>
          <w:p w:rsidR="00693FE7" w:rsidRDefault="004F3879">
            <w:pPr>
              <w:spacing w:after="120"/>
              <w:jc w:val="both"/>
              <w:rPr>
                <w:b/>
                <w:i/>
                <w:sz w:val="24"/>
                <w:szCs w:val="24"/>
              </w:rPr>
            </w:pPr>
            <w:r>
              <w:rPr>
                <w:i/>
                <w:sz w:val="24"/>
                <w:szCs w:val="24"/>
              </w:rPr>
              <w:t>Пропонується привести у відповідність із полем 6 в редакції, запропонованій НКРЕКП та «Опис» поля  7 доповнити новим значенням</w:t>
            </w:r>
            <w:r>
              <w:rPr>
                <w:b/>
                <w:i/>
                <w:sz w:val="24"/>
                <w:szCs w:val="24"/>
              </w:rPr>
              <w:t xml:space="preserve"> «код ЄДРПОУ для ОПООП та/або АПД, які не є учасниками оптового енергетичного ринку».</w:t>
            </w:r>
          </w:p>
          <w:p w:rsidR="00693FE7" w:rsidRDefault="00693FE7">
            <w:pPr>
              <w:pBdr>
                <w:top w:val="nil"/>
                <w:left w:val="nil"/>
                <w:bottom w:val="nil"/>
                <w:right w:val="nil"/>
                <w:between w:val="nil"/>
              </w:pBdr>
              <w:jc w:val="both"/>
              <w:rPr>
                <w:b/>
                <w:sz w:val="24"/>
                <w:szCs w:val="24"/>
              </w:rPr>
            </w:pPr>
          </w:p>
          <w:p w:rsidR="00693FE7" w:rsidRDefault="004F3879">
            <w:pPr>
              <w:pBdr>
                <w:top w:val="nil"/>
                <w:left w:val="nil"/>
                <w:bottom w:val="nil"/>
                <w:right w:val="nil"/>
                <w:between w:val="nil"/>
              </w:pBdr>
              <w:jc w:val="both"/>
              <w:rPr>
                <w:b/>
                <w:sz w:val="24"/>
                <w:szCs w:val="24"/>
              </w:rPr>
            </w:pPr>
            <w:r>
              <w:rPr>
                <w:b/>
                <w:sz w:val="24"/>
                <w:szCs w:val="24"/>
              </w:rPr>
              <w:t>Поле 7 «Допустимі значення»</w:t>
            </w:r>
          </w:p>
          <w:p w:rsidR="00693FE7" w:rsidRDefault="004F3879">
            <w:pPr>
              <w:pBdr>
                <w:top w:val="nil"/>
                <w:left w:val="nil"/>
                <w:bottom w:val="nil"/>
                <w:right w:val="nil"/>
                <w:between w:val="nil"/>
              </w:pBdr>
              <w:ind w:firstLine="459"/>
              <w:jc w:val="both"/>
              <w:rPr>
                <w:sz w:val="24"/>
                <w:szCs w:val="24"/>
              </w:rPr>
            </w:pPr>
            <w:r>
              <w:rPr>
                <w:sz w:val="24"/>
                <w:szCs w:val="24"/>
              </w:rPr>
              <w:t xml:space="preserve">   ECRB</w:t>
            </w:r>
            <w:r>
              <w:rPr>
                <w:sz w:val="24"/>
                <w:szCs w:val="24"/>
              </w:rPr>
              <w:br/>
              <w:t xml:space="preserve">           LEI</w:t>
            </w:r>
            <w:r>
              <w:rPr>
                <w:sz w:val="24"/>
                <w:szCs w:val="24"/>
              </w:rPr>
              <w:br/>
              <w:t xml:space="preserve">           BIC</w:t>
            </w:r>
            <w:r>
              <w:rPr>
                <w:sz w:val="24"/>
                <w:szCs w:val="24"/>
              </w:rPr>
              <w:br/>
              <w:t xml:space="preserve">           EIC</w:t>
            </w:r>
            <w:r>
              <w:rPr>
                <w:sz w:val="24"/>
                <w:szCs w:val="24"/>
              </w:rPr>
              <w:br/>
              <w:t xml:space="preserve">           GLN/GS1 </w:t>
            </w:r>
          </w:p>
          <w:p w:rsidR="00693FE7" w:rsidRDefault="004F3879">
            <w:pPr>
              <w:spacing w:after="120"/>
              <w:jc w:val="both"/>
              <w:rPr>
                <w:b/>
                <w:sz w:val="24"/>
                <w:szCs w:val="24"/>
              </w:rPr>
            </w:pPr>
            <w:r>
              <w:rPr>
                <w:sz w:val="24"/>
                <w:szCs w:val="24"/>
              </w:rPr>
              <w:t xml:space="preserve">          </w:t>
            </w:r>
            <w:r>
              <w:rPr>
                <w:b/>
                <w:sz w:val="24"/>
                <w:szCs w:val="24"/>
              </w:rPr>
              <w:t>EDRPOU</w:t>
            </w:r>
          </w:p>
          <w:p w:rsidR="00693FE7" w:rsidRDefault="004F3879">
            <w:pPr>
              <w:spacing w:after="120"/>
              <w:jc w:val="both"/>
              <w:rPr>
                <w:b/>
                <w:sz w:val="24"/>
                <w:szCs w:val="24"/>
              </w:rPr>
            </w:pPr>
            <w:r>
              <w:rPr>
                <w:i/>
                <w:sz w:val="24"/>
                <w:szCs w:val="24"/>
              </w:rPr>
              <w:t xml:space="preserve">Пропонується привести у відповідність із полем 6 в редакції, запропонованій НКРЕКП та доповнити «Допустимі значення»  поля 7 новим допустимим значенням </w:t>
            </w:r>
            <w:r>
              <w:rPr>
                <w:b/>
                <w:sz w:val="24"/>
                <w:szCs w:val="24"/>
              </w:rPr>
              <w:t>«EDRPOU»;</w:t>
            </w:r>
          </w:p>
          <w:p w:rsidR="00693FE7" w:rsidRDefault="004F3879">
            <w:pPr>
              <w:pBdr>
                <w:top w:val="nil"/>
                <w:left w:val="nil"/>
                <w:bottom w:val="nil"/>
                <w:right w:val="nil"/>
                <w:between w:val="nil"/>
              </w:pBdr>
              <w:ind w:firstLine="35"/>
              <w:jc w:val="both"/>
              <w:rPr>
                <w:b/>
                <w:sz w:val="24"/>
                <w:szCs w:val="24"/>
              </w:rPr>
            </w:pPr>
            <w:r>
              <w:rPr>
                <w:b/>
                <w:sz w:val="24"/>
                <w:szCs w:val="24"/>
              </w:rPr>
              <w:t>Поле 7 «Довжина»</w:t>
            </w:r>
          </w:p>
          <w:p w:rsidR="00693FE7" w:rsidRDefault="004F3879">
            <w:pPr>
              <w:pBdr>
                <w:top w:val="nil"/>
                <w:left w:val="nil"/>
                <w:bottom w:val="nil"/>
                <w:right w:val="nil"/>
                <w:between w:val="nil"/>
              </w:pBdr>
              <w:ind w:firstLine="459"/>
              <w:jc w:val="both"/>
              <w:rPr>
                <w:sz w:val="24"/>
                <w:szCs w:val="24"/>
              </w:rPr>
            </w:pPr>
            <w:r>
              <w:rPr>
                <w:sz w:val="24"/>
                <w:szCs w:val="24"/>
              </w:rPr>
              <w:t xml:space="preserve">  3</w:t>
            </w:r>
          </w:p>
          <w:p w:rsidR="00693FE7" w:rsidRDefault="004F3879">
            <w:pPr>
              <w:pBdr>
                <w:top w:val="nil"/>
                <w:left w:val="nil"/>
                <w:bottom w:val="nil"/>
                <w:right w:val="nil"/>
                <w:between w:val="nil"/>
              </w:pBdr>
              <w:ind w:firstLine="459"/>
              <w:jc w:val="both"/>
              <w:rPr>
                <w:sz w:val="24"/>
                <w:szCs w:val="24"/>
              </w:rPr>
            </w:pPr>
            <w:r>
              <w:rPr>
                <w:sz w:val="24"/>
                <w:szCs w:val="24"/>
              </w:rPr>
              <w:t xml:space="preserve">  3</w:t>
            </w:r>
          </w:p>
          <w:p w:rsidR="00693FE7" w:rsidRDefault="004F3879">
            <w:pPr>
              <w:pBdr>
                <w:top w:val="nil"/>
                <w:left w:val="nil"/>
                <w:bottom w:val="nil"/>
                <w:right w:val="nil"/>
                <w:between w:val="nil"/>
              </w:pBdr>
              <w:ind w:firstLine="459"/>
              <w:jc w:val="both"/>
              <w:rPr>
                <w:sz w:val="24"/>
                <w:szCs w:val="24"/>
              </w:rPr>
            </w:pPr>
            <w:r>
              <w:rPr>
                <w:sz w:val="24"/>
                <w:szCs w:val="24"/>
              </w:rPr>
              <w:t xml:space="preserve">  3</w:t>
            </w:r>
          </w:p>
          <w:p w:rsidR="00693FE7" w:rsidRDefault="004F3879">
            <w:pPr>
              <w:pBdr>
                <w:top w:val="nil"/>
                <w:left w:val="nil"/>
                <w:bottom w:val="nil"/>
                <w:right w:val="nil"/>
                <w:between w:val="nil"/>
              </w:pBdr>
              <w:ind w:firstLine="459"/>
              <w:jc w:val="both"/>
              <w:rPr>
                <w:sz w:val="24"/>
                <w:szCs w:val="24"/>
              </w:rPr>
            </w:pPr>
            <w:r>
              <w:rPr>
                <w:sz w:val="24"/>
                <w:szCs w:val="24"/>
              </w:rPr>
              <w:t xml:space="preserve">  3</w:t>
            </w:r>
          </w:p>
          <w:p w:rsidR="00693FE7" w:rsidRDefault="004F3879">
            <w:pPr>
              <w:pBdr>
                <w:top w:val="nil"/>
                <w:left w:val="nil"/>
                <w:bottom w:val="nil"/>
                <w:right w:val="nil"/>
                <w:between w:val="nil"/>
              </w:pBdr>
              <w:ind w:firstLine="459"/>
              <w:jc w:val="both"/>
              <w:rPr>
                <w:sz w:val="24"/>
                <w:szCs w:val="24"/>
              </w:rPr>
            </w:pPr>
            <w:r>
              <w:rPr>
                <w:sz w:val="24"/>
                <w:szCs w:val="24"/>
              </w:rPr>
              <w:t xml:space="preserve">  3</w:t>
            </w:r>
          </w:p>
          <w:p w:rsidR="00693FE7" w:rsidRDefault="004F3879">
            <w:pPr>
              <w:spacing w:after="120"/>
              <w:jc w:val="both"/>
              <w:rPr>
                <w:b/>
                <w:sz w:val="24"/>
                <w:szCs w:val="24"/>
              </w:rPr>
            </w:pPr>
            <w:r>
              <w:rPr>
                <w:b/>
                <w:sz w:val="24"/>
                <w:szCs w:val="24"/>
              </w:rPr>
              <w:t xml:space="preserve">          6</w:t>
            </w:r>
          </w:p>
          <w:p w:rsidR="00693FE7" w:rsidRDefault="004F3879">
            <w:pPr>
              <w:spacing w:after="120"/>
              <w:jc w:val="both"/>
              <w:rPr>
                <w:i/>
                <w:sz w:val="24"/>
                <w:szCs w:val="24"/>
              </w:rPr>
            </w:pPr>
            <w:r>
              <w:rPr>
                <w:i/>
                <w:sz w:val="24"/>
                <w:szCs w:val="24"/>
              </w:rPr>
              <w:t>Пропонується привести у відповідність із полем 6 в редакції, запропонованій НКРЕКП та додати нове значення</w:t>
            </w:r>
            <w:r>
              <w:rPr>
                <w:sz w:val="24"/>
                <w:szCs w:val="24"/>
              </w:rPr>
              <w:t xml:space="preserve"> </w:t>
            </w:r>
            <w:r>
              <w:rPr>
                <w:b/>
                <w:sz w:val="24"/>
                <w:szCs w:val="24"/>
              </w:rPr>
              <w:t xml:space="preserve">«6» </w:t>
            </w:r>
            <w:r>
              <w:rPr>
                <w:i/>
                <w:sz w:val="24"/>
                <w:szCs w:val="24"/>
              </w:rPr>
              <w:t>у поле 7 «Довжина»;</w:t>
            </w:r>
          </w:p>
          <w:p w:rsidR="00693FE7" w:rsidRDefault="00693FE7">
            <w:pPr>
              <w:pBdr>
                <w:top w:val="nil"/>
                <w:left w:val="nil"/>
                <w:bottom w:val="nil"/>
                <w:right w:val="nil"/>
                <w:between w:val="nil"/>
              </w:pBdr>
              <w:ind w:firstLine="459"/>
              <w:jc w:val="both"/>
              <w:rPr>
                <w:b/>
                <w:sz w:val="24"/>
                <w:szCs w:val="24"/>
              </w:rPr>
            </w:pPr>
          </w:p>
          <w:p w:rsidR="00693FE7" w:rsidRDefault="004F3879">
            <w:pPr>
              <w:pBdr>
                <w:top w:val="nil"/>
                <w:left w:val="nil"/>
                <w:bottom w:val="nil"/>
                <w:right w:val="nil"/>
                <w:between w:val="nil"/>
              </w:pBdr>
              <w:ind w:firstLine="459"/>
              <w:jc w:val="both"/>
              <w:rPr>
                <w:b/>
                <w:sz w:val="24"/>
                <w:szCs w:val="24"/>
              </w:rPr>
            </w:pPr>
            <w:r>
              <w:rPr>
                <w:b/>
                <w:sz w:val="24"/>
                <w:szCs w:val="24"/>
              </w:rPr>
              <w:t>Поле 7 «Приклади»</w:t>
            </w:r>
          </w:p>
          <w:p w:rsidR="00693FE7" w:rsidRDefault="004F3879">
            <w:pPr>
              <w:pBdr>
                <w:top w:val="nil"/>
                <w:left w:val="nil"/>
                <w:bottom w:val="nil"/>
                <w:right w:val="nil"/>
                <w:between w:val="nil"/>
              </w:pBdr>
              <w:jc w:val="both"/>
              <w:rPr>
                <w:sz w:val="24"/>
                <w:szCs w:val="24"/>
              </w:rPr>
            </w:pPr>
            <w:r>
              <w:rPr>
                <w:sz w:val="24"/>
                <w:szCs w:val="24"/>
              </w:rPr>
              <w:t xml:space="preserve">           ECR</w:t>
            </w:r>
            <w:r>
              <w:rPr>
                <w:sz w:val="24"/>
                <w:szCs w:val="24"/>
              </w:rPr>
              <w:br/>
              <w:t xml:space="preserve">           LEI</w:t>
            </w:r>
            <w:r>
              <w:rPr>
                <w:sz w:val="24"/>
                <w:szCs w:val="24"/>
              </w:rPr>
              <w:br/>
              <w:t xml:space="preserve">           BIC</w:t>
            </w:r>
            <w:r>
              <w:rPr>
                <w:sz w:val="24"/>
                <w:szCs w:val="24"/>
              </w:rPr>
              <w:br/>
              <w:t xml:space="preserve">           EIC</w:t>
            </w:r>
            <w:r>
              <w:rPr>
                <w:sz w:val="24"/>
                <w:szCs w:val="24"/>
              </w:rPr>
              <w:br/>
              <w:t xml:space="preserve">           GLN</w:t>
            </w:r>
          </w:p>
          <w:p w:rsidR="00693FE7" w:rsidRDefault="004F3879">
            <w:pPr>
              <w:spacing w:after="120"/>
              <w:jc w:val="both"/>
              <w:rPr>
                <w:b/>
                <w:sz w:val="24"/>
                <w:szCs w:val="24"/>
              </w:rPr>
            </w:pPr>
            <w:r>
              <w:rPr>
                <w:sz w:val="24"/>
                <w:szCs w:val="24"/>
              </w:rPr>
              <w:t xml:space="preserve">           </w:t>
            </w:r>
            <w:r>
              <w:rPr>
                <w:b/>
                <w:sz w:val="24"/>
                <w:szCs w:val="24"/>
              </w:rPr>
              <w:t>EDRPOU</w:t>
            </w:r>
          </w:p>
          <w:p w:rsidR="00693FE7" w:rsidRDefault="004F3879">
            <w:pPr>
              <w:spacing w:after="120"/>
              <w:jc w:val="both"/>
              <w:rPr>
                <w:b/>
                <w:sz w:val="24"/>
                <w:szCs w:val="24"/>
              </w:rPr>
            </w:pPr>
            <w:r>
              <w:rPr>
                <w:i/>
                <w:sz w:val="24"/>
                <w:szCs w:val="24"/>
              </w:rPr>
              <w:t>Пропонується привести у відповідність із полем 6 в редакції, запропонованій НКРЕКП та доповнити «Приклади» поля 7 новим прикладом</w:t>
            </w:r>
            <w:r>
              <w:rPr>
                <w:sz w:val="24"/>
                <w:szCs w:val="24"/>
              </w:rPr>
              <w:t xml:space="preserve"> </w:t>
            </w:r>
            <w:r>
              <w:rPr>
                <w:b/>
                <w:sz w:val="24"/>
                <w:szCs w:val="24"/>
              </w:rPr>
              <w:t>«EDRPOU».</w:t>
            </w:r>
          </w:p>
        </w:tc>
        <w:tc>
          <w:tcPr>
            <w:tcW w:w="3135" w:type="dxa"/>
          </w:tcPr>
          <w:p w:rsidR="00693FE7" w:rsidRDefault="004F3879">
            <w:pPr>
              <w:jc w:val="both"/>
              <w:rPr>
                <w:sz w:val="24"/>
                <w:szCs w:val="24"/>
              </w:rPr>
            </w:pPr>
            <w:r>
              <w:rPr>
                <w:sz w:val="24"/>
                <w:szCs w:val="24"/>
              </w:rPr>
              <w:t>Попередньо враховано</w:t>
            </w:r>
          </w:p>
        </w:tc>
      </w:tr>
      <w:tr w:rsidR="00693FE7">
        <w:trPr>
          <w:trHeight w:val="450"/>
        </w:trPr>
        <w:tc>
          <w:tcPr>
            <w:tcW w:w="4530" w:type="dxa"/>
            <w:vMerge w:val="restart"/>
          </w:tcPr>
          <w:p w:rsidR="00693FE7" w:rsidRDefault="004F3879">
            <w:pPr>
              <w:pBdr>
                <w:top w:val="nil"/>
                <w:left w:val="nil"/>
                <w:bottom w:val="nil"/>
                <w:right w:val="nil"/>
                <w:between w:val="nil"/>
              </w:pBdr>
              <w:spacing w:after="280"/>
              <w:ind w:firstLine="459"/>
              <w:jc w:val="both"/>
              <w:rPr>
                <w:sz w:val="24"/>
                <w:szCs w:val="24"/>
              </w:rPr>
            </w:pPr>
            <w:r>
              <w:rPr>
                <w:sz w:val="24"/>
                <w:szCs w:val="24"/>
              </w:rPr>
              <w:t>Додаток 2 до Порядку (додається).</w:t>
            </w: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p w:rsidR="00693FE7" w:rsidRDefault="00693FE7">
            <w:pPr>
              <w:pBdr>
                <w:top w:val="nil"/>
                <w:left w:val="nil"/>
                <w:bottom w:val="nil"/>
                <w:right w:val="nil"/>
                <w:between w:val="nil"/>
              </w:pBdr>
              <w:spacing w:after="280"/>
              <w:ind w:firstLine="459"/>
              <w:jc w:val="both"/>
              <w:rPr>
                <w:sz w:val="24"/>
                <w:szCs w:val="24"/>
              </w:rPr>
            </w:pPr>
          </w:p>
        </w:tc>
        <w:tc>
          <w:tcPr>
            <w:tcW w:w="8070" w:type="dxa"/>
            <w:shd w:val="clear" w:color="auto" w:fill="auto"/>
          </w:tcPr>
          <w:p w:rsidR="00693FE7" w:rsidRDefault="004F3879">
            <w:pPr>
              <w:ind w:firstLine="426"/>
              <w:jc w:val="center"/>
              <w:rPr>
                <w:b/>
                <w:sz w:val="24"/>
                <w:szCs w:val="24"/>
              </w:rPr>
            </w:pPr>
            <w:r>
              <w:rPr>
                <w:b/>
                <w:sz w:val="24"/>
                <w:szCs w:val="24"/>
              </w:rPr>
              <w:t>АТ «ЕКУ»</w:t>
            </w:r>
          </w:p>
          <w:p w:rsidR="00693FE7" w:rsidRDefault="00693FE7">
            <w:pPr>
              <w:ind w:firstLine="426"/>
              <w:jc w:val="center"/>
              <w:rPr>
                <w:b/>
                <w:sz w:val="24"/>
                <w:szCs w:val="24"/>
              </w:rPr>
            </w:pPr>
          </w:p>
          <w:p w:rsidR="00693FE7" w:rsidRDefault="004F3879">
            <w:pPr>
              <w:ind w:firstLine="426"/>
              <w:rPr>
                <w:b/>
                <w:sz w:val="24"/>
                <w:szCs w:val="24"/>
              </w:rPr>
            </w:pPr>
            <w:r>
              <w:rPr>
                <w:b/>
                <w:sz w:val="24"/>
                <w:szCs w:val="24"/>
              </w:rPr>
              <w:t>Проектом зміни не передбачались:</w:t>
            </w:r>
          </w:p>
          <w:p w:rsidR="00693FE7" w:rsidRDefault="004F3879">
            <w:pPr>
              <w:ind w:firstLine="426"/>
              <w:jc w:val="right"/>
              <w:rPr>
                <w:sz w:val="24"/>
                <w:szCs w:val="24"/>
              </w:rPr>
            </w:pPr>
            <w:r>
              <w:rPr>
                <w:sz w:val="24"/>
                <w:szCs w:val="24"/>
              </w:rPr>
              <w:t xml:space="preserve">Додаток 2 </w:t>
            </w:r>
          </w:p>
          <w:p w:rsidR="00693FE7" w:rsidRDefault="004F3879">
            <w:pPr>
              <w:ind w:firstLine="426"/>
              <w:jc w:val="right"/>
              <w:rPr>
                <w:sz w:val="24"/>
                <w:szCs w:val="24"/>
              </w:rPr>
            </w:pPr>
            <w:r>
              <w:rPr>
                <w:sz w:val="24"/>
                <w:szCs w:val="24"/>
              </w:rPr>
              <w:t>до Порядку подання інформації про здійснені господарсько-торговельні операції, пов'язані з оптовими енергетичними продуктами</w:t>
            </w:r>
          </w:p>
          <w:p w:rsidR="00693FE7" w:rsidRDefault="004F3879">
            <w:pPr>
              <w:ind w:firstLine="426"/>
              <w:jc w:val="both"/>
              <w:rPr>
                <w:sz w:val="24"/>
                <w:szCs w:val="24"/>
              </w:rPr>
            </w:pPr>
            <w:r>
              <w:rPr>
                <w:sz w:val="24"/>
                <w:szCs w:val="24"/>
              </w:rPr>
              <w:t xml:space="preserve"> </w:t>
            </w:r>
          </w:p>
          <w:p w:rsidR="00693FE7" w:rsidRDefault="004F3879">
            <w:pPr>
              <w:ind w:firstLine="463"/>
              <w:jc w:val="both"/>
              <w:rPr>
                <w:sz w:val="24"/>
                <w:szCs w:val="24"/>
              </w:rPr>
            </w:pPr>
            <w:r>
              <w:rPr>
                <w:sz w:val="24"/>
                <w:szCs w:val="24"/>
              </w:rPr>
              <w:t>Поле №25. Фіксований індекс (Опис):</w:t>
            </w:r>
          </w:p>
          <w:p w:rsidR="00693FE7" w:rsidRDefault="00693FE7">
            <w:pPr>
              <w:ind w:firstLine="463"/>
              <w:jc w:val="both"/>
              <w:rPr>
                <w:sz w:val="24"/>
                <w:szCs w:val="24"/>
              </w:rPr>
            </w:pPr>
          </w:p>
          <w:p w:rsidR="00693FE7" w:rsidRDefault="004F3879">
            <w:pPr>
              <w:ind w:firstLine="463"/>
              <w:jc w:val="both"/>
              <w:rPr>
                <w:b/>
                <w:strike/>
                <w:sz w:val="24"/>
                <w:szCs w:val="24"/>
              </w:rPr>
            </w:pPr>
            <w:r>
              <w:rPr>
                <w:sz w:val="24"/>
                <w:szCs w:val="24"/>
              </w:rPr>
              <w:t xml:space="preserve">Перелік індексів, що визначають ціну в договорі. Для кожного Індексу вказується назва. У випадку набору індексів, для якого не існує унікального ідентифікатора, слід вказати даний набір або індекс. </w:t>
            </w:r>
            <w:r>
              <w:rPr>
                <w:b/>
                <w:strike/>
                <w:sz w:val="24"/>
                <w:szCs w:val="24"/>
              </w:rPr>
              <w:t>Дане поле заповнюєтся у разі застосування двох та більше індексів (у разі використання лише одного індексу у формулі ціни даний договір звітується згідно з Додатком 1 до Порядку).</w:t>
            </w:r>
          </w:p>
          <w:p w:rsidR="00693FE7" w:rsidRDefault="00693FE7">
            <w:pPr>
              <w:pBdr>
                <w:top w:val="nil"/>
                <w:left w:val="nil"/>
                <w:bottom w:val="nil"/>
                <w:right w:val="nil"/>
                <w:between w:val="nil"/>
              </w:pBdr>
              <w:ind w:firstLine="384"/>
              <w:jc w:val="both"/>
              <w:rPr>
                <w:i/>
                <w:sz w:val="24"/>
                <w:szCs w:val="24"/>
              </w:rPr>
            </w:pPr>
          </w:p>
          <w:p w:rsidR="00693FE7" w:rsidRDefault="004F3879">
            <w:pPr>
              <w:pBdr>
                <w:top w:val="nil"/>
                <w:left w:val="nil"/>
                <w:bottom w:val="nil"/>
                <w:right w:val="nil"/>
                <w:between w:val="nil"/>
              </w:pBdr>
              <w:ind w:firstLine="384"/>
              <w:jc w:val="both"/>
              <w:rPr>
                <w:sz w:val="24"/>
                <w:szCs w:val="24"/>
              </w:rPr>
            </w:pPr>
            <w:r>
              <w:rPr>
                <w:i/>
                <w:sz w:val="24"/>
                <w:szCs w:val="24"/>
              </w:rPr>
              <w:t>Приведення у відповідність до п.2.7 Порядку незалежно від кількості індексів, якщо чітко невідома ціна і обсяг, звіт обов`язково подається по формі Додатку 2.</w:t>
            </w:r>
          </w:p>
        </w:tc>
        <w:tc>
          <w:tcPr>
            <w:tcW w:w="3135" w:type="dxa"/>
          </w:tcPr>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tc>
      </w:tr>
      <w:tr w:rsidR="00693FE7">
        <w:trPr>
          <w:trHeight w:val="45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shd w:val="clear" w:color="auto" w:fill="auto"/>
          </w:tcPr>
          <w:p w:rsidR="00693FE7" w:rsidRDefault="004F3879">
            <w:pPr>
              <w:pBdr>
                <w:top w:val="nil"/>
                <w:left w:val="nil"/>
                <w:bottom w:val="nil"/>
                <w:right w:val="nil"/>
                <w:between w:val="nil"/>
              </w:pBdr>
              <w:spacing w:before="280" w:after="280"/>
              <w:ind w:firstLine="384"/>
              <w:jc w:val="center"/>
              <w:rPr>
                <w:b/>
                <w:sz w:val="24"/>
                <w:szCs w:val="24"/>
              </w:rPr>
            </w:pPr>
            <w:r>
              <w:rPr>
                <w:b/>
                <w:sz w:val="24"/>
                <w:szCs w:val="24"/>
              </w:rPr>
              <w:t>ТОВ «ЕТГ»</w:t>
            </w:r>
          </w:p>
          <w:p w:rsidR="00693FE7" w:rsidRDefault="004F3879">
            <w:pPr>
              <w:rPr>
                <w:sz w:val="24"/>
                <w:szCs w:val="24"/>
              </w:rPr>
            </w:pPr>
            <w:r>
              <w:rPr>
                <w:sz w:val="24"/>
                <w:szCs w:val="24"/>
              </w:rPr>
              <w:t>Додаток 2:</w:t>
            </w:r>
          </w:p>
          <w:p w:rsidR="00693FE7" w:rsidRDefault="004F3879">
            <w:pPr>
              <w:tabs>
                <w:tab w:val="left" w:pos="993"/>
                <w:tab w:val="left" w:pos="1276"/>
              </w:tabs>
              <w:jc w:val="both"/>
              <w:rPr>
                <w:sz w:val="24"/>
                <w:szCs w:val="24"/>
              </w:rPr>
            </w:pPr>
            <w:r>
              <w:rPr>
                <w:sz w:val="24"/>
                <w:szCs w:val="24"/>
              </w:rPr>
              <w:t>у рядку 5: графу «Опис» доповнити новим абзацом такого змісту:</w:t>
            </w:r>
          </w:p>
          <w:p w:rsidR="00693FE7" w:rsidRDefault="004F3879">
            <w:pPr>
              <w:jc w:val="both"/>
              <w:rPr>
                <w:sz w:val="24"/>
                <w:szCs w:val="24"/>
              </w:rPr>
            </w:pPr>
            <w:r>
              <w:rPr>
                <w:sz w:val="24"/>
                <w:szCs w:val="24"/>
              </w:rPr>
              <w:t>«Код ЄДРПОУ для АПД, який не є учасником оптового енергетичного ринку.»</w:t>
            </w:r>
          </w:p>
          <w:p w:rsidR="00693FE7" w:rsidRDefault="00693FE7">
            <w:pPr>
              <w:jc w:val="both"/>
              <w:rPr>
                <w:i/>
                <w:sz w:val="24"/>
                <w:szCs w:val="24"/>
              </w:rPr>
            </w:pPr>
          </w:p>
          <w:p w:rsidR="00693FE7" w:rsidRDefault="004F3879">
            <w:pPr>
              <w:jc w:val="both"/>
              <w:rPr>
                <w:i/>
                <w:sz w:val="24"/>
                <w:szCs w:val="24"/>
              </w:rPr>
            </w:pPr>
            <w:r>
              <w:rPr>
                <w:i/>
                <w:sz w:val="24"/>
                <w:szCs w:val="24"/>
              </w:rPr>
              <w:t xml:space="preserve">Пунктом 2.1 Порядку 618 встановлено виключний перелік осіб, зобов’язаних надавати НКРЕКП інформацію про здійснені господарсько-торговельні операції на оптовому енергетичному ринку, що стосуються оптових енергетичних продуктів, включаючи виконані і невиконані пропозиції (заявки): </w:t>
            </w:r>
            <w:r>
              <w:rPr>
                <w:i/>
                <w:sz w:val="24"/>
                <w:szCs w:val="24"/>
                <w:u w:val="single"/>
              </w:rPr>
              <w:t>учасники оптового енергетичного ринку, ОПООП та торгові репозиторії</w:t>
            </w:r>
            <w:r>
              <w:rPr>
                <w:i/>
                <w:sz w:val="24"/>
                <w:szCs w:val="24"/>
              </w:rPr>
              <w:t>.</w:t>
            </w:r>
          </w:p>
          <w:p w:rsidR="00693FE7" w:rsidRDefault="004F3879">
            <w:pPr>
              <w:jc w:val="both"/>
              <w:rPr>
                <w:i/>
                <w:sz w:val="24"/>
                <w:szCs w:val="24"/>
                <w:u w:val="single"/>
              </w:rPr>
            </w:pPr>
            <w:r>
              <w:rPr>
                <w:i/>
                <w:sz w:val="24"/>
                <w:szCs w:val="24"/>
              </w:rPr>
              <w:t xml:space="preserve">Норми Порядку 618 (п.5.3, п.5.6) визначають обов’язок учасників оптового енергетичного ринку та ОПООП надавати НКРЕКП інформацію про здійснені операції з оптовими енергетичними продуктами (звітувати) </w:t>
            </w:r>
            <w:r>
              <w:rPr>
                <w:i/>
                <w:sz w:val="24"/>
                <w:szCs w:val="24"/>
                <w:u w:val="single"/>
              </w:rPr>
              <w:t>через АПД.</w:t>
            </w:r>
          </w:p>
          <w:p w:rsidR="00693FE7" w:rsidRDefault="004F3879">
            <w:pPr>
              <w:jc w:val="both"/>
              <w:rPr>
                <w:i/>
                <w:sz w:val="24"/>
                <w:szCs w:val="24"/>
              </w:rPr>
            </w:pPr>
            <w:r>
              <w:rPr>
                <w:i/>
                <w:sz w:val="24"/>
                <w:szCs w:val="24"/>
              </w:rPr>
              <w:t xml:space="preserve">Нормами Порядку 618 не передбачено обов’язок АПД надавати НКРЕКП інформацію про здійснені операції з оптовими енергетичними продуктами (звітувати), а тому АПД не може бути визнано особою, що звітує, у зв’язку з чим у рядку 6 Додатку 1 «Ідентифікатор особи, що звітує» не може зазначатись код ЄДРПОУ </w:t>
            </w:r>
            <w:r>
              <w:rPr>
                <w:i/>
                <w:sz w:val="24"/>
                <w:szCs w:val="24"/>
                <w:u w:val="single"/>
              </w:rPr>
              <w:t>АПД</w:t>
            </w:r>
            <w:r>
              <w:rPr>
                <w:i/>
                <w:sz w:val="24"/>
                <w:szCs w:val="24"/>
              </w:rPr>
              <w:t>.</w:t>
            </w:r>
          </w:p>
          <w:p w:rsidR="00693FE7" w:rsidRDefault="00693FE7">
            <w:pPr>
              <w:jc w:val="both"/>
              <w:rPr>
                <w:i/>
                <w:sz w:val="24"/>
                <w:szCs w:val="24"/>
              </w:rPr>
            </w:pPr>
          </w:p>
          <w:p w:rsidR="00693FE7" w:rsidRDefault="004F3879">
            <w:pPr>
              <w:jc w:val="both"/>
              <w:rPr>
                <w:sz w:val="24"/>
                <w:szCs w:val="24"/>
              </w:rPr>
            </w:pPr>
            <w:r>
              <w:rPr>
                <w:sz w:val="24"/>
                <w:szCs w:val="24"/>
              </w:rPr>
              <w:t>Додаток 2:</w:t>
            </w:r>
          </w:p>
          <w:p w:rsidR="00693FE7" w:rsidRDefault="004F3879">
            <w:pPr>
              <w:jc w:val="both"/>
              <w:rPr>
                <w:sz w:val="24"/>
                <w:szCs w:val="24"/>
              </w:rPr>
            </w:pPr>
            <w:r>
              <w:rPr>
                <w:sz w:val="24"/>
                <w:szCs w:val="24"/>
              </w:rPr>
              <w:t>графу «Опис» рядка 31 доповнити новим абзацом такого змісту:</w:t>
            </w:r>
          </w:p>
          <w:p w:rsidR="00693FE7" w:rsidRDefault="004F3879">
            <w:pPr>
              <w:jc w:val="both"/>
              <w:rPr>
                <w:sz w:val="24"/>
                <w:szCs w:val="24"/>
              </w:rPr>
            </w:pPr>
            <w:r>
              <w:rPr>
                <w:sz w:val="24"/>
                <w:szCs w:val="24"/>
              </w:rPr>
              <w:t>«Оскільки базовий контракт розглядається як фізична поставка, слід зазначити «P». Можуть існувати контракти на похідні інструменти (деривативні контракти), де може бути зазначено розрахунок коштами</w:t>
            </w:r>
          </w:p>
          <w:p w:rsidR="00693FE7" w:rsidRDefault="00693FE7">
            <w:pPr>
              <w:jc w:val="both"/>
              <w:rPr>
                <w:sz w:val="24"/>
                <w:szCs w:val="24"/>
              </w:rPr>
            </w:pPr>
          </w:p>
          <w:p w:rsidR="00693FE7" w:rsidRDefault="004F3879">
            <w:pPr>
              <w:jc w:val="both"/>
              <w:rPr>
                <w:i/>
                <w:sz w:val="24"/>
                <w:szCs w:val="24"/>
              </w:rPr>
            </w:pPr>
            <w:r>
              <w:rPr>
                <w:i/>
                <w:sz w:val="24"/>
                <w:szCs w:val="24"/>
              </w:rPr>
              <w:t>Визначення «базовий контракт» відсутнє в Порядку 618. Пропонуємо НКРЕКП або надати визначення «базового контракту» та всім контрактам, які повинні відповідним чином маркуватися в цьому полі, або перефразувати цей опис.</w:t>
            </w:r>
          </w:p>
          <w:p w:rsidR="00693FE7" w:rsidRDefault="004F3879">
            <w:pPr>
              <w:jc w:val="both"/>
              <w:rPr>
                <w:b/>
                <w:sz w:val="24"/>
                <w:szCs w:val="24"/>
              </w:rPr>
            </w:pPr>
            <w:r>
              <w:rPr>
                <w:i/>
                <w:sz w:val="24"/>
                <w:szCs w:val="24"/>
              </w:rPr>
              <w:t>Друге речення в описі схоже більше на окремий випадок, а не на опис цього поля. При цьому, це речення не є виключним та обов’язковим. Пропонуємо або конкретизувати всі контракти, які повинні відповідним чином маркуватися в цьому полі, або видалити це речення як зайве.</w:t>
            </w:r>
          </w:p>
        </w:tc>
        <w:tc>
          <w:tcPr>
            <w:tcW w:w="3135" w:type="dxa"/>
          </w:tcPr>
          <w:p w:rsidR="00693FE7" w:rsidRDefault="00403662">
            <w:pPr>
              <w:jc w:val="both"/>
              <w:rPr>
                <w:sz w:val="24"/>
                <w:szCs w:val="24"/>
              </w:rPr>
            </w:pPr>
            <w:r>
              <w:rPr>
                <w:sz w:val="24"/>
                <w:szCs w:val="24"/>
              </w:rPr>
              <w:t>Попередньо не враховано. У відповідному полі зазначається саме код АПД.</w:t>
            </w:r>
          </w:p>
          <w:p w:rsidR="00403662" w:rsidRDefault="00403662">
            <w:pPr>
              <w:jc w:val="both"/>
              <w:rPr>
                <w:sz w:val="24"/>
                <w:szCs w:val="24"/>
              </w:rPr>
            </w:pPr>
          </w:p>
          <w:p w:rsidR="00403662" w:rsidRDefault="00403662">
            <w:pPr>
              <w:jc w:val="both"/>
              <w:rPr>
                <w:ins w:id="48" w:author="Оксана Вистяка" w:date="2024-10-30T14:36:00Z"/>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4F3879">
            <w:pPr>
              <w:jc w:val="both"/>
              <w:rPr>
                <w:sz w:val="24"/>
                <w:szCs w:val="24"/>
              </w:rPr>
            </w:pPr>
            <w:r>
              <w:rPr>
                <w:sz w:val="24"/>
                <w:szCs w:val="24"/>
              </w:rPr>
              <w:t>Потребує обговорення</w:t>
            </w:r>
          </w:p>
          <w:p w:rsidR="00693FE7" w:rsidRDefault="00693FE7">
            <w:pPr>
              <w:jc w:val="both"/>
              <w:rPr>
                <w:sz w:val="24"/>
                <w:szCs w:val="24"/>
              </w:rPr>
            </w:pPr>
          </w:p>
        </w:tc>
      </w:tr>
      <w:tr w:rsidR="00693FE7">
        <w:trPr>
          <w:trHeight w:val="45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shd w:val="clear" w:color="auto" w:fill="auto"/>
          </w:tcPr>
          <w:p w:rsidR="00693FE7" w:rsidRDefault="004F3879">
            <w:pPr>
              <w:ind w:firstLine="384"/>
              <w:jc w:val="center"/>
              <w:rPr>
                <w:b/>
                <w:sz w:val="24"/>
                <w:szCs w:val="24"/>
              </w:rPr>
            </w:pPr>
            <w:r>
              <w:rPr>
                <w:b/>
                <w:sz w:val="24"/>
                <w:szCs w:val="24"/>
              </w:rPr>
              <w:t>ТОВ «Оператор ГТС»</w:t>
            </w:r>
          </w:p>
          <w:p w:rsidR="00693FE7" w:rsidRDefault="00693FE7">
            <w:pPr>
              <w:ind w:firstLine="384"/>
              <w:jc w:val="center"/>
              <w:rPr>
                <w:b/>
                <w:sz w:val="24"/>
                <w:szCs w:val="24"/>
              </w:rPr>
            </w:pPr>
          </w:p>
          <w:p w:rsidR="00693FE7" w:rsidRDefault="004F3879">
            <w:pPr>
              <w:ind w:firstLine="384"/>
              <w:rPr>
                <w:b/>
                <w:sz w:val="24"/>
                <w:szCs w:val="24"/>
              </w:rPr>
            </w:pPr>
            <w:r>
              <w:rPr>
                <w:b/>
                <w:sz w:val="24"/>
                <w:szCs w:val="24"/>
              </w:rPr>
              <w:t>Проектом зміни не передбачались:</w:t>
            </w:r>
          </w:p>
          <w:p w:rsidR="00693FE7" w:rsidRDefault="004F3879">
            <w:pPr>
              <w:ind w:firstLine="384"/>
              <w:jc w:val="both"/>
              <w:rPr>
                <w:b/>
                <w:sz w:val="24"/>
                <w:szCs w:val="24"/>
              </w:rPr>
            </w:pPr>
            <w:r>
              <w:rPr>
                <w:b/>
                <w:sz w:val="24"/>
                <w:szCs w:val="24"/>
              </w:rPr>
              <w:t>у рядку 6:</w:t>
            </w:r>
          </w:p>
          <w:p w:rsidR="00693FE7" w:rsidRDefault="004F3879">
            <w:pPr>
              <w:ind w:firstLine="384"/>
              <w:jc w:val="both"/>
              <w:rPr>
                <w:b/>
                <w:sz w:val="24"/>
                <w:szCs w:val="24"/>
              </w:rPr>
            </w:pPr>
            <w:r>
              <w:rPr>
                <w:b/>
                <w:sz w:val="24"/>
                <w:szCs w:val="24"/>
              </w:rPr>
              <w:t>графу «Допустимі значення» доповнити новим абзацом такого змісту: «USR»;</w:t>
            </w:r>
          </w:p>
          <w:p w:rsidR="00693FE7" w:rsidRDefault="004F3879">
            <w:pPr>
              <w:ind w:firstLine="384"/>
              <w:jc w:val="both"/>
              <w:rPr>
                <w:b/>
                <w:sz w:val="24"/>
                <w:szCs w:val="24"/>
              </w:rPr>
            </w:pPr>
            <w:r>
              <w:rPr>
                <w:b/>
                <w:sz w:val="24"/>
                <w:szCs w:val="24"/>
              </w:rPr>
              <w:t>графу «Довжина» доповнити новим абзацом такого змісту: «3»;</w:t>
            </w:r>
          </w:p>
          <w:p w:rsidR="00693FE7" w:rsidRDefault="004F3879">
            <w:pPr>
              <w:ind w:firstLine="384"/>
              <w:jc w:val="both"/>
              <w:rPr>
                <w:b/>
                <w:sz w:val="24"/>
                <w:szCs w:val="24"/>
              </w:rPr>
            </w:pPr>
            <w:r>
              <w:rPr>
                <w:b/>
                <w:sz w:val="24"/>
                <w:szCs w:val="24"/>
              </w:rPr>
              <w:t>графу «Приклади» доповнити новим абзацом такого змісту: «USR».</w:t>
            </w:r>
          </w:p>
          <w:p w:rsidR="00693FE7" w:rsidRDefault="00693FE7">
            <w:pPr>
              <w:ind w:firstLine="384"/>
              <w:jc w:val="both"/>
              <w:rPr>
                <w:b/>
                <w:sz w:val="24"/>
                <w:szCs w:val="24"/>
                <w:u w:val="single"/>
              </w:rPr>
            </w:pPr>
          </w:p>
          <w:p w:rsidR="00693FE7" w:rsidRDefault="004F3879">
            <w:pPr>
              <w:ind w:firstLine="384"/>
              <w:jc w:val="both"/>
              <w:rPr>
                <w:i/>
                <w:sz w:val="24"/>
                <w:szCs w:val="24"/>
              </w:rPr>
            </w:pPr>
            <w:r>
              <w:rPr>
                <w:i/>
                <w:sz w:val="24"/>
                <w:szCs w:val="24"/>
              </w:rPr>
              <w:t>У редакції проєкту Акта пропущено допустиме значення «USR».</w:t>
            </w:r>
          </w:p>
          <w:p w:rsidR="00693FE7" w:rsidRDefault="00693FE7">
            <w:pPr>
              <w:ind w:firstLine="384"/>
              <w:jc w:val="both"/>
              <w:rPr>
                <w:b/>
                <w:sz w:val="24"/>
                <w:szCs w:val="24"/>
              </w:rPr>
            </w:pPr>
          </w:p>
          <w:p w:rsidR="00693FE7" w:rsidRDefault="004F3879">
            <w:pPr>
              <w:ind w:firstLine="384"/>
              <w:jc w:val="both"/>
              <w:rPr>
                <w:b/>
                <w:sz w:val="24"/>
                <w:szCs w:val="24"/>
              </w:rPr>
            </w:pPr>
            <w:r>
              <w:rPr>
                <w:b/>
                <w:sz w:val="24"/>
                <w:szCs w:val="24"/>
              </w:rPr>
              <w:t>У рядку 23:</w:t>
            </w:r>
          </w:p>
          <w:p w:rsidR="00693FE7" w:rsidRDefault="004F3879">
            <w:pPr>
              <w:ind w:firstLine="384"/>
              <w:jc w:val="both"/>
              <w:rPr>
                <w:b/>
                <w:sz w:val="24"/>
                <w:szCs w:val="24"/>
              </w:rPr>
            </w:pPr>
            <w:r>
              <w:rPr>
                <w:b/>
                <w:sz w:val="24"/>
                <w:szCs w:val="24"/>
              </w:rPr>
              <w:t>Графу «Приклади» викласти у наступній редакції:</w:t>
            </w:r>
          </w:p>
          <w:p w:rsidR="00693FE7" w:rsidRDefault="004F3879">
            <w:pPr>
              <w:ind w:firstLine="384"/>
              <w:jc w:val="both"/>
              <w:rPr>
                <w:b/>
                <w:sz w:val="24"/>
                <w:szCs w:val="24"/>
              </w:rPr>
            </w:pPr>
            <w:r>
              <w:rPr>
                <w:b/>
                <w:sz w:val="24"/>
                <w:szCs w:val="24"/>
              </w:rPr>
              <w:t>«2014-01-01/2014-03-31»</w:t>
            </w:r>
          </w:p>
          <w:p w:rsidR="00693FE7" w:rsidRDefault="00693FE7">
            <w:pPr>
              <w:ind w:firstLine="384"/>
              <w:jc w:val="both"/>
              <w:rPr>
                <w:b/>
                <w:sz w:val="24"/>
                <w:szCs w:val="24"/>
              </w:rPr>
            </w:pPr>
          </w:p>
          <w:p w:rsidR="00693FE7" w:rsidRDefault="004F3879">
            <w:pPr>
              <w:ind w:firstLine="39"/>
              <w:jc w:val="both"/>
              <w:rPr>
                <w:i/>
                <w:sz w:val="24"/>
                <w:szCs w:val="24"/>
              </w:rPr>
            </w:pPr>
            <w:r>
              <w:rPr>
                <w:i/>
                <w:sz w:val="24"/>
                <w:szCs w:val="24"/>
              </w:rPr>
              <w:t>Пропонуємо видалити пробіли відповідно до стандарту ISO 8601.</w:t>
            </w:r>
          </w:p>
          <w:p w:rsidR="00693FE7" w:rsidRDefault="00693FE7">
            <w:pPr>
              <w:ind w:firstLine="384"/>
              <w:jc w:val="both"/>
              <w:rPr>
                <w:b/>
                <w:i/>
                <w:sz w:val="24"/>
                <w:szCs w:val="24"/>
              </w:rPr>
            </w:pPr>
          </w:p>
          <w:p w:rsidR="00693FE7" w:rsidRDefault="004F3879">
            <w:pPr>
              <w:ind w:firstLine="384"/>
              <w:rPr>
                <w:b/>
                <w:sz w:val="24"/>
                <w:szCs w:val="24"/>
              </w:rPr>
            </w:pPr>
            <w:r>
              <w:rPr>
                <w:b/>
                <w:sz w:val="24"/>
                <w:szCs w:val="24"/>
              </w:rPr>
              <w:t>Проектом зміни не передбачались:</w:t>
            </w:r>
          </w:p>
          <w:p w:rsidR="00693FE7" w:rsidRDefault="004F3879">
            <w:pPr>
              <w:ind w:firstLine="384"/>
              <w:jc w:val="both"/>
              <w:rPr>
                <w:b/>
                <w:sz w:val="24"/>
                <w:szCs w:val="24"/>
              </w:rPr>
            </w:pPr>
            <w:r>
              <w:rPr>
                <w:b/>
                <w:sz w:val="24"/>
                <w:szCs w:val="24"/>
              </w:rPr>
              <w:t>У рядку 34:</w:t>
            </w:r>
          </w:p>
          <w:p w:rsidR="00693FE7" w:rsidRDefault="004F3879">
            <w:pPr>
              <w:ind w:firstLine="384"/>
              <w:jc w:val="both"/>
              <w:rPr>
                <w:b/>
                <w:sz w:val="24"/>
                <w:szCs w:val="24"/>
              </w:rPr>
            </w:pPr>
            <w:r>
              <w:rPr>
                <w:b/>
                <w:sz w:val="24"/>
                <w:szCs w:val="24"/>
              </w:rPr>
              <w:t>Графу «Приклади» викласти у наступній редакції:</w:t>
            </w:r>
          </w:p>
          <w:p w:rsidR="00693FE7" w:rsidRDefault="004F3879">
            <w:pPr>
              <w:ind w:firstLine="384"/>
              <w:jc w:val="both"/>
              <w:rPr>
                <w:b/>
                <w:sz w:val="24"/>
                <w:szCs w:val="24"/>
              </w:rPr>
            </w:pPr>
            <w:r>
              <w:rPr>
                <w:b/>
                <w:sz w:val="24"/>
                <w:szCs w:val="24"/>
              </w:rPr>
              <w:t>«2024-01-29 або 2024-01-29/2024-01-30»</w:t>
            </w:r>
          </w:p>
          <w:p w:rsidR="00693FE7" w:rsidRDefault="00693FE7">
            <w:pPr>
              <w:ind w:firstLine="384"/>
              <w:jc w:val="both"/>
              <w:rPr>
                <w:b/>
                <w:i/>
                <w:sz w:val="24"/>
                <w:szCs w:val="24"/>
              </w:rPr>
            </w:pPr>
          </w:p>
          <w:p w:rsidR="00693FE7" w:rsidRDefault="004F3879">
            <w:pPr>
              <w:ind w:firstLine="39"/>
              <w:jc w:val="both"/>
              <w:rPr>
                <w:i/>
                <w:sz w:val="24"/>
                <w:szCs w:val="24"/>
              </w:rPr>
            </w:pPr>
            <w:r>
              <w:rPr>
                <w:i/>
                <w:sz w:val="24"/>
                <w:szCs w:val="24"/>
              </w:rPr>
              <w:t>Пропонуємо додати приклади для  зазначення кількох дат з розділовим знаком: «/».</w:t>
            </w:r>
          </w:p>
          <w:p w:rsidR="00693FE7" w:rsidRDefault="00693FE7">
            <w:pPr>
              <w:ind w:firstLine="39"/>
              <w:jc w:val="both"/>
              <w:rPr>
                <w:b/>
                <w:i/>
                <w:sz w:val="24"/>
                <w:szCs w:val="24"/>
              </w:rPr>
            </w:pPr>
          </w:p>
          <w:p w:rsidR="00693FE7" w:rsidRDefault="004F3879">
            <w:pPr>
              <w:ind w:firstLine="384"/>
              <w:rPr>
                <w:b/>
                <w:sz w:val="24"/>
                <w:szCs w:val="24"/>
              </w:rPr>
            </w:pPr>
            <w:r>
              <w:rPr>
                <w:b/>
                <w:sz w:val="24"/>
                <w:szCs w:val="24"/>
              </w:rPr>
              <w:t>Проектом зміни не передбачались:</w:t>
            </w:r>
          </w:p>
          <w:p w:rsidR="00693FE7" w:rsidRDefault="004F3879">
            <w:pPr>
              <w:ind w:firstLine="384"/>
              <w:jc w:val="both"/>
              <w:rPr>
                <w:b/>
                <w:sz w:val="24"/>
                <w:szCs w:val="24"/>
              </w:rPr>
            </w:pPr>
            <w:r>
              <w:rPr>
                <w:b/>
                <w:sz w:val="24"/>
                <w:szCs w:val="24"/>
              </w:rPr>
              <w:t>У рядку 35:</w:t>
            </w:r>
          </w:p>
          <w:p w:rsidR="00693FE7" w:rsidRDefault="004F3879">
            <w:pPr>
              <w:ind w:firstLine="384"/>
              <w:jc w:val="both"/>
              <w:rPr>
                <w:b/>
                <w:sz w:val="24"/>
                <w:szCs w:val="24"/>
              </w:rPr>
            </w:pPr>
            <w:r>
              <w:rPr>
                <w:b/>
                <w:sz w:val="24"/>
                <w:szCs w:val="24"/>
              </w:rPr>
              <w:t>Графу «Приклади» викласти у наступній редакції:</w:t>
            </w:r>
          </w:p>
          <w:p w:rsidR="00693FE7" w:rsidRDefault="004F3879">
            <w:pPr>
              <w:ind w:firstLine="39"/>
              <w:jc w:val="both"/>
              <w:rPr>
                <w:b/>
                <w:sz w:val="24"/>
                <w:szCs w:val="24"/>
              </w:rPr>
            </w:pPr>
            <w:r>
              <w:rPr>
                <w:b/>
                <w:sz w:val="24"/>
                <w:szCs w:val="24"/>
              </w:rPr>
              <w:t>«2024-01-29 або 2024-01-29/2024-01-30»</w:t>
            </w:r>
          </w:p>
          <w:p w:rsidR="00693FE7" w:rsidRDefault="00693FE7">
            <w:pPr>
              <w:ind w:firstLine="39"/>
              <w:jc w:val="both"/>
              <w:rPr>
                <w:b/>
                <w:i/>
                <w:sz w:val="24"/>
                <w:szCs w:val="24"/>
              </w:rPr>
            </w:pPr>
          </w:p>
          <w:p w:rsidR="00693FE7" w:rsidRDefault="004F3879">
            <w:pPr>
              <w:ind w:firstLine="39"/>
              <w:jc w:val="both"/>
              <w:rPr>
                <w:b/>
                <w:i/>
                <w:sz w:val="24"/>
                <w:szCs w:val="24"/>
              </w:rPr>
            </w:pPr>
            <w:r>
              <w:rPr>
                <w:i/>
                <w:sz w:val="24"/>
                <w:szCs w:val="24"/>
              </w:rPr>
              <w:t>Пропонуємо додати приклади для  зазначення кількох дат з розділовим знаком: «/».</w:t>
            </w:r>
          </w:p>
          <w:p w:rsidR="00693FE7" w:rsidRDefault="00693FE7">
            <w:pPr>
              <w:ind w:firstLine="384"/>
              <w:jc w:val="both"/>
              <w:rPr>
                <w:sz w:val="24"/>
                <w:szCs w:val="24"/>
              </w:rPr>
            </w:pPr>
          </w:p>
        </w:tc>
        <w:tc>
          <w:tcPr>
            <w:tcW w:w="3135" w:type="dxa"/>
          </w:tcPr>
          <w:p w:rsidR="00693FE7" w:rsidRDefault="00693FE7">
            <w:pPr>
              <w:jc w:val="both"/>
              <w:rPr>
                <w:sz w:val="24"/>
                <w:szCs w:val="24"/>
              </w:rPr>
            </w:pPr>
          </w:p>
          <w:p w:rsidR="00693FE7" w:rsidRDefault="00693FE7">
            <w:pPr>
              <w:jc w:val="both"/>
              <w:rPr>
                <w:sz w:val="24"/>
                <w:szCs w:val="24"/>
              </w:rPr>
            </w:pPr>
          </w:p>
          <w:p w:rsidR="00403662" w:rsidRDefault="00403662">
            <w:pPr>
              <w:jc w:val="both"/>
              <w:rPr>
                <w:sz w:val="24"/>
                <w:szCs w:val="24"/>
              </w:rPr>
            </w:pPr>
          </w:p>
          <w:p w:rsidR="00693FE7" w:rsidRDefault="00403662">
            <w:pPr>
              <w:jc w:val="both"/>
              <w:rPr>
                <w:sz w:val="24"/>
                <w:szCs w:val="24"/>
              </w:rPr>
            </w:pPr>
            <w:r>
              <w:rPr>
                <w:sz w:val="24"/>
                <w:szCs w:val="24"/>
              </w:rPr>
              <w:t>Потребує обговорення.</w:t>
            </w:r>
          </w:p>
          <w:p w:rsidR="00693FE7" w:rsidRDefault="00693FE7">
            <w:pPr>
              <w:jc w:val="both"/>
              <w:rPr>
                <w:del w:id="49" w:author="Оксана Вистяка" w:date="2024-10-30T14:41:00Z"/>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4F3879">
            <w:pPr>
              <w:jc w:val="both"/>
              <w:rPr>
                <w:sz w:val="24"/>
                <w:szCs w:val="24"/>
              </w:rPr>
            </w:pPr>
            <w:r>
              <w:rPr>
                <w:sz w:val="24"/>
                <w:szCs w:val="24"/>
              </w:rPr>
              <w:t>Попередньо враховано.</w:t>
            </w: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tc>
      </w:tr>
      <w:tr w:rsidR="00693FE7">
        <w:trPr>
          <w:trHeight w:val="45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shd w:val="clear" w:color="auto" w:fill="auto"/>
          </w:tcPr>
          <w:p w:rsidR="00693FE7" w:rsidRDefault="004F3879">
            <w:pPr>
              <w:spacing w:after="120"/>
              <w:jc w:val="center"/>
              <w:rPr>
                <w:b/>
                <w:sz w:val="24"/>
                <w:szCs w:val="24"/>
              </w:rPr>
            </w:pPr>
            <w:r>
              <w:rPr>
                <w:b/>
                <w:sz w:val="24"/>
                <w:szCs w:val="24"/>
              </w:rPr>
              <w:t>АТ «ДТЕК ЗАХІДЕНЕРГО»</w:t>
            </w:r>
          </w:p>
          <w:p w:rsidR="00693FE7" w:rsidRDefault="004F3879">
            <w:pPr>
              <w:ind w:firstLine="384"/>
              <w:rPr>
                <w:i/>
                <w:sz w:val="24"/>
                <w:szCs w:val="24"/>
              </w:rPr>
            </w:pPr>
            <w:r>
              <w:rPr>
                <w:i/>
                <w:sz w:val="24"/>
                <w:szCs w:val="24"/>
              </w:rPr>
              <w:t>Потребують обговорення.</w:t>
            </w:r>
          </w:p>
          <w:p w:rsidR="00693FE7" w:rsidRDefault="00693FE7">
            <w:pPr>
              <w:ind w:firstLine="384"/>
              <w:rPr>
                <w:b/>
                <w:i/>
                <w:sz w:val="24"/>
                <w:szCs w:val="24"/>
              </w:rPr>
            </w:pPr>
          </w:p>
        </w:tc>
        <w:tc>
          <w:tcPr>
            <w:tcW w:w="3135" w:type="dxa"/>
          </w:tcPr>
          <w:p w:rsidR="00693FE7" w:rsidRDefault="009D52C1">
            <w:pPr>
              <w:jc w:val="both"/>
              <w:rPr>
                <w:sz w:val="24"/>
                <w:szCs w:val="24"/>
              </w:rPr>
            </w:pPr>
            <w:r>
              <w:rPr>
                <w:sz w:val="24"/>
                <w:szCs w:val="24"/>
              </w:rPr>
              <w:t>Потребує обговорення</w:t>
            </w:r>
          </w:p>
        </w:tc>
      </w:tr>
      <w:tr w:rsidR="00693FE7">
        <w:trPr>
          <w:trHeight w:val="450"/>
        </w:trPr>
        <w:tc>
          <w:tcPr>
            <w:tcW w:w="4530" w:type="dxa"/>
            <w:vMerge/>
          </w:tcPr>
          <w:p w:rsidR="00693FE7" w:rsidRDefault="00693FE7">
            <w:pPr>
              <w:widowControl w:val="0"/>
              <w:pBdr>
                <w:top w:val="nil"/>
                <w:left w:val="nil"/>
                <w:bottom w:val="nil"/>
                <w:right w:val="nil"/>
                <w:between w:val="nil"/>
              </w:pBdr>
              <w:spacing w:line="276" w:lineRule="auto"/>
              <w:rPr>
                <w:sz w:val="24"/>
                <w:szCs w:val="24"/>
              </w:rPr>
            </w:pPr>
          </w:p>
        </w:tc>
        <w:tc>
          <w:tcPr>
            <w:tcW w:w="8070" w:type="dxa"/>
            <w:shd w:val="clear" w:color="auto" w:fill="auto"/>
          </w:tcPr>
          <w:p w:rsidR="00693FE7" w:rsidRDefault="004F3879">
            <w:pPr>
              <w:spacing w:after="120"/>
              <w:jc w:val="center"/>
              <w:rPr>
                <w:b/>
                <w:sz w:val="24"/>
                <w:szCs w:val="24"/>
              </w:rPr>
            </w:pPr>
            <w:r>
              <w:rPr>
                <w:b/>
                <w:sz w:val="24"/>
                <w:szCs w:val="24"/>
              </w:rPr>
              <w:t>АТ «Оператор ринку»</w:t>
            </w:r>
          </w:p>
          <w:p w:rsidR="00693FE7" w:rsidRDefault="004F3879">
            <w:pPr>
              <w:ind w:firstLine="384"/>
              <w:rPr>
                <w:b/>
                <w:sz w:val="24"/>
                <w:szCs w:val="24"/>
              </w:rPr>
            </w:pPr>
            <w:r>
              <w:rPr>
                <w:b/>
                <w:sz w:val="24"/>
                <w:szCs w:val="24"/>
              </w:rPr>
              <w:t>Проектом зміни не передбачались:</w:t>
            </w:r>
          </w:p>
          <w:p w:rsidR="00693FE7" w:rsidRDefault="004F3879">
            <w:pPr>
              <w:pBdr>
                <w:top w:val="nil"/>
                <w:left w:val="nil"/>
                <w:bottom w:val="nil"/>
                <w:right w:val="nil"/>
                <w:between w:val="nil"/>
              </w:pBdr>
              <w:ind w:firstLine="35"/>
              <w:jc w:val="both"/>
              <w:rPr>
                <w:b/>
                <w:sz w:val="24"/>
                <w:szCs w:val="24"/>
              </w:rPr>
            </w:pPr>
            <w:r>
              <w:rPr>
                <w:b/>
                <w:sz w:val="24"/>
                <w:szCs w:val="24"/>
              </w:rPr>
              <w:t>Поле 6 «Опис»</w:t>
            </w:r>
          </w:p>
          <w:p w:rsidR="00693FE7" w:rsidRDefault="004F3879">
            <w:pPr>
              <w:spacing w:after="120"/>
              <w:jc w:val="both"/>
              <w:rPr>
                <w:b/>
                <w:sz w:val="24"/>
                <w:szCs w:val="24"/>
              </w:rPr>
            </w:pPr>
            <w:r>
              <w:rPr>
                <w:sz w:val="24"/>
                <w:szCs w:val="24"/>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r>
              <w:rPr>
                <w:b/>
                <w:sz w:val="24"/>
                <w:szCs w:val="24"/>
              </w:rPr>
              <w:t>,</w:t>
            </w:r>
            <w:r>
              <w:rPr>
                <w:sz w:val="24"/>
                <w:szCs w:val="24"/>
              </w:rPr>
              <w:t xml:space="preserve"> </w:t>
            </w:r>
            <w:r>
              <w:rPr>
                <w:b/>
                <w:sz w:val="24"/>
                <w:szCs w:val="24"/>
              </w:rPr>
              <w:t>код ЄДРПОУ для ОПООП та/або АПД, які не є учасниками оптового енергетичного ринку</w:t>
            </w:r>
          </w:p>
          <w:p w:rsidR="00693FE7" w:rsidRDefault="004F3879">
            <w:pPr>
              <w:spacing w:after="120"/>
              <w:jc w:val="both"/>
              <w:rPr>
                <w:b/>
                <w:i/>
                <w:sz w:val="24"/>
                <w:szCs w:val="24"/>
              </w:rPr>
            </w:pPr>
            <w:r>
              <w:rPr>
                <w:i/>
                <w:sz w:val="24"/>
                <w:szCs w:val="24"/>
              </w:rPr>
              <w:t xml:space="preserve">Пропонується привести у відповідність із полем 5 в редакції, запропонованій НКРЕКП та доповнити  «Опис» поля 6   новим значенням </w:t>
            </w:r>
            <w:r>
              <w:rPr>
                <w:b/>
                <w:i/>
                <w:sz w:val="24"/>
                <w:szCs w:val="24"/>
              </w:rPr>
              <w:t>«код ЄДРПОУ для ОПООП та/або АПД, які не є учасниками оптового енергетичного ринку»;</w:t>
            </w:r>
          </w:p>
          <w:p w:rsidR="00693FE7" w:rsidRDefault="004F3879">
            <w:pPr>
              <w:pBdr>
                <w:top w:val="nil"/>
                <w:left w:val="nil"/>
                <w:bottom w:val="nil"/>
                <w:right w:val="nil"/>
                <w:between w:val="nil"/>
              </w:pBdr>
              <w:ind w:firstLine="35"/>
              <w:jc w:val="both"/>
              <w:rPr>
                <w:b/>
                <w:sz w:val="24"/>
                <w:szCs w:val="24"/>
              </w:rPr>
            </w:pPr>
            <w:r>
              <w:rPr>
                <w:b/>
                <w:sz w:val="24"/>
                <w:szCs w:val="24"/>
              </w:rPr>
              <w:t>Поле 6 «Допустимі значення»</w:t>
            </w:r>
          </w:p>
          <w:p w:rsidR="00693FE7" w:rsidRDefault="004F3879">
            <w:pPr>
              <w:pBdr>
                <w:top w:val="nil"/>
                <w:left w:val="nil"/>
                <w:bottom w:val="nil"/>
                <w:right w:val="nil"/>
                <w:between w:val="nil"/>
              </w:pBdr>
              <w:ind w:firstLine="459"/>
              <w:jc w:val="both"/>
              <w:rPr>
                <w:sz w:val="24"/>
                <w:szCs w:val="24"/>
              </w:rPr>
            </w:pPr>
            <w:r>
              <w:rPr>
                <w:sz w:val="24"/>
                <w:szCs w:val="24"/>
              </w:rPr>
              <w:t xml:space="preserve">   ECRB</w:t>
            </w:r>
            <w:r>
              <w:rPr>
                <w:sz w:val="24"/>
                <w:szCs w:val="24"/>
              </w:rPr>
              <w:br/>
              <w:t xml:space="preserve">           LEI</w:t>
            </w:r>
            <w:r>
              <w:rPr>
                <w:sz w:val="24"/>
                <w:szCs w:val="24"/>
              </w:rPr>
              <w:br/>
              <w:t xml:space="preserve">           BIC</w:t>
            </w:r>
            <w:r>
              <w:rPr>
                <w:sz w:val="24"/>
                <w:szCs w:val="24"/>
              </w:rPr>
              <w:br/>
              <w:t xml:space="preserve">           EIC</w:t>
            </w:r>
            <w:r>
              <w:rPr>
                <w:sz w:val="24"/>
                <w:szCs w:val="24"/>
              </w:rPr>
              <w:br/>
              <w:t xml:space="preserve">           GLN/GS1 </w:t>
            </w:r>
          </w:p>
          <w:p w:rsidR="00693FE7" w:rsidRDefault="004F3879">
            <w:pPr>
              <w:spacing w:after="120"/>
              <w:jc w:val="both"/>
              <w:rPr>
                <w:b/>
                <w:sz w:val="24"/>
                <w:szCs w:val="24"/>
              </w:rPr>
            </w:pPr>
            <w:r>
              <w:rPr>
                <w:sz w:val="24"/>
                <w:szCs w:val="24"/>
              </w:rPr>
              <w:t xml:space="preserve">          </w:t>
            </w:r>
            <w:r>
              <w:rPr>
                <w:b/>
                <w:sz w:val="24"/>
                <w:szCs w:val="24"/>
              </w:rPr>
              <w:t>EDRPOU</w:t>
            </w:r>
          </w:p>
          <w:p w:rsidR="00693FE7" w:rsidRDefault="004F3879">
            <w:pPr>
              <w:spacing w:after="120"/>
              <w:jc w:val="both"/>
              <w:rPr>
                <w:b/>
                <w:sz w:val="24"/>
                <w:szCs w:val="24"/>
              </w:rPr>
            </w:pPr>
            <w:r>
              <w:rPr>
                <w:i/>
                <w:sz w:val="24"/>
                <w:szCs w:val="24"/>
              </w:rPr>
              <w:t>Пропонується привести у відповідність із полем 5 в редакції, запропонованій НКРЕКП та доповнити «Допустимі значення» поля 6 новим значенням</w:t>
            </w:r>
            <w:r>
              <w:rPr>
                <w:sz w:val="24"/>
                <w:szCs w:val="24"/>
              </w:rPr>
              <w:t xml:space="preserve"> </w:t>
            </w:r>
            <w:r>
              <w:rPr>
                <w:b/>
                <w:sz w:val="24"/>
                <w:szCs w:val="24"/>
              </w:rPr>
              <w:t>«EDRPOU»;</w:t>
            </w:r>
          </w:p>
          <w:p w:rsidR="00693FE7" w:rsidRDefault="004F3879">
            <w:pPr>
              <w:pBdr>
                <w:top w:val="nil"/>
                <w:left w:val="nil"/>
                <w:bottom w:val="nil"/>
                <w:right w:val="nil"/>
                <w:between w:val="nil"/>
              </w:pBdr>
              <w:ind w:firstLine="35"/>
              <w:jc w:val="both"/>
              <w:rPr>
                <w:b/>
                <w:sz w:val="24"/>
                <w:szCs w:val="24"/>
              </w:rPr>
            </w:pPr>
            <w:r>
              <w:rPr>
                <w:b/>
                <w:sz w:val="24"/>
                <w:szCs w:val="24"/>
              </w:rPr>
              <w:t>Поле 6 «Довжина»</w:t>
            </w:r>
          </w:p>
          <w:p w:rsidR="00693FE7" w:rsidRDefault="004F3879">
            <w:pPr>
              <w:pBdr>
                <w:top w:val="nil"/>
                <w:left w:val="nil"/>
                <w:bottom w:val="nil"/>
                <w:right w:val="nil"/>
                <w:between w:val="nil"/>
              </w:pBdr>
              <w:ind w:firstLine="459"/>
              <w:jc w:val="both"/>
              <w:rPr>
                <w:sz w:val="24"/>
                <w:szCs w:val="24"/>
              </w:rPr>
            </w:pPr>
            <w:r>
              <w:rPr>
                <w:sz w:val="24"/>
                <w:szCs w:val="24"/>
              </w:rPr>
              <w:t xml:space="preserve">  3</w:t>
            </w:r>
          </w:p>
          <w:p w:rsidR="00693FE7" w:rsidRDefault="004F3879">
            <w:pPr>
              <w:pBdr>
                <w:top w:val="nil"/>
                <w:left w:val="nil"/>
                <w:bottom w:val="nil"/>
                <w:right w:val="nil"/>
                <w:between w:val="nil"/>
              </w:pBdr>
              <w:ind w:firstLine="459"/>
              <w:jc w:val="both"/>
              <w:rPr>
                <w:sz w:val="24"/>
                <w:szCs w:val="24"/>
              </w:rPr>
            </w:pPr>
            <w:r>
              <w:rPr>
                <w:sz w:val="24"/>
                <w:szCs w:val="24"/>
              </w:rPr>
              <w:t xml:space="preserve">  3</w:t>
            </w:r>
          </w:p>
          <w:p w:rsidR="00693FE7" w:rsidRDefault="004F3879">
            <w:pPr>
              <w:pBdr>
                <w:top w:val="nil"/>
                <w:left w:val="nil"/>
                <w:bottom w:val="nil"/>
                <w:right w:val="nil"/>
                <w:between w:val="nil"/>
              </w:pBdr>
              <w:ind w:firstLine="459"/>
              <w:jc w:val="both"/>
              <w:rPr>
                <w:sz w:val="24"/>
                <w:szCs w:val="24"/>
              </w:rPr>
            </w:pPr>
            <w:r>
              <w:rPr>
                <w:sz w:val="24"/>
                <w:szCs w:val="24"/>
              </w:rPr>
              <w:t xml:space="preserve">  3</w:t>
            </w:r>
          </w:p>
          <w:p w:rsidR="00693FE7" w:rsidRDefault="004F3879">
            <w:pPr>
              <w:pBdr>
                <w:top w:val="nil"/>
                <w:left w:val="nil"/>
                <w:bottom w:val="nil"/>
                <w:right w:val="nil"/>
                <w:between w:val="nil"/>
              </w:pBdr>
              <w:ind w:firstLine="459"/>
              <w:jc w:val="both"/>
              <w:rPr>
                <w:sz w:val="24"/>
                <w:szCs w:val="24"/>
              </w:rPr>
            </w:pPr>
            <w:r>
              <w:rPr>
                <w:sz w:val="24"/>
                <w:szCs w:val="24"/>
              </w:rPr>
              <w:t xml:space="preserve">  3</w:t>
            </w:r>
          </w:p>
          <w:p w:rsidR="00693FE7" w:rsidRDefault="004F3879">
            <w:pPr>
              <w:pBdr>
                <w:top w:val="nil"/>
                <w:left w:val="nil"/>
                <w:bottom w:val="nil"/>
                <w:right w:val="nil"/>
                <w:between w:val="nil"/>
              </w:pBdr>
              <w:ind w:firstLine="459"/>
              <w:jc w:val="both"/>
              <w:rPr>
                <w:sz w:val="24"/>
                <w:szCs w:val="24"/>
              </w:rPr>
            </w:pPr>
            <w:r>
              <w:rPr>
                <w:sz w:val="24"/>
                <w:szCs w:val="24"/>
              </w:rPr>
              <w:t xml:space="preserve">  3</w:t>
            </w:r>
          </w:p>
          <w:p w:rsidR="00693FE7" w:rsidRDefault="004F3879">
            <w:pPr>
              <w:spacing w:after="120"/>
              <w:jc w:val="both"/>
              <w:rPr>
                <w:b/>
                <w:sz w:val="24"/>
                <w:szCs w:val="24"/>
              </w:rPr>
            </w:pPr>
            <w:r>
              <w:rPr>
                <w:b/>
                <w:sz w:val="24"/>
                <w:szCs w:val="24"/>
              </w:rPr>
              <w:t xml:space="preserve">          6</w:t>
            </w:r>
          </w:p>
          <w:p w:rsidR="00693FE7" w:rsidRDefault="004F3879">
            <w:pPr>
              <w:spacing w:after="120"/>
              <w:jc w:val="both"/>
              <w:rPr>
                <w:i/>
                <w:sz w:val="24"/>
                <w:szCs w:val="24"/>
              </w:rPr>
            </w:pPr>
            <w:r>
              <w:rPr>
                <w:i/>
                <w:sz w:val="24"/>
                <w:szCs w:val="24"/>
              </w:rPr>
              <w:t>Пропонується привести у відповідність із полем 5 в редакції, запропонованій НКРЕКП та додати нове значення</w:t>
            </w:r>
            <w:r>
              <w:rPr>
                <w:sz w:val="24"/>
                <w:szCs w:val="24"/>
              </w:rPr>
              <w:t xml:space="preserve"> </w:t>
            </w:r>
            <w:r>
              <w:rPr>
                <w:b/>
                <w:sz w:val="24"/>
                <w:szCs w:val="24"/>
              </w:rPr>
              <w:t xml:space="preserve">«6» </w:t>
            </w:r>
            <w:r>
              <w:rPr>
                <w:i/>
                <w:sz w:val="24"/>
                <w:szCs w:val="24"/>
              </w:rPr>
              <w:t>у поле 6 «Довжина»;</w:t>
            </w:r>
          </w:p>
          <w:p w:rsidR="00693FE7" w:rsidRDefault="004F3879">
            <w:pPr>
              <w:pBdr>
                <w:top w:val="nil"/>
                <w:left w:val="nil"/>
                <w:bottom w:val="nil"/>
                <w:right w:val="nil"/>
                <w:between w:val="nil"/>
              </w:pBdr>
              <w:jc w:val="both"/>
              <w:rPr>
                <w:b/>
                <w:sz w:val="24"/>
                <w:szCs w:val="24"/>
              </w:rPr>
            </w:pPr>
            <w:r>
              <w:rPr>
                <w:b/>
                <w:sz w:val="24"/>
                <w:szCs w:val="24"/>
              </w:rPr>
              <w:t>Поле 6 «Приклади»</w:t>
            </w:r>
          </w:p>
          <w:p w:rsidR="00693FE7" w:rsidRDefault="004F3879">
            <w:pPr>
              <w:pBdr>
                <w:top w:val="nil"/>
                <w:left w:val="nil"/>
                <w:bottom w:val="nil"/>
                <w:right w:val="nil"/>
                <w:between w:val="nil"/>
              </w:pBdr>
              <w:jc w:val="both"/>
              <w:rPr>
                <w:sz w:val="24"/>
                <w:szCs w:val="24"/>
              </w:rPr>
            </w:pPr>
            <w:r>
              <w:rPr>
                <w:sz w:val="24"/>
                <w:szCs w:val="24"/>
              </w:rPr>
              <w:t xml:space="preserve">           ECR</w:t>
            </w:r>
            <w:r>
              <w:rPr>
                <w:sz w:val="24"/>
                <w:szCs w:val="24"/>
              </w:rPr>
              <w:br/>
              <w:t xml:space="preserve">           LEI</w:t>
            </w:r>
            <w:r>
              <w:rPr>
                <w:sz w:val="24"/>
                <w:szCs w:val="24"/>
              </w:rPr>
              <w:br/>
              <w:t xml:space="preserve">           BIC</w:t>
            </w:r>
            <w:r>
              <w:rPr>
                <w:sz w:val="24"/>
                <w:szCs w:val="24"/>
              </w:rPr>
              <w:br/>
              <w:t xml:space="preserve">           EIC</w:t>
            </w:r>
            <w:r>
              <w:rPr>
                <w:sz w:val="24"/>
                <w:szCs w:val="24"/>
              </w:rPr>
              <w:br/>
              <w:t xml:space="preserve">           GLN</w:t>
            </w:r>
          </w:p>
          <w:p w:rsidR="00693FE7" w:rsidRDefault="004F3879">
            <w:pPr>
              <w:spacing w:after="120"/>
              <w:jc w:val="both"/>
              <w:rPr>
                <w:b/>
                <w:sz w:val="24"/>
                <w:szCs w:val="24"/>
              </w:rPr>
            </w:pPr>
            <w:r>
              <w:rPr>
                <w:b/>
                <w:sz w:val="24"/>
                <w:szCs w:val="24"/>
              </w:rPr>
              <w:t xml:space="preserve">           EDRPOU</w:t>
            </w:r>
          </w:p>
          <w:p w:rsidR="00693FE7" w:rsidRDefault="004F3879">
            <w:pPr>
              <w:spacing w:after="120"/>
              <w:jc w:val="both"/>
              <w:rPr>
                <w:b/>
                <w:sz w:val="24"/>
                <w:szCs w:val="24"/>
              </w:rPr>
            </w:pPr>
            <w:r>
              <w:rPr>
                <w:i/>
                <w:sz w:val="24"/>
                <w:szCs w:val="24"/>
              </w:rPr>
              <w:t>Пропонується привести у відповідність із полем 5 в редакції, запропонованій НКРЕКП та доповнити «Приклади» поля 6 новим прикладом</w:t>
            </w:r>
            <w:r>
              <w:rPr>
                <w:sz w:val="24"/>
                <w:szCs w:val="24"/>
              </w:rPr>
              <w:t xml:space="preserve"> </w:t>
            </w:r>
            <w:r>
              <w:rPr>
                <w:b/>
                <w:sz w:val="24"/>
                <w:szCs w:val="24"/>
              </w:rPr>
              <w:t>«EDRPOU»;</w:t>
            </w:r>
          </w:p>
          <w:p w:rsidR="00693FE7" w:rsidRDefault="00693FE7">
            <w:pPr>
              <w:ind w:firstLine="39"/>
              <w:rPr>
                <w:b/>
                <w:sz w:val="24"/>
                <w:szCs w:val="24"/>
              </w:rPr>
            </w:pPr>
          </w:p>
          <w:p w:rsidR="00693FE7" w:rsidRDefault="004F3879">
            <w:pPr>
              <w:ind w:firstLine="39"/>
              <w:rPr>
                <w:b/>
                <w:sz w:val="24"/>
                <w:szCs w:val="24"/>
              </w:rPr>
            </w:pPr>
            <w:r>
              <w:rPr>
                <w:b/>
                <w:sz w:val="24"/>
                <w:szCs w:val="24"/>
              </w:rPr>
              <w:t>Проектом зміни не передбачались:</w:t>
            </w:r>
          </w:p>
          <w:p w:rsidR="00693FE7" w:rsidRDefault="004F3879">
            <w:pPr>
              <w:pBdr>
                <w:top w:val="nil"/>
                <w:left w:val="nil"/>
                <w:bottom w:val="nil"/>
                <w:right w:val="nil"/>
                <w:between w:val="nil"/>
              </w:pBdr>
              <w:ind w:firstLine="35"/>
              <w:jc w:val="both"/>
              <w:rPr>
                <w:b/>
                <w:sz w:val="24"/>
                <w:szCs w:val="24"/>
              </w:rPr>
            </w:pPr>
            <w:r>
              <w:rPr>
                <w:b/>
                <w:sz w:val="24"/>
                <w:szCs w:val="24"/>
              </w:rPr>
              <w:t>Поле 25 «Допустимі значення»</w:t>
            </w:r>
          </w:p>
          <w:p w:rsidR="00693FE7" w:rsidRDefault="004F3879">
            <w:pPr>
              <w:spacing w:after="120"/>
              <w:jc w:val="both"/>
              <w:rPr>
                <w:b/>
                <w:sz w:val="24"/>
                <w:szCs w:val="24"/>
              </w:rPr>
            </w:pPr>
            <w:r>
              <w:rPr>
                <w:sz w:val="24"/>
                <w:szCs w:val="24"/>
              </w:rPr>
              <w:t xml:space="preserve">До 150 буквено-цифрових символів </w:t>
            </w:r>
            <w:r>
              <w:rPr>
                <w:b/>
                <w:sz w:val="24"/>
                <w:szCs w:val="24"/>
              </w:rPr>
              <w:t>латинського алфавіту [A-Za-z0-9_ -]</w:t>
            </w:r>
          </w:p>
          <w:p w:rsidR="00693FE7" w:rsidRDefault="004F3879">
            <w:pPr>
              <w:pBdr>
                <w:top w:val="nil"/>
                <w:left w:val="nil"/>
                <w:bottom w:val="nil"/>
                <w:right w:val="nil"/>
                <w:between w:val="nil"/>
              </w:pBdr>
              <w:ind w:firstLine="35"/>
              <w:jc w:val="both"/>
              <w:rPr>
                <w:b/>
                <w:sz w:val="24"/>
                <w:szCs w:val="24"/>
              </w:rPr>
            </w:pPr>
            <w:r>
              <w:rPr>
                <w:b/>
                <w:sz w:val="24"/>
                <w:szCs w:val="24"/>
              </w:rPr>
              <w:t>Поле 25 «Приклади»</w:t>
            </w:r>
          </w:p>
          <w:p w:rsidR="00693FE7" w:rsidRDefault="004F3879">
            <w:pPr>
              <w:spacing w:after="120"/>
              <w:jc w:val="both"/>
              <w:rPr>
                <w:b/>
                <w:sz w:val="24"/>
                <w:szCs w:val="24"/>
              </w:rPr>
            </w:pPr>
            <w:r>
              <w:rPr>
                <w:b/>
                <w:sz w:val="24"/>
                <w:szCs w:val="24"/>
              </w:rPr>
              <w:t>Weighted average monthly price DAM</w:t>
            </w:r>
          </w:p>
          <w:p w:rsidR="00693FE7" w:rsidRDefault="004F3879">
            <w:pPr>
              <w:spacing w:after="120"/>
              <w:jc w:val="both"/>
              <w:rPr>
                <w:i/>
                <w:sz w:val="24"/>
                <w:szCs w:val="24"/>
              </w:rPr>
            </w:pPr>
            <w:r>
              <w:rPr>
                <w:i/>
                <w:sz w:val="24"/>
                <w:szCs w:val="24"/>
              </w:rPr>
              <w:t>Пропонується привести «Допустимі значення» та «Приклади» поля 25 у відповідність до xml-cхеми, при цьому викласти «Приклади» у новій редакції;</w:t>
            </w:r>
          </w:p>
          <w:p w:rsidR="00693FE7" w:rsidRDefault="00693FE7">
            <w:pPr>
              <w:spacing w:after="120"/>
              <w:jc w:val="both"/>
              <w:rPr>
                <w:i/>
                <w:sz w:val="24"/>
                <w:szCs w:val="24"/>
              </w:rPr>
            </w:pPr>
          </w:p>
          <w:p w:rsidR="00693FE7" w:rsidRDefault="004F3879">
            <w:pPr>
              <w:ind w:firstLine="39"/>
              <w:rPr>
                <w:b/>
                <w:sz w:val="24"/>
                <w:szCs w:val="24"/>
              </w:rPr>
            </w:pPr>
            <w:r>
              <w:rPr>
                <w:b/>
                <w:sz w:val="24"/>
                <w:szCs w:val="24"/>
              </w:rPr>
              <w:t>Проектом зміни не передбачались:</w:t>
            </w:r>
          </w:p>
          <w:p w:rsidR="00693FE7" w:rsidRDefault="004F3879">
            <w:pPr>
              <w:pBdr>
                <w:top w:val="nil"/>
                <w:left w:val="nil"/>
                <w:bottom w:val="nil"/>
                <w:right w:val="nil"/>
                <w:between w:val="nil"/>
              </w:pBdr>
              <w:ind w:firstLine="35"/>
              <w:jc w:val="both"/>
              <w:rPr>
                <w:b/>
                <w:sz w:val="24"/>
                <w:szCs w:val="24"/>
              </w:rPr>
            </w:pPr>
            <w:r>
              <w:rPr>
                <w:b/>
                <w:sz w:val="24"/>
                <w:szCs w:val="24"/>
              </w:rPr>
              <w:t>Поле 27 «Допустимі значення»</w:t>
            </w:r>
          </w:p>
          <w:p w:rsidR="00693FE7" w:rsidRDefault="004F3879">
            <w:pPr>
              <w:spacing w:after="120"/>
              <w:jc w:val="both"/>
              <w:rPr>
                <w:b/>
                <w:sz w:val="24"/>
                <w:szCs w:val="24"/>
              </w:rPr>
            </w:pPr>
            <w:r>
              <w:rPr>
                <w:sz w:val="24"/>
                <w:szCs w:val="24"/>
              </w:rPr>
              <w:t xml:space="preserve">До 150 буквено-цифрових символів </w:t>
            </w:r>
            <w:r>
              <w:rPr>
                <w:b/>
                <w:sz w:val="24"/>
                <w:szCs w:val="24"/>
              </w:rPr>
              <w:t>латинського алфавіту [A-Za-z0-9_ -];</w:t>
            </w:r>
          </w:p>
          <w:p w:rsidR="00693FE7" w:rsidRDefault="004F3879">
            <w:pPr>
              <w:pBdr>
                <w:top w:val="nil"/>
                <w:left w:val="nil"/>
                <w:bottom w:val="nil"/>
                <w:right w:val="nil"/>
                <w:between w:val="nil"/>
              </w:pBdr>
              <w:jc w:val="both"/>
              <w:rPr>
                <w:b/>
                <w:sz w:val="24"/>
                <w:szCs w:val="24"/>
              </w:rPr>
            </w:pPr>
            <w:r>
              <w:rPr>
                <w:b/>
                <w:sz w:val="24"/>
                <w:szCs w:val="24"/>
              </w:rPr>
              <w:t>Поле 27 «Довжина»</w:t>
            </w:r>
          </w:p>
          <w:p w:rsidR="00693FE7" w:rsidRDefault="004F3879">
            <w:pPr>
              <w:spacing w:after="120"/>
              <w:jc w:val="both"/>
              <w:rPr>
                <w:b/>
                <w:sz w:val="24"/>
                <w:szCs w:val="24"/>
              </w:rPr>
            </w:pPr>
            <w:r>
              <w:rPr>
                <w:b/>
                <w:sz w:val="24"/>
                <w:szCs w:val="24"/>
              </w:rPr>
              <w:t xml:space="preserve">        150</w:t>
            </w:r>
          </w:p>
          <w:p w:rsidR="00693FE7" w:rsidRDefault="004F3879">
            <w:pPr>
              <w:pBdr>
                <w:top w:val="nil"/>
                <w:left w:val="nil"/>
                <w:bottom w:val="nil"/>
                <w:right w:val="nil"/>
                <w:between w:val="nil"/>
              </w:pBdr>
              <w:ind w:firstLine="35"/>
              <w:jc w:val="both"/>
              <w:rPr>
                <w:b/>
                <w:sz w:val="24"/>
                <w:szCs w:val="24"/>
              </w:rPr>
            </w:pPr>
            <w:r>
              <w:rPr>
                <w:b/>
                <w:sz w:val="24"/>
                <w:szCs w:val="24"/>
              </w:rPr>
              <w:t>Поле 27 «Приклади»</w:t>
            </w:r>
          </w:p>
          <w:p w:rsidR="00693FE7" w:rsidRDefault="004F3879">
            <w:pPr>
              <w:spacing w:after="120"/>
              <w:jc w:val="both"/>
              <w:rPr>
                <w:b/>
                <w:sz w:val="24"/>
                <w:szCs w:val="24"/>
              </w:rPr>
            </w:pPr>
            <w:r>
              <w:rPr>
                <w:b/>
                <w:sz w:val="24"/>
                <w:szCs w:val="24"/>
              </w:rPr>
              <w:t>Website Market Operator</w:t>
            </w:r>
          </w:p>
          <w:p w:rsidR="00693FE7" w:rsidRDefault="004F3879">
            <w:pPr>
              <w:spacing w:after="120"/>
              <w:jc w:val="both"/>
              <w:rPr>
                <w:b/>
                <w:i/>
                <w:sz w:val="24"/>
                <w:szCs w:val="24"/>
              </w:rPr>
            </w:pPr>
            <w:r>
              <w:rPr>
                <w:i/>
                <w:sz w:val="24"/>
                <w:szCs w:val="24"/>
              </w:rPr>
              <w:t>Пропонується привести «Допустимі значення», «Довжина» та «Приклади» поля 27 у відповідність до xml-cхеми, при цьому викласти «Приклади» у новій редакції, а «Довжину» збільшити до 150.</w:t>
            </w:r>
          </w:p>
        </w:tc>
        <w:tc>
          <w:tcPr>
            <w:tcW w:w="3135" w:type="dxa"/>
          </w:tcPr>
          <w:p w:rsidR="00693FE7" w:rsidRDefault="00693FE7">
            <w:pPr>
              <w:pBdr>
                <w:top w:val="nil"/>
                <w:left w:val="nil"/>
                <w:bottom w:val="nil"/>
                <w:right w:val="nil"/>
                <w:between w:val="nil"/>
              </w:pBdr>
              <w:spacing w:after="280"/>
              <w:ind w:firstLine="384"/>
              <w:jc w:val="both"/>
              <w:rPr>
                <w:sz w:val="24"/>
                <w:szCs w:val="24"/>
              </w:rPr>
            </w:pPr>
          </w:p>
          <w:p w:rsidR="00693FE7" w:rsidRDefault="004F3879">
            <w:pPr>
              <w:jc w:val="both"/>
              <w:rPr>
                <w:sz w:val="24"/>
                <w:szCs w:val="24"/>
              </w:rPr>
            </w:pPr>
            <w:r>
              <w:rPr>
                <w:sz w:val="24"/>
                <w:szCs w:val="24"/>
              </w:rPr>
              <w:t>Попередньо враховано.</w:t>
            </w: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693FE7">
            <w:pPr>
              <w:jc w:val="both"/>
              <w:rPr>
                <w:sz w:val="24"/>
                <w:szCs w:val="24"/>
              </w:rPr>
            </w:pPr>
          </w:p>
          <w:p w:rsidR="00693FE7" w:rsidRDefault="004F3879">
            <w:pPr>
              <w:jc w:val="both"/>
              <w:rPr>
                <w:sz w:val="24"/>
                <w:szCs w:val="24"/>
              </w:rPr>
            </w:pPr>
            <w:r>
              <w:rPr>
                <w:sz w:val="24"/>
                <w:szCs w:val="24"/>
              </w:rPr>
              <w:t>Попередньо не враховано.</w:t>
            </w:r>
          </w:p>
          <w:p w:rsidR="00693FE7" w:rsidRDefault="004F3879">
            <w:pPr>
              <w:jc w:val="both"/>
              <w:rPr>
                <w:sz w:val="24"/>
                <w:szCs w:val="24"/>
              </w:rPr>
            </w:pPr>
            <w:r>
              <w:rPr>
                <w:sz w:val="24"/>
                <w:szCs w:val="24"/>
              </w:rPr>
              <w:t>Пропозиції не стосуються проекту змін.</w:t>
            </w:r>
          </w:p>
        </w:tc>
      </w:tr>
      <w:tr w:rsidR="00693FE7">
        <w:trPr>
          <w:trHeight w:val="556"/>
        </w:trPr>
        <w:tc>
          <w:tcPr>
            <w:tcW w:w="4530" w:type="dxa"/>
          </w:tcPr>
          <w:p w:rsidR="00693FE7" w:rsidRDefault="004F3879">
            <w:pPr>
              <w:pBdr>
                <w:top w:val="nil"/>
                <w:left w:val="nil"/>
                <w:bottom w:val="nil"/>
                <w:right w:val="nil"/>
                <w:between w:val="nil"/>
              </w:pBdr>
              <w:spacing w:after="280"/>
              <w:ind w:firstLine="459"/>
              <w:jc w:val="both"/>
              <w:rPr>
                <w:sz w:val="24"/>
                <w:szCs w:val="24"/>
              </w:rPr>
            </w:pPr>
            <w:r>
              <w:rPr>
                <w:sz w:val="24"/>
                <w:szCs w:val="24"/>
              </w:rPr>
              <w:t>Додаток 7 до Порядку (додається).</w:t>
            </w:r>
          </w:p>
        </w:tc>
        <w:tc>
          <w:tcPr>
            <w:tcW w:w="8070" w:type="dxa"/>
            <w:shd w:val="clear" w:color="auto" w:fill="auto"/>
          </w:tcPr>
          <w:p w:rsidR="00693FE7" w:rsidRDefault="004F3879">
            <w:pPr>
              <w:ind w:firstLine="384"/>
              <w:jc w:val="center"/>
              <w:rPr>
                <w:b/>
                <w:sz w:val="24"/>
                <w:szCs w:val="24"/>
              </w:rPr>
            </w:pPr>
            <w:r>
              <w:rPr>
                <w:b/>
                <w:sz w:val="24"/>
                <w:szCs w:val="24"/>
              </w:rPr>
              <w:t>ТОВ «Оператор ГТС»</w:t>
            </w:r>
          </w:p>
          <w:p w:rsidR="00693FE7" w:rsidRDefault="00693FE7">
            <w:pPr>
              <w:ind w:firstLine="384"/>
              <w:jc w:val="center"/>
              <w:rPr>
                <w:b/>
                <w:sz w:val="24"/>
                <w:szCs w:val="24"/>
              </w:rPr>
            </w:pPr>
          </w:p>
          <w:p w:rsidR="00693FE7" w:rsidRDefault="004F3879">
            <w:pPr>
              <w:ind w:firstLine="384"/>
              <w:jc w:val="both"/>
              <w:rPr>
                <w:b/>
                <w:sz w:val="24"/>
                <w:szCs w:val="24"/>
              </w:rPr>
            </w:pPr>
            <w:r>
              <w:rPr>
                <w:b/>
                <w:sz w:val="24"/>
                <w:szCs w:val="24"/>
              </w:rPr>
              <w:t>у рядку 14:</w:t>
            </w:r>
          </w:p>
          <w:p w:rsidR="00693FE7" w:rsidRDefault="004F3879">
            <w:pPr>
              <w:ind w:firstLine="384"/>
              <w:jc w:val="both"/>
              <w:rPr>
                <w:b/>
                <w:sz w:val="24"/>
                <w:szCs w:val="24"/>
              </w:rPr>
            </w:pPr>
            <w:r>
              <w:rPr>
                <w:b/>
                <w:sz w:val="24"/>
                <w:szCs w:val="24"/>
              </w:rPr>
              <w:t>Графа «Опис прийнятих значень»</w:t>
            </w:r>
          </w:p>
          <w:p w:rsidR="00693FE7" w:rsidRDefault="004F3879">
            <w:pPr>
              <w:pBdr>
                <w:top w:val="nil"/>
                <w:left w:val="nil"/>
                <w:bottom w:val="nil"/>
                <w:right w:val="nil"/>
                <w:between w:val="nil"/>
              </w:pBdr>
              <w:jc w:val="both"/>
              <w:rPr>
                <w:sz w:val="24"/>
                <w:szCs w:val="24"/>
              </w:rPr>
            </w:pPr>
            <w:r>
              <w:rPr>
                <w:sz w:val="24"/>
                <w:szCs w:val="24"/>
              </w:rPr>
              <w:t xml:space="preserve">ZSE - вільна потужність (переривчаста/гарантована), технічна </w:t>
            </w:r>
            <w:r>
              <w:rPr>
                <w:b/>
                <w:strike/>
                <w:sz w:val="24"/>
                <w:szCs w:val="24"/>
              </w:rPr>
              <w:t>гарантована</w:t>
            </w:r>
            <w:r>
              <w:rPr>
                <w:sz w:val="24"/>
                <w:szCs w:val="24"/>
              </w:rPr>
              <w:t xml:space="preserve"> потужність, загальна переривчаста потужність</w:t>
            </w:r>
          </w:p>
          <w:p w:rsidR="00693FE7" w:rsidRDefault="004F3879">
            <w:pPr>
              <w:pBdr>
                <w:top w:val="nil"/>
                <w:left w:val="nil"/>
                <w:bottom w:val="nil"/>
                <w:right w:val="nil"/>
                <w:between w:val="nil"/>
              </w:pBdr>
              <w:jc w:val="both"/>
              <w:rPr>
                <w:sz w:val="24"/>
                <w:szCs w:val="24"/>
              </w:rPr>
            </w:pPr>
            <w:r>
              <w:rPr>
                <w:sz w:val="24"/>
                <w:szCs w:val="24"/>
              </w:rPr>
              <w:t>ZSF - розподілена потужність (переривчаста/гарантована)</w:t>
            </w:r>
          </w:p>
          <w:p w:rsidR="00693FE7" w:rsidRDefault="004F3879">
            <w:pPr>
              <w:pBdr>
                <w:top w:val="nil"/>
                <w:left w:val="nil"/>
                <w:bottom w:val="nil"/>
                <w:right w:val="nil"/>
                <w:between w:val="nil"/>
              </w:pBdr>
              <w:jc w:val="both"/>
              <w:rPr>
                <w:sz w:val="24"/>
                <w:szCs w:val="24"/>
              </w:rPr>
            </w:pPr>
            <w:r>
              <w:rPr>
                <w:sz w:val="24"/>
                <w:szCs w:val="24"/>
              </w:rPr>
              <w:t>ZST - запланована недоступність потужності (гарантованої/переривчастої)</w:t>
            </w:r>
          </w:p>
          <w:p w:rsidR="00693FE7" w:rsidRDefault="004F3879">
            <w:pPr>
              <w:pBdr>
                <w:top w:val="nil"/>
                <w:left w:val="nil"/>
                <w:bottom w:val="nil"/>
                <w:right w:val="nil"/>
                <w:between w:val="nil"/>
              </w:pBdr>
              <w:spacing w:after="280"/>
              <w:ind w:firstLine="384"/>
              <w:jc w:val="both"/>
              <w:rPr>
                <w:sz w:val="24"/>
                <w:szCs w:val="24"/>
              </w:rPr>
            </w:pPr>
            <w:r>
              <w:rPr>
                <w:sz w:val="24"/>
                <w:szCs w:val="24"/>
              </w:rPr>
              <w:t>ZSU = позапланова недоступність гарантованої потужності,  фактична недоступність переривчастої потужності.</w:t>
            </w:r>
          </w:p>
          <w:p w:rsidR="00693FE7" w:rsidRDefault="004F3879">
            <w:pPr>
              <w:pBdr>
                <w:top w:val="nil"/>
                <w:left w:val="nil"/>
                <w:bottom w:val="nil"/>
                <w:right w:val="nil"/>
                <w:between w:val="nil"/>
              </w:pBdr>
              <w:spacing w:after="280"/>
              <w:ind w:firstLine="384"/>
              <w:jc w:val="both"/>
              <w:rPr>
                <w:i/>
                <w:sz w:val="24"/>
                <w:szCs w:val="24"/>
              </w:rPr>
            </w:pPr>
            <w:r>
              <w:rPr>
                <w:i/>
                <w:sz w:val="24"/>
                <w:szCs w:val="24"/>
              </w:rPr>
              <w:t>У документі Edigas «Remit Implementation Guide»  цей тип інформації (ZEW) визначений як «published technical capacity». Для коректного розрахунку вільної потужності пропонуємо зазначати в технічній потужності суму технічної гарантованої потужності та технічної переривчастої потужності.</w:t>
            </w:r>
          </w:p>
          <w:p w:rsidR="00693FE7" w:rsidRDefault="004F3879">
            <w:pPr>
              <w:ind w:firstLine="180"/>
              <w:jc w:val="both"/>
              <w:rPr>
                <w:b/>
                <w:sz w:val="24"/>
                <w:szCs w:val="24"/>
              </w:rPr>
            </w:pPr>
            <w:r>
              <w:rPr>
                <w:b/>
                <w:sz w:val="24"/>
                <w:szCs w:val="24"/>
              </w:rPr>
              <w:t>у рядку 15:</w:t>
            </w:r>
          </w:p>
          <w:p w:rsidR="00693FE7" w:rsidRDefault="004F3879">
            <w:pPr>
              <w:ind w:firstLine="180"/>
              <w:jc w:val="both"/>
              <w:rPr>
                <w:b/>
                <w:sz w:val="24"/>
                <w:szCs w:val="24"/>
              </w:rPr>
            </w:pPr>
            <w:r>
              <w:rPr>
                <w:b/>
                <w:sz w:val="24"/>
                <w:szCs w:val="24"/>
              </w:rPr>
              <w:t>Графа «Опис прийнятих значень»</w:t>
            </w:r>
          </w:p>
          <w:p w:rsidR="00693FE7" w:rsidRDefault="004F3879">
            <w:pPr>
              <w:pBdr>
                <w:top w:val="nil"/>
                <w:left w:val="nil"/>
                <w:bottom w:val="nil"/>
                <w:right w:val="nil"/>
                <w:between w:val="nil"/>
              </w:pBdr>
              <w:ind w:firstLine="180"/>
              <w:jc w:val="both"/>
              <w:rPr>
                <w:sz w:val="24"/>
                <w:szCs w:val="24"/>
              </w:rPr>
            </w:pPr>
            <w:r>
              <w:rPr>
                <w:sz w:val="24"/>
                <w:szCs w:val="24"/>
              </w:rPr>
              <w:t>Z05 - розподілена переривчаста потужність</w:t>
            </w:r>
          </w:p>
          <w:p w:rsidR="00693FE7" w:rsidRDefault="004F3879">
            <w:pPr>
              <w:pBdr>
                <w:top w:val="nil"/>
                <w:left w:val="nil"/>
                <w:bottom w:val="nil"/>
                <w:right w:val="nil"/>
                <w:between w:val="nil"/>
              </w:pBdr>
              <w:ind w:firstLine="180"/>
              <w:jc w:val="both"/>
              <w:rPr>
                <w:sz w:val="24"/>
                <w:szCs w:val="24"/>
              </w:rPr>
            </w:pPr>
            <w:r>
              <w:rPr>
                <w:sz w:val="24"/>
                <w:szCs w:val="24"/>
              </w:rPr>
              <w:t>Z06 - розподілена гарантована потужність</w:t>
            </w:r>
          </w:p>
          <w:p w:rsidR="00693FE7" w:rsidRDefault="004F3879">
            <w:pPr>
              <w:pBdr>
                <w:top w:val="nil"/>
                <w:left w:val="nil"/>
                <w:bottom w:val="nil"/>
                <w:right w:val="nil"/>
                <w:between w:val="nil"/>
              </w:pBdr>
              <w:ind w:firstLine="180"/>
              <w:jc w:val="both"/>
              <w:rPr>
                <w:sz w:val="24"/>
                <w:szCs w:val="24"/>
              </w:rPr>
            </w:pPr>
            <w:r>
              <w:rPr>
                <w:sz w:val="24"/>
                <w:szCs w:val="24"/>
              </w:rPr>
              <w:t xml:space="preserve">ZEW - технічна </w:t>
            </w:r>
            <w:r>
              <w:rPr>
                <w:b/>
                <w:strike/>
                <w:sz w:val="24"/>
                <w:szCs w:val="24"/>
              </w:rPr>
              <w:t>гарантована</w:t>
            </w:r>
            <w:r>
              <w:rPr>
                <w:sz w:val="24"/>
                <w:szCs w:val="24"/>
              </w:rPr>
              <w:t xml:space="preserve"> потужність</w:t>
            </w:r>
          </w:p>
          <w:p w:rsidR="00693FE7" w:rsidRDefault="004F3879">
            <w:pPr>
              <w:pBdr>
                <w:top w:val="nil"/>
                <w:left w:val="nil"/>
                <w:bottom w:val="nil"/>
                <w:right w:val="nil"/>
                <w:between w:val="nil"/>
              </w:pBdr>
              <w:ind w:firstLine="180"/>
              <w:jc w:val="both"/>
              <w:rPr>
                <w:sz w:val="24"/>
                <w:szCs w:val="24"/>
              </w:rPr>
            </w:pPr>
            <w:r>
              <w:rPr>
                <w:sz w:val="24"/>
                <w:szCs w:val="24"/>
              </w:rPr>
              <w:t xml:space="preserve">ZFA - вільна переривчаста потужність, недоступність переривчастої потужності (запланована або фактична) </w:t>
            </w:r>
          </w:p>
          <w:p w:rsidR="00693FE7" w:rsidRDefault="004F3879">
            <w:pPr>
              <w:pBdr>
                <w:top w:val="nil"/>
                <w:left w:val="nil"/>
                <w:bottom w:val="nil"/>
                <w:right w:val="nil"/>
                <w:between w:val="nil"/>
              </w:pBdr>
              <w:ind w:firstLine="180"/>
              <w:jc w:val="both"/>
              <w:rPr>
                <w:sz w:val="24"/>
                <w:szCs w:val="24"/>
              </w:rPr>
            </w:pPr>
            <w:r>
              <w:rPr>
                <w:sz w:val="24"/>
                <w:szCs w:val="24"/>
              </w:rPr>
              <w:t xml:space="preserve">ZFB - вільна гарантована потужність, недоступність гарантованої потужності (запланована або незаплпанована) </w:t>
            </w:r>
          </w:p>
          <w:p w:rsidR="00693FE7" w:rsidRDefault="004F3879">
            <w:pPr>
              <w:pBdr>
                <w:top w:val="nil"/>
                <w:left w:val="nil"/>
                <w:bottom w:val="nil"/>
                <w:right w:val="nil"/>
                <w:between w:val="nil"/>
              </w:pBdr>
              <w:spacing w:after="280"/>
              <w:ind w:firstLine="180"/>
              <w:jc w:val="both"/>
              <w:rPr>
                <w:sz w:val="24"/>
                <w:szCs w:val="24"/>
              </w:rPr>
            </w:pPr>
            <w:r>
              <w:rPr>
                <w:sz w:val="24"/>
                <w:szCs w:val="24"/>
              </w:rPr>
              <w:t>ZFD = загальна переривчаста потужність.</w:t>
            </w:r>
          </w:p>
          <w:p w:rsidR="00693FE7" w:rsidRDefault="004F3879">
            <w:pPr>
              <w:pBdr>
                <w:top w:val="nil"/>
                <w:left w:val="nil"/>
                <w:bottom w:val="nil"/>
                <w:right w:val="nil"/>
                <w:between w:val="nil"/>
              </w:pBdr>
              <w:ind w:firstLine="180"/>
              <w:jc w:val="both"/>
              <w:rPr>
                <w:i/>
                <w:color w:val="000000"/>
                <w:sz w:val="24"/>
                <w:szCs w:val="24"/>
              </w:rPr>
            </w:pPr>
            <w:r>
              <w:rPr>
                <w:i/>
                <w:color w:val="000000"/>
                <w:sz w:val="24"/>
                <w:szCs w:val="24"/>
              </w:rPr>
              <w:t xml:space="preserve">У документі Edigas «Remit Implementation Guide» цей тип інформації (ZEW) визначений як «published technical capacity». Для коректного розрахунку вільної потужності пропонуємо зазначати в технічній потужності суму гарантованої та переривчастої потужності. </w:t>
            </w:r>
          </w:p>
          <w:p w:rsidR="00693FE7" w:rsidRDefault="004F3879">
            <w:pPr>
              <w:pBdr>
                <w:top w:val="nil"/>
                <w:left w:val="nil"/>
                <w:bottom w:val="nil"/>
                <w:right w:val="nil"/>
                <w:between w:val="nil"/>
              </w:pBdr>
              <w:ind w:firstLine="180"/>
              <w:jc w:val="both"/>
              <w:rPr>
                <w:i/>
                <w:color w:val="000000"/>
                <w:sz w:val="24"/>
                <w:szCs w:val="24"/>
              </w:rPr>
            </w:pPr>
            <w:r>
              <w:rPr>
                <w:i/>
                <w:color w:val="000000"/>
                <w:sz w:val="24"/>
                <w:szCs w:val="24"/>
              </w:rPr>
              <w:t>В цьому випадку між типами значень буде дійсне наступне співвідношення:</w:t>
            </w:r>
          </w:p>
          <w:p w:rsidR="00693FE7" w:rsidRDefault="004F3879">
            <w:pPr>
              <w:pBdr>
                <w:top w:val="nil"/>
                <w:left w:val="nil"/>
                <w:bottom w:val="nil"/>
                <w:right w:val="nil"/>
                <w:between w:val="nil"/>
              </w:pBdr>
              <w:ind w:firstLine="180"/>
              <w:jc w:val="both"/>
              <w:rPr>
                <w:color w:val="000000"/>
                <w:sz w:val="24"/>
                <w:szCs w:val="24"/>
              </w:rPr>
            </w:pPr>
            <w:r>
              <w:rPr>
                <w:i/>
                <w:color w:val="000000"/>
                <w:sz w:val="24"/>
                <w:szCs w:val="24"/>
              </w:rPr>
              <w:t>ZEW = Z05 + Z06 + ZFA + ZFB</w:t>
            </w:r>
          </w:p>
        </w:tc>
        <w:tc>
          <w:tcPr>
            <w:tcW w:w="3135" w:type="dxa"/>
          </w:tcPr>
          <w:p w:rsidR="00693FE7" w:rsidRDefault="004F3879">
            <w:pPr>
              <w:pBdr>
                <w:top w:val="nil"/>
                <w:left w:val="nil"/>
                <w:bottom w:val="nil"/>
                <w:right w:val="nil"/>
                <w:between w:val="nil"/>
              </w:pBdr>
              <w:spacing w:after="280"/>
              <w:jc w:val="both"/>
              <w:rPr>
                <w:sz w:val="24"/>
                <w:szCs w:val="24"/>
              </w:rPr>
            </w:pPr>
            <w:r>
              <w:rPr>
                <w:sz w:val="24"/>
                <w:szCs w:val="24"/>
              </w:rPr>
              <w:t>Потребує обговорення</w:t>
            </w:r>
          </w:p>
          <w:p w:rsidR="00693FE7" w:rsidRDefault="00693FE7">
            <w:pPr>
              <w:pBdr>
                <w:top w:val="nil"/>
                <w:left w:val="nil"/>
                <w:bottom w:val="nil"/>
                <w:right w:val="nil"/>
                <w:between w:val="nil"/>
              </w:pBdr>
              <w:spacing w:after="280"/>
              <w:ind w:firstLine="384"/>
              <w:jc w:val="both"/>
              <w:rPr>
                <w:sz w:val="24"/>
                <w:szCs w:val="24"/>
              </w:rPr>
            </w:pPr>
          </w:p>
          <w:p w:rsidR="00693FE7" w:rsidRDefault="00693FE7">
            <w:pPr>
              <w:pBdr>
                <w:top w:val="nil"/>
                <w:left w:val="nil"/>
                <w:bottom w:val="nil"/>
                <w:right w:val="nil"/>
                <w:between w:val="nil"/>
              </w:pBdr>
              <w:spacing w:after="280"/>
              <w:ind w:firstLine="384"/>
              <w:jc w:val="both"/>
              <w:rPr>
                <w:sz w:val="24"/>
                <w:szCs w:val="24"/>
              </w:rPr>
            </w:pPr>
          </w:p>
          <w:p w:rsidR="00693FE7" w:rsidRDefault="00693FE7">
            <w:pPr>
              <w:pBdr>
                <w:top w:val="nil"/>
                <w:left w:val="nil"/>
                <w:bottom w:val="nil"/>
                <w:right w:val="nil"/>
                <w:between w:val="nil"/>
              </w:pBdr>
              <w:spacing w:after="280"/>
              <w:ind w:firstLine="384"/>
              <w:jc w:val="both"/>
              <w:rPr>
                <w:sz w:val="24"/>
                <w:szCs w:val="24"/>
              </w:rPr>
            </w:pPr>
          </w:p>
          <w:p w:rsidR="00693FE7" w:rsidRDefault="00693FE7">
            <w:pPr>
              <w:pBdr>
                <w:top w:val="nil"/>
                <w:left w:val="nil"/>
                <w:bottom w:val="nil"/>
                <w:right w:val="nil"/>
                <w:between w:val="nil"/>
              </w:pBdr>
              <w:spacing w:after="280"/>
              <w:ind w:firstLine="384"/>
              <w:jc w:val="both"/>
              <w:rPr>
                <w:sz w:val="24"/>
                <w:szCs w:val="24"/>
              </w:rPr>
            </w:pPr>
          </w:p>
          <w:p w:rsidR="00693FE7" w:rsidRDefault="00693FE7">
            <w:pPr>
              <w:pBdr>
                <w:top w:val="nil"/>
                <w:left w:val="nil"/>
                <w:bottom w:val="nil"/>
                <w:right w:val="nil"/>
                <w:between w:val="nil"/>
              </w:pBdr>
              <w:spacing w:after="280"/>
              <w:ind w:firstLine="384"/>
              <w:jc w:val="both"/>
              <w:rPr>
                <w:sz w:val="24"/>
                <w:szCs w:val="24"/>
              </w:rPr>
            </w:pPr>
          </w:p>
          <w:p w:rsidR="00693FE7" w:rsidRDefault="00693FE7">
            <w:pPr>
              <w:pBdr>
                <w:top w:val="nil"/>
                <w:left w:val="nil"/>
                <w:bottom w:val="nil"/>
                <w:right w:val="nil"/>
                <w:between w:val="nil"/>
              </w:pBdr>
              <w:spacing w:after="280"/>
              <w:ind w:firstLine="384"/>
              <w:jc w:val="both"/>
              <w:rPr>
                <w:sz w:val="24"/>
                <w:szCs w:val="24"/>
              </w:rPr>
            </w:pPr>
          </w:p>
          <w:p w:rsidR="00693FE7" w:rsidRDefault="00693FE7">
            <w:pPr>
              <w:pBdr>
                <w:top w:val="nil"/>
                <w:left w:val="nil"/>
                <w:bottom w:val="nil"/>
                <w:right w:val="nil"/>
                <w:between w:val="nil"/>
              </w:pBdr>
              <w:spacing w:after="280"/>
              <w:ind w:firstLine="384"/>
              <w:jc w:val="both"/>
              <w:rPr>
                <w:sz w:val="24"/>
                <w:szCs w:val="24"/>
              </w:rPr>
            </w:pPr>
          </w:p>
          <w:p w:rsidR="00693FE7" w:rsidRDefault="00693FE7">
            <w:pPr>
              <w:pBdr>
                <w:top w:val="nil"/>
                <w:left w:val="nil"/>
                <w:bottom w:val="nil"/>
                <w:right w:val="nil"/>
                <w:between w:val="nil"/>
              </w:pBdr>
              <w:spacing w:after="280"/>
              <w:ind w:firstLine="384"/>
              <w:jc w:val="both"/>
              <w:rPr>
                <w:sz w:val="24"/>
                <w:szCs w:val="24"/>
              </w:rPr>
            </w:pPr>
          </w:p>
          <w:p w:rsidR="00693FE7" w:rsidRDefault="004F3879">
            <w:pPr>
              <w:spacing w:after="280"/>
              <w:jc w:val="both"/>
              <w:rPr>
                <w:sz w:val="24"/>
                <w:szCs w:val="24"/>
              </w:rPr>
            </w:pPr>
            <w:r>
              <w:rPr>
                <w:sz w:val="24"/>
                <w:szCs w:val="24"/>
              </w:rPr>
              <w:t>Потребує обговорення</w:t>
            </w:r>
          </w:p>
        </w:tc>
      </w:tr>
      <w:tr w:rsidR="00693FE7">
        <w:tc>
          <w:tcPr>
            <w:tcW w:w="4530" w:type="dxa"/>
          </w:tcPr>
          <w:p w:rsidR="00693FE7" w:rsidRDefault="004F3879">
            <w:pPr>
              <w:pBdr>
                <w:top w:val="nil"/>
                <w:left w:val="nil"/>
                <w:bottom w:val="nil"/>
                <w:right w:val="nil"/>
                <w:between w:val="nil"/>
              </w:pBdr>
              <w:spacing w:after="280"/>
              <w:ind w:firstLine="459"/>
              <w:jc w:val="both"/>
              <w:rPr>
                <w:sz w:val="24"/>
                <w:szCs w:val="24"/>
              </w:rPr>
            </w:pPr>
            <w:r>
              <w:rPr>
                <w:sz w:val="24"/>
                <w:szCs w:val="24"/>
              </w:rPr>
              <w:t>Додаток 8 до Порядку (додається).</w:t>
            </w:r>
          </w:p>
        </w:tc>
        <w:tc>
          <w:tcPr>
            <w:tcW w:w="8070" w:type="dxa"/>
          </w:tcPr>
          <w:p w:rsidR="00693FE7" w:rsidRDefault="004F3879">
            <w:pPr>
              <w:ind w:firstLine="384"/>
              <w:jc w:val="center"/>
              <w:rPr>
                <w:b/>
                <w:sz w:val="24"/>
                <w:szCs w:val="24"/>
              </w:rPr>
            </w:pPr>
            <w:r>
              <w:rPr>
                <w:b/>
                <w:sz w:val="24"/>
                <w:szCs w:val="24"/>
              </w:rPr>
              <w:t>ТОВ «Оператор ГТС»</w:t>
            </w:r>
          </w:p>
          <w:p w:rsidR="00693FE7" w:rsidRDefault="004F3879">
            <w:pPr>
              <w:ind w:firstLine="384"/>
              <w:jc w:val="both"/>
              <w:rPr>
                <w:b/>
                <w:sz w:val="24"/>
                <w:szCs w:val="24"/>
              </w:rPr>
            </w:pPr>
            <w:r>
              <w:rPr>
                <w:b/>
                <w:sz w:val="24"/>
                <w:szCs w:val="24"/>
              </w:rPr>
              <w:t>у рядку 7:</w:t>
            </w:r>
          </w:p>
          <w:p w:rsidR="00693FE7" w:rsidRDefault="004F3879">
            <w:pPr>
              <w:ind w:firstLine="384"/>
              <w:jc w:val="both"/>
              <w:rPr>
                <w:b/>
                <w:sz w:val="24"/>
                <w:szCs w:val="24"/>
              </w:rPr>
            </w:pPr>
            <w:r>
              <w:rPr>
                <w:b/>
                <w:sz w:val="24"/>
                <w:szCs w:val="24"/>
              </w:rPr>
              <w:t>Графа «Опис прийнятих значень»</w:t>
            </w:r>
          </w:p>
          <w:p w:rsidR="00693FE7" w:rsidRDefault="004F3879">
            <w:pPr>
              <w:pBdr>
                <w:top w:val="nil"/>
                <w:left w:val="nil"/>
                <w:bottom w:val="nil"/>
                <w:right w:val="nil"/>
                <w:between w:val="nil"/>
              </w:pBdr>
              <w:jc w:val="both"/>
              <w:rPr>
                <w:sz w:val="24"/>
                <w:szCs w:val="24"/>
              </w:rPr>
            </w:pPr>
            <w:r>
              <w:rPr>
                <w:sz w:val="24"/>
                <w:szCs w:val="24"/>
              </w:rPr>
              <w:t>Зазначається код: ZSO - оператор газотранспортної системи</w:t>
            </w:r>
          </w:p>
          <w:p w:rsidR="00693FE7" w:rsidRDefault="004F3879">
            <w:pPr>
              <w:pBdr>
                <w:top w:val="nil"/>
                <w:left w:val="nil"/>
                <w:bottom w:val="nil"/>
                <w:right w:val="nil"/>
                <w:between w:val="nil"/>
              </w:pBdr>
              <w:jc w:val="both"/>
              <w:rPr>
                <w:b/>
                <w:sz w:val="24"/>
                <w:szCs w:val="24"/>
              </w:rPr>
            </w:pPr>
            <w:r>
              <w:rPr>
                <w:b/>
                <w:sz w:val="24"/>
                <w:szCs w:val="24"/>
              </w:rPr>
              <w:t>ZSS - оператор газосховищ</w:t>
            </w:r>
          </w:p>
          <w:p w:rsidR="00693FE7" w:rsidRDefault="004F3879">
            <w:pPr>
              <w:pBdr>
                <w:top w:val="nil"/>
                <w:left w:val="nil"/>
                <w:bottom w:val="nil"/>
                <w:right w:val="nil"/>
                <w:between w:val="nil"/>
              </w:pBdr>
              <w:spacing w:after="280"/>
              <w:jc w:val="both"/>
              <w:rPr>
                <w:sz w:val="24"/>
                <w:szCs w:val="24"/>
              </w:rPr>
            </w:pPr>
            <w:r>
              <w:rPr>
                <w:sz w:val="24"/>
                <w:szCs w:val="24"/>
              </w:rPr>
              <w:t>ZUA - Агрегатор ринкової інформації</w:t>
            </w:r>
          </w:p>
          <w:p w:rsidR="00693FE7" w:rsidRDefault="004F3879">
            <w:pPr>
              <w:pBdr>
                <w:top w:val="nil"/>
                <w:left w:val="nil"/>
                <w:bottom w:val="nil"/>
                <w:right w:val="nil"/>
                <w:between w:val="nil"/>
              </w:pBdr>
              <w:ind w:firstLine="459"/>
              <w:jc w:val="both"/>
              <w:rPr>
                <w:i/>
                <w:color w:val="000000"/>
                <w:sz w:val="24"/>
                <w:szCs w:val="24"/>
              </w:rPr>
            </w:pPr>
            <w:r>
              <w:rPr>
                <w:i/>
                <w:color w:val="000000"/>
                <w:sz w:val="24"/>
                <w:szCs w:val="24"/>
              </w:rPr>
              <w:t xml:space="preserve">Пропонується внести зміни, оскільки первинні дані формуються відповідно до показників вузлів обліку газу (ВОГ), які знаходяться як у власності </w:t>
            </w:r>
            <w:r>
              <w:rPr>
                <w:i/>
                <w:color w:val="000000"/>
                <w:sz w:val="24"/>
                <w:szCs w:val="24"/>
              </w:rPr>
              <w:br/>
              <w:t xml:space="preserve">АТ «Укртрансгаз», так і ТОВ «Оператор ГТС України». </w:t>
            </w:r>
          </w:p>
          <w:p w:rsidR="00693FE7" w:rsidRDefault="004F3879">
            <w:pPr>
              <w:ind w:firstLine="384"/>
              <w:jc w:val="both"/>
              <w:rPr>
                <w:b/>
                <w:i/>
                <w:sz w:val="24"/>
                <w:szCs w:val="24"/>
              </w:rPr>
            </w:pPr>
            <w:r>
              <w:rPr>
                <w:i/>
                <w:sz w:val="24"/>
                <w:szCs w:val="24"/>
              </w:rPr>
              <w:t>Пропозиція – покласти обов’язок зі звітування такої інформації також на оператора газосховищ, оскільки він має доступ до частини первинних даних (доступ до ВОГ) щодо подач та відборів природного газу, оскільки частина ВОГ знаходиться у його власності.</w:t>
            </w:r>
          </w:p>
          <w:p w:rsidR="00693FE7" w:rsidRDefault="00693FE7">
            <w:pPr>
              <w:pBdr>
                <w:top w:val="nil"/>
                <w:left w:val="nil"/>
                <w:bottom w:val="nil"/>
                <w:right w:val="nil"/>
                <w:between w:val="nil"/>
              </w:pBdr>
              <w:spacing w:after="280"/>
              <w:jc w:val="both"/>
              <w:rPr>
                <w:sz w:val="24"/>
                <w:szCs w:val="24"/>
              </w:rPr>
            </w:pPr>
          </w:p>
          <w:p w:rsidR="00693FE7" w:rsidRDefault="00693FE7">
            <w:pPr>
              <w:pBdr>
                <w:top w:val="nil"/>
                <w:left w:val="nil"/>
                <w:bottom w:val="nil"/>
                <w:right w:val="nil"/>
                <w:between w:val="nil"/>
              </w:pBdr>
              <w:spacing w:after="280"/>
              <w:jc w:val="both"/>
              <w:rPr>
                <w:sz w:val="24"/>
                <w:szCs w:val="24"/>
              </w:rPr>
            </w:pPr>
          </w:p>
          <w:p w:rsidR="00693FE7" w:rsidRDefault="00693FE7">
            <w:pPr>
              <w:pBdr>
                <w:top w:val="nil"/>
                <w:left w:val="nil"/>
                <w:bottom w:val="nil"/>
                <w:right w:val="nil"/>
                <w:between w:val="nil"/>
              </w:pBdr>
              <w:spacing w:after="280"/>
              <w:jc w:val="both"/>
              <w:rPr>
                <w:sz w:val="24"/>
                <w:szCs w:val="24"/>
              </w:rPr>
            </w:pPr>
          </w:p>
          <w:p w:rsidR="00693FE7" w:rsidRDefault="00693FE7">
            <w:pPr>
              <w:pBdr>
                <w:top w:val="nil"/>
                <w:left w:val="nil"/>
                <w:bottom w:val="nil"/>
                <w:right w:val="nil"/>
                <w:between w:val="nil"/>
              </w:pBdr>
              <w:spacing w:after="280"/>
              <w:jc w:val="both"/>
              <w:rPr>
                <w:sz w:val="24"/>
                <w:szCs w:val="24"/>
              </w:rPr>
            </w:pPr>
          </w:p>
        </w:tc>
        <w:tc>
          <w:tcPr>
            <w:tcW w:w="3135" w:type="dxa"/>
          </w:tcPr>
          <w:p w:rsidR="00693FE7" w:rsidRDefault="004F3879">
            <w:pPr>
              <w:pBdr>
                <w:top w:val="nil"/>
                <w:left w:val="nil"/>
                <w:bottom w:val="nil"/>
                <w:right w:val="nil"/>
                <w:between w:val="nil"/>
              </w:pBdr>
              <w:spacing w:after="280"/>
              <w:jc w:val="both"/>
              <w:rPr>
                <w:sz w:val="24"/>
                <w:szCs w:val="24"/>
              </w:rPr>
            </w:pPr>
            <w:r>
              <w:rPr>
                <w:sz w:val="24"/>
                <w:szCs w:val="24"/>
              </w:rPr>
              <w:t>Потребує обговорення</w:t>
            </w:r>
          </w:p>
        </w:tc>
      </w:tr>
    </w:tbl>
    <w:p w:rsidR="00693FE7" w:rsidRDefault="00693FE7">
      <w:pPr>
        <w:jc w:val="center"/>
        <w:rPr>
          <w:rFonts w:ascii="Times New Roman" w:eastAsia="Times New Roman" w:hAnsi="Times New Roman" w:cs="Times New Roman"/>
          <w:sz w:val="20"/>
          <w:szCs w:val="20"/>
        </w:rPr>
      </w:pPr>
    </w:p>
    <w:p w:rsidR="00403662" w:rsidRDefault="00403662">
      <w:pPr>
        <w:jc w:val="center"/>
        <w:rPr>
          <w:rFonts w:ascii="Times New Roman" w:eastAsia="Times New Roman" w:hAnsi="Times New Roman" w:cs="Times New Roman"/>
          <w:sz w:val="20"/>
          <w:szCs w:val="20"/>
        </w:rPr>
      </w:pPr>
    </w:p>
    <w:p w:rsidR="00403662" w:rsidRDefault="00403662">
      <w:pPr>
        <w:jc w:val="center"/>
        <w:rPr>
          <w:rFonts w:ascii="Times New Roman" w:eastAsia="Times New Roman" w:hAnsi="Times New Roman" w:cs="Times New Roman"/>
          <w:sz w:val="20"/>
          <w:szCs w:val="20"/>
        </w:rPr>
      </w:pPr>
    </w:p>
    <w:p w:rsidR="00403662" w:rsidRDefault="00403662">
      <w:pPr>
        <w:jc w:val="center"/>
        <w:rPr>
          <w:rFonts w:ascii="Times New Roman" w:eastAsia="Times New Roman" w:hAnsi="Times New Roman" w:cs="Times New Roman"/>
          <w:sz w:val="20"/>
          <w:szCs w:val="20"/>
        </w:rPr>
      </w:pPr>
    </w:p>
    <w:p w:rsidR="00403662" w:rsidRDefault="00403662">
      <w:pPr>
        <w:jc w:val="center"/>
        <w:rPr>
          <w:rFonts w:ascii="Times New Roman" w:eastAsia="Times New Roman" w:hAnsi="Times New Roman" w:cs="Times New Roman"/>
          <w:sz w:val="20"/>
          <w:szCs w:val="20"/>
        </w:rPr>
      </w:pPr>
    </w:p>
    <w:p w:rsidR="00403662" w:rsidRDefault="00403662">
      <w:pPr>
        <w:jc w:val="center"/>
        <w:rPr>
          <w:rFonts w:ascii="Times New Roman" w:eastAsia="Times New Roman" w:hAnsi="Times New Roman" w:cs="Times New Roman"/>
          <w:sz w:val="20"/>
          <w:szCs w:val="20"/>
        </w:rPr>
      </w:pPr>
    </w:p>
    <w:p w:rsidR="00403662" w:rsidRDefault="00403662">
      <w:pPr>
        <w:jc w:val="center"/>
        <w:rPr>
          <w:rFonts w:ascii="Times New Roman" w:eastAsia="Times New Roman" w:hAnsi="Times New Roman" w:cs="Times New Roman"/>
          <w:sz w:val="20"/>
          <w:szCs w:val="20"/>
        </w:rPr>
      </w:pPr>
    </w:p>
    <w:p w:rsidR="00403662" w:rsidRDefault="00403662">
      <w:pPr>
        <w:jc w:val="center"/>
        <w:rPr>
          <w:rFonts w:ascii="Times New Roman" w:eastAsia="Times New Roman" w:hAnsi="Times New Roman" w:cs="Times New Roman"/>
          <w:sz w:val="20"/>
          <w:szCs w:val="20"/>
        </w:rPr>
      </w:pPr>
    </w:p>
    <w:p w:rsidR="00403662" w:rsidRDefault="00403662">
      <w:pPr>
        <w:jc w:val="center"/>
        <w:rPr>
          <w:rFonts w:ascii="Times New Roman" w:eastAsia="Times New Roman" w:hAnsi="Times New Roman" w:cs="Times New Roman"/>
          <w:sz w:val="20"/>
          <w:szCs w:val="20"/>
        </w:rPr>
      </w:pPr>
    </w:p>
    <w:p w:rsidR="00403662" w:rsidRDefault="00403662">
      <w:pPr>
        <w:jc w:val="center"/>
        <w:rPr>
          <w:rFonts w:ascii="Times New Roman" w:eastAsia="Times New Roman" w:hAnsi="Times New Roman" w:cs="Times New Roman"/>
          <w:sz w:val="20"/>
          <w:szCs w:val="20"/>
        </w:rPr>
      </w:pPr>
    </w:p>
    <w:p w:rsidR="00403662" w:rsidRDefault="00403662">
      <w:pPr>
        <w:jc w:val="center"/>
        <w:rPr>
          <w:rFonts w:ascii="Times New Roman" w:eastAsia="Times New Roman" w:hAnsi="Times New Roman" w:cs="Times New Roman"/>
          <w:sz w:val="20"/>
          <w:szCs w:val="20"/>
        </w:rPr>
      </w:pPr>
    </w:p>
    <w:tbl>
      <w:tblPr>
        <w:tblStyle w:val="aff5"/>
        <w:tblW w:w="1542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5"/>
        <w:gridCol w:w="589"/>
        <w:gridCol w:w="1455"/>
        <w:gridCol w:w="747"/>
        <w:gridCol w:w="665"/>
        <w:gridCol w:w="1136"/>
        <w:gridCol w:w="1188"/>
        <w:gridCol w:w="3077"/>
        <w:gridCol w:w="1840"/>
        <w:gridCol w:w="1536"/>
        <w:gridCol w:w="884"/>
        <w:gridCol w:w="1888"/>
      </w:tblGrid>
      <w:tr w:rsidR="00693FE7">
        <w:trPr>
          <w:trHeight w:val="315"/>
        </w:trPr>
        <w:tc>
          <w:tcPr>
            <w:tcW w:w="15420" w:type="dxa"/>
            <w:gridSpan w:val="12"/>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b/>
                <w:sz w:val="20"/>
                <w:szCs w:val="20"/>
              </w:rPr>
            </w:pPr>
          </w:p>
          <w:p w:rsidR="00693FE7" w:rsidRDefault="00693FE7">
            <w:pPr>
              <w:spacing w:after="0" w:line="240" w:lineRule="auto"/>
              <w:jc w:val="center"/>
              <w:rPr>
                <w:rFonts w:ascii="Times New Roman" w:eastAsia="Times New Roman" w:hAnsi="Times New Roman" w:cs="Times New Roman"/>
                <w:b/>
                <w:sz w:val="20"/>
                <w:szCs w:val="20"/>
              </w:rPr>
            </w:pPr>
          </w:p>
          <w:p w:rsidR="00693FE7" w:rsidRDefault="00693FE7">
            <w:pPr>
              <w:spacing w:after="0" w:line="240" w:lineRule="auto"/>
              <w:jc w:val="center"/>
              <w:rPr>
                <w:rFonts w:ascii="Times New Roman" w:eastAsia="Times New Roman" w:hAnsi="Times New Roman" w:cs="Times New Roman"/>
                <w:b/>
                <w:sz w:val="20"/>
                <w:szCs w:val="20"/>
              </w:rPr>
            </w:pPr>
          </w:p>
          <w:p w:rsidR="00693FE7" w:rsidRDefault="00693FE7">
            <w:pPr>
              <w:spacing w:after="0" w:line="240" w:lineRule="auto"/>
              <w:jc w:val="center"/>
              <w:rPr>
                <w:rFonts w:ascii="Times New Roman" w:eastAsia="Times New Roman" w:hAnsi="Times New Roman" w:cs="Times New Roman"/>
                <w:b/>
                <w:sz w:val="20"/>
                <w:szCs w:val="20"/>
              </w:rPr>
            </w:pPr>
          </w:p>
          <w:p w:rsidR="00693FE7" w:rsidRDefault="00693FE7">
            <w:pPr>
              <w:spacing w:after="0" w:line="240" w:lineRule="auto"/>
              <w:jc w:val="center"/>
              <w:rPr>
                <w:rFonts w:ascii="Times New Roman" w:eastAsia="Times New Roman" w:hAnsi="Times New Roman" w:cs="Times New Roman"/>
                <w:b/>
                <w:sz w:val="20"/>
                <w:szCs w:val="20"/>
              </w:rPr>
            </w:pPr>
          </w:p>
          <w:p w:rsidR="00693FE7" w:rsidRDefault="00693FE7">
            <w:pPr>
              <w:spacing w:after="0" w:line="240" w:lineRule="auto"/>
              <w:jc w:val="center"/>
              <w:rPr>
                <w:rFonts w:ascii="Times New Roman" w:eastAsia="Times New Roman" w:hAnsi="Times New Roman" w:cs="Times New Roman"/>
                <w:b/>
                <w:sz w:val="20"/>
                <w:szCs w:val="20"/>
              </w:rPr>
            </w:pPr>
          </w:p>
          <w:p w:rsidR="00693FE7" w:rsidRDefault="00693FE7">
            <w:pPr>
              <w:spacing w:after="0" w:line="240" w:lineRule="auto"/>
              <w:jc w:val="center"/>
              <w:rPr>
                <w:rFonts w:ascii="Times New Roman" w:eastAsia="Times New Roman" w:hAnsi="Times New Roman" w:cs="Times New Roman"/>
                <w:b/>
                <w:sz w:val="20"/>
                <w:szCs w:val="20"/>
              </w:rPr>
            </w:pPr>
          </w:p>
          <w:p w:rsidR="00693FE7" w:rsidRDefault="00693FE7">
            <w:pPr>
              <w:spacing w:after="0" w:line="240" w:lineRule="auto"/>
              <w:jc w:val="center"/>
              <w:rPr>
                <w:rFonts w:ascii="Times New Roman" w:eastAsia="Times New Roman" w:hAnsi="Times New Roman" w:cs="Times New Roman"/>
                <w:b/>
                <w:sz w:val="20"/>
                <w:szCs w:val="20"/>
              </w:rPr>
            </w:pPr>
          </w:p>
          <w:p w:rsidR="00693FE7" w:rsidRDefault="00693FE7">
            <w:pPr>
              <w:spacing w:after="0" w:line="240" w:lineRule="auto"/>
              <w:jc w:val="center"/>
              <w:rPr>
                <w:rFonts w:ascii="Times New Roman" w:eastAsia="Times New Roman" w:hAnsi="Times New Roman" w:cs="Times New Roman"/>
                <w:b/>
                <w:sz w:val="20"/>
                <w:szCs w:val="20"/>
              </w:rPr>
            </w:pPr>
          </w:p>
          <w:p w:rsidR="00693FE7" w:rsidRDefault="00693FE7">
            <w:pPr>
              <w:spacing w:after="0" w:line="240" w:lineRule="auto"/>
              <w:jc w:val="center"/>
              <w:rPr>
                <w:rFonts w:ascii="Times New Roman" w:eastAsia="Times New Roman" w:hAnsi="Times New Roman" w:cs="Times New Roman"/>
                <w:b/>
                <w:sz w:val="20"/>
                <w:szCs w:val="20"/>
              </w:rPr>
            </w:pPr>
          </w:p>
          <w:p w:rsidR="00693FE7" w:rsidRDefault="004F3879">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Редакція проєкту рішення НКРЕКП</w:t>
            </w:r>
          </w:p>
        </w:tc>
      </w:tr>
      <w:tr w:rsidR="00693FE7">
        <w:trPr>
          <w:trHeight w:val="315"/>
        </w:trPr>
        <w:tc>
          <w:tcPr>
            <w:tcW w:w="11112" w:type="dxa"/>
            <w:gridSpan w:val="9"/>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20"/>
                <w:szCs w:val="20"/>
              </w:rPr>
            </w:pPr>
          </w:p>
        </w:tc>
        <w:tc>
          <w:tcPr>
            <w:tcW w:w="4308" w:type="dxa"/>
            <w:gridSpan w:val="3"/>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Додаток 1</w:t>
            </w:r>
          </w:p>
        </w:tc>
      </w:tr>
      <w:tr w:rsidR="00693FE7">
        <w:trPr>
          <w:trHeight w:val="1178"/>
        </w:trPr>
        <w:tc>
          <w:tcPr>
            <w:tcW w:w="11112" w:type="dxa"/>
            <w:gridSpan w:val="9"/>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20"/>
                <w:szCs w:val="20"/>
              </w:rPr>
            </w:pPr>
          </w:p>
        </w:tc>
        <w:tc>
          <w:tcPr>
            <w:tcW w:w="4308" w:type="dxa"/>
            <w:gridSpan w:val="3"/>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693FE7">
        <w:trPr>
          <w:trHeight w:val="578"/>
        </w:trPr>
        <w:tc>
          <w:tcPr>
            <w:tcW w:w="15420" w:type="dxa"/>
            <w:gridSpan w:val="12"/>
            <w:tcBorders>
              <w:top w:val="nil"/>
              <w:left w:val="nil"/>
              <w:bottom w:val="single" w:sz="4" w:space="0" w:color="000000"/>
              <w:right w:val="nil"/>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Інформація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693FE7">
        <w:trPr>
          <w:trHeight w:val="552"/>
        </w:trPr>
        <w:tc>
          <w:tcPr>
            <w:tcW w:w="415"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 </w:t>
            </w:r>
          </w:p>
        </w:tc>
        <w:tc>
          <w:tcPr>
            <w:tcW w:w="589"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Поле №</w:t>
            </w:r>
          </w:p>
        </w:tc>
        <w:tc>
          <w:tcPr>
            <w:tcW w:w="1455"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Назва поля</w:t>
            </w:r>
          </w:p>
        </w:tc>
        <w:tc>
          <w:tcPr>
            <w:tcW w:w="1412" w:type="dxa"/>
            <w:gridSpan w:val="2"/>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Торгується на системах ОПООП</w:t>
            </w:r>
          </w:p>
        </w:tc>
        <w:tc>
          <w:tcPr>
            <w:tcW w:w="2324" w:type="dxa"/>
            <w:gridSpan w:val="2"/>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Торгується поза ОПООП</w:t>
            </w:r>
          </w:p>
        </w:tc>
        <w:tc>
          <w:tcPr>
            <w:tcW w:w="3077"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Опис</w:t>
            </w:r>
          </w:p>
        </w:tc>
        <w:tc>
          <w:tcPr>
            <w:tcW w:w="1840"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Допустимі значення</w:t>
            </w:r>
          </w:p>
        </w:tc>
        <w:tc>
          <w:tcPr>
            <w:tcW w:w="1536"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Тип</w:t>
            </w:r>
          </w:p>
        </w:tc>
        <w:tc>
          <w:tcPr>
            <w:tcW w:w="884"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Довжина</w:t>
            </w:r>
          </w:p>
        </w:tc>
        <w:tc>
          <w:tcPr>
            <w:tcW w:w="1888"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Приклади</w:t>
            </w:r>
          </w:p>
        </w:tc>
      </w:tr>
      <w:tr w:rsidR="00693FE7">
        <w:trPr>
          <w:trHeight w:val="863"/>
        </w:trPr>
        <w:tc>
          <w:tcPr>
            <w:tcW w:w="415"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589"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1455"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47"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Заявки</w:t>
            </w:r>
          </w:p>
        </w:tc>
        <w:tc>
          <w:tcPr>
            <w:tcW w:w="665"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Торги</w:t>
            </w:r>
          </w:p>
        </w:tc>
        <w:tc>
          <w:tcPr>
            <w:tcW w:w="1136"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Двосторонні договори</w:t>
            </w:r>
          </w:p>
        </w:tc>
        <w:tc>
          <w:tcPr>
            <w:tcW w:w="1188"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Виконання двосторонніх договорів</w:t>
            </w:r>
          </w:p>
        </w:tc>
        <w:tc>
          <w:tcPr>
            <w:tcW w:w="3077"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1840"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1536"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884"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1888"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r>
      <w:tr w:rsidR="00693FE7">
        <w:trPr>
          <w:trHeight w:val="1560"/>
        </w:trPr>
        <w:tc>
          <w:tcPr>
            <w:tcW w:w="41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що стосуються сторін договору</w:t>
            </w: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уповноваженої особи</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Унікальний код, що ідентифікує учасника оптового енергетичного ринку або уповноважену особу, від імені якої повідомляється інформація  про операцію.</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11</w:t>
            </w:r>
            <w:r>
              <w:rPr>
                <w:rFonts w:ascii="Times New Roman" w:eastAsia="Times New Roman" w:hAnsi="Times New Roman" w:cs="Times New Roman"/>
                <w:sz w:val="17"/>
                <w:szCs w:val="17"/>
              </w:rPr>
              <w:br/>
              <w:t>16</w:t>
            </w:r>
            <w:r>
              <w:rPr>
                <w:rFonts w:ascii="Times New Roman" w:eastAsia="Times New Roman" w:hAnsi="Times New Roman" w:cs="Times New Roman"/>
                <w:sz w:val="17"/>
                <w:szCs w:val="17"/>
              </w:rPr>
              <w:br/>
              <w:t>13</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ECRB-UA-20230601-001                        1a2b3c4d5e6f7g8e9f0h  </w:t>
            </w:r>
            <w:r>
              <w:rPr>
                <w:rFonts w:ascii="Times New Roman" w:eastAsia="Times New Roman" w:hAnsi="Times New Roman" w:cs="Times New Roman"/>
                <w:sz w:val="17"/>
                <w:szCs w:val="17"/>
              </w:rPr>
              <w:br/>
              <w:t>ACERSILJ500                                                                    21X000EUROPEU--8                               a1b2c3d4e5f6g</w:t>
            </w:r>
          </w:p>
        </w:tc>
      </w:tr>
      <w:tr w:rsidR="00693FE7">
        <w:trPr>
          <w:trHeight w:val="1062"/>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коду, який використовується в полі 1</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w:t>
            </w:r>
          </w:p>
        </w:tc>
      </w:tr>
      <w:tr w:rsidR="00693FE7">
        <w:trPr>
          <w:trHeight w:val="1239"/>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уповноваженої особи, визначеного ОПООП</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ідентифікатор уповноваженої особи учасника оптового енергетичного ринку, відповідальної за укладання/внесення змін/скасування такого договору.</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100 буквено-цифрових символів.</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1234567890abcdefghi</w:t>
            </w:r>
          </w:p>
        </w:tc>
      </w:tr>
      <w:tr w:rsidR="00693FE7">
        <w:trPr>
          <w:trHeight w:val="1420"/>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іншого учасника оптового енергетичного ринку або контрагента</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Унікальний ідентифікатор для іншого контрагента договору/торгів.</w:t>
            </w:r>
            <w:r>
              <w:rPr>
                <w:rFonts w:ascii="Times New Roman" w:eastAsia="Times New Roman" w:hAnsi="Times New Roman" w:cs="Times New Roman"/>
                <w:sz w:val="17"/>
                <w:szCs w:val="17"/>
              </w:rPr>
              <w:br/>
              <w:t>Якщо торги  відбуваються на  біржі, а іншим учасником/контрагентом є центральний контрагент, клірингова установа або інша особа, яка провадить клірингову діяльність, дане поле залишається незаповненим.</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11</w:t>
            </w:r>
            <w:r>
              <w:rPr>
                <w:rFonts w:ascii="Times New Roman" w:eastAsia="Times New Roman" w:hAnsi="Times New Roman" w:cs="Times New Roman"/>
                <w:sz w:val="17"/>
                <w:szCs w:val="17"/>
              </w:rPr>
              <w:br/>
              <w:t>16</w:t>
            </w:r>
            <w:r>
              <w:rPr>
                <w:rFonts w:ascii="Times New Roman" w:eastAsia="Times New Roman" w:hAnsi="Times New Roman" w:cs="Times New Roman"/>
                <w:sz w:val="17"/>
                <w:szCs w:val="17"/>
              </w:rPr>
              <w:br/>
              <w:t>13</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ECRB-UA-20230601-001                        1a2b3c4d5e6f7g8e9f0h  </w:t>
            </w:r>
            <w:r>
              <w:rPr>
                <w:rFonts w:ascii="Times New Roman" w:eastAsia="Times New Roman" w:hAnsi="Times New Roman" w:cs="Times New Roman"/>
                <w:sz w:val="17"/>
                <w:szCs w:val="17"/>
              </w:rPr>
              <w:br/>
              <w:t>ACERSILJ500                                                                    21X000EUROPEU--8                               a1b2c3d4e5f6g</w:t>
            </w:r>
          </w:p>
        </w:tc>
      </w:tr>
      <w:tr w:rsidR="00693FE7">
        <w:trPr>
          <w:trHeight w:val="428"/>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коду, який використовується в полі 4</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w:t>
            </w:r>
          </w:p>
        </w:tc>
      </w:tr>
      <w:tr w:rsidR="00693FE7">
        <w:trPr>
          <w:trHeight w:val="1620"/>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6</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особи, що звітує</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особи, що звітує.</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Код ЄДРПОУ для ОПООП та/або АПД, які не є учасником оптового енергетичного ринку.</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Код ЄДРПОУ</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11</w:t>
            </w:r>
            <w:r>
              <w:rPr>
                <w:rFonts w:ascii="Times New Roman" w:eastAsia="Times New Roman" w:hAnsi="Times New Roman" w:cs="Times New Roman"/>
                <w:sz w:val="17"/>
                <w:szCs w:val="17"/>
              </w:rPr>
              <w:br/>
              <w:t>16</w:t>
            </w:r>
            <w:r>
              <w:rPr>
                <w:rFonts w:ascii="Times New Roman" w:eastAsia="Times New Roman" w:hAnsi="Times New Roman" w:cs="Times New Roman"/>
                <w:sz w:val="17"/>
                <w:szCs w:val="17"/>
              </w:rPr>
              <w:br/>
              <w:t>13</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8</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ECRB-UA-20230601-001                        1a2b3c4d5e6f7g8e9f0h  </w:t>
            </w:r>
            <w:r>
              <w:rPr>
                <w:rFonts w:ascii="Times New Roman" w:eastAsia="Times New Roman" w:hAnsi="Times New Roman" w:cs="Times New Roman"/>
                <w:sz w:val="17"/>
                <w:szCs w:val="17"/>
              </w:rPr>
              <w:br/>
              <w:t>ACERSILJ500                                                                    21X000EUROPEU--8                               a1b2c3d4e5f6g</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12345678</w:t>
            </w:r>
          </w:p>
        </w:tc>
      </w:tr>
      <w:tr w:rsidR="00693FE7">
        <w:trPr>
          <w:trHeight w:val="1074"/>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7</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коду, який використовується в полі 6</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w:t>
            </w:r>
          </w:p>
        </w:tc>
      </w:tr>
      <w:tr w:rsidR="00693FE7">
        <w:trPr>
          <w:trHeight w:val="1401"/>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8</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бенефіціара</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Якщо бенефіціар договору (операції) є контрагентом цього договору (операції) (ідентифікатор бенефіціара відповідає значення поля 1), дане поле залишається незаповненим. Якщо особа, від імені якої повідомляється інформація  про операцію (вказана у полі 1), не є бенефіціаром договору (операції) у даному полі зазначається унікальний код, що ідентифікує бенефіціара.</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11</w:t>
            </w:r>
            <w:r>
              <w:rPr>
                <w:rFonts w:ascii="Times New Roman" w:eastAsia="Times New Roman" w:hAnsi="Times New Roman" w:cs="Times New Roman"/>
                <w:sz w:val="17"/>
                <w:szCs w:val="17"/>
              </w:rPr>
              <w:br/>
              <w:t>16</w:t>
            </w:r>
            <w:r>
              <w:rPr>
                <w:rFonts w:ascii="Times New Roman" w:eastAsia="Times New Roman" w:hAnsi="Times New Roman" w:cs="Times New Roman"/>
                <w:sz w:val="17"/>
                <w:szCs w:val="17"/>
              </w:rPr>
              <w:br/>
              <w:t>13</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ECRB-UA-20230601-001                        1a2b3c4d5e6f7g8e9f0h  </w:t>
            </w:r>
            <w:r>
              <w:rPr>
                <w:rFonts w:ascii="Times New Roman" w:eastAsia="Times New Roman" w:hAnsi="Times New Roman" w:cs="Times New Roman"/>
                <w:sz w:val="17"/>
                <w:szCs w:val="17"/>
              </w:rPr>
              <w:br/>
              <w:t>ACERSILJ500                                                                    21X000EUROPEU--8                               a1b2c3d4e5f6g</w:t>
            </w:r>
          </w:p>
        </w:tc>
      </w:tr>
      <w:tr w:rsidR="00693FE7">
        <w:trPr>
          <w:trHeight w:val="1044"/>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9</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коду, який використовується в полі 8</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w:t>
            </w:r>
          </w:p>
        </w:tc>
      </w:tr>
      <w:tr w:rsidR="00693FE7">
        <w:trPr>
          <w:trHeight w:val="1420"/>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10</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Торгова роль учасника оптового енергетичного ринку або контрагента у полі 1</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Визначає, чи контрагент, що звітує, уклав договір від свого імені або як агент від імені клієнта.</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 =Принципал (діє від свого імені)</w:t>
            </w:r>
            <w:r>
              <w:rPr>
                <w:rFonts w:ascii="Times New Roman" w:eastAsia="Times New Roman" w:hAnsi="Times New Roman" w:cs="Times New Roman"/>
                <w:sz w:val="17"/>
                <w:szCs w:val="17"/>
              </w:rPr>
              <w:br/>
              <w:t>A = Агент</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w:t>
            </w:r>
          </w:p>
        </w:tc>
      </w:tr>
      <w:tr w:rsidR="00693FE7">
        <w:trPr>
          <w:trHeight w:val="778"/>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11</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Індикатор купівлі/продажу</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Визначає, чи був договір купівлею чи продажем для особи, зазначеної в полі 1.</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 = Купівля</w:t>
            </w:r>
            <w:r>
              <w:rPr>
                <w:rFonts w:ascii="Times New Roman" w:eastAsia="Times New Roman" w:hAnsi="Times New Roman" w:cs="Times New Roman"/>
                <w:sz w:val="17"/>
                <w:szCs w:val="17"/>
              </w:rPr>
              <w:br/>
              <w:t>S = Продаж</w:t>
            </w:r>
            <w:r>
              <w:rPr>
                <w:rFonts w:ascii="Times New Roman" w:eastAsia="Times New Roman" w:hAnsi="Times New Roman" w:cs="Times New Roman"/>
                <w:sz w:val="17"/>
                <w:szCs w:val="17"/>
              </w:rPr>
              <w:br/>
              <w:t>C = Купівля та продаж</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w:t>
            </w:r>
          </w:p>
        </w:tc>
      </w:tr>
      <w:tr w:rsidR="00693FE7">
        <w:trPr>
          <w:trHeight w:val="1215"/>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12</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Ініціатор заявки/торгів</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Коли угода виконується через систему ОПООП, ініціатором заявки є сторона, яка першою розмістила заявку, яка не може бути редагованою чи відкликаною. Ініціатором торгів є сторона, яка ініціює здійснення торгів.</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I = Ініціатор заявки (Initaiator)</w:t>
            </w:r>
            <w:r>
              <w:rPr>
                <w:rFonts w:ascii="Times New Roman" w:eastAsia="Times New Roman" w:hAnsi="Times New Roman" w:cs="Times New Roman"/>
                <w:sz w:val="17"/>
                <w:szCs w:val="17"/>
              </w:rPr>
              <w:br/>
              <w:t>А = Ініціатор торгів (Aggressor)</w:t>
            </w:r>
            <w:r>
              <w:rPr>
                <w:rFonts w:ascii="Times New Roman" w:eastAsia="Times New Roman" w:hAnsi="Times New Roman" w:cs="Times New Roman"/>
                <w:sz w:val="17"/>
                <w:szCs w:val="17"/>
              </w:rPr>
              <w:br/>
              <w:t>S = Посередник (Sleeve)</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w:t>
            </w:r>
          </w:p>
        </w:tc>
      </w:tr>
      <w:tr w:rsidR="00693FE7">
        <w:trPr>
          <w:trHeight w:val="600"/>
        </w:trPr>
        <w:tc>
          <w:tcPr>
            <w:tcW w:w="41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що стосуються деталей заявки</w:t>
            </w: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13</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заявки</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Заявка ідентифікується за допомогою унікального ідентифікатора коду, наданого системою ОПООП.</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100 буквено-цифрових символів.</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12345abcdef</w:t>
            </w:r>
          </w:p>
        </w:tc>
      </w:tr>
      <w:tr w:rsidR="00693FE7">
        <w:trPr>
          <w:trHeight w:val="2554"/>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14</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заявки</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заявки, визначений функціональними можливостями системи ОПООП.</w:t>
            </w:r>
          </w:p>
        </w:tc>
        <w:tc>
          <w:tcPr>
            <w:tcW w:w="1840" w:type="dxa"/>
            <w:shd w:val="clear" w:color="auto" w:fill="FFFFFF"/>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BLO = Блочна заявка (Block) </w:t>
            </w:r>
            <w:r>
              <w:rPr>
                <w:rFonts w:ascii="Times New Roman" w:eastAsia="Times New Roman" w:hAnsi="Times New Roman" w:cs="Times New Roman"/>
                <w:sz w:val="17"/>
                <w:szCs w:val="17"/>
              </w:rPr>
              <w:br/>
              <w:t>CON = Заявка з можливістю конвертації (зміни статусу із блочної заявки на погодинну) (Convertible)</w:t>
            </w:r>
            <w:r>
              <w:rPr>
                <w:rFonts w:ascii="Times New Roman" w:eastAsia="Times New Roman" w:hAnsi="Times New Roman" w:cs="Times New Roman"/>
                <w:sz w:val="17"/>
                <w:szCs w:val="17"/>
              </w:rPr>
              <w:br/>
              <w:t>COM = Комбінована заявка, пов'язана з двома чи більше заявок щодо різних серій та відповідні заявки виконуються одночасно (Combination)</w:t>
            </w:r>
            <w:r>
              <w:rPr>
                <w:rFonts w:ascii="Times New Roman" w:eastAsia="Times New Roman" w:hAnsi="Times New Roman" w:cs="Times New Roman"/>
                <w:sz w:val="17"/>
                <w:szCs w:val="17"/>
              </w:rPr>
              <w:br/>
              <w:t>EXC = Ексклюзивна заявка (набір заявок, серед яких лише одна заявка може бути допущена до торгів) (Exclusive)</w:t>
            </w:r>
            <w:r>
              <w:rPr>
                <w:rFonts w:ascii="Times New Roman" w:eastAsia="Times New Roman" w:hAnsi="Times New Roman" w:cs="Times New Roman"/>
                <w:sz w:val="17"/>
                <w:szCs w:val="17"/>
              </w:rPr>
              <w:br/>
              <w:t>FHR = Гнучка заявка із визначеним обсягом та ціною, що може торгуватись в будь-який період (Flexible Hour)</w:t>
            </w:r>
            <w:r>
              <w:rPr>
                <w:rFonts w:ascii="Times New Roman" w:eastAsia="Times New Roman" w:hAnsi="Times New Roman" w:cs="Times New Roman"/>
                <w:sz w:val="17"/>
                <w:szCs w:val="17"/>
              </w:rPr>
              <w:br/>
              <w:t>IOI = Індикація інтересу - заявка на екранах торгових площадках (Indication of Interest)</w:t>
            </w:r>
            <w:r>
              <w:rPr>
                <w:rFonts w:ascii="Times New Roman" w:eastAsia="Times New Roman" w:hAnsi="Times New Roman" w:cs="Times New Roman"/>
                <w:sz w:val="17"/>
                <w:szCs w:val="17"/>
              </w:rPr>
              <w:br/>
              <w:t>LIM = Лімітна заявка з визначеною граничною ціною, яка виконується частково або повністю за цією або кращою ціною (Limit)</w:t>
            </w:r>
            <w:r>
              <w:rPr>
                <w:rFonts w:ascii="Times New Roman" w:eastAsia="Times New Roman" w:hAnsi="Times New Roman" w:cs="Times New Roman"/>
                <w:sz w:val="17"/>
                <w:szCs w:val="17"/>
              </w:rPr>
              <w:br/>
              <w:t>LIN =  заявка, повязана з іншою заявкою, які торгуються окремо або разом (Linked)</w:t>
            </w:r>
            <w:r>
              <w:rPr>
                <w:rFonts w:ascii="Times New Roman" w:eastAsia="Times New Roman" w:hAnsi="Times New Roman" w:cs="Times New Roman"/>
                <w:sz w:val="17"/>
                <w:szCs w:val="17"/>
              </w:rPr>
              <w:br/>
              <w:t>LIS = Лінійний крок (заявка із заданим діапазоном кроків, яка виконується лінійно) (Linear Step)</w:t>
            </w:r>
            <w:r>
              <w:rPr>
                <w:rFonts w:ascii="Times New Roman" w:eastAsia="Times New Roman" w:hAnsi="Times New Roman" w:cs="Times New Roman"/>
                <w:sz w:val="17"/>
                <w:szCs w:val="17"/>
              </w:rPr>
              <w:br/>
              <w:t>MAR =  ринкова заявка на купівлю/продаж  за поточною найкращою  ринковою ціною (Market)</w:t>
            </w:r>
            <w:r>
              <w:rPr>
                <w:rFonts w:ascii="Times New Roman" w:eastAsia="Times New Roman" w:hAnsi="Times New Roman" w:cs="Times New Roman"/>
                <w:sz w:val="17"/>
                <w:szCs w:val="17"/>
              </w:rPr>
              <w:br/>
              <w:t>MTL = Ринкова заявка, яка виконується частково, а інша частина розміщується як лімітна заявка за ціною виконання ринкової (Market to Limit)</w:t>
            </w:r>
            <w:r>
              <w:rPr>
                <w:rFonts w:ascii="Times New Roman" w:eastAsia="Times New Roman" w:hAnsi="Times New Roman" w:cs="Times New Roman"/>
                <w:sz w:val="17"/>
                <w:szCs w:val="17"/>
              </w:rPr>
              <w:br/>
              <w:t>SMA = Розумна заявка (Smart Order)</w:t>
            </w:r>
            <w:r>
              <w:rPr>
                <w:rFonts w:ascii="Times New Roman" w:eastAsia="Times New Roman" w:hAnsi="Times New Roman" w:cs="Times New Roman"/>
                <w:sz w:val="17"/>
                <w:szCs w:val="17"/>
              </w:rPr>
              <w:br/>
              <w:t>SPR = Спред-заявка із позиціями у кількох договорах</w:t>
            </w:r>
            <w:r>
              <w:rPr>
                <w:rFonts w:ascii="Times New Roman" w:eastAsia="Times New Roman" w:hAnsi="Times New Roman" w:cs="Times New Roman"/>
                <w:sz w:val="17"/>
                <w:szCs w:val="17"/>
              </w:rPr>
              <w:br/>
              <w:t>STP = заявка із визначеним діапазоном кроків або кроком ціни (Step)</w:t>
            </w:r>
            <w:r>
              <w:rPr>
                <w:rFonts w:ascii="Times New Roman" w:eastAsia="Times New Roman" w:hAnsi="Times New Roman" w:cs="Times New Roman"/>
                <w:sz w:val="17"/>
                <w:szCs w:val="17"/>
              </w:rPr>
              <w:br/>
              <w:t>VB1 = Проста блочна заявка (Simple)</w:t>
            </w:r>
            <w:r>
              <w:rPr>
                <w:rFonts w:ascii="Times New Roman" w:eastAsia="Times New Roman" w:hAnsi="Times New Roman" w:cs="Times New Roman"/>
                <w:sz w:val="17"/>
                <w:szCs w:val="17"/>
              </w:rPr>
              <w:br/>
              <w:t>VB2 = Профільована блочна заявка (Profiled)</w:t>
            </w:r>
            <w:r>
              <w:rPr>
                <w:rFonts w:ascii="Times New Roman" w:eastAsia="Times New Roman" w:hAnsi="Times New Roman" w:cs="Times New Roman"/>
                <w:sz w:val="17"/>
                <w:szCs w:val="17"/>
              </w:rPr>
              <w:br/>
              <w:t>OTH = Інший тип заявки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MAR</w:t>
            </w:r>
          </w:p>
        </w:tc>
      </w:tr>
      <w:tr w:rsidR="00693FE7">
        <w:trPr>
          <w:trHeight w:val="2554"/>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15</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Умова заявки</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 </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 -</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 -</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Особлива умова заявки для її виконання (у разі наявності умови).</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AON = Все або Нічого (All or None)</w:t>
            </w:r>
            <w:r>
              <w:rPr>
                <w:rFonts w:ascii="Times New Roman" w:eastAsia="Times New Roman" w:hAnsi="Times New Roman" w:cs="Times New Roman"/>
                <w:sz w:val="17"/>
                <w:szCs w:val="17"/>
              </w:rPr>
              <w:br/>
              <w:t>FAF = Виконати та скасувати після зіставлення з будь-яким обсягом (Fill and Float)</w:t>
            </w:r>
            <w:r>
              <w:rPr>
                <w:rFonts w:ascii="Times New Roman" w:eastAsia="Times New Roman" w:hAnsi="Times New Roman" w:cs="Times New Roman"/>
                <w:sz w:val="17"/>
                <w:szCs w:val="17"/>
              </w:rPr>
              <w:br/>
              <w:t>FAK = Виконати та скасувати (Fill and Kill)</w:t>
            </w:r>
            <w:r>
              <w:rPr>
                <w:rFonts w:ascii="Times New Roman" w:eastAsia="Times New Roman" w:hAnsi="Times New Roman" w:cs="Times New Roman"/>
                <w:sz w:val="17"/>
                <w:szCs w:val="17"/>
              </w:rPr>
              <w:br/>
              <w:t>FOK = Виконати або скасувати (Fill or Kill)</w:t>
            </w:r>
            <w:r>
              <w:rPr>
                <w:rFonts w:ascii="Times New Roman" w:eastAsia="Times New Roman" w:hAnsi="Times New Roman" w:cs="Times New Roman"/>
                <w:sz w:val="17"/>
                <w:szCs w:val="17"/>
              </w:rPr>
              <w:br/>
              <w:t>HVO = Прихований обсяг в зявці (Hidden Volume)</w:t>
            </w:r>
            <w:r>
              <w:rPr>
                <w:rFonts w:ascii="Times New Roman" w:eastAsia="Times New Roman" w:hAnsi="Times New Roman" w:cs="Times New Roman"/>
                <w:sz w:val="17"/>
                <w:szCs w:val="17"/>
              </w:rPr>
              <w:br/>
              <w:t>MEV = Мінімальний обсяг виконання (Minimum Execution Volume)</w:t>
            </w:r>
            <w:r>
              <w:rPr>
                <w:rFonts w:ascii="Times New Roman" w:eastAsia="Times New Roman" w:hAnsi="Times New Roman" w:cs="Times New Roman"/>
                <w:sz w:val="17"/>
                <w:szCs w:val="17"/>
              </w:rPr>
              <w:br/>
              <w:t>OCO = Одна скасовує іншу (One Cancels Other)</w:t>
            </w:r>
            <w:r>
              <w:rPr>
                <w:rFonts w:ascii="Times New Roman" w:eastAsia="Times New Roman" w:hAnsi="Times New Roman" w:cs="Times New Roman"/>
                <w:sz w:val="17"/>
                <w:szCs w:val="17"/>
              </w:rPr>
              <w:br/>
              <w:t>PRE = Перевага для іншого(их) учасника(ів) (Preference)</w:t>
            </w:r>
            <w:r>
              <w:rPr>
                <w:rFonts w:ascii="Times New Roman" w:eastAsia="Times New Roman" w:hAnsi="Times New Roman" w:cs="Times New Roman"/>
                <w:sz w:val="17"/>
                <w:szCs w:val="17"/>
              </w:rPr>
              <w:br/>
              <w:t>PRI = Пріоритна заявка для торгівлі (Priority)</w:t>
            </w:r>
            <w:r>
              <w:rPr>
                <w:rFonts w:ascii="Times New Roman" w:eastAsia="Times New Roman" w:hAnsi="Times New Roman" w:cs="Times New Roman"/>
                <w:sz w:val="17"/>
                <w:szCs w:val="17"/>
              </w:rPr>
              <w:br/>
              <w:t>PTR = Тригерна заявка по ціні (Price Trigger)</w:t>
            </w:r>
            <w:r>
              <w:rPr>
                <w:rFonts w:ascii="Times New Roman" w:eastAsia="Times New Roman" w:hAnsi="Times New Roman" w:cs="Times New Roman"/>
                <w:sz w:val="17"/>
                <w:szCs w:val="17"/>
              </w:rPr>
              <w:br/>
              <w:t>SLO = заявка стоп-лосс (Stop Loss Order)                                                                                                                                                                                                                                                                                                                                                                                                                                                                                                                                                                                                                                                                                                                                                                                                                                                                                                                                                                                                                                                                                                                                                                                                                                                                               OTH = Інша умова заявки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FOK</w:t>
            </w:r>
          </w:p>
        </w:tc>
      </w:tr>
      <w:tr w:rsidR="00693FE7">
        <w:trPr>
          <w:trHeight w:val="2554"/>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16</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Статус заявки</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Статус заявки, наприклад, чи заявка активна або деактивована.</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ACT = Активна (Active)</w:t>
            </w:r>
            <w:r>
              <w:rPr>
                <w:rFonts w:ascii="Times New Roman" w:eastAsia="Times New Roman" w:hAnsi="Times New Roman" w:cs="Times New Roman"/>
                <w:sz w:val="17"/>
                <w:szCs w:val="17"/>
              </w:rPr>
              <w:br/>
              <w:t>COV = Конвертована (у разі зміни блочної заявки (значення BLO або VBL у полі 14) на звичайну (Converted)</w:t>
            </w:r>
            <w:r>
              <w:rPr>
                <w:rFonts w:ascii="Times New Roman" w:eastAsia="Times New Roman" w:hAnsi="Times New Roman" w:cs="Times New Roman"/>
                <w:sz w:val="17"/>
                <w:szCs w:val="17"/>
              </w:rPr>
              <w:br/>
              <w:t>EXP = Закінчення терміну дії заявки (Expired)</w:t>
            </w:r>
            <w:r>
              <w:rPr>
                <w:rFonts w:ascii="Times New Roman" w:eastAsia="Times New Roman" w:hAnsi="Times New Roman" w:cs="Times New Roman"/>
                <w:sz w:val="17"/>
                <w:szCs w:val="17"/>
              </w:rPr>
              <w:br/>
              <w:t>MAC = Повністю виконано (Matched)</w:t>
            </w:r>
            <w:r>
              <w:rPr>
                <w:rFonts w:ascii="Times New Roman" w:eastAsia="Times New Roman" w:hAnsi="Times New Roman" w:cs="Times New Roman"/>
                <w:sz w:val="17"/>
                <w:szCs w:val="17"/>
              </w:rPr>
              <w:br/>
              <w:t>PMA = Частково виконано (Partial Mathed)</w:t>
            </w:r>
            <w:r>
              <w:rPr>
                <w:rFonts w:ascii="Times New Roman" w:eastAsia="Times New Roman" w:hAnsi="Times New Roman" w:cs="Times New Roman"/>
                <w:sz w:val="17"/>
                <w:szCs w:val="17"/>
              </w:rPr>
              <w:br/>
              <w:t>REF = Повторне виставлення (зміна прихованого обсягу заявки (для заявок із значенням поля 15 HVO) (Refilled)</w:t>
            </w:r>
            <w:r>
              <w:rPr>
                <w:rFonts w:ascii="Times New Roman" w:eastAsia="Times New Roman" w:hAnsi="Times New Roman" w:cs="Times New Roman"/>
                <w:sz w:val="17"/>
                <w:szCs w:val="17"/>
              </w:rPr>
              <w:br/>
              <w:t>SUS = Зупинена (тимчасово або назавжи) торговою системою (Suspended)</w:t>
            </w:r>
            <w:r>
              <w:rPr>
                <w:rFonts w:ascii="Times New Roman" w:eastAsia="Times New Roman" w:hAnsi="Times New Roman" w:cs="Times New Roman"/>
                <w:sz w:val="17"/>
                <w:szCs w:val="17"/>
              </w:rPr>
              <w:br/>
              <w:t>WIT = Скасована учасником (Withdrawn)</w:t>
            </w:r>
            <w:r>
              <w:rPr>
                <w:rFonts w:ascii="Times New Roman" w:eastAsia="Times New Roman" w:hAnsi="Times New Roman" w:cs="Times New Roman"/>
                <w:sz w:val="17"/>
                <w:szCs w:val="17"/>
              </w:rPr>
              <w:br/>
              <w:t>OTH = Інший статус заявки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ACT</w:t>
            </w:r>
          </w:p>
        </w:tc>
      </w:tr>
      <w:tr w:rsidR="00693FE7">
        <w:trPr>
          <w:trHeight w:val="974"/>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17</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Мінімальний обсяг виконання</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Мінімальний обсяг виконання – кількість/обсяг будь-якого визначеного мінімального виконання. Поле заповнюється у разі значення поля 15  MEV.</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r>
      <w:tr w:rsidR="00693FE7">
        <w:trPr>
          <w:trHeight w:val="1032"/>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18</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Ліміт ціни</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Визначена ціна ліміту для тригерних заявок або заявок стоп-лосс.</w:t>
            </w:r>
            <w:r>
              <w:rPr>
                <w:rFonts w:ascii="Times New Roman" w:eastAsia="Times New Roman" w:hAnsi="Times New Roman" w:cs="Times New Roman"/>
                <w:sz w:val="17"/>
                <w:szCs w:val="17"/>
              </w:rPr>
              <w:br/>
              <w:t>Дане поле заповнюється у разі значення поля 15  PTR або SLO.</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58.6</w:t>
            </w:r>
          </w:p>
        </w:tc>
      </w:tr>
      <w:tr w:rsidR="00693FE7">
        <w:trPr>
          <w:trHeight w:val="1129"/>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19</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Нерозкритий обсяг</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Обсяг заявки, який не розкривається для ринку.</w:t>
            </w:r>
            <w:r>
              <w:rPr>
                <w:rFonts w:ascii="Times New Roman" w:eastAsia="Times New Roman" w:hAnsi="Times New Roman" w:cs="Times New Roman"/>
                <w:sz w:val="17"/>
                <w:szCs w:val="17"/>
              </w:rPr>
              <w:br/>
              <w:t>Дане поле заповнюється у разі значення поля 15 HVO.</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1000</w:t>
            </w:r>
          </w:p>
        </w:tc>
      </w:tr>
      <w:tr w:rsidR="00693FE7">
        <w:trPr>
          <w:trHeight w:val="2460"/>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Тривалість заявки</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Тривалість заявки – це час, протягом якого заявка існує в системі до її видалення/скасування, якщо вона не виконана.</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DAY = День (діє протягом поточного дня)</w:t>
            </w:r>
            <w:r>
              <w:rPr>
                <w:rFonts w:ascii="Times New Roman" w:eastAsia="Times New Roman" w:hAnsi="Times New Roman" w:cs="Times New Roman"/>
                <w:sz w:val="17"/>
                <w:szCs w:val="17"/>
              </w:rPr>
              <w:br/>
              <w:t>GTC = Діє до скасування учасником або досягнення максимального ліміту тривалості заявки в системі (Good Till Cancelled)</w:t>
            </w:r>
            <w:r>
              <w:rPr>
                <w:rFonts w:ascii="Times New Roman" w:eastAsia="Times New Roman" w:hAnsi="Times New Roman" w:cs="Times New Roman"/>
                <w:sz w:val="17"/>
                <w:szCs w:val="17"/>
              </w:rPr>
              <w:br/>
              <w:t>GTD = Діє до певної дати (Good Till Date)</w:t>
            </w:r>
            <w:r>
              <w:rPr>
                <w:rFonts w:ascii="Times New Roman" w:eastAsia="Times New Roman" w:hAnsi="Times New Roman" w:cs="Times New Roman"/>
                <w:sz w:val="17"/>
                <w:szCs w:val="17"/>
              </w:rPr>
              <w:br/>
              <w:t>GTT = Діє до певного часу та дати (Good Till Time)</w:t>
            </w:r>
            <w:r>
              <w:rPr>
                <w:rFonts w:ascii="Times New Roman" w:eastAsia="Times New Roman" w:hAnsi="Times New Roman" w:cs="Times New Roman"/>
                <w:sz w:val="17"/>
                <w:szCs w:val="17"/>
              </w:rPr>
              <w:br/>
              <w:t>SES = Діє протягом поточної торгової сесії або до закриття воріт (Session)</w:t>
            </w:r>
            <w:r>
              <w:rPr>
                <w:rFonts w:ascii="Times New Roman" w:eastAsia="Times New Roman" w:hAnsi="Times New Roman" w:cs="Times New Roman"/>
                <w:sz w:val="17"/>
                <w:szCs w:val="17"/>
              </w:rPr>
              <w:br/>
              <w:t>OTH = Інший тип тривалості</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SES</w:t>
            </w:r>
          </w:p>
        </w:tc>
      </w:tr>
      <w:tr w:rsidR="00693FE7">
        <w:trPr>
          <w:trHeight w:val="1069"/>
        </w:trPr>
        <w:tc>
          <w:tcPr>
            <w:tcW w:w="41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що стосуються деталей договору</w:t>
            </w: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21</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договору</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Договір ідентифікується за допомогою унікального ідентифікатора коду, наданого ОПООП. Для операцій, здійснених поза системами ОПООП, здійснених до виникнення обов'язку звітування згідно з цим Порядком зазначається значення NA.</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50 буквено-цифрових символів.</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50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AGHDN15832839</w:t>
            </w:r>
          </w:p>
        </w:tc>
      </w:tr>
      <w:tr w:rsidR="00693FE7">
        <w:trPr>
          <w:trHeight w:val="1519"/>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22</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Назва договору</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Назва договору, визначена ОПООП та опублікована на вебсайті Регулятора в переліку стандартних договорів. </w:t>
            </w:r>
            <w:r>
              <w:rPr>
                <w:rFonts w:ascii="Times New Roman" w:eastAsia="Times New Roman" w:hAnsi="Times New Roman" w:cs="Times New Roman"/>
                <w:b/>
                <w:strike/>
                <w:sz w:val="17"/>
                <w:szCs w:val="17"/>
              </w:rPr>
              <w:t>Для нестандартних</w:t>
            </w:r>
            <w:r>
              <w:rPr>
                <w:rFonts w:ascii="Times New Roman" w:eastAsia="Times New Roman" w:hAnsi="Times New Roman" w:cs="Times New Roman"/>
                <w:sz w:val="17"/>
                <w:szCs w:val="17"/>
              </w:rPr>
              <w:t xml:space="preserve"> </w:t>
            </w:r>
            <w:r>
              <w:rPr>
                <w:rFonts w:ascii="Times New Roman" w:eastAsia="Times New Roman" w:hAnsi="Times New Roman" w:cs="Times New Roman"/>
                <w:b/>
                <w:sz w:val="17"/>
                <w:szCs w:val="17"/>
              </w:rPr>
              <w:t>Для стандартних договорів, укладених поза систем ОПООП, та для нестандартних</w:t>
            </w:r>
            <w:r>
              <w:rPr>
                <w:rFonts w:ascii="Times New Roman" w:eastAsia="Times New Roman" w:hAnsi="Times New Roman" w:cs="Times New Roman"/>
                <w:sz w:val="17"/>
                <w:szCs w:val="17"/>
              </w:rPr>
              <w:t xml:space="preserve"> договорів зазначаються значення "BILCONTRACT", для виконання нестандартних двостовронніх договорів - "EXECUTION", операцій, здійснених до виникнення обов'язку звітування згідно з цим Порядком -  "BACKLOADING".</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200 буквено-цифрових символів.</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XYZ abc на день вперед</w:t>
            </w:r>
          </w:p>
        </w:tc>
      </w:tr>
      <w:tr w:rsidR="00693FE7">
        <w:trPr>
          <w:trHeight w:val="995"/>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23</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договору</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договору.</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AU = Аукціон</w:t>
            </w:r>
            <w:r>
              <w:rPr>
                <w:rFonts w:ascii="Times New Roman" w:eastAsia="Times New Roman" w:hAnsi="Times New Roman" w:cs="Times New Roman"/>
                <w:sz w:val="17"/>
                <w:szCs w:val="17"/>
              </w:rPr>
              <w:br/>
              <w:t>CO = Безперервний</w:t>
            </w:r>
            <w:r>
              <w:rPr>
                <w:rFonts w:ascii="Times New Roman" w:eastAsia="Times New Roman" w:hAnsi="Times New Roman" w:cs="Times New Roman"/>
                <w:sz w:val="17"/>
                <w:szCs w:val="17"/>
              </w:rPr>
              <w:br/>
              <w:t>FW =Договір, що має характеристики форвардного контракту</w:t>
            </w:r>
            <w:r>
              <w:rPr>
                <w:rFonts w:ascii="Times New Roman" w:eastAsia="Times New Roman" w:hAnsi="Times New Roman" w:cs="Times New Roman"/>
                <w:sz w:val="17"/>
                <w:szCs w:val="17"/>
              </w:rPr>
              <w:br/>
              <w:t>FU = Договір, що має характеристики ф'ючерсного контракту</w:t>
            </w:r>
            <w:r>
              <w:rPr>
                <w:rFonts w:ascii="Times New Roman" w:eastAsia="Times New Roman" w:hAnsi="Times New Roman" w:cs="Times New Roman"/>
                <w:sz w:val="17"/>
                <w:szCs w:val="17"/>
              </w:rPr>
              <w:br/>
              <w:t>OP = Договір, що має характеристики опціону</w:t>
            </w:r>
            <w:r>
              <w:rPr>
                <w:rFonts w:ascii="Times New Roman" w:eastAsia="Times New Roman" w:hAnsi="Times New Roman" w:cs="Times New Roman"/>
                <w:sz w:val="17"/>
                <w:szCs w:val="17"/>
              </w:rPr>
              <w:br/>
              <w:t>OP_FW = Опціон на форвард</w:t>
            </w:r>
            <w:r>
              <w:rPr>
                <w:rFonts w:ascii="Times New Roman" w:eastAsia="Times New Roman" w:hAnsi="Times New Roman" w:cs="Times New Roman"/>
                <w:sz w:val="17"/>
                <w:szCs w:val="17"/>
              </w:rPr>
              <w:br/>
              <w:t>OP_FU = Опціон на ф'ючерс</w:t>
            </w:r>
            <w:r>
              <w:rPr>
                <w:rFonts w:ascii="Times New Roman" w:eastAsia="Times New Roman" w:hAnsi="Times New Roman" w:cs="Times New Roman"/>
                <w:sz w:val="17"/>
                <w:szCs w:val="17"/>
              </w:rPr>
              <w:br/>
              <w:t xml:space="preserve">OP_SP = Опціон на спред </w:t>
            </w:r>
            <w:r>
              <w:rPr>
                <w:rFonts w:ascii="Times New Roman" w:eastAsia="Times New Roman" w:hAnsi="Times New Roman" w:cs="Times New Roman"/>
                <w:sz w:val="17"/>
                <w:szCs w:val="17"/>
              </w:rPr>
              <w:br/>
              <w:t>OP_SW = Опціон на своп</w:t>
            </w:r>
            <w:r>
              <w:rPr>
                <w:rFonts w:ascii="Times New Roman" w:eastAsia="Times New Roman" w:hAnsi="Times New Roman" w:cs="Times New Roman"/>
                <w:sz w:val="17"/>
                <w:szCs w:val="17"/>
              </w:rPr>
              <w:br/>
              <w:t>SP = Спред</w:t>
            </w:r>
            <w:r>
              <w:rPr>
                <w:rFonts w:ascii="Times New Roman" w:eastAsia="Times New Roman" w:hAnsi="Times New Roman" w:cs="Times New Roman"/>
                <w:sz w:val="17"/>
                <w:szCs w:val="17"/>
              </w:rPr>
              <w:br/>
              <w:t>SW = Своп</w:t>
            </w:r>
            <w:r>
              <w:rPr>
                <w:rFonts w:ascii="Times New Roman" w:eastAsia="Times New Roman" w:hAnsi="Times New Roman" w:cs="Times New Roman"/>
                <w:sz w:val="17"/>
                <w:szCs w:val="17"/>
              </w:rPr>
              <w:br/>
              <w:t>SWG= Свінг</w:t>
            </w:r>
            <w:r>
              <w:rPr>
                <w:rFonts w:ascii="Times New Roman" w:eastAsia="Times New Roman" w:hAnsi="Times New Roman" w:cs="Times New Roman"/>
                <w:sz w:val="17"/>
                <w:szCs w:val="17"/>
              </w:rPr>
              <w:br/>
              <w:t>OT = Інший</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5</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FW</w:t>
            </w:r>
          </w:p>
        </w:tc>
      </w:tr>
      <w:tr w:rsidR="00693FE7">
        <w:trPr>
          <w:trHeight w:val="600"/>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24</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Енергетичний товар</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Класифікація енергетичного товару.</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NG = Природний газ</w:t>
            </w:r>
            <w:r>
              <w:rPr>
                <w:rFonts w:ascii="Times New Roman" w:eastAsia="Times New Roman" w:hAnsi="Times New Roman" w:cs="Times New Roman"/>
                <w:sz w:val="17"/>
                <w:szCs w:val="17"/>
              </w:rPr>
              <w:br/>
              <w:t>EL = Електрична енергія</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NG</w:t>
            </w:r>
          </w:p>
        </w:tc>
      </w:tr>
      <w:tr w:rsidR="00693FE7">
        <w:trPr>
          <w:trHeight w:val="1539"/>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25</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Фіксований індекс або референтна ціна</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Фіксований індекс, який встановлює ціну для договору або референтну ціну для деривативів. Для нестандартних двосторонніх договорів дане поле заповнюєтся у разі використання лише одного індексу у формулі ціни (у разі застосування двох та більше індексів даний договір звітується згідно з Додатком 2 до Порядку).</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150 буквено-цифрових символів.</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150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XYZ abc на день вперед</w:t>
            </w:r>
          </w:p>
        </w:tc>
      </w:tr>
      <w:tr w:rsidR="00693FE7">
        <w:trPr>
          <w:trHeight w:val="900"/>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26</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Спосіб розрахунку</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Зазначається спосіб розрахунку за операцією: у вигляді фізичної поставки, розрахунків (коштами), за вибором однієї із сторін.</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Оскільки базовий контракт розглядається як фізична поставка, слід зазначити «Р». Можуть існувати контракти на похідні інструменти (деривативні контракти), де може бути зазначено розрахунок коштами.</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 = Фізична поставка</w:t>
            </w:r>
            <w:r>
              <w:rPr>
                <w:rFonts w:ascii="Times New Roman" w:eastAsia="Times New Roman" w:hAnsi="Times New Roman" w:cs="Times New Roman"/>
                <w:sz w:val="17"/>
                <w:szCs w:val="17"/>
              </w:rPr>
              <w:br/>
              <w:t>C = Розрахунок (коштами)</w:t>
            </w:r>
            <w:r>
              <w:rPr>
                <w:rFonts w:ascii="Times New Roman" w:eastAsia="Times New Roman" w:hAnsi="Times New Roman" w:cs="Times New Roman"/>
                <w:sz w:val="17"/>
                <w:szCs w:val="17"/>
              </w:rPr>
              <w:br/>
              <w:t>O = На вибір контрагента</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w:t>
            </w:r>
          </w:p>
        </w:tc>
      </w:tr>
      <w:tr w:rsidR="00693FE7">
        <w:trPr>
          <w:trHeight w:val="1223"/>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27</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системи ОПООП</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Унікальний код системи ОПООП, на якій розміщена заявка або здійснені торги. Для двосторонніх договорів, укладених  поза ОПООП, у тому числі їх виконання, у даному полі зазначається XBIL. </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Код ЄДРПОУ для ОПООП, який не є учасником оптового енергетичного ринку.</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LEI</w:t>
            </w:r>
            <w:r>
              <w:rPr>
                <w:rFonts w:ascii="Times New Roman" w:eastAsia="Times New Roman" w:hAnsi="Times New Roman" w:cs="Times New Roman"/>
                <w:sz w:val="17"/>
                <w:szCs w:val="17"/>
              </w:rPr>
              <w:br/>
              <w:t>MIC</w:t>
            </w:r>
            <w:r>
              <w:rPr>
                <w:rFonts w:ascii="Times New Roman" w:eastAsia="Times New Roman" w:hAnsi="Times New Roman" w:cs="Times New Roman"/>
                <w:sz w:val="17"/>
                <w:szCs w:val="17"/>
              </w:rPr>
              <w:br/>
              <w:t>ECRB</w:t>
            </w:r>
            <w:r>
              <w:rPr>
                <w:rFonts w:ascii="Times New Roman" w:eastAsia="Times New Roman" w:hAnsi="Times New Roman" w:cs="Times New Roman"/>
                <w:sz w:val="17"/>
                <w:szCs w:val="17"/>
              </w:rPr>
              <w:br/>
              <w:t>XBIL = Двостороння торгівля (поза ОПООП)</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Код ЄДРПОУ</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4</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4</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8</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1234567890abcdefrgf MICX</w:t>
            </w:r>
            <w:r>
              <w:rPr>
                <w:rFonts w:ascii="Times New Roman" w:eastAsia="Times New Roman" w:hAnsi="Times New Roman" w:cs="Times New Roman"/>
                <w:sz w:val="17"/>
                <w:szCs w:val="17"/>
              </w:rPr>
              <w:br/>
              <w:t>MICX</w:t>
            </w:r>
            <w:r>
              <w:rPr>
                <w:rFonts w:ascii="Times New Roman" w:eastAsia="Times New Roman" w:hAnsi="Times New Roman" w:cs="Times New Roman"/>
                <w:sz w:val="17"/>
                <w:szCs w:val="17"/>
              </w:rPr>
              <w:br/>
              <w:t xml:space="preserve">ECRB-UA-20230601-001 </w:t>
            </w:r>
            <w:r>
              <w:rPr>
                <w:rFonts w:ascii="Times New Roman" w:eastAsia="Times New Roman" w:hAnsi="Times New Roman" w:cs="Times New Roman"/>
                <w:sz w:val="17"/>
                <w:szCs w:val="17"/>
              </w:rPr>
              <w:br/>
              <w:t>XBIL</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12345678</w:t>
            </w:r>
          </w:p>
        </w:tc>
      </w:tr>
      <w:tr w:rsidR="00693FE7">
        <w:trPr>
          <w:trHeight w:val="1278"/>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28</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Години торгів за договором</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Години торгів за договором. У даному полі, як правило, зазначаються години відкриття та закриття можливості здійснювати операції відповідно до правил системи ОПООП. Для двосторонніх договорів поза ОПООП зазначається  значення 00:00Z/24:00Z.</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часу ISO 8601 із використанням формату часу UTC</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Час</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відомості відсутні</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09:00Z/17:00Z</w:t>
            </w:r>
          </w:p>
        </w:tc>
      </w:tr>
      <w:tr w:rsidR="00693FE7">
        <w:trPr>
          <w:trHeight w:val="1396"/>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29</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та час останніх торгів</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та час останніх торгів для зазначеної операції. Визначається останній момент часу, в який учасник ринку може подати заявку та можуть здійснюватися торги, зокрема час закриття воріт. Поле не заповнююється якщо: 1. ОПООП не встановлено часових обмежень для розміщення заявки/здійснення торгів. 2.Торги відбуваються поза ОПООП.</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й часу ISO 8601 із використанням формату часу UTC з можливістю відображення зміщення часового поясу</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і час</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відомості відсутні</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2024-01-29T10:35:56.050Z</w:t>
            </w:r>
            <w:r>
              <w:rPr>
                <w:rFonts w:ascii="Times New Roman" w:eastAsia="Times New Roman" w:hAnsi="Times New Roman" w:cs="Times New Roman"/>
                <w:sz w:val="17"/>
                <w:szCs w:val="17"/>
              </w:rPr>
              <w:br/>
              <w:t>або</w:t>
            </w:r>
            <w:r>
              <w:rPr>
                <w:rFonts w:ascii="Times New Roman" w:eastAsia="Times New Roman" w:hAnsi="Times New Roman" w:cs="Times New Roman"/>
                <w:sz w:val="17"/>
                <w:szCs w:val="17"/>
              </w:rPr>
              <w:br/>
              <w:t>2024-01-29T12:35:56.050+02.00</w:t>
            </w:r>
          </w:p>
        </w:tc>
      </w:tr>
      <w:tr w:rsidR="00693FE7">
        <w:trPr>
          <w:trHeight w:val="3126"/>
        </w:trPr>
        <w:tc>
          <w:tcPr>
            <w:tcW w:w="41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що стосуються деталей операції</w:t>
            </w: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30</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Мітка часу операції</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Дата і час укладення договору або подання заявки, їх зміни, скасування чи розірвання. У разі здійснення операцій на системах ОПООП час здійснення такої операції має бути зазначений відпов ідно до налаштувань системи ОПООП (без округлень). Для двосторонніх договорів зазначається фактичний час укладення договору з округленням до найближчої хвилини. У разі відсутності інформації щодо фактичного або орієнтовного часу здійснення операції, а також часу виконання нестандартних договорів, у даному полі використовується час 00:01:00 UTC. </w:t>
            </w:r>
            <w:r>
              <w:rPr>
                <w:rFonts w:ascii="Times New Roman" w:eastAsia="Times New Roman" w:hAnsi="Times New Roman" w:cs="Times New Roman"/>
                <w:sz w:val="17"/>
                <w:szCs w:val="17"/>
              </w:rPr>
              <w:br/>
              <w:t>У даному полі зазначаються кілька міток часу, зокрема у випадках:</w:t>
            </w:r>
            <w:r>
              <w:rPr>
                <w:rFonts w:ascii="Times New Roman" w:eastAsia="Times New Roman" w:hAnsi="Times New Roman" w:cs="Times New Roman"/>
                <w:sz w:val="17"/>
                <w:szCs w:val="17"/>
              </w:rPr>
              <w:br/>
              <w:t>якщо час прийняття заявки системою ОПООП та її виконання (розміщення) відрізняються;</w:t>
            </w:r>
            <w:r>
              <w:rPr>
                <w:rFonts w:ascii="Times New Roman" w:eastAsia="Times New Roman" w:hAnsi="Times New Roman" w:cs="Times New Roman"/>
                <w:sz w:val="17"/>
                <w:szCs w:val="17"/>
              </w:rPr>
              <w:br/>
              <w:t>автоматичного зняття заявки в кінці торгової сесії та її автоматичного перевиставлення на початку наступної сесії.</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й часу ISO 8601 із використанням формату часу UTC з можливістю відображення зміщення часового поясу</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і час</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відомості відсутні</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2024-01-29T10:35:56.050Z</w:t>
            </w:r>
            <w:r>
              <w:rPr>
                <w:rFonts w:ascii="Times New Roman" w:eastAsia="Times New Roman" w:hAnsi="Times New Roman" w:cs="Times New Roman"/>
                <w:sz w:val="17"/>
                <w:szCs w:val="17"/>
              </w:rPr>
              <w:br/>
              <w:t>або</w:t>
            </w:r>
            <w:r>
              <w:rPr>
                <w:rFonts w:ascii="Times New Roman" w:eastAsia="Times New Roman" w:hAnsi="Times New Roman" w:cs="Times New Roman"/>
                <w:sz w:val="17"/>
                <w:szCs w:val="17"/>
              </w:rPr>
              <w:br/>
              <w:t>2024-01-29T12:35:56.050+02.00</w:t>
            </w:r>
          </w:p>
        </w:tc>
      </w:tr>
      <w:tr w:rsidR="00693FE7">
        <w:trPr>
          <w:trHeight w:val="1018"/>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31</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Унікальний ідентифікатор операції</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Унікальний ідентифікатор операції, призначений ОПООП або спільно двома сторонами договору у випадку двосторонніх договорів. Для двосторонніх договорів можуть використовуватися ідентифікатори, визначені у власних системах реєстрації однієї із сторін.</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100 буквено-цифрових символів без пробілів</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1234567890abcdefrgf</w:t>
            </w:r>
          </w:p>
        </w:tc>
      </w:tr>
      <w:tr w:rsidR="00693FE7">
        <w:trPr>
          <w:trHeight w:val="1021"/>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32</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пов'язаної операції</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пов'язаної операції, що ідентифікує договір/торги, пов'язані із даною операцією. Зазначається значення поля 31 пов'язаної операції для стандартних договорів або поля 11 Додатку 2 цього Порядку для пов'язаних нестандартних договорів.</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100 буквено-цифрових символів</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1234567890abcdefrgf</w:t>
            </w:r>
          </w:p>
        </w:tc>
      </w:tr>
      <w:tr w:rsidR="00693FE7">
        <w:trPr>
          <w:trHeight w:val="1208"/>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33</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пов'язаної заявки</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пов'язаної заявки, що ідентифікує пов'язану заявку .В даному полі зазначаються відповідні прийняті (зіставлені) протилежні заявки для торгів або повязані заявки (для окремих видів заявок, наприклад блочних або ексклюзивних). Для випадків  торгів без заявок, зокрема з метою здійснення клірингу, у даному полі зазначається значення NA.</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100 буквено-цифрових символів.</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1234567890abcdefrgf</w:t>
            </w:r>
          </w:p>
        </w:tc>
      </w:tr>
      <w:tr w:rsidR="00693FE7">
        <w:trPr>
          <w:trHeight w:val="842"/>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34</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Доручення з голосу</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Зазначається, чи була операція здійснена за дорученням з голосу, у тому числі брокером, по телефонному звязку тощо. Заповнюється значення «Y», якщо так, залишається порожнім, якщо ні.</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Y = ТАК</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Y</w:t>
            </w:r>
          </w:p>
        </w:tc>
      </w:tr>
      <w:tr w:rsidR="00693FE7">
        <w:trPr>
          <w:trHeight w:val="827"/>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35</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Ціна</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Ціна за одиницю. Поле не заповнюється, якщо заповнене поле 25 або поле 57, або поле 14 = MAR/MTL. </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Ціна зазначається без врахування ПДВ.</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53.45</w:t>
            </w:r>
          </w:p>
        </w:tc>
      </w:tr>
      <w:tr w:rsidR="00693FE7">
        <w:trPr>
          <w:trHeight w:val="1136"/>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36</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Значення індексу</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Значення фіксованого індексу. Заповнюється у разі зазначення фіксованого індексу у полі 25 . Може виражатися в абсолютних цифрах, так і у відсотках. Якщо ціна не відрізняється від фіксованого індексу - зазначається 0.</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+/- 0.02</w:t>
            </w:r>
          </w:p>
        </w:tc>
      </w:tr>
      <w:tr w:rsidR="00693FE7">
        <w:trPr>
          <w:trHeight w:val="4964"/>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37</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Валюта ціни</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Спосіб вираження ціни. Якщо значення індексу в полі 36 виражене у відсотках, у полі 37 вказується PCT. Якщо поля 35 та 36 пусті - дане поле не заповнюється .</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ISO 4217 Код валюти та додаткові прийнятні значення з 3алфавітними символами:</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BGN = болгарський лев</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CHF = швейцарський франк</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CZK = чеська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DKK = датська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EUR = євро</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EUX = євроцент</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GBX = пенні стерлінгів</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GBP = фунт стерлінгів</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HRK = хорватська куна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HUF = угорський форинт</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ISK = ісландська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NOK = норвезька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PCT = відсоток</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PLN = польський злотий</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RON = новий румунський лей</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SEK = шведська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UAH = українська гривня</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USD = долар США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OTH = Інша</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EUR</w:t>
            </w:r>
          </w:p>
        </w:tc>
      </w:tr>
      <w:tr w:rsidR="00693FE7">
        <w:trPr>
          <w:trHeight w:val="972"/>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38</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Умовна вартість</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Вартість договору. Поле не заповнюється, якщо невідома ціна на час здійснення торгів/укладання договору. </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b/>
                <w:sz w:val="17"/>
                <w:szCs w:val="17"/>
              </w:rPr>
              <w:t>Вартість зазначається без врахування ПДВ.</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53450.00</w:t>
            </w:r>
          </w:p>
        </w:tc>
      </w:tr>
      <w:tr w:rsidR="00693FE7">
        <w:trPr>
          <w:trHeight w:val="4872"/>
        </w:trPr>
        <w:tc>
          <w:tcPr>
            <w:tcW w:w="41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 </w:t>
            </w:r>
          </w:p>
        </w:tc>
        <w:tc>
          <w:tcPr>
            <w:tcW w:w="589"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39</w:t>
            </w:r>
          </w:p>
        </w:tc>
        <w:tc>
          <w:tcPr>
            <w:tcW w:w="145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Умовна валюта</w:t>
            </w:r>
          </w:p>
        </w:tc>
        <w:tc>
          <w:tcPr>
            <w:tcW w:w="747"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6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Валюта умовної вартості. Поле не заповнюється, якщо не заповнене поле 38. </w:t>
            </w:r>
          </w:p>
        </w:tc>
        <w:tc>
          <w:tcPr>
            <w:tcW w:w="1840"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Код валюти ISO 4217 і додаткові прийнятні значення з 3 алфавітними символами:</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BGN = болгарський лев</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CHF = швейцарський франк</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CZK = чеська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DKK = датська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EUR = євро</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EUX = євроцент</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GBX = пенні стерлінгів</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GBP = фунт стерлінгів</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HRK = хорватська куна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HUF = угорський форинт</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ISK = ісландська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NOK = норвезька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PCT = відсоток</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PLN = польський злотий</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RON = новий румунський лей</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SEK = шведська крона/крона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UAH = українська гривня</w:t>
            </w:r>
            <w:r>
              <w:rPr>
                <w:rFonts w:ascii="Times New Roman" w:eastAsia="Times New Roman" w:hAnsi="Times New Roman" w:cs="Times New Roman"/>
                <w:sz w:val="17"/>
                <w:szCs w:val="17"/>
              </w:rPr>
              <w:br/>
              <w:t>USD = долар США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OTH = Інша</w:t>
            </w:r>
          </w:p>
        </w:tc>
        <w:tc>
          <w:tcPr>
            <w:tcW w:w="1536"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888"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EUR</w:t>
            </w:r>
          </w:p>
        </w:tc>
      </w:tr>
      <w:tr w:rsidR="00693FE7">
        <w:trPr>
          <w:trHeight w:val="450"/>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45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66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136"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188"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3077"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840"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536"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884"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888"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r>
      <w:tr w:rsidR="00693FE7">
        <w:trPr>
          <w:trHeight w:val="982"/>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40</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Кількість/обсяг</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Загальна кількість одиниць за одиницю часу, включених у договір або заявку. Для заявок, які мають закриту частину обсягу, відображається лише відкрита для інших учасників частина обсягу. Поле не заповнюється у разі заповнення поля 55.</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r>
      <w:tr w:rsidR="00693FE7">
        <w:trPr>
          <w:trHeight w:val="1485"/>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41</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Загальна умовна кількість за договором</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Загальна кількість одиниць оптового енергетичного продукту. Зазначається значення поля 40 або 55 помножене на кількість періодів (відповідно до профілю постачання).</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1000</w:t>
            </w:r>
          </w:p>
        </w:tc>
      </w:tr>
      <w:tr w:rsidR="00693FE7">
        <w:trPr>
          <w:trHeight w:val="7680"/>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42</w:t>
            </w:r>
          </w:p>
        </w:tc>
        <w:tc>
          <w:tcPr>
            <w:tcW w:w="145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Одиниця вимірювання для поля 40 і 41</w:t>
            </w:r>
          </w:p>
        </w:tc>
        <w:tc>
          <w:tcPr>
            <w:tcW w:w="747"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Одиниця вимірювання, що використовується для полів 40 і 41.</w:t>
            </w:r>
          </w:p>
        </w:tc>
        <w:tc>
          <w:tcPr>
            <w:tcW w:w="1840"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b/>
                <w:sz w:val="17"/>
                <w:szCs w:val="17"/>
                <w:u w:val="single"/>
              </w:rPr>
              <w:t>Для поля 40:</w:t>
            </w:r>
            <w:r>
              <w:rPr>
                <w:rFonts w:ascii="Times New Roman" w:eastAsia="Times New Roman" w:hAnsi="Times New Roman" w:cs="Times New Roman"/>
                <w:sz w:val="17"/>
                <w:szCs w:val="17"/>
              </w:rPr>
              <w:br/>
              <w:t>KW = кВт</w:t>
            </w:r>
            <w:r>
              <w:rPr>
                <w:rFonts w:ascii="Times New Roman" w:eastAsia="Times New Roman" w:hAnsi="Times New Roman" w:cs="Times New Roman"/>
                <w:sz w:val="17"/>
                <w:szCs w:val="17"/>
              </w:rPr>
              <w:br/>
              <w:t>KWh/h = КВт-год/год</w:t>
            </w:r>
            <w:r>
              <w:rPr>
                <w:rFonts w:ascii="Times New Roman" w:eastAsia="Times New Roman" w:hAnsi="Times New Roman" w:cs="Times New Roman"/>
                <w:sz w:val="17"/>
                <w:szCs w:val="17"/>
              </w:rPr>
              <w:br/>
              <w:t>KWh/d = КВт-год/день</w:t>
            </w:r>
            <w:r>
              <w:rPr>
                <w:rFonts w:ascii="Times New Roman" w:eastAsia="Times New Roman" w:hAnsi="Times New Roman" w:cs="Times New Roman"/>
                <w:sz w:val="17"/>
                <w:szCs w:val="17"/>
              </w:rPr>
              <w:br/>
              <w:t>MW = МВт</w:t>
            </w:r>
            <w:r>
              <w:rPr>
                <w:rFonts w:ascii="Times New Roman" w:eastAsia="Times New Roman" w:hAnsi="Times New Roman" w:cs="Times New Roman"/>
                <w:sz w:val="17"/>
                <w:szCs w:val="17"/>
              </w:rPr>
              <w:br/>
              <w:t>MWh/h = МВт-год/год</w:t>
            </w:r>
            <w:r>
              <w:rPr>
                <w:rFonts w:ascii="Times New Roman" w:eastAsia="Times New Roman" w:hAnsi="Times New Roman" w:cs="Times New Roman"/>
                <w:sz w:val="17"/>
                <w:szCs w:val="17"/>
              </w:rPr>
              <w:br/>
              <w:t>MWh/d = МВт-год/день</w:t>
            </w:r>
            <w:r>
              <w:rPr>
                <w:rFonts w:ascii="Times New Roman" w:eastAsia="Times New Roman" w:hAnsi="Times New Roman" w:cs="Times New Roman"/>
                <w:sz w:val="17"/>
                <w:szCs w:val="17"/>
              </w:rPr>
              <w:br/>
              <w:t>GW = ГВт</w:t>
            </w:r>
            <w:r>
              <w:rPr>
                <w:rFonts w:ascii="Times New Roman" w:eastAsia="Times New Roman" w:hAnsi="Times New Roman" w:cs="Times New Roman"/>
                <w:sz w:val="17"/>
                <w:szCs w:val="17"/>
              </w:rPr>
              <w:br/>
              <w:t>GWh/h = ГВт-год/год</w:t>
            </w:r>
            <w:r>
              <w:rPr>
                <w:rFonts w:ascii="Times New Roman" w:eastAsia="Times New Roman" w:hAnsi="Times New Roman" w:cs="Times New Roman"/>
                <w:sz w:val="17"/>
                <w:szCs w:val="17"/>
              </w:rPr>
              <w:br/>
              <w:t>GWh/d = ГВт-год/день</w:t>
            </w:r>
            <w:r>
              <w:rPr>
                <w:rFonts w:ascii="Times New Roman" w:eastAsia="Times New Roman" w:hAnsi="Times New Roman" w:cs="Times New Roman"/>
                <w:sz w:val="17"/>
                <w:szCs w:val="17"/>
              </w:rPr>
              <w:br/>
              <w:t>Therm/d = Терм/день</w:t>
            </w:r>
            <w:r>
              <w:rPr>
                <w:rFonts w:ascii="Times New Roman" w:eastAsia="Times New Roman" w:hAnsi="Times New Roman" w:cs="Times New Roman"/>
                <w:sz w:val="17"/>
                <w:szCs w:val="17"/>
              </w:rPr>
              <w:br/>
              <w:t>KTherm/d = Ктерм/день</w:t>
            </w:r>
            <w:r>
              <w:rPr>
                <w:rFonts w:ascii="Times New Roman" w:eastAsia="Times New Roman" w:hAnsi="Times New Roman" w:cs="Times New Roman"/>
                <w:sz w:val="17"/>
                <w:szCs w:val="17"/>
              </w:rPr>
              <w:br/>
              <w:t>MTherm/d = Мтерм/день</w:t>
            </w:r>
            <w:r>
              <w:rPr>
                <w:rFonts w:ascii="Times New Roman" w:eastAsia="Times New Roman" w:hAnsi="Times New Roman" w:cs="Times New Roman"/>
                <w:sz w:val="17"/>
                <w:szCs w:val="17"/>
              </w:rPr>
              <w:br/>
              <w:t>cm/d = куб.м/день</w:t>
            </w:r>
            <w:r>
              <w:rPr>
                <w:rFonts w:ascii="Times New Roman" w:eastAsia="Times New Roman" w:hAnsi="Times New Roman" w:cs="Times New Roman"/>
                <w:sz w:val="17"/>
                <w:szCs w:val="17"/>
              </w:rPr>
              <w:br/>
              <w:t>mcm/d = млн куб.м/день</w:t>
            </w:r>
            <w:r>
              <w:rPr>
                <w:rFonts w:ascii="Times New Roman" w:eastAsia="Times New Roman" w:hAnsi="Times New Roman" w:cs="Times New Roman"/>
                <w:sz w:val="17"/>
                <w:szCs w:val="17"/>
              </w:rPr>
              <w:br/>
              <w:t>tcm/d = тис. куб.м/день</w:t>
            </w:r>
            <w:r>
              <w:rPr>
                <w:rFonts w:ascii="Times New Roman" w:eastAsia="Times New Roman" w:hAnsi="Times New Roman" w:cs="Times New Roman"/>
                <w:sz w:val="17"/>
                <w:szCs w:val="17"/>
              </w:rPr>
              <w:br/>
              <w:t>Btu/d = БТО/день</w:t>
            </w:r>
            <w:r>
              <w:rPr>
                <w:rFonts w:ascii="Times New Roman" w:eastAsia="Times New Roman" w:hAnsi="Times New Roman" w:cs="Times New Roman"/>
                <w:sz w:val="17"/>
                <w:szCs w:val="17"/>
              </w:rPr>
              <w:br/>
              <w:t>MMBtu/d = Млн БТО/день</w:t>
            </w:r>
            <w:r>
              <w:rPr>
                <w:rFonts w:ascii="Times New Roman" w:eastAsia="Times New Roman" w:hAnsi="Times New Roman" w:cs="Times New Roman"/>
                <w:sz w:val="17"/>
                <w:szCs w:val="17"/>
              </w:rPr>
              <w:br/>
              <w:t>MJ/d = МДж/день</w:t>
            </w:r>
            <w:r>
              <w:rPr>
                <w:rFonts w:ascii="Times New Roman" w:eastAsia="Times New Roman" w:hAnsi="Times New Roman" w:cs="Times New Roman"/>
                <w:sz w:val="17"/>
                <w:szCs w:val="17"/>
              </w:rPr>
              <w:br/>
              <w:t>100MJ/d = 100 МДж/день</w:t>
            </w:r>
            <w:r>
              <w:rPr>
                <w:rFonts w:ascii="Times New Roman" w:eastAsia="Times New Roman" w:hAnsi="Times New Roman" w:cs="Times New Roman"/>
                <w:sz w:val="17"/>
                <w:szCs w:val="17"/>
              </w:rPr>
              <w:br/>
              <w:t>MMJ/d = Млн МДж/день</w:t>
            </w:r>
            <w:r>
              <w:rPr>
                <w:rFonts w:ascii="Times New Roman" w:eastAsia="Times New Roman" w:hAnsi="Times New Roman" w:cs="Times New Roman"/>
                <w:sz w:val="17"/>
                <w:szCs w:val="17"/>
              </w:rPr>
              <w:br/>
              <w:t>GJ/d = ГДж/день</w:t>
            </w:r>
            <w:r>
              <w:rPr>
                <w:rFonts w:ascii="Times New Roman" w:eastAsia="Times New Roman" w:hAnsi="Times New Roman" w:cs="Times New Roman"/>
                <w:sz w:val="17"/>
                <w:szCs w:val="17"/>
              </w:rPr>
              <w:br/>
            </w:r>
            <w:r>
              <w:rPr>
                <w:rFonts w:ascii="Times New Roman" w:eastAsia="Times New Roman" w:hAnsi="Times New Roman" w:cs="Times New Roman"/>
                <w:b/>
                <w:sz w:val="17"/>
                <w:szCs w:val="17"/>
                <w:u w:val="single"/>
              </w:rPr>
              <w:t>Для поля 41:</w:t>
            </w:r>
            <w:r>
              <w:rPr>
                <w:rFonts w:ascii="Times New Roman" w:eastAsia="Times New Roman" w:hAnsi="Times New Roman" w:cs="Times New Roman"/>
                <w:sz w:val="17"/>
                <w:szCs w:val="17"/>
              </w:rPr>
              <w:br/>
              <w:t>KWh = кВт-год</w:t>
            </w:r>
            <w:r>
              <w:rPr>
                <w:rFonts w:ascii="Times New Roman" w:eastAsia="Times New Roman" w:hAnsi="Times New Roman" w:cs="Times New Roman"/>
                <w:sz w:val="17"/>
                <w:szCs w:val="17"/>
              </w:rPr>
              <w:br/>
              <w:t>MWh = МВт-год</w:t>
            </w:r>
            <w:r>
              <w:rPr>
                <w:rFonts w:ascii="Times New Roman" w:eastAsia="Times New Roman" w:hAnsi="Times New Roman" w:cs="Times New Roman"/>
                <w:sz w:val="17"/>
                <w:szCs w:val="17"/>
              </w:rPr>
              <w:br/>
              <w:t>GWh = ГВт-год</w:t>
            </w:r>
            <w:r>
              <w:rPr>
                <w:rFonts w:ascii="Times New Roman" w:eastAsia="Times New Roman" w:hAnsi="Times New Roman" w:cs="Times New Roman"/>
                <w:sz w:val="17"/>
                <w:szCs w:val="17"/>
              </w:rPr>
              <w:br/>
              <w:t>Therm = Терм</w:t>
            </w:r>
            <w:r>
              <w:rPr>
                <w:rFonts w:ascii="Times New Roman" w:eastAsia="Times New Roman" w:hAnsi="Times New Roman" w:cs="Times New Roman"/>
                <w:sz w:val="17"/>
                <w:szCs w:val="17"/>
              </w:rPr>
              <w:br/>
              <w:t>KTherm = Ктерм</w:t>
            </w:r>
            <w:r>
              <w:rPr>
                <w:rFonts w:ascii="Times New Roman" w:eastAsia="Times New Roman" w:hAnsi="Times New Roman" w:cs="Times New Roman"/>
                <w:sz w:val="17"/>
                <w:szCs w:val="17"/>
              </w:rPr>
              <w:br/>
              <w:t>MTherm = Мтерм</w:t>
            </w:r>
            <w:r>
              <w:rPr>
                <w:rFonts w:ascii="Times New Roman" w:eastAsia="Times New Roman" w:hAnsi="Times New Roman" w:cs="Times New Roman"/>
                <w:sz w:val="17"/>
                <w:szCs w:val="17"/>
              </w:rPr>
              <w:br/>
              <w:t>cm = куб.м</w:t>
            </w:r>
            <w:r>
              <w:rPr>
                <w:rFonts w:ascii="Times New Roman" w:eastAsia="Times New Roman" w:hAnsi="Times New Roman" w:cs="Times New Roman"/>
                <w:sz w:val="17"/>
                <w:szCs w:val="17"/>
              </w:rPr>
              <w:br/>
              <w:t>tcm = тис. куб.м</w:t>
            </w:r>
            <w:r>
              <w:rPr>
                <w:rFonts w:ascii="Times New Roman" w:eastAsia="Times New Roman" w:hAnsi="Times New Roman" w:cs="Times New Roman"/>
                <w:sz w:val="17"/>
                <w:szCs w:val="17"/>
              </w:rPr>
              <w:br/>
              <w:t>mcm = млн куб.м</w:t>
            </w:r>
            <w:r>
              <w:rPr>
                <w:rFonts w:ascii="Times New Roman" w:eastAsia="Times New Roman" w:hAnsi="Times New Roman" w:cs="Times New Roman"/>
                <w:sz w:val="17"/>
                <w:szCs w:val="17"/>
              </w:rPr>
              <w:br/>
              <w:t>Btu = БТО</w:t>
            </w:r>
            <w:r>
              <w:rPr>
                <w:rFonts w:ascii="Times New Roman" w:eastAsia="Times New Roman" w:hAnsi="Times New Roman" w:cs="Times New Roman"/>
                <w:sz w:val="17"/>
                <w:szCs w:val="17"/>
              </w:rPr>
              <w:br/>
              <w:t>MMBtu = Млн БТО</w:t>
            </w:r>
            <w:r>
              <w:rPr>
                <w:rFonts w:ascii="Times New Roman" w:eastAsia="Times New Roman" w:hAnsi="Times New Roman" w:cs="Times New Roman"/>
                <w:sz w:val="17"/>
                <w:szCs w:val="17"/>
              </w:rPr>
              <w:br/>
              <w:t>MJ = МДж</w:t>
            </w:r>
            <w:r>
              <w:rPr>
                <w:rFonts w:ascii="Times New Roman" w:eastAsia="Times New Roman" w:hAnsi="Times New Roman" w:cs="Times New Roman"/>
                <w:sz w:val="17"/>
                <w:szCs w:val="17"/>
              </w:rPr>
              <w:br/>
              <w:t>MMJ = Млн МДж</w:t>
            </w:r>
            <w:r>
              <w:rPr>
                <w:rFonts w:ascii="Times New Roman" w:eastAsia="Times New Roman" w:hAnsi="Times New Roman" w:cs="Times New Roman"/>
                <w:sz w:val="17"/>
                <w:szCs w:val="17"/>
              </w:rPr>
              <w:br/>
              <w:t>100MJ =100 МДж</w:t>
            </w:r>
            <w:r>
              <w:rPr>
                <w:rFonts w:ascii="Times New Roman" w:eastAsia="Times New Roman" w:hAnsi="Times New Roman" w:cs="Times New Roman"/>
                <w:sz w:val="17"/>
                <w:szCs w:val="17"/>
              </w:rPr>
              <w:br/>
              <w:t>GJ = ГДж</w:t>
            </w:r>
          </w:p>
        </w:tc>
        <w:tc>
          <w:tcPr>
            <w:tcW w:w="1536"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 2 до 8</w:t>
            </w:r>
          </w:p>
        </w:tc>
        <w:tc>
          <w:tcPr>
            <w:tcW w:w="1888"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MW</w:t>
            </w:r>
          </w:p>
        </w:tc>
      </w:tr>
      <w:tr w:rsidR="00693FE7">
        <w:trPr>
          <w:trHeight w:val="450"/>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45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66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136"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188"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3077"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840"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536"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884"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888"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r>
      <w:tr w:rsidR="00693FE7">
        <w:trPr>
          <w:trHeight w:val="1178"/>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43</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припинення</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дострокового припинення договору. Якщо дата припинення ідентична даті завершення поставки, це поле залишається порожнім.</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й часу ISO 8601 із використанням формату часу UTC з можливістю відображення зміщення часового поясу</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і час</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відомості відсутні</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2024-01-29T10:35:56.050Z</w:t>
            </w:r>
            <w:r>
              <w:rPr>
                <w:rFonts w:ascii="Times New Roman" w:eastAsia="Times New Roman" w:hAnsi="Times New Roman" w:cs="Times New Roman"/>
                <w:sz w:val="17"/>
                <w:szCs w:val="17"/>
              </w:rPr>
              <w:br/>
              <w:t>або</w:t>
            </w:r>
            <w:r>
              <w:rPr>
                <w:rFonts w:ascii="Times New Roman" w:eastAsia="Times New Roman" w:hAnsi="Times New Roman" w:cs="Times New Roman"/>
                <w:sz w:val="17"/>
                <w:szCs w:val="17"/>
              </w:rPr>
              <w:br/>
              <w:t>2024-01-29T12:35:56.050+02.00</w:t>
            </w:r>
          </w:p>
        </w:tc>
      </w:tr>
      <w:tr w:rsidR="00693FE7">
        <w:trPr>
          <w:trHeight w:val="1572"/>
        </w:trPr>
        <w:tc>
          <w:tcPr>
            <w:tcW w:w="41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що стосуються деталей опціону</w:t>
            </w: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44</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Стиль опціону</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Вказує, чи можна реалізувати опціон тільки у фіксовану дату (європейський та азіатський стиль), як серію заздалегідь вказаних дат (бермудський стиль) або в будь-який час протягом терміну дії договору (американський стиль).</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 = Американський</w:t>
            </w:r>
            <w:r>
              <w:rPr>
                <w:rFonts w:ascii="Times New Roman" w:eastAsia="Times New Roman" w:hAnsi="Times New Roman" w:cs="Times New Roman"/>
                <w:sz w:val="17"/>
                <w:szCs w:val="17"/>
              </w:rPr>
              <w:br/>
              <w:t>B = Бермудський</w:t>
            </w:r>
            <w:r>
              <w:rPr>
                <w:rFonts w:ascii="Times New Roman" w:eastAsia="Times New Roman" w:hAnsi="Times New Roman" w:cs="Times New Roman"/>
                <w:sz w:val="17"/>
                <w:szCs w:val="17"/>
              </w:rPr>
              <w:br/>
              <w:t>E = Європейський</w:t>
            </w:r>
            <w:r>
              <w:rPr>
                <w:rFonts w:ascii="Times New Roman" w:eastAsia="Times New Roman" w:hAnsi="Times New Roman" w:cs="Times New Roman"/>
                <w:sz w:val="17"/>
                <w:szCs w:val="17"/>
              </w:rPr>
              <w:br/>
              <w:t>S = Азіатський</w:t>
            </w:r>
            <w:r>
              <w:rPr>
                <w:rFonts w:ascii="Times New Roman" w:eastAsia="Times New Roman" w:hAnsi="Times New Roman" w:cs="Times New Roman"/>
                <w:sz w:val="17"/>
                <w:szCs w:val="17"/>
              </w:rPr>
              <w:br/>
              <w:t>O = Інший</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w:t>
            </w:r>
          </w:p>
        </w:tc>
      </w:tr>
      <w:tr w:rsidR="00693FE7">
        <w:trPr>
          <w:trHeight w:val="569"/>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45</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опціону</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Вказує, чи є опціон типу колл, пут чи інший.</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 = Пут</w:t>
            </w:r>
            <w:r>
              <w:rPr>
                <w:rFonts w:ascii="Times New Roman" w:eastAsia="Times New Roman" w:hAnsi="Times New Roman" w:cs="Times New Roman"/>
                <w:sz w:val="17"/>
                <w:szCs w:val="17"/>
              </w:rPr>
              <w:br/>
              <w:t>C = Колл</w:t>
            </w:r>
            <w:r>
              <w:rPr>
                <w:rFonts w:ascii="Times New Roman" w:eastAsia="Times New Roman" w:hAnsi="Times New Roman" w:cs="Times New Roman"/>
                <w:sz w:val="17"/>
                <w:szCs w:val="17"/>
              </w:rPr>
              <w:br/>
              <w:t>O = Інший</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C</w:t>
            </w:r>
          </w:p>
        </w:tc>
      </w:tr>
      <w:tr w:rsidR="00693FE7">
        <w:trPr>
          <w:trHeight w:val="743"/>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46</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виконання опціону</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або дати виконання опціону.  Може зазначатися кілька дат у випадку бермудського стилю опціону (значення поля 44 = В).</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 Кілька рядків, якщо потрібно.</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29-01-2024</w:t>
            </w:r>
          </w:p>
        </w:tc>
      </w:tr>
      <w:tr w:rsidR="00693FE7">
        <w:trPr>
          <w:trHeight w:val="750"/>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47</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Ціна виконання опціону</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Ціна виконання опціону.</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125.98</w:t>
            </w:r>
          </w:p>
        </w:tc>
      </w:tr>
      <w:tr w:rsidR="00693FE7">
        <w:trPr>
          <w:trHeight w:val="600"/>
        </w:trPr>
        <w:tc>
          <w:tcPr>
            <w:tcW w:w="41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пов’язані з профілем постачання</w:t>
            </w: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48</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Точка або зона постачання</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Коди EIC для точок постачання або торгової зони.</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Код EIC, буквено-цифровий код з 16 символів.</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16</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10YCB-EUROPEU--8</w:t>
            </w:r>
          </w:p>
        </w:tc>
      </w:tr>
      <w:tr w:rsidR="00693FE7">
        <w:trPr>
          <w:trHeight w:val="300"/>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49</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початку постачання</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початку постачання.</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01-01-2024</w:t>
            </w:r>
          </w:p>
        </w:tc>
      </w:tr>
      <w:tr w:rsidR="00693FE7">
        <w:trPr>
          <w:trHeight w:val="600"/>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50</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завершення поставки</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завершення поставки.</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31-03-2024</w:t>
            </w:r>
          </w:p>
        </w:tc>
      </w:tr>
      <w:tr w:rsidR="00693FE7">
        <w:trPr>
          <w:trHeight w:val="1822"/>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51</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Тривалість</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Тривалість періоду поставки. У випадку поставки продуктів з тривалістю 15/30 хвилин вказується значення N.</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 = хвилини</w:t>
            </w:r>
            <w:r>
              <w:rPr>
                <w:rFonts w:ascii="Times New Roman" w:eastAsia="Times New Roman" w:hAnsi="Times New Roman" w:cs="Times New Roman"/>
                <w:sz w:val="17"/>
                <w:szCs w:val="17"/>
              </w:rPr>
              <w:br/>
              <w:t>H = година</w:t>
            </w:r>
            <w:r>
              <w:rPr>
                <w:rFonts w:ascii="Times New Roman" w:eastAsia="Times New Roman" w:hAnsi="Times New Roman" w:cs="Times New Roman"/>
                <w:sz w:val="17"/>
                <w:szCs w:val="17"/>
              </w:rPr>
              <w:br/>
              <w:t>D = день</w:t>
            </w:r>
            <w:r>
              <w:rPr>
                <w:rFonts w:ascii="Times New Roman" w:eastAsia="Times New Roman" w:hAnsi="Times New Roman" w:cs="Times New Roman"/>
                <w:sz w:val="17"/>
                <w:szCs w:val="17"/>
              </w:rPr>
              <w:br/>
              <w:t>W = тиждень</w:t>
            </w:r>
            <w:r>
              <w:rPr>
                <w:rFonts w:ascii="Times New Roman" w:eastAsia="Times New Roman" w:hAnsi="Times New Roman" w:cs="Times New Roman"/>
                <w:sz w:val="17"/>
                <w:szCs w:val="17"/>
              </w:rPr>
              <w:br/>
              <w:t>M = місяць</w:t>
            </w:r>
            <w:r>
              <w:rPr>
                <w:rFonts w:ascii="Times New Roman" w:eastAsia="Times New Roman" w:hAnsi="Times New Roman" w:cs="Times New Roman"/>
                <w:sz w:val="17"/>
                <w:szCs w:val="17"/>
              </w:rPr>
              <w:br/>
              <w:t>Q = квартал</w:t>
            </w:r>
            <w:r>
              <w:rPr>
                <w:rFonts w:ascii="Times New Roman" w:eastAsia="Times New Roman" w:hAnsi="Times New Roman" w:cs="Times New Roman"/>
                <w:sz w:val="17"/>
                <w:szCs w:val="17"/>
              </w:rPr>
              <w:br/>
              <w:t>S = сезон</w:t>
            </w:r>
            <w:r>
              <w:rPr>
                <w:rFonts w:ascii="Times New Roman" w:eastAsia="Times New Roman" w:hAnsi="Times New Roman" w:cs="Times New Roman"/>
                <w:sz w:val="17"/>
                <w:szCs w:val="17"/>
              </w:rPr>
              <w:br/>
              <w:t>Y = рік</w:t>
            </w:r>
            <w:r>
              <w:rPr>
                <w:rFonts w:ascii="Times New Roman" w:eastAsia="Times New Roman" w:hAnsi="Times New Roman" w:cs="Times New Roman"/>
                <w:sz w:val="17"/>
                <w:szCs w:val="17"/>
              </w:rPr>
              <w:br/>
              <w:t>O = інша</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r>
      <w:tr w:rsidR="00693FE7">
        <w:trPr>
          <w:trHeight w:val="2232"/>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52</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навантаження</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Ідентифікація профілю постачання (базове навантаження, пікове навантаження, позапікове навантаження, блок годин тощо).</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BL = базове навантаження</w:t>
            </w:r>
            <w:r>
              <w:rPr>
                <w:rFonts w:ascii="Times New Roman" w:eastAsia="Times New Roman" w:hAnsi="Times New Roman" w:cs="Times New Roman"/>
                <w:sz w:val="17"/>
                <w:szCs w:val="17"/>
              </w:rPr>
              <w:br/>
              <w:t>PL = пікове навантаження</w:t>
            </w:r>
            <w:r>
              <w:rPr>
                <w:rFonts w:ascii="Times New Roman" w:eastAsia="Times New Roman" w:hAnsi="Times New Roman" w:cs="Times New Roman"/>
                <w:sz w:val="17"/>
                <w:szCs w:val="17"/>
              </w:rPr>
              <w:br/>
              <w:t>OP = позапікове навантаження</w:t>
            </w:r>
            <w:r>
              <w:rPr>
                <w:rFonts w:ascii="Times New Roman" w:eastAsia="Times New Roman" w:hAnsi="Times New Roman" w:cs="Times New Roman"/>
                <w:sz w:val="17"/>
                <w:szCs w:val="17"/>
              </w:rPr>
              <w:br/>
              <w:t>BH = індивідуальне годинне навантаження/блочне навантаження</w:t>
            </w:r>
            <w:r>
              <w:rPr>
                <w:rFonts w:ascii="Times New Roman" w:eastAsia="Times New Roman" w:hAnsi="Times New Roman" w:cs="Times New Roman"/>
                <w:sz w:val="17"/>
                <w:szCs w:val="17"/>
              </w:rPr>
              <w:br/>
              <w:t>SH = навантаження індивідуального профілю</w:t>
            </w:r>
            <w:r>
              <w:rPr>
                <w:rFonts w:ascii="Times New Roman" w:eastAsia="Times New Roman" w:hAnsi="Times New Roman" w:cs="Times New Roman"/>
                <w:sz w:val="17"/>
                <w:szCs w:val="17"/>
              </w:rPr>
              <w:br/>
              <w:t>GD = газова доба</w:t>
            </w:r>
            <w:r>
              <w:rPr>
                <w:rFonts w:ascii="Times New Roman" w:eastAsia="Times New Roman" w:hAnsi="Times New Roman" w:cs="Times New Roman"/>
                <w:sz w:val="17"/>
                <w:szCs w:val="17"/>
              </w:rPr>
              <w:br/>
              <w:t>OT = інше</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BL</w:t>
            </w:r>
          </w:p>
        </w:tc>
      </w:tr>
      <w:tr w:rsidR="00693FE7">
        <w:trPr>
          <w:trHeight w:val="2696"/>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53</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Дні тижня</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b/>
                <w:strike/>
                <w:sz w:val="17"/>
                <w:szCs w:val="17"/>
              </w:rPr>
            </w:pPr>
            <w:r>
              <w:rPr>
                <w:rFonts w:ascii="Times New Roman" w:eastAsia="Times New Roman" w:hAnsi="Times New Roman" w:cs="Times New Roman"/>
                <w:b/>
                <w:strike/>
                <w:sz w:val="17"/>
                <w:szCs w:val="17"/>
              </w:rPr>
              <w:t>-</w:t>
            </w:r>
            <w:r>
              <w:rPr>
                <w:noProof/>
              </w:rPr>
              <mc:AlternateContent>
                <mc:Choice Requires="wps">
                  <w:drawing>
                    <wp:anchor distT="0" distB="0" distL="114300" distR="114300" simplePos="0" relativeHeight="251658240" behindDoc="0" locked="0" layoutInCell="1" hidden="0" allowOverlap="1" wp14:anchorId="492840BD" wp14:editId="28486D1A">
                      <wp:simplePos x="0" y="0"/>
                      <wp:positionH relativeFrom="column">
                        <wp:posOffset>215900</wp:posOffset>
                      </wp:positionH>
                      <wp:positionV relativeFrom="paragraph">
                        <wp:posOffset>-25399</wp:posOffset>
                      </wp:positionV>
                      <wp:extent cx="152400" cy="200025"/>
                      <wp:effectExtent l="0" t="0" r="0" b="0"/>
                      <wp:wrapNone/>
                      <wp:docPr id="1542166244" name="Пряма зі стрілкою 1542166244"/>
                      <wp:cNvGraphicFramePr/>
                      <a:graphic xmlns:a="http://schemas.openxmlformats.org/drawingml/2006/main">
                        <a:graphicData uri="http://schemas.microsoft.com/office/word/2010/wordprocessingShape">
                          <wps:wsp>
                            <wps:cNvCnPr/>
                            <wps:spPr>
                              <a:xfrm>
                                <a:off x="5274563" y="3684750"/>
                                <a:ext cx="142875" cy="19050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type w14:anchorId="5AEE7660" id="_x0000_t32" coordsize="21600,21600" o:spt="32" o:oned="t" path="m,l21600,21600e" filled="f">
                      <v:path arrowok="t" fillok="f" o:connecttype="none"/>
                      <o:lock v:ext="edit" shapetype="t"/>
                    </v:shapetype>
                    <v:shape id="Пряма зі стрілкою 1542166244" o:spid="_x0000_s1026" type="#_x0000_t32" style="position:absolute;margin-left:17pt;margin-top:-2pt;width:12pt;height:15.7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" strokecolor="black [3200]">
                      <v:stroke startarrowwidth="narrow" startarrowlength="short" endarrowwidth="narrow" endarrowlength="short" joinstyle="miter"/>
                    </v:shape>
                  </w:pict>
                </mc:Fallback>
              </mc:AlternateContent>
            </w:r>
          </w:p>
          <w:p w:rsidR="00693FE7" w:rsidRDefault="00693FE7">
            <w:pPr>
              <w:spacing w:after="0" w:line="240" w:lineRule="auto"/>
              <w:jc w:val="center"/>
              <w:rPr>
                <w:rFonts w:ascii="Times New Roman" w:eastAsia="Times New Roman" w:hAnsi="Times New Roman" w:cs="Times New Roman"/>
                <w:strike/>
                <w:sz w:val="17"/>
                <w:szCs w:val="17"/>
              </w:rPr>
            </w:pPr>
          </w:p>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Дні тижня поставки. Застосовується, у тому числі для продуктів, коли поставка повторюється протягом заданої кількості днів. Дане поле не застосовується для годинних і добових продуктів і коли постачання здійснюється кожного дня періоду постачання.</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MO = понеділок</w:t>
            </w:r>
            <w:r>
              <w:rPr>
                <w:rFonts w:ascii="Times New Roman" w:eastAsia="Times New Roman" w:hAnsi="Times New Roman" w:cs="Times New Roman"/>
                <w:sz w:val="17"/>
                <w:szCs w:val="17"/>
              </w:rPr>
              <w:br/>
              <w:t>TU = вівторок</w:t>
            </w:r>
            <w:r>
              <w:rPr>
                <w:rFonts w:ascii="Times New Roman" w:eastAsia="Times New Roman" w:hAnsi="Times New Roman" w:cs="Times New Roman"/>
                <w:sz w:val="17"/>
                <w:szCs w:val="17"/>
              </w:rPr>
              <w:br/>
              <w:t>WE = середа</w:t>
            </w:r>
            <w:r>
              <w:rPr>
                <w:rFonts w:ascii="Times New Roman" w:eastAsia="Times New Roman" w:hAnsi="Times New Roman" w:cs="Times New Roman"/>
                <w:sz w:val="17"/>
                <w:szCs w:val="17"/>
              </w:rPr>
              <w:br/>
              <w:t>TH = четвер</w:t>
            </w:r>
            <w:r>
              <w:rPr>
                <w:rFonts w:ascii="Times New Roman" w:eastAsia="Times New Roman" w:hAnsi="Times New Roman" w:cs="Times New Roman"/>
                <w:sz w:val="17"/>
                <w:szCs w:val="17"/>
              </w:rPr>
              <w:br/>
              <w:t>FR = п'ятниця</w:t>
            </w:r>
            <w:r>
              <w:rPr>
                <w:rFonts w:ascii="Times New Roman" w:eastAsia="Times New Roman" w:hAnsi="Times New Roman" w:cs="Times New Roman"/>
                <w:sz w:val="17"/>
                <w:szCs w:val="17"/>
              </w:rPr>
              <w:br/>
              <w:t>SA = субота</w:t>
            </w:r>
            <w:r>
              <w:rPr>
                <w:rFonts w:ascii="Times New Roman" w:eastAsia="Times New Roman" w:hAnsi="Times New Roman" w:cs="Times New Roman"/>
                <w:sz w:val="17"/>
                <w:szCs w:val="17"/>
              </w:rPr>
              <w:br/>
              <w:t>SU = неділя</w:t>
            </w:r>
            <w:r>
              <w:rPr>
                <w:rFonts w:ascii="Times New Roman" w:eastAsia="Times New Roman" w:hAnsi="Times New Roman" w:cs="Times New Roman"/>
                <w:sz w:val="17"/>
                <w:szCs w:val="17"/>
              </w:rPr>
              <w:br/>
              <w:t>XB = За винятком святкових днів</w:t>
            </w:r>
            <w:r>
              <w:rPr>
                <w:rFonts w:ascii="Times New Roman" w:eastAsia="Times New Roman" w:hAnsi="Times New Roman" w:cs="Times New Roman"/>
                <w:sz w:val="17"/>
                <w:szCs w:val="17"/>
              </w:rPr>
              <w:br/>
              <w:t>IB = Включаючи святкові дні</w:t>
            </w:r>
            <w:r>
              <w:rPr>
                <w:rFonts w:ascii="Times New Roman" w:eastAsia="Times New Roman" w:hAnsi="Times New Roman" w:cs="Times New Roman"/>
                <w:sz w:val="17"/>
                <w:szCs w:val="17"/>
              </w:rPr>
              <w:br/>
              <w:t xml:space="preserve">WD = Будні дні </w:t>
            </w:r>
            <w:r>
              <w:rPr>
                <w:rFonts w:ascii="Times New Roman" w:eastAsia="Times New Roman" w:hAnsi="Times New Roman" w:cs="Times New Roman"/>
                <w:sz w:val="17"/>
                <w:szCs w:val="17"/>
              </w:rPr>
              <w:br/>
              <w:t>WN = Вихідні дні</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 2 до 6</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MO</w:t>
            </w:r>
            <w:r>
              <w:rPr>
                <w:rFonts w:ascii="Times New Roman" w:eastAsia="Times New Roman" w:hAnsi="Times New Roman" w:cs="Times New Roman"/>
                <w:sz w:val="17"/>
                <w:szCs w:val="17"/>
              </w:rPr>
              <w:br/>
              <w:t>Або комбінація:</w:t>
            </w:r>
            <w:r>
              <w:rPr>
                <w:rFonts w:ascii="Times New Roman" w:eastAsia="Times New Roman" w:hAnsi="Times New Roman" w:cs="Times New Roman"/>
                <w:sz w:val="17"/>
                <w:szCs w:val="17"/>
              </w:rPr>
              <w:br/>
              <w:t>від MO до WE</w:t>
            </w:r>
            <w:r>
              <w:rPr>
                <w:rFonts w:ascii="Times New Roman" w:eastAsia="Times New Roman" w:hAnsi="Times New Roman" w:cs="Times New Roman"/>
                <w:sz w:val="17"/>
                <w:szCs w:val="17"/>
              </w:rPr>
              <w:br/>
              <w:t>Або</w:t>
            </w:r>
            <w:r>
              <w:rPr>
                <w:rFonts w:ascii="Times New Roman" w:eastAsia="Times New Roman" w:hAnsi="Times New Roman" w:cs="Times New Roman"/>
                <w:sz w:val="17"/>
                <w:szCs w:val="17"/>
              </w:rPr>
              <w:br/>
              <w:t>WN</w:t>
            </w:r>
          </w:p>
        </w:tc>
      </w:tr>
      <w:tr w:rsidR="00693FE7">
        <w:trPr>
          <w:trHeight w:val="829"/>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54</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Інтервали навантаження для постачання</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Інтервал часу для </w:t>
            </w:r>
            <w:r>
              <w:rPr>
                <w:rFonts w:ascii="Times New Roman" w:eastAsia="Times New Roman" w:hAnsi="Times New Roman" w:cs="Times New Roman"/>
                <w:b/>
                <w:strike/>
                <w:sz w:val="17"/>
                <w:szCs w:val="17"/>
              </w:rPr>
              <w:t>кожного блоку</w:t>
            </w:r>
            <w:r>
              <w:rPr>
                <w:rFonts w:ascii="Times New Roman" w:eastAsia="Times New Roman" w:hAnsi="Times New Roman" w:cs="Times New Roman"/>
                <w:sz w:val="17"/>
                <w:szCs w:val="17"/>
              </w:rPr>
              <w:t xml:space="preserve"> </w:t>
            </w:r>
            <w:r>
              <w:rPr>
                <w:rFonts w:ascii="Times New Roman" w:eastAsia="Times New Roman" w:hAnsi="Times New Roman" w:cs="Times New Roman"/>
                <w:b/>
                <w:sz w:val="17"/>
                <w:szCs w:val="17"/>
              </w:rPr>
              <w:t>типів навантаження</w:t>
            </w:r>
            <w:r>
              <w:rPr>
                <w:rFonts w:ascii="Times New Roman" w:eastAsia="Times New Roman" w:hAnsi="Times New Roman" w:cs="Times New Roman"/>
                <w:sz w:val="17"/>
                <w:szCs w:val="17"/>
              </w:rPr>
              <w:t>. У полі може зазначатися кілька інтервалів.</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Інтервал часу, виражений у місцевому часі пункту/зони постачання у форматі ГГ:ХХ:СС</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Час</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10:00:00/11:00:00</w:t>
            </w:r>
          </w:p>
        </w:tc>
      </w:tr>
      <w:tr w:rsidR="00693FE7">
        <w:trPr>
          <w:trHeight w:val="1006"/>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55</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Потужність постачання</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b/>
                <w:strike/>
                <w:sz w:val="17"/>
                <w:szCs w:val="17"/>
              </w:rPr>
            </w:pPr>
            <w:r>
              <w:rPr>
                <w:rFonts w:ascii="Times New Roman" w:eastAsia="Times New Roman" w:hAnsi="Times New Roman" w:cs="Times New Roman"/>
                <w:b/>
                <w:strike/>
                <w:sz w:val="17"/>
                <w:szCs w:val="17"/>
              </w:rPr>
              <w:t>-</w:t>
            </w:r>
            <w:r>
              <w:rPr>
                <w:noProof/>
              </w:rPr>
              <mc:AlternateContent>
                <mc:Choice Requires="wps">
                  <w:drawing>
                    <wp:anchor distT="0" distB="0" distL="114300" distR="114300" simplePos="0" relativeHeight="251659264" behindDoc="0" locked="0" layoutInCell="1" hidden="0" allowOverlap="1" wp14:anchorId="7D8E3B22" wp14:editId="547F8C80">
                      <wp:simplePos x="0" y="0"/>
                      <wp:positionH relativeFrom="column">
                        <wp:posOffset>215900</wp:posOffset>
                      </wp:positionH>
                      <wp:positionV relativeFrom="paragraph">
                        <wp:posOffset>-12699</wp:posOffset>
                      </wp:positionV>
                      <wp:extent cx="168275" cy="178435"/>
                      <wp:effectExtent l="0" t="0" r="0" b="0"/>
                      <wp:wrapNone/>
                      <wp:docPr id="1542166246" name="Пряма зі стрілкою 1542166246"/>
                      <wp:cNvGraphicFramePr/>
                      <a:graphic xmlns:a="http://schemas.openxmlformats.org/drawingml/2006/main">
                        <a:graphicData uri="http://schemas.microsoft.com/office/word/2010/wordprocessingShape">
                          <wps:wsp>
                            <wps:cNvCnPr/>
                            <wps:spPr>
                              <a:xfrm>
                                <a:off x="5266625" y="3695545"/>
                                <a:ext cx="158750" cy="16891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73B7F416" id="Пряма зі стрілкою 1542166246" o:spid="_x0000_s1026" type="#_x0000_t32" style="position:absolute;margin-left:17pt;margin-top:-1pt;width:13.25pt;height:14.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" strokecolor="black [3200]">
                      <v:stroke startarrowwidth="narrow" startarrowlength="short" endarrowwidth="narrow" endarrowlength="short" joinstyle="miter"/>
                    </v:shape>
                  </w:pict>
                </mc:Fallback>
              </mc:AlternateContent>
            </w:r>
          </w:p>
          <w:p w:rsidR="00693FE7" w:rsidRDefault="00693FE7">
            <w:pPr>
              <w:spacing w:after="0" w:line="240" w:lineRule="auto"/>
              <w:jc w:val="center"/>
              <w:rPr>
                <w:rFonts w:ascii="Times New Roman" w:eastAsia="Times New Roman" w:hAnsi="Times New Roman" w:cs="Times New Roman"/>
                <w:strike/>
                <w:sz w:val="17"/>
                <w:szCs w:val="17"/>
              </w:rPr>
            </w:pPr>
          </w:p>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Кількість одиниць, включених до операції, за інтервал часу постачання. Зазначається у разі, якщо обсяг у періодах поставки, зазначених у полі 54 - відрізняється. Якщо обсяг одинаковий у кожному інтервалі - він зазначється у полі 40.</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w:t>
            </w:r>
          </w:p>
        </w:tc>
      </w:tr>
      <w:tr w:rsidR="00693FE7">
        <w:trPr>
          <w:trHeight w:val="4002"/>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56</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Одиниця кількості, що використовується в полі 55</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b/>
                <w:strike/>
                <w:sz w:val="17"/>
                <w:szCs w:val="17"/>
              </w:rPr>
            </w:pPr>
            <w:r>
              <w:rPr>
                <w:rFonts w:ascii="Times New Roman" w:eastAsia="Times New Roman" w:hAnsi="Times New Roman" w:cs="Times New Roman"/>
                <w:b/>
                <w:strike/>
                <w:sz w:val="17"/>
                <w:szCs w:val="17"/>
              </w:rPr>
              <w:t>-</w:t>
            </w:r>
            <w:r>
              <w:rPr>
                <w:noProof/>
              </w:rPr>
              <mc:AlternateContent>
                <mc:Choice Requires="wps">
                  <w:drawing>
                    <wp:anchor distT="0" distB="0" distL="114300" distR="114300" simplePos="0" relativeHeight="251660288" behindDoc="0" locked="0" layoutInCell="1" hidden="0" allowOverlap="1" wp14:anchorId="3C3DDBCC" wp14:editId="2C25FE06">
                      <wp:simplePos x="0" y="0"/>
                      <wp:positionH relativeFrom="column">
                        <wp:posOffset>215900</wp:posOffset>
                      </wp:positionH>
                      <wp:positionV relativeFrom="paragraph">
                        <wp:posOffset>-50799</wp:posOffset>
                      </wp:positionV>
                      <wp:extent cx="152400" cy="200025"/>
                      <wp:effectExtent l="0" t="0" r="0" b="0"/>
                      <wp:wrapNone/>
                      <wp:docPr id="1542166240" name="Пряма зі стрілкою 1542166240"/>
                      <wp:cNvGraphicFramePr/>
                      <a:graphic xmlns:a="http://schemas.openxmlformats.org/drawingml/2006/main">
                        <a:graphicData uri="http://schemas.microsoft.com/office/word/2010/wordprocessingShape">
                          <wps:wsp>
                            <wps:cNvCnPr/>
                            <wps:spPr>
                              <a:xfrm>
                                <a:off x="5274563" y="3684750"/>
                                <a:ext cx="142875" cy="19050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1DC9A443" id="Пряма зі стрілкою 1542166240" o:spid="_x0000_s1026" type="#_x0000_t32" style="position:absolute;margin-left:17pt;margin-top:-4pt;width:12pt;height:15.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" strokecolor="black [3200]">
                      <v:stroke startarrowwidth="narrow" startarrowlength="short" endarrowwidth="narrow" endarrowlength="short" joinstyle="miter"/>
                    </v:shape>
                  </w:pict>
                </mc:Fallback>
              </mc:AlternateContent>
            </w:r>
          </w:p>
          <w:p w:rsidR="00693FE7" w:rsidRDefault="00693FE7">
            <w:pPr>
              <w:spacing w:after="0" w:line="240" w:lineRule="auto"/>
              <w:jc w:val="center"/>
              <w:rPr>
                <w:rFonts w:ascii="Times New Roman" w:eastAsia="Times New Roman" w:hAnsi="Times New Roman" w:cs="Times New Roman"/>
                <w:strike/>
                <w:sz w:val="17"/>
                <w:szCs w:val="17"/>
              </w:rPr>
            </w:pPr>
          </w:p>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Використана одиниця вимірювання.</w:t>
            </w:r>
          </w:p>
        </w:tc>
        <w:tc>
          <w:tcPr>
            <w:tcW w:w="1840" w:type="dxa"/>
            <w:shd w:val="clear" w:color="auto" w:fill="auto"/>
            <w:vAlign w:val="bottom"/>
          </w:tcPr>
          <w:p w:rsidR="00693FE7" w:rsidRDefault="004F3879">
            <w:pPr>
              <w:spacing w:after="0" w:line="240" w:lineRule="auto"/>
              <w:rPr>
                <w:rFonts w:ascii="Times New Roman" w:eastAsia="Times New Roman" w:hAnsi="Times New Roman" w:cs="Times New Roman"/>
                <w:color w:val="000000"/>
                <w:sz w:val="17"/>
                <w:szCs w:val="17"/>
              </w:rPr>
            </w:pPr>
            <w:r>
              <w:rPr>
                <w:rFonts w:ascii="Times New Roman" w:eastAsia="Times New Roman" w:hAnsi="Times New Roman" w:cs="Times New Roman"/>
                <w:color w:val="000000"/>
                <w:sz w:val="16"/>
                <w:szCs w:val="16"/>
              </w:rPr>
              <w:t>KW = кВт</w:t>
            </w:r>
            <w:r>
              <w:rPr>
                <w:rFonts w:ascii="Times New Roman" w:eastAsia="Times New Roman" w:hAnsi="Times New Roman" w:cs="Times New Roman"/>
                <w:color w:val="000000"/>
                <w:sz w:val="16"/>
                <w:szCs w:val="16"/>
              </w:rPr>
              <w:br/>
              <w:t>KWh/h = КВт-год/год</w:t>
            </w:r>
            <w:r>
              <w:rPr>
                <w:rFonts w:ascii="Times New Roman" w:eastAsia="Times New Roman" w:hAnsi="Times New Roman" w:cs="Times New Roman"/>
                <w:color w:val="000000"/>
                <w:sz w:val="16"/>
                <w:szCs w:val="16"/>
              </w:rPr>
              <w:br/>
              <w:t>KWh/d = КВт-год/день</w:t>
            </w:r>
            <w:r>
              <w:rPr>
                <w:rFonts w:ascii="Times New Roman" w:eastAsia="Times New Roman" w:hAnsi="Times New Roman" w:cs="Times New Roman"/>
                <w:color w:val="000000"/>
                <w:sz w:val="16"/>
                <w:szCs w:val="16"/>
              </w:rPr>
              <w:br/>
              <w:t>MW = МВт</w:t>
            </w:r>
            <w:r>
              <w:rPr>
                <w:rFonts w:ascii="Times New Roman" w:eastAsia="Times New Roman" w:hAnsi="Times New Roman" w:cs="Times New Roman"/>
                <w:color w:val="000000"/>
                <w:sz w:val="16"/>
                <w:szCs w:val="16"/>
              </w:rPr>
              <w:br/>
              <w:t>MWh/h = МВт-год/год</w:t>
            </w:r>
            <w:r>
              <w:rPr>
                <w:rFonts w:ascii="Times New Roman" w:eastAsia="Times New Roman" w:hAnsi="Times New Roman" w:cs="Times New Roman"/>
                <w:color w:val="000000"/>
                <w:sz w:val="16"/>
                <w:szCs w:val="16"/>
              </w:rPr>
              <w:br/>
              <w:t>MWh/d = МВт-год/день</w:t>
            </w:r>
            <w:r>
              <w:rPr>
                <w:rFonts w:ascii="Times New Roman" w:eastAsia="Times New Roman" w:hAnsi="Times New Roman" w:cs="Times New Roman"/>
                <w:color w:val="000000"/>
                <w:sz w:val="16"/>
                <w:szCs w:val="16"/>
              </w:rPr>
              <w:br/>
              <w:t>GW = ГВт</w:t>
            </w:r>
            <w:r>
              <w:rPr>
                <w:rFonts w:ascii="Times New Roman" w:eastAsia="Times New Roman" w:hAnsi="Times New Roman" w:cs="Times New Roman"/>
                <w:color w:val="000000"/>
                <w:sz w:val="16"/>
                <w:szCs w:val="16"/>
              </w:rPr>
              <w:br/>
              <w:t>GWh/h = ГВт-год/год</w:t>
            </w:r>
            <w:r>
              <w:rPr>
                <w:rFonts w:ascii="Times New Roman" w:eastAsia="Times New Roman" w:hAnsi="Times New Roman" w:cs="Times New Roman"/>
                <w:color w:val="000000"/>
                <w:sz w:val="16"/>
                <w:szCs w:val="16"/>
              </w:rPr>
              <w:br/>
              <w:t>GWh/d = ГВт-год/день</w:t>
            </w:r>
            <w:r>
              <w:rPr>
                <w:rFonts w:ascii="Times New Roman" w:eastAsia="Times New Roman" w:hAnsi="Times New Roman" w:cs="Times New Roman"/>
                <w:color w:val="000000"/>
                <w:sz w:val="16"/>
                <w:szCs w:val="16"/>
              </w:rPr>
              <w:br/>
              <w:t>Therm/d = Терм/день</w:t>
            </w:r>
            <w:r>
              <w:rPr>
                <w:rFonts w:ascii="Times New Roman" w:eastAsia="Times New Roman" w:hAnsi="Times New Roman" w:cs="Times New Roman"/>
                <w:color w:val="000000"/>
                <w:sz w:val="16"/>
                <w:szCs w:val="16"/>
              </w:rPr>
              <w:br/>
              <w:t>KTherm/d = Ктерм/день</w:t>
            </w:r>
            <w:r>
              <w:rPr>
                <w:rFonts w:ascii="Times New Roman" w:eastAsia="Times New Roman" w:hAnsi="Times New Roman" w:cs="Times New Roman"/>
                <w:color w:val="000000"/>
                <w:sz w:val="16"/>
                <w:szCs w:val="16"/>
              </w:rPr>
              <w:br/>
              <w:t>MTherm/d = Мтерм/день</w:t>
            </w:r>
            <w:r>
              <w:rPr>
                <w:rFonts w:ascii="Times New Roman" w:eastAsia="Times New Roman" w:hAnsi="Times New Roman" w:cs="Times New Roman"/>
                <w:color w:val="000000"/>
                <w:sz w:val="16"/>
                <w:szCs w:val="16"/>
              </w:rPr>
              <w:br/>
              <w:t>cm/d = куб.м/день</w:t>
            </w:r>
            <w:r>
              <w:rPr>
                <w:rFonts w:ascii="Times New Roman" w:eastAsia="Times New Roman" w:hAnsi="Times New Roman" w:cs="Times New Roman"/>
                <w:color w:val="000000"/>
                <w:sz w:val="16"/>
                <w:szCs w:val="16"/>
              </w:rPr>
              <w:br/>
              <w:t>mcm/d = млн куб.м/день</w:t>
            </w:r>
            <w:r>
              <w:rPr>
                <w:rFonts w:ascii="Times New Roman" w:eastAsia="Times New Roman" w:hAnsi="Times New Roman" w:cs="Times New Roman"/>
                <w:color w:val="000000"/>
                <w:sz w:val="16"/>
                <w:szCs w:val="16"/>
              </w:rPr>
              <w:br/>
              <w:t>tcm/d = тис. куб.м/день</w:t>
            </w:r>
            <w:r>
              <w:rPr>
                <w:rFonts w:ascii="Times New Roman" w:eastAsia="Times New Roman" w:hAnsi="Times New Roman" w:cs="Times New Roman"/>
                <w:color w:val="000000"/>
                <w:sz w:val="16"/>
                <w:szCs w:val="16"/>
              </w:rPr>
              <w:br/>
              <w:t>Btu/d = БТО/день</w:t>
            </w:r>
            <w:r>
              <w:rPr>
                <w:rFonts w:ascii="Times New Roman" w:eastAsia="Times New Roman" w:hAnsi="Times New Roman" w:cs="Times New Roman"/>
                <w:color w:val="000000"/>
                <w:sz w:val="16"/>
                <w:szCs w:val="16"/>
              </w:rPr>
              <w:br/>
              <w:t>MMBtu/d = Млн БТО/день</w:t>
            </w:r>
            <w:r>
              <w:rPr>
                <w:rFonts w:ascii="Times New Roman" w:eastAsia="Times New Roman" w:hAnsi="Times New Roman" w:cs="Times New Roman"/>
                <w:color w:val="000000"/>
                <w:sz w:val="16"/>
                <w:szCs w:val="16"/>
              </w:rPr>
              <w:br/>
              <w:t>MJ/d = МДж/день</w:t>
            </w:r>
            <w:r>
              <w:rPr>
                <w:rFonts w:ascii="Times New Roman" w:eastAsia="Times New Roman" w:hAnsi="Times New Roman" w:cs="Times New Roman"/>
                <w:color w:val="000000"/>
                <w:sz w:val="16"/>
                <w:szCs w:val="16"/>
              </w:rPr>
              <w:br/>
              <w:t>100MJ/d = 100 МДж/день</w:t>
            </w:r>
            <w:r>
              <w:rPr>
                <w:rFonts w:ascii="Times New Roman" w:eastAsia="Times New Roman" w:hAnsi="Times New Roman" w:cs="Times New Roman"/>
                <w:color w:val="000000"/>
                <w:sz w:val="16"/>
                <w:szCs w:val="16"/>
              </w:rPr>
              <w:br/>
              <w:t>MMJ/d = Млн МДж/день</w:t>
            </w:r>
            <w:r>
              <w:rPr>
                <w:rFonts w:ascii="Times New Roman" w:eastAsia="Times New Roman" w:hAnsi="Times New Roman" w:cs="Times New Roman"/>
                <w:color w:val="000000"/>
                <w:sz w:val="16"/>
                <w:szCs w:val="16"/>
              </w:rPr>
              <w:br/>
              <w:t>GJ/d = ГДж/день</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 2 до 8</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MW</w:t>
            </w:r>
          </w:p>
        </w:tc>
      </w:tr>
      <w:tr w:rsidR="00693FE7">
        <w:trPr>
          <w:trHeight w:val="1538"/>
        </w:trPr>
        <w:tc>
          <w:tcPr>
            <w:tcW w:w="41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57</w:t>
            </w:r>
          </w:p>
        </w:tc>
        <w:tc>
          <w:tcPr>
            <w:tcW w:w="1455"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Ціна/кількість інтервалу часу</w:t>
            </w:r>
          </w:p>
        </w:tc>
        <w:tc>
          <w:tcPr>
            <w:tcW w:w="747"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36"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88" w:type="dxa"/>
            <w:shd w:val="clear" w:color="auto" w:fill="auto"/>
            <w:vAlign w:val="center"/>
          </w:tcPr>
          <w:p w:rsidR="00693FE7" w:rsidRDefault="004F3879">
            <w:pPr>
              <w:spacing w:after="0" w:line="240" w:lineRule="auto"/>
              <w:jc w:val="center"/>
              <w:rPr>
                <w:rFonts w:ascii="Times New Roman" w:eastAsia="Times New Roman" w:hAnsi="Times New Roman" w:cs="Times New Roman"/>
                <w:b/>
                <w:strike/>
                <w:sz w:val="17"/>
                <w:szCs w:val="17"/>
              </w:rPr>
            </w:pPr>
            <w:r>
              <w:rPr>
                <w:rFonts w:ascii="Times New Roman" w:eastAsia="Times New Roman" w:hAnsi="Times New Roman" w:cs="Times New Roman"/>
                <w:b/>
                <w:strike/>
                <w:sz w:val="17"/>
                <w:szCs w:val="17"/>
              </w:rPr>
              <w:t>-</w:t>
            </w:r>
            <w:r>
              <w:rPr>
                <w:noProof/>
              </w:rPr>
              <mc:AlternateContent>
                <mc:Choice Requires="wps">
                  <w:drawing>
                    <wp:anchor distT="0" distB="0" distL="114300" distR="114300" simplePos="0" relativeHeight="251661312" behindDoc="0" locked="0" layoutInCell="1" hidden="0" allowOverlap="1" wp14:anchorId="488EE8A6" wp14:editId="2D7FF22F">
                      <wp:simplePos x="0" y="0"/>
                      <wp:positionH relativeFrom="column">
                        <wp:posOffset>215900</wp:posOffset>
                      </wp:positionH>
                      <wp:positionV relativeFrom="paragraph">
                        <wp:posOffset>-38099</wp:posOffset>
                      </wp:positionV>
                      <wp:extent cx="152400" cy="200025"/>
                      <wp:effectExtent l="0" t="0" r="0" b="0"/>
                      <wp:wrapNone/>
                      <wp:docPr id="1542166242" name="Пряма зі стрілкою 1542166242"/>
                      <wp:cNvGraphicFramePr/>
                      <a:graphic xmlns:a="http://schemas.openxmlformats.org/drawingml/2006/main">
                        <a:graphicData uri="http://schemas.microsoft.com/office/word/2010/wordprocessingShape">
                          <wps:wsp>
                            <wps:cNvCnPr/>
                            <wps:spPr>
                              <a:xfrm>
                                <a:off x="5274563" y="3684750"/>
                                <a:ext cx="142875" cy="19050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17AD0876" id="Пряма зі стрілкою 1542166242" o:spid="_x0000_s1026" type="#_x0000_t32" style="position:absolute;margin-left:17pt;margin-top:-3pt;width:12pt;height:15.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" strokecolor="black [3200]">
                      <v:stroke startarrowwidth="narrow" startarrowlength="short" endarrowwidth="narrow" endarrowlength="short" joinstyle="miter"/>
                    </v:shape>
                  </w:pict>
                </mc:Fallback>
              </mc:AlternateContent>
            </w:r>
          </w:p>
          <w:p w:rsidR="00693FE7" w:rsidRDefault="00693FE7">
            <w:pPr>
              <w:spacing w:after="0" w:line="240" w:lineRule="auto"/>
              <w:jc w:val="center"/>
              <w:rPr>
                <w:rFonts w:ascii="Times New Roman" w:eastAsia="Times New Roman" w:hAnsi="Times New Roman" w:cs="Times New Roman"/>
                <w:b/>
                <w:strike/>
                <w:sz w:val="17"/>
                <w:szCs w:val="17"/>
              </w:rPr>
            </w:pPr>
          </w:p>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b/>
                <w:sz w:val="17"/>
                <w:szCs w:val="17"/>
              </w:rPr>
              <w:t>М*</w:t>
            </w:r>
          </w:p>
        </w:tc>
        <w:tc>
          <w:tcPr>
            <w:tcW w:w="3077"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Ціна за кількість за інтервал часу постачання. Зазначається у разі, якщо ціни у періодах поставки, зазначених у полі 54 - відрізняються.  Якщо ціна одинакова у кожному інтервалі - вона зазначється у полі 35.</w:t>
            </w:r>
          </w:p>
        </w:tc>
        <w:tc>
          <w:tcPr>
            <w:tcW w:w="1840"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153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8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8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50.25</w:t>
            </w:r>
          </w:p>
        </w:tc>
      </w:tr>
      <w:tr w:rsidR="00693FE7">
        <w:trPr>
          <w:trHeight w:val="1845"/>
        </w:trPr>
        <w:tc>
          <w:tcPr>
            <w:tcW w:w="415"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Поле даних, пов'язане з інформацією про життєвий цикл</w:t>
            </w:r>
          </w:p>
        </w:tc>
        <w:tc>
          <w:tcPr>
            <w:tcW w:w="589"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58</w:t>
            </w:r>
          </w:p>
        </w:tc>
        <w:tc>
          <w:tcPr>
            <w:tcW w:w="1455"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дії</w:t>
            </w:r>
          </w:p>
        </w:tc>
        <w:tc>
          <w:tcPr>
            <w:tcW w:w="747"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65"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36"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88"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077"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Коли звіт містить:</w:t>
            </w:r>
            <w:r>
              <w:rPr>
                <w:rFonts w:ascii="Times New Roman" w:eastAsia="Times New Roman" w:hAnsi="Times New Roman" w:cs="Times New Roman"/>
                <w:sz w:val="17"/>
                <w:szCs w:val="17"/>
              </w:rPr>
              <w:br/>
              <w:t>-  договір або заявку на торгівлю вперше, це поле має бути ідентифіковано як "новий";</w:t>
            </w:r>
            <w:r>
              <w:rPr>
                <w:rFonts w:ascii="Times New Roman" w:eastAsia="Times New Roman" w:hAnsi="Times New Roman" w:cs="Times New Roman"/>
                <w:sz w:val="17"/>
                <w:szCs w:val="17"/>
              </w:rPr>
              <w:br/>
              <w:t>-  зміну деталей раніше наданого звіту, це поле має бути ідентифіковано як "зміни";</w:t>
            </w:r>
            <w:r>
              <w:rPr>
                <w:rFonts w:ascii="Times New Roman" w:eastAsia="Times New Roman" w:hAnsi="Times New Roman" w:cs="Times New Roman"/>
                <w:sz w:val="17"/>
                <w:szCs w:val="17"/>
              </w:rPr>
              <w:br/>
              <w:t>-  скасування неправильно поданого звіту, це поле має бути ідентифіковано як "помилка";</w:t>
            </w:r>
            <w:r>
              <w:rPr>
                <w:rFonts w:ascii="Times New Roman" w:eastAsia="Times New Roman" w:hAnsi="Times New Roman" w:cs="Times New Roman"/>
                <w:sz w:val="17"/>
                <w:szCs w:val="17"/>
              </w:rPr>
              <w:br/>
              <w:t>-  розірвання існуючого договору або заявки, це поле має бути ідентифіковано як "скасування".</w:t>
            </w:r>
          </w:p>
        </w:tc>
        <w:tc>
          <w:tcPr>
            <w:tcW w:w="1840"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 = Новий</w:t>
            </w:r>
            <w:r>
              <w:rPr>
                <w:rFonts w:ascii="Times New Roman" w:eastAsia="Times New Roman" w:hAnsi="Times New Roman" w:cs="Times New Roman"/>
                <w:sz w:val="17"/>
                <w:szCs w:val="17"/>
              </w:rPr>
              <w:br/>
              <w:t>M = Зміни</w:t>
            </w:r>
            <w:r>
              <w:rPr>
                <w:rFonts w:ascii="Times New Roman" w:eastAsia="Times New Roman" w:hAnsi="Times New Roman" w:cs="Times New Roman"/>
                <w:sz w:val="17"/>
                <w:szCs w:val="17"/>
              </w:rPr>
              <w:br/>
              <w:t>E =Помилка</w:t>
            </w:r>
            <w:r>
              <w:rPr>
                <w:rFonts w:ascii="Times New Roman" w:eastAsia="Times New Roman" w:hAnsi="Times New Roman" w:cs="Times New Roman"/>
                <w:sz w:val="17"/>
                <w:szCs w:val="17"/>
              </w:rPr>
              <w:br/>
              <w:t>C =Скасування</w:t>
            </w:r>
          </w:p>
        </w:tc>
        <w:tc>
          <w:tcPr>
            <w:tcW w:w="1536"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84"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88"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w:t>
            </w:r>
          </w:p>
        </w:tc>
      </w:tr>
      <w:tr w:rsidR="00693FE7">
        <w:trPr>
          <w:trHeight w:val="300"/>
        </w:trPr>
        <w:tc>
          <w:tcPr>
            <w:tcW w:w="415" w:type="dxa"/>
            <w:tcBorders>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589" w:type="dxa"/>
            <w:tcBorders>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455" w:type="dxa"/>
            <w:tcBorders>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Примітка:</w:t>
            </w:r>
          </w:p>
        </w:tc>
        <w:tc>
          <w:tcPr>
            <w:tcW w:w="747" w:type="dxa"/>
            <w:tcBorders>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665" w:type="dxa"/>
            <w:tcBorders>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136" w:type="dxa"/>
            <w:tcBorders>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188" w:type="dxa"/>
            <w:tcBorders>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3077" w:type="dxa"/>
            <w:tcBorders>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840" w:type="dxa"/>
            <w:tcBorders>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536" w:type="dxa"/>
            <w:tcBorders>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884" w:type="dxa"/>
            <w:tcBorders>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888" w:type="dxa"/>
            <w:tcBorders>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220"/>
        </w:trPr>
        <w:tc>
          <w:tcPr>
            <w:tcW w:w="415"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589"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2202" w:type="dxa"/>
            <w:gridSpan w:val="2"/>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 = обов'язковий</w:t>
            </w:r>
            <w:r>
              <w:rPr>
                <w:rFonts w:ascii="Times New Roman" w:eastAsia="Times New Roman" w:hAnsi="Times New Roman" w:cs="Times New Roman"/>
                <w:sz w:val="17"/>
                <w:szCs w:val="17"/>
              </w:rPr>
              <w:br/>
              <w:t>O = необов'язковий</w:t>
            </w:r>
            <w:r>
              <w:rPr>
                <w:rFonts w:ascii="Times New Roman" w:eastAsia="Times New Roman" w:hAnsi="Times New Roman" w:cs="Times New Roman"/>
                <w:sz w:val="17"/>
                <w:szCs w:val="17"/>
              </w:rPr>
              <w:br/>
              <w:t>- = не застосовується</w:t>
            </w:r>
            <w:r>
              <w:rPr>
                <w:rFonts w:ascii="Times New Roman" w:eastAsia="Times New Roman" w:hAnsi="Times New Roman" w:cs="Times New Roman"/>
                <w:sz w:val="17"/>
                <w:szCs w:val="17"/>
              </w:rPr>
              <w:br/>
              <w:t>* = умовно потрібно</w:t>
            </w:r>
            <w:r>
              <w:rPr>
                <w:rFonts w:ascii="Times New Roman" w:eastAsia="Times New Roman" w:hAnsi="Times New Roman" w:cs="Times New Roman"/>
                <w:sz w:val="17"/>
                <w:szCs w:val="17"/>
              </w:rPr>
              <w:br/>
              <w:t>DV = значення за умовчанням</w:t>
            </w:r>
          </w:p>
        </w:tc>
        <w:tc>
          <w:tcPr>
            <w:tcW w:w="665"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136"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188"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3077"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840"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536"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884"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888"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r>
    </w:tbl>
    <w:p w:rsidR="00693FE7" w:rsidRDefault="00693FE7">
      <w:pPr>
        <w:rPr>
          <w:rFonts w:ascii="Times New Roman" w:eastAsia="Times New Roman" w:hAnsi="Times New Roman" w:cs="Times New Roman"/>
          <w:sz w:val="17"/>
          <w:szCs w:val="17"/>
        </w:rPr>
      </w:pPr>
    </w:p>
    <w:p w:rsidR="00693FE7" w:rsidRDefault="004F3879">
      <w:pPr>
        <w:rPr>
          <w:rFonts w:ascii="Times New Roman" w:eastAsia="Times New Roman" w:hAnsi="Times New Roman" w:cs="Times New Roman"/>
          <w:sz w:val="17"/>
          <w:szCs w:val="17"/>
        </w:rPr>
      </w:pPr>
      <w:r>
        <w:br w:type="page"/>
      </w:r>
    </w:p>
    <w:p w:rsidR="00693FE7" w:rsidRDefault="00693FE7">
      <w:pPr>
        <w:rPr>
          <w:rFonts w:ascii="Times New Roman" w:eastAsia="Times New Roman" w:hAnsi="Times New Roman" w:cs="Times New Roman"/>
          <w:sz w:val="17"/>
          <w:szCs w:val="17"/>
        </w:rPr>
      </w:pPr>
    </w:p>
    <w:tbl>
      <w:tblPr>
        <w:tblStyle w:val="aff6"/>
        <w:tblW w:w="14995" w:type="dxa"/>
        <w:tblInd w:w="-142" w:type="dxa"/>
        <w:tblLayout w:type="fixed"/>
        <w:tblLook w:val="0400" w:firstRow="0" w:lastRow="0" w:firstColumn="0" w:lastColumn="0" w:noHBand="0" w:noVBand="1"/>
      </w:tblPr>
      <w:tblGrid>
        <w:gridCol w:w="562"/>
        <w:gridCol w:w="746"/>
        <w:gridCol w:w="3653"/>
        <w:gridCol w:w="1598"/>
        <w:gridCol w:w="2551"/>
        <w:gridCol w:w="1787"/>
        <w:gridCol w:w="956"/>
        <w:gridCol w:w="1024"/>
        <w:gridCol w:w="1868"/>
        <w:gridCol w:w="250"/>
      </w:tblGrid>
      <w:tr w:rsidR="00693FE7">
        <w:trPr>
          <w:gridAfter w:val="1"/>
          <w:wAfter w:w="222" w:type="dxa"/>
          <w:trHeight w:val="315"/>
        </w:trPr>
        <w:tc>
          <w:tcPr>
            <w:tcW w:w="14773" w:type="dxa"/>
            <w:gridSpan w:val="9"/>
            <w:tcBorders>
              <w:top w:val="nil"/>
              <w:left w:val="nil"/>
              <w:bottom w:val="nil"/>
              <w:right w:val="nil"/>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Редакція проєкту рішення НКРЕКП</w:t>
            </w:r>
          </w:p>
        </w:tc>
      </w:tr>
      <w:tr w:rsidR="00693FE7">
        <w:trPr>
          <w:gridAfter w:val="1"/>
          <w:wAfter w:w="222" w:type="dxa"/>
          <w:trHeight w:val="315"/>
        </w:trPr>
        <w:tc>
          <w:tcPr>
            <w:tcW w:w="562"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747"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3661"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601"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2556"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790"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3856" w:type="dxa"/>
            <w:gridSpan w:val="3"/>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Додаток 2</w:t>
            </w:r>
          </w:p>
        </w:tc>
      </w:tr>
      <w:tr w:rsidR="00693FE7">
        <w:trPr>
          <w:gridAfter w:val="1"/>
          <w:wAfter w:w="222" w:type="dxa"/>
          <w:trHeight w:val="914"/>
        </w:trPr>
        <w:tc>
          <w:tcPr>
            <w:tcW w:w="562"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b/>
                <w:sz w:val="17"/>
                <w:szCs w:val="17"/>
              </w:rPr>
            </w:pPr>
          </w:p>
        </w:tc>
        <w:tc>
          <w:tcPr>
            <w:tcW w:w="747"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3661"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601"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2556"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790"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3856" w:type="dxa"/>
            <w:gridSpan w:val="3"/>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693FE7">
        <w:trPr>
          <w:gridAfter w:val="1"/>
          <w:wAfter w:w="222" w:type="dxa"/>
          <w:trHeight w:val="818"/>
        </w:trPr>
        <w:tc>
          <w:tcPr>
            <w:tcW w:w="14773" w:type="dxa"/>
            <w:gridSpan w:val="9"/>
            <w:tcBorders>
              <w:top w:val="nil"/>
              <w:left w:val="nil"/>
              <w:bottom w:val="nil"/>
              <w:right w:val="nil"/>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Інформація про нестандартні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693FE7">
        <w:trPr>
          <w:gridAfter w:val="1"/>
          <w:wAfter w:w="222" w:type="dxa"/>
          <w:trHeight w:val="525"/>
        </w:trPr>
        <w:tc>
          <w:tcPr>
            <w:tcW w:w="562" w:type="dxa"/>
            <w:tcBorders>
              <w:top w:val="single" w:sz="8" w:space="0" w:color="000000"/>
              <w:left w:val="single" w:sz="8" w:space="0" w:color="000000"/>
              <w:bottom w:val="nil"/>
              <w:right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 </w:t>
            </w:r>
          </w:p>
        </w:tc>
        <w:tc>
          <w:tcPr>
            <w:tcW w:w="747" w:type="dxa"/>
            <w:tcBorders>
              <w:top w:val="single" w:sz="8" w:space="0" w:color="000000"/>
              <w:left w:val="nil"/>
              <w:bottom w:val="nil"/>
              <w:right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Поле №</w:t>
            </w:r>
          </w:p>
        </w:tc>
        <w:tc>
          <w:tcPr>
            <w:tcW w:w="3661" w:type="dxa"/>
            <w:tcBorders>
              <w:top w:val="single" w:sz="8" w:space="0" w:color="000000"/>
              <w:left w:val="nil"/>
              <w:bottom w:val="nil"/>
              <w:right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Назва поля</w:t>
            </w:r>
          </w:p>
        </w:tc>
        <w:tc>
          <w:tcPr>
            <w:tcW w:w="1601" w:type="dxa"/>
            <w:tcBorders>
              <w:top w:val="single" w:sz="8" w:space="0" w:color="000000"/>
              <w:left w:val="nil"/>
              <w:bottom w:val="nil"/>
              <w:right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Нестандартний договір</w:t>
            </w:r>
          </w:p>
        </w:tc>
        <w:tc>
          <w:tcPr>
            <w:tcW w:w="2556" w:type="dxa"/>
            <w:tcBorders>
              <w:top w:val="single" w:sz="8" w:space="0" w:color="000000"/>
              <w:left w:val="nil"/>
              <w:bottom w:val="nil"/>
              <w:right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Опис</w:t>
            </w:r>
          </w:p>
        </w:tc>
        <w:tc>
          <w:tcPr>
            <w:tcW w:w="1790" w:type="dxa"/>
            <w:tcBorders>
              <w:top w:val="single" w:sz="8" w:space="0" w:color="000000"/>
              <w:left w:val="nil"/>
              <w:bottom w:val="nil"/>
              <w:right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Допустимі значення</w:t>
            </w:r>
          </w:p>
        </w:tc>
        <w:tc>
          <w:tcPr>
            <w:tcW w:w="958" w:type="dxa"/>
            <w:tcBorders>
              <w:top w:val="single" w:sz="8" w:space="0" w:color="000000"/>
              <w:left w:val="nil"/>
              <w:bottom w:val="nil"/>
              <w:right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Тип</w:t>
            </w:r>
          </w:p>
        </w:tc>
        <w:tc>
          <w:tcPr>
            <w:tcW w:w="1026" w:type="dxa"/>
            <w:tcBorders>
              <w:top w:val="single" w:sz="8" w:space="0" w:color="000000"/>
              <w:left w:val="nil"/>
              <w:bottom w:val="nil"/>
              <w:right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Довжина</w:t>
            </w:r>
          </w:p>
        </w:tc>
        <w:tc>
          <w:tcPr>
            <w:tcW w:w="1872" w:type="dxa"/>
            <w:tcBorders>
              <w:top w:val="single" w:sz="8" w:space="0" w:color="000000"/>
              <w:left w:val="nil"/>
              <w:bottom w:val="nil"/>
              <w:right w:val="single" w:sz="8"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Приклади</w:t>
            </w:r>
          </w:p>
        </w:tc>
      </w:tr>
      <w:tr w:rsidR="00693FE7">
        <w:trPr>
          <w:gridAfter w:val="1"/>
          <w:wAfter w:w="222" w:type="dxa"/>
          <w:trHeight w:val="1437"/>
        </w:trPr>
        <w:tc>
          <w:tcPr>
            <w:tcW w:w="562"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що стосуються сторін договору</w:t>
            </w:r>
          </w:p>
        </w:tc>
        <w:tc>
          <w:tcPr>
            <w:tcW w:w="747"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3661"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учасника оптового енергетичного ринку</w:t>
            </w:r>
          </w:p>
        </w:tc>
        <w:tc>
          <w:tcPr>
            <w:tcW w:w="1601"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2556"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Унікальний код, що ідентифікує учасника оптового енергетичного ринку, від імені якого повідомляється інформація про операцію.</w:t>
            </w:r>
          </w:p>
        </w:tc>
        <w:tc>
          <w:tcPr>
            <w:tcW w:w="1790"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958"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1026"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11</w:t>
            </w:r>
            <w:r>
              <w:rPr>
                <w:rFonts w:ascii="Times New Roman" w:eastAsia="Times New Roman" w:hAnsi="Times New Roman" w:cs="Times New Roman"/>
                <w:sz w:val="17"/>
                <w:szCs w:val="17"/>
              </w:rPr>
              <w:br/>
              <w:t>16</w:t>
            </w:r>
            <w:r>
              <w:rPr>
                <w:rFonts w:ascii="Times New Roman" w:eastAsia="Times New Roman" w:hAnsi="Times New Roman" w:cs="Times New Roman"/>
                <w:sz w:val="17"/>
                <w:szCs w:val="17"/>
              </w:rPr>
              <w:br/>
              <w:t>13</w:t>
            </w:r>
          </w:p>
        </w:tc>
        <w:tc>
          <w:tcPr>
            <w:tcW w:w="1872" w:type="dxa"/>
            <w:tcBorders>
              <w:top w:val="single" w:sz="8" w:space="0" w:color="000000"/>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ECRB-UA-20230601-001                        1a2b3c4d5e6f7g8e9f0h  </w:t>
            </w:r>
            <w:r>
              <w:rPr>
                <w:rFonts w:ascii="Times New Roman" w:eastAsia="Times New Roman" w:hAnsi="Times New Roman" w:cs="Times New Roman"/>
                <w:sz w:val="17"/>
                <w:szCs w:val="17"/>
              </w:rPr>
              <w:br/>
              <w:t>ACERSILJ500                                                                    21X000EUROPEU--8                               a1b2c3d4e5f6g</w:t>
            </w:r>
          </w:p>
        </w:tc>
      </w:tr>
      <w:tr w:rsidR="00693FE7">
        <w:trPr>
          <w:gridAfter w:val="1"/>
          <w:wAfter w:w="222" w:type="dxa"/>
          <w:trHeight w:val="1515"/>
        </w:trPr>
        <w:tc>
          <w:tcPr>
            <w:tcW w:w="56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коду, який використовується в полі 1</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w:t>
            </w:r>
          </w:p>
        </w:tc>
      </w:tr>
      <w:tr w:rsidR="00693FE7">
        <w:trPr>
          <w:gridAfter w:val="1"/>
          <w:wAfter w:w="222" w:type="dxa"/>
          <w:trHeight w:val="1382"/>
        </w:trPr>
        <w:tc>
          <w:tcPr>
            <w:tcW w:w="56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іншого учасника оптового енергетичного ринку або контрагента</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Унікальний ідентифікатор для іншого контрагента договору.</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11</w:t>
            </w:r>
            <w:r>
              <w:rPr>
                <w:rFonts w:ascii="Times New Roman" w:eastAsia="Times New Roman" w:hAnsi="Times New Roman" w:cs="Times New Roman"/>
                <w:sz w:val="17"/>
                <w:szCs w:val="17"/>
              </w:rPr>
              <w:br/>
              <w:t>16</w:t>
            </w:r>
            <w:r>
              <w:rPr>
                <w:rFonts w:ascii="Times New Roman" w:eastAsia="Times New Roman" w:hAnsi="Times New Roman" w:cs="Times New Roman"/>
                <w:sz w:val="17"/>
                <w:szCs w:val="17"/>
              </w:rPr>
              <w:br/>
              <w:t>13</w:t>
            </w:r>
          </w:p>
        </w:tc>
        <w:tc>
          <w:tcPr>
            <w:tcW w:w="1872" w:type="dxa"/>
            <w:tcBorders>
              <w:top w:val="single" w:sz="8" w:space="0" w:color="000000"/>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ECRB-UA-20230601-001                        1a2b3c4d5e6f7g8e9f0h  </w:t>
            </w:r>
            <w:r>
              <w:rPr>
                <w:rFonts w:ascii="Times New Roman" w:eastAsia="Times New Roman" w:hAnsi="Times New Roman" w:cs="Times New Roman"/>
                <w:sz w:val="17"/>
                <w:szCs w:val="17"/>
              </w:rPr>
              <w:br/>
              <w:t>ACERSILJ500                                                                    21X000EUROPEU--8                               a1b2c3d4e5f6g</w:t>
            </w:r>
          </w:p>
        </w:tc>
      </w:tr>
      <w:tr w:rsidR="00693FE7">
        <w:trPr>
          <w:gridAfter w:val="1"/>
          <w:wAfter w:w="222" w:type="dxa"/>
          <w:trHeight w:val="1103"/>
        </w:trPr>
        <w:tc>
          <w:tcPr>
            <w:tcW w:w="56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коду, який використовується в полі 3</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w:t>
            </w:r>
          </w:p>
        </w:tc>
      </w:tr>
      <w:tr w:rsidR="00693FE7">
        <w:trPr>
          <w:gridAfter w:val="1"/>
          <w:wAfter w:w="222" w:type="dxa"/>
          <w:trHeight w:val="1500"/>
        </w:trPr>
        <w:tc>
          <w:tcPr>
            <w:tcW w:w="56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особи, що звітує</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Ідентифікатор особи, що звітує. </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Код ЄДРПОУ для АПД, який не є учасником оптового енергетичного ринку.</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Код ЄДРПОУ</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11</w:t>
            </w:r>
            <w:r>
              <w:rPr>
                <w:rFonts w:ascii="Times New Roman" w:eastAsia="Times New Roman" w:hAnsi="Times New Roman" w:cs="Times New Roman"/>
                <w:sz w:val="17"/>
                <w:szCs w:val="17"/>
              </w:rPr>
              <w:br/>
              <w:t>16</w:t>
            </w:r>
            <w:r>
              <w:rPr>
                <w:rFonts w:ascii="Times New Roman" w:eastAsia="Times New Roman" w:hAnsi="Times New Roman" w:cs="Times New Roman"/>
                <w:sz w:val="17"/>
                <w:szCs w:val="17"/>
              </w:rPr>
              <w:br/>
              <w:t>13</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8</w:t>
            </w:r>
          </w:p>
        </w:tc>
        <w:tc>
          <w:tcPr>
            <w:tcW w:w="1872" w:type="dxa"/>
            <w:tcBorders>
              <w:top w:val="single" w:sz="8" w:space="0" w:color="000000"/>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ECRB-UA-20230601-001                        1a2b3c4d5e6f7g8e9f0h  </w:t>
            </w:r>
            <w:r>
              <w:rPr>
                <w:rFonts w:ascii="Times New Roman" w:eastAsia="Times New Roman" w:hAnsi="Times New Roman" w:cs="Times New Roman"/>
                <w:sz w:val="17"/>
                <w:szCs w:val="17"/>
              </w:rPr>
              <w:br/>
              <w:t>ACERSILJ500                                                                    21X000EUROPEU--8                               a1b2c3d4e5f6g</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12345678</w:t>
            </w:r>
          </w:p>
        </w:tc>
      </w:tr>
      <w:tr w:rsidR="00693FE7">
        <w:trPr>
          <w:gridAfter w:val="1"/>
          <w:wAfter w:w="222" w:type="dxa"/>
          <w:trHeight w:val="1515"/>
        </w:trPr>
        <w:tc>
          <w:tcPr>
            <w:tcW w:w="56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6</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коду, який використовується в полі 5</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w:t>
            </w:r>
          </w:p>
        </w:tc>
      </w:tr>
      <w:tr w:rsidR="00693FE7">
        <w:trPr>
          <w:gridAfter w:val="1"/>
          <w:wAfter w:w="222" w:type="dxa"/>
          <w:trHeight w:val="2700"/>
        </w:trPr>
        <w:tc>
          <w:tcPr>
            <w:tcW w:w="56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7</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бенефіціара</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Якщо бенефіціар договору є контрагентом цього договору (ідентифікатор бенефіціара відповідає значення поля 1), дане поле залишається незаповненим. Якщо учасник оптового енергетичного ринку, від імені якого повідомляється інформація  про операцію (вказана у полі 1), не є бенефіціаром договору у даному полі зазначається унікальний код, що ідентифікує бенефіціара.</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11</w:t>
            </w:r>
            <w:r>
              <w:rPr>
                <w:rFonts w:ascii="Times New Roman" w:eastAsia="Times New Roman" w:hAnsi="Times New Roman" w:cs="Times New Roman"/>
                <w:sz w:val="17"/>
                <w:szCs w:val="17"/>
              </w:rPr>
              <w:br/>
              <w:t>16</w:t>
            </w:r>
            <w:r>
              <w:rPr>
                <w:rFonts w:ascii="Times New Roman" w:eastAsia="Times New Roman" w:hAnsi="Times New Roman" w:cs="Times New Roman"/>
                <w:sz w:val="17"/>
                <w:szCs w:val="17"/>
              </w:rPr>
              <w:br/>
              <w:t>13</w:t>
            </w:r>
          </w:p>
        </w:tc>
        <w:tc>
          <w:tcPr>
            <w:tcW w:w="1872" w:type="dxa"/>
            <w:tcBorders>
              <w:top w:val="single" w:sz="8" w:space="0" w:color="000000"/>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ECRB-UA-20230601-001                        1a2b3c4d5e6f7g8e9f0h  </w:t>
            </w:r>
            <w:r>
              <w:rPr>
                <w:rFonts w:ascii="Times New Roman" w:eastAsia="Times New Roman" w:hAnsi="Times New Roman" w:cs="Times New Roman"/>
                <w:sz w:val="17"/>
                <w:szCs w:val="17"/>
              </w:rPr>
              <w:br/>
              <w:t>ACERSILJ500                                                                    21X000EUROPEU--8                               a1b2c3d4e5f6g</w:t>
            </w:r>
          </w:p>
        </w:tc>
      </w:tr>
      <w:tr w:rsidR="00693FE7">
        <w:trPr>
          <w:gridAfter w:val="1"/>
          <w:wAfter w:w="222" w:type="dxa"/>
          <w:trHeight w:val="1500"/>
        </w:trPr>
        <w:tc>
          <w:tcPr>
            <w:tcW w:w="562"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8</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коду, який використовується в полі 7</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w:t>
            </w:r>
          </w:p>
        </w:tc>
      </w:tr>
      <w:tr w:rsidR="00693FE7">
        <w:trPr>
          <w:gridAfter w:val="1"/>
          <w:wAfter w:w="222" w:type="dxa"/>
          <w:trHeight w:val="900"/>
        </w:trPr>
        <w:tc>
          <w:tcPr>
            <w:tcW w:w="562" w:type="dxa"/>
            <w:vMerge w:val="restart"/>
            <w:tcBorders>
              <w:top w:val="single" w:sz="4" w:space="0" w:color="000000"/>
              <w:left w:val="single" w:sz="8" w:space="0" w:color="000000"/>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 </w:t>
            </w:r>
          </w:p>
        </w:tc>
        <w:tc>
          <w:tcPr>
            <w:tcW w:w="747"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9</w:t>
            </w:r>
          </w:p>
        </w:tc>
        <w:tc>
          <w:tcPr>
            <w:tcW w:w="3661"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Торгова роль учасника ринку або контрагента у полі 1</w:t>
            </w:r>
          </w:p>
        </w:tc>
        <w:tc>
          <w:tcPr>
            <w:tcW w:w="1601"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2556"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Визначає, чи контрагент, що звітує, уклав договір від свого імені або як агент від імені клієнта.</w:t>
            </w:r>
          </w:p>
        </w:tc>
        <w:tc>
          <w:tcPr>
            <w:tcW w:w="1790"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 =Принципал (діє від свого імені)</w:t>
            </w:r>
            <w:r>
              <w:rPr>
                <w:rFonts w:ascii="Times New Roman" w:eastAsia="Times New Roman" w:hAnsi="Times New Roman" w:cs="Times New Roman"/>
                <w:sz w:val="17"/>
                <w:szCs w:val="17"/>
              </w:rPr>
              <w:br/>
              <w:t>A = Агент</w:t>
            </w:r>
          </w:p>
        </w:tc>
        <w:tc>
          <w:tcPr>
            <w:tcW w:w="958"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72" w:type="dxa"/>
            <w:tcBorders>
              <w:top w:val="single" w:sz="4" w:space="0" w:color="000000"/>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w:t>
            </w:r>
          </w:p>
        </w:tc>
      </w:tr>
      <w:tr w:rsidR="00693FE7">
        <w:trPr>
          <w:gridAfter w:val="1"/>
          <w:wAfter w:w="222" w:type="dxa"/>
          <w:trHeight w:val="1215"/>
        </w:trPr>
        <w:tc>
          <w:tcPr>
            <w:tcW w:w="562" w:type="dxa"/>
            <w:vMerge/>
            <w:tcBorders>
              <w:top w:val="single" w:sz="4"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10</w:t>
            </w:r>
          </w:p>
        </w:tc>
        <w:tc>
          <w:tcPr>
            <w:tcW w:w="3661"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Індикатор купівлі/продажу</w:t>
            </w:r>
          </w:p>
        </w:tc>
        <w:tc>
          <w:tcPr>
            <w:tcW w:w="1601"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2556"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Визначає, чи був договір купівлею чи продажем для учасника оптового енергетичного ринку, зазначеного в полі 1.</w:t>
            </w:r>
          </w:p>
        </w:tc>
        <w:tc>
          <w:tcPr>
            <w:tcW w:w="1790"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 = Купівля</w:t>
            </w:r>
            <w:r>
              <w:rPr>
                <w:rFonts w:ascii="Times New Roman" w:eastAsia="Times New Roman" w:hAnsi="Times New Roman" w:cs="Times New Roman"/>
                <w:sz w:val="17"/>
                <w:szCs w:val="17"/>
              </w:rPr>
              <w:br/>
              <w:t>S = Продаж</w:t>
            </w:r>
            <w:r>
              <w:rPr>
                <w:rFonts w:ascii="Times New Roman" w:eastAsia="Times New Roman" w:hAnsi="Times New Roman" w:cs="Times New Roman"/>
                <w:sz w:val="17"/>
                <w:szCs w:val="17"/>
              </w:rPr>
              <w:br/>
              <w:t>C = Купівля та продаж</w:t>
            </w:r>
          </w:p>
        </w:tc>
        <w:tc>
          <w:tcPr>
            <w:tcW w:w="958"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72" w:type="dxa"/>
            <w:tcBorders>
              <w:top w:val="nil"/>
              <w:left w:val="nil"/>
              <w:bottom w:val="single" w:sz="8"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w:t>
            </w:r>
          </w:p>
        </w:tc>
      </w:tr>
      <w:tr w:rsidR="00693FE7">
        <w:trPr>
          <w:gridAfter w:val="1"/>
          <w:wAfter w:w="222" w:type="dxa"/>
          <w:trHeight w:val="1463"/>
        </w:trPr>
        <w:tc>
          <w:tcPr>
            <w:tcW w:w="562" w:type="dxa"/>
            <w:vMerge w:val="restart"/>
            <w:tcBorders>
              <w:top w:val="nil"/>
              <w:left w:val="single" w:sz="8" w:space="0" w:color="000000"/>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 Поля даних, що стосуються деталей договору</w:t>
            </w: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11</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договору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Унікальний ідентифікатор договору, призначений спільно двома сторонами договору. Можуть використовуватися ідентифікатори, визначені у власних системах реєстрації однієї із сторін.</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100 буквено-цифрових символів.</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AGHDN15832839</w:t>
            </w:r>
          </w:p>
        </w:tc>
      </w:tr>
      <w:tr w:rsidR="00693FE7">
        <w:trPr>
          <w:gridAfter w:val="1"/>
          <w:wAfter w:w="222" w:type="dxa"/>
          <w:trHeight w:val="600"/>
        </w:trPr>
        <w:tc>
          <w:tcPr>
            <w:tcW w:w="562" w:type="dxa"/>
            <w:vMerge/>
            <w:tcBorders>
              <w:top w:val="nil"/>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12</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договору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узгодження договору або його зміни, скасування чи розірвання.</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відомості відсутні</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2024-01-30</w:t>
            </w:r>
          </w:p>
        </w:tc>
      </w:tr>
      <w:tr w:rsidR="00693FE7">
        <w:trPr>
          <w:gridAfter w:val="1"/>
          <w:wAfter w:w="222" w:type="dxa"/>
          <w:trHeight w:val="2869"/>
        </w:trPr>
        <w:tc>
          <w:tcPr>
            <w:tcW w:w="562" w:type="dxa"/>
            <w:vMerge/>
            <w:tcBorders>
              <w:top w:val="nil"/>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13</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договору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договору.</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trike/>
                <w:sz w:val="17"/>
                <w:szCs w:val="17"/>
              </w:rPr>
            </w:pPr>
            <w:r>
              <w:rPr>
                <w:rFonts w:ascii="Times New Roman" w:eastAsia="Times New Roman" w:hAnsi="Times New Roman" w:cs="Times New Roman"/>
                <w:sz w:val="17"/>
                <w:szCs w:val="17"/>
              </w:rPr>
              <w:t>SO = Спот</w:t>
            </w:r>
            <w:r>
              <w:rPr>
                <w:rFonts w:ascii="Times New Roman" w:eastAsia="Times New Roman" w:hAnsi="Times New Roman" w:cs="Times New Roman"/>
                <w:sz w:val="17"/>
                <w:szCs w:val="17"/>
              </w:rPr>
              <w:br/>
            </w:r>
            <w:r>
              <w:rPr>
                <w:rFonts w:ascii="Times New Roman" w:eastAsia="Times New Roman" w:hAnsi="Times New Roman" w:cs="Times New Roman"/>
                <w:b/>
                <w:strike/>
                <w:sz w:val="17"/>
                <w:szCs w:val="17"/>
              </w:rPr>
              <w:t>FW = Форвардний договір</w:t>
            </w:r>
            <w:r>
              <w:rPr>
                <w:rFonts w:ascii="Times New Roman" w:eastAsia="Times New Roman" w:hAnsi="Times New Roman" w:cs="Times New Roman"/>
                <w:b/>
                <w:strike/>
                <w:sz w:val="17"/>
                <w:szCs w:val="17"/>
              </w:rPr>
              <w:br/>
              <w:t>FU = Ф'ючерсний договір</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FW = Договір, що має характеристики форвардного контракту</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b/>
                <w:sz w:val="17"/>
                <w:szCs w:val="17"/>
              </w:rPr>
              <w:t>FU = Договір, що має характеристики ф'ючерсного контракту</w:t>
            </w:r>
            <w:r>
              <w:rPr>
                <w:rFonts w:ascii="Times New Roman" w:eastAsia="Times New Roman" w:hAnsi="Times New Roman" w:cs="Times New Roman"/>
                <w:strike/>
                <w:sz w:val="17"/>
                <w:szCs w:val="17"/>
              </w:rPr>
              <w:br/>
            </w:r>
            <w:r>
              <w:rPr>
                <w:rFonts w:ascii="Times New Roman" w:eastAsia="Times New Roman" w:hAnsi="Times New Roman" w:cs="Times New Roman"/>
                <w:sz w:val="17"/>
                <w:szCs w:val="17"/>
              </w:rPr>
              <w:t>OP = Опціонний договір</w:t>
            </w:r>
            <w:r>
              <w:rPr>
                <w:rFonts w:ascii="Times New Roman" w:eastAsia="Times New Roman" w:hAnsi="Times New Roman" w:cs="Times New Roman"/>
                <w:sz w:val="17"/>
                <w:szCs w:val="17"/>
              </w:rPr>
              <w:br/>
              <w:t>OP_FW = Опціон на форвард</w:t>
            </w:r>
            <w:r>
              <w:rPr>
                <w:rFonts w:ascii="Times New Roman" w:eastAsia="Times New Roman" w:hAnsi="Times New Roman" w:cs="Times New Roman"/>
                <w:sz w:val="17"/>
                <w:szCs w:val="17"/>
              </w:rPr>
              <w:br/>
              <w:t xml:space="preserve">OP_FU = Опціон на ф'ючерс </w:t>
            </w:r>
            <w:r>
              <w:rPr>
                <w:rFonts w:ascii="Times New Roman" w:eastAsia="Times New Roman" w:hAnsi="Times New Roman" w:cs="Times New Roman"/>
                <w:sz w:val="17"/>
                <w:szCs w:val="17"/>
              </w:rPr>
              <w:br/>
              <w:t>OP_SW = Опціон на своп</w:t>
            </w:r>
            <w:r>
              <w:rPr>
                <w:rFonts w:ascii="Times New Roman" w:eastAsia="Times New Roman" w:hAnsi="Times New Roman" w:cs="Times New Roman"/>
                <w:sz w:val="17"/>
                <w:szCs w:val="17"/>
              </w:rPr>
              <w:br/>
              <w:t>SP = Спред</w:t>
            </w:r>
            <w:r>
              <w:rPr>
                <w:rFonts w:ascii="Times New Roman" w:eastAsia="Times New Roman" w:hAnsi="Times New Roman" w:cs="Times New Roman"/>
                <w:sz w:val="17"/>
                <w:szCs w:val="17"/>
              </w:rPr>
              <w:br/>
              <w:t xml:space="preserve">SW = Своп </w:t>
            </w:r>
            <w:r>
              <w:rPr>
                <w:rFonts w:ascii="Times New Roman" w:eastAsia="Times New Roman" w:hAnsi="Times New Roman" w:cs="Times New Roman"/>
                <w:sz w:val="17"/>
                <w:szCs w:val="17"/>
              </w:rPr>
              <w:br/>
              <w:t>OT = Інший</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5</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FW</w:t>
            </w:r>
          </w:p>
        </w:tc>
      </w:tr>
      <w:tr w:rsidR="00693FE7">
        <w:trPr>
          <w:gridAfter w:val="1"/>
          <w:wAfter w:w="222" w:type="dxa"/>
          <w:trHeight w:val="600"/>
        </w:trPr>
        <w:tc>
          <w:tcPr>
            <w:tcW w:w="562" w:type="dxa"/>
            <w:vMerge/>
            <w:tcBorders>
              <w:top w:val="nil"/>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14</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Енергетичний товар</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Класифікація енергетичного товару.</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NG = Природний газ</w:t>
            </w:r>
            <w:r>
              <w:rPr>
                <w:rFonts w:ascii="Times New Roman" w:eastAsia="Times New Roman" w:hAnsi="Times New Roman" w:cs="Times New Roman"/>
                <w:sz w:val="17"/>
                <w:szCs w:val="17"/>
              </w:rPr>
              <w:br/>
              <w:t>EL = Електрична енергія</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NG</w:t>
            </w:r>
          </w:p>
        </w:tc>
      </w:tr>
      <w:tr w:rsidR="00693FE7">
        <w:trPr>
          <w:gridAfter w:val="1"/>
          <w:wAfter w:w="222" w:type="dxa"/>
          <w:trHeight w:val="1489"/>
        </w:trPr>
        <w:tc>
          <w:tcPr>
            <w:tcW w:w="562" w:type="dxa"/>
            <w:vMerge/>
            <w:tcBorders>
              <w:top w:val="nil"/>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15</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Ціна або формула ціни</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Фіксована ціна або формула ціни, яка використовується в договорі. Якщо ціна визначається за індексом (заповнене поле 25) без застосування формули, дане поле не заповнюється.</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Ціна зазначається без врахування ПДВ.</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 ціною - до 20 цифрових символів у форматі xxxxx.yyyyy, максимум із 5 десятковими знаками.</w:t>
            </w:r>
            <w:r>
              <w:rPr>
                <w:rFonts w:ascii="Times New Roman" w:eastAsia="Times New Roman" w:hAnsi="Times New Roman" w:cs="Times New Roman"/>
                <w:sz w:val="17"/>
                <w:szCs w:val="17"/>
              </w:rPr>
              <w:br/>
              <w:t>Для формули - до 1000 буквено-цифрових цифр.</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 Буквено-цифровий</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20           1000</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35.00 HGSG/HBS*+578HSH</w:t>
            </w:r>
          </w:p>
        </w:tc>
      </w:tr>
      <w:tr w:rsidR="00693FE7">
        <w:trPr>
          <w:gridAfter w:val="1"/>
          <w:wAfter w:w="222" w:type="dxa"/>
          <w:trHeight w:val="900"/>
        </w:trPr>
        <w:tc>
          <w:tcPr>
            <w:tcW w:w="562" w:type="dxa"/>
            <w:vMerge/>
            <w:tcBorders>
              <w:top w:val="nil"/>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16</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Орієнтовна умовна вартість</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Орієнтовна умовна вартість договору. Поле не заповнюється, якщо невідомий  обсяг (не заповнене значення поля 18). </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Вартість зазначається без врахування ПДВ.</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Число </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53450.00</w:t>
            </w:r>
          </w:p>
        </w:tc>
      </w:tr>
      <w:tr w:rsidR="00693FE7">
        <w:trPr>
          <w:gridAfter w:val="1"/>
          <w:wAfter w:w="222" w:type="dxa"/>
          <w:trHeight w:val="6949"/>
        </w:trPr>
        <w:tc>
          <w:tcPr>
            <w:tcW w:w="562" w:type="dxa"/>
            <w:vMerge w:val="restart"/>
            <w:tcBorders>
              <w:top w:val="single" w:sz="4" w:space="0" w:color="000000"/>
              <w:left w:val="single" w:sz="8" w:space="0" w:color="000000"/>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 </w:t>
            </w:r>
          </w:p>
        </w:tc>
        <w:tc>
          <w:tcPr>
            <w:tcW w:w="747"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17</w:t>
            </w:r>
          </w:p>
        </w:tc>
        <w:tc>
          <w:tcPr>
            <w:tcW w:w="3661"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Умовна валюта</w:t>
            </w:r>
          </w:p>
        </w:tc>
        <w:tc>
          <w:tcPr>
            <w:tcW w:w="1601"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Валюта орієнтовної умовної вартості. Дане поле не заповнюється, якщо значення полів 15 і 16 - не заповнені.</w:t>
            </w:r>
          </w:p>
        </w:tc>
        <w:tc>
          <w:tcPr>
            <w:tcW w:w="1790"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ISO 4217 Код валюти та</w:t>
            </w:r>
            <w:r>
              <w:rPr>
                <w:rFonts w:ascii="Times New Roman" w:eastAsia="Times New Roman" w:hAnsi="Times New Roman" w:cs="Times New Roman"/>
                <w:sz w:val="17"/>
                <w:szCs w:val="17"/>
              </w:rPr>
              <w:br/>
              <w:t>додаткові прийнятні значення з 3</w:t>
            </w:r>
            <w:r>
              <w:rPr>
                <w:rFonts w:ascii="Times New Roman" w:eastAsia="Times New Roman" w:hAnsi="Times New Roman" w:cs="Times New Roman"/>
                <w:sz w:val="17"/>
                <w:szCs w:val="17"/>
              </w:rPr>
              <w:br/>
              <w:t>алфавітними символами:</w:t>
            </w:r>
            <w:r>
              <w:rPr>
                <w:rFonts w:ascii="Times New Roman" w:eastAsia="Times New Roman" w:hAnsi="Times New Roman" w:cs="Times New Roman"/>
                <w:sz w:val="17"/>
                <w:szCs w:val="17"/>
              </w:rPr>
              <w:br/>
              <w:t>BGN = болгарський лев</w:t>
            </w:r>
            <w:r>
              <w:rPr>
                <w:rFonts w:ascii="Times New Roman" w:eastAsia="Times New Roman" w:hAnsi="Times New Roman" w:cs="Times New Roman"/>
                <w:sz w:val="17"/>
                <w:szCs w:val="17"/>
              </w:rPr>
              <w:br/>
              <w:t>CHF = швейцарський франк</w:t>
            </w:r>
            <w:r>
              <w:rPr>
                <w:rFonts w:ascii="Times New Roman" w:eastAsia="Times New Roman" w:hAnsi="Times New Roman" w:cs="Times New Roman"/>
                <w:sz w:val="17"/>
                <w:szCs w:val="17"/>
              </w:rPr>
              <w:br/>
              <w:t>CZK = чеська крона</w:t>
            </w:r>
            <w:r>
              <w:rPr>
                <w:rFonts w:ascii="Times New Roman" w:eastAsia="Times New Roman" w:hAnsi="Times New Roman" w:cs="Times New Roman"/>
                <w:sz w:val="17"/>
                <w:szCs w:val="17"/>
              </w:rPr>
              <w:br/>
              <w:t>DKK = датська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EUR = євро</w:t>
            </w:r>
            <w:r>
              <w:rPr>
                <w:rFonts w:ascii="Times New Roman" w:eastAsia="Times New Roman" w:hAnsi="Times New Roman" w:cs="Times New Roman"/>
                <w:sz w:val="17"/>
                <w:szCs w:val="17"/>
              </w:rPr>
              <w:br/>
              <w:t>EUX = євроцент</w:t>
            </w:r>
            <w:r>
              <w:rPr>
                <w:rFonts w:ascii="Times New Roman" w:eastAsia="Times New Roman" w:hAnsi="Times New Roman" w:cs="Times New Roman"/>
                <w:sz w:val="17"/>
                <w:szCs w:val="17"/>
              </w:rPr>
              <w:br/>
              <w:t>GBX = пенні стерлінгів</w:t>
            </w:r>
            <w:r>
              <w:rPr>
                <w:rFonts w:ascii="Times New Roman" w:eastAsia="Times New Roman" w:hAnsi="Times New Roman" w:cs="Times New Roman"/>
                <w:sz w:val="17"/>
                <w:szCs w:val="17"/>
              </w:rPr>
              <w:br/>
              <w:t>GBP = фунт стерлінгів</w:t>
            </w:r>
            <w:r>
              <w:rPr>
                <w:rFonts w:ascii="Times New Roman" w:eastAsia="Times New Roman" w:hAnsi="Times New Roman" w:cs="Times New Roman"/>
                <w:sz w:val="17"/>
                <w:szCs w:val="17"/>
              </w:rPr>
              <w:br/>
              <w:t>HRK = хорватська куна</w:t>
            </w:r>
            <w:r>
              <w:rPr>
                <w:rFonts w:ascii="Times New Roman" w:eastAsia="Times New Roman" w:hAnsi="Times New Roman" w:cs="Times New Roman"/>
                <w:sz w:val="17"/>
                <w:szCs w:val="17"/>
              </w:rPr>
              <w:br/>
              <w:t>HUF = угорський форинт</w:t>
            </w:r>
            <w:r>
              <w:rPr>
                <w:rFonts w:ascii="Times New Roman" w:eastAsia="Times New Roman" w:hAnsi="Times New Roman" w:cs="Times New Roman"/>
                <w:sz w:val="17"/>
                <w:szCs w:val="17"/>
              </w:rPr>
              <w:br/>
              <w:t>ISK = ісландська крона</w:t>
            </w:r>
            <w:r>
              <w:rPr>
                <w:rFonts w:ascii="Times New Roman" w:eastAsia="Times New Roman" w:hAnsi="Times New Roman" w:cs="Times New Roman"/>
                <w:sz w:val="17"/>
                <w:szCs w:val="17"/>
              </w:rPr>
              <w:br/>
              <w:t>NOK = норвезька крона</w:t>
            </w:r>
            <w:r>
              <w:rPr>
                <w:rFonts w:ascii="Times New Roman" w:eastAsia="Times New Roman" w:hAnsi="Times New Roman" w:cs="Times New Roman"/>
                <w:sz w:val="17"/>
                <w:szCs w:val="17"/>
              </w:rPr>
              <w:br/>
              <w:t>PCT = відсоток</w:t>
            </w:r>
            <w:r>
              <w:rPr>
                <w:rFonts w:ascii="Times New Roman" w:eastAsia="Times New Roman" w:hAnsi="Times New Roman" w:cs="Times New Roman"/>
                <w:sz w:val="17"/>
                <w:szCs w:val="17"/>
              </w:rPr>
              <w:br/>
              <w:t>PLN = польський злотий</w:t>
            </w:r>
            <w:r>
              <w:rPr>
                <w:rFonts w:ascii="Times New Roman" w:eastAsia="Times New Roman" w:hAnsi="Times New Roman" w:cs="Times New Roman"/>
                <w:sz w:val="17"/>
                <w:szCs w:val="17"/>
              </w:rPr>
              <w:br/>
              <w:t>RON = новий румунський лей</w:t>
            </w:r>
            <w:r>
              <w:rPr>
                <w:rFonts w:ascii="Times New Roman" w:eastAsia="Times New Roman" w:hAnsi="Times New Roman" w:cs="Times New Roman"/>
                <w:sz w:val="17"/>
                <w:szCs w:val="17"/>
              </w:rPr>
              <w:br/>
              <w:t>SEK = шведська крона/крона</w:t>
            </w:r>
            <w:r>
              <w:rPr>
                <w:rFonts w:ascii="Times New Roman" w:eastAsia="Times New Roman" w:hAnsi="Times New Roman" w:cs="Times New Roman"/>
                <w:sz w:val="17"/>
                <w:szCs w:val="17"/>
              </w:rPr>
              <w:br/>
              <w:t>UAH = українська гривня</w:t>
            </w:r>
            <w:r>
              <w:rPr>
                <w:rFonts w:ascii="Times New Roman" w:eastAsia="Times New Roman" w:hAnsi="Times New Roman" w:cs="Times New Roman"/>
                <w:sz w:val="17"/>
                <w:szCs w:val="17"/>
              </w:rPr>
              <w:br/>
              <w:t>USD = долар США</w:t>
            </w:r>
            <w:r>
              <w:rPr>
                <w:rFonts w:ascii="Times New Roman" w:eastAsia="Times New Roman" w:hAnsi="Times New Roman" w:cs="Times New Roman"/>
                <w:sz w:val="17"/>
                <w:szCs w:val="17"/>
              </w:rPr>
              <w:br/>
              <w:t>OTH = Інша</w:t>
            </w:r>
          </w:p>
        </w:tc>
        <w:tc>
          <w:tcPr>
            <w:tcW w:w="958"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single" w:sz="4"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872" w:type="dxa"/>
            <w:tcBorders>
              <w:top w:val="single" w:sz="4" w:space="0" w:color="000000"/>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UAH</w:t>
            </w:r>
          </w:p>
        </w:tc>
      </w:tr>
      <w:tr w:rsidR="00693FE7">
        <w:trPr>
          <w:gridAfter w:val="1"/>
          <w:wAfter w:w="222" w:type="dxa"/>
          <w:trHeight w:val="2063"/>
        </w:trPr>
        <w:tc>
          <w:tcPr>
            <w:tcW w:w="562"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18</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Загальна умовна кількість за договором</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Орієнтовна розрахункова загальна кількість одиниць оптового енергетичного продукту, яка розраховується як обсяг (значення поля 19) помножений на кількість періодів. Поле не заповнюється, якщо загальна умовна кількість невідома.</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Число </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1000</w:t>
            </w:r>
          </w:p>
        </w:tc>
      </w:tr>
      <w:tr w:rsidR="00693FE7">
        <w:trPr>
          <w:gridAfter w:val="1"/>
          <w:wAfter w:w="222" w:type="dxa"/>
          <w:trHeight w:val="1298"/>
        </w:trPr>
        <w:tc>
          <w:tcPr>
            <w:tcW w:w="562"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19</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Обсяг</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Кількість одиниць, включених у договір, у тому числі діапазон обсягу, за інтервал часу постачання (у разі наявності).</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буквено-цифрових символів.</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100/200</w:t>
            </w:r>
          </w:p>
        </w:tc>
      </w:tr>
      <w:tr w:rsidR="00693FE7">
        <w:trPr>
          <w:gridAfter w:val="1"/>
          <w:wAfter w:w="222" w:type="dxa"/>
          <w:trHeight w:val="7643"/>
        </w:trPr>
        <w:tc>
          <w:tcPr>
            <w:tcW w:w="562" w:type="dxa"/>
            <w:vMerge w:val="restart"/>
            <w:tcBorders>
              <w:top w:val="single" w:sz="4" w:space="0" w:color="000000"/>
              <w:left w:val="single" w:sz="8" w:space="0" w:color="000000"/>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 </w:t>
            </w:r>
          </w:p>
        </w:tc>
        <w:tc>
          <w:tcPr>
            <w:tcW w:w="7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36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Умовна одиниця кількості</w:t>
            </w:r>
          </w:p>
        </w:tc>
        <w:tc>
          <w:tcPr>
            <w:tcW w:w="16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Одиниця вимірювання, яка використовується в полях 18 і 19.</w:t>
            </w:r>
          </w:p>
        </w:tc>
        <w:tc>
          <w:tcPr>
            <w:tcW w:w="1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Для поля 18:</w:t>
            </w:r>
            <w:r>
              <w:rPr>
                <w:rFonts w:ascii="Times New Roman" w:eastAsia="Times New Roman" w:hAnsi="Times New Roman" w:cs="Times New Roman"/>
                <w:sz w:val="17"/>
                <w:szCs w:val="17"/>
              </w:rPr>
              <w:br/>
              <w:t xml:space="preserve">KWh = КВт-год </w:t>
            </w:r>
            <w:r>
              <w:rPr>
                <w:rFonts w:ascii="Times New Roman" w:eastAsia="Times New Roman" w:hAnsi="Times New Roman" w:cs="Times New Roman"/>
                <w:sz w:val="17"/>
                <w:szCs w:val="17"/>
              </w:rPr>
              <w:br/>
              <w:t>MWh = МВт-год</w:t>
            </w:r>
            <w:r>
              <w:rPr>
                <w:rFonts w:ascii="Times New Roman" w:eastAsia="Times New Roman" w:hAnsi="Times New Roman" w:cs="Times New Roman"/>
                <w:sz w:val="17"/>
                <w:szCs w:val="17"/>
              </w:rPr>
              <w:br/>
              <w:t>GWh = ГВт-год</w:t>
            </w:r>
            <w:r>
              <w:rPr>
                <w:rFonts w:ascii="Times New Roman" w:eastAsia="Times New Roman" w:hAnsi="Times New Roman" w:cs="Times New Roman"/>
                <w:sz w:val="17"/>
                <w:szCs w:val="17"/>
              </w:rPr>
              <w:br/>
              <w:t>Therm = Терм</w:t>
            </w:r>
            <w:r>
              <w:rPr>
                <w:rFonts w:ascii="Times New Roman" w:eastAsia="Times New Roman" w:hAnsi="Times New Roman" w:cs="Times New Roman"/>
                <w:sz w:val="17"/>
                <w:szCs w:val="17"/>
              </w:rPr>
              <w:br/>
              <w:t>kTherm = Ктерм</w:t>
            </w:r>
            <w:r>
              <w:rPr>
                <w:rFonts w:ascii="Times New Roman" w:eastAsia="Times New Roman" w:hAnsi="Times New Roman" w:cs="Times New Roman"/>
                <w:sz w:val="17"/>
                <w:szCs w:val="17"/>
              </w:rPr>
              <w:br/>
              <w:t>MTherm = Мтерм</w:t>
            </w:r>
            <w:r>
              <w:rPr>
                <w:rFonts w:ascii="Times New Roman" w:eastAsia="Times New Roman" w:hAnsi="Times New Roman" w:cs="Times New Roman"/>
                <w:sz w:val="17"/>
                <w:szCs w:val="17"/>
              </w:rPr>
              <w:br/>
              <w:t>cm = куб.м</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b/>
                <w:sz w:val="17"/>
                <w:szCs w:val="17"/>
              </w:rPr>
              <w:t>tcm = тис. куб.м</w:t>
            </w:r>
            <w:r>
              <w:rPr>
                <w:rFonts w:ascii="Times New Roman" w:eastAsia="Times New Roman" w:hAnsi="Times New Roman" w:cs="Times New Roman"/>
                <w:sz w:val="17"/>
                <w:szCs w:val="17"/>
              </w:rPr>
              <w:br/>
              <w:t>mcm = млн куб.м</w:t>
            </w:r>
            <w:r>
              <w:rPr>
                <w:rFonts w:ascii="Times New Roman" w:eastAsia="Times New Roman" w:hAnsi="Times New Roman" w:cs="Times New Roman"/>
                <w:sz w:val="17"/>
                <w:szCs w:val="17"/>
              </w:rPr>
              <w:br/>
              <w:t>BTu = БТО</w:t>
            </w:r>
            <w:r>
              <w:rPr>
                <w:rFonts w:ascii="Times New Roman" w:eastAsia="Times New Roman" w:hAnsi="Times New Roman" w:cs="Times New Roman"/>
                <w:sz w:val="17"/>
                <w:szCs w:val="17"/>
              </w:rPr>
              <w:br/>
              <w:t>MMBtu = Млн БТО</w:t>
            </w:r>
            <w:r>
              <w:rPr>
                <w:rFonts w:ascii="Times New Roman" w:eastAsia="Times New Roman" w:hAnsi="Times New Roman" w:cs="Times New Roman"/>
                <w:sz w:val="17"/>
                <w:szCs w:val="17"/>
              </w:rPr>
              <w:br/>
              <w:t>MJ = МДж</w:t>
            </w:r>
            <w:r>
              <w:rPr>
                <w:rFonts w:ascii="Times New Roman" w:eastAsia="Times New Roman" w:hAnsi="Times New Roman" w:cs="Times New Roman"/>
                <w:sz w:val="17"/>
                <w:szCs w:val="17"/>
              </w:rPr>
              <w:br/>
              <w:t>MMJ = Млн МДж</w:t>
            </w:r>
            <w:r>
              <w:rPr>
                <w:rFonts w:ascii="Times New Roman" w:eastAsia="Times New Roman" w:hAnsi="Times New Roman" w:cs="Times New Roman"/>
                <w:sz w:val="17"/>
                <w:szCs w:val="17"/>
              </w:rPr>
              <w:br/>
              <w:t>100 MJ = 100 МДж</w:t>
            </w:r>
            <w:r>
              <w:rPr>
                <w:rFonts w:ascii="Times New Roman" w:eastAsia="Times New Roman" w:hAnsi="Times New Roman" w:cs="Times New Roman"/>
                <w:sz w:val="17"/>
                <w:szCs w:val="17"/>
              </w:rPr>
              <w:br/>
              <w:t>GJ = ГДж</w:t>
            </w:r>
            <w:r>
              <w:rPr>
                <w:rFonts w:ascii="Times New Roman" w:eastAsia="Times New Roman" w:hAnsi="Times New Roman" w:cs="Times New Roman"/>
                <w:sz w:val="17"/>
                <w:szCs w:val="17"/>
              </w:rPr>
              <w:br/>
              <w:t>Для поля 19:</w:t>
            </w:r>
            <w:r>
              <w:rPr>
                <w:rFonts w:ascii="Times New Roman" w:eastAsia="Times New Roman" w:hAnsi="Times New Roman" w:cs="Times New Roman"/>
                <w:sz w:val="17"/>
                <w:szCs w:val="17"/>
              </w:rPr>
              <w:br/>
              <w:t>KW = кВт</w:t>
            </w:r>
            <w:r>
              <w:rPr>
                <w:rFonts w:ascii="Times New Roman" w:eastAsia="Times New Roman" w:hAnsi="Times New Roman" w:cs="Times New Roman"/>
                <w:sz w:val="17"/>
                <w:szCs w:val="17"/>
              </w:rPr>
              <w:br/>
              <w:t>KWh/h = КВт-год/год</w:t>
            </w:r>
            <w:r>
              <w:rPr>
                <w:rFonts w:ascii="Times New Roman" w:eastAsia="Times New Roman" w:hAnsi="Times New Roman" w:cs="Times New Roman"/>
                <w:sz w:val="17"/>
                <w:szCs w:val="17"/>
              </w:rPr>
              <w:br/>
              <w:t>KWh/d = КВт-год/день</w:t>
            </w:r>
            <w:r>
              <w:rPr>
                <w:rFonts w:ascii="Times New Roman" w:eastAsia="Times New Roman" w:hAnsi="Times New Roman" w:cs="Times New Roman"/>
                <w:sz w:val="17"/>
                <w:szCs w:val="17"/>
              </w:rPr>
              <w:br/>
              <w:t>MW = МВт</w:t>
            </w:r>
            <w:r>
              <w:rPr>
                <w:rFonts w:ascii="Times New Roman" w:eastAsia="Times New Roman" w:hAnsi="Times New Roman" w:cs="Times New Roman"/>
                <w:sz w:val="17"/>
                <w:szCs w:val="17"/>
              </w:rPr>
              <w:br/>
              <w:t>MWh/h = МВт-год/год</w:t>
            </w:r>
            <w:r>
              <w:rPr>
                <w:rFonts w:ascii="Times New Roman" w:eastAsia="Times New Roman" w:hAnsi="Times New Roman" w:cs="Times New Roman"/>
                <w:sz w:val="17"/>
                <w:szCs w:val="17"/>
              </w:rPr>
              <w:br/>
              <w:t>MWh/d = МВт-год/день</w:t>
            </w:r>
            <w:r>
              <w:rPr>
                <w:rFonts w:ascii="Times New Roman" w:eastAsia="Times New Roman" w:hAnsi="Times New Roman" w:cs="Times New Roman"/>
                <w:sz w:val="17"/>
                <w:szCs w:val="17"/>
              </w:rPr>
              <w:br/>
              <w:t>GW = ГВт</w:t>
            </w:r>
            <w:r>
              <w:rPr>
                <w:rFonts w:ascii="Times New Roman" w:eastAsia="Times New Roman" w:hAnsi="Times New Roman" w:cs="Times New Roman"/>
                <w:sz w:val="17"/>
                <w:szCs w:val="17"/>
              </w:rPr>
              <w:br/>
              <w:t>GWh/h = ГВт-год/год</w:t>
            </w:r>
            <w:r>
              <w:rPr>
                <w:rFonts w:ascii="Times New Roman" w:eastAsia="Times New Roman" w:hAnsi="Times New Roman" w:cs="Times New Roman"/>
                <w:sz w:val="17"/>
                <w:szCs w:val="17"/>
              </w:rPr>
              <w:br/>
              <w:t>GWh/d = ГВт-год/день</w:t>
            </w:r>
            <w:r>
              <w:rPr>
                <w:rFonts w:ascii="Times New Roman" w:eastAsia="Times New Roman" w:hAnsi="Times New Roman" w:cs="Times New Roman"/>
                <w:sz w:val="17"/>
                <w:szCs w:val="17"/>
              </w:rPr>
              <w:br/>
              <w:t>Therm/d = Терм/день</w:t>
            </w:r>
            <w:r>
              <w:rPr>
                <w:rFonts w:ascii="Times New Roman" w:eastAsia="Times New Roman" w:hAnsi="Times New Roman" w:cs="Times New Roman"/>
                <w:sz w:val="17"/>
                <w:szCs w:val="17"/>
              </w:rPr>
              <w:br/>
              <w:t>KTherm/d = Ктерм/день</w:t>
            </w:r>
            <w:r>
              <w:rPr>
                <w:rFonts w:ascii="Times New Roman" w:eastAsia="Times New Roman" w:hAnsi="Times New Roman" w:cs="Times New Roman"/>
                <w:sz w:val="17"/>
                <w:szCs w:val="17"/>
              </w:rPr>
              <w:br/>
              <w:t>MTherm/d = Мтерм/день</w:t>
            </w:r>
            <w:r>
              <w:rPr>
                <w:rFonts w:ascii="Times New Roman" w:eastAsia="Times New Roman" w:hAnsi="Times New Roman" w:cs="Times New Roman"/>
                <w:sz w:val="17"/>
                <w:szCs w:val="17"/>
              </w:rPr>
              <w:br/>
              <w:t>cm/d = куб.м/день</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b/>
                <w:sz w:val="17"/>
                <w:szCs w:val="17"/>
              </w:rPr>
              <w:t>tcm/d = тис. куб.м/день</w:t>
            </w:r>
            <w:r>
              <w:rPr>
                <w:rFonts w:ascii="Times New Roman" w:eastAsia="Times New Roman" w:hAnsi="Times New Roman" w:cs="Times New Roman"/>
                <w:sz w:val="17"/>
                <w:szCs w:val="17"/>
              </w:rPr>
              <w:br/>
              <w:t>mcm/d = млн куб.м/день</w:t>
            </w:r>
            <w:r>
              <w:rPr>
                <w:rFonts w:ascii="Times New Roman" w:eastAsia="Times New Roman" w:hAnsi="Times New Roman" w:cs="Times New Roman"/>
                <w:sz w:val="17"/>
                <w:szCs w:val="17"/>
              </w:rPr>
              <w:br/>
              <w:t>Btu/d = БТО/день</w:t>
            </w:r>
            <w:r>
              <w:rPr>
                <w:rFonts w:ascii="Times New Roman" w:eastAsia="Times New Roman" w:hAnsi="Times New Roman" w:cs="Times New Roman"/>
                <w:sz w:val="17"/>
                <w:szCs w:val="17"/>
              </w:rPr>
              <w:br/>
              <w:t>MMBtu/d = Млн БТО/день</w:t>
            </w:r>
            <w:r>
              <w:rPr>
                <w:rFonts w:ascii="Times New Roman" w:eastAsia="Times New Roman" w:hAnsi="Times New Roman" w:cs="Times New Roman"/>
                <w:sz w:val="17"/>
                <w:szCs w:val="17"/>
              </w:rPr>
              <w:br/>
              <w:t>MJ/d = МДж/день</w:t>
            </w:r>
            <w:r>
              <w:rPr>
                <w:rFonts w:ascii="Times New Roman" w:eastAsia="Times New Roman" w:hAnsi="Times New Roman" w:cs="Times New Roman"/>
                <w:sz w:val="17"/>
                <w:szCs w:val="17"/>
              </w:rPr>
              <w:br/>
              <w:t>100MJ/d = 100 МДж/день</w:t>
            </w:r>
            <w:r>
              <w:rPr>
                <w:rFonts w:ascii="Times New Roman" w:eastAsia="Times New Roman" w:hAnsi="Times New Roman" w:cs="Times New Roman"/>
                <w:sz w:val="17"/>
                <w:szCs w:val="17"/>
              </w:rPr>
              <w:br/>
              <w:t>MMJ/d = Млн МДж/день</w:t>
            </w:r>
            <w:r>
              <w:rPr>
                <w:rFonts w:ascii="Times New Roman" w:eastAsia="Times New Roman" w:hAnsi="Times New Roman" w:cs="Times New Roman"/>
                <w:sz w:val="17"/>
                <w:szCs w:val="17"/>
              </w:rPr>
              <w:br/>
              <w:t>GJ/d = ГДж/день</w:t>
            </w:r>
          </w:p>
        </w:tc>
        <w:tc>
          <w:tcPr>
            <w:tcW w:w="9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 2 до 8</w:t>
            </w:r>
          </w:p>
        </w:tc>
        <w:tc>
          <w:tcPr>
            <w:tcW w:w="1872" w:type="dxa"/>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KWh</w:t>
            </w:r>
          </w:p>
        </w:tc>
      </w:tr>
      <w:tr w:rsidR="00693FE7">
        <w:trPr>
          <w:trHeight w:val="2772"/>
        </w:trPr>
        <w:tc>
          <w:tcPr>
            <w:tcW w:w="562" w:type="dxa"/>
            <w:vMerge/>
            <w:tcBorders>
              <w:top w:val="single" w:sz="4"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36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6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7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9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0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872" w:type="dxa"/>
            <w:vMerge/>
            <w:tcBorders>
              <w:top w:val="single" w:sz="4" w:space="0" w:color="000000"/>
              <w:left w:val="single" w:sz="4" w:space="0" w:color="000000"/>
              <w:bottom w:val="single" w:sz="4" w:space="0" w:color="000000"/>
              <w:right w:val="single" w:sz="8"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222"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sz w:val="17"/>
                <w:szCs w:val="17"/>
              </w:rPr>
            </w:pPr>
          </w:p>
        </w:tc>
      </w:tr>
      <w:tr w:rsidR="00693FE7">
        <w:trPr>
          <w:trHeight w:val="1800"/>
        </w:trPr>
        <w:tc>
          <w:tcPr>
            <w:tcW w:w="562" w:type="dxa"/>
            <w:vMerge/>
            <w:tcBorders>
              <w:top w:val="single" w:sz="4"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21</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обсягу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обсягу, що вказаний у полі 19.</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V = Змінний</w:t>
            </w:r>
            <w:r>
              <w:rPr>
                <w:rFonts w:ascii="Times New Roman" w:eastAsia="Times New Roman" w:hAnsi="Times New Roman" w:cs="Times New Roman"/>
                <w:sz w:val="17"/>
                <w:szCs w:val="17"/>
              </w:rPr>
              <w:br/>
              <w:t>F = Фіксований</w:t>
            </w:r>
            <w:r>
              <w:rPr>
                <w:rFonts w:ascii="Times New Roman" w:eastAsia="Times New Roman" w:hAnsi="Times New Roman" w:cs="Times New Roman"/>
                <w:sz w:val="17"/>
                <w:szCs w:val="17"/>
              </w:rPr>
              <w:br/>
              <w:t>M = Мін./макс. (діапазон)</w:t>
            </w:r>
            <w:r>
              <w:rPr>
                <w:rFonts w:ascii="Times New Roman" w:eastAsia="Times New Roman" w:hAnsi="Times New Roman" w:cs="Times New Roman"/>
                <w:sz w:val="17"/>
                <w:szCs w:val="17"/>
              </w:rPr>
              <w:br/>
              <w:t>C = Комплексний (у тому числі комбінація значень, діапазонів)</w:t>
            </w:r>
            <w:r>
              <w:rPr>
                <w:rFonts w:ascii="Times New Roman" w:eastAsia="Times New Roman" w:hAnsi="Times New Roman" w:cs="Times New Roman"/>
                <w:sz w:val="17"/>
                <w:szCs w:val="17"/>
              </w:rPr>
              <w:br/>
              <w:t>O = Інший</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F</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2031"/>
        </w:trPr>
        <w:tc>
          <w:tcPr>
            <w:tcW w:w="562" w:type="dxa"/>
            <w:vMerge/>
            <w:tcBorders>
              <w:top w:val="single" w:sz="4"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22</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Частота застосування обсягу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Частота застосування обсягу, вказаного у полі 19.</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X = Щопівгодини</w:t>
            </w:r>
            <w:r>
              <w:rPr>
                <w:rFonts w:ascii="Times New Roman" w:eastAsia="Times New Roman" w:hAnsi="Times New Roman" w:cs="Times New Roman"/>
                <w:sz w:val="17"/>
                <w:szCs w:val="17"/>
              </w:rPr>
              <w:br/>
              <w:t>H = Щогодини</w:t>
            </w:r>
            <w:r>
              <w:rPr>
                <w:rFonts w:ascii="Times New Roman" w:eastAsia="Times New Roman" w:hAnsi="Times New Roman" w:cs="Times New Roman"/>
                <w:sz w:val="17"/>
                <w:szCs w:val="17"/>
              </w:rPr>
              <w:br/>
              <w:t>D = Щодня</w:t>
            </w:r>
            <w:r>
              <w:rPr>
                <w:rFonts w:ascii="Times New Roman" w:eastAsia="Times New Roman" w:hAnsi="Times New Roman" w:cs="Times New Roman"/>
                <w:sz w:val="17"/>
                <w:szCs w:val="17"/>
              </w:rPr>
              <w:br/>
              <w:t>W = Щотижня</w:t>
            </w:r>
            <w:r>
              <w:rPr>
                <w:rFonts w:ascii="Times New Roman" w:eastAsia="Times New Roman" w:hAnsi="Times New Roman" w:cs="Times New Roman"/>
                <w:sz w:val="17"/>
                <w:szCs w:val="17"/>
              </w:rPr>
              <w:br/>
              <w:t>M = Щомісяця</w:t>
            </w:r>
            <w:r>
              <w:rPr>
                <w:rFonts w:ascii="Times New Roman" w:eastAsia="Times New Roman" w:hAnsi="Times New Roman" w:cs="Times New Roman"/>
                <w:sz w:val="17"/>
                <w:szCs w:val="17"/>
              </w:rPr>
              <w:br/>
              <w:t>Q = Щокварталу</w:t>
            </w:r>
            <w:r>
              <w:rPr>
                <w:rFonts w:ascii="Times New Roman" w:eastAsia="Times New Roman" w:hAnsi="Times New Roman" w:cs="Times New Roman"/>
                <w:sz w:val="17"/>
                <w:szCs w:val="17"/>
              </w:rPr>
              <w:br/>
              <w:t>S = Сезонна</w:t>
            </w:r>
            <w:r>
              <w:rPr>
                <w:rFonts w:ascii="Times New Roman" w:eastAsia="Times New Roman" w:hAnsi="Times New Roman" w:cs="Times New Roman"/>
                <w:sz w:val="17"/>
                <w:szCs w:val="17"/>
              </w:rPr>
              <w:br/>
              <w:t>A = Річна</w:t>
            </w:r>
            <w:r>
              <w:rPr>
                <w:rFonts w:ascii="Times New Roman" w:eastAsia="Times New Roman" w:hAnsi="Times New Roman" w:cs="Times New Roman"/>
                <w:sz w:val="17"/>
                <w:szCs w:val="17"/>
              </w:rPr>
              <w:br/>
              <w:t>O = Інша</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Q</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972"/>
        </w:trPr>
        <w:tc>
          <w:tcPr>
            <w:tcW w:w="562" w:type="dxa"/>
            <w:vMerge/>
            <w:tcBorders>
              <w:top w:val="single" w:sz="4"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23</w:t>
            </w:r>
          </w:p>
        </w:tc>
        <w:tc>
          <w:tcPr>
            <w:tcW w:w="3661"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Інтервали застосування обсягу</w:t>
            </w:r>
          </w:p>
        </w:tc>
        <w:tc>
          <w:tcPr>
            <w:tcW w:w="1601"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Часовий інтервал для кожного обсягу </w:t>
            </w:r>
            <w:r>
              <w:rPr>
                <w:rFonts w:ascii="Times New Roman" w:eastAsia="Times New Roman" w:hAnsi="Times New Roman" w:cs="Times New Roman"/>
                <w:b/>
                <w:strike/>
                <w:sz w:val="17"/>
                <w:szCs w:val="17"/>
              </w:rPr>
              <w:t>опціону</w:t>
            </w:r>
            <w:r>
              <w:rPr>
                <w:rFonts w:ascii="Times New Roman" w:eastAsia="Times New Roman" w:hAnsi="Times New Roman" w:cs="Times New Roman"/>
                <w:sz w:val="17"/>
                <w:szCs w:val="17"/>
              </w:rPr>
              <w:t>, вказаного у полі 19. якщо дати часового інтервалу невідомі у даному полі вказується 1900-01-01.</w:t>
            </w:r>
          </w:p>
        </w:tc>
        <w:tc>
          <w:tcPr>
            <w:tcW w:w="1790"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w:t>
            </w:r>
          </w:p>
        </w:tc>
        <w:tc>
          <w:tcPr>
            <w:tcW w:w="958"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1026"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w:t>
            </w:r>
          </w:p>
        </w:tc>
        <w:tc>
          <w:tcPr>
            <w:tcW w:w="1872" w:type="dxa"/>
            <w:tcBorders>
              <w:top w:val="nil"/>
              <w:left w:val="nil"/>
              <w:bottom w:val="single" w:sz="8"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2014-01-01 / 2014-03-31 </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200"/>
        </w:trPr>
        <w:tc>
          <w:tcPr>
            <w:tcW w:w="562"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пов’язані з фіксацією деталей індексу</w:t>
            </w:r>
          </w:p>
        </w:tc>
        <w:tc>
          <w:tcPr>
            <w:tcW w:w="747"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24</w:t>
            </w:r>
          </w:p>
        </w:tc>
        <w:tc>
          <w:tcPr>
            <w:tcW w:w="3661"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індексу ціни</w:t>
            </w:r>
          </w:p>
        </w:tc>
        <w:tc>
          <w:tcPr>
            <w:tcW w:w="1601"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індексу або референтної ціни, зокрема фіксована, простий індекс (одна складова) або комплексна формула ціни (кілька складових).</w:t>
            </w:r>
          </w:p>
        </w:tc>
        <w:tc>
          <w:tcPr>
            <w:tcW w:w="1790"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F = Фіксований</w:t>
            </w:r>
            <w:r>
              <w:rPr>
                <w:rFonts w:ascii="Times New Roman" w:eastAsia="Times New Roman" w:hAnsi="Times New Roman" w:cs="Times New Roman"/>
                <w:sz w:val="17"/>
                <w:szCs w:val="17"/>
              </w:rPr>
              <w:br/>
              <w:t>I = Простий індекс</w:t>
            </w:r>
            <w:r>
              <w:rPr>
                <w:rFonts w:ascii="Times New Roman" w:eastAsia="Times New Roman" w:hAnsi="Times New Roman" w:cs="Times New Roman"/>
                <w:sz w:val="17"/>
                <w:szCs w:val="17"/>
              </w:rPr>
              <w:br/>
              <w:t>C = Комплексна формула ціни</w:t>
            </w:r>
            <w:r>
              <w:rPr>
                <w:rFonts w:ascii="Times New Roman" w:eastAsia="Times New Roman" w:hAnsi="Times New Roman" w:cs="Times New Roman"/>
                <w:sz w:val="17"/>
                <w:szCs w:val="17"/>
              </w:rPr>
              <w:br/>
              <w:t>O = Інший</w:t>
            </w:r>
          </w:p>
        </w:tc>
        <w:tc>
          <w:tcPr>
            <w:tcW w:w="958"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72" w:type="dxa"/>
            <w:tcBorders>
              <w:top w:val="single" w:sz="8" w:space="0" w:color="000000"/>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С</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2400"/>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25</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Фіксований індекс</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Перелік індексів, що визначають ціну в договорі. Для кожного Індексу вказується назва. У випадку набору індексів, для якого не існує унікального ідентифікатора, слід вказати даний набір або індекс. Дане поле заповнюєтся у разі застосування двох та більше індексів (у разі використання лише одного індексу у формулі ціни даний договір звітується згідно з Додатком 1 до Порядку).</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150 буквено-цифрових символів</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150</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Назва видавця EUGAS  на добу наперед</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3589"/>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26</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Типи фіксованого індексу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Визначається тип індексу, зазначеного в полі 25 (спот, форвард, своп, спред тощо).</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SO = Спот</w:t>
            </w:r>
            <w:r>
              <w:rPr>
                <w:rFonts w:ascii="Times New Roman" w:eastAsia="Times New Roman" w:hAnsi="Times New Roman" w:cs="Times New Roman"/>
                <w:sz w:val="17"/>
                <w:szCs w:val="17"/>
              </w:rPr>
              <w:br/>
              <w:t>FW =Договір, що має характеристики форвардного контракту</w:t>
            </w:r>
            <w:r>
              <w:rPr>
                <w:rFonts w:ascii="Times New Roman" w:eastAsia="Times New Roman" w:hAnsi="Times New Roman" w:cs="Times New Roman"/>
                <w:sz w:val="17"/>
                <w:szCs w:val="17"/>
              </w:rPr>
              <w:br/>
              <w:t>FU = Договір, що має характеристики ф'ючерсного контракту</w:t>
            </w:r>
            <w:r>
              <w:rPr>
                <w:rFonts w:ascii="Times New Roman" w:eastAsia="Times New Roman" w:hAnsi="Times New Roman" w:cs="Times New Roman"/>
                <w:sz w:val="17"/>
                <w:szCs w:val="17"/>
              </w:rPr>
              <w:br/>
              <w:t>OP = Договір, що має характеристики опціону</w:t>
            </w:r>
            <w:r>
              <w:rPr>
                <w:rFonts w:ascii="Times New Roman" w:eastAsia="Times New Roman" w:hAnsi="Times New Roman" w:cs="Times New Roman"/>
                <w:sz w:val="17"/>
                <w:szCs w:val="17"/>
              </w:rPr>
              <w:br/>
              <w:t>OP_FW = Опціон на форвард</w:t>
            </w:r>
            <w:r>
              <w:rPr>
                <w:rFonts w:ascii="Times New Roman" w:eastAsia="Times New Roman" w:hAnsi="Times New Roman" w:cs="Times New Roman"/>
                <w:sz w:val="17"/>
                <w:szCs w:val="17"/>
              </w:rPr>
              <w:br/>
              <w:t>OP_FU = Опціон на ф'ючерс</w:t>
            </w:r>
            <w:r>
              <w:rPr>
                <w:rFonts w:ascii="Times New Roman" w:eastAsia="Times New Roman" w:hAnsi="Times New Roman" w:cs="Times New Roman"/>
                <w:sz w:val="17"/>
                <w:szCs w:val="17"/>
              </w:rPr>
              <w:br/>
              <w:t>OP_SW = Опціон на своп</w:t>
            </w:r>
            <w:r>
              <w:rPr>
                <w:rFonts w:ascii="Times New Roman" w:eastAsia="Times New Roman" w:hAnsi="Times New Roman" w:cs="Times New Roman"/>
                <w:sz w:val="17"/>
                <w:szCs w:val="17"/>
              </w:rPr>
              <w:br/>
              <w:t>SP = Спред</w:t>
            </w:r>
            <w:r>
              <w:rPr>
                <w:rFonts w:ascii="Times New Roman" w:eastAsia="Times New Roman" w:hAnsi="Times New Roman" w:cs="Times New Roman"/>
                <w:sz w:val="17"/>
                <w:szCs w:val="17"/>
              </w:rPr>
              <w:br/>
              <w:t>SW = Своп</w:t>
            </w:r>
            <w:r>
              <w:rPr>
                <w:rFonts w:ascii="Times New Roman" w:eastAsia="Times New Roman" w:hAnsi="Times New Roman" w:cs="Times New Roman"/>
                <w:sz w:val="17"/>
                <w:szCs w:val="17"/>
              </w:rPr>
              <w:br/>
              <w:t>OT = Інший</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5</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FW</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500"/>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27</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Джерела індексу фіксації</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Зазначається джерела публікації для кожного індексу, вказаного у полі 25. У випадку набору індексів, для якого не існує унікального ідентифікатора, зазначаються всі джерела набору індексів.</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100 буквено-цифрових символів.</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Назва джерела індексу</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200"/>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28</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Перша дата фіксованого індексу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Поле визначеє першу дату, за якою індекс у полі 25, може застосовуватись для розрахунку ціни. Якщо у полі 25 зазначено кілька індексів - зазначається кілька дат для кожного індексу.</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відомості відсутні</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2024-01-29</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800"/>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29</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Остання дата фіксованого індексу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Поле визначеє останню дату, за якою індекс у полі 25, може застосовуватись для розрахунку ціни. Якщо у полі 25 зазначено кілька індексів - зазначається кілька дат для кожного індексу. Якщо остання дата дорівнює полю 28 - дане поле не заповнюється.</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відомості відсутні</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2024-01-29</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962"/>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30</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Частота застосування фіксованого індексу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Частота застосування фіксованого індексу: напр. щоденна, щотижнева, місячна, сезонна, річна чи інша.</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X = Щопівгодини</w:t>
            </w:r>
            <w:r>
              <w:rPr>
                <w:rFonts w:ascii="Times New Roman" w:eastAsia="Times New Roman" w:hAnsi="Times New Roman" w:cs="Times New Roman"/>
                <w:sz w:val="17"/>
                <w:szCs w:val="17"/>
              </w:rPr>
              <w:br/>
              <w:t>H = Щогодини</w:t>
            </w:r>
            <w:r>
              <w:rPr>
                <w:rFonts w:ascii="Times New Roman" w:eastAsia="Times New Roman" w:hAnsi="Times New Roman" w:cs="Times New Roman"/>
                <w:sz w:val="17"/>
                <w:szCs w:val="17"/>
              </w:rPr>
              <w:br/>
              <w:t>D = Щодня</w:t>
            </w:r>
            <w:r>
              <w:rPr>
                <w:rFonts w:ascii="Times New Roman" w:eastAsia="Times New Roman" w:hAnsi="Times New Roman" w:cs="Times New Roman"/>
                <w:sz w:val="17"/>
                <w:szCs w:val="17"/>
              </w:rPr>
              <w:br/>
              <w:t>W = Щотижня</w:t>
            </w:r>
            <w:r>
              <w:rPr>
                <w:rFonts w:ascii="Times New Roman" w:eastAsia="Times New Roman" w:hAnsi="Times New Roman" w:cs="Times New Roman"/>
                <w:sz w:val="17"/>
                <w:szCs w:val="17"/>
              </w:rPr>
              <w:br/>
              <w:t>M = Щомісяця</w:t>
            </w:r>
            <w:r>
              <w:rPr>
                <w:rFonts w:ascii="Times New Roman" w:eastAsia="Times New Roman" w:hAnsi="Times New Roman" w:cs="Times New Roman"/>
                <w:sz w:val="17"/>
                <w:szCs w:val="17"/>
              </w:rPr>
              <w:br/>
              <w:t>Q = Щокварталу</w:t>
            </w:r>
            <w:r>
              <w:rPr>
                <w:rFonts w:ascii="Times New Roman" w:eastAsia="Times New Roman" w:hAnsi="Times New Roman" w:cs="Times New Roman"/>
                <w:sz w:val="17"/>
                <w:szCs w:val="17"/>
              </w:rPr>
              <w:br/>
              <w:t>S = Сезонна</w:t>
            </w:r>
            <w:r>
              <w:rPr>
                <w:rFonts w:ascii="Times New Roman" w:eastAsia="Times New Roman" w:hAnsi="Times New Roman" w:cs="Times New Roman"/>
                <w:sz w:val="17"/>
                <w:szCs w:val="17"/>
              </w:rPr>
              <w:br/>
              <w:t>A = Річна</w:t>
            </w:r>
            <w:r>
              <w:rPr>
                <w:rFonts w:ascii="Times New Roman" w:eastAsia="Times New Roman" w:hAnsi="Times New Roman" w:cs="Times New Roman"/>
                <w:sz w:val="17"/>
                <w:szCs w:val="17"/>
              </w:rPr>
              <w:br/>
              <w:t>O = Інша</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W</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215"/>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31</w:t>
            </w:r>
          </w:p>
        </w:tc>
        <w:tc>
          <w:tcPr>
            <w:tcW w:w="3661"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Спосіб розрахунку</w:t>
            </w:r>
          </w:p>
        </w:tc>
        <w:tc>
          <w:tcPr>
            <w:tcW w:w="1601"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Зазаначається спосіб розрахунку за договором: у вигляді фізичної поставки, розрахунків (коштами), за вибором однієї із сторін. .  </w:t>
            </w:r>
            <w:r>
              <w:rPr>
                <w:rFonts w:ascii="Times New Roman" w:eastAsia="Times New Roman" w:hAnsi="Times New Roman" w:cs="Times New Roman"/>
                <w:b/>
                <w:sz w:val="17"/>
                <w:szCs w:val="17"/>
              </w:rPr>
              <w:t>Оскільки базовий контракт розглядається як фізична поставка, слід зазначити «P». Можуть існувати контракти на похідні інструменти (деривативні контракти), де може бути зазначено розрахунок коштами.</w:t>
            </w:r>
          </w:p>
        </w:tc>
        <w:tc>
          <w:tcPr>
            <w:tcW w:w="1790"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 = Фізична поставка</w:t>
            </w:r>
            <w:r>
              <w:rPr>
                <w:rFonts w:ascii="Times New Roman" w:eastAsia="Times New Roman" w:hAnsi="Times New Roman" w:cs="Times New Roman"/>
                <w:sz w:val="17"/>
                <w:szCs w:val="17"/>
              </w:rPr>
              <w:br/>
              <w:t>C = Розрахунок (коштами)</w:t>
            </w:r>
            <w:r>
              <w:rPr>
                <w:rFonts w:ascii="Times New Roman" w:eastAsia="Times New Roman" w:hAnsi="Times New Roman" w:cs="Times New Roman"/>
                <w:sz w:val="17"/>
                <w:szCs w:val="17"/>
              </w:rPr>
              <w:br/>
              <w:t>O = На вибір контрагента</w:t>
            </w:r>
          </w:p>
        </w:tc>
        <w:tc>
          <w:tcPr>
            <w:tcW w:w="958"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72" w:type="dxa"/>
            <w:tcBorders>
              <w:top w:val="nil"/>
              <w:left w:val="nil"/>
              <w:bottom w:val="single" w:sz="8"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500"/>
        </w:trPr>
        <w:tc>
          <w:tcPr>
            <w:tcW w:w="562"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пов’язані з деталями опціонів</w:t>
            </w:r>
          </w:p>
        </w:tc>
        <w:tc>
          <w:tcPr>
            <w:tcW w:w="747"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32</w:t>
            </w:r>
          </w:p>
        </w:tc>
        <w:tc>
          <w:tcPr>
            <w:tcW w:w="3661"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Стиль опціону</w:t>
            </w:r>
          </w:p>
        </w:tc>
        <w:tc>
          <w:tcPr>
            <w:tcW w:w="1601"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Вказує, чи можна реалізувати опціон тільки у фіксовану дату (європейський та азіатський стиль), як серію заздалегідь вказаних дат (бермудський стиль) або в будь-який час протягом терміну дії договору (американський стиль).</w:t>
            </w:r>
          </w:p>
        </w:tc>
        <w:tc>
          <w:tcPr>
            <w:tcW w:w="1790"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 = Американський</w:t>
            </w:r>
            <w:r>
              <w:rPr>
                <w:rFonts w:ascii="Times New Roman" w:eastAsia="Times New Roman" w:hAnsi="Times New Roman" w:cs="Times New Roman"/>
                <w:sz w:val="17"/>
                <w:szCs w:val="17"/>
              </w:rPr>
              <w:br/>
              <w:t>B = Бермудський</w:t>
            </w:r>
            <w:r>
              <w:rPr>
                <w:rFonts w:ascii="Times New Roman" w:eastAsia="Times New Roman" w:hAnsi="Times New Roman" w:cs="Times New Roman"/>
                <w:sz w:val="17"/>
                <w:szCs w:val="17"/>
              </w:rPr>
              <w:br/>
              <w:t>E = Європейський</w:t>
            </w:r>
            <w:r>
              <w:rPr>
                <w:rFonts w:ascii="Times New Roman" w:eastAsia="Times New Roman" w:hAnsi="Times New Roman" w:cs="Times New Roman"/>
                <w:sz w:val="17"/>
                <w:szCs w:val="17"/>
              </w:rPr>
              <w:br/>
              <w:t>S = Азіатський</w:t>
            </w:r>
            <w:r>
              <w:rPr>
                <w:rFonts w:ascii="Times New Roman" w:eastAsia="Times New Roman" w:hAnsi="Times New Roman" w:cs="Times New Roman"/>
                <w:sz w:val="17"/>
                <w:szCs w:val="17"/>
              </w:rPr>
              <w:br/>
              <w:t>O = Інший</w:t>
            </w:r>
          </w:p>
        </w:tc>
        <w:tc>
          <w:tcPr>
            <w:tcW w:w="958"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72" w:type="dxa"/>
            <w:tcBorders>
              <w:top w:val="single" w:sz="8" w:space="0" w:color="000000"/>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900"/>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33</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опціону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Вказує, чи є опціон типу колл, пут чи інший.</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 = Пут</w:t>
            </w:r>
            <w:r>
              <w:rPr>
                <w:rFonts w:ascii="Times New Roman" w:eastAsia="Times New Roman" w:hAnsi="Times New Roman" w:cs="Times New Roman"/>
                <w:sz w:val="17"/>
                <w:szCs w:val="17"/>
              </w:rPr>
              <w:br/>
              <w:t>C = Колл</w:t>
            </w:r>
            <w:r>
              <w:rPr>
                <w:rFonts w:ascii="Times New Roman" w:eastAsia="Times New Roman" w:hAnsi="Times New Roman" w:cs="Times New Roman"/>
                <w:sz w:val="17"/>
                <w:szCs w:val="17"/>
              </w:rPr>
              <w:br/>
              <w:t>O = Інший</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C</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200"/>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34</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Перша дата виконання опціону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Перша дата виконання визначається як найраніша з усіх дат виконання. Кілька дат може зазначатися у разі застосування кількох індексів (та у полі 37 вказано кілька індексів).</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2024-01-29</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200"/>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35</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Остання дата виконання опціону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Остання дата виконання визначається як найпізніша з усіх дат виконання. Кілька дат може зазначатися у разі застосування кількох індексів (та у полі 37 вказано кілька індексів).</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2024-01-29</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800"/>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36</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Частота виконання опціону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Частота виконання опціону: напр. щоденна, щотижнева, місячна, сезонна, річна чи інша. може зазначатися кілька значень у разі застосування кількох індексів (та у полі 37 вказано кілька індексів).</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D = Щодня</w:t>
            </w:r>
            <w:r>
              <w:rPr>
                <w:rFonts w:ascii="Times New Roman" w:eastAsia="Times New Roman" w:hAnsi="Times New Roman" w:cs="Times New Roman"/>
                <w:sz w:val="17"/>
                <w:szCs w:val="17"/>
              </w:rPr>
              <w:br/>
              <w:t>W = Щотижня</w:t>
            </w:r>
            <w:r>
              <w:rPr>
                <w:rFonts w:ascii="Times New Roman" w:eastAsia="Times New Roman" w:hAnsi="Times New Roman" w:cs="Times New Roman"/>
                <w:sz w:val="17"/>
                <w:szCs w:val="17"/>
              </w:rPr>
              <w:br/>
              <w:t>M = Щомісяця</w:t>
            </w:r>
            <w:r>
              <w:rPr>
                <w:rFonts w:ascii="Times New Roman" w:eastAsia="Times New Roman" w:hAnsi="Times New Roman" w:cs="Times New Roman"/>
                <w:sz w:val="17"/>
                <w:szCs w:val="17"/>
              </w:rPr>
              <w:br/>
              <w:t>S = Сезонна</w:t>
            </w:r>
            <w:r>
              <w:rPr>
                <w:rFonts w:ascii="Times New Roman" w:eastAsia="Times New Roman" w:hAnsi="Times New Roman" w:cs="Times New Roman"/>
                <w:sz w:val="17"/>
                <w:szCs w:val="17"/>
              </w:rPr>
              <w:br/>
              <w:t>A = Річна</w:t>
            </w:r>
            <w:r>
              <w:rPr>
                <w:rFonts w:ascii="Times New Roman" w:eastAsia="Times New Roman" w:hAnsi="Times New Roman" w:cs="Times New Roman"/>
                <w:sz w:val="17"/>
                <w:szCs w:val="17"/>
              </w:rPr>
              <w:br/>
              <w:t>O = Інша</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W</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500"/>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37</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Індекс ціни виконання опціону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Перелік індексів, що визначають ціну виконання опціону. Для кожного Індексу вказується назва. У випадку набору індексів, для якого не існує унікального ідентифікатора, слід вказати даний набір або індекс.</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150 буквено-цифрових символів.</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150</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Назва індексу</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3900"/>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38</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індексу ціни виконання опціону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Визначається тип індексу, зазначеного в полі 37 (Спот, форвард, своп, спред тощо). Може зазначатися кілька значень у разі застосування кількох індексів (та у полі 37 вказано кілька індексів).</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SO = Спот</w:t>
            </w:r>
            <w:r>
              <w:rPr>
                <w:rFonts w:ascii="Times New Roman" w:eastAsia="Times New Roman" w:hAnsi="Times New Roman" w:cs="Times New Roman"/>
                <w:sz w:val="17"/>
                <w:szCs w:val="17"/>
              </w:rPr>
              <w:br/>
              <w:t>FW =Договір, що має характеристики форвардного контракту</w:t>
            </w:r>
            <w:r>
              <w:rPr>
                <w:rFonts w:ascii="Times New Roman" w:eastAsia="Times New Roman" w:hAnsi="Times New Roman" w:cs="Times New Roman"/>
                <w:sz w:val="17"/>
                <w:szCs w:val="17"/>
              </w:rPr>
              <w:br/>
              <w:t>FU = Договір, що має характеристики ф'ючерсного контракту</w:t>
            </w:r>
            <w:r>
              <w:rPr>
                <w:rFonts w:ascii="Times New Roman" w:eastAsia="Times New Roman" w:hAnsi="Times New Roman" w:cs="Times New Roman"/>
                <w:sz w:val="17"/>
                <w:szCs w:val="17"/>
              </w:rPr>
              <w:br/>
              <w:t>OP = Договір, що має характеристики опціону</w:t>
            </w:r>
            <w:r>
              <w:rPr>
                <w:rFonts w:ascii="Times New Roman" w:eastAsia="Times New Roman" w:hAnsi="Times New Roman" w:cs="Times New Roman"/>
                <w:sz w:val="17"/>
                <w:szCs w:val="17"/>
              </w:rPr>
              <w:br/>
              <w:t>OP_FW = Опціон на форвард</w:t>
            </w:r>
            <w:r>
              <w:rPr>
                <w:rFonts w:ascii="Times New Roman" w:eastAsia="Times New Roman" w:hAnsi="Times New Roman" w:cs="Times New Roman"/>
                <w:sz w:val="17"/>
                <w:szCs w:val="17"/>
              </w:rPr>
              <w:br/>
              <w:t>OP_FU = Опціон на ф'ючерс</w:t>
            </w:r>
            <w:r>
              <w:rPr>
                <w:rFonts w:ascii="Times New Roman" w:eastAsia="Times New Roman" w:hAnsi="Times New Roman" w:cs="Times New Roman"/>
                <w:sz w:val="17"/>
                <w:szCs w:val="17"/>
              </w:rPr>
              <w:br/>
              <w:t>OP_SW = Опціон на своп</w:t>
            </w:r>
            <w:r>
              <w:rPr>
                <w:rFonts w:ascii="Times New Roman" w:eastAsia="Times New Roman" w:hAnsi="Times New Roman" w:cs="Times New Roman"/>
                <w:sz w:val="17"/>
                <w:szCs w:val="17"/>
              </w:rPr>
              <w:br/>
              <w:t>SP = Спред</w:t>
            </w:r>
            <w:r>
              <w:rPr>
                <w:rFonts w:ascii="Times New Roman" w:eastAsia="Times New Roman" w:hAnsi="Times New Roman" w:cs="Times New Roman"/>
                <w:sz w:val="17"/>
                <w:szCs w:val="17"/>
              </w:rPr>
              <w:br/>
              <w:t>SW = Своп</w:t>
            </w:r>
            <w:r>
              <w:rPr>
                <w:rFonts w:ascii="Times New Roman" w:eastAsia="Times New Roman" w:hAnsi="Times New Roman" w:cs="Times New Roman"/>
                <w:sz w:val="17"/>
                <w:szCs w:val="17"/>
              </w:rPr>
              <w:br/>
              <w:t>OT = Інший</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5</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FW</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500"/>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39</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Джерела індексу ціни виконання опціону</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Зазначається джерела публікації для кожного індексу, вказаного у полі 37. У випадку набору індексів, для якого не існує унікального ідентифікатора, зазначаються всі джерела набору індексів.</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100 буквено-цифрових символів.</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Назва джерела індексу</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915"/>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40</w:t>
            </w:r>
          </w:p>
        </w:tc>
        <w:tc>
          <w:tcPr>
            <w:tcW w:w="3661"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Ціна виконання опціону</w:t>
            </w:r>
          </w:p>
        </w:tc>
        <w:tc>
          <w:tcPr>
            <w:tcW w:w="1601"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Ціна виконання опціону (зазначається якщо відома ціна). Якщо опціон має кілька цін - звітуються усі ціни.</w:t>
            </w:r>
          </w:p>
        </w:tc>
        <w:tc>
          <w:tcPr>
            <w:tcW w:w="1790"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958"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1026"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72" w:type="dxa"/>
            <w:tcBorders>
              <w:top w:val="nil"/>
              <w:left w:val="nil"/>
              <w:bottom w:val="single" w:sz="8"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125.98</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600"/>
        </w:trPr>
        <w:tc>
          <w:tcPr>
            <w:tcW w:w="562"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пов’язані з профілем постачання</w:t>
            </w:r>
          </w:p>
        </w:tc>
        <w:tc>
          <w:tcPr>
            <w:tcW w:w="747"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41</w:t>
            </w:r>
          </w:p>
        </w:tc>
        <w:tc>
          <w:tcPr>
            <w:tcW w:w="3661"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Точка або зона постачання</w:t>
            </w:r>
          </w:p>
        </w:tc>
        <w:tc>
          <w:tcPr>
            <w:tcW w:w="1601"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Коди EIC для точок постачання або торгової зони.</w:t>
            </w:r>
          </w:p>
        </w:tc>
        <w:tc>
          <w:tcPr>
            <w:tcW w:w="1790"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Код EIC, буквено-цифровий код з 16 символів.</w:t>
            </w:r>
          </w:p>
        </w:tc>
        <w:tc>
          <w:tcPr>
            <w:tcW w:w="958"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1026" w:type="dxa"/>
            <w:tcBorders>
              <w:top w:val="single" w:sz="8" w:space="0" w:color="000000"/>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16</w:t>
            </w:r>
          </w:p>
        </w:tc>
        <w:tc>
          <w:tcPr>
            <w:tcW w:w="1872" w:type="dxa"/>
            <w:tcBorders>
              <w:top w:val="single" w:sz="8" w:space="0" w:color="000000"/>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10YCB-EUROPEU--8</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200"/>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42</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початку постачання</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і час початку постачання. Для договорів із фізичною поставкою вказується початкова дата  поставки за договором. Якщо дата невідома - зазначається 1900-01-01.</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відомості відсутні</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2024-01-29</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200"/>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43</w:t>
            </w:r>
          </w:p>
        </w:tc>
        <w:tc>
          <w:tcPr>
            <w:tcW w:w="366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завершення постачання</w:t>
            </w:r>
          </w:p>
        </w:tc>
        <w:tc>
          <w:tcPr>
            <w:tcW w:w="1601"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і час завершення постачання. Для договорів із фізичною поставкою вказується дата завершення постачання за договором. Якщо дата невідома - зазначається 2100-12-31.</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102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відомості відсутні</w:t>
            </w:r>
          </w:p>
        </w:tc>
        <w:tc>
          <w:tcPr>
            <w:tcW w:w="1872" w:type="dxa"/>
            <w:tcBorders>
              <w:top w:val="nil"/>
              <w:left w:val="nil"/>
              <w:bottom w:val="single" w:sz="4"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2024-01-29</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2415"/>
        </w:trPr>
        <w:tc>
          <w:tcPr>
            <w:tcW w:w="5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47"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44</w:t>
            </w:r>
          </w:p>
        </w:tc>
        <w:tc>
          <w:tcPr>
            <w:tcW w:w="3661"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навантаження</w:t>
            </w:r>
          </w:p>
        </w:tc>
        <w:tc>
          <w:tcPr>
            <w:tcW w:w="1601"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Ідентифікація профілю постачання (базове навантаження, пікове навантаження, позапікове навантаження, блок годин тощо).</w:t>
            </w:r>
          </w:p>
        </w:tc>
        <w:tc>
          <w:tcPr>
            <w:tcW w:w="1790" w:type="dxa"/>
            <w:tcBorders>
              <w:top w:val="nil"/>
              <w:left w:val="nil"/>
              <w:bottom w:val="single" w:sz="4"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BL = Базове навантаження</w:t>
            </w:r>
            <w:r>
              <w:rPr>
                <w:rFonts w:ascii="Times New Roman" w:eastAsia="Times New Roman" w:hAnsi="Times New Roman" w:cs="Times New Roman"/>
                <w:sz w:val="17"/>
                <w:szCs w:val="17"/>
              </w:rPr>
              <w:br/>
              <w:t>PL = Пікове навантаження</w:t>
            </w:r>
            <w:r>
              <w:rPr>
                <w:rFonts w:ascii="Times New Roman" w:eastAsia="Times New Roman" w:hAnsi="Times New Roman" w:cs="Times New Roman"/>
                <w:sz w:val="17"/>
                <w:szCs w:val="17"/>
              </w:rPr>
              <w:br/>
              <w:t>OP = Позапікове навантаження</w:t>
            </w:r>
            <w:r>
              <w:rPr>
                <w:rFonts w:ascii="Times New Roman" w:eastAsia="Times New Roman" w:hAnsi="Times New Roman" w:cs="Times New Roman"/>
                <w:sz w:val="17"/>
                <w:szCs w:val="17"/>
              </w:rPr>
              <w:br/>
              <w:t>BH = Година/Блок-години</w:t>
            </w:r>
            <w:r>
              <w:rPr>
                <w:rFonts w:ascii="Times New Roman" w:eastAsia="Times New Roman" w:hAnsi="Times New Roman" w:cs="Times New Roman"/>
                <w:sz w:val="17"/>
                <w:szCs w:val="17"/>
              </w:rPr>
              <w:br/>
              <w:t>SH = Навантаження індивідуального профілю</w:t>
            </w:r>
            <w:r>
              <w:rPr>
                <w:rFonts w:ascii="Times New Roman" w:eastAsia="Times New Roman" w:hAnsi="Times New Roman" w:cs="Times New Roman"/>
                <w:sz w:val="17"/>
                <w:szCs w:val="17"/>
              </w:rPr>
              <w:br/>
              <w:t>GD = газова доба</w:t>
            </w:r>
            <w:r>
              <w:rPr>
                <w:rFonts w:ascii="Times New Roman" w:eastAsia="Times New Roman" w:hAnsi="Times New Roman" w:cs="Times New Roman"/>
                <w:sz w:val="17"/>
                <w:szCs w:val="17"/>
              </w:rPr>
              <w:br/>
              <w:t>OT = інший</w:t>
            </w:r>
          </w:p>
        </w:tc>
        <w:tc>
          <w:tcPr>
            <w:tcW w:w="958"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w:t>
            </w:r>
          </w:p>
        </w:tc>
        <w:tc>
          <w:tcPr>
            <w:tcW w:w="1872" w:type="dxa"/>
            <w:tcBorders>
              <w:top w:val="nil"/>
              <w:left w:val="nil"/>
              <w:bottom w:val="single" w:sz="8"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BL</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3405"/>
        </w:trPr>
        <w:tc>
          <w:tcPr>
            <w:tcW w:w="562" w:type="dxa"/>
            <w:tcBorders>
              <w:top w:val="nil"/>
              <w:left w:val="single" w:sz="8" w:space="0" w:color="000000"/>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пов’язані з інформацією про життєвий цикл</w:t>
            </w:r>
          </w:p>
        </w:tc>
        <w:tc>
          <w:tcPr>
            <w:tcW w:w="747"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45</w:t>
            </w:r>
          </w:p>
        </w:tc>
        <w:tc>
          <w:tcPr>
            <w:tcW w:w="3661"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дії</w:t>
            </w:r>
          </w:p>
        </w:tc>
        <w:tc>
          <w:tcPr>
            <w:tcW w:w="1601"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2556" w:type="dxa"/>
            <w:tcBorders>
              <w:top w:val="single" w:sz="8" w:space="0" w:color="000000"/>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Коли звіт містить:</w:t>
            </w:r>
            <w:r>
              <w:rPr>
                <w:rFonts w:ascii="Times New Roman" w:eastAsia="Times New Roman" w:hAnsi="Times New Roman" w:cs="Times New Roman"/>
                <w:sz w:val="17"/>
                <w:szCs w:val="17"/>
              </w:rPr>
              <w:br/>
              <w:t>-  договір або заявку на торгівлю вперше, це поле має бути ідентифіковано як "новий";</w:t>
            </w:r>
            <w:r>
              <w:rPr>
                <w:rFonts w:ascii="Times New Roman" w:eastAsia="Times New Roman" w:hAnsi="Times New Roman" w:cs="Times New Roman"/>
                <w:sz w:val="17"/>
                <w:szCs w:val="17"/>
              </w:rPr>
              <w:br/>
              <w:t>-  зміну деталей раніше наданого звіту, це поле має бути ідентифіковано як "зміни";</w:t>
            </w:r>
            <w:r>
              <w:rPr>
                <w:rFonts w:ascii="Times New Roman" w:eastAsia="Times New Roman" w:hAnsi="Times New Roman" w:cs="Times New Roman"/>
                <w:sz w:val="17"/>
                <w:szCs w:val="17"/>
              </w:rPr>
              <w:br/>
              <w:t>-  скасування неправильно поданого звіту, це поле має бути ідентифіковано як "помилка";</w:t>
            </w:r>
            <w:r>
              <w:rPr>
                <w:rFonts w:ascii="Times New Roman" w:eastAsia="Times New Roman" w:hAnsi="Times New Roman" w:cs="Times New Roman"/>
                <w:sz w:val="17"/>
                <w:szCs w:val="17"/>
              </w:rPr>
              <w:br/>
              <w:t>-  розірвання існуючого договору або заявки, це поле має бути ідентифіковано як "скасування".</w:t>
            </w:r>
          </w:p>
        </w:tc>
        <w:tc>
          <w:tcPr>
            <w:tcW w:w="1790" w:type="dxa"/>
            <w:tcBorders>
              <w:top w:val="single" w:sz="8" w:space="0" w:color="000000"/>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 = Новий</w:t>
            </w:r>
            <w:r>
              <w:rPr>
                <w:rFonts w:ascii="Times New Roman" w:eastAsia="Times New Roman" w:hAnsi="Times New Roman" w:cs="Times New Roman"/>
                <w:sz w:val="17"/>
                <w:szCs w:val="17"/>
              </w:rPr>
              <w:br/>
              <w:t>M = Зміни</w:t>
            </w:r>
            <w:r>
              <w:rPr>
                <w:rFonts w:ascii="Times New Roman" w:eastAsia="Times New Roman" w:hAnsi="Times New Roman" w:cs="Times New Roman"/>
                <w:sz w:val="17"/>
                <w:szCs w:val="17"/>
              </w:rPr>
              <w:br/>
              <w:t>E =Помилка</w:t>
            </w:r>
            <w:r>
              <w:rPr>
                <w:rFonts w:ascii="Times New Roman" w:eastAsia="Times New Roman" w:hAnsi="Times New Roman" w:cs="Times New Roman"/>
                <w:sz w:val="17"/>
                <w:szCs w:val="17"/>
              </w:rPr>
              <w:br/>
              <w:t>C =Скасування</w:t>
            </w:r>
          </w:p>
        </w:tc>
        <w:tc>
          <w:tcPr>
            <w:tcW w:w="958"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1026" w:type="dxa"/>
            <w:tcBorders>
              <w:top w:val="nil"/>
              <w:left w:val="nil"/>
              <w:bottom w:val="single" w:sz="8" w:space="0" w:color="000000"/>
              <w:right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72" w:type="dxa"/>
            <w:tcBorders>
              <w:top w:val="nil"/>
              <w:left w:val="nil"/>
              <w:bottom w:val="single" w:sz="8" w:space="0" w:color="000000"/>
              <w:right w:val="single" w:sz="8"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w:t>
            </w: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300"/>
        </w:trPr>
        <w:tc>
          <w:tcPr>
            <w:tcW w:w="562"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747"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3661"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601"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2556"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790"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958"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026"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872"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300"/>
        </w:trPr>
        <w:tc>
          <w:tcPr>
            <w:tcW w:w="562"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747"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3661" w:type="dxa"/>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Примітка:</w:t>
            </w:r>
          </w:p>
        </w:tc>
        <w:tc>
          <w:tcPr>
            <w:tcW w:w="1601"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2556"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790"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958"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026"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872"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600"/>
        </w:trPr>
        <w:tc>
          <w:tcPr>
            <w:tcW w:w="562"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747"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3661" w:type="dxa"/>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 = обов'язковий</w:t>
            </w:r>
            <w:r>
              <w:rPr>
                <w:rFonts w:ascii="Times New Roman" w:eastAsia="Times New Roman" w:hAnsi="Times New Roman" w:cs="Times New Roman"/>
                <w:sz w:val="17"/>
                <w:szCs w:val="17"/>
              </w:rPr>
              <w:br/>
              <w:t>* = умовно потрібно</w:t>
            </w:r>
          </w:p>
        </w:tc>
        <w:tc>
          <w:tcPr>
            <w:tcW w:w="1601"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2556"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790"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958"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026"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872"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222" w:type="dxa"/>
            <w:vAlign w:val="center"/>
          </w:tcPr>
          <w:p w:rsidR="00693FE7" w:rsidRDefault="00693FE7">
            <w:pPr>
              <w:spacing w:after="0" w:line="240" w:lineRule="auto"/>
              <w:rPr>
                <w:rFonts w:ascii="Times New Roman" w:eastAsia="Times New Roman" w:hAnsi="Times New Roman" w:cs="Times New Roman"/>
                <w:sz w:val="17"/>
                <w:szCs w:val="17"/>
              </w:rPr>
            </w:pPr>
          </w:p>
        </w:tc>
      </w:tr>
    </w:tbl>
    <w:p w:rsidR="00693FE7" w:rsidRDefault="00693FE7">
      <w:pPr>
        <w:rPr>
          <w:rFonts w:ascii="Times New Roman" w:eastAsia="Times New Roman" w:hAnsi="Times New Roman" w:cs="Times New Roman"/>
          <w:sz w:val="17"/>
          <w:szCs w:val="17"/>
        </w:rPr>
      </w:pPr>
    </w:p>
    <w:p w:rsidR="00693FE7" w:rsidRDefault="004F3879">
      <w:pPr>
        <w:rPr>
          <w:rFonts w:ascii="Times New Roman" w:eastAsia="Times New Roman" w:hAnsi="Times New Roman" w:cs="Times New Roman"/>
          <w:sz w:val="17"/>
          <w:szCs w:val="17"/>
        </w:rPr>
      </w:pPr>
      <w:r>
        <w:br w:type="page"/>
      </w:r>
    </w:p>
    <w:p w:rsidR="00693FE7" w:rsidRDefault="00693FE7">
      <w:pPr>
        <w:rPr>
          <w:rFonts w:ascii="Times New Roman" w:eastAsia="Times New Roman" w:hAnsi="Times New Roman" w:cs="Times New Roman"/>
          <w:sz w:val="17"/>
          <w:szCs w:val="17"/>
        </w:rPr>
      </w:pPr>
    </w:p>
    <w:tbl>
      <w:tblPr>
        <w:tblStyle w:val="aff7"/>
        <w:tblW w:w="14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2"/>
        <w:gridCol w:w="589"/>
        <w:gridCol w:w="3537"/>
        <w:gridCol w:w="1275"/>
        <w:gridCol w:w="2502"/>
        <w:gridCol w:w="2609"/>
        <w:gridCol w:w="975"/>
        <w:gridCol w:w="1100"/>
        <w:gridCol w:w="1854"/>
      </w:tblGrid>
      <w:tr w:rsidR="00693FE7">
        <w:trPr>
          <w:trHeight w:val="315"/>
        </w:trPr>
        <w:tc>
          <w:tcPr>
            <w:tcW w:w="14853" w:type="dxa"/>
            <w:gridSpan w:val="9"/>
            <w:tcBorders>
              <w:top w:val="nil"/>
              <w:left w:val="nil"/>
              <w:bottom w:val="nil"/>
              <w:right w:val="nil"/>
            </w:tcBorders>
            <w:shd w:val="clear" w:color="auto" w:fill="auto"/>
            <w:vAlign w:val="bottom"/>
          </w:tcPr>
          <w:p w:rsidR="00693FE7" w:rsidRDefault="004F3879">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sz w:val="20"/>
                <w:szCs w:val="20"/>
              </w:rPr>
              <w:t>Редакція проєкту рішення НКРЕКП</w:t>
            </w:r>
          </w:p>
        </w:tc>
      </w:tr>
      <w:tr w:rsidR="00693FE7">
        <w:trPr>
          <w:trHeight w:val="315"/>
        </w:trPr>
        <w:tc>
          <w:tcPr>
            <w:tcW w:w="412"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bookmarkStart w:id="50" w:name="bookmark=id.upglbi" w:colFirst="0" w:colLast="0"/>
            <w:bookmarkEnd w:id="50"/>
          </w:p>
        </w:tc>
        <w:tc>
          <w:tcPr>
            <w:tcW w:w="589"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3537"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127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2502"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2609"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97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2954" w:type="dxa"/>
            <w:gridSpan w:val="2"/>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Додаток 7</w:t>
            </w:r>
          </w:p>
        </w:tc>
      </w:tr>
      <w:tr w:rsidR="00693FE7">
        <w:trPr>
          <w:trHeight w:val="1178"/>
        </w:trPr>
        <w:tc>
          <w:tcPr>
            <w:tcW w:w="412"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589"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3537"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127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2502"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2609"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97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2954" w:type="dxa"/>
            <w:gridSpan w:val="2"/>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693FE7">
        <w:trPr>
          <w:trHeight w:val="780"/>
        </w:trPr>
        <w:tc>
          <w:tcPr>
            <w:tcW w:w="14853" w:type="dxa"/>
            <w:gridSpan w:val="9"/>
            <w:tcBorders>
              <w:top w:val="nil"/>
              <w:left w:val="nil"/>
              <w:right w:val="nil"/>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Інформація про потужність установок для транспортування природного газу, включаючи планову та позапланову недоступність таких установок</w:t>
            </w:r>
          </w:p>
        </w:tc>
      </w:tr>
      <w:tr w:rsidR="00693FE7">
        <w:trPr>
          <w:trHeight w:val="398"/>
        </w:trPr>
        <w:tc>
          <w:tcPr>
            <w:tcW w:w="412"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 </w:t>
            </w:r>
          </w:p>
        </w:tc>
        <w:tc>
          <w:tcPr>
            <w:tcW w:w="589"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Поле №</w:t>
            </w:r>
          </w:p>
        </w:tc>
        <w:tc>
          <w:tcPr>
            <w:tcW w:w="3537"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Назва поля</w:t>
            </w:r>
          </w:p>
        </w:tc>
        <w:tc>
          <w:tcPr>
            <w:tcW w:w="1275"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Обовязковість</w:t>
            </w:r>
          </w:p>
        </w:tc>
        <w:tc>
          <w:tcPr>
            <w:tcW w:w="2502"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Опис</w:t>
            </w:r>
          </w:p>
        </w:tc>
        <w:tc>
          <w:tcPr>
            <w:tcW w:w="2609"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Опис прийнятих значень</w:t>
            </w:r>
          </w:p>
        </w:tc>
        <w:tc>
          <w:tcPr>
            <w:tcW w:w="975"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Тип</w:t>
            </w:r>
          </w:p>
        </w:tc>
        <w:tc>
          <w:tcPr>
            <w:tcW w:w="1100"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Довжина</w:t>
            </w:r>
          </w:p>
        </w:tc>
        <w:tc>
          <w:tcPr>
            <w:tcW w:w="1854"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Приклади</w:t>
            </w:r>
          </w:p>
        </w:tc>
      </w:tr>
      <w:tr w:rsidR="00693FE7">
        <w:trPr>
          <w:trHeight w:val="600"/>
        </w:trPr>
        <w:tc>
          <w:tcPr>
            <w:tcW w:w="412" w:type="dxa"/>
            <w:vMerge w:val="restart"/>
            <w:shd w:val="clear" w:color="auto" w:fill="FFFFFF"/>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Поля даних, що стосуються загальгих даних документа</w:t>
            </w: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Ідентифікація документа</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Унікальна ідентифікація документа, яка присвоюється відправником документа</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Буквено-цифровий</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Максимум 35</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A R-IT-FR-I-DAILY1624-140709-01</w:t>
            </w:r>
          </w:p>
        </w:tc>
      </w:tr>
      <w:tr w:rsidR="00693FE7">
        <w:trPr>
          <w:trHeight w:val="1800"/>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Версія документа</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Версія документа, що надсилається. Документ можна надіслати кілька разів, кожна передача ідентифікується іншим номером версії, який починається з 1 і збільшується послідовно</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Ціле число, починаючи з 1.</w:t>
            </w:r>
            <w:r>
              <w:rPr>
                <w:rFonts w:ascii="Times New Roman" w:eastAsia="Times New Roman" w:hAnsi="Times New Roman" w:cs="Times New Roman"/>
                <w:b/>
                <w:color w:val="000000"/>
                <w:sz w:val="16"/>
                <w:szCs w:val="16"/>
              </w:rPr>
              <w:br/>
            </w:r>
            <w:r>
              <w:rPr>
                <w:rFonts w:ascii="Times New Roman" w:eastAsia="Times New Roman" w:hAnsi="Times New Roman" w:cs="Times New Roman"/>
                <w:b/>
                <w:color w:val="000000"/>
                <w:sz w:val="16"/>
                <w:szCs w:val="16"/>
              </w:rPr>
              <w:br/>
              <w:t>2</w:t>
            </w:r>
            <w:r>
              <w:rPr>
                <w:rFonts w:ascii="Times New Roman" w:eastAsia="Times New Roman" w:hAnsi="Times New Roman" w:cs="Times New Roman"/>
                <w:b/>
                <w:color w:val="000000"/>
                <w:sz w:val="16"/>
                <w:szCs w:val="16"/>
              </w:rPr>
              <w:br/>
              <w:t>3</w:t>
            </w:r>
            <w:r>
              <w:rPr>
                <w:rFonts w:ascii="Times New Roman" w:eastAsia="Times New Roman" w:hAnsi="Times New Roman" w:cs="Times New Roman"/>
                <w:b/>
                <w:color w:val="000000"/>
                <w:sz w:val="16"/>
                <w:szCs w:val="16"/>
              </w:rPr>
              <w:br/>
              <w:t>…</w:t>
            </w:r>
            <w:r>
              <w:rPr>
                <w:rFonts w:ascii="Times New Roman" w:eastAsia="Times New Roman" w:hAnsi="Times New Roman" w:cs="Times New Roman"/>
                <w:b/>
                <w:color w:val="000000"/>
                <w:sz w:val="16"/>
                <w:szCs w:val="16"/>
              </w:rPr>
              <w:br/>
              <w:t>999</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Ціле число</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Максимум 3</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w:t>
            </w:r>
          </w:p>
        </w:tc>
      </w:tr>
      <w:tr w:rsidR="00693FE7">
        <w:trPr>
          <w:trHeight w:val="900"/>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3</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Тип документа</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Кодований тип документа, що надсилається</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Застосовуються наступні коди:</w:t>
            </w:r>
            <w:r>
              <w:rPr>
                <w:rFonts w:ascii="Times New Roman" w:eastAsia="Times New Roman" w:hAnsi="Times New Roman" w:cs="Times New Roman"/>
                <w:b/>
                <w:sz w:val="16"/>
                <w:szCs w:val="16"/>
              </w:rPr>
              <w:br/>
              <w:t>ANG - для звітів щодо потужності та недоступності</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Буквено-цифровий</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3</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ANG</w:t>
            </w:r>
          </w:p>
        </w:tc>
      </w:tr>
      <w:tr w:rsidR="00693FE7">
        <w:trPr>
          <w:trHeight w:val="600"/>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4</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Дата та час створення документа</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Дата та час створення документа відправником</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Формат дати ISO 8601 із використанням формату часу UTC</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Дата і час</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2024-03-01T13:00:00Z</w:t>
            </w:r>
          </w:p>
        </w:tc>
      </w:tr>
      <w:tr w:rsidR="00693FE7">
        <w:trPr>
          <w:trHeight w:val="983"/>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5</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Період часу, охоплений документом</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Дата та час початку та закінчення періоду, охопленого документом</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Формат дати ISO 8601 із використанням формату часу UTC</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Дата і час</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2024-03-01T06:00:00Z/2024-03-</w:t>
            </w:r>
            <w:r>
              <w:rPr>
                <w:rFonts w:ascii="Times New Roman" w:eastAsia="Times New Roman" w:hAnsi="Times New Roman" w:cs="Times New Roman"/>
                <w:b/>
                <w:sz w:val="16"/>
                <w:szCs w:val="16"/>
              </w:rPr>
              <w:br/>
              <w:t>02T05:59:00Z</w:t>
            </w:r>
          </w:p>
        </w:tc>
      </w:tr>
      <w:tr w:rsidR="00693FE7">
        <w:trPr>
          <w:trHeight w:val="600"/>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6</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Ідентифікація відправника</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Ідентифікація особи, яка є власником документа та несе відповідальність за його зміст (код EIC)</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EIC</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Буквено-цифровий</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Максимум 16</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10X1001A1001A450</w:t>
            </w:r>
          </w:p>
        </w:tc>
      </w:tr>
      <w:tr w:rsidR="00693FE7">
        <w:trPr>
          <w:trHeight w:val="915"/>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7</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Роль відправника</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Ідентифікація ролі, яку виконує відправник</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Зазначається код: </w:t>
            </w:r>
            <w:r>
              <w:rPr>
                <w:rFonts w:ascii="Times New Roman" w:eastAsia="Times New Roman" w:hAnsi="Times New Roman" w:cs="Times New Roman"/>
                <w:b/>
                <w:sz w:val="16"/>
                <w:szCs w:val="16"/>
              </w:rPr>
              <w:br/>
              <w:t>ZSO - оператор газотранспортної системи</w:t>
            </w:r>
            <w:r>
              <w:rPr>
                <w:rFonts w:ascii="Times New Roman" w:eastAsia="Times New Roman" w:hAnsi="Times New Roman" w:cs="Times New Roman"/>
                <w:b/>
                <w:sz w:val="16"/>
                <w:szCs w:val="16"/>
              </w:rPr>
              <w:br/>
              <w:t>ZUA - Агрегатор ринкової інформації</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Буквено-цифровий</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3</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ZSO</w:t>
            </w:r>
          </w:p>
        </w:tc>
      </w:tr>
      <w:tr w:rsidR="00693FE7">
        <w:trPr>
          <w:trHeight w:val="900"/>
        </w:trPr>
        <w:tc>
          <w:tcPr>
            <w:tcW w:w="412" w:type="dxa"/>
            <w:vMerge w:val="restart"/>
            <w:shd w:val="clear" w:color="auto" w:fill="FFFFFF"/>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Дані щодо ідентифікації точки та періоду</w:t>
            </w: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8</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Ідентифікаційні дані точки системи</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Це поле визначає точку системи, до якої інформація. Ідентифікація точки системи відбувається шляхом зазначення коду EIC (тип Y, Z або W)</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EIC Y, Z або W</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Буквено-цифровий</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Максимум 16</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21Z000000000507L</w:t>
            </w:r>
          </w:p>
        </w:tc>
      </w:tr>
      <w:tr w:rsidR="00693FE7">
        <w:trPr>
          <w:trHeight w:val="3000"/>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9</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Одиниця вимірювання</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Використана одиниця вимірювання</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KW1 = Кіловат-година на годину (кВт·год/год)</w:t>
            </w:r>
            <w:r>
              <w:rPr>
                <w:rFonts w:ascii="Times New Roman" w:eastAsia="Times New Roman" w:hAnsi="Times New Roman" w:cs="Times New Roman"/>
                <w:b/>
                <w:sz w:val="16"/>
                <w:szCs w:val="16"/>
              </w:rPr>
              <w:br/>
              <w:t>KW2 = Кіловат-година на добу (кВт-год/д)</w:t>
            </w:r>
            <w:r>
              <w:rPr>
                <w:rFonts w:ascii="Times New Roman" w:eastAsia="Times New Roman" w:hAnsi="Times New Roman" w:cs="Times New Roman"/>
                <w:b/>
                <w:sz w:val="16"/>
                <w:szCs w:val="16"/>
              </w:rPr>
              <w:br/>
              <w:t>KWH = Кіловат-година (кВт-год)</w:t>
            </w:r>
            <w:r>
              <w:rPr>
                <w:rFonts w:ascii="Times New Roman" w:eastAsia="Times New Roman" w:hAnsi="Times New Roman" w:cs="Times New Roman"/>
                <w:b/>
                <w:sz w:val="16"/>
                <w:szCs w:val="16"/>
              </w:rPr>
              <w:br/>
              <w:t>GWH= Гігават-година (ГВт-год)</w:t>
            </w:r>
            <w:r>
              <w:rPr>
                <w:rFonts w:ascii="Times New Roman" w:eastAsia="Times New Roman" w:hAnsi="Times New Roman" w:cs="Times New Roman"/>
                <w:b/>
                <w:sz w:val="16"/>
                <w:szCs w:val="16"/>
              </w:rPr>
              <w:br/>
              <w:t>HM1 = мільйон кубічних метрів на годину</w:t>
            </w:r>
            <w:r>
              <w:rPr>
                <w:rFonts w:ascii="Times New Roman" w:eastAsia="Times New Roman" w:hAnsi="Times New Roman" w:cs="Times New Roman"/>
                <w:b/>
                <w:sz w:val="16"/>
                <w:szCs w:val="16"/>
              </w:rPr>
              <w:br/>
              <w:t>HM2 = мільйон кубічних метрів на добу</w:t>
            </w:r>
            <w:r>
              <w:rPr>
                <w:rFonts w:ascii="Times New Roman" w:eastAsia="Times New Roman" w:hAnsi="Times New Roman" w:cs="Times New Roman"/>
                <w:b/>
                <w:sz w:val="16"/>
                <w:szCs w:val="16"/>
              </w:rPr>
              <w:br/>
              <w:t>TQH = Тисяча кубічних метрів на годину</w:t>
            </w:r>
            <w:r>
              <w:rPr>
                <w:rFonts w:ascii="Times New Roman" w:eastAsia="Times New Roman" w:hAnsi="Times New Roman" w:cs="Times New Roman"/>
                <w:b/>
                <w:sz w:val="16"/>
                <w:szCs w:val="16"/>
              </w:rPr>
              <w:br/>
              <w:t>TQD = Тисяча кубічних метрів на добу</w:t>
            </w:r>
            <w:r>
              <w:rPr>
                <w:rFonts w:ascii="Times New Roman" w:eastAsia="Times New Roman" w:hAnsi="Times New Roman" w:cs="Times New Roman"/>
                <w:b/>
                <w:sz w:val="16"/>
                <w:szCs w:val="16"/>
              </w:rPr>
              <w:br/>
              <w:t>MQ6 = кубічні метри на годину</w:t>
            </w:r>
            <w:r>
              <w:rPr>
                <w:rFonts w:ascii="Times New Roman" w:eastAsia="Times New Roman" w:hAnsi="Times New Roman" w:cs="Times New Roman"/>
                <w:b/>
                <w:sz w:val="16"/>
                <w:szCs w:val="16"/>
              </w:rPr>
              <w:br/>
              <w:t>MQ7 = кубічні метри на добу</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Буквено-цифровий</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3</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TQD</w:t>
            </w:r>
          </w:p>
        </w:tc>
      </w:tr>
      <w:tr w:rsidR="00693FE7">
        <w:trPr>
          <w:trHeight w:val="600"/>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10</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Напрямок</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Уточнення напрямку</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Z02 = Вхід</w:t>
            </w:r>
            <w:r>
              <w:rPr>
                <w:rFonts w:ascii="Times New Roman" w:eastAsia="Times New Roman" w:hAnsi="Times New Roman" w:cs="Times New Roman"/>
                <w:b/>
                <w:color w:val="000000"/>
                <w:sz w:val="16"/>
                <w:szCs w:val="16"/>
              </w:rPr>
              <w:br/>
              <w:t>Z03 = Вихід</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Буквено-цифровий</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3</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Z02</w:t>
            </w:r>
          </w:p>
        </w:tc>
      </w:tr>
      <w:tr w:rsidR="00693FE7">
        <w:trPr>
          <w:trHeight w:val="600"/>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11</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Інтервал часу</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Дата та час початку та кінця звітного періоду</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Формат дати ISO 8601 із використанням формату часу UTC</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Дата і час</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2024-03-01T06:00:00Z/2024-03-</w:t>
            </w:r>
            <w:r>
              <w:rPr>
                <w:rFonts w:ascii="Times New Roman" w:eastAsia="Times New Roman" w:hAnsi="Times New Roman" w:cs="Times New Roman"/>
                <w:b/>
                <w:sz w:val="16"/>
                <w:szCs w:val="16"/>
              </w:rPr>
              <w:br/>
              <w:t>02T05:59:00Z</w:t>
            </w:r>
          </w:p>
        </w:tc>
      </w:tr>
      <w:tr w:rsidR="00693FE7">
        <w:trPr>
          <w:trHeight w:val="615"/>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12</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Кількість</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Значення кількості одиниць потужності/обсягу, яких стосується даний документ</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До 17 цифр (включно з десятковим знаком) у форматі xxxxx.yyyyy</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Число</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До 17</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200.5</w:t>
            </w:r>
          </w:p>
        </w:tc>
      </w:tr>
      <w:tr w:rsidR="00693FE7">
        <w:trPr>
          <w:trHeight w:val="300"/>
        </w:trPr>
        <w:tc>
          <w:tcPr>
            <w:tcW w:w="412" w:type="dxa"/>
            <w:vMerge w:val="restart"/>
            <w:shd w:val="clear" w:color="auto" w:fill="FFFFFF"/>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Дані щодо потужності та недоступності</w:t>
            </w: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13</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Ідентифікація типу потужності/недоступності</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Ідентифікація типу потужності/недоступності</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Буквено-цифровий</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Максимум 35</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AFCPOL</w:t>
            </w:r>
          </w:p>
        </w:tc>
      </w:tr>
      <w:tr w:rsidR="00693FE7">
        <w:trPr>
          <w:trHeight w:val="3300"/>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14</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Тип потужності/недоступності</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Зазначається тип потужності/недоступності</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ZSE - вільна потужність (переривчаста/гарантована), технічна гарантована потужність, загальна переривчаста потужність</w:t>
            </w:r>
            <w:r>
              <w:rPr>
                <w:rFonts w:ascii="Times New Roman" w:eastAsia="Times New Roman" w:hAnsi="Times New Roman" w:cs="Times New Roman"/>
                <w:b/>
                <w:sz w:val="16"/>
                <w:szCs w:val="16"/>
              </w:rPr>
              <w:br/>
              <w:t>ZSF - розподілена потужність (переривчаста/гарантована)</w:t>
            </w:r>
            <w:r>
              <w:rPr>
                <w:rFonts w:ascii="Times New Roman" w:eastAsia="Times New Roman" w:hAnsi="Times New Roman" w:cs="Times New Roman"/>
                <w:b/>
                <w:sz w:val="16"/>
                <w:szCs w:val="16"/>
              </w:rPr>
              <w:br/>
              <w:t>ZST - запланована недоступність потужності (гарантованої/переривчастої)</w:t>
            </w:r>
            <w:r>
              <w:rPr>
                <w:rFonts w:ascii="Times New Roman" w:eastAsia="Times New Roman" w:hAnsi="Times New Roman" w:cs="Times New Roman"/>
                <w:b/>
                <w:sz w:val="16"/>
                <w:szCs w:val="16"/>
              </w:rPr>
              <w:br/>
              <w:t>ZSU = позапланова недоступність гарантованої потужності,  фактична недоступність переривчастої потужності</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Буквено-цифровий</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3</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ZSE</w:t>
            </w:r>
          </w:p>
        </w:tc>
      </w:tr>
      <w:tr w:rsidR="00693FE7">
        <w:trPr>
          <w:trHeight w:val="3000"/>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15</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Категорія потужності/недоступності</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Зазначається категорія потужності/недоступності</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Z05 - розподілена переривчаста потужність</w:t>
            </w:r>
            <w:r>
              <w:rPr>
                <w:rFonts w:ascii="Times New Roman" w:eastAsia="Times New Roman" w:hAnsi="Times New Roman" w:cs="Times New Roman"/>
                <w:b/>
                <w:sz w:val="16"/>
                <w:szCs w:val="16"/>
              </w:rPr>
              <w:br/>
              <w:t>Z06 - розподілена гарантована потужність</w:t>
            </w:r>
            <w:r>
              <w:rPr>
                <w:rFonts w:ascii="Times New Roman" w:eastAsia="Times New Roman" w:hAnsi="Times New Roman" w:cs="Times New Roman"/>
                <w:b/>
                <w:sz w:val="16"/>
                <w:szCs w:val="16"/>
              </w:rPr>
              <w:br/>
              <w:t>ZEW - технічна гарантована потужність</w:t>
            </w:r>
            <w:r>
              <w:rPr>
                <w:rFonts w:ascii="Times New Roman" w:eastAsia="Times New Roman" w:hAnsi="Times New Roman" w:cs="Times New Roman"/>
                <w:b/>
                <w:sz w:val="16"/>
                <w:szCs w:val="16"/>
              </w:rPr>
              <w:br/>
              <w:t xml:space="preserve">ZFA - вільна переривчаста потужність, недоступність переривчастої потужності (запланована або фактична) </w:t>
            </w:r>
            <w:r>
              <w:rPr>
                <w:rFonts w:ascii="Times New Roman" w:eastAsia="Times New Roman" w:hAnsi="Times New Roman" w:cs="Times New Roman"/>
                <w:b/>
                <w:sz w:val="16"/>
                <w:szCs w:val="16"/>
              </w:rPr>
              <w:br/>
              <w:t xml:space="preserve">ZFB - вільна гарантована потужність, недоступність гарантованої потужності (запланована або незаплпанована) </w:t>
            </w:r>
            <w:r>
              <w:rPr>
                <w:rFonts w:ascii="Times New Roman" w:eastAsia="Times New Roman" w:hAnsi="Times New Roman" w:cs="Times New Roman"/>
                <w:b/>
                <w:sz w:val="16"/>
                <w:szCs w:val="16"/>
              </w:rPr>
              <w:br/>
              <w:t>ZFD = загальна переривчаста потужність</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Буквено-цифровий</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3</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ZFA</w:t>
            </w:r>
          </w:p>
        </w:tc>
      </w:tr>
      <w:tr w:rsidR="00693FE7">
        <w:trPr>
          <w:trHeight w:val="600"/>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16</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Об'єднана потужність</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Специфікація </w:t>
            </w:r>
            <w:r>
              <w:rPr>
                <w:rFonts w:ascii="Times New Roman" w:eastAsia="Times New Roman" w:hAnsi="Times New Roman" w:cs="Times New Roman"/>
                <w:b/>
                <w:sz w:val="16"/>
                <w:szCs w:val="16"/>
              </w:rPr>
              <w:t>групування</w:t>
            </w:r>
            <w:r>
              <w:rPr>
                <w:rFonts w:ascii="Times New Roman" w:eastAsia="Times New Roman" w:hAnsi="Times New Roman" w:cs="Times New Roman"/>
                <w:b/>
                <w:color w:val="000000"/>
                <w:sz w:val="16"/>
                <w:szCs w:val="16"/>
              </w:rPr>
              <w:t>.</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ZEO = Об'єднана потужність</w:t>
            </w:r>
            <w:r>
              <w:rPr>
                <w:rFonts w:ascii="Times New Roman" w:eastAsia="Times New Roman" w:hAnsi="Times New Roman" w:cs="Times New Roman"/>
                <w:b/>
                <w:color w:val="000000"/>
                <w:sz w:val="16"/>
                <w:szCs w:val="16"/>
              </w:rPr>
              <w:br/>
              <w:t>ZEP = Відокремлена потужність</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Буквено-цифровий</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3</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ZEP</w:t>
            </w:r>
          </w:p>
        </w:tc>
      </w:tr>
      <w:tr w:rsidR="00693FE7">
        <w:trPr>
          <w:trHeight w:val="600"/>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17</w:t>
            </w:r>
          </w:p>
        </w:tc>
        <w:tc>
          <w:tcPr>
            <w:tcW w:w="3537"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Дата та час події</w:t>
            </w:r>
          </w:p>
        </w:tc>
        <w:tc>
          <w:tcPr>
            <w:tcW w:w="127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Дата та час події</w:t>
            </w:r>
          </w:p>
        </w:tc>
        <w:tc>
          <w:tcPr>
            <w:tcW w:w="2609"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Формат дати ISO 8601 із використанням формату часу UTC</w:t>
            </w:r>
          </w:p>
        </w:tc>
        <w:tc>
          <w:tcPr>
            <w:tcW w:w="975" w:type="dxa"/>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Дата і час</w:t>
            </w:r>
          </w:p>
        </w:tc>
        <w:tc>
          <w:tcPr>
            <w:tcW w:w="1100" w:type="dxa"/>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w:t>
            </w:r>
          </w:p>
        </w:tc>
        <w:tc>
          <w:tcPr>
            <w:tcW w:w="18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2024-03-01T13:00:00Z</w:t>
            </w:r>
          </w:p>
        </w:tc>
      </w:tr>
      <w:tr w:rsidR="00693FE7">
        <w:trPr>
          <w:trHeight w:val="600"/>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18</w:t>
            </w:r>
          </w:p>
        </w:tc>
        <w:tc>
          <w:tcPr>
            <w:tcW w:w="3537"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Дата та час зміни статусу події</w:t>
            </w:r>
          </w:p>
        </w:tc>
        <w:tc>
          <w:tcPr>
            <w:tcW w:w="1275"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Дата та час зміни статусу події</w:t>
            </w:r>
          </w:p>
        </w:tc>
        <w:tc>
          <w:tcPr>
            <w:tcW w:w="2609"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Формат дати ISO 8601 із використанням формату часу UTC</w:t>
            </w:r>
          </w:p>
        </w:tc>
        <w:tc>
          <w:tcPr>
            <w:tcW w:w="975"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Дата і час</w:t>
            </w:r>
          </w:p>
        </w:tc>
        <w:tc>
          <w:tcPr>
            <w:tcW w:w="1100"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w:t>
            </w:r>
          </w:p>
        </w:tc>
        <w:tc>
          <w:tcPr>
            <w:tcW w:w="1854"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2024-03-01T13:00:00Z</w:t>
            </w:r>
          </w:p>
        </w:tc>
      </w:tr>
      <w:tr w:rsidR="00693FE7">
        <w:trPr>
          <w:trHeight w:val="1815"/>
        </w:trPr>
        <w:tc>
          <w:tcPr>
            <w:tcW w:w="412" w:type="dxa"/>
            <w:vMerge/>
            <w:shd w:val="clear" w:color="auto" w:fill="FFFFFF"/>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89"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19</w:t>
            </w:r>
          </w:p>
        </w:tc>
        <w:tc>
          <w:tcPr>
            <w:tcW w:w="3537"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Статус події</w:t>
            </w:r>
          </w:p>
        </w:tc>
        <w:tc>
          <w:tcPr>
            <w:tcW w:w="1275"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w:t>
            </w:r>
          </w:p>
        </w:tc>
        <w:tc>
          <w:tcPr>
            <w:tcW w:w="2502"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Код статусу події</w:t>
            </w:r>
          </w:p>
        </w:tc>
        <w:tc>
          <w:tcPr>
            <w:tcW w:w="2609"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05G - остаточне значення</w:t>
            </w:r>
            <w:r>
              <w:rPr>
                <w:rFonts w:ascii="Times New Roman" w:eastAsia="Times New Roman" w:hAnsi="Times New Roman" w:cs="Times New Roman"/>
                <w:b/>
                <w:sz w:val="16"/>
                <w:szCs w:val="16"/>
              </w:rPr>
              <w:br/>
              <w:t>58G - підтверджений</w:t>
            </w:r>
            <w:r>
              <w:rPr>
                <w:rFonts w:ascii="Times New Roman" w:eastAsia="Times New Roman" w:hAnsi="Times New Roman" w:cs="Times New Roman"/>
                <w:b/>
                <w:sz w:val="16"/>
                <w:szCs w:val="16"/>
              </w:rPr>
              <w:br/>
              <w:t>62G - активний</w:t>
            </w:r>
            <w:r>
              <w:rPr>
                <w:rFonts w:ascii="Times New Roman" w:eastAsia="Times New Roman" w:hAnsi="Times New Roman" w:cs="Times New Roman"/>
                <w:b/>
                <w:sz w:val="16"/>
                <w:szCs w:val="16"/>
              </w:rPr>
              <w:br/>
              <w:t>63G - скасований</w:t>
            </w:r>
            <w:r>
              <w:rPr>
                <w:rFonts w:ascii="Times New Roman" w:eastAsia="Times New Roman" w:hAnsi="Times New Roman" w:cs="Times New Roman"/>
                <w:b/>
                <w:sz w:val="16"/>
                <w:szCs w:val="16"/>
              </w:rPr>
              <w:br/>
              <w:t>64G - призначений</w:t>
            </w:r>
            <w:r>
              <w:rPr>
                <w:rFonts w:ascii="Times New Roman" w:eastAsia="Times New Roman" w:hAnsi="Times New Roman" w:cs="Times New Roman"/>
                <w:b/>
                <w:sz w:val="16"/>
                <w:szCs w:val="16"/>
              </w:rPr>
              <w:br/>
              <w:t>66G - змінений</w:t>
            </w:r>
          </w:p>
        </w:tc>
        <w:tc>
          <w:tcPr>
            <w:tcW w:w="975"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Буквено-цифровий</w:t>
            </w:r>
          </w:p>
        </w:tc>
        <w:tc>
          <w:tcPr>
            <w:tcW w:w="1100"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3</w:t>
            </w:r>
          </w:p>
        </w:tc>
        <w:tc>
          <w:tcPr>
            <w:tcW w:w="1854"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05G</w:t>
            </w:r>
          </w:p>
        </w:tc>
      </w:tr>
      <w:tr w:rsidR="00693FE7">
        <w:trPr>
          <w:trHeight w:val="660"/>
        </w:trPr>
        <w:tc>
          <w:tcPr>
            <w:tcW w:w="412"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b/>
                <w:sz w:val="16"/>
                <w:szCs w:val="16"/>
              </w:rPr>
            </w:pPr>
          </w:p>
        </w:tc>
        <w:tc>
          <w:tcPr>
            <w:tcW w:w="589"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b/>
                <w:sz w:val="16"/>
                <w:szCs w:val="16"/>
              </w:rPr>
            </w:pPr>
          </w:p>
        </w:tc>
        <w:tc>
          <w:tcPr>
            <w:tcW w:w="3537" w:type="dxa"/>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Примітка:</w:t>
            </w:r>
          </w:p>
        </w:tc>
        <w:tc>
          <w:tcPr>
            <w:tcW w:w="1275"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b/>
                <w:color w:val="000000"/>
                <w:sz w:val="16"/>
                <w:szCs w:val="16"/>
              </w:rPr>
            </w:pPr>
          </w:p>
        </w:tc>
        <w:tc>
          <w:tcPr>
            <w:tcW w:w="2502"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b/>
                <w:sz w:val="16"/>
                <w:szCs w:val="16"/>
              </w:rPr>
            </w:pPr>
          </w:p>
        </w:tc>
        <w:tc>
          <w:tcPr>
            <w:tcW w:w="2609"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b/>
                <w:sz w:val="16"/>
                <w:szCs w:val="16"/>
              </w:rPr>
            </w:pPr>
          </w:p>
        </w:tc>
        <w:tc>
          <w:tcPr>
            <w:tcW w:w="975"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b/>
                <w:sz w:val="16"/>
                <w:szCs w:val="16"/>
              </w:rPr>
            </w:pPr>
          </w:p>
        </w:tc>
        <w:tc>
          <w:tcPr>
            <w:tcW w:w="1100"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b/>
                <w:sz w:val="16"/>
                <w:szCs w:val="16"/>
              </w:rPr>
            </w:pPr>
          </w:p>
        </w:tc>
        <w:tc>
          <w:tcPr>
            <w:tcW w:w="1854"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b/>
                <w:sz w:val="16"/>
                <w:szCs w:val="16"/>
              </w:rPr>
            </w:pPr>
          </w:p>
        </w:tc>
      </w:tr>
      <w:tr w:rsidR="00693FE7">
        <w:trPr>
          <w:trHeight w:val="660"/>
        </w:trPr>
        <w:tc>
          <w:tcPr>
            <w:tcW w:w="412"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b/>
                <w:sz w:val="16"/>
                <w:szCs w:val="16"/>
              </w:rPr>
            </w:pPr>
          </w:p>
        </w:tc>
        <w:tc>
          <w:tcPr>
            <w:tcW w:w="589"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b/>
                <w:sz w:val="16"/>
                <w:szCs w:val="16"/>
              </w:rPr>
            </w:pPr>
          </w:p>
        </w:tc>
        <w:tc>
          <w:tcPr>
            <w:tcW w:w="3537" w:type="dxa"/>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M = обов'язковий</w:t>
            </w:r>
          </w:p>
        </w:tc>
        <w:tc>
          <w:tcPr>
            <w:tcW w:w="1275"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b/>
                <w:color w:val="000000"/>
                <w:sz w:val="16"/>
                <w:szCs w:val="16"/>
              </w:rPr>
            </w:pPr>
          </w:p>
        </w:tc>
        <w:tc>
          <w:tcPr>
            <w:tcW w:w="2502"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b/>
                <w:sz w:val="16"/>
                <w:szCs w:val="16"/>
              </w:rPr>
            </w:pPr>
          </w:p>
        </w:tc>
        <w:tc>
          <w:tcPr>
            <w:tcW w:w="2609"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b/>
                <w:sz w:val="16"/>
                <w:szCs w:val="16"/>
              </w:rPr>
            </w:pPr>
          </w:p>
        </w:tc>
        <w:tc>
          <w:tcPr>
            <w:tcW w:w="975"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b/>
                <w:sz w:val="16"/>
                <w:szCs w:val="16"/>
              </w:rPr>
            </w:pPr>
          </w:p>
        </w:tc>
        <w:tc>
          <w:tcPr>
            <w:tcW w:w="1100"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b/>
                <w:sz w:val="16"/>
                <w:szCs w:val="16"/>
              </w:rPr>
            </w:pPr>
          </w:p>
        </w:tc>
        <w:tc>
          <w:tcPr>
            <w:tcW w:w="1854"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b/>
                <w:sz w:val="16"/>
                <w:szCs w:val="16"/>
              </w:rPr>
            </w:pPr>
          </w:p>
        </w:tc>
      </w:tr>
    </w:tbl>
    <w:p w:rsidR="00693FE7" w:rsidRDefault="00693FE7">
      <w:pPr>
        <w:rPr>
          <w:rFonts w:ascii="Times New Roman" w:eastAsia="Times New Roman" w:hAnsi="Times New Roman" w:cs="Times New Roman"/>
          <w:sz w:val="17"/>
          <w:szCs w:val="17"/>
        </w:rPr>
      </w:pPr>
    </w:p>
    <w:p w:rsidR="00693FE7" w:rsidRDefault="004F3879">
      <w:pPr>
        <w:rPr>
          <w:rFonts w:ascii="Times New Roman" w:eastAsia="Times New Roman" w:hAnsi="Times New Roman" w:cs="Times New Roman"/>
          <w:sz w:val="17"/>
          <w:szCs w:val="17"/>
        </w:rPr>
      </w:pPr>
      <w:r>
        <w:br w:type="page"/>
      </w:r>
    </w:p>
    <w:p w:rsidR="00693FE7" w:rsidRDefault="00693FE7">
      <w:pPr>
        <w:rPr>
          <w:rFonts w:ascii="Times New Roman" w:eastAsia="Times New Roman" w:hAnsi="Times New Roman" w:cs="Times New Roman"/>
          <w:sz w:val="17"/>
          <w:szCs w:val="17"/>
        </w:rPr>
      </w:pPr>
    </w:p>
    <w:tbl>
      <w:tblPr>
        <w:tblStyle w:val="aff8"/>
        <w:tblW w:w="14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5"/>
        <w:gridCol w:w="763"/>
        <w:gridCol w:w="2143"/>
        <w:gridCol w:w="1389"/>
        <w:gridCol w:w="2621"/>
        <w:gridCol w:w="2485"/>
        <w:gridCol w:w="1163"/>
        <w:gridCol w:w="1305"/>
        <w:gridCol w:w="2549"/>
      </w:tblGrid>
      <w:tr w:rsidR="00693FE7">
        <w:trPr>
          <w:trHeight w:val="315"/>
        </w:trPr>
        <w:tc>
          <w:tcPr>
            <w:tcW w:w="14853" w:type="dxa"/>
            <w:gridSpan w:val="9"/>
            <w:tcBorders>
              <w:top w:val="nil"/>
              <w:left w:val="nil"/>
              <w:bottom w:val="nil"/>
              <w:right w:val="nil"/>
            </w:tcBorders>
            <w:shd w:val="clear" w:color="auto" w:fill="auto"/>
            <w:vAlign w:val="bottom"/>
          </w:tcPr>
          <w:p w:rsidR="00693FE7" w:rsidRDefault="004F3879">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Редакція проєкту рішення НКРЕКП</w:t>
            </w:r>
          </w:p>
        </w:tc>
      </w:tr>
      <w:tr w:rsidR="00693FE7">
        <w:trPr>
          <w:trHeight w:val="315"/>
        </w:trPr>
        <w:tc>
          <w:tcPr>
            <w:tcW w:w="43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763"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2143"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1389"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2621"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248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1163"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3854" w:type="dxa"/>
            <w:gridSpan w:val="2"/>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Додаток 8</w:t>
            </w:r>
          </w:p>
        </w:tc>
      </w:tr>
      <w:tr w:rsidR="00693FE7">
        <w:trPr>
          <w:trHeight w:val="1425"/>
        </w:trPr>
        <w:tc>
          <w:tcPr>
            <w:tcW w:w="43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763"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2143"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1389"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2621"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248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1163"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20"/>
                <w:szCs w:val="20"/>
              </w:rPr>
            </w:pPr>
          </w:p>
        </w:tc>
        <w:tc>
          <w:tcPr>
            <w:tcW w:w="3854" w:type="dxa"/>
            <w:gridSpan w:val="2"/>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693FE7">
        <w:trPr>
          <w:trHeight w:val="480"/>
        </w:trPr>
        <w:tc>
          <w:tcPr>
            <w:tcW w:w="14853" w:type="dxa"/>
            <w:gridSpan w:val="9"/>
            <w:tcBorders>
              <w:top w:val="nil"/>
              <w:left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sz w:val="20"/>
                <w:szCs w:val="20"/>
              </w:rPr>
              <w:t xml:space="preserve">Інформація про використання установок для транспортування природного газу, підтверджених номінацій/реномінацій та обсягів попередніх алокацій </w:t>
            </w:r>
          </w:p>
        </w:tc>
      </w:tr>
      <w:tr w:rsidR="00693FE7">
        <w:trPr>
          <w:trHeight w:val="480"/>
        </w:trPr>
        <w:tc>
          <w:tcPr>
            <w:tcW w:w="435" w:type="dxa"/>
            <w:shd w:val="clear" w:color="auto" w:fill="auto"/>
            <w:vAlign w:val="bottom"/>
          </w:tcPr>
          <w:p w:rsidR="00693FE7" w:rsidRDefault="00693FE7">
            <w:pPr>
              <w:spacing w:after="0" w:line="240" w:lineRule="auto"/>
              <w:rPr>
                <w:b/>
                <w:color w:val="000000"/>
                <w:sz w:val="17"/>
                <w:szCs w:val="17"/>
              </w:rPr>
            </w:pPr>
          </w:p>
        </w:tc>
        <w:tc>
          <w:tcPr>
            <w:tcW w:w="763"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Поле №</w:t>
            </w:r>
          </w:p>
        </w:tc>
        <w:tc>
          <w:tcPr>
            <w:tcW w:w="2143"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Назва поля</w:t>
            </w:r>
          </w:p>
        </w:tc>
        <w:tc>
          <w:tcPr>
            <w:tcW w:w="1389"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Обов'язковість</w:t>
            </w:r>
          </w:p>
        </w:tc>
        <w:tc>
          <w:tcPr>
            <w:tcW w:w="2621"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Опис</w:t>
            </w:r>
          </w:p>
        </w:tc>
        <w:tc>
          <w:tcPr>
            <w:tcW w:w="2485"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Опис прийнятих значень</w:t>
            </w:r>
          </w:p>
        </w:tc>
        <w:tc>
          <w:tcPr>
            <w:tcW w:w="1163"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Тип</w:t>
            </w:r>
          </w:p>
        </w:tc>
        <w:tc>
          <w:tcPr>
            <w:tcW w:w="1305"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Довжина</w:t>
            </w:r>
          </w:p>
        </w:tc>
        <w:tc>
          <w:tcPr>
            <w:tcW w:w="2549"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Приклад</w:t>
            </w:r>
          </w:p>
        </w:tc>
      </w:tr>
      <w:tr w:rsidR="00693FE7">
        <w:trPr>
          <w:trHeight w:val="1212"/>
        </w:trPr>
        <w:tc>
          <w:tcPr>
            <w:tcW w:w="435" w:type="dxa"/>
            <w:vMerge w:val="restart"/>
            <w:shd w:val="clear" w:color="auto" w:fill="auto"/>
            <w:vAlign w:val="center"/>
          </w:tcPr>
          <w:p w:rsidR="00693FE7" w:rsidRDefault="004F3879">
            <w:pPr>
              <w:spacing w:after="0" w:line="240" w:lineRule="auto"/>
              <w:jc w:val="center"/>
              <w:rPr>
                <w:b/>
                <w:color w:val="000000"/>
                <w:sz w:val="17"/>
                <w:szCs w:val="17"/>
              </w:rPr>
            </w:pPr>
            <w:r>
              <w:rPr>
                <w:b/>
                <w:color w:val="000000"/>
                <w:sz w:val="17"/>
                <w:szCs w:val="17"/>
              </w:rPr>
              <w:t>Поля даних, що стосуються загальних даних документа</w:t>
            </w: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Ідентифікація документа</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M</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Унікальна ідентифікація документа, яка присвоюється відправником документа</w:t>
            </w:r>
          </w:p>
        </w:tc>
        <w:tc>
          <w:tcPr>
            <w:tcW w:w="2485" w:type="dxa"/>
            <w:shd w:val="clear" w:color="auto" w:fill="auto"/>
            <w:vAlign w:val="center"/>
          </w:tcPr>
          <w:p w:rsidR="00693FE7" w:rsidRDefault="004F3879">
            <w:pPr>
              <w:spacing w:after="0" w:line="240" w:lineRule="auto"/>
              <w:jc w:val="right"/>
              <w:rPr>
                <w:rFonts w:ascii="Times New Roman" w:eastAsia="Times New Roman" w:hAnsi="Times New Roman" w:cs="Times New Roman"/>
                <w:b/>
                <w:sz w:val="17"/>
                <w:szCs w:val="17"/>
              </w:rPr>
            </w:pPr>
            <w:r>
              <w:rPr>
                <w:rFonts w:ascii="Times New Roman" w:eastAsia="Times New Roman" w:hAnsi="Times New Roman" w:cs="Times New Roman"/>
                <w:b/>
                <w:sz w:val="17"/>
                <w:szCs w:val="17"/>
              </w:rPr>
              <w:t>0</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Максимум 35</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A R-IT-FR-I-DAILY1624-140709-01</w:t>
            </w:r>
          </w:p>
        </w:tc>
      </w:tr>
      <w:tr w:rsidR="00693FE7">
        <w:trPr>
          <w:trHeight w:val="2040"/>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2</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Версія документа</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M</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Версія документа, що надсилається. Документ можна надіслати кілька разів, кожна передача ідентифікується іншим номером версії, який починається з 1 і збільшується послідовно</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Ціле число, починаючи з 1.</w:t>
            </w:r>
            <w:r>
              <w:rPr>
                <w:rFonts w:ascii="Times New Roman" w:eastAsia="Times New Roman" w:hAnsi="Times New Roman" w:cs="Times New Roman"/>
                <w:b/>
                <w:sz w:val="17"/>
                <w:szCs w:val="17"/>
              </w:rPr>
              <w:br/>
            </w:r>
            <w:r>
              <w:rPr>
                <w:rFonts w:ascii="Times New Roman" w:eastAsia="Times New Roman" w:hAnsi="Times New Roman" w:cs="Times New Roman"/>
                <w:b/>
                <w:sz w:val="17"/>
                <w:szCs w:val="17"/>
              </w:rPr>
              <w:br/>
              <w:t>2</w:t>
            </w:r>
            <w:r>
              <w:rPr>
                <w:rFonts w:ascii="Times New Roman" w:eastAsia="Times New Roman" w:hAnsi="Times New Roman" w:cs="Times New Roman"/>
                <w:b/>
                <w:sz w:val="17"/>
                <w:szCs w:val="17"/>
              </w:rPr>
              <w:br/>
              <w:t>3</w:t>
            </w:r>
            <w:r>
              <w:rPr>
                <w:rFonts w:ascii="Times New Roman" w:eastAsia="Times New Roman" w:hAnsi="Times New Roman" w:cs="Times New Roman"/>
                <w:b/>
                <w:sz w:val="17"/>
                <w:szCs w:val="17"/>
              </w:rPr>
              <w:br/>
              <w:t>…</w:t>
            </w:r>
            <w:r>
              <w:rPr>
                <w:rFonts w:ascii="Times New Roman" w:eastAsia="Times New Roman" w:hAnsi="Times New Roman" w:cs="Times New Roman"/>
                <w:b/>
                <w:sz w:val="17"/>
                <w:szCs w:val="17"/>
              </w:rPr>
              <w:br/>
              <w:t>999</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Ціле число</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Максимум 3</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w:t>
            </w:r>
          </w:p>
        </w:tc>
      </w:tr>
      <w:tr w:rsidR="00693FE7">
        <w:trPr>
          <w:trHeight w:val="2535"/>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3</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Тип документа</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M</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Кодований тип документа, що надсилається</w:t>
            </w:r>
          </w:p>
        </w:tc>
        <w:tc>
          <w:tcPr>
            <w:tcW w:w="2485" w:type="dxa"/>
            <w:shd w:val="clear" w:color="auto" w:fill="FFFFFF"/>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Зазначається код: ANJ - звіт щодо підтверджених номінацій/реномінацій та обсягів попередніх алокацій:</w:t>
            </w:r>
            <w:r>
              <w:rPr>
                <w:rFonts w:ascii="Times New Roman" w:eastAsia="Times New Roman" w:hAnsi="Times New Roman" w:cs="Times New Roman"/>
                <w:b/>
                <w:sz w:val="17"/>
                <w:szCs w:val="17"/>
              </w:rPr>
              <w:br/>
              <w:t>ANK-для звітів щодо подач та відборів природного газу</w:t>
            </w:r>
            <w:r>
              <w:rPr>
                <w:rFonts w:ascii="Times New Roman" w:eastAsia="Times New Roman" w:hAnsi="Times New Roman" w:cs="Times New Roman"/>
                <w:b/>
                <w:sz w:val="17"/>
                <w:szCs w:val="17"/>
              </w:rPr>
              <w:br/>
              <w:t>ANM-для сумарних даних щодо підтверджених номінацій/реномінацій</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3</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ANJ</w:t>
            </w:r>
          </w:p>
        </w:tc>
      </w:tr>
      <w:tr w:rsidR="00693FE7">
        <w:trPr>
          <w:trHeight w:val="983"/>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4</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Дата та час створення документа</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M</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Дата та час створення документа відправником</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Формат дати ISO 8601 із використанням формату часу UTC</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Дата і час</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 </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2024-03-01T13:00:00Z</w:t>
            </w:r>
          </w:p>
        </w:tc>
      </w:tr>
      <w:tr w:rsidR="00693FE7">
        <w:trPr>
          <w:trHeight w:val="1320"/>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5</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Період часу, охоплений документом</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M</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Дата та час початку та закінчення періоду, охопленого документом</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Формат дати ISO 8601 із використанням формату часу UTC</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Дата і час</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 </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2024-03-01T06:00:00Z/2024-03-</w:t>
            </w:r>
            <w:r>
              <w:rPr>
                <w:rFonts w:ascii="Times New Roman" w:eastAsia="Times New Roman" w:hAnsi="Times New Roman" w:cs="Times New Roman"/>
                <w:b/>
                <w:sz w:val="17"/>
                <w:szCs w:val="17"/>
              </w:rPr>
              <w:br/>
              <w:t>02T05:59:00Z</w:t>
            </w:r>
          </w:p>
        </w:tc>
      </w:tr>
      <w:tr w:rsidR="00693FE7">
        <w:trPr>
          <w:trHeight w:val="600"/>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6</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Ідентифікація відправника</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M</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Ідентифікація особи, яка є власником документа та несе відповідальність за його зміст (код EIC)</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EIC</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Максимум 16</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10X1001A1001A450</w:t>
            </w:r>
          </w:p>
        </w:tc>
      </w:tr>
      <w:tr w:rsidR="00693FE7">
        <w:trPr>
          <w:trHeight w:val="1163"/>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7</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Роль відправника</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M</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Ідентифікація ролі, яку виконує відправник</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 xml:space="preserve">Зазначається код: </w:t>
            </w:r>
            <w:r>
              <w:rPr>
                <w:rFonts w:ascii="Times New Roman" w:eastAsia="Times New Roman" w:hAnsi="Times New Roman" w:cs="Times New Roman"/>
                <w:b/>
                <w:sz w:val="17"/>
                <w:szCs w:val="17"/>
              </w:rPr>
              <w:br/>
              <w:t>ZSO - оператор газотранспортної системи</w:t>
            </w:r>
            <w:r>
              <w:rPr>
                <w:rFonts w:ascii="Times New Roman" w:eastAsia="Times New Roman" w:hAnsi="Times New Roman" w:cs="Times New Roman"/>
                <w:b/>
                <w:sz w:val="17"/>
                <w:szCs w:val="17"/>
              </w:rPr>
              <w:br/>
              <w:t>ZUA - Агрегатор ринкової інформації</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3</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ZSO</w:t>
            </w:r>
          </w:p>
        </w:tc>
      </w:tr>
      <w:tr w:rsidR="00693FE7">
        <w:trPr>
          <w:trHeight w:val="600"/>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8</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 xml:space="preserve">Ідентифікатор Оператора газотранспортної системи </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M</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Ідентифікація Оператора ГТС</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EIC</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Максимум 16</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21X000000001397P</w:t>
            </w:r>
          </w:p>
        </w:tc>
      </w:tr>
      <w:tr w:rsidR="00693FE7">
        <w:trPr>
          <w:trHeight w:val="315"/>
        </w:trPr>
        <w:tc>
          <w:tcPr>
            <w:tcW w:w="435" w:type="dxa"/>
            <w:vMerge w:val="restart"/>
            <w:shd w:val="clear" w:color="auto" w:fill="auto"/>
            <w:vAlign w:val="center"/>
          </w:tcPr>
          <w:p w:rsidR="00693FE7" w:rsidRDefault="004F3879">
            <w:pPr>
              <w:spacing w:after="0" w:line="240" w:lineRule="auto"/>
              <w:jc w:val="center"/>
              <w:rPr>
                <w:b/>
                <w:color w:val="000000"/>
                <w:sz w:val="17"/>
                <w:szCs w:val="17"/>
              </w:rPr>
            </w:pPr>
            <w:r>
              <w:rPr>
                <w:b/>
                <w:color w:val="000000"/>
                <w:sz w:val="17"/>
                <w:szCs w:val="17"/>
              </w:rPr>
              <w:t>Дані щодо ідентифікації точки та одиниці вимірювання</w:t>
            </w: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9</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Точка газотранспортної системи</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M</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 xml:space="preserve">Код EIC точки газотранспортної системи </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EIC</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Максимум 16</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21Z000000000507L</w:t>
            </w:r>
          </w:p>
        </w:tc>
      </w:tr>
      <w:tr w:rsidR="00693FE7">
        <w:trPr>
          <w:trHeight w:val="3270"/>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10</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Одиниці вимірювання</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M</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Використана одиниця вимірювання</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KW1 = Кіловат-година на годину (кВт·год/год)</w:t>
            </w:r>
            <w:r>
              <w:rPr>
                <w:rFonts w:ascii="Times New Roman" w:eastAsia="Times New Roman" w:hAnsi="Times New Roman" w:cs="Times New Roman"/>
                <w:b/>
                <w:sz w:val="17"/>
                <w:szCs w:val="17"/>
              </w:rPr>
              <w:br/>
              <w:t>KW2 = Кіловат-година на добу (кВт-год/д)</w:t>
            </w:r>
            <w:r>
              <w:rPr>
                <w:rFonts w:ascii="Times New Roman" w:eastAsia="Times New Roman" w:hAnsi="Times New Roman" w:cs="Times New Roman"/>
                <w:b/>
                <w:sz w:val="17"/>
                <w:szCs w:val="17"/>
              </w:rPr>
              <w:br/>
              <w:t>KWH = Кіловат-година (кВт-год)</w:t>
            </w:r>
            <w:r>
              <w:rPr>
                <w:rFonts w:ascii="Times New Roman" w:eastAsia="Times New Roman" w:hAnsi="Times New Roman" w:cs="Times New Roman"/>
                <w:b/>
                <w:sz w:val="17"/>
                <w:szCs w:val="17"/>
              </w:rPr>
              <w:br/>
              <w:t>GWH= Гігават-година (ГВт-год)</w:t>
            </w:r>
            <w:r>
              <w:rPr>
                <w:rFonts w:ascii="Times New Roman" w:eastAsia="Times New Roman" w:hAnsi="Times New Roman" w:cs="Times New Roman"/>
                <w:b/>
                <w:sz w:val="17"/>
                <w:szCs w:val="17"/>
              </w:rPr>
              <w:br/>
              <w:t>HM1 = мільйон кубічних метрів на годину</w:t>
            </w:r>
            <w:r>
              <w:rPr>
                <w:rFonts w:ascii="Times New Roman" w:eastAsia="Times New Roman" w:hAnsi="Times New Roman" w:cs="Times New Roman"/>
                <w:b/>
                <w:sz w:val="17"/>
                <w:szCs w:val="17"/>
              </w:rPr>
              <w:br/>
              <w:t>HM2 = мільйон кубічних метрів на добу</w:t>
            </w:r>
            <w:r>
              <w:rPr>
                <w:rFonts w:ascii="Times New Roman" w:eastAsia="Times New Roman" w:hAnsi="Times New Roman" w:cs="Times New Roman"/>
                <w:b/>
                <w:sz w:val="17"/>
                <w:szCs w:val="17"/>
              </w:rPr>
              <w:br/>
              <w:t>TQH = Тисяча кубічних метрів на годину</w:t>
            </w:r>
            <w:r>
              <w:rPr>
                <w:rFonts w:ascii="Times New Roman" w:eastAsia="Times New Roman" w:hAnsi="Times New Roman" w:cs="Times New Roman"/>
                <w:b/>
                <w:sz w:val="17"/>
                <w:szCs w:val="17"/>
              </w:rPr>
              <w:br/>
              <w:t>TQD = Тисяча кубічних метрів на добу</w:t>
            </w:r>
            <w:r>
              <w:rPr>
                <w:rFonts w:ascii="Times New Roman" w:eastAsia="Times New Roman" w:hAnsi="Times New Roman" w:cs="Times New Roman"/>
                <w:b/>
                <w:sz w:val="17"/>
                <w:szCs w:val="17"/>
              </w:rPr>
              <w:br/>
              <w:t>MQ6 = кубічні метри на годину</w:t>
            </w:r>
            <w:r>
              <w:rPr>
                <w:rFonts w:ascii="Times New Roman" w:eastAsia="Times New Roman" w:hAnsi="Times New Roman" w:cs="Times New Roman"/>
                <w:b/>
                <w:sz w:val="17"/>
                <w:szCs w:val="17"/>
              </w:rPr>
              <w:br/>
              <w:t>MQ7 = кубічні метри на добу</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3</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TQD</w:t>
            </w:r>
          </w:p>
        </w:tc>
      </w:tr>
      <w:tr w:rsidR="00693FE7">
        <w:trPr>
          <w:trHeight w:val="638"/>
        </w:trPr>
        <w:tc>
          <w:tcPr>
            <w:tcW w:w="435" w:type="dxa"/>
            <w:shd w:val="clear" w:color="auto" w:fill="auto"/>
            <w:vAlign w:val="bottom"/>
          </w:tcPr>
          <w:p w:rsidR="00693FE7" w:rsidRDefault="004F3879">
            <w:pPr>
              <w:spacing w:after="0" w:line="240" w:lineRule="auto"/>
              <w:rPr>
                <w:b/>
                <w:color w:val="000000"/>
                <w:sz w:val="17"/>
                <w:szCs w:val="17"/>
              </w:rPr>
            </w:pPr>
            <w:r>
              <w:rPr>
                <w:b/>
                <w:color w:val="000000"/>
                <w:sz w:val="17"/>
                <w:szCs w:val="17"/>
              </w:rPr>
              <w:t> </w:t>
            </w: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11</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Напрямок</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M</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Уточнення напрямку</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Z02 = Вхід</w:t>
            </w:r>
            <w:r>
              <w:rPr>
                <w:rFonts w:ascii="Times New Roman" w:eastAsia="Times New Roman" w:hAnsi="Times New Roman" w:cs="Times New Roman"/>
                <w:b/>
                <w:sz w:val="17"/>
                <w:szCs w:val="17"/>
              </w:rPr>
              <w:br/>
              <w:t>Z03 = Вихід</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3</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Z02</w:t>
            </w:r>
          </w:p>
        </w:tc>
      </w:tr>
      <w:tr w:rsidR="00693FE7">
        <w:trPr>
          <w:trHeight w:val="1140"/>
        </w:trPr>
        <w:tc>
          <w:tcPr>
            <w:tcW w:w="435" w:type="dxa"/>
            <w:vMerge w:val="restart"/>
            <w:shd w:val="clear" w:color="auto" w:fill="auto"/>
            <w:vAlign w:val="center"/>
          </w:tcPr>
          <w:p w:rsidR="00693FE7" w:rsidRDefault="004F3879">
            <w:pPr>
              <w:spacing w:after="0" w:line="240" w:lineRule="auto"/>
              <w:jc w:val="center"/>
              <w:rPr>
                <w:b/>
                <w:color w:val="000000"/>
                <w:sz w:val="17"/>
                <w:szCs w:val="17"/>
              </w:rPr>
            </w:pPr>
            <w:r>
              <w:rPr>
                <w:b/>
                <w:color w:val="000000"/>
                <w:sz w:val="17"/>
                <w:szCs w:val="17"/>
              </w:rPr>
              <w:t>Облікові дані</w:t>
            </w: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12</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Ідентифікатор учасника оптового енергетичного ринку</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w:t>
            </w:r>
          </w:p>
        </w:tc>
        <w:tc>
          <w:tcPr>
            <w:tcW w:w="2621" w:type="dxa"/>
            <w:shd w:val="clear" w:color="auto" w:fill="FFFFFF"/>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Код учасника оптового енергетичного ринку (замовник послуг транспортування), щодо  якого сформовано звіт. Зазначається у разі заповнення поля Тип документу ANJ</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EIC</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ECRB</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1620</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21X000000001377PECRB</w:t>
            </w:r>
          </w:p>
        </w:tc>
      </w:tr>
      <w:tr w:rsidR="00693FE7">
        <w:trPr>
          <w:trHeight w:val="1080"/>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13</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Шипер-код учасника оптового енергетичного ринку</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Зазначається шипер-код, присвоєний учаснику оптового енергетичного ринку (на точках входу та/або виходу на міждержавному з’єднанні).</w:t>
            </w:r>
            <w:r>
              <w:rPr>
                <w:rFonts w:ascii="Times New Roman" w:eastAsia="Times New Roman" w:hAnsi="Times New Roman" w:cs="Times New Roman"/>
                <w:b/>
                <w:sz w:val="17"/>
                <w:szCs w:val="17"/>
              </w:rPr>
              <w:br/>
              <w:t>Зазначається у разі заповнення поля Тип документу ANJ</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ZSO</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35</w:t>
            </w:r>
          </w:p>
        </w:tc>
        <w:tc>
          <w:tcPr>
            <w:tcW w:w="2549" w:type="dxa"/>
            <w:shd w:val="clear" w:color="auto" w:fill="auto"/>
            <w:vAlign w:val="bottom"/>
          </w:tcPr>
          <w:p w:rsidR="00693FE7" w:rsidRDefault="004F3879">
            <w:pPr>
              <w:spacing w:after="0" w:line="240" w:lineRule="auto"/>
              <w:jc w:val="center"/>
              <w:rPr>
                <w:rFonts w:ascii="Times New Roman" w:eastAsia="Times New Roman" w:hAnsi="Times New Roman" w:cs="Times New Roman"/>
                <w:b/>
                <w:color w:val="000000"/>
                <w:sz w:val="17"/>
                <w:szCs w:val="17"/>
              </w:rPr>
            </w:pPr>
            <w:r>
              <w:rPr>
                <w:rFonts w:ascii="Times New Roman" w:eastAsia="Times New Roman" w:hAnsi="Times New Roman" w:cs="Times New Roman"/>
                <w:b/>
                <w:color w:val="000000"/>
                <w:sz w:val="17"/>
                <w:szCs w:val="17"/>
              </w:rPr>
              <w:t>UITREUA</w:t>
            </w:r>
          </w:p>
        </w:tc>
      </w:tr>
      <w:tr w:rsidR="00693FE7">
        <w:trPr>
          <w:trHeight w:val="1485"/>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color w:val="000000"/>
                <w:sz w:val="17"/>
                <w:szCs w:val="17"/>
              </w:rPr>
            </w:pP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14</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Ідентифікатор Оператора газотранспортної системи, який присвоїв шипер-код</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Ідентифікатор Оператора газотранспортної системи, який присвоїв шипер-код учаснику оптового енергетичного ринку (на точках входу та/або виходу на міждержавному з’єднанні).</w:t>
            </w:r>
            <w:r>
              <w:rPr>
                <w:rFonts w:ascii="Times New Roman" w:eastAsia="Times New Roman" w:hAnsi="Times New Roman" w:cs="Times New Roman"/>
                <w:b/>
                <w:sz w:val="17"/>
                <w:szCs w:val="17"/>
              </w:rPr>
              <w:br/>
              <w:t>Зазначається у разі заповнення поля Тип документу ANJ</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EIC</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Максимум 16</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21Z000000000507L</w:t>
            </w:r>
          </w:p>
        </w:tc>
      </w:tr>
      <w:tr w:rsidR="00693FE7">
        <w:trPr>
          <w:trHeight w:val="1485"/>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15</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Шипер-код, присвоєний суміжним оператором газотранспортної системи</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Зазначається шипер-код, присвоєний  суміжним оператором газотранспортної системи (на точках входу та/або виходу на міждержавному з’єднанні).</w:t>
            </w:r>
            <w:r>
              <w:rPr>
                <w:rFonts w:ascii="Times New Roman" w:eastAsia="Times New Roman" w:hAnsi="Times New Roman" w:cs="Times New Roman"/>
                <w:b/>
                <w:sz w:val="17"/>
                <w:szCs w:val="17"/>
              </w:rPr>
              <w:br/>
              <w:t>Зазначається у разі заповнення поля Тип документу ANJ</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ZSO</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35</w:t>
            </w:r>
          </w:p>
        </w:tc>
        <w:tc>
          <w:tcPr>
            <w:tcW w:w="2549" w:type="dxa"/>
            <w:shd w:val="clear" w:color="auto" w:fill="auto"/>
            <w:vAlign w:val="bottom"/>
          </w:tcPr>
          <w:p w:rsidR="00693FE7" w:rsidRDefault="004F3879">
            <w:pPr>
              <w:spacing w:after="0" w:line="240" w:lineRule="auto"/>
              <w:jc w:val="center"/>
              <w:rPr>
                <w:rFonts w:ascii="Times New Roman" w:eastAsia="Times New Roman" w:hAnsi="Times New Roman" w:cs="Times New Roman"/>
                <w:b/>
                <w:color w:val="000000"/>
                <w:sz w:val="17"/>
                <w:szCs w:val="17"/>
              </w:rPr>
            </w:pPr>
            <w:r>
              <w:rPr>
                <w:rFonts w:ascii="Times New Roman" w:eastAsia="Times New Roman" w:hAnsi="Times New Roman" w:cs="Times New Roman"/>
                <w:b/>
                <w:color w:val="000000"/>
                <w:sz w:val="17"/>
                <w:szCs w:val="17"/>
              </w:rPr>
              <w:t>ES_POL11</w:t>
            </w:r>
          </w:p>
        </w:tc>
      </w:tr>
      <w:tr w:rsidR="00693FE7">
        <w:trPr>
          <w:trHeight w:val="1485"/>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color w:val="000000"/>
                <w:sz w:val="17"/>
                <w:szCs w:val="17"/>
              </w:rPr>
            </w:pP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16</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Ідентифікатор суміжного Оператора газотранспортної системи, який присвоїв шипер-код</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Ідентифікатор суміжного Оператора газотранспортної системи, який присвоїв шипер-код (на точках входу та/або виходу на міждержавному з’єднанні).</w:t>
            </w:r>
            <w:r>
              <w:rPr>
                <w:rFonts w:ascii="Times New Roman" w:eastAsia="Times New Roman" w:hAnsi="Times New Roman" w:cs="Times New Roman"/>
                <w:b/>
                <w:sz w:val="17"/>
                <w:szCs w:val="17"/>
              </w:rPr>
              <w:br/>
              <w:t>Зазначається у разі заповнення поля Тип документу ANJ</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EIC</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Максимум 16</w:t>
            </w:r>
          </w:p>
        </w:tc>
        <w:tc>
          <w:tcPr>
            <w:tcW w:w="2549" w:type="dxa"/>
            <w:shd w:val="clear" w:color="auto" w:fill="auto"/>
            <w:vAlign w:val="bottom"/>
          </w:tcPr>
          <w:p w:rsidR="00693FE7" w:rsidRDefault="004F3879">
            <w:pPr>
              <w:spacing w:after="0" w:line="240" w:lineRule="auto"/>
              <w:jc w:val="center"/>
              <w:rPr>
                <w:rFonts w:ascii="Times New Roman" w:eastAsia="Times New Roman" w:hAnsi="Times New Roman" w:cs="Times New Roman"/>
                <w:b/>
                <w:color w:val="000000"/>
                <w:sz w:val="17"/>
                <w:szCs w:val="17"/>
              </w:rPr>
            </w:pPr>
            <w:r>
              <w:rPr>
                <w:rFonts w:ascii="Times New Roman" w:eastAsia="Times New Roman" w:hAnsi="Times New Roman" w:cs="Times New Roman"/>
                <w:b/>
                <w:color w:val="000000"/>
                <w:sz w:val="17"/>
                <w:szCs w:val="17"/>
              </w:rPr>
              <w:t xml:space="preserve">10X1001A1001A450 </w:t>
            </w:r>
          </w:p>
        </w:tc>
      </w:tr>
      <w:tr w:rsidR="00693FE7">
        <w:trPr>
          <w:trHeight w:val="2565"/>
        </w:trPr>
        <w:tc>
          <w:tcPr>
            <w:tcW w:w="435" w:type="dxa"/>
            <w:vMerge w:val="restart"/>
            <w:shd w:val="clear" w:color="auto" w:fill="auto"/>
            <w:vAlign w:val="center"/>
          </w:tcPr>
          <w:p w:rsidR="00693FE7" w:rsidRDefault="004F3879">
            <w:pPr>
              <w:spacing w:after="0" w:line="240" w:lineRule="auto"/>
              <w:jc w:val="center"/>
              <w:rPr>
                <w:b/>
                <w:color w:val="000000"/>
                <w:sz w:val="17"/>
                <w:szCs w:val="17"/>
              </w:rPr>
            </w:pPr>
            <w:r>
              <w:rPr>
                <w:b/>
                <w:color w:val="000000"/>
                <w:sz w:val="17"/>
                <w:szCs w:val="17"/>
              </w:rPr>
              <w:t>Часовий ряд</w:t>
            </w: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17</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Тип інформації</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M</w:t>
            </w:r>
          </w:p>
        </w:tc>
        <w:tc>
          <w:tcPr>
            <w:tcW w:w="2621" w:type="dxa"/>
            <w:shd w:val="clear" w:color="auto" w:fill="FFFFFF"/>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Зазначається номінація (підтверджена Оператором ГТС),  реномінація (підтверджена Оператором ГТС),  алокація (попередня).</w:t>
            </w:r>
            <w:r>
              <w:rPr>
                <w:rFonts w:ascii="Times New Roman" w:eastAsia="Times New Roman" w:hAnsi="Times New Roman" w:cs="Times New Roman"/>
                <w:b/>
                <w:sz w:val="17"/>
                <w:szCs w:val="17"/>
              </w:rPr>
              <w:br/>
              <w:t>Для типу документу ANJ може зазначатися ZEY,  ZEZ, ZFC;</w:t>
            </w:r>
            <w:r>
              <w:rPr>
                <w:rFonts w:ascii="Times New Roman" w:eastAsia="Times New Roman" w:hAnsi="Times New Roman" w:cs="Times New Roman"/>
                <w:b/>
                <w:sz w:val="17"/>
                <w:szCs w:val="17"/>
              </w:rPr>
              <w:br/>
              <w:t>для ANK - ZFA;</w:t>
            </w:r>
            <w:r>
              <w:rPr>
                <w:rFonts w:ascii="Times New Roman" w:eastAsia="Times New Roman" w:hAnsi="Times New Roman" w:cs="Times New Roman"/>
                <w:b/>
                <w:sz w:val="17"/>
                <w:szCs w:val="17"/>
              </w:rPr>
              <w:br/>
              <w:t>для ANM - ZEY,  ZFС</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 xml:space="preserve">ZEY = номінація </w:t>
            </w:r>
            <w:r>
              <w:rPr>
                <w:rFonts w:ascii="Times New Roman" w:eastAsia="Times New Roman" w:hAnsi="Times New Roman" w:cs="Times New Roman"/>
                <w:b/>
                <w:sz w:val="17"/>
                <w:szCs w:val="17"/>
              </w:rPr>
              <w:br/>
              <w:t>ZEZ = алокація</w:t>
            </w:r>
            <w:r>
              <w:rPr>
                <w:rFonts w:ascii="Times New Roman" w:eastAsia="Times New Roman" w:hAnsi="Times New Roman" w:cs="Times New Roman"/>
                <w:b/>
                <w:sz w:val="17"/>
                <w:szCs w:val="17"/>
              </w:rPr>
              <w:br/>
              <w:t>ZFC = реномінація</w:t>
            </w:r>
            <w:r>
              <w:rPr>
                <w:rFonts w:ascii="Times New Roman" w:eastAsia="Times New Roman" w:hAnsi="Times New Roman" w:cs="Times New Roman"/>
                <w:b/>
                <w:sz w:val="17"/>
                <w:szCs w:val="17"/>
              </w:rPr>
              <w:br/>
              <w:t>ZFA = фізичний потік</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3</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ZEY</w:t>
            </w:r>
          </w:p>
        </w:tc>
      </w:tr>
      <w:tr w:rsidR="00693FE7">
        <w:trPr>
          <w:trHeight w:val="2070"/>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18</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Статус</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M</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Статус  інформації, що надається.</w:t>
            </w:r>
            <w:r>
              <w:rPr>
                <w:rFonts w:ascii="Times New Roman" w:eastAsia="Times New Roman" w:hAnsi="Times New Roman" w:cs="Times New Roman"/>
                <w:b/>
                <w:sz w:val="17"/>
                <w:szCs w:val="17"/>
              </w:rPr>
              <w:br/>
              <w:t>Для Типу інформації ZFA може зазначатися 04G, 05G;</w:t>
            </w:r>
            <w:r>
              <w:rPr>
                <w:rFonts w:ascii="Times New Roman" w:eastAsia="Times New Roman" w:hAnsi="Times New Roman" w:cs="Times New Roman"/>
                <w:b/>
                <w:sz w:val="17"/>
                <w:szCs w:val="17"/>
              </w:rPr>
              <w:br/>
              <w:t>для ZEY - 05G;</w:t>
            </w:r>
            <w:r>
              <w:rPr>
                <w:rFonts w:ascii="Times New Roman" w:eastAsia="Times New Roman" w:hAnsi="Times New Roman" w:cs="Times New Roman"/>
                <w:b/>
                <w:sz w:val="17"/>
                <w:szCs w:val="17"/>
              </w:rPr>
              <w:br/>
              <w:t>для ZEZ - 04G;</w:t>
            </w:r>
            <w:r>
              <w:rPr>
                <w:rFonts w:ascii="Times New Roman" w:eastAsia="Times New Roman" w:hAnsi="Times New Roman" w:cs="Times New Roman"/>
                <w:b/>
                <w:sz w:val="17"/>
                <w:szCs w:val="17"/>
              </w:rPr>
              <w:br/>
              <w:t>для ZFC - 05G</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04G - попереднє значення</w:t>
            </w:r>
            <w:r>
              <w:rPr>
                <w:rFonts w:ascii="Times New Roman" w:eastAsia="Times New Roman" w:hAnsi="Times New Roman" w:cs="Times New Roman"/>
                <w:b/>
                <w:sz w:val="17"/>
                <w:szCs w:val="17"/>
              </w:rPr>
              <w:br/>
              <w:t>05G - остаточне значення</w:t>
            </w:r>
            <w:r>
              <w:rPr>
                <w:rFonts w:ascii="Times New Roman" w:eastAsia="Times New Roman" w:hAnsi="Times New Roman" w:cs="Times New Roman"/>
                <w:b/>
                <w:sz w:val="17"/>
                <w:szCs w:val="17"/>
              </w:rPr>
              <w:br/>
              <w:t>У випадку номінацій та реномінацій зазначається статус 05G, алокацій - 04G</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Буквено-цифровий</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3</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05G</w:t>
            </w:r>
          </w:p>
        </w:tc>
      </w:tr>
      <w:tr w:rsidR="00693FE7">
        <w:trPr>
          <w:trHeight w:val="2070"/>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63"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19</w:t>
            </w:r>
          </w:p>
        </w:tc>
        <w:tc>
          <w:tcPr>
            <w:tcW w:w="2143"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Дата і час отримання номінації</w:t>
            </w:r>
          </w:p>
        </w:tc>
        <w:tc>
          <w:tcPr>
            <w:tcW w:w="1389"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w:t>
            </w:r>
          </w:p>
        </w:tc>
        <w:tc>
          <w:tcPr>
            <w:tcW w:w="2621"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Дата і час отримання останньої номінації. Зазначається лише для Типу інформації "ZEY"</w:t>
            </w:r>
          </w:p>
        </w:tc>
        <w:tc>
          <w:tcPr>
            <w:tcW w:w="2485"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Формат дати ISO 8601 із використанням формату часу UTC</w:t>
            </w:r>
          </w:p>
        </w:tc>
        <w:tc>
          <w:tcPr>
            <w:tcW w:w="1163"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Дата і час</w:t>
            </w:r>
          </w:p>
        </w:tc>
        <w:tc>
          <w:tcPr>
            <w:tcW w:w="1305"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 </w:t>
            </w:r>
          </w:p>
        </w:tc>
        <w:tc>
          <w:tcPr>
            <w:tcW w:w="2549"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2024-03-01T13:00:00Z</w:t>
            </w:r>
          </w:p>
        </w:tc>
      </w:tr>
      <w:tr w:rsidR="00693FE7">
        <w:trPr>
          <w:trHeight w:val="3098"/>
        </w:trPr>
        <w:tc>
          <w:tcPr>
            <w:tcW w:w="435" w:type="dxa"/>
            <w:vMerge w:val="restart"/>
            <w:shd w:val="clear" w:color="auto" w:fill="auto"/>
            <w:vAlign w:val="center"/>
          </w:tcPr>
          <w:p w:rsidR="00693FE7" w:rsidRDefault="004F3879">
            <w:pPr>
              <w:spacing w:after="0" w:line="240" w:lineRule="auto"/>
              <w:jc w:val="center"/>
              <w:rPr>
                <w:b/>
                <w:color w:val="000000"/>
                <w:sz w:val="17"/>
                <w:szCs w:val="17"/>
              </w:rPr>
            </w:pPr>
            <w:r>
              <w:rPr>
                <w:b/>
                <w:color w:val="000000"/>
                <w:sz w:val="17"/>
                <w:szCs w:val="17"/>
              </w:rPr>
              <w:t>Період та обсяг</w:t>
            </w:r>
          </w:p>
        </w:tc>
        <w:tc>
          <w:tcPr>
            <w:tcW w:w="763"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20</w:t>
            </w:r>
          </w:p>
        </w:tc>
        <w:tc>
          <w:tcPr>
            <w:tcW w:w="214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Газова доба, щодо якої подається інформація</w:t>
            </w:r>
          </w:p>
        </w:tc>
        <w:tc>
          <w:tcPr>
            <w:tcW w:w="138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w:t>
            </w:r>
          </w:p>
        </w:tc>
        <w:tc>
          <w:tcPr>
            <w:tcW w:w="2621"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Зазначається період газової доби, за який подається звіт</w:t>
            </w:r>
          </w:p>
        </w:tc>
        <w:tc>
          <w:tcPr>
            <w:tcW w:w="2485"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Формат дати ISO 8601 із використанням формату часу UTC</w:t>
            </w:r>
          </w:p>
        </w:tc>
        <w:tc>
          <w:tcPr>
            <w:tcW w:w="1163" w:type="dxa"/>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Дата і час</w:t>
            </w:r>
          </w:p>
        </w:tc>
        <w:tc>
          <w:tcPr>
            <w:tcW w:w="130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 </w:t>
            </w:r>
          </w:p>
        </w:tc>
        <w:tc>
          <w:tcPr>
            <w:tcW w:w="2549"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2024-03-01T06:00:00Z/2024-03-</w:t>
            </w:r>
            <w:r>
              <w:rPr>
                <w:rFonts w:ascii="Times New Roman" w:eastAsia="Times New Roman" w:hAnsi="Times New Roman" w:cs="Times New Roman"/>
                <w:b/>
                <w:sz w:val="17"/>
                <w:szCs w:val="17"/>
              </w:rPr>
              <w:br/>
              <w:t>02T05:59:00Z</w:t>
            </w:r>
          </w:p>
        </w:tc>
      </w:tr>
      <w:tr w:rsidR="00693FE7">
        <w:trPr>
          <w:trHeight w:val="300"/>
        </w:trPr>
        <w:tc>
          <w:tcPr>
            <w:tcW w:w="4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63"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21</w:t>
            </w:r>
          </w:p>
        </w:tc>
        <w:tc>
          <w:tcPr>
            <w:tcW w:w="2143"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Обсяг</w:t>
            </w:r>
          </w:p>
        </w:tc>
        <w:tc>
          <w:tcPr>
            <w:tcW w:w="1389"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М</w:t>
            </w:r>
          </w:p>
        </w:tc>
        <w:tc>
          <w:tcPr>
            <w:tcW w:w="2621"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Кількість (обсяг) номінованої потужності або обсягів алокації</w:t>
            </w:r>
          </w:p>
        </w:tc>
        <w:tc>
          <w:tcPr>
            <w:tcW w:w="2485"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До 17 цифр (включно з десятковим знаком) у форматі xxxxx.yyyyy</w:t>
            </w:r>
          </w:p>
        </w:tc>
        <w:tc>
          <w:tcPr>
            <w:tcW w:w="1163"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b/>
                <w:sz w:val="17"/>
                <w:szCs w:val="17"/>
              </w:rPr>
              <w:t>Число</w:t>
            </w:r>
          </w:p>
        </w:tc>
        <w:tc>
          <w:tcPr>
            <w:tcW w:w="1305"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до 17</w:t>
            </w:r>
          </w:p>
        </w:tc>
        <w:tc>
          <w:tcPr>
            <w:tcW w:w="2549"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200.5</w:t>
            </w:r>
          </w:p>
        </w:tc>
      </w:tr>
      <w:tr w:rsidR="00693FE7">
        <w:trPr>
          <w:trHeight w:val="300"/>
        </w:trPr>
        <w:tc>
          <w:tcPr>
            <w:tcW w:w="435" w:type="dxa"/>
            <w:tcBorders>
              <w:top w:val="single" w:sz="4" w:space="0" w:color="000000"/>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763" w:type="dxa"/>
            <w:tcBorders>
              <w:top w:val="single" w:sz="4" w:space="0" w:color="000000"/>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2143" w:type="dxa"/>
            <w:tcBorders>
              <w:top w:val="single" w:sz="4" w:space="0" w:color="000000"/>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color w:val="000000"/>
                <w:sz w:val="17"/>
                <w:szCs w:val="17"/>
              </w:rPr>
            </w:pPr>
            <w:r>
              <w:rPr>
                <w:rFonts w:ascii="Times New Roman" w:eastAsia="Times New Roman" w:hAnsi="Times New Roman" w:cs="Times New Roman"/>
                <w:b/>
                <w:color w:val="000000"/>
                <w:sz w:val="17"/>
                <w:szCs w:val="17"/>
              </w:rPr>
              <w:t>Примітка:</w:t>
            </w:r>
          </w:p>
        </w:tc>
        <w:tc>
          <w:tcPr>
            <w:tcW w:w="1389" w:type="dxa"/>
            <w:tcBorders>
              <w:top w:val="single" w:sz="4" w:space="0" w:color="000000"/>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color w:val="000000"/>
                <w:sz w:val="17"/>
                <w:szCs w:val="17"/>
              </w:rPr>
            </w:pPr>
          </w:p>
        </w:tc>
        <w:tc>
          <w:tcPr>
            <w:tcW w:w="2621" w:type="dxa"/>
            <w:tcBorders>
              <w:top w:val="single" w:sz="4" w:space="0" w:color="000000"/>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2485" w:type="dxa"/>
            <w:tcBorders>
              <w:top w:val="single" w:sz="4" w:space="0" w:color="000000"/>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1163" w:type="dxa"/>
            <w:tcBorders>
              <w:top w:val="single" w:sz="4" w:space="0" w:color="000000"/>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1305" w:type="dxa"/>
            <w:tcBorders>
              <w:top w:val="single" w:sz="4" w:space="0" w:color="000000"/>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2549" w:type="dxa"/>
            <w:tcBorders>
              <w:top w:val="single" w:sz="4" w:space="0" w:color="000000"/>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r>
      <w:tr w:rsidR="00693FE7">
        <w:trPr>
          <w:trHeight w:val="600"/>
        </w:trPr>
        <w:tc>
          <w:tcPr>
            <w:tcW w:w="43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763"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2143" w:type="dxa"/>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color w:val="000000"/>
                <w:sz w:val="17"/>
                <w:szCs w:val="17"/>
              </w:rPr>
            </w:pPr>
            <w:r>
              <w:rPr>
                <w:rFonts w:ascii="Times New Roman" w:eastAsia="Times New Roman" w:hAnsi="Times New Roman" w:cs="Times New Roman"/>
                <w:b/>
                <w:color w:val="000000"/>
                <w:sz w:val="17"/>
                <w:szCs w:val="17"/>
              </w:rPr>
              <w:t>M = обов'язковий</w:t>
            </w:r>
          </w:p>
        </w:tc>
        <w:tc>
          <w:tcPr>
            <w:tcW w:w="1389"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color w:val="000000"/>
                <w:sz w:val="17"/>
                <w:szCs w:val="17"/>
              </w:rPr>
            </w:pPr>
          </w:p>
        </w:tc>
        <w:tc>
          <w:tcPr>
            <w:tcW w:w="2621"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248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1163"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130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2549"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r>
      <w:tr w:rsidR="00693FE7">
        <w:trPr>
          <w:trHeight w:val="300"/>
        </w:trPr>
        <w:tc>
          <w:tcPr>
            <w:tcW w:w="43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763"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2143" w:type="dxa"/>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color w:val="000000"/>
                <w:sz w:val="17"/>
                <w:szCs w:val="17"/>
              </w:rPr>
            </w:pPr>
            <w:r>
              <w:rPr>
                <w:rFonts w:ascii="Times New Roman" w:eastAsia="Times New Roman" w:hAnsi="Times New Roman" w:cs="Times New Roman"/>
                <w:b/>
                <w:color w:val="000000"/>
                <w:sz w:val="17"/>
                <w:szCs w:val="17"/>
              </w:rPr>
              <w:t>М* = умовно обов'язковий</w:t>
            </w:r>
          </w:p>
        </w:tc>
        <w:tc>
          <w:tcPr>
            <w:tcW w:w="1389"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color w:val="000000"/>
                <w:sz w:val="17"/>
                <w:szCs w:val="17"/>
              </w:rPr>
            </w:pPr>
          </w:p>
        </w:tc>
        <w:tc>
          <w:tcPr>
            <w:tcW w:w="2621"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248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1163"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1305"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c>
          <w:tcPr>
            <w:tcW w:w="2549" w:type="dxa"/>
            <w:tcBorders>
              <w:top w:val="nil"/>
              <w:left w:val="nil"/>
              <w:bottom w:val="nil"/>
              <w:right w:val="nil"/>
            </w:tcBorders>
            <w:shd w:val="clear" w:color="auto" w:fill="auto"/>
            <w:vAlign w:val="bottom"/>
          </w:tcPr>
          <w:p w:rsidR="00693FE7" w:rsidRDefault="00693FE7">
            <w:pPr>
              <w:spacing w:after="0" w:line="240" w:lineRule="auto"/>
              <w:rPr>
                <w:rFonts w:ascii="Times New Roman" w:eastAsia="Times New Roman" w:hAnsi="Times New Roman" w:cs="Times New Roman"/>
                <w:b/>
                <w:sz w:val="17"/>
                <w:szCs w:val="17"/>
              </w:rPr>
            </w:pPr>
          </w:p>
        </w:tc>
      </w:tr>
    </w:tbl>
    <w:p w:rsidR="00693FE7" w:rsidRDefault="00693FE7">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403662" w:rsidRDefault="00403662">
      <w:pPr>
        <w:rPr>
          <w:rFonts w:ascii="Times New Roman" w:eastAsia="Times New Roman" w:hAnsi="Times New Roman" w:cs="Times New Roman"/>
          <w:sz w:val="17"/>
          <w:szCs w:val="17"/>
        </w:rPr>
      </w:pPr>
    </w:p>
    <w:p w:rsidR="00693FE7" w:rsidRDefault="00693FE7">
      <w:pPr>
        <w:rPr>
          <w:rFonts w:ascii="Times New Roman" w:eastAsia="Times New Roman" w:hAnsi="Times New Roman" w:cs="Times New Roman"/>
          <w:sz w:val="17"/>
          <w:szCs w:val="17"/>
        </w:rPr>
      </w:pPr>
    </w:p>
    <w:p w:rsidR="00693FE7" w:rsidRDefault="00693FE7">
      <w:pPr>
        <w:rPr>
          <w:rFonts w:ascii="Times New Roman" w:eastAsia="Times New Roman" w:hAnsi="Times New Roman" w:cs="Times New Roman"/>
          <w:sz w:val="17"/>
          <w:szCs w:val="17"/>
        </w:rPr>
      </w:pPr>
    </w:p>
    <w:p w:rsidR="00693FE7" w:rsidRDefault="00693FE7">
      <w:pPr>
        <w:rPr>
          <w:rFonts w:ascii="Times New Roman" w:eastAsia="Times New Roman" w:hAnsi="Times New Roman" w:cs="Times New Roman"/>
          <w:sz w:val="17"/>
          <w:szCs w:val="17"/>
        </w:rPr>
      </w:pPr>
    </w:p>
    <w:p w:rsidR="00693FE7" w:rsidRDefault="00693FE7">
      <w:pPr>
        <w:rPr>
          <w:rFonts w:ascii="Times New Roman" w:eastAsia="Times New Roman" w:hAnsi="Times New Roman" w:cs="Times New Roman"/>
          <w:sz w:val="17"/>
          <w:szCs w:val="17"/>
        </w:rPr>
      </w:pPr>
    </w:p>
    <w:tbl>
      <w:tblPr>
        <w:tblStyle w:val="aff9"/>
        <w:tblW w:w="1542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9"/>
        <w:gridCol w:w="580"/>
        <w:gridCol w:w="1426"/>
        <w:gridCol w:w="735"/>
        <w:gridCol w:w="654"/>
        <w:gridCol w:w="1114"/>
        <w:gridCol w:w="1165"/>
        <w:gridCol w:w="3204"/>
        <w:gridCol w:w="1912"/>
        <w:gridCol w:w="1504"/>
        <w:gridCol w:w="869"/>
        <w:gridCol w:w="1848"/>
      </w:tblGrid>
      <w:tr w:rsidR="00693FE7">
        <w:trPr>
          <w:trHeight w:val="315"/>
        </w:trPr>
        <w:tc>
          <w:tcPr>
            <w:tcW w:w="15420" w:type="dxa"/>
            <w:gridSpan w:val="12"/>
            <w:tcBorders>
              <w:top w:val="nil"/>
              <w:left w:val="nil"/>
              <w:bottom w:val="nil"/>
              <w:right w:val="nil"/>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Пропозиція ПрАТ «Закарпаттяобленерго»</w:t>
            </w:r>
          </w:p>
        </w:tc>
      </w:tr>
      <w:tr w:rsidR="00693FE7">
        <w:trPr>
          <w:trHeight w:val="315"/>
        </w:trPr>
        <w:tc>
          <w:tcPr>
            <w:tcW w:w="11199" w:type="dxa"/>
            <w:gridSpan w:val="9"/>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20"/>
                <w:szCs w:val="20"/>
              </w:rPr>
            </w:pPr>
          </w:p>
        </w:tc>
        <w:tc>
          <w:tcPr>
            <w:tcW w:w="4221" w:type="dxa"/>
            <w:gridSpan w:val="3"/>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Додаток 1</w:t>
            </w:r>
          </w:p>
        </w:tc>
      </w:tr>
      <w:tr w:rsidR="00693FE7">
        <w:trPr>
          <w:trHeight w:val="1178"/>
        </w:trPr>
        <w:tc>
          <w:tcPr>
            <w:tcW w:w="11199" w:type="dxa"/>
            <w:gridSpan w:val="9"/>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20"/>
                <w:szCs w:val="20"/>
              </w:rPr>
            </w:pPr>
          </w:p>
        </w:tc>
        <w:tc>
          <w:tcPr>
            <w:tcW w:w="4221" w:type="dxa"/>
            <w:gridSpan w:val="3"/>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693FE7">
        <w:trPr>
          <w:trHeight w:val="578"/>
        </w:trPr>
        <w:tc>
          <w:tcPr>
            <w:tcW w:w="15420" w:type="dxa"/>
            <w:gridSpan w:val="12"/>
            <w:tcBorders>
              <w:top w:val="nil"/>
              <w:left w:val="nil"/>
              <w:bottom w:val="single" w:sz="4" w:space="0" w:color="000000"/>
              <w:right w:val="nil"/>
            </w:tcBorders>
            <w:shd w:val="clear" w:color="auto" w:fill="auto"/>
            <w:vAlign w:val="center"/>
          </w:tcPr>
          <w:p w:rsidR="00693FE7" w:rsidRDefault="004F3879">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Інформація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693FE7">
        <w:trPr>
          <w:trHeight w:val="552"/>
        </w:trPr>
        <w:tc>
          <w:tcPr>
            <w:tcW w:w="409"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 </w:t>
            </w:r>
          </w:p>
        </w:tc>
        <w:tc>
          <w:tcPr>
            <w:tcW w:w="580"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Поле №</w:t>
            </w:r>
          </w:p>
        </w:tc>
        <w:tc>
          <w:tcPr>
            <w:tcW w:w="1426"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Назва поля</w:t>
            </w:r>
          </w:p>
        </w:tc>
        <w:tc>
          <w:tcPr>
            <w:tcW w:w="1389" w:type="dxa"/>
            <w:gridSpan w:val="2"/>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Торгується на системах ОПООП</w:t>
            </w:r>
          </w:p>
        </w:tc>
        <w:tc>
          <w:tcPr>
            <w:tcW w:w="2279" w:type="dxa"/>
            <w:gridSpan w:val="2"/>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Торгується поза ОПООП</w:t>
            </w:r>
          </w:p>
        </w:tc>
        <w:tc>
          <w:tcPr>
            <w:tcW w:w="3204"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Опис</w:t>
            </w:r>
          </w:p>
        </w:tc>
        <w:tc>
          <w:tcPr>
            <w:tcW w:w="1912"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Допустимі значення</w:t>
            </w:r>
          </w:p>
        </w:tc>
        <w:tc>
          <w:tcPr>
            <w:tcW w:w="1504"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Тип</w:t>
            </w:r>
          </w:p>
        </w:tc>
        <w:tc>
          <w:tcPr>
            <w:tcW w:w="869"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Довжина</w:t>
            </w:r>
          </w:p>
        </w:tc>
        <w:tc>
          <w:tcPr>
            <w:tcW w:w="1848" w:type="dxa"/>
            <w:vMerge w:val="restart"/>
            <w:tcBorders>
              <w:top w:val="single" w:sz="4" w:space="0" w:color="000000"/>
            </w:tcBorders>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Приклади</w:t>
            </w:r>
          </w:p>
        </w:tc>
      </w:tr>
      <w:tr w:rsidR="00693FE7">
        <w:trPr>
          <w:trHeight w:val="863"/>
        </w:trPr>
        <w:tc>
          <w:tcPr>
            <w:tcW w:w="409"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580"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1426"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735"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Заявки</w:t>
            </w:r>
          </w:p>
        </w:tc>
        <w:tc>
          <w:tcPr>
            <w:tcW w:w="654"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Торги</w:t>
            </w:r>
          </w:p>
        </w:tc>
        <w:tc>
          <w:tcPr>
            <w:tcW w:w="1114"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Двосторонні договори</w:t>
            </w:r>
          </w:p>
        </w:tc>
        <w:tc>
          <w:tcPr>
            <w:tcW w:w="1165" w:type="dxa"/>
            <w:shd w:val="clear" w:color="auto" w:fill="FFFFD5"/>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Виконання двосторонніх договорів</w:t>
            </w:r>
          </w:p>
        </w:tc>
        <w:tc>
          <w:tcPr>
            <w:tcW w:w="3204"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1912"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1504"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869"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1848" w:type="dxa"/>
            <w:vMerge/>
            <w:tcBorders>
              <w:top w:val="single" w:sz="4" w:space="0" w:color="000000"/>
            </w:tcBorders>
            <w:shd w:val="clear" w:color="auto" w:fill="FFFFD5"/>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r>
      <w:tr w:rsidR="00693FE7">
        <w:trPr>
          <w:trHeight w:val="1560"/>
        </w:trPr>
        <w:tc>
          <w:tcPr>
            <w:tcW w:w="409"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що стосуються сторін договору</w:t>
            </w: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уповноваженої особи</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Унікальний код, що ідентифікує учасника оптового енергетичного ринку або уповноважену особу, від імені якої повідомляється інформація  про операцію.</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11</w:t>
            </w:r>
            <w:r>
              <w:rPr>
                <w:rFonts w:ascii="Times New Roman" w:eastAsia="Times New Roman" w:hAnsi="Times New Roman" w:cs="Times New Roman"/>
                <w:sz w:val="17"/>
                <w:szCs w:val="17"/>
              </w:rPr>
              <w:br/>
              <w:t>16</w:t>
            </w:r>
            <w:r>
              <w:rPr>
                <w:rFonts w:ascii="Times New Roman" w:eastAsia="Times New Roman" w:hAnsi="Times New Roman" w:cs="Times New Roman"/>
                <w:sz w:val="17"/>
                <w:szCs w:val="17"/>
              </w:rPr>
              <w:br/>
              <w:t>13</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ECRB-UA-20230601-001                        1a2b3c4d5e6f7g8e9f0h  </w:t>
            </w:r>
            <w:r>
              <w:rPr>
                <w:rFonts w:ascii="Times New Roman" w:eastAsia="Times New Roman" w:hAnsi="Times New Roman" w:cs="Times New Roman"/>
                <w:sz w:val="17"/>
                <w:szCs w:val="17"/>
              </w:rPr>
              <w:br/>
              <w:t>ACERSILJ500                                                                    21X000EUROPEU--8                               a1b2c3d4e5f6g</w:t>
            </w:r>
          </w:p>
        </w:tc>
      </w:tr>
      <w:tr w:rsidR="00693FE7">
        <w:trPr>
          <w:trHeight w:val="1062"/>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коду, який використовується в полі 1</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w:t>
            </w:r>
          </w:p>
        </w:tc>
      </w:tr>
      <w:tr w:rsidR="00693FE7">
        <w:trPr>
          <w:trHeight w:val="1239"/>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уповноваженої особи, визначеного ОПООП</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ідентифікатор уповноваженої особи учасника оптового енергетичного ринку, відповідальної за укладання/внесення змін/скасування такого договору.</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100 буквено-цифрових символів.</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1234567890abcdefghi</w:t>
            </w:r>
          </w:p>
        </w:tc>
      </w:tr>
      <w:tr w:rsidR="00693FE7">
        <w:trPr>
          <w:trHeight w:val="1420"/>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іншого учасника оптового енергетичного ринку або контрагента</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Унікальний ідентифікатор для іншого контрагента договору/торгів.</w:t>
            </w:r>
            <w:r>
              <w:rPr>
                <w:rFonts w:ascii="Times New Roman" w:eastAsia="Times New Roman" w:hAnsi="Times New Roman" w:cs="Times New Roman"/>
                <w:sz w:val="17"/>
                <w:szCs w:val="17"/>
              </w:rPr>
              <w:br/>
              <w:t>Якщо торги  відбуваються на  біржі, а іншим учасником/контрагентом є центральний контрагент, клірингова установа або інша особа, яка провадить клірингову діяльність, дане поле залишається незаповненим.</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11</w:t>
            </w:r>
            <w:r>
              <w:rPr>
                <w:rFonts w:ascii="Times New Roman" w:eastAsia="Times New Roman" w:hAnsi="Times New Roman" w:cs="Times New Roman"/>
                <w:sz w:val="17"/>
                <w:szCs w:val="17"/>
              </w:rPr>
              <w:br/>
              <w:t>16</w:t>
            </w:r>
            <w:r>
              <w:rPr>
                <w:rFonts w:ascii="Times New Roman" w:eastAsia="Times New Roman" w:hAnsi="Times New Roman" w:cs="Times New Roman"/>
                <w:sz w:val="17"/>
                <w:szCs w:val="17"/>
              </w:rPr>
              <w:br/>
              <w:t>13</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ECRB-UA-20230601-001                        1a2b3c4d5e6f7g8e9f0h  </w:t>
            </w:r>
            <w:r>
              <w:rPr>
                <w:rFonts w:ascii="Times New Roman" w:eastAsia="Times New Roman" w:hAnsi="Times New Roman" w:cs="Times New Roman"/>
                <w:sz w:val="17"/>
                <w:szCs w:val="17"/>
              </w:rPr>
              <w:br/>
              <w:t>ACERSILJ500                                                                    21X000EUROPEU--8                               a1b2c3d4e5f6g</w:t>
            </w:r>
          </w:p>
        </w:tc>
      </w:tr>
      <w:tr w:rsidR="00693FE7">
        <w:trPr>
          <w:trHeight w:val="428"/>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коду, який використовується в полі 4</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w:t>
            </w:r>
          </w:p>
        </w:tc>
      </w:tr>
      <w:tr w:rsidR="00693FE7">
        <w:trPr>
          <w:trHeight w:val="1620"/>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6</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особи, що звітує</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особи, що звітує.</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sz w:val="17"/>
                <w:szCs w:val="17"/>
              </w:rPr>
              <w:t>Код ЄДРПОУ для ОПООП та/або АПД, які не є учасником оптового енергетичного ринку.</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Код ЄДРПОУ</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11</w:t>
            </w:r>
            <w:r>
              <w:rPr>
                <w:rFonts w:ascii="Times New Roman" w:eastAsia="Times New Roman" w:hAnsi="Times New Roman" w:cs="Times New Roman"/>
                <w:sz w:val="17"/>
                <w:szCs w:val="17"/>
              </w:rPr>
              <w:br/>
              <w:t>16</w:t>
            </w:r>
            <w:r>
              <w:rPr>
                <w:rFonts w:ascii="Times New Roman" w:eastAsia="Times New Roman" w:hAnsi="Times New Roman" w:cs="Times New Roman"/>
                <w:sz w:val="17"/>
                <w:szCs w:val="17"/>
              </w:rPr>
              <w:br/>
              <w:t>13</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8</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ECRB-UA-20230601-001                        1a2b3c4d5e6f7g8e9f0h  </w:t>
            </w:r>
            <w:r>
              <w:rPr>
                <w:rFonts w:ascii="Times New Roman" w:eastAsia="Times New Roman" w:hAnsi="Times New Roman" w:cs="Times New Roman"/>
                <w:sz w:val="17"/>
                <w:szCs w:val="17"/>
              </w:rPr>
              <w:br/>
              <w:t>ACERSILJ500                                                                    21X000EUROPEU--8                               a1b2c3d4e5f6g</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12345678</w:t>
            </w:r>
          </w:p>
        </w:tc>
      </w:tr>
      <w:tr w:rsidR="00693FE7">
        <w:trPr>
          <w:trHeight w:val="1074"/>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7</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коду, який використовується в полі 6</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w:t>
            </w:r>
          </w:p>
        </w:tc>
      </w:tr>
      <w:tr w:rsidR="00693FE7">
        <w:trPr>
          <w:trHeight w:val="1401"/>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8</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бенефіціара</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Якщо бенефіціар договору (операції) є контрагентом цього договору (операції) (ідентифікатор бенефіціара відповідає значення поля 1), дане поле залишається незаповненим. Якщо особа, від імені якої повідомляється інформація  про операцію (вказана у полі 1), не є бенефіціаром договору (операції) у даному полі зазначається унікальний код, що ідентифікує бенефіціара.</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11</w:t>
            </w:r>
            <w:r>
              <w:rPr>
                <w:rFonts w:ascii="Times New Roman" w:eastAsia="Times New Roman" w:hAnsi="Times New Roman" w:cs="Times New Roman"/>
                <w:sz w:val="17"/>
                <w:szCs w:val="17"/>
              </w:rPr>
              <w:br/>
              <w:t>16</w:t>
            </w:r>
            <w:r>
              <w:rPr>
                <w:rFonts w:ascii="Times New Roman" w:eastAsia="Times New Roman" w:hAnsi="Times New Roman" w:cs="Times New Roman"/>
                <w:sz w:val="17"/>
                <w:szCs w:val="17"/>
              </w:rPr>
              <w:br/>
              <w:t>13</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ECRB-UA-20230601-001                        1a2b3c4d5e6f7g8e9f0h  </w:t>
            </w:r>
            <w:r>
              <w:rPr>
                <w:rFonts w:ascii="Times New Roman" w:eastAsia="Times New Roman" w:hAnsi="Times New Roman" w:cs="Times New Roman"/>
                <w:sz w:val="17"/>
                <w:szCs w:val="17"/>
              </w:rPr>
              <w:br/>
              <w:t>ACERSILJ500                                                                    21X000EUROPEU--8                               a1b2c3d4e5f6g</w:t>
            </w:r>
          </w:p>
        </w:tc>
      </w:tr>
      <w:tr w:rsidR="00693FE7">
        <w:trPr>
          <w:trHeight w:val="1044"/>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9</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коду, який використовується в полі 8</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ECRB</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GLN/GS1</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r>
              <w:rPr>
                <w:rFonts w:ascii="Times New Roman" w:eastAsia="Times New Roman" w:hAnsi="Times New Roman" w:cs="Times New Roman"/>
                <w:sz w:val="17"/>
                <w:szCs w:val="17"/>
              </w:rPr>
              <w:br/>
              <w:t>3</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ECR</w:t>
            </w:r>
            <w:r>
              <w:rPr>
                <w:rFonts w:ascii="Times New Roman" w:eastAsia="Times New Roman" w:hAnsi="Times New Roman" w:cs="Times New Roman"/>
                <w:sz w:val="17"/>
                <w:szCs w:val="17"/>
              </w:rPr>
              <w:br/>
              <w:t>LEI</w:t>
            </w:r>
            <w:r>
              <w:rPr>
                <w:rFonts w:ascii="Times New Roman" w:eastAsia="Times New Roman" w:hAnsi="Times New Roman" w:cs="Times New Roman"/>
                <w:sz w:val="17"/>
                <w:szCs w:val="17"/>
              </w:rPr>
              <w:br/>
              <w:t>BIC</w:t>
            </w:r>
            <w:r>
              <w:rPr>
                <w:rFonts w:ascii="Times New Roman" w:eastAsia="Times New Roman" w:hAnsi="Times New Roman" w:cs="Times New Roman"/>
                <w:sz w:val="17"/>
                <w:szCs w:val="17"/>
              </w:rPr>
              <w:br/>
              <w:t>EIC</w:t>
            </w:r>
            <w:r>
              <w:rPr>
                <w:rFonts w:ascii="Times New Roman" w:eastAsia="Times New Roman" w:hAnsi="Times New Roman" w:cs="Times New Roman"/>
                <w:sz w:val="17"/>
                <w:szCs w:val="17"/>
              </w:rPr>
              <w:br/>
              <w:t>GLN</w:t>
            </w:r>
          </w:p>
        </w:tc>
      </w:tr>
      <w:tr w:rsidR="00693FE7">
        <w:trPr>
          <w:trHeight w:val="1420"/>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10</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Торгова роль учасника оптового енергетичного ринку або контрагента у полі 1</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Визначає, чи контрагент, що звітує, уклав договір від свого імені або як агент від імені клієнта.</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 =Принципал (діє від свого імені)</w:t>
            </w:r>
            <w:r>
              <w:rPr>
                <w:rFonts w:ascii="Times New Roman" w:eastAsia="Times New Roman" w:hAnsi="Times New Roman" w:cs="Times New Roman"/>
                <w:sz w:val="17"/>
                <w:szCs w:val="17"/>
              </w:rPr>
              <w:br/>
              <w:t>A = Агент</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w:t>
            </w:r>
          </w:p>
        </w:tc>
      </w:tr>
      <w:tr w:rsidR="00693FE7">
        <w:trPr>
          <w:trHeight w:val="778"/>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11</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Індикатор купівлі/продажу</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Визначає, чи був договір купівлею чи продажем для особи, зазначеної в полі 1.</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 = Купівля</w:t>
            </w:r>
            <w:r>
              <w:rPr>
                <w:rFonts w:ascii="Times New Roman" w:eastAsia="Times New Roman" w:hAnsi="Times New Roman" w:cs="Times New Roman"/>
                <w:sz w:val="17"/>
                <w:szCs w:val="17"/>
              </w:rPr>
              <w:br/>
              <w:t>S = Продаж</w:t>
            </w:r>
            <w:r>
              <w:rPr>
                <w:rFonts w:ascii="Times New Roman" w:eastAsia="Times New Roman" w:hAnsi="Times New Roman" w:cs="Times New Roman"/>
                <w:sz w:val="17"/>
                <w:szCs w:val="17"/>
              </w:rPr>
              <w:br/>
              <w:t>C = Купівля та продаж</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w:t>
            </w:r>
          </w:p>
        </w:tc>
      </w:tr>
      <w:tr w:rsidR="00693FE7">
        <w:trPr>
          <w:trHeight w:val="1215"/>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12</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Ініціатор заявки/торгів</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Коли угода виконується через систему ОПООП, ініціатором заявки є сторона, яка першою розмістила заявку, яка не може бути редагованою чи відкликаною. Ініціатором торгів є сторона, яка ініціює здійснення торгів.</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I = Ініціатор заявки (Initaiator)</w:t>
            </w:r>
            <w:r>
              <w:rPr>
                <w:rFonts w:ascii="Times New Roman" w:eastAsia="Times New Roman" w:hAnsi="Times New Roman" w:cs="Times New Roman"/>
                <w:sz w:val="17"/>
                <w:szCs w:val="17"/>
              </w:rPr>
              <w:br/>
              <w:t>А = Ініціатор торгів (Aggressor)</w:t>
            </w:r>
            <w:r>
              <w:rPr>
                <w:rFonts w:ascii="Times New Roman" w:eastAsia="Times New Roman" w:hAnsi="Times New Roman" w:cs="Times New Roman"/>
                <w:sz w:val="17"/>
                <w:szCs w:val="17"/>
              </w:rPr>
              <w:br/>
              <w:t>S = Посередник (Sleeve)</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w:t>
            </w:r>
          </w:p>
        </w:tc>
      </w:tr>
      <w:tr w:rsidR="00693FE7">
        <w:trPr>
          <w:trHeight w:val="600"/>
        </w:trPr>
        <w:tc>
          <w:tcPr>
            <w:tcW w:w="409"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що стосуються деталей заявки</w:t>
            </w: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13</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заявки</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Заявка ідентифікується за допомогою унікального ідентифікатора коду, наданого системою ОПООП.</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100 буквено-цифрових символів.</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12345abcdef</w:t>
            </w:r>
          </w:p>
        </w:tc>
      </w:tr>
      <w:tr w:rsidR="00693FE7">
        <w:trPr>
          <w:trHeight w:val="2554"/>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14</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заявки</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заявки, визначений функціональними можливостями системи ОПООП.</w:t>
            </w:r>
          </w:p>
        </w:tc>
        <w:tc>
          <w:tcPr>
            <w:tcW w:w="1912" w:type="dxa"/>
            <w:shd w:val="clear" w:color="auto" w:fill="FFFFFF"/>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BLO = Блочна заявка (Block) </w:t>
            </w:r>
            <w:r>
              <w:rPr>
                <w:rFonts w:ascii="Times New Roman" w:eastAsia="Times New Roman" w:hAnsi="Times New Roman" w:cs="Times New Roman"/>
                <w:sz w:val="17"/>
                <w:szCs w:val="17"/>
              </w:rPr>
              <w:br/>
              <w:t>CON = Заявка з можливістю конвертації (зміни статусу із блочної заявки на погодинну) (Convertible)</w:t>
            </w:r>
            <w:r>
              <w:rPr>
                <w:rFonts w:ascii="Times New Roman" w:eastAsia="Times New Roman" w:hAnsi="Times New Roman" w:cs="Times New Roman"/>
                <w:sz w:val="17"/>
                <w:szCs w:val="17"/>
              </w:rPr>
              <w:br/>
              <w:t>COM = Комбінована заявка, пов'язана з двома чи більше заявок щодо різних серій та відповідні заявки виконуються одночасно (Combination)</w:t>
            </w:r>
            <w:r>
              <w:rPr>
                <w:rFonts w:ascii="Times New Roman" w:eastAsia="Times New Roman" w:hAnsi="Times New Roman" w:cs="Times New Roman"/>
                <w:sz w:val="17"/>
                <w:szCs w:val="17"/>
              </w:rPr>
              <w:br/>
              <w:t>EXC = Ексклюзивна заявка (набір заявок, серед яких лише одна заявка може бути допущена до торгів) (Exclusive)</w:t>
            </w:r>
            <w:r>
              <w:rPr>
                <w:rFonts w:ascii="Times New Roman" w:eastAsia="Times New Roman" w:hAnsi="Times New Roman" w:cs="Times New Roman"/>
                <w:sz w:val="17"/>
                <w:szCs w:val="17"/>
              </w:rPr>
              <w:br/>
              <w:t>FHR = Гнучка заявка із визначеним обсягом та ціною, що може торгуватись в будь-який період (Flexible Hour)</w:t>
            </w:r>
            <w:r>
              <w:rPr>
                <w:rFonts w:ascii="Times New Roman" w:eastAsia="Times New Roman" w:hAnsi="Times New Roman" w:cs="Times New Roman"/>
                <w:sz w:val="17"/>
                <w:szCs w:val="17"/>
              </w:rPr>
              <w:br/>
              <w:t>IOI = Індикація інтересу - заявка на екранах торгових площадках (Indication of Interest)</w:t>
            </w:r>
            <w:r>
              <w:rPr>
                <w:rFonts w:ascii="Times New Roman" w:eastAsia="Times New Roman" w:hAnsi="Times New Roman" w:cs="Times New Roman"/>
                <w:sz w:val="17"/>
                <w:szCs w:val="17"/>
              </w:rPr>
              <w:br/>
              <w:t>LIM = Лімітна заявка з визначеною граничною ціною, яка виконується частково або повністю за цією або кращою ціною (Limit)</w:t>
            </w:r>
            <w:r>
              <w:rPr>
                <w:rFonts w:ascii="Times New Roman" w:eastAsia="Times New Roman" w:hAnsi="Times New Roman" w:cs="Times New Roman"/>
                <w:sz w:val="17"/>
                <w:szCs w:val="17"/>
              </w:rPr>
              <w:br/>
              <w:t>LIN =  заявка, повязана з іншою заявкою, які торгуються окремо або разом (Linked)</w:t>
            </w:r>
            <w:r>
              <w:rPr>
                <w:rFonts w:ascii="Times New Roman" w:eastAsia="Times New Roman" w:hAnsi="Times New Roman" w:cs="Times New Roman"/>
                <w:sz w:val="17"/>
                <w:szCs w:val="17"/>
              </w:rPr>
              <w:br/>
              <w:t>LIS = Лінійний крок (заявка із заданим діапазоном кроків, яка виконується лінійно) (Linear Step)</w:t>
            </w:r>
            <w:r>
              <w:rPr>
                <w:rFonts w:ascii="Times New Roman" w:eastAsia="Times New Roman" w:hAnsi="Times New Roman" w:cs="Times New Roman"/>
                <w:sz w:val="17"/>
                <w:szCs w:val="17"/>
              </w:rPr>
              <w:br/>
              <w:t>MAR =  ринкова заявка на купівлю/продаж  за поточною найкращою  ринковою ціною (Market)</w:t>
            </w:r>
            <w:r>
              <w:rPr>
                <w:rFonts w:ascii="Times New Roman" w:eastAsia="Times New Roman" w:hAnsi="Times New Roman" w:cs="Times New Roman"/>
                <w:sz w:val="17"/>
                <w:szCs w:val="17"/>
              </w:rPr>
              <w:br/>
              <w:t>MTL = Ринкова заявка, яка виконується частково, а інша частина розміщується як лімітна заявка за ціною виконання ринкової (Market to Limit)</w:t>
            </w:r>
            <w:r>
              <w:rPr>
                <w:rFonts w:ascii="Times New Roman" w:eastAsia="Times New Roman" w:hAnsi="Times New Roman" w:cs="Times New Roman"/>
                <w:sz w:val="17"/>
                <w:szCs w:val="17"/>
              </w:rPr>
              <w:br/>
              <w:t>SMA = Розумна заявка (Smart Order)</w:t>
            </w:r>
            <w:r>
              <w:rPr>
                <w:rFonts w:ascii="Times New Roman" w:eastAsia="Times New Roman" w:hAnsi="Times New Roman" w:cs="Times New Roman"/>
                <w:sz w:val="17"/>
                <w:szCs w:val="17"/>
              </w:rPr>
              <w:br/>
              <w:t>SPR = Спред-заявка із позиціями у кількох договорах</w:t>
            </w:r>
            <w:r>
              <w:rPr>
                <w:rFonts w:ascii="Times New Roman" w:eastAsia="Times New Roman" w:hAnsi="Times New Roman" w:cs="Times New Roman"/>
                <w:sz w:val="17"/>
                <w:szCs w:val="17"/>
              </w:rPr>
              <w:br/>
              <w:t>STP = заявка із визначеним діапазоном кроків або кроком ціни (Step)</w:t>
            </w:r>
            <w:r>
              <w:rPr>
                <w:rFonts w:ascii="Times New Roman" w:eastAsia="Times New Roman" w:hAnsi="Times New Roman" w:cs="Times New Roman"/>
                <w:sz w:val="17"/>
                <w:szCs w:val="17"/>
              </w:rPr>
              <w:br/>
              <w:t>VB1 = Проста блочна заявка (Simple)</w:t>
            </w:r>
            <w:r>
              <w:rPr>
                <w:rFonts w:ascii="Times New Roman" w:eastAsia="Times New Roman" w:hAnsi="Times New Roman" w:cs="Times New Roman"/>
                <w:sz w:val="17"/>
                <w:szCs w:val="17"/>
              </w:rPr>
              <w:br/>
              <w:t>VB2 = Профільована блочна заявка (Profiled)</w:t>
            </w:r>
            <w:r>
              <w:rPr>
                <w:rFonts w:ascii="Times New Roman" w:eastAsia="Times New Roman" w:hAnsi="Times New Roman" w:cs="Times New Roman"/>
                <w:sz w:val="17"/>
                <w:szCs w:val="17"/>
              </w:rPr>
              <w:br/>
              <w:t>OTH = Інший тип заявки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MAR</w:t>
            </w:r>
          </w:p>
        </w:tc>
      </w:tr>
      <w:tr w:rsidR="00693FE7">
        <w:trPr>
          <w:trHeight w:val="2554"/>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15</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Умова заявки</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 </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 -</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b/>
                <w:sz w:val="17"/>
                <w:szCs w:val="17"/>
              </w:rPr>
              <w:t> -</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Особлива умова заявки для її виконання (у разі наявності умови).</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AON = Все або Нічого (All or None)</w:t>
            </w:r>
            <w:r>
              <w:rPr>
                <w:rFonts w:ascii="Times New Roman" w:eastAsia="Times New Roman" w:hAnsi="Times New Roman" w:cs="Times New Roman"/>
                <w:sz w:val="17"/>
                <w:szCs w:val="17"/>
              </w:rPr>
              <w:br/>
              <w:t>FAF = Виконати та скасувати після зіставлення з будь-яким обсягом (Fill and Float)</w:t>
            </w:r>
            <w:r>
              <w:rPr>
                <w:rFonts w:ascii="Times New Roman" w:eastAsia="Times New Roman" w:hAnsi="Times New Roman" w:cs="Times New Roman"/>
                <w:sz w:val="17"/>
                <w:szCs w:val="17"/>
              </w:rPr>
              <w:br/>
              <w:t>FAK = Виконати та скасувати (Fill and Kill)</w:t>
            </w:r>
            <w:r>
              <w:rPr>
                <w:rFonts w:ascii="Times New Roman" w:eastAsia="Times New Roman" w:hAnsi="Times New Roman" w:cs="Times New Roman"/>
                <w:sz w:val="17"/>
                <w:szCs w:val="17"/>
              </w:rPr>
              <w:br/>
              <w:t>FOK = Виконати або скасувати (Fill or Kill)</w:t>
            </w:r>
            <w:r>
              <w:rPr>
                <w:rFonts w:ascii="Times New Roman" w:eastAsia="Times New Roman" w:hAnsi="Times New Roman" w:cs="Times New Roman"/>
                <w:sz w:val="17"/>
                <w:szCs w:val="17"/>
              </w:rPr>
              <w:br/>
              <w:t>HVO = Прихований обсяг в зявці (Hidden Volume)</w:t>
            </w:r>
            <w:r>
              <w:rPr>
                <w:rFonts w:ascii="Times New Roman" w:eastAsia="Times New Roman" w:hAnsi="Times New Roman" w:cs="Times New Roman"/>
                <w:sz w:val="17"/>
                <w:szCs w:val="17"/>
              </w:rPr>
              <w:br/>
              <w:t>MEV = Мінімальний обсяг виконання (Minimum Execution Volume)</w:t>
            </w:r>
            <w:r>
              <w:rPr>
                <w:rFonts w:ascii="Times New Roman" w:eastAsia="Times New Roman" w:hAnsi="Times New Roman" w:cs="Times New Roman"/>
                <w:sz w:val="17"/>
                <w:szCs w:val="17"/>
              </w:rPr>
              <w:br/>
              <w:t>OCO = Одна скасовує іншу (One Cancels Other)</w:t>
            </w:r>
            <w:r>
              <w:rPr>
                <w:rFonts w:ascii="Times New Roman" w:eastAsia="Times New Roman" w:hAnsi="Times New Roman" w:cs="Times New Roman"/>
                <w:sz w:val="17"/>
                <w:szCs w:val="17"/>
              </w:rPr>
              <w:br/>
              <w:t>PRE = Перевага для іншого(их) учасника(ів) (Preference)</w:t>
            </w:r>
            <w:r>
              <w:rPr>
                <w:rFonts w:ascii="Times New Roman" w:eastAsia="Times New Roman" w:hAnsi="Times New Roman" w:cs="Times New Roman"/>
                <w:sz w:val="17"/>
                <w:szCs w:val="17"/>
              </w:rPr>
              <w:br/>
              <w:t>PRI = Пріоритна заявка для торгівлі (Priority)</w:t>
            </w:r>
            <w:r>
              <w:rPr>
                <w:rFonts w:ascii="Times New Roman" w:eastAsia="Times New Roman" w:hAnsi="Times New Roman" w:cs="Times New Roman"/>
                <w:sz w:val="17"/>
                <w:szCs w:val="17"/>
              </w:rPr>
              <w:br/>
              <w:t>PTR = Тригерна заявка по ціні (Price Trigger)</w:t>
            </w:r>
            <w:r>
              <w:rPr>
                <w:rFonts w:ascii="Times New Roman" w:eastAsia="Times New Roman" w:hAnsi="Times New Roman" w:cs="Times New Roman"/>
                <w:sz w:val="17"/>
                <w:szCs w:val="17"/>
              </w:rPr>
              <w:br/>
              <w:t>SLO = заявка стоп-лосс (Stop Loss Order)                                                                                                                                                                                                                                                                                                                                                                                                                                                                                                                                                                                                                                                                                                                                                                                                                                                                                                                                                                                                                                                                                                                                                                                                                                                                               OTH = Інша умова заявки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FOK</w:t>
            </w:r>
          </w:p>
        </w:tc>
      </w:tr>
      <w:tr w:rsidR="00693FE7">
        <w:trPr>
          <w:trHeight w:val="2554"/>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16</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Статус заявки</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Статус заявки, наприклад, чи заявка активна або деактивована.</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ACT = Активна (Active)</w:t>
            </w:r>
            <w:r>
              <w:rPr>
                <w:rFonts w:ascii="Times New Roman" w:eastAsia="Times New Roman" w:hAnsi="Times New Roman" w:cs="Times New Roman"/>
                <w:sz w:val="17"/>
                <w:szCs w:val="17"/>
              </w:rPr>
              <w:br/>
              <w:t>COV = Конвертована (у разі зміни блочної заявки (значення BLO або VBL у полі 14) на звичайну (Converted)</w:t>
            </w:r>
            <w:r>
              <w:rPr>
                <w:rFonts w:ascii="Times New Roman" w:eastAsia="Times New Roman" w:hAnsi="Times New Roman" w:cs="Times New Roman"/>
                <w:sz w:val="17"/>
                <w:szCs w:val="17"/>
              </w:rPr>
              <w:br/>
              <w:t>EXP = Закінчення терміну дії заявки (Expired)</w:t>
            </w:r>
            <w:r>
              <w:rPr>
                <w:rFonts w:ascii="Times New Roman" w:eastAsia="Times New Roman" w:hAnsi="Times New Roman" w:cs="Times New Roman"/>
                <w:sz w:val="17"/>
                <w:szCs w:val="17"/>
              </w:rPr>
              <w:br/>
              <w:t>MAC = Повністю виконано (Matched)</w:t>
            </w:r>
            <w:r>
              <w:rPr>
                <w:rFonts w:ascii="Times New Roman" w:eastAsia="Times New Roman" w:hAnsi="Times New Roman" w:cs="Times New Roman"/>
                <w:sz w:val="17"/>
                <w:szCs w:val="17"/>
              </w:rPr>
              <w:br/>
              <w:t>PMA = Частково виконано (Partial Mathed)</w:t>
            </w:r>
            <w:r>
              <w:rPr>
                <w:rFonts w:ascii="Times New Roman" w:eastAsia="Times New Roman" w:hAnsi="Times New Roman" w:cs="Times New Roman"/>
                <w:sz w:val="17"/>
                <w:szCs w:val="17"/>
              </w:rPr>
              <w:br/>
              <w:t>REF = Повторне виставлення (зміна прихованого обсягу заявки (для заявок із значенням поля 15 HVO) (Refilled)</w:t>
            </w:r>
            <w:r>
              <w:rPr>
                <w:rFonts w:ascii="Times New Roman" w:eastAsia="Times New Roman" w:hAnsi="Times New Roman" w:cs="Times New Roman"/>
                <w:sz w:val="17"/>
                <w:szCs w:val="17"/>
              </w:rPr>
              <w:br/>
              <w:t>SUS = Зупинена (тимчасово або назавжи) торговою системою (Suspended)</w:t>
            </w:r>
            <w:r>
              <w:rPr>
                <w:rFonts w:ascii="Times New Roman" w:eastAsia="Times New Roman" w:hAnsi="Times New Roman" w:cs="Times New Roman"/>
                <w:sz w:val="17"/>
                <w:szCs w:val="17"/>
              </w:rPr>
              <w:br/>
              <w:t>WIT = Скасована учасником (Withdrawn)</w:t>
            </w:r>
            <w:r>
              <w:rPr>
                <w:rFonts w:ascii="Times New Roman" w:eastAsia="Times New Roman" w:hAnsi="Times New Roman" w:cs="Times New Roman"/>
                <w:sz w:val="17"/>
                <w:szCs w:val="17"/>
              </w:rPr>
              <w:br/>
              <w:t>OTH = Інший статус заявки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ACT</w:t>
            </w:r>
          </w:p>
        </w:tc>
      </w:tr>
      <w:tr w:rsidR="00693FE7">
        <w:trPr>
          <w:trHeight w:val="974"/>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17</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Мінімальний обсяг виконання</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Мінімальний обсяг виконання – кількість/обсяг будь-якого визначеного мінімального виконання. Поле заповнюється у разі значення поля 15  MEV.</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r>
      <w:tr w:rsidR="00693FE7">
        <w:trPr>
          <w:trHeight w:val="1032"/>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18</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Ліміт ціни</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Визначена ціна ліміту для тригерних заявок або заявок стоп-лосс.</w:t>
            </w:r>
            <w:r>
              <w:rPr>
                <w:rFonts w:ascii="Times New Roman" w:eastAsia="Times New Roman" w:hAnsi="Times New Roman" w:cs="Times New Roman"/>
                <w:sz w:val="17"/>
                <w:szCs w:val="17"/>
              </w:rPr>
              <w:br/>
              <w:t>Дане поле заповнюється у разі значення поля 15  PTR або SLO.</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58.6</w:t>
            </w:r>
          </w:p>
        </w:tc>
      </w:tr>
      <w:tr w:rsidR="00693FE7">
        <w:trPr>
          <w:trHeight w:val="1129"/>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19</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Нерозкритий обсяг</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Обсяг заявки, який не розкривається для ринку.</w:t>
            </w:r>
            <w:r>
              <w:rPr>
                <w:rFonts w:ascii="Times New Roman" w:eastAsia="Times New Roman" w:hAnsi="Times New Roman" w:cs="Times New Roman"/>
                <w:sz w:val="17"/>
                <w:szCs w:val="17"/>
              </w:rPr>
              <w:br/>
              <w:t>Дане поле заповнюється у разі значення поля 15 HVO.</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1000</w:t>
            </w:r>
          </w:p>
        </w:tc>
      </w:tr>
      <w:tr w:rsidR="00693FE7">
        <w:trPr>
          <w:trHeight w:val="2460"/>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Тривалість заявки</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Тривалість заявки – це час, протягом якого заявка існує в системі до її видалення/скасування, якщо вона не виконана.</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DAY = День (діє протягом поточного дня)</w:t>
            </w:r>
            <w:r>
              <w:rPr>
                <w:rFonts w:ascii="Times New Roman" w:eastAsia="Times New Roman" w:hAnsi="Times New Roman" w:cs="Times New Roman"/>
                <w:sz w:val="17"/>
                <w:szCs w:val="17"/>
              </w:rPr>
              <w:br/>
              <w:t>GTC = Діє до скасування учасником або досягнення максимального ліміту тривалості заявки в системі (Good Till Cancelled)</w:t>
            </w:r>
            <w:r>
              <w:rPr>
                <w:rFonts w:ascii="Times New Roman" w:eastAsia="Times New Roman" w:hAnsi="Times New Roman" w:cs="Times New Roman"/>
                <w:sz w:val="17"/>
                <w:szCs w:val="17"/>
              </w:rPr>
              <w:br/>
              <w:t>GTD = Діє до певної дати (Good Till Date)</w:t>
            </w:r>
            <w:r>
              <w:rPr>
                <w:rFonts w:ascii="Times New Roman" w:eastAsia="Times New Roman" w:hAnsi="Times New Roman" w:cs="Times New Roman"/>
                <w:sz w:val="17"/>
                <w:szCs w:val="17"/>
              </w:rPr>
              <w:br/>
              <w:t>GTT = Діє до певного часу та дати (Good Till Time)</w:t>
            </w:r>
            <w:r>
              <w:rPr>
                <w:rFonts w:ascii="Times New Roman" w:eastAsia="Times New Roman" w:hAnsi="Times New Roman" w:cs="Times New Roman"/>
                <w:sz w:val="17"/>
                <w:szCs w:val="17"/>
              </w:rPr>
              <w:br/>
              <w:t>SES = Діє протягом поточної торгової сесії або до закриття воріт (Session)</w:t>
            </w:r>
            <w:r>
              <w:rPr>
                <w:rFonts w:ascii="Times New Roman" w:eastAsia="Times New Roman" w:hAnsi="Times New Roman" w:cs="Times New Roman"/>
                <w:sz w:val="17"/>
                <w:szCs w:val="17"/>
              </w:rPr>
              <w:br/>
              <w:t>OTH = Інший тип тривалості</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SES</w:t>
            </w:r>
          </w:p>
        </w:tc>
      </w:tr>
      <w:tr w:rsidR="00693FE7">
        <w:trPr>
          <w:trHeight w:val="1069"/>
        </w:trPr>
        <w:tc>
          <w:tcPr>
            <w:tcW w:w="409"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що стосуються деталей договору</w:t>
            </w: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21</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договору</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Договір ідентифікується за допомогою унікального ідентифікатора коду, наданого ОПООП. Для операцій, здійснених поза системами ОПООП </w:t>
            </w:r>
            <w:r>
              <w:rPr>
                <w:rFonts w:ascii="Times New Roman" w:eastAsia="Times New Roman" w:hAnsi="Times New Roman" w:cs="Times New Roman"/>
                <w:b/>
                <w:sz w:val="17"/>
                <w:szCs w:val="17"/>
              </w:rPr>
              <w:t>та/або</w:t>
            </w:r>
            <w:r>
              <w:rPr>
                <w:rFonts w:ascii="Times New Roman" w:eastAsia="Times New Roman" w:hAnsi="Times New Roman" w:cs="Times New Roman"/>
                <w:sz w:val="17"/>
                <w:szCs w:val="17"/>
              </w:rPr>
              <w:t xml:space="preserve"> здійснених до виникнення обов'язку звітування згідно з цим Порядком зазначається значення NA.</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50 буквено-цифрових символів.</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50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AGHDN15832839</w:t>
            </w:r>
          </w:p>
        </w:tc>
      </w:tr>
      <w:tr w:rsidR="00693FE7">
        <w:trPr>
          <w:trHeight w:val="1519"/>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22</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Назва договору</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b/>
                <w:sz w:val="17"/>
                <w:szCs w:val="17"/>
              </w:rPr>
              <w:t>Для операцій здійснених з моменту виникнення обов’язку звітування згідно з цим Порядком:</w:t>
            </w:r>
            <w:r>
              <w:rPr>
                <w:rFonts w:ascii="Times New Roman" w:eastAsia="Times New Roman" w:hAnsi="Times New Roman" w:cs="Times New Roman"/>
                <w:sz w:val="17"/>
                <w:szCs w:val="17"/>
              </w:rPr>
              <w:t xml:space="preserve"> назва договору, визначена ОПООП та опублікована на вебсайті Регулятора в переліку стандартних договорів. Для стандартних договорів, укладених поза систем ОПООП, та для нестандартних договорів зазначаються значення "BILCONTRACT", для виконання нестандартних двостовронніх договорів - "EXECUTION".                                          Для операцій, здійснених до виникнення обов'язку звітування згідно з цим Порядком -  "BACKLOADING".</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200 буквено-цифрових символів.</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XYZ abc на день вперед</w:t>
            </w:r>
          </w:p>
        </w:tc>
      </w:tr>
      <w:tr w:rsidR="00693FE7">
        <w:trPr>
          <w:trHeight w:val="995"/>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23</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договору</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договору.</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AU = Аукціон</w:t>
            </w:r>
            <w:r>
              <w:rPr>
                <w:rFonts w:ascii="Times New Roman" w:eastAsia="Times New Roman" w:hAnsi="Times New Roman" w:cs="Times New Roman"/>
                <w:sz w:val="17"/>
                <w:szCs w:val="17"/>
              </w:rPr>
              <w:br/>
              <w:t>CO = Безперервний</w:t>
            </w:r>
            <w:r>
              <w:rPr>
                <w:rFonts w:ascii="Times New Roman" w:eastAsia="Times New Roman" w:hAnsi="Times New Roman" w:cs="Times New Roman"/>
                <w:sz w:val="17"/>
                <w:szCs w:val="17"/>
              </w:rPr>
              <w:br/>
              <w:t>FW =Договір, що має характеристики форвардного контракту</w:t>
            </w:r>
            <w:r>
              <w:rPr>
                <w:rFonts w:ascii="Times New Roman" w:eastAsia="Times New Roman" w:hAnsi="Times New Roman" w:cs="Times New Roman"/>
                <w:sz w:val="17"/>
                <w:szCs w:val="17"/>
              </w:rPr>
              <w:br/>
              <w:t>FU = Договір, що має характеристики ф'ючерсного контракту</w:t>
            </w:r>
            <w:r>
              <w:rPr>
                <w:rFonts w:ascii="Times New Roman" w:eastAsia="Times New Roman" w:hAnsi="Times New Roman" w:cs="Times New Roman"/>
                <w:sz w:val="17"/>
                <w:szCs w:val="17"/>
              </w:rPr>
              <w:br/>
              <w:t>OP = Договір, що має характеристики опціону</w:t>
            </w:r>
            <w:r>
              <w:rPr>
                <w:rFonts w:ascii="Times New Roman" w:eastAsia="Times New Roman" w:hAnsi="Times New Roman" w:cs="Times New Roman"/>
                <w:sz w:val="17"/>
                <w:szCs w:val="17"/>
              </w:rPr>
              <w:br/>
              <w:t>OP_FW = Опціон на форвард</w:t>
            </w:r>
            <w:r>
              <w:rPr>
                <w:rFonts w:ascii="Times New Roman" w:eastAsia="Times New Roman" w:hAnsi="Times New Roman" w:cs="Times New Roman"/>
                <w:sz w:val="17"/>
                <w:szCs w:val="17"/>
              </w:rPr>
              <w:br/>
              <w:t>OP_FU = Опціон на ф'ючерс</w:t>
            </w:r>
            <w:r>
              <w:rPr>
                <w:rFonts w:ascii="Times New Roman" w:eastAsia="Times New Roman" w:hAnsi="Times New Roman" w:cs="Times New Roman"/>
                <w:sz w:val="17"/>
                <w:szCs w:val="17"/>
              </w:rPr>
              <w:br/>
              <w:t xml:space="preserve">OP_SP = Опціон на спред </w:t>
            </w:r>
            <w:r>
              <w:rPr>
                <w:rFonts w:ascii="Times New Roman" w:eastAsia="Times New Roman" w:hAnsi="Times New Roman" w:cs="Times New Roman"/>
                <w:sz w:val="17"/>
                <w:szCs w:val="17"/>
              </w:rPr>
              <w:br/>
              <w:t>OP_SW = Опціон на своп</w:t>
            </w:r>
            <w:r>
              <w:rPr>
                <w:rFonts w:ascii="Times New Roman" w:eastAsia="Times New Roman" w:hAnsi="Times New Roman" w:cs="Times New Roman"/>
                <w:sz w:val="17"/>
                <w:szCs w:val="17"/>
              </w:rPr>
              <w:br/>
              <w:t>SP = Спред</w:t>
            </w:r>
            <w:r>
              <w:rPr>
                <w:rFonts w:ascii="Times New Roman" w:eastAsia="Times New Roman" w:hAnsi="Times New Roman" w:cs="Times New Roman"/>
                <w:sz w:val="17"/>
                <w:szCs w:val="17"/>
              </w:rPr>
              <w:br/>
              <w:t>SW = Своп</w:t>
            </w:r>
            <w:r>
              <w:rPr>
                <w:rFonts w:ascii="Times New Roman" w:eastAsia="Times New Roman" w:hAnsi="Times New Roman" w:cs="Times New Roman"/>
                <w:sz w:val="17"/>
                <w:szCs w:val="17"/>
              </w:rPr>
              <w:br/>
              <w:t>SWG= Свінг</w:t>
            </w:r>
            <w:r>
              <w:rPr>
                <w:rFonts w:ascii="Times New Roman" w:eastAsia="Times New Roman" w:hAnsi="Times New Roman" w:cs="Times New Roman"/>
                <w:sz w:val="17"/>
                <w:szCs w:val="17"/>
              </w:rPr>
              <w:br/>
              <w:t>OT = Інший</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5</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FW</w:t>
            </w:r>
          </w:p>
        </w:tc>
      </w:tr>
      <w:tr w:rsidR="00693FE7">
        <w:trPr>
          <w:trHeight w:val="600"/>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24</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Енергетичний товар</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Класифікація енергетичного товару.</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NG = Природний газ</w:t>
            </w:r>
            <w:r>
              <w:rPr>
                <w:rFonts w:ascii="Times New Roman" w:eastAsia="Times New Roman" w:hAnsi="Times New Roman" w:cs="Times New Roman"/>
                <w:sz w:val="17"/>
                <w:szCs w:val="17"/>
              </w:rPr>
              <w:br/>
              <w:t>EL = Електрична енергія</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NG</w:t>
            </w:r>
          </w:p>
        </w:tc>
      </w:tr>
      <w:tr w:rsidR="00693FE7">
        <w:trPr>
          <w:trHeight w:val="1539"/>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25</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Фіксований індекс або референтна ціна</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Фіксований індекс, який встановлює ціну для договору або референтну ціну для деривативів. Для нестандартних двосторонніх договорів дане поле заповнюєтся у разі використання лише одного індексу у формулі ціни (у разі застосування двох та більше індексів даний договір звітується згідно з Додатком 2 до Порядку).</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150 буквено-цифрових символів.</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150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XYZ abc на день вперед</w:t>
            </w:r>
          </w:p>
        </w:tc>
      </w:tr>
      <w:tr w:rsidR="00693FE7">
        <w:trPr>
          <w:trHeight w:val="900"/>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26</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Спосіб розрахунку</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Зазначається спосіб розрахунку за операцією: у вигляді фізичної поставки, розрахунків (коштами), за вибором однієї із сторін.</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Оскільки базовий контракт розглядається як фізична поставка, слід зазначити «Р». Можуть існувати контракти на похідні інструменти (деривативні контракти), де може бути зазначено розрахунок коштами.</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 = Фізична поставка</w:t>
            </w:r>
            <w:r>
              <w:rPr>
                <w:rFonts w:ascii="Times New Roman" w:eastAsia="Times New Roman" w:hAnsi="Times New Roman" w:cs="Times New Roman"/>
                <w:sz w:val="17"/>
                <w:szCs w:val="17"/>
              </w:rPr>
              <w:br/>
              <w:t>C = Розрахунок (коштами)</w:t>
            </w:r>
            <w:r>
              <w:rPr>
                <w:rFonts w:ascii="Times New Roman" w:eastAsia="Times New Roman" w:hAnsi="Times New Roman" w:cs="Times New Roman"/>
                <w:sz w:val="17"/>
                <w:szCs w:val="17"/>
              </w:rPr>
              <w:br/>
              <w:t>O = На вибір контрагента</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w:t>
            </w:r>
          </w:p>
        </w:tc>
      </w:tr>
      <w:tr w:rsidR="00693FE7">
        <w:trPr>
          <w:trHeight w:val="1223"/>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27</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системи ОПООП</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Унікальний код системи ОПООП, на якій розміщена заявка або здійснені торги. Для двосторонніх договорів, укладених  поза ОПООП, у тому числі їх виконання, у даному полі зазначається XBIL. </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Код ЄДРПОУ для ОПООП, який не є учасником оптового енергетичного ринку.</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LEI</w:t>
            </w:r>
            <w:r>
              <w:rPr>
                <w:rFonts w:ascii="Times New Roman" w:eastAsia="Times New Roman" w:hAnsi="Times New Roman" w:cs="Times New Roman"/>
                <w:sz w:val="17"/>
                <w:szCs w:val="17"/>
              </w:rPr>
              <w:br/>
              <w:t>MIC</w:t>
            </w:r>
            <w:r>
              <w:rPr>
                <w:rFonts w:ascii="Times New Roman" w:eastAsia="Times New Roman" w:hAnsi="Times New Roman" w:cs="Times New Roman"/>
                <w:sz w:val="17"/>
                <w:szCs w:val="17"/>
              </w:rPr>
              <w:br/>
              <w:t>ECRB</w:t>
            </w:r>
            <w:r>
              <w:rPr>
                <w:rFonts w:ascii="Times New Roman" w:eastAsia="Times New Roman" w:hAnsi="Times New Roman" w:cs="Times New Roman"/>
                <w:sz w:val="17"/>
                <w:szCs w:val="17"/>
              </w:rPr>
              <w:br/>
              <w:t>XBIL = Двостороння торгівля (поза ОПООП)</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Код ЄДРПОУ</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r>
              <w:rPr>
                <w:rFonts w:ascii="Times New Roman" w:eastAsia="Times New Roman" w:hAnsi="Times New Roman" w:cs="Times New Roman"/>
                <w:sz w:val="17"/>
                <w:szCs w:val="17"/>
              </w:rPr>
              <w:br/>
              <w:t>4</w:t>
            </w:r>
            <w:r>
              <w:rPr>
                <w:rFonts w:ascii="Times New Roman" w:eastAsia="Times New Roman" w:hAnsi="Times New Roman" w:cs="Times New Roman"/>
                <w:sz w:val="17"/>
                <w:szCs w:val="17"/>
              </w:rPr>
              <w:br/>
              <w:t>20</w:t>
            </w:r>
            <w:r>
              <w:rPr>
                <w:rFonts w:ascii="Times New Roman" w:eastAsia="Times New Roman" w:hAnsi="Times New Roman" w:cs="Times New Roman"/>
                <w:sz w:val="17"/>
                <w:szCs w:val="17"/>
              </w:rPr>
              <w:br/>
              <w:t>4</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8</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1234567890abcdefrgf MICX</w:t>
            </w:r>
            <w:r>
              <w:rPr>
                <w:rFonts w:ascii="Times New Roman" w:eastAsia="Times New Roman" w:hAnsi="Times New Roman" w:cs="Times New Roman"/>
                <w:sz w:val="17"/>
                <w:szCs w:val="17"/>
              </w:rPr>
              <w:br/>
              <w:t>MICX</w:t>
            </w:r>
            <w:r>
              <w:rPr>
                <w:rFonts w:ascii="Times New Roman" w:eastAsia="Times New Roman" w:hAnsi="Times New Roman" w:cs="Times New Roman"/>
                <w:sz w:val="17"/>
                <w:szCs w:val="17"/>
              </w:rPr>
              <w:br/>
              <w:t xml:space="preserve">ECRB-UA-20230601-001 </w:t>
            </w:r>
            <w:r>
              <w:rPr>
                <w:rFonts w:ascii="Times New Roman" w:eastAsia="Times New Roman" w:hAnsi="Times New Roman" w:cs="Times New Roman"/>
                <w:sz w:val="17"/>
                <w:szCs w:val="17"/>
              </w:rPr>
              <w:br/>
              <w:t>XBIL</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12345678</w:t>
            </w:r>
          </w:p>
        </w:tc>
      </w:tr>
      <w:tr w:rsidR="00693FE7">
        <w:trPr>
          <w:trHeight w:val="1278"/>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b/>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28</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Години торгів за договором</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DV</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Години торгів за договором. У даному полі, як правило, зазначаються години відкриття та закриття можливості здійснювати операції відповідно до правил системи ОПООП. Для двосторонніх договорів поза ОПООП зазначається  значення 00:00Z/24:00Z.</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часу ISO 8601 із використанням формату часу UTC</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Час</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відомості відсутні</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09:00Z/17:00Z</w:t>
            </w:r>
          </w:p>
        </w:tc>
      </w:tr>
      <w:tr w:rsidR="00693FE7">
        <w:trPr>
          <w:trHeight w:val="1396"/>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29</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та час останніх торгів</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та час останніх торгів для зазначеної операції. Визначається останній момент часу, в який учасник ринку може подати заявку та можуть здійснюватися торги, зокрема час закриття воріт. Поле не заповнююється якщо: 1. ОПООП не встановлено часових обмежень для розміщення заявки/здійснення торгів. 2.Торги відбуваються поза ОПООП.</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й часу ISO 8601 із використанням формату часу UTC з можливістю відображення зміщення часового поясу</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і час</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відомості відсутні</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2024-01-29T10:35:56.050Z</w:t>
            </w:r>
            <w:r>
              <w:rPr>
                <w:rFonts w:ascii="Times New Roman" w:eastAsia="Times New Roman" w:hAnsi="Times New Roman" w:cs="Times New Roman"/>
                <w:sz w:val="17"/>
                <w:szCs w:val="17"/>
              </w:rPr>
              <w:br/>
              <w:t>або</w:t>
            </w:r>
            <w:r>
              <w:rPr>
                <w:rFonts w:ascii="Times New Roman" w:eastAsia="Times New Roman" w:hAnsi="Times New Roman" w:cs="Times New Roman"/>
                <w:sz w:val="17"/>
                <w:szCs w:val="17"/>
              </w:rPr>
              <w:br/>
              <w:t>2024-01-29T12:35:56.050+02.00</w:t>
            </w:r>
          </w:p>
        </w:tc>
      </w:tr>
      <w:tr w:rsidR="00693FE7">
        <w:trPr>
          <w:trHeight w:val="3126"/>
        </w:trPr>
        <w:tc>
          <w:tcPr>
            <w:tcW w:w="409"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що стосуються деталей операції</w:t>
            </w: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30</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Мітка часу операції</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Дата і час укладення договору або подання заявки, їх зміни, скасування чи розірвання. У разі здійснення операцій на системах ОПООП час здійснення такої операції має бути зазначений відповідно до налаштувань системи ОПООП (без округлень). Для двосторонніх договорів зазначається фактичний час укладення договору з округленням до найближчої хвилини. У разі відсутності інформації щодо фактичного або орієнтовного часу здійснення операції, а також часу виконання нестандартних договорів, у даному полі використовується час 00:01:00 UTC. </w:t>
            </w:r>
            <w:r>
              <w:rPr>
                <w:rFonts w:ascii="Times New Roman" w:eastAsia="Times New Roman" w:hAnsi="Times New Roman" w:cs="Times New Roman"/>
                <w:sz w:val="17"/>
                <w:szCs w:val="17"/>
              </w:rPr>
              <w:br/>
              <w:t>У даному полі зазначаються кілька міток часу, зокрема у випадках:</w:t>
            </w:r>
            <w:r>
              <w:rPr>
                <w:rFonts w:ascii="Times New Roman" w:eastAsia="Times New Roman" w:hAnsi="Times New Roman" w:cs="Times New Roman"/>
                <w:sz w:val="17"/>
                <w:szCs w:val="17"/>
              </w:rPr>
              <w:br/>
              <w:t>якщо час прийняття заявки системою ОПООП та її виконання (розміщення) відрізняються;</w:t>
            </w:r>
            <w:r>
              <w:rPr>
                <w:rFonts w:ascii="Times New Roman" w:eastAsia="Times New Roman" w:hAnsi="Times New Roman" w:cs="Times New Roman"/>
                <w:sz w:val="17"/>
                <w:szCs w:val="17"/>
              </w:rPr>
              <w:br/>
              <w:t>автоматичного зняття заявки в кінці торгової сесії та її автоматичного перевиставлення на початку наступної сесії.</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й часу ISO 8601 із використанням формату часу UTC з можливістю відображення зміщення часового поясу</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і час</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відомості відсутні</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2024-01-29T10:35:56.050Z</w:t>
            </w:r>
            <w:r>
              <w:rPr>
                <w:rFonts w:ascii="Times New Roman" w:eastAsia="Times New Roman" w:hAnsi="Times New Roman" w:cs="Times New Roman"/>
                <w:sz w:val="17"/>
                <w:szCs w:val="17"/>
              </w:rPr>
              <w:br/>
              <w:t>або</w:t>
            </w:r>
            <w:r>
              <w:rPr>
                <w:rFonts w:ascii="Times New Roman" w:eastAsia="Times New Roman" w:hAnsi="Times New Roman" w:cs="Times New Roman"/>
                <w:sz w:val="17"/>
                <w:szCs w:val="17"/>
              </w:rPr>
              <w:br/>
              <w:t>2024-01-29T12:35:56.050+02.00</w:t>
            </w:r>
          </w:p>
        </w:tc>
      </w:tr>
      <w:tr w:rsidR="00693FE7">
        <w:trPr>
          <w:trHeight w:val="1018"/>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31</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Унікальний ідентифікатор операції</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Унікальний ідентифікатор операції, призначений ОПООП або спільно двома сторонами договору у випадку двосторонніх договорів. Для двосторонніх договорів можуть використовуватися ідентифікатори, визначені у власних системах реєстрації однієї із сторін.</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100 буквено-цифрових символів без пробілів</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1234567890abcdefrgf</w:t>
            </w:r>
          </w:p>
        </w:tc>
      </w:tr>
      <w:tr w:rsidR="00693FE7">
        <w:trPr>
          <w:trHeight w:val="1021"/>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32</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пов'язаної операції</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пов'язаної операції, що ідентифікує договір/торги, пов'язані із даною операцією. Зазначається значення поля 31 пов'язаної операції для стандартних договорів або поля 11 Додатку 2 цього Порядку для пов'язаних нестандартних договорів.</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100 буквено-цифрових символів</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1234567890abcdefrgf</w:t>
            </w:r>
          </w:p>
        </w:tc>
      </w:tr>
      <w:tr w:rsidR="00693FE7">
        <w:trPr>
          <w:trHeight w:val="1208"/>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33</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пов'язаної заявки</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Ідентифікатор пов'язаної заявки, що ідентифікує пов'язану заявку .В даному полі зазначаються відповідні прийняті (зіставлені) протилежні заявки для торгів або повязані заявки (для окремих видів заявок, наприклад блочних або ексклюзивних). Для випадків  торгів без заявок, зокрема з метою здійснення клірингу, у даному полі зазначається значення NA.</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100 буквено-цифрових символів.</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1234567890abcdefrgf</w:t>
            </w:r>
          </w:p>
        </w:tc>
      </w:tr>
      <w:tr w:rsidR="00693FE7">
        <w:trPr>
          <w:trHeight w:val="842"/>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34</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Доручення з голосу</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Зазначається, чи була операція здійснена за дорученням з голосу, у тому числі брокером, по телефонному звязку тощо. Заповнюється значення «Y», якщо так, залишається порожнім, якщо ні.</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Y = ТАК</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Y</w:t>
            </w:r>
          </w:p>
        </w:tc>
      </w:tr>
      <w:tr w:rsidR="00693FE7">
        <w:trPr>
          <w:trHeight w:val="827"/>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35</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Ціна</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Ціна за одиницю. Поле не заповнюється, якщо заповнене поле 25 або поле 57, або поле 14 = MAR/MTL. </w:t>
            </w:r>
          </w:p>
          <w:p w:rsidR="00693FE7" w:rsidRDefault="004F3879">
            <w:pPr>
              <w:spacing w:after="0" w:line="240" w:lineRule="auto"/>
              <w:rPr>
                <w:rFonts w:ascii="Times New Roman" w:eastAsia="Times New Roman" w:hAnsi="Times New Roman" w:cs="Times New Roman"/>
                <w:b/>
                <w:sz w:val="17"/>
                <w:szCs w:val="17"/>
              </w:rPr>
            </w:pPr>
            <w:r>
              <w:rPr>
                <w:rFonts w:ascii="Times New Roman" w:eastAsia="Times New Roman" w:hAnsi="Times New Roman" w:cs="Times New Roman"/>
                <w:sz w:val="17"/>
                <w:szCs w:val="17"/>
              </w:rPr>
              <w:t>Ціна зазначається без врахування ПДВ.</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53.45</w:t>
            </w:r>
          </w:p>
        </w:tc>
      </w:tr>
      <w:tr w:rsidR="00693FE7">
        <w:trPr>
          <w:trHeight w:val="1136"/>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36</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Значення індексу</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Значення фіксованого індексу. Заповнюється у разі зазначення фіксованого індексу у полі 25 . Може виражатися в абсолютних цифрах, так і у відсотках. Якщо ціна не відрізняється від фіксованого індексу - зазначається 0.</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+/- 0.02</w:t>
            </w:r>
          </w:p>
        </w:tc>
      </w:tr>
      <w:tr w:rsidR="00693FE7">
        <w:trPr>
          <w:trHeight w:val="4964"/>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37</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Валюта ціни</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Спосіб вираження ціни. Якщо значення індексу в полі 36 виражене у відсотках, у полі 37 вказується PCT. Якщо поля 35 та 36 пусті - дане поле не заповнюється .</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ISO 4217 Код валюти та додаткові прийнятні значення з 3алфавітними символами:</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BGN = болгарський лев</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CHF = швейцарський франк</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CZK = чеська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DKK = датська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EUR = євро</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EUX = євроцент</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GBX = пенні стерлінгів</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GBP = фунт стерлінгів</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HRK = хорватська куна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HUF = угорський форинт</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ISK = ісландська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NOK = норвезька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PCT = відсоток</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PLN = польський злотий</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RON = новий румунський лей</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SEK = шведська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UAH = українська гривня</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USD = долар США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OTH = Інша</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EUR</w:t>
            </w:r>
          </w:p>
        </w:tc>
      </w:tr>
      <w:tr w:rsidR="00693FE7">
        <w:trPr>
          <w:trHeight w:val="972"/>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38</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Умовна вартість</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Вартість договору. Поле не заповнюється, якщо невідома ціна на час здійснення торгів/укладання договору. </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Вартість зазначається без врахування ПДВ.</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53450.00</w:t>
            </w:r>
          </w:p>
        </w:tc>
      </w:tr>
      <w:tr w:rsidR="00693FE7">
        <w:trPr>
          <w:trHeight w:val="4872"/>
        </w:trPr>
        <w:tc>
          <w:tcPr>
            <w:tcW w:w="409"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 </w:t>
            </w:r>
          </w:p>
        </w:tc>
        <w:tc>
          <w:tcPr>
            <w:tcW w:w="580"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39</w:t>
            </w:r>
          </w:p>
        </w:tc>
        <w:tc>
          <w:tcPr>
            <w:tcW w:w="1426"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Умовна валюта</w:t>
            </w:r>
          </w:p>
        </w:tc>
        <w:tc>
          <w:tcPr>
            <w:tcW w:w="73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54"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Валюта умовної вартості. Поле не заповнюється, якщо не заповнене поле 38. </w:t>
            </w:r>
          </w:p>
        </w:tc>
        <w:tc>
          <w:tcPr>
            <w:tcW w:w="1912"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Код валюти ISO 4217 і додаткові прийнятні значення з 3 алфавітними символами:</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BGN = болгарський лев</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CHF = швейцарський франк</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CZK = чеська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DKK = датська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EUR = євро</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EUX = євроцент</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GBX = пенні стерлінгів</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GBP = фунт стерлінгів</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HRK = хорватська куна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HUF = угорський форинт</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ISK = ісландська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NOK = норвезька 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PCT = відсоток</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PLN = польський злотий</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RON = новий румунський лей</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SEK = шведська крона/крона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UAH = українська гривня</w:t>
            </w:r>
            <w:r>
              <w:rPr>
                <w:rFonts w:ascii="Times New Roman" w:eastAsia="Times New Roman" w:hAnsi="Times New Roman" w:cs="Times New Roman"/>
                <w:sz w:val="17"/>
                <w:szCs w:val="17"/>
              </w:rPr>
              <w:br/>
              <w:t>USD = долар США</w:t>
            </w:r>
          </w:p>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OTH = Інша</w:t>
            </w:r>
          </w:p>
        </w:tc>
        <w:tc>
          <w:tcPr>
            <w:tcW w:w="1504"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w:t>
            </w:r>
          </w:p>
        </w:tc>
        <w:tc>
          <w:tcPr>
            <w:tcW w:w="1848"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EUR</w:t>
            </w:r>
          </w:p>
        </w:tc>
      </w:tr>
      <w:tr w:rsidR="00693FE7">
        <w:trPr>
          <w:trHeight w:val="450"/>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426"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654"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114"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16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3204"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912"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504"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86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848"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r>
      <w:tr w:rsidR="00693FE7">
        <w:trPr>
          <w:trHeight w:val="982"/>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40</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Кількість/обсяг</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Загальна кількість одиниць за одиницю часу, включених у договір або заявку. Для заявок, які мають закриту частину обсягу, відображається лише відкрита для інших учасників частина обсягу. Поле не заповнюється у разі заповнення поля 55.</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w:t>
            </w:r>
          </w:p>
        </w:tc>
      </w:tr>
      <w:tr w:rsidR="00693FE7">
        <w:trPr>
          <w:trHeight w:val="1485"/>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41</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Загальна умовна кількість за договором</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Загальна кількість одиниць оптового енергетичного продукту. Зазначається значення поля 40 </w:t>
            </w:r>
            <w:r>
              <w:rPr>
                <w:rFonts w:ascii="Times New Roman" w:eastAsia="Times New Roman" w:hAnsi="Times New Roman" w:cs="Times New Roman"/>
                <w:b/>
                <w:sz w:val="17"/>
                <w:szCs w:val="17"/>
              </w:rPr>
              <w:t>помножене на кількість періодів</w:t>
            </w:r>
            <w:r>
              <w:rPr>
                <w:rFonts w:ascii="Times New Roman" w:eastAsia="Times New Roman" w:hAnsi="Times New Roman" w:cs="Times New Roman"/>
                <w:sz w:val="17"/>
                <w:szCs w:val="17"/>
              </w:rPr>
              <w:t xml:space="preserve"> або </w:t>
            </w:r>
            <w:r>
              <w:rPr>
                <w:rFonts w:ascii="Times New Roman" w:eastAsia="Times New Roman" w:hAnsi="Times New Roman" w:cs="Times New Roman"/>
                <w:b/>
                <w:sz w:val="17"/>
                <w:szCs w:val="17"/>
              </w:rPr>
              <w:t>сума добутків значень поля</w:t>
            </w:r>
            <w:r>
              <w:rPr>
                <w:rFonts w:ascii="Times New Roman" w:eastAsia="Times New Roman" w:hAnsi="Times New Roman" w:cs="Times New Roman"/>
                <w:sz w:val="17"/>
                <w:szCs w:val="17"/>
              </w:rPr>
              <w:t xml:space="preserve"> 55 </w:t>
            </w:r>
            <w:r>
              <w:rPr>
                <w:rFonts w:ascii="Times New Roman" w:eastAsia="Times New Roman" w:hAnsi="Times New Roman" w:cs="Times New Roman"/>
                <w:b/>
                <w:sz w:val="17"/>
                <w:szCs w:val="17"/>
              </w:rPr>
              <w:t>та кількості періодів, що відповідають даному значенню</w:t>
            </w:r>
            <w:r>
              <w:rPr>
                <w:rFonts w:ascii="Times New Roman" w:eastAsia="Times New Roman" w:hAnsi="Times New Roman" w:cs="Times New Roman"/>
                <w:sz w:val="17"/>
                <w:szCs w:val="17"/>
              </w:rPr>
              <w:t xml:space="preserve"> </w:t>
            </w:r>
            <w:r>
              <w:rPr>
                <w:rFonts w:ascii="Times New Roman" w:eastAsia="Times New Roman" w:hAnsi="Times New Roman" w:cs="Times New Roman"/>
                <w:b/>
                <w:strike/>
                <w:sz w:val="17"/>
                <w:szCs w:val="17"/>
              </w:rPr>
              <w:t>помножене на кількість періодів</w:t>
            </w:r>
            <w:r>
              <w:rPr>
                <w:rFonts w:ascii="Times New Roman" w:eastAsia="Times New Roman" w:hAnsi="Times New Roman" w:cs="Times New Roman"/>
                <w:sz w:val="17"/>
                <w:szCs w:val="17"/>
              </w:rPr>
              <w:t xml:space="preserve"> (відповідно до профілю постачання).</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1000</w:t>
            </w:r>
          </w:p>
        </w:tc>
      </w:tr>
      <w:tr w:rsidR="00693FE7">
        <w:trPr>
          <w:trHeight w:val="7680"/>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42</w:t>
            </w:r>
          </w:p>
        </w:tc>
        <w:tc>
          <w:tcPr>
            <w:tcW w:w="1426"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Одиниця вимірювання для поля 40 і 41</w:t>
            </w:r>
          </w:p>
        </w:tc>
        <w:tc>
          <w:tcPr>
            <w:tcW w:w="73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Одиниця вимірювання, що використовується для полів 40 і 41.</w:t>
            </w:r>
          </w:p>
        </w:tc>
        <w:tc>
          <w:tcPr>
            <w:tcW w:w="1912"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b/>
                <w:sz w:val="17"/>
                <w:szCs w:val="17"/>
                <w:u w:val="single"/>
              </w:rPr>
              <w:t>Для поля 40:</w:t>
            </w:r>
            <w:r>
              <w:rPr>
                <w:rFonts w:ascii="Times New Roman" w:eastAsia="Times New Roman" w:hAnsi="Times New Roman" w:cs="Times New Roman"/>
                <w:sz w:val="17"/>
                <w:szCs w:val="17"/>
              </w:rPr>
              <w:br/>
              <w:t>KW = кВт</w:t>
            </w:r>
            <w:r>
              <w:rPr>
                <w:rFonts w:ascii="Times New Roman" w:eastAsia="Times New Roman" w:hAnsi="Times New Roman" w:cs="Times New Roman"/>
                <w:sz w:val="17"/>
                <w:szCs w:val="17"/>
              </w:rPr>
              <w:br/>
              <w:t>KWh/h = КВт-год/год</w:t>
            </w:r>
            <w:r>
              <w:rPr>
                <w:rFonts w:ascii="Times New Roman" w:eastAsia="Times New Roman" w:hAnsi="Times New Roman" w:cs="Times New Roman"/>
                <w:sz w:val="17"/>
                <w:szCs w:val="17"/>
              </w:rPr>
              <w:br/>
              <w:t>KWh/d = КВт-год/день</w:t>
            </w:r>
            <w:r>
              <w:rPr>
                <w:rFonts w:ascii="Times New Roman" w:eastAsia="Times New Roman" w:hAnsi="Times New Roman" w:cs="Times New Roman"/>
                <w:sz w:val="17"/>
                <w:szCs w:val="17"/>
              </w:rPr>
              <w:br/>
              <w:t>MW = МВт</w:t>
            </w:r>
            <w:r>
              <w:rPr>
                <w:rFonts w:ascii="Times New Roman" w:eastAsia="Times New Roman" w:hAnsi="Times New Roman" w:cs="Times New Roman"/>
                <w:sz w:val="17"/>
                <w:szCs w:val="17"/>
              </w:rPr>
              <w:br/>
              <w:t>MWh/h = МВт-год/год</w:t>
            </w:r>
            <w:r>
              <w:rPr>
                <w:rFonts w:ascii="Times New Roman" w:eastAsia="Times New Roman" w:hAnsi="Times New Roman" w:cs="Times New Roman"/>
                <w:sz w:val="17"/>
                <w:szCs w:val="17"/>
              </w:rPr>
              <w:br/>
              <w:t>MWh/d = МВт-год/день</w:t>
            </w:r>
            <w:r>
              <w:rPr>
                <w:rFonts w:ascii="Times New Roman" w:eastAsia="Times New Roman" w:hAnsi="Times New Roman" w:cs="Times New Roman"/>
                <w:sz w:val="17"/>
                <w:szCs w:val="17"/>
              </w:rPr>
              <w:br/>
              <w:t>GW = ГВт</w:t>
            </w:r>
            <w:r>
              <w:rPr>
                <w:rFonts w:ascii="Times New Roman" w:eastAsia="Times New Roman" w:hAnsi="Times New Roman" w:cs="Times New Roman"/>
                <w:sz w:val="17"/>
                <w:szCs w:val="17"/>
              </w:rPr>
              <w:br/>
              <w:t>GWh/h = ГВт-год/год</w:t>
            </w:r>
            <w:r>
              <w:rPr>
                <w:rFonts w:ascii="Times New Roman" w:eastAsia="Times New Roman" w:hAnsi="Times New Roman" w:cs="Times New Roman"/>
                <w:sz w:val="17"/>
                <w:szCs w:val="17"/>
              </w:rPr>
              <w:br/>
              <w:t>GWh/d = ГВт-год/день</w:t>
            </w:r>
            <w:r>
              <w:rPr>
                <w:rFonts w:ascii="Times New Roman" w:eastAsia="Times New Roman" w:hAnsi="Times New Roman" w:cs="Times New Roman"/>
                <w:sz w:val="17"/>
                <w:szCs w:val="17"/>
              </w:rPr>
              <w:br/>
              <w:t>Therm/d = Терм/день</w:t>
            </w:r>
            <w:r>
              <w:rPr>
                <w:rFonts w:ascii="Times New Roman" w:eastAsia="Times New Roman" w:hAnsi="Times New Roman" w:cs="Times New Roman"/>
                <w:sz w:val="17"/>
                <w:szCs w:val="17"/>
              </w:rPr>
              <w:br/>
              <w:t>KTherm/d = Ктерм/день</w:t>
            </w:r>
            <w:r>
              <w:rPr>
                <w:rFonts w:ascii="Times New Roman" w:eastAsia="Times New Roman" w:hAnsi="Times New Roman" w:cs="Times New Roman"/>
                <w:sz w:val="17"/>
                <w:szCs w:val="17"/>
              </w:rPr>
              <w:br/>
              <w:t>MTherm/d = Мтерм/день</w:t>
            </w:r>
            <w:r>
              <w:rPr>
                <w:rFonts w:ascii="Times New Roman" w:eastAsia="Times New Roman" w:hAnsi="Times New Roman" w:cs="Times New Roman"/>
                <w:sz w:val="17"/>
                <w:szCs w:val="17"/>
              </w:rPr>
              <w:br/>
              <w:t>cm/d = куб.м/день</w:t>
            </w:r>
            <w:r>
              <w:rPr>
                <w:rFonts w:ascii="Times New Roman" w:eastAsia="Times New Roman" w:hAnsi="Times New Roman" w:cs="Times New Roman"/>
                <w:sz w:val="17"/>
                <w:szCs w:val="17"/>
              </w:rPr>
              <w:br/>
              <w:t>mcm/d = млн куб.м/день</w:t>
            </w:r>
            <w:r>
              <w:rPr>
                <w:rFonts w:ascii="Times New Roman" w:eastAsia="Times New Roman" w:hAnsi="Times New Roman" w:cs="Times New Roman"/>
                <w:sz w:val="17"/>
                <w:szCs w:val="17"/>
              </w:rPr>
              <w:br/>
              <w:t>tcm/d = тис. куб.м/день</w:t>
            </w:r>
            <w:r>
              <w:rPr>
                <w:rFonts w:ascii="Times New Roman" w:eastAsia="Times New Roman" w:hAnsi="Times New Roman" w:cs="Times New Roman"/>
                <w:sz w:val="17"/>
                <w:szCs w:val="17"/>
              </w:rPr>
              <w:br/>
              <w:t>Btu/d = БТО/день</w:t>
            </w:r>
            <w:r>
              <w:rPr>
                <w:rFonts w:ascii="Times New Roman" w:eastAsia="Times New Roman" w:hAnsi="Times New Roman" w:cs="Times New Roman"/>
                <w:sz w:val="17"/>
                <w:szCs w:val="17"/>
              </w:rPr>
              <w:br/>
              <w:t>MMBtu/d = Млн БТО/день</w:t>
            </w:r>
            <w:r>
              <w:rPr>
                <w:rFonts w:ascii="Times New Roman" w:eastAsia="Times New Roman" w:hAnsi="Times New Roman" w:cs="Times New Roman"/>
                <w:sz w:val="17"/>
                <w:szCs w:val="17"/>
              </w:rPr>
              <w:br/>
              <w:t>MJ/d = МДж/день</w:t>
            </w:r>
            <w:r>
              <w:rPr>
                <w:rFonts w:ascii="Times New Roman" w:eastAsia="Times New Roman" w:hAnsi="Times New Roman" w:cs="Times New Roman"/>
                <w:sz w:val="17"/>
                <w:szCs w:val="17"/>
              </w:rPr>
              <w:br/>
              <w:t>100MJ/d = 100 МДж/день</w:t>
            </w:r>
            <w:r>
              <w:rPr>
                <w:rFonts w:ascii="Times New Roman" w:eastAsia="Times New Roman" w:hAnsi="Times New Roman" w:cs="Times New Roman"/>
                <w:sz w:val="17"/>
                <w:szCs w:val="17"/>
              </w:rPr>
              <w:br/>
              <w:t>MMJ/d = Млн МДж/день</w:t>
            </w:r>
            <w:r>
              <w:rPr>
                <w:rFonts w:ascii="Times New Roman" w:eastAsia="Times New Roman" w:hAnsi="Times New Roman" w:cs="Times New Roman"/>
                <w:sz w:val="17"/>
                <w:szCs w:val="17"/>
              </w:rPr>
              <w:br/>
              <w:t>GJ/d = ГДж/день</w:t>
            </w:r>
            <w:r>
              <w:rPr>
                <w:rFonts w:ascii="Times New Roman" w:eastAsia="Times New Roman" w:hAnsi="Times New Roman" w:cs="Times New Roman"/>
                <w:sz w:val="17"/>
                <w:szCs w:val="17"/>
              </w:rPr>
              <w:br/>
            </w:r>
            <w:r>
              <w:rPr>
                <w:rFonts w:ascii="Times New Roman" w:eastAsia="Times New Roman" w:hAnsi="Times New Roman" w:cs="Times New Roman"/>
                <w:b/>
                <w:sz w:val="17"/>
                <w:szCs w:val="17"/>
                <w:u w:val="single"/>
              </w:rPr>
              <w:t>Для поля 41:</w:t>
            </w:r>
            <w:r>
              <w:rPr>
                <w:rFonts w:ascii="Times New Roman" w:eastAsia="Times New Roman" w:hAnsi="Times New Roman" w:cs="Times New Roman"/>
                <w:sz w:val="17"/>
                <w:szCs w:val="17"/>
              </w:rPr>
              <w:br/>
              <w:t>KWh = кВт-год</w:t>
            </w:r>
            <w:r>
              <w:rPr>
                <w:rFonts w:ascii="Times New Roman" w:eastAsia="Times New Roman" w:hAnsi="Times New Roman" w:cs="Times New Roman"/>
                <w:sz w:val="17"/>
                <w:szCs w:val="17"/>
              </w:rPr>
              <w:br/>
              <w:t>MWh = МВт-год</w:t>
            </w:r>
            <w:r>
              <w:rPr>
                <w:rFonts w:ascii="Times New Roman" w:eastAsia="Times New Roman" w:hAnsi="Times New Roman" w:cs="Times New Roman"/>
                <w:sz w:val="17"/>
                <w:szCs w:val="17"/>
              </w:rPr>
              <w:br/>
              <w:t>GWh = ГВт-год</w:t>
            </w:r>
            <w:r>
              <w:rPr>
                <w:rFonts w:ascii="Times New Roman" w:eastAsia="Times New Roman" w:hAnsi="Times New Roman" w:cs="Times New Roman"/>
                <w:sz w:val="17"/>
                <w:szCs w:val="17"/>
              </w:rPr>
              <w:br/>
              <w:t>Therm = Терм</w:t>
            </w:r>
            <w:r>
              <w:rPr>
                <w:rFonts w:ascii="Times New Roman" w:eastAsia="Times New Roman" w:hAnsi="Times New Roman" w:cs="Times New Roman"/>
                <w:sz w:val="17"/>
                <w:szCs w:val="17"/>
              </w:rPr>
              <w:br/>
              <w:t>KTherm = Ктерм</w:t>
            </w:r>
            <w:r>
              <w:rPr>
                <w:rFonts w:ascii="Times New Roman" w:eastAsia="Times New Roman" w:hAnsi="Times New Roman" w:cs="Times New Roman"/>
                <w:sz w:val="17"/>
                <w:szCs w:val="17"/>
              </w:rPr>
              <w:br/>
              <w:t>MTherm = Мтерм</w:t>
            </w:r>
            <w:r>
              <w:rPr>
                <w:rFonts w:ascii="Times New Roman" w:eastAsia="Times New Roman" w:hAnsi="Times New Roman" w:cs="Times New Roman"/>
                <w:sz w:val="17"/>
                <w:szCs w:val="17"/>
              </w:rPr>
              <w:br/>
              <w:t>cm = куб.м</w:t>
            </w:r>
            <w:r>
              <w:rPr>
                <w:rFonts w:ascii="Times New Roman" w:eastAsia="Times New Roman" w:hAnsi="Times New Roman" w:cs="Times New Roman"/>
                <w:sz w:val="17"/>
                <w:szCs w:val="17"/>
              </w:rPr>
              <w:br/>
              <w:t>tcm = тис. куб.м</w:t>
            </w:r>
            <w:r>
              <w:rPr>
                <w:rFonts w:ascii="Times New Roman" w:eastAsia="Times New Roman" w:hAnsi="Times New Roman" w:cs="Times New Roman"/>
                <w:sz w:val="17"/>
                <w:szCs w:val="17"/>
              </w:rPr>
              <w:br/>
              <w:t>mcm = млн куб.м</w:t>
            </w:r>
            <w:r>
              <w:rPr>
                <w:rFonts w:ascii="Times New Roman" w:eastAsia="Times New Roman" w:hAnsi="Times New Roman" w:cs="Times New Roman"/>
                <w:sz w:val="17"/>
                <w:szCs w:val="17"/>
              </w:rPr>
              <w:br/>
              <w:t>Btu = БТО</w:t>
            </w:r>
            <w:r>
              <w:rPr>
                <w:rFonts w:ascii="Times New Roman" w:eastAsia="Times New Roman" w:hAnsi="Times New Roman" w:cs="Times New Roman"/>
                <w:sz w:val="17"/>
                <w:szCs w:val="17"/>
              </w:rPr>
              <w:br/>
              <w:t>MMBtu = Млн БТО</w:t>
            </w:r>
            <w:r>
              <w:rPr>
                <w:rFonts w:ascii="Times New Roman" w:eastAsia="Times New Roman" w:hAnsi="Times New Roman" w:cs="Times New Roman"/>
                <w:sz w:val="17"/>
                <w:szCs w:val="17"/>
              </w:rPr>
              <w:br/>
              <w:t>MJ = МДж</w:t>
            </w:r>
            <w:r>
              <w:rPr>
                <w:rFonts w:ascii="Times New Roman" w:eastAsia="Times New Roman" w:hAnsi="Times New Roman" w:cs="Times New Roman"/>
                <w:sz w:val="17"/>
                <w:szCs w:val="17"/>
              </w:rPr>
              <w:br/>
              <w:t>MMJ = Млн МДж</w:t>
            </w:r>
            <w:r>
              <w:rPr>
                <w:rFonts w:ascii="Times New Roman" w:eastAsia="Times New Roman" w:hAnsi="Times New Roman" w:cs="Times New Roman"/>
                <w:sz w:val="17"/>
                <w:szCs w:val="17"/>
              </w:rPr>
              <w:br/>
              <w:t>100MJ =100 МДж</w:t>
            </w:r>
            <w:r>
              <w:rPr>
                <w:rFonts w:ascii="Times New Roman" w:eastAsia="Times New Roman" w:hAnsi="Times New Roman" w:cs="Times New Roman"/>
                <w:sz w:val="17"/>
                <w:szCs w:val="17"/>
              </w:rPr>
              <w:br/>
              <w:t>GJ = ГДж</w:t>
            </w:r>
          </w:p>
        </w:tc>
        <w:tc>
          <w:tcPr>
            <w:tcW w:w="1504"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 2 до 8</w:t>
            </w:r>
          </w:p>
        </w:tc>
        <w:tc>
          <w:tcPr>
            <w:tcW w:w="1848" w:type="dxa"/>
            <w:vMerge w:val="restart"/>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MW</w:t>
            </w:r>
          </w:p>
        </w:tc>
      </w:tr>
      <w:tr w:rsidR="00693FE7">
        <w:trPr>
          <w:trHeight w:val="450"/>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426"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73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654"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114"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165"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3204"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912"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504"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86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1848"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r>
      <w:tr w:rsidR="00693FE7">
        <w:trPr>
          <w:trHeight w:val="1178"/>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43</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припинення</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дострокового припинення договору. Якщо дата припинення ідентична даті завершення поставки, це поле залишається порожнім.</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й часу ISO 8601 із використанням формату часу UTC з можливістю відображення зміщення часового поясу</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і час</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відомості відсутні</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2024-01-29T10:35:56.050Z</w:t>
            </w:r>
            <w:r>
              <w:rPr>
                <w:rFonts w:ascii="Times New Roman" w:eastAsia="Times New Roman" w:hAnsi="Times New Roman" w:cs="Times New Roman"/>
                <w:sz w:val="17"/>
                <w:szCs w:val="17"/>
              </w:rPr>
              <w:br/>
              <w:t>або</w:t>
            </w:r>
            <w:r>
              <w:rPr>
                <w:rFonts w:ascii="Times New Roman" w:eastAsia="Times New Roman" w:hAnsi="Times New Roman" w:cs="Times New Roman"/>
                <w:sz w:val="17"/>
                <w:szCs w:val="17"/>
              </w:rPr>
              <w:br/>
              <w:t>2024-01-29T12:35:56.050+02.00</w:t>
            </w:r>
          </w:p>
        </w:tc>
      </w:tr>
      <w:tr w:rsidR="00693FE7">
        <w:trPr>
          <w:trHeight w:val="1572"/>
        </w:trPr>
        <w:tc>
          <w:tcPr>
            <w:tcW w:w="409"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що стосуються деталей опціону</w:t>
            </w: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44</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Стиль опціону</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Вказує, чи можна реалізувати опціон тільки у фіксовану дату (європейський та азіатський стиль), як серію заздалегідь вказаних дат (бермудський стиль) або в будь-який час протягом терміну дії договору (американський стиль).</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A = Американський</w:t>
            </w:r>
            <w:r>
              <w:rPr>
                <w:rFonts w:ascii="Times New Roman" w:eastAsia="Times New Roman" w:hAnsi="Times New Roman" w:cs="Times New Roman"/>
                <w:sz w:val="17"/>
                <w:szCs w:val="17"/>
              </w:rPr>
              <w:br/>
              <w:t>B = Бермудський</w:t>
            </w:r>
            <w:r>
              <w:rPr>
                <w:rFonts w:ascii="Times New Roman" w:eastAsia="Times New Roman" w:hAnsi="Times New Roman" w:cs="Times New Roman"/>
                <w:sz w:val="17"/>
                <w:szCs w:val="17"/>
              </w:rPr>
              <w:br/>
              <w:t>E = Європейський</w:t>
            </w:r>
            <w:r>
              <w:rPr>
                <w:rFonts w:ascii="Times New Roman" w:eastAsia="Times New Roman" w:hAnsi="Times New Roman" w:cs="Times New Roman"/>
                <w:sz w:val="17"/>
                <w:szCs w:val="17"/>
              </w:rPr>
              <w:br/>
              <w:t>S = Азіатський</w:t>
            </w:r>
            <w:r>
              <w:rPr>
                <w:rFonts w:ascii="Times New Roman" w:eastAsia="Times New Roman" w:hAnsi="Times New Roman" w:cs="Times New Roman"/>
                <w:sz w:val="17"/>
                <w:szCs w:val="17"/>
              </w:rPr>
              <w:br/>
              <w:t>O = Інший</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w:t>
            </w:r>
          </w:p>
        </w:tc>
      </w:tr>
      <w:tr w:rsidR="00693FE7">
        <w:trPr>
          <w:trHeight w:val="569"/>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45</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опціону</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Вказує, чи є опціон типу колл, пут чи інший.</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P = Пут</w:t>
            </w:r>
            <w:r>
              <w:rPr>
                <w:rFonts w:ascii="Times New Roman" w:eastAsia="Times New Roman" w:hAnsi="Times New Roman" w:cs="Times New Roman"/>
                <w:sz w:val="17"/>
                <w:szCs w:val="17"/>
              </w:rPr>
              <w:br/>
              <w:t>C = Колл</w:t>
            </w:r>
            <w:r>
              <w:rPr>
                <w:rFonts w:ascii="Times New Roman" w:eastAsia="Times New Roman" w:hAnsi="Times New Roman" w:cs="Times New Roman"/>
                <w:sz w:val="17"/>
                <w:szCs w:val="17"/>
              </w:rPr>
              <w:br/>
              <w:t>O = Інший</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C</w:t>
            </w:r>
          </w:p>
        </w:tc>
      </w:tr>
      <w:tr w:rsidR="00693FE7">
        <w:trPr>
          <w:trHeight w:val="743"/>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46</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виконання опціону</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або дати виконання опціону.  Може зазначатися кілька дат у випадку бермудського стилю опціону (значення поля 44 = В).</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 Кілька рядків, якщо потрібно.</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29-01-2024</w:t>
            </w:r>
          </w:p>
        </w:tc>
      </w:tr>
      <w:tr w:rsidR="00693FE7">
        <w:trPr>
          <w:trHeight w:val="750"/>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47</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Ціна виконання опціону</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Ціна виконання опціону.</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125.98</w:t>
            </w:r>
          </w:p>
        </w:tc>
      </w:tr>
      <w:tr w:rsidR="00693FE7">
        <w:trPr>
          <w:trHeight w:val="600"/>
        </w:trPr>
        <w:tc>
          <w:tcPr>
            <w:tcW w:w="409" w:type="dxa"/>
            <w:vMerge w:val="restart"/>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Поля даних, пов’язані з профілем постачання</w:t>
            </w: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48</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Точка або зона постачання</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Коди EIC для точок постачання або торгової зони.</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Код EIC, буквено-цифровий код з 16 символів.</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Буквено-цифровий</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16</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10YCB-EUROPEU--8</w:t>
            </w:r>
          </w:p>
        </w:tc>
      </w:tr>
      <w:tr w:rsidR="00693FE7">
        <w:trPr>
          <w:trHeight w:val="300"/>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49</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початку постачання</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початку постачання.</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01-01-2024</w:t>
            </w:r>
          </w:p>
        </w:tc>
      </w:tr>
      <w:tr w:rsidR="00693FE7">
        <w:trPr>
          <w:trHeight w:val="600"/>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50</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завершення поставки</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 завершення поставки.</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Формат дати ISO 8601</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Дата</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31-03-2024</w:t>
            </w:r>
          </w:p>
        </w:tc>
      </w:tr>
      <w:tr w:rsidR="00693FE7">
        <w:trPr>
          <w:trHeight w:val="1822"/>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51</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Тривалість</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Тривалість періоду поставки. У випадку поставки продуктів з тривалістю 15/30 хвилин вказується значення N.</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 = хвилини</w:t>
            </w:r>
            <w:r>
              <w:rPr>
                <w:rFonts w:ascii="Times New Roman" w:eastAsia="Times New Roman" w:hAnsi="Times New Roman" w:cs="Times New Roman"/>
                <w:sz w:val="17"/>
                <w:szCs w:val="17"/>
              </w:rPr>
              <w:br/>
              <w:t>H = година</w:t>
            </w:r>
            <w:r>
              <w:rPr>
                <w:rFonts w:ascii="Times New Roman" w:eastAsia="Times New Roman" w:hAnsi="Times New Roman" w:cs="Times New Roman"/>
                <w:sz w:val="17"/>
                <w:szCs w:val="17"/>
              </w:rPr>
              <w:br/>
              <w:t>D = день</w:t>
            </w:r>
            <w:r>
              <w:rPr>
                <w:rFonts w:ascii="Times New Roman" w:eastAsia="Times New Roman" w:hAnsi="Times New Roman" w:cs="Times New Roman"/>
                <w:sz w:val="17"/>
                <w:szCs w:val="17"/>
              </w:rPr>
              <w:br/>
              <w:t>W = тиждень</w:t>
            </w:r>
            <w:r>
              <w:rPr>
                <w:rFonts w:ascii="Times New Roman" w:eastAsia="Times New Roman" w:hAnsi="Times New Roman" w:cs="Times New Roman"/>
                <w:sz w:val="17"/>
                <w:szCs w:val="17"/>
              </w:rPr>
              <w:br/>
              <w:t>M = місяць</w:t>
            </w:r>
            <w:r>
              <w:rPr>
                <w:rFonts w:ascii="Times New Roman" w:eastAsia="Times New Roman" w:hAnsi="Times New Roman" w:cs="Times New Roman"/>
                <w:sz w:val="17"/>
                <w:szCs w:val="17"/>
              </w:rPr>
              <w:br/>
              <w:t>Q = квартал</w:t>
            </w:r>
            <w:r>
              <w:rPr>
                <w:rFonts w:ascii="Times New Roman" w:eastAsia="Times New Roman" w:hAnsi="Times New Roman" w:cs="Times New Roman"/>
                <w:sz w:val="17"/>
                <w:szCs w:val="17"/>
              </w:rPr>
              <w:br/>
              <w:t>S = сезон</w:t>
            </w:r>
            <w:r>
              <w:rPr>
                <w:rFonts w:ascii="Times New Roman" w:eastAsia="Times New Roman" w:hAnsi="Times New Roman" w:cs="Times New Roman"/>
                <w:sz w:val="17"/>
                <w:szCs w:val="17"/>
              </w:rPr>
              <w:br/>
              <w:t>Y = рік</w:t>
            </w:r>
            <w:r>
              <w:rPr>
                <w:rFonts w:ascii="Times New Roman" w:eastAsia="Times New Roman" w:hAnsi="Times New Roman" w:cs="Times New Roman"/>
                <w:sz w:val="17"/>
                <w:szCs w:val="17"/>
              </w:rPr>
              <w:br/>
              <w:t>O = інша</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r>
      <w:tr w:rsidR="00693FE7">
        <w:trPr>
          <w:trHeight w:val="2232"/>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52</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навантаження</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Ідентифікація профілю постачання (базове навантаження, пікове навантаження, позапікове навантаження, блок годин тощо).</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BL = базове навантаження</w:t>
            </w:r>
            <w:r>
              <w:rPr>
                <w:rFonts w:ascii="Times New Roman" w:eastAsia="Times New Roman" w:hAnsi="Times New Roman" w:cs="Times New Roman"/>
                <w:sz w:val="17"/>
                <w:szCs w:val="17"/>
              </w:rPr>
              <w:br/>
              <w:t>PL = пікове навантаження</w:t>
            </w:r>
            <w:r>
              <w:rPr>
                <w:rFonts w:ascii="Times New Roman" w:eastAsia="Times New Roman" w:hAnsi="Times New Roman" w:cs="Times New Roman"/>
                <w:sz w:val="17"/>
                <w:szCs w:val="17"/>
              </w:rPr>
              <w:br/>
              <w:t>OP = позапікове навантаження</w:t>
            </w:r>
            <w:r>
              <w:rPr>
                <w:rFonts w:ascii="Times New Roman" w:eastAsia="Times New Roman" w:hAnsi="Times New Roman" w:cs="Times New Roman"/>
                <w:sz w:val="17"/>
                <w:szCs w:val="17"/>
              </w:rPr>
              <w:br/>
              <w:t>BH = індивідуальне годинне навантаження/блочне навантаження</w:t>
            </w:r>
            <w:r>
              <w:rPr>
                <w:rFonts w:ascii="Times New Roman" w:eastAsia="Times New Roman" w:hAnsi="Times New Roman" w:cs="Times New Roman"/>
                <w:sz w:val="17"/>
                <w:szCs w:val="17"/>
              </w:rPr>
              <w:br/>
              <w:t>SH = навантаження індивідуального профілю</w:t>
            </w:r>
            <w:r>
              <w:rPr>
                <w:rFonts w:ascii="Times New Roman" w:eastAsia="Times New Roman" w:hAnsi="Times New Roman" w:cs="Times New Roman"/>
                <w:sz w:val="17"/>
                <w:szCs w:val="17"/>
              </w:rPr>
              <w:br/>
              <w:t>GD = газова доба</w:t>
            </w:r>
            <w:r>
              <w:rPr>
                <w:rFonts w:ascii="Times New Roman" w:eastAsia="Times New Roman" w:hAnsi="Times New Roman" w:cs="Times New Roman"/>
                <w:sz w:val="17"/>
                <w:szCs w:val="17"/>
              </w:rPr>
              <w:br/>
              <w:t>OT = інше</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BL</w:t>
            </w:r>
          </w:p>
        </w:tc>
      </w:tr>
      <w:tr w:rsidR="00693FE7">
        <w:trPr>
          <w:trHeight w:val="2696"/>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53</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Дні тижня</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trike/>
                <w:sz w:val="17"/>
                <w:szCs w:val="17"/>
              </w:rPr>
            </w:pPr>
            <w:r>
              <w:rPr>
                <w:rFonts w:ascii="Times New Roman" w:eastAsia="Times New Roman" w:hAnsi="Times New Roman" w:cs="Times New Roman"/>
                <w:strike/>
                <w:sz w:val="17"/>
                <w:szCs w:val="17"/>
              </w:rPr>
              <w:t>-</w:t>
            </w:r>
            <w:r>
              <w:rPr>
                <w:noProof/>
              </w:rPr>
              <mc:AlternateContent>
                <mc:Choice Requires="wps">
                  <w:drawing>
                    <wp:anchor distT="0" distB="0" distL="114300" distR="114300" simplePos="0" relativeHeight="251662336" behindDoc="0" locked="0" layoutInCell="1" hidden="0" allowOverlap="1" wp14:anchorId="207AD2A9" wp14:editId="22F07237">
                      <wp:simplePos x="0" y="0"/>
                      <wp:positionH relativeFrom="column">
                        <wp:posOffset>215900</wp:posOffset>
                      </wp:positionH>
                      <wp:positionV relativeFrom="paragraph">
                        <wp:posOffset>-25399</wp:posOffset>
                      </wp:positionV>
                      <wp:extent cx="152400" cy="200025"/>
                      <wp:effectExtent l="0" t="0" r="0" b="0"/>
                      <wp:wrapNone/>
                      <wp:docPr id="1542166239" name="Пряма зі стрілкою 1542166239"/>
                      <wp:cNvGraphicFramePr/>
                      <a:graphic xmlns:a="http://schemas.openxmlformats.org/drawingml/2006/main">
                        <a:graphicData uri="http://schemas.microsoft.com/office/word/2010/wordprocessingShape">
                          <wps:wsp>
                            <wps:cNvCnPr/>
                            <wps:spPr>
                              <a:xfrm>
                                <a:off x="5274563" y="3684750"/>
                                <a:ext cx="142875" cy="19050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79E14CB4" id="Пряма зі стрілкою 1542166239" o:spid="_x0000_s1026" type="#_x0000_t32" style="position:absolute;margin-left:17pt;margin-top:-2pt;width:12pt;height:15.7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" strokecolor="black [3200]">
                      <v:stroke startarrowwidth="narrow" startarrowlength="short" endarrowwidth="narrow" endarrowlength="short" joinstyle="miter"/>
                    </v:shape>
                  </w:pict>
                </mc:Fallback>
              </mc:AlternateContent>
            </w:r>
          </w:p>
          <w:p w:rsidR="00693FE7" w:rsidRDefault="00693FE7">
            <w:pPr>
              <w:spacing w:after="0" w:line="240" w:lineRule="auto"/>
              <w:jc w:val="center"/>
              <w:rPr>
                <w:rFonts w:ascii="Times New Roman" w:eastAsia="Times New Roman" w:hAnsi="Times New Roman" w:cs="Times New Roman"/>
                <w:strike/>
                <w:sz w:val="17"/>
                <w:szCs w:val="17"/>
              </w:rPr>
            </w:pPr>
          </w:p>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Дні тижня поставки. Застосовується, у тому числі для продуктів, коли поставка повторюється протягом заданої кількості днів. Дане поле не застосовується для годинних і добових продуктів і коли постачання здійснюється кожного дня періоду постачання.</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MO = понеділок</w:t>
            </w:r>
            <w:r>
              <w:rPr>
                <w:rFonts w:ascii="Times New Roman" w:eastAsia="Times New Roman" w:hAnsi="Times New Roman" w:cs="Times New Roman"/>
                <w:sz w:val="17"/>
                <w:szCs w:val="17"/>
              </w:rPr>
              <w:br/>
              <w:t>TU = вівторок</w:t>
            </w:r>
            <w:r>
              <w:rPr>
                <w:rFonts w:ascii="Times New Roman" w:eastAsia="Times New Roman" w:hAnsi="Times New Roman" w:cs="Times New Roman"/>
                <w:sz w:val="17"/>
                <w:szCs w:val="17"/>
              </w:rPr>
              <w:br/>
              <w:t>WE = середа</w:t>
            </w:r>
            <w:r>
              <w:rPr>
                <w:rFonts w:ascii="Times New Roman" w:eastAsia="Times New Roman" w:hAnsi="Times New Roman" w:cs="Times New Roman"/>
                <w:sz w:val="17"/>
                <w:szCs w:val="17"/>
              </w:rPr>
              <w:br/>
              <w:t>TH = четвер</w:t>
            </w:r>
            <w:r>
              <w:rPr>
                <w:rFonts w:ascii="Times New Roman" w:eastAsia="Times New Roman" w:hAnsi="Times New Roman" w:cs="Times New Roman"/>
                <w:sz w:val="17"/>
                <w:szCs w:val="17"/>
              </w:rPr>
              <w:br/>
              <w:t>FR = п'ятниця</w:t>
            </w:r>
            <w:r>
              <w:rPr>
                <w:rFonts w:ascii="Times New Roman" w:eastAsia="Times New Roman" w:hAnsi="Times New Roman" w:cs="Times New Roman"/>
                <w:sz w:val="17"/>
                <w:szCs w:val="17"/>
              </w:rPr>
              <w:br/>
              <w:t>SA = субота</w:t>
            </w:r>
            <w:r>
              <w:rPr>
                <w:rFonts w:ascii="Times New Roman" w:eastAsia="Times New Roman" w:hAnsi="Times New Roman" w:cs="Times New Roman"/>
                <w:sz w:val="17"/>
                <w:szCs w:val="17"/>
              </w:rPr>
              <w:br/>
              <w:t>SU = неділя</w:t>
            </w:r>
            <w:r>
              <w:rPr>
                <w:rFonts w:ascii="Times New Roman" w:eastAsia="Times New Roman" w:hAnsi="Times New Roman" w:cs="Times New Roman"/>
                <w:sz w:val="17"/>
                <w:szCs w:val="17"/>
              </w:rPr>
              <w:br/>
              <w:t>XB = За винятком святкових днів</w:t>
            </w:r>
            <w:r>
              <w:rPr>
                <w:rFonts w:ascii="Times New Roman" w:eastAsia="Times New Roman" w:hAnsi="Times New Roman" w:cs="Times New Roman"/>
                <w:sz w:val="17"/>
                <w:szCs w:val="17"/>
              </w:rPr>
              <w:br/>
              <w:t>IB = Включаючи святкові дні</w:t>
            </w:r>
            <w:r>
              <w:rPr>
                <w:rFonts w:ascii="Times New Roman" w:eastAsia="Times New Roman" w:hAnsi="Times New Roman" w:cs="Times New Roman"/>
                <w:sz w:val="17"/>
                <w:szCs w:val="17"/>
              </w:rPr>
              <w:br/>
              <w:t xml:space="preserve">WD = Будні дні </w:t>
            </w:r>
            <w:r>
              <w:rPr>
                <w:rFonts w:ascii="Times New Roman" w:eastAsia="Times New Roman" w:hAnsi="Times New Roman" w:cs="Times New Roman"/>
                <w:sz w:val="17"/>
                <w:szCs w:val="17"/>
              </w:rPr>
              <w:br/>
              <w:t>WN = Вихідні дні</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 2 до 6</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MO</w:t>
            </w:r>
            <w:r>
              <w:rPr>
                <w:rFonts w:ascii="Times New Roman" w:eastAsia="Times New Roman" w:hAnsi="Times New Roman" w:cs="Times New Roman"/>
                <w:sz w:val="17"/>
                <w:szCs w:val="17"/>
              </w:rPr>
              <w:br/>
              <w:t>Або комбінація:</w:t>
            </w:r>
            <w:r>
              <w:rPr>
                <w:rFonts w:ascii="Times New Roman" w:eastAsia="Times New Roman" w:hAnsi="Times New Roman" w:cs="Times New Roman"/>
                <w:sz w:val="17"/>
                <w:szCs w:val="17"/>
              </w:rPr>
              <w:br/>
              <w:t>від MO до WE</w:t>
            </w:r>
            <w:r>
              <w:rPr>
                <w:rFonts w:ascii="Times New Roman" w:eastAsia="Times New Roman" w:hAnsi="Times New Roman" w:cs="Times New Roman"/>
                <w:sz w:val="17"/>
                <w:szCs w:val="17"/>
              </w:rPr>
              <w:br/>
              <w:t>Або</w:t>
            </w:r>
            <w:r>
              <w:rPr>
                <w:rFonts w:ascii="Times New Roman" w:eastAsia="Times New Roman" w:hAnsi="Times New Roman" w:cs="Times New Roman"/>
                <w:sz w:val="17"/>
                <w:szCs w:val="17"/>
              </w:rPr>
              <w:br/>
              <w:t>WN</w:t>
            </w:r>
          </w:p>
        </w:tc>
      </w:tr>
      <w:tr w:rsidR="00693FE7">
        <w:trPr>
          <w:trHeight w:val="829"/>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54</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Інтервали навантаження для постачання</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xml:space="preserve">Інтервал часу для </w:t>
            </w:r>
            <w:r>
              <w:rPr>
                <w:rFonts w:ascii="Times New Roman" w:eastAsia="Times New Roman" w:hAnsi="Times New Roman" w:cs="Times New Roman"/>
                <w:strike/>
                <w:sz w:val="17"/>
                <w:szCs w:val="17"/>
              </w:rPr>
              <w:t>кожного блоку</w:t>
            </w:r>
            <w:r>
              <w:rPr>
                <w:rFonts w:ascii="Times New Roman" w:eastAsia="Times New Roman" w:hAnsi="Times New Roman" w:cs="Times New Roman"/>
                <w:sz w:val="17"/>
                <w:szCs w:val="17"/>
              </w:rPr>
              <w:t xml:space="preserve"> типів навантаження. У полі може зазначатися кілька інтервалів.</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Інтервал часу, виражений у місцевому часі пункту/зони постачання у форматі ГГ:ХХ:СС</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Час</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 </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10:00:00/11:00:00</w:t>
            </w:r>
          </w:p>
        </w:tc>
      </w:tr>
      <w:tr w:rsidR="00693FE7">
        <w:trPr>
          <w:trHeight w:val="1006"/>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55</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Потужність постачання</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trike/>
                <w:sz w:val="17"/>
                <w:szCs w:val="17"/>
              </w:rPr>
            </w:pPr>
            <w:r>
              <w:rPr>
                <w:rFonts w:ascii="Times New Roman" w:eastAsia="Times New Roman" w:hAnsi="Times New Roman" w:cs="Times New Roman"/>
                <w:strike/>
                <w:sz w:val="17"/>
                <w:szCs w:val="17"/>
              </w:rPr>
              <w:t>-</w:t>
            </w:r>
            <w:r>
              <w:rPr>
                <w:noProof/>
              </w:rPr>
              <mc:AlternateContent>
                <mc:Choice Requires="wps">
                  <w:drawing>
                    <wp:anchor distT="0" distB="0" distL="114300" distR="114300" simplePos="0" relativeHeight="251663360" behindDoc="0" locked="0" layoutInCell="1" hidden="0" allowOverlap="1" wp14:anchorId="7D5A7321" wp14:editId="11FFC050">
                      <wp:simplePos x="0" y="0"/>
                      <wp:positionH relativeFrom="column">
                        <wp:posOffset>215900</wp:posOffset>
                      </wp:positionH>
                      <wp:positionV relativeFrom="paragraph">
                        <wp:posOffset>-12699</wp:posOffset>
                      </wp:positionV>
                      <wp:extent cx="168275" cy="178435"/>
                      <wp:effectExtent l="0" t="0" r="0" b="0"/>
                      <wp:wrapNone/>
                      <wp:docPr id="1542166241" name="Пряма зі стрілкою 1542166241"/>
                      <wp:cNvGraphicFramePr/>
                      <a:graphic xmlns:a="http://schemas.openxmlformats.org/drawingml/2006/main">
                        <a:graphicData uri="http://schemas.microsoft.com/office/word/2010/wordprocessingShape">
                          <wps:wsp>
                            <wps:cNvCnPr/>
                            <wps:spPr>
                              <a:xfrm>
                                <a:off x="5266625" y="3695545"/>
                                <a:ext cx="158750" cy="16891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12F6F109" id="Пряма зі стрілкою 1542166241" o:spid="_x0000_s1026" type="#_x0000_t32" style="position:absolute;margin-left:17pt;margin-top:-1pt;width:13.25pt;height:14.0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" strokecolor="black [3200]">
                      <v:stroke startarrowwidth="narrow" startarrowlength="short" endarrowwidth="narrow" endarrowlength="short" joinstyle="miter"/>
                    </v:shape>
                  </w:pict>
                </mc:Fallback>
              </mc:AlternateContent>
            </w:r>
          </w:p>
          <w:p w:rsidR="00693FE7" w:rsidRDefault="00693FE7">
            <w:pPr>
              <w:spacing w:after="0" w:line="240" w:lineRule="auto"/>
              <w:jc w:val="center"/>
              <w:rPr>
                <w:rFonts w:ascii="Times New Roman" w:eastAsia="Times New Roman" w:hAnsi="Times New Roman" w:cs="Times New Roman"/>
                <w:strike/>
                <w:sz w:val="17"/>
                <w:szCs w:val="17"/>
              </w:rPr>
            </w:pPr>
          </w:p>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Кількість одиниць, включених до операції, за інтервал часу постачання. Зазначається у разі, якщо обсяг у періодах поставки, зазначених у полі 54 - відрізняється. Якщо обсяг одинаковий у кожному інтервалі - він зазначється у полі 40.</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10</w:t>
            </w:r>
          </w:p>
        </w:tc>
      </w:tr>
      <w:tr w:rsidR="00693FE7">
        <w:trPr>
          <w:trHeight w:val="4002"/>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56</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Одиниця кількості, що використовується в полі 55</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strike/>
                <w:sz w:val="17"/>
                <w:szCs w:val="17"/>
              </w:rPr>
            </w:pPr>
            <w:r>
              <w:rPr>
                <w:rFonts w:ascii="Times New Roman" w:eastAsia="Times New Roman" w:hAnsi="Times New Roman" w:cs="Times New Roman"/>
                <w:strike/>
                <w:sz w:val="17"/>
                <w:szCs w:val="17"/>
              </w:rPr>
              <w:t>-</w:t>
            </w:r>
            <w:r>
              <w:rPr>
                <w:noProof/>
              </w:rPr>
              <mc:AlternateContent>
                <mc:Choice Requires="wps">
                  <w:drawing>
                    <wp:anchor distT="0" distB="0" distL="114300" distR="114300" simplePos="0" relativeHeight="251664384" behindDoc="0" locked="0" layoutInCell="1" hidden="0" allowOverlap="1" wp14:anchorId="1B817257" wp14:editId="500C2CB3">
                      <wp:simplePos x="0" y="0"/>
                      <wp:positionH relativeFrom="column">
                        <wp:posOffset>215900</wp:posOffset>
                      </wp:positionH>
                      <wp:positionV relativeFrom="paragraph">
                        <wp:posOffset>-50799</wp:posOffset>
                      </wp:positionV>
                      <wp:extent cx="152400" cy="200025"/>
                      <wp:effectExtent l="0" t="0" r="0" b="0"/>
                      <wp:wrapNone/>
                      <wp:docPr id="1542166243" name="Пряма зі стрілкою 1542166243"/>
                      <wp:cNvGraphicFramePr/>
                      <a:graphic xmlns:a="http://schemas.openxmlformats.org/drawingml/2006/main">
                        <a:graphicData uri="http://schemas.microsoft.com/office/word/2010/wordprocessingShape">
                          <wps:wsp>
                            <wps:cNvCnPr/>
                            <wps:spPr>
                              <a:xfrm>
                                <a:off x="5274563" y="3684750"/>
                                <a:ext cx="142875" cy="19050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75A0840C" id="Пряма зі стрілкою 1542166243" o:spid="_x0000_s1026" type="#_x0000_t32" style="position:absolute;margin-left:17pt;margin-top:-4pt;width:12pt;height:15.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" strokecolor="black [3200]">
                      <v:stroke startarrowwidth="narrow" startarrowlength="short" endarrowwidth="narrow" endarrowlength="short" joinstyle="miter"/>
                    </v:shape>
                  </w:pict>
                </mc:Fallback>
              </mc:AlternateContent>
            </w:r>
          </w:p>
          <w:p w:rsidR="00693FE7" w:rsidRDefault="00693FE7">
            <w:pPr>
              <w:spacing w:after="0" w:line="240" w:lineRule="auto"/>
              <w:jc w:val="center"/>
              <w:rPr>
                <w:rFonts w:ascii="Times New Roman" w:eastAsia="Times New Roman" w:hAnsi="Times New Roman" w:cs="Times New Roman"/>
                <w:strike/>
                <w:sz w:val="17"/>
                <w:szCs w:val="17"/>
              </w:rPr>
            </w:pPr>
          </w:p>
          <w:p w:rsidR="00693FE7" w:rsidRDefault="004F3879">
            <w:pPr>
              <w:spacing w:after="0" w:line="240" w:lineRule="auto"/>
              <w:jc w:val="center"/>
              <w:rPr>
                <w:rFonts w:ascii="Times New Roman" w:eastAsia="Times New Roman" w:hAnsi="Times New Roman" w:cs="Times New Roman"/>
                <w:b/>
                <w:sz w:val="17"/>
                <w:szCs w:val="17"/>
              </w:rPr>
            </w:pPr>
            <w:r>
              <w:rPr>
                <w:rFonts w:ascii="Times New Roman" w:eastAsia="Times New Roman" w:hAnsi="Times New Roman" w:cs="Times New Roman"/>
                <w:sz w:val="17"/>
                <w:szCs w:val="17"/>
              </w:rPr>
              <w:t>М*</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Використана одиниця вимірювання.</w:t>
            </w:r>
          </w:p>
        </w:tc>
        <w:tc>
          <w:tcPr>
            <w:tcW w:w="1912" w:type="dxa"/>
            <w:shd w:val="clear" w:color="auto" w:fill="auto"/>
            <w:vAlign w:val="bottom"/>
          </w:tcPr>
          <w:p w:rsidR="00693FE7" w:rsidRDefault="004F3879">
            <w:pPr>
              <w:spacing w:after="0" w:line="240" w:lineRule="auto"/>
              <w:rPr>
                <w:rFonts w:ascii="Times New Roman" w:eastAsia="Times New Roman" w:hAnsi="Times New Roman" w:cs="Times New Roman"/>
                <w:color w:val="000000"/>
                <w:sz w:val="17"/>
                <w:szCs w:val="17"/>
              </w:rPr>
            </w:pPr>
            <w:r>
              <w:rPr>
                <w:rFonts w:ascii="Times New Roman" w:eastAsia="Times New Roman" w:hAnsi="Times New Roman" w:cs="Times New Roman"/>
                <w:color w:val="000000"/>
                <w:sz w:val="17"/>
                <w:szCs w:val="17"/>
              </w:rPr>
              <w:t>KW = кВт</w:t>
            </w:r>
            <w:r>
              <w:rPr>
                <w:rFonts w:ascii="Times New Roman" w:eastAsia="Times New Roman" w:hAnsi="Times New Roman" w:cs="Times New Roman"/>
                <w:color w:val="000000"/>
                <w:sz w:val="17"/>
                <w:szCs w:val="17"/>
              </w:rPr>
              <w:br/>
              <w:t>KWh/h = КВт-год/год</w:t>
            </w:r>
            <w:r>
              <w:rPr>
                <w:rFonts w:ascii="Times New Roman" w:eastAsia="Times New Roman" w:hAnsi="Times New Roman" w:cs="Times New Roman"/>
                <w:color w:val="000000"/>
                <w:sz w:val="17"/>
                <w:szCs w:val="17"/>
              </w:rPr>
              <w:br/>
              <w:t>KWh/d = КВт-год/день</w:t>
            </w:r>
            <w:r>
              <w:rPr>
                <w:rFonts w:ascii="Times New Roman" w:eastAsia="Times New Roman" w:hAnsi="Times New Roman" w:cs="Times New Roman"/>
                <w:color w:val="000000"/>
                <w:sz w:val="17"/>
                <w:szCs w:val="17"/>
              </w:rPr>
              <w:br/>
              <w:t>MW = МВт</w:t>
            </w:r>
            <w:r>
              <w:rPr>
                <w:rFonts w:ascii="Times New Roman" w:eastAsia="Times New Roman" w:hAnsi="Times New Roman" w:cs="Times New Roman"/>
                <w:color w:val="000000"/>
                <w:sz w:val="17"/>
                <w:szCs w:val="17"/>
              </w:rPr>
              <w:br/>
              <w:t>MWh/h = МВт-год/год</w:t>
            </w:r>
            <w:r>
              <w:rPr>
                <w:rFonts w:ascii="Times New Roman" w:eastAsia="Times New Roman" w:hAnsi="Times New Roman" w:cs="Times New Roman"/>
                <w:color w:val="000000"/>
                <w:sz w:val="17"/>
                <w:szCs w:val="17"/>
              </w:rPr>
              <w:br/>
              <w:t>MWh/d = МВт-год/день</w:t>
            </w:r>
            <w:r>
              <w:rPr>
                <w:rFonts w:ascii="Times New Roman" w:eastAsia="Times New Roman" w:hAnsi="Times New Roman" w:cs="Times New Roman"/>
                <w:color w:val="000000"/>
                <w:sz w:val="17"/>
                <w:szCs w:val="17"/>
              </w:rPr>
              <w:br/>
              <w:t>GW = ГВт</w:t>
            </w:r>
            <w:r>
              <w:rPr>
                <w:rFonts w:ascii="Times New Roman" w:eastAsia="Times New Roman" w:hAnsi="Times New Roman" w:cs="Times New Roman"/>
                <w:color w:val="000000"/>
                <w:sz w:val="17"/>
                <w:szCs w:val="17"/>
              </w:rPr>
              <w:br/>
              <w:t>GWh/h = ГВт-год/год</w:t>
            </w:r>
            <w:r>
              <w:rPr>
                <w:rFonts w:ascii="Times New Roman" w:eastAsia="Times New Roman" w:hAnsi="Times New Roman" w:cs="Times New Roman"/>
                <w:color w:val="000000"/>
                <w:sz w:val="17"/>
                <w:szCs w:val="17"/>
              </w:rPr>
              <w:br/>
              <w:t>GWh/d = ГВт-год/день</w:t>
            </w:r>
            <w:r>
              <w:rPr>
                <w:rFonts w:ascii="Times New Roman" w:eastAsia="Times New Roman" w:hAnsi="Times New Roman" w:cs="Times New Roman"/>
                <w:color w:val="000000"/>
                <w:sz w:val="17"/>
                <w:szCs w:val="17"/>
              </w:rPr>
              <w:br/>
              <w:t>Therm/d = Терм/день</w:t>
            </w:r>
            <w:r>
              <w:rPr>
                <w:rFonts w:ascii="Times New Roman" w:eastAsia="Times New Roman" w:hAnsi="Times New Roman" w:cs="Times New Roman"/>
                <w:color w:val="000000"/>
                <w:sz w:val="17"/>
                <w:szCs w:val="17"/>
              </w:rPr>
              <w:br/>
              <w:t>KTherm/d = Ктерм/день</w:t>
            </w:r>
            <w:r>
              <w:rPr>
                <w:rFonts w:ascii="Times New Roman" w:eastAsia="Times New Roman" w:hAnsi="Times New Roman" w:cs="Times New Roman"/>
                <w:color w:val="000000"/>
                <w:sz w:val="17"/>
                <w:szCs w:val="17"/>
              </w:rPr>
              <w:br/>
              <w:t>MTherm/d = Мтерм/день</w:t>
            </w:r>
            <w:r>
              <w:rPr>
                <w:rFonts w:ascii="Times New Roman" w:eastAsia="Times New Roman" w:hAnsi="Times New Roman" w:cs="Times New Roman"/>
                <w:color w:val="000000"/>
                <w:sz w:val="17"/>
                <w:szCs w:val="17"/>
              </w:rPr>
              <w:br/>
              <w:t>cm/d = куб.м/день</w:t>
            </w:r>
            <w:r>
              <w:rPr>
                <w:rFonts w:ascii="Times New Roman" w:eastAsia="Times New Roman" w:hAnsi="Times New Roman" w:cs="Times New Roman"/>
                <w:color w:val="000000"/>
                <w:sz w:val="17"/>
                <w:szCs w:val="17"/>
              </w:rPr>
              <w:br/>
              <w:t>mcm/d = млн куб.м/день</w:t>
            </w:r>
            <w:r>
              <w:rPr>
                <w:rFonts w:ascii="Times New Roman" w:eastAsia="Times New Roman" w:hAnsi="Times New Roman" w:cs="Times New Roman"/>
                <w:color w:val="000000"/>
                <w:sz w:val="17"/>
                <w:szCs w:val="17"/>
              </w:rPr>
              <w:br/>
              <w:t>tcm/d = тис. куб.м/день</w:t>
            </w:r>
            <w:r>
              <w:rPr>
                <w:rFonts w:ascii="Times New Roman" w:eastAsia="Times New Roman" w:hAnsi="Times New Roman" w:cs="Times New Roman"/>
                <w:color w:val="000000"/>
                <w:sz w:val="17"/>
                <w:szCs w:val="17"/>
              </w:rPr>
              <w:br/>
              <w:t>Btu/d = БТО/день</w:t>
            </w:r>
            <w:r>
              <w:rPr>
                <w:rFonts w:ascii="Times New Roman" w:eastAsia="Times New Roman" w:hAnsi="Times New Roman" w:cs="Times New Roman"/>
                <w:color w:val="000000"/>
                <w:sz w:val="17"/>
                <w:szCs w:val="17"/>
              </w:rPr>
              <w:br/>
              <w:t>MMBtu/d = Млн БТО/день</w:t>
            </w:r>
            <w:r>
              <w:rPr>
                <w:rFonts w:ascii="Times New Roman" w:eastAsia="Times New Roman" w:hAnsi="Times New Roman" w:cs="Times New Roman"/>
                <w:color w:val="000000"/>
                <w:sz w:val="17"/>
                <w:szCs w:val="17"/>
              </w:rPr>
              <w:br/>
              <w:t>MJ/d = МДж/день</w:t>
            </w:r>
            <w:r>
              <w:rPr>
                <w:rFonts w:ascii="Times New Roman" w:eastAsia="Times New Roman" w:hAnsi="Times New Roman" w:cs="Times New Roman"/>
                <w:color w:val="000000"/>
                <w:sz w:val="17"/>
                <w:szCs w:val="17"/>
              </w:rPr>
              <w:br/>
              <w:t>100MJ/d = 100 МДж/день</w:t>
            </w:r>
            <w:r>
              <w:rPr>
                <w:rFonts w:ascii="Times New Roman" w:eastAsia="Times New Roman" w:hAnsi="Times New Roman" w:cs="Times New Roman"/>
                <w:color w:val="000000"/>
                <w:sz w:val="17"/>
                <w:szCs w:val="17"/>
              </w:rPr>
              <w:br/>
              <w:t>MMJ/d = Млн МДж/день</w:t>
            </w:r>
            <w:r>
              <w:rPr>
                <w:rFonts w:ascii="Times New Roman" w:eastAsia="Times New Roman" w:hAnsi="Times New Roman" w:cs="Times New Roman"/>
                <w:color w:val="000000"/>
                <w:sz w:val="17"/>
                <w:szCs w:val="17"/>
              </w:rPr>
              <w:br/>
              <w:t>GJ/d = ГДж/день</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від 2 до 8</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MW</w:t>
            </w:r>
          </w:p>
        </w:tc>
      </w:tr>
      <w:tr w:rsidR="00693FE7">
        <w:trPr>
          <w:trHeight w:val="1538"/>
        </w:trPr>
        <w:tc>
          <w:tcPr>
            <w:tcW w:w="409" w:type="dxa"/>
            <w:vMerge/>
            <w:shd w:val="clear" w:color="auto" w:fill="auto"/>
            <w:vAlign w:val="center"/>
          </w:tcPr>
          <w:p w:rsidR="00693FE7" w:rsidRDefault="00693FE7">
            <w:pPr>
              <w:widowControl w:val="0"/>
              <w:pBdr>
                <w:top w:val="nil"/>
                <w:left w:val="nil"/>
                <w:bottom w:val="nil"/>
                <w:right w:val="nil"/>
                <w:between w:val="nil"/>
              </w:pBdr>
              <w:spacing w:after="0" w:line="276" w:lineRule="auto"/>
              <w:rPr>
                <w:rFonts w:ascii="Times New Roman" w:eastAsia="Times New Roman" w:hAnsi="Times New Roman" w:cs="Times New Roman"/>
                <w:sz w:val="17"/>
                <w:szCs w:val="17"/>
              </w:rPr>
            </w:pPr>
          </w:p>
        </w:tc>
        <w:tc>
          <w:tcPr>
            <w:tcW w:w="580"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57</w:t>
            </w:r>
          </w:p>
        </w:tc>
        <w:tc>
          <w:tcPr>
            <w:tcW w:w="1426"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Ціна/кількість інтервалу часу</w:t>
            </w:r>
          </w:p>
        </w:tc>
        <w:tc>
          <w:tcPr>
            <w:tcW w:w="735"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65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14" w:type="dxa"/>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1165" w:type="dxa"/>
            <w:shd w:val="clear" w:color="auto" w:fill="auto"/>
            <w:vAlign w:val="center"/>
          </w:tcPr>
          <w:p w:rsidR="00693FE7" w:rsidRDefault="004F3879">
            <w:pPr>
              <w:spacing w:after="0" w:line="240" w:lineRule="auto"/>
              <w:jc w:val="center"/>
              <w:rPr>
                <w:rFonts w:ascii="Times New Roman" w:eastAsia="Times New Roman" w:hAnsi="Times New Roman" w:cs="Times New Roman"/>
                <w:b/>
                <w:strike/>
                <w:sz w:val="17"/>
                <w:szCs w:val="17"/>
              </w:rPr>
            </w:pPr>
            <w:r>
              <w:rPr>
                <w:rFonts w:ascii="Times New Roman" w:eastAsia="Times New Roman" w:hAnsi="Times New Roman" w:cs="Times New Roman"/>
                <w:b/>
                <w:strike/>
                <w:sz w:val="17"/>
                <w:szCs w:val="17"/>
              </w:rPr>
              <w:t>-</w:t>
            </w:r>
            <w:r>
              <w:rPr>
                <w:noProof/>
              </w:rPr>
              <mc:AlternateContent>
                <mc:Choice Requires="wps">
                  <w:drawing>
                    <wp:anchor distT="0" distB="0" distL="114300" distR="114300" simplePos="0" relativeHeight="251665408" behindDoc="0" locked="0" layoutInCell="1" hidden="0" allowOverlap="1" wp14:anchorId="7E1BB899" wp14:editId="0885C32A">
                      <wp:simplePos x="0" y="0"/>
                      <wp:positionH relativeFrom="column">
                        <wp:posOffset>215900</wp:posOffset>
                      </wp:positionH>
                      <wp:positionV relativeFrom="paragraph">
                        <wp:posOffset>-38099</wp:posOffset>
                      </wp:positionV>
                      <wp:extent cx="152400" cy="200025"/>
                      <wp:effectExtent l="0" t="0" r="0" b="0"/>
                      <wp:wrapNone/>
                      <wp:docPr id="1542166245" name="Пряма зі стрілкою 1542166245"/>
                      <wp:cNvGraphicFramePr/>
                      <a:graphic xmlns:a="http://schemas.openxmlformats.org/drawingml/2006/main">
                        <a:graphicData uri="http://schemas.microsoft.com/office/word/2010/wordprocessingShape">
                          <wps:wsp>
                            <wps:cNvCnPr/>
                            <wps:spPr>
                              <a:xfrm>
                                <a:off x="5274563" y="3684750"/>
                                <a:ext cx="142875" cy="19050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43E0FDA6" id="Пряма зі стрілкою 1542166245" o:spid="_x0000_s1026" type="#_x0000_t32" style="position:absolute;margin-left:17pt;margin-top:-3pt;width:12pt;height:15.7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" strokecolor="black [3200]">
                      <v:stroke startarrowwidth="narrow" startarrowlength="short" endarrowwidth="narrow" endarrowlength="short" joinstyle="miter"/>
                    </v:shape>
                  </w:pict>
                </mc:Fallback>
              </mc:AlternateContent>
            </w:r>
          </w:p>
          <w:p w:rsidR="00693FE7" w:rsidRDefault="00693FE7">
            <w:pPr>
              <w:spacing w:after="0" w:line="240" w:lineRule="auto"/>
              <w:jc w:val="center"/>
              <w:rPr>
                <w:rFonts w:ascii="Times New Roman" w:eastAsia="Times New Roman" w:hAnsi="Times New Roman" w:cs="Times New Roman"/>
                <w:b/>
                <w:strike/>
                <w:sz w:val="17"/>
                <w:szCs w:val="17"/>
              </w:rPr>
            </w:pPr>
          </w:p>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М*</w:t>
            </w:r>
          </w:p>
        </w:tc>
        <w:tc>
          <w:tcPr>
            <w:tcW w:w="32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Ціна за кількість за інтервал часу постачання. Зазначається у разі, якщо ціни у періодах поставки, зазначених у полі 54 - відрізняються.  Якщо ціна одинакова у кожному інтервалі - вона зазначється у полі 35.</w:t>
            </w:r>
          </w:p>
        </w:tc>
        <w:tc>
          <w:tcPr>
            <w:tcW w:w="1912"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1504"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Число</w:t>
            </w:r>
          </w:p>
        </w:tc>
        <w:tc>
          <w:tcPr>
            <w:tcW w:w="869"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20</w:t>
            </w:r>
          </w:p>
        </w:tc>
        <w:tc>
          <w:tcPr>
            <w:tcW w:w="1848" w:type="dxa"/>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50.25</w:t>
            </w:r>
          </w:p>
        </w:tc>
      </w:tr>
      <w:tr w:rsidR="00693FE7">
        <w:trPr>
          <w:trHeight w:val="1845"/>
        </w:trPr>
        <w:tc>
          <w:tcPr>
            <w:tcW w:w="409"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Поле даних, пов'язане з інформацією про життєвий цикл</w:t>
            </w:r>
          </w:p>
        </w:tc>
        <w:tc>
          <w:tcPr>
            <w:tcW w:w="580"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58</w:t>
            </w:r>
          </w:p>
        </w:tc>
        <w:tc>
          <w:tcPr>
            <w:tcW w:w="1426"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Тип дії</w:t>
            </w:r>
          </w:p>
        </w:tc>
        <w:tc>
          <w:tcPr>
            <w:tcW w:w="735"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654"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14"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1165" w:type="dxa"/>
            <w:tcBorders>
              <w:bottom w:val="single" w:sz="4" w:space="0" w:color="000000"/>
            </w:tcBorders>
            <w:shd w:val="clear" w:color="auto" w:fill="auto"/>
            <w:vAlign w:val="center"/>
          </w:tcPr>
          <w:p w:rsidR="00693FE7" w:rsidRDefault="004F3879">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M</w:t>
            </w:r>
          </w:p>
        </w:tc>
        <w:tc>
          <w:tcPr>
            <w:tcW w:w="3204"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Коли звіт містить:</w:t>
            </w:r>
            <w:r>
              <w:rPr>
                <w:rFonts w:ascii="Times New Roman" w:eastAsia="Times New Roman" w:hAnsi="Times New Roman" w:cs="Times New Roman"/>
                <w:sz w:val="17"/>
                <w:szCs w:val="17"/>
              </w:rPr>
              <w:br/>
              <w:t>-  договір або заявку на торгівлю вперше, це поле має бути ідентифіковано як "новий";</w:t>
            </w:r>
            <w:r>
              <w:rPr>
                <w:rFonts w:ascii="Times New Roman" w:eastAsia="Times New Roman" w:hAnsi="Times New Roman" w:cs="Times New Roman"/>
                <w:sz w:val="17"/>
                <w:szCs w:val="17"/>
              </w:rPr>
              <w:br/>
              <w:t>-  зміну деталей раніше наданого звіту, це поле має бути ідентифіковано як "зміни";</w:t>
            </w:r>
            <w:r>
              <w:rPr>
                <w:rFonts w:ascii="Times New Roman" w:eastAsia="Times New Roman" w:hAnsi="Times New Roman" w:cs="Times New Roman"/>
                <w:sz w:val="17"/>
                <w:szCs w:val="17"/>
              </w:rPr>
              <w:br/>
              <w:t>-  скасування неправильно поданого звіту, це поле має бути ідентифіковано як "помилка";</w:t>
            </w:r>
            <w:r>
              <w:rPr>
                <w:rFonts w:ascii="Times New Roman" w:eastAsia="Times New Roman" w:hAnsi="Times New Roman" w:cs="Times New Roman"/>
                <w:sz w:val="17"/>
                <w:szCs w:val="17"/>
              </w:rPr>
              <w:br/>
              <w:t>-  розірвання існуючого договору або заявки, це поле має бути ідентифіковано як "скасування".</w:t>
            </w:r>
          </w:p>
        </w:tc>
        <w:tc>
          <w:tcPr>
            <w:tcW w:w="1912"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 = Новий</w:t>
            </w:r>
            <w:r>
              <w:rPr>
                <w:rFonts w:ascii="Times New Roman" w:eastAsia="Times New Roman" w:hAnsi="Times New Roman" w:cs="Times New Roman"/>
                <w:sz w:val="17"/>
                <w:szCs w:val="17"/>
              </w:rPr>
              <w:br/>
              <w:t>M = Зміни</w:t>
            </w:r>
            <w:r>
              <w:rPr>
                <w:rFonts w:ascii="Times New Roman" w:eastAsia="Times New Roman" w:hAnsi="Times New Roman" w:cs="Times New Roman"/>
                <w:sz w:val="17"/>
                <w:szCs w:val="17"/>
              </w:rPr>
              <w:br/>
              <w:t>E =Помилка</w:t>
            </w:r>
            <w:r>
              <w:rPr>
                <w:rFonts w:ascii="Times New Roman" w:eastAsia="Times New Roman" w:hAnsi="Times New Roman" w:cs="Times New Roman"/>
                <w:sz w:val="17"/>
                <w:szCs w:val="17"/>
              </w:rPr>
              <w:br/>
              <w:t>C =Скасування</w:t>
            </w:r>
          </w:p>
        </w:tc>
        <w:tc>
          <w:tcPr>
            <w:tcW w:w="1504"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Текст</w:t>
            </w:r>
          </w:p>
        </w:tc>
        <w:tc>
          <w:tcPr>
            <w:tcW w:w="869"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tc>
        <w:tc>
          <w:tcPr>
            <w:tcW w:w="1848" w:type="dxa"/>
            <w:tcBorders>
              <w:bottom w:val="single" w:sz="4" w:space="0" w:color="000000"/>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N</w:t>
            </w:r>
          </w:p>
        </w:tc>
      </w:tr>
      <w:tr w:rsidR="00693FE7">
        <w:trPr>
          <w:trHeight w:val="300"/>
        </w:trPr>
        <w:tc>
          <w:tcPr>
            <w:tcW w:w="409" w:type="dxa"/>
            <w:tcBorders>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580" w:type="dxa"/>
            <w:tcBorders>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426" w:type="dxa"/>
            <w:tcBorders>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Примітка:</w:t>
            </w:r>
          </w:p>
        </w:tc>
        <w:tc>
          <w:tcPr>
            <w:tcW w:w="735" w:type="dxa"/>
            <w:tcBorders>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654" w:type="dxa"/>
            <w:tcBorders>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114" w:type="dxa"/>
            <w:tcBorders>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165" w:type="dxa"/>
            <w:tcBorders>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3204" w:type="dxa"/>
            <w:tcBorders>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912" w:type="dxa"/>
            <w:tcBorders>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504" w:type="dxa"/>
            <w:tcBorders>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869" w:type="dxa"/>
            <w:tcBorders>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848" w:type="dxa"/>
            <w:tcBorders>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r>
      <w:tr w:rsidR="00693FE7">
        <w:trPr>
          <w:trHeight w:val="1220"/>
        </w:trPr>
        <w:tc>
          <w:tcPr>
            <w:tcW w:w="409"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580"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2161" w:type="dxa"/>
            <w:gridSpan w:val="2"/>
            <w:tcBorders>
              <w:top w:val="nil"/>
              <w:left w:val="nil"/>
              <w:bottom w:val="nil"/>
              <w:right w:val="nil"/>
            </w:tcBorders>
            <w:shd w:val="clear" w:color="auto" w:fill="auto"/>
            <w:vAlign w:val="center"/>
          </w:tcPr>
          <w:p w:rsidR="00693FE7" w:rsidRDefault="004F3879">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sz w:val="17"/>
                <w:szCs w:val="17"/>
              </w:rPr>
              <w:t>M = обов'язковий</w:t>
            </w:r>
            <w:r>
              <w:rPr>
                <w:rFonts w:ascii="Times New Roman" w:eastAsia="Times New Roman" w:hAnsi="Times New Roman" w:cs="Times New Roman"/>
                <w:sz w:val="17"/>
                <w:szCs w:val="17"/>
              </w:rPr>
              <w:br/>
              <w:t>O = необов'язковий</w:t>
            </w:r>
            <w:r>
              <w:rPr>
                <w:rFonts w:ascii="Times New Roman" w:eastAsia="Times New Roman" w:hAnsi="Times New Roman" w:cs="Times New Roman"/>
                <w:sz w:val="17"/>
                <w:szCs w:val="17"/>
              </w:rPr>
              <w:br/>
              <w:t>- = не застосовується</w:t>
            </w:r>
            <w:r>
              <w:rPr>
                <w:rFonts w:ascii="Times New Roman" w:eastAsia="Times New Roman" w:hAnsi="Times New Roman" w:cs="Times New Roman"/>
                <w:sz w:val="17"/>
                <w:szCs w:val="17"/>
              </w:rPr>
              <w:br/>
              <w:t>* = умовно потрібно</w:t>
            </w:r>
            <w:r>
              <w:rPr>
                <w:rFonts w:ascii="Times New Roman" w:eastAsia="Times New Roman" w:hAnsi="Times New Roman" w:cs="Times New Roman"/>
                <w:sz w:val="17"/>
                <w:szCs w:val="17"/>
              </w:rPr>
              <w:br/>
              <w:t>DV = значення за умовчанням</w:t>
            </w:r>
          </w:p>
        </w:tc>
        <w:tc>
          <w:tcPr>
            <w:tcW w:w="654"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114"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165"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3204" w:type="dxa"/>
            <w:tcBorders>
              <w:top w:val="nil"/>
              <w:left w:val="nil"/>
              <w:bottom w:val="nil"/>
              <w:right w:val="nil"/>
            </w:tcBorders>
            <w:shd w:val="clear" w:color="auto" w:fill="auto"/>
            <w:vAlign w:val="center"/>
          </w:tcPr>
          <w:p w:rsidR="00693FE7" w:rsidRDefault="00693FE7">
            <w:pPr>
              <w:spacing w:after="0" w:line="240" w:lineRule="auto"/>
              <w:jc w:val="center"/>
              <w:rPr>
                <w:rFonts w:ascii="Times New Roman" w:eastAsia="Times New Roman" w:hAnsi="Times New Roman" w:cs="Times New Roman"/>
                <w:sz w:val="17"/>
                <w:szCs w:val="17"/>
              </w:rPr>
            </w:pPr>
          </w:p>
        </w:tc>
        <w:tc>
          <w:tcPr>
            <w:tcW w:w="1912"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504"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869"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c>
          <w:tcPr>
            <w:tcW w:w="1848" w:type="dxa"/>
            <w:tcBorders>
              <w:top w:val="nil"/>
              <w:left w:val="nil"/>
              <w:bottom w:val="nil"/>
              <w:right w:val="nil"/>
            </w:tcBorders>
            <w:shd w:val="clear" w:color="auto" w:fill="auto"/>
            <w:vAlign w:val="center"/>
          </w:tcPr>
          <w:p w:rsidR="00693FE7" w:rsidRDefault="00693FE7">
            <w:pPr>
              <w:spacing w:after="0" w:line="240" w:lineRule="auto"/>
              <w:rPr>
                <w:rFonts w:ascii="Times New Roman" w:eastAsia="Times New Roman" w:hAnsi="Times New Roman" w:cs="Times New Roman"/>
                <w:sz w:val="17"/>
                <w:szCs w:val="17"/>
              </w:rPr>
            </w:pPr>
          </w:p>
        </w:tc>
      </w:tr>
    </w:tbl>
    <w:p w:rsidR="00693FE7" w:rsidRDefault="00693FE7">
      <w:pPr>
        <w:rPr>
          <w:rFonts w:ascii="Times New Roman" w:eastAsia="Times New Roman" w:hAnsi="Times New Roman" w:cs="Times New Roman"/>
          <w:sz w:val="17"/>
          <w:szCs w:val="17"/>
        </w:rPr>
      </w:pPr>
    </w:p>
    <w:p w:rsidR="00693FE7" w:rsidRDefault="00693FE7">
      <w:pPr>
        <w:rPr>
          <w:rFonts w:ascii="Times New Roman" w:eastAsia="Times New Roman" w:hAnsi="Times New Roman" w:cs="Times New Roman"/>
          <w:sz w:val="17"/>
          <w:szCs w:val="17"/>
        </w:rPr>
      </w:pPr>
    </w:p>
    <w:sectPr w:rsidR="00693FE7">
      <w:pgSz w:w="16838" w:h="11906" w:orient="landscape"/>
      <w:pgMar w:top="142" w:right="851" w:bottom="709"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MT">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7540AB"/>
    <w:multiLevelType w:val="multilevel"/>
    <w:tmpl w:val="2202094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FE7"/>
    <w:rsid w:val="00006E55"/>
    <w:rsid w:val="000466D2"/>
    <w:rsid w:val="00052F23"/>
    <w:rsid w:val="000D374E"/>
    <w:rsid w:val="00146523"/>
    <w:rsid w:val="001579C4"/>
    <w:rsid w:val="001B4283"/>
    <w:rsid w:val="0023190A"/>
    <w:rsid w:val="00236A07"/>
    <w:rsid w:val="00403662"/>
    <w:rsid w:val="004107C1"/>
    <w:rsid w:val="004F3879"/>
    <w:rsid w:val="00567E80"/>
    <w:rsid w:val="005B2E93"/>
    <w:rsid w:val="00601A70"/>
    <w:rsid w:val="00637500"/>
    <w:rsid w:val="00683233"/>
    <w:rsid w:val="00686B46"/>
    <w:rsid w:val="00693FE7"/>
    <w:rsid w:val="007332B5"/>
    <w:rsid w:val="00767097"/>
    <w:rsid w:val="007C1D00"/>
    <w:rsid w:val="00831860"/>
    <w:rsid w:val="008D269A"/>
    <w:rsid w:val="008F25AB"/>
    <w:rsid w:val="0094654E"/>
    <w:rsid w:val="00961AB8"/>
    <w:rsid w:val="009D52C1"/>
    <w:rsid w:val="009E302D"/>
    <w:rsid w:val="009F196A"/>
    <w:rsid w:val="00A35C1F"/>
    <w:rsid w:val="00A921DF"/>
    <w:rsid w:val="00AD7F01"/>
    <w:rsid w:val="00B13E5A"/>
    <w:rsid w:val="00B3445D"/>
    <w:rsid w:val="00B368AC"/>
    <w:rsid w:val="00B44D82"/>
    <w:rsid w:val="00B54EE9"/>
    <w:rsid w:val="00B62C81"/>
    <w:rsid w:val="00C01016"/>
    <w:rsid w:val="00C01516"/>
    <w:rsid w:val="00C72AE2"/>
    <w:rsid w:val="00CF6E28"/>
    <w:rsid w:val="00D337B7"/>
    <w:rsid w:val="00D432A4"/>
    <w:rsid w:val="00DA08B6"/>
    <w:rsid w:val="00DA0F88"/>
    <w:rsid w:val="00E353DE"/>
    <w:rsid w:val="00E62CD7"/>
    <w:rsid w:val="00E94030"/>
    <w:rsid w:val="00EA00DB"/>
    <w:rsid w:val="00EB2038"/>
    <w:rsid w:val="00F00EDB"/>
    <w:rsid w:val="00F446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7F656"/>
  <w15:docId w15:val="{E2ADE383-E427-424B-B031-48461172E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1516"/>
  </w:style>
  <w:style w:type="paragraph" w:styleId="1">
    <w:name w:val="heading 1"/>
    <w:basedOn w:val="a"/>
    <w:next w:val="a"/>
    <w:link w:val="10"/>
    <w:uiPriority w:val="9"/>
    <w:qFormat/>
    <w:pPr>
      <w:keepNext/>
      <w:keepLines/>
      <w:spacing w:before="480" w:after="120"/>
      <w:outlineLvl w:val="0"/>
    </w:pPr>
    <w:rPr>
      <w:b/>
      <w:sz w:val="48"/>
      <w:szCs w:val="48"/>
    </w:rPr>
  </w:style>
  <w:style w:type="paragraph" w:styleId="2">
    <w:name w:val="heading 2"/>
    <w:basedOn w:val="a"/>
    <w:next w:val="a"/>
    <w:link w:val="20"/>
    <w:uiPriority w:val="9"/>
    <w:semiHidden/>
    <w:unhideWhenUsed/>
    <w:qFormat/>
    <w:pPr>
      <w:keepNext/>
      <w:keepLines/>
      <w:spacing w:before="360" w:after="80"/>
      <w:outlineLvl w:val="1"/>
    </w:pPr>
    <w:rPr>
      <w:b/>
      <w:sz w:val="36"/>
      <w:szCs w:val="36"/>
    </w:rPr>
  </w:style>
  <w:style w:type="paragraph" w:styleId="3">
    <w:name w:val="heading 3"/>
    <w:basedOn w:val="a"/>
    <w:next w:val="a"/>
    <w:link w:val="30"/>
    <w:uiPriority w:val="9"/>
    <w:semiHidden/>
    <w:unhideWhenUsed/>
    <w:qFormat/>
    <w:pPr>
      <w:keepNext/>
      <w:keepLines/>
      <w:spacing w:before="280" w:after="80"/>
      <w:outlineLvl w:val="2"/>
    </w:pPr>
    <w:rPr>
      <w:b/>
      <w:sz w:val="28"/>
      <w:szCs w:val="28"/>
    </w:rPr>
  </w:style>
  <w:style w:type="paragraph" w:styleId="4">
    <w:name w:val="heading 4"/>
    <w:basedOn w:val="a"/>
    <w:next w:val="a"/>
    <w:link w:val="40"/>
    <w:uiPriority w:val="9"/>
    <w:semiHidden/>
    <w:unhideWhenUsed/>
    <w:qFormat/>
    <w:pPr>
      <w:keepNext/>
      <w:keepLines/>
      <w:spacing w:before="240" w:after="40"/>
      <w:outlineLvl w:val="3"/>
    </w:pPr>
    <w:rPr>
      <w:b/>
      <w:sz w:val="24"/>
      <w:szCs w:val="24"/>
    </w:rPr>
  </w:style>
  <w:style w:type="paragraph" w:styleId="5">
    <w:name w:val="heading 5"/>
    <w:basedOn w:val="a"/>
    <w:next w:val="a"/>
    <w:link w:val="50"/>
    <w:uiPriority w:val="9"/>
    <w:semiHidden/>
    <w:unhideWhenUsed/>
    <w:qFormat/>
    <w:pPr>
      <w:keepNext/>
      <w:keepLines/>
      <w:spacing w:before="220" w:after="40"/>
      <w:outlineLvl w:val="4"/>
    </w:pPr>
    <w:rPr>
      <w:b/>
    </w:rPr>
  </w:style>
  <w:style w:type="paragraph" w:styleId="6">
    <w:name w:val="heading 6"/>
    <w:basedOn w:val="a"/>
    <w:next w:val="a"/>
    <w:link w:val="60"/>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pPr>
      <w:keepNext/>
      <w:keepLines/>
      <w:spacing w:before="480" w:after="120"/>
    </w:pPr>
    <w:rPr>
      <w:b/>
      <w:sz w:val="72"/>
      <w:szCs w:val="72"/>
    </w:rPr>
  </w:style>
  <w:style w:type="table" w:customStyle="1" w:styleId="NormalTable0">
    <w:name w:val="Normal Table0"/>
    <w:tblPr>
      <w:tblCellMar>
        <w:top w:w="0" w:type="dxa"/>
        <w:left w:w="0" w:type="dxa"/>
        <w:bottom w:w="0" w:type="dxa"/>
        <w:right w:w="0" w:type="dxa"/>
      </w:tblCellMar>
    </w:tblPr>
  </w:style>
  <w:style w:type="table" w:styleId="a5">
    <w:name w:val="Table Grid"/>
    <w:basedOn w:val="a1"/>
    <w:uiPriority w:val="59"/>
    <w:rsid w:val="00D1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qFormat/>
    <w:rsid w:val="00F055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F0555E"/>
  </w:style>
  <w:style w:type="character" w:styleId="a6">
    <w:name w:val="Hyperlink"/>
    <w:basedOn w:val="a0"/>
    <w:uiPriority w:val="99"/>
    <w:unhideWhenUsed/>
    <w:rsid w:val="00F0555E"/>
    <w:rPr>
      <w:color w:val="0000FF"/>
      <w:u w:val="single"/>
    </w:rPr>
  </w:style>
  <w:style w:type="paragraph" w:styleId="a7">
    <w:name w:val="List Paragraph"/>
    <w:basedOn w:val="a"/>
    <w:uiPriority w:val="34"/>
    <w:qFormat/>
    <w:rsid w:val="00F0555E"/>
    <w:pPr>
      <w:ind w:left="720"/>
      <w:contextualSpacing/>
    </w:pPr>
  </w:style>
  <w:style w:type="character" w:customStyle="1" w:styleId="rvts37">
    <w:name w:val="rvts37"/>
    <w:basedOn w:val="a0"/>
    <w:rsid w:val="009F4154"/>
  </w:style>
  <w:style w:type="character" w:styleId="a8">
    <w:name w:val="annotation reference"/>
    <w:basedOn w:val="a0"/>
    <w:uiPriority w:val="99"/>
    <w:semiHidden/>
    <w:unhideWhenUsed/>
    <w:rsid w:val="00B21496"/>
    <w:rPr>
      <w:sz w:val="16"/>
      <w:szCs w:val="16"/>
    </w:rPr>
  </w:style>
  <w:style w:type="paragraph" w:styleId="a9">
    <w:name w:val="annotation text"/>
    <w:basedOn w:val="a"/>
    <w:link w:val="aa"/>
    <w:uiPriority w:val="99"/>
    <w:unhideWhenUsed/>
    <w:rsid w:val="00B21496"/>
    <w:pPr>
      <w:spacing w:after="200" w:line="240" w:lineRule="auto"/>
    </w:pPr>
    <w:rPr>
      <w:sz w:val="20"/>
      <w:szCs w:val="20"/>
      <w:lang w:val="en-US"/>
    </w:rPr>
  </w:style>
  <w:style w:type="character" w:customStyle="1" w:styleId="aa">
    <w:name w:val="Текст примітки Знак"/>
    <w:basedOn w:val="a0"/>
    <w:link w:val="a9"/>
    <w:uiPriority w:val="99"/>
    <w:rsid w:val="00B21496"/>
    <w:rPr>
      <w:sz w:val="20"/>
      <w:szCs w:val="20"/>
      <w:lang w:val="en-US"/>
    </w:rPr>
  </w:style>
  <w:style w:type="paragraph" w:styleId="ab">
    <w:name w:val="Balloon Text"/>
    <w:basedOn w:val="a"/>
    <w:link w:val="ac"/>
    <w:uiPriority w:val="99"/>
    <w:semiHidden/>
    <w:unhideWhenUsed/>
    <w:rsid w:val="004004C3"/>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4004C3"/>
    <w:rPr>
      <w:rFonts w:ascii="Segoe UI" w:hAnsi="Segoe UI" w:cs="Segoe UI"/>
      <w:sz w:val="18"/>
      <w:szCs w:val="18"/>
    </w:rPr>
  </w:style>
  <w:style w:type="character" w:customStyle="1" w:styleId="rvts11">
    <w:name w:val="rvts11"/>
    <w:basedOn w:val="a0"/>
    <w:rsid w:val="004004C3"/>
  </w:style>
  <w:style w:type="character" w:customStyle="1" w:styleId="spanrvts0">
    <w:name w:val="span_rvts0"/>
    <w:basedOn w:val="a0"/>
    <w:rsid w:val="00A82FF0"/>
    <w:rPr>
      <w:rFonts w:ascii="Times New Roman" w:eastAsia="Times New Roman" w:hAnsi="Times New Roman" w:cs="Times New Roman"/>
      <w:b w:val="0"/>
      <w:bCs w:val="0"/>
      <w:i w:val="0"/>
      <w:iCs w:val="0"/>
      <w:sz w:val="24"/>
      <w:szCs w:val="24"/>
    </w:rPr>
  </w:style>
  <w:style w:type="paragraph" w:customStyle="1" w:styleId="rvps14">
    <w:name w:val="rvps14"/>
    <w:basedOn w:val="a"/>
    <w:rsid w:val="00D17346"/>
    <w:pPr>
      <w:spacing w:after="0" w:line="240" w:lineRule="auto"/>
    </w:pPr>
    <w:rPr>
      <w:rFonts w:ascii="Times New Roman" w:eastAsia="Times New Roman" w:hAnsi="Times New Roman" w:cs="Times New Roman"/>
      <w:sz w:val="24"/>
      <w:szCs w:val="24"/>
      <w:lang w:val="en-US"/>
    </w:rPr>
  </w:style>
  <w:style w:type="table" w:customStyle="1" w:styleId="articletable">
    <w:name w:val="article_table"/>
    <w:basedOn w:val="a1"/>
    <w:rsid w:val="00D17346"/>
    <w:pPr>
      <w:spacing w:after="0" w:line="240" w:lineRule="auto"/>
    </w:pPr>
    <w:rPr>
      <w:rFonts w:ascii="Times New Roman" w:eastAsia="Times New Roman" w:hAnsi="Times New Roman" w:cs="Times New Roman"/>
      <w:sz w:val="20"/>
      <w:szCs w:val="20"/>
      <w:lang w:val="en-US"/>
    </w:rPr>
    <w:tblPr/>
  </w:style>
  <w:style w:type="character" w:customStyle="1" w:styleId="spanrvts11">
    <w:name w:val="span_rvts11"/>
    <w:basedOn w:val="a0"/>
    <w:rsid w:val="00D17346"/>
    <w:rPr>
      <w:rFonts w:ascii="Times New Roman" w:eastAsia="Times New Roman" w:hAnsi="Times New Roman" w:cs="Times New Roman"/>
      <w:b w:val="0"/>
      <w:bCs w:val="0"/>
      <w:i/>
      <w:iCs/>
      <w:sz w:val="24"/>
      <w:szCs w:val="24"/>
    </w:rPr>
  </w:style>
  <w:style w:type="paragraph" w:customStyle="1" w:styleId="rvps12">
    <w:name w:val="rvps12"/>
    <w:basedOn w:val="a"/>
    <w:rsid w:val="00D17346"/>
    <w:pPr>
      <w:spacing w:after="0" w:line="240" w:lineRule="auto"/>
      <w:jc w:val="center"/>
    </w:pPr>
    <w:rPr>
      <w:rFonts w:ascii="Times New Roman" w:eastAsia="Times New Roman" w:hAnsi="Times New Roman" w:cs="Times New Roman"/>
      <w:sz w:val="24"/>
      <w:szCs w:val="24"/>
      <w:lang w:val="en-US"/>
    </w:rPr>
  </w:style>
  <w:style w:type="character" w:customStyle="1" w:styleId="arvts96">
    <w:name w:val="a_rvts96"/>
    <w:basedOn w:val="a0"/>
    <w:rsid w:val="00D70E32"/>
    <w:rPr>
      <w:rFonts w:ascii="Times New Roman" w:eastAsia="Times New Roman" w:hAnsi="Times New Roman" w:cs="Times New Roman"/>
      <w:b w:val="0"/>
      <w:bCs w:val="0"/>
      <w:i w:val="0"/>
      <w:iCs w:val="0"/>
      <w:color w:val="000099"/>
      <w:sz w:val="24"/>
      <w:szCs w:val="24"/>
    </w:rPr>
  </w:style>
  <w:style w:type="character" w:customStyle="1" w:styleId="rvts23">
    <w:name w:val="rvts23"/>
    <w:basedOn w:val="a0"/>
    <w:rsid w:val="00677B93"/>
  </w:style>
  <w:style w:type="paragraph" w:customStyle="1" w:styleId="rvps7">
    <w:name w:val="rvps7"/>
    <w:basedOn w:val="a"/>
    <w:rsid w:val="00DE5995"/>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annotation subject"/>
    <w:basedOn w:val="a9"/>
    <w:next w:val="a9"/>
    <w:link w:val="ae"/>
    <w:uiPriority w:val="99"/>
    <w:semiHidden/>
    <w:unhideWhenUsed/>
    <w:rsid w:val="004B450E"/>
    <w:pPr>
      <w:spacing w:after="160"/>
    </w:pPr>
    <w:rPr>
      <w:b/>
      <w:bCs/>
      <w:lang w:val="uk-UA"/>
    </w:rPr>
  </w:style>
  <w:style w:type="character" w:customStyle="1" w:styleId="ae">
    <w:name w:val="Тема примітки Знак"/>
    <w:basedOn w:val="aa"/>
    <w:link w:val="ad"/>
    <w:uiPriority w:val="99"/>
    <w:semiHidden/>
    <w:rsid w:val="004B450E"/>
    <w:rPr>
      <w:b/>
      <w:bCs/>
      <w:sz w:val="20"/>
      <w:szCs w:val="20"/>
      <w:lang w:val="en-US"/>
    </w:rPr>
  </w:style>
  <w:style w:type="paragraph" w:styleId="af">
    <w:name w:val="Revision"/>
    <w:hidden/>
    <w:uiPriority w:val="99"/>
    <w:semiHidden/>
    <w:rsid w:val="00E92439"/>
    <w:pPr>
      <w:spacing w:after="0" w:line="240" w:lineRule="auto"/>
    </w:pPr>
  </w:style>
  <w:style w:type="paragraph" w:styleId="af0">
    <w:name w:val="Subtitle"/>
    <w:basedOn w:val="a"/>
    <w:next w:val="a"/>
    <w:link w:val="af1"/>
    <w:uiPriority w:val="11"/>
    <w:qFormat/>
    <w:pPr>
      <w:keepNext/>
      <w:keepLines/>
      <w:spacing w:before="360" w:after="80"/>
    </w:pPr>
    <w:rPr>
      <w:rFonts w:ascii="Georgia" w:eastAsia="Georgia" w:hAnsi="Georgia" w:cs="Georgia"/>
      <w:i/>
      <w:color w:val="666666"/>
      <w:sz w:val="48"/>
      <w:szCs w:val="48"/>
    </w:rPr>
  </w:style>
  <w:style w:type="table" w:customStyle="1" w:styleId="af2">
    <w:basedOn w:val="NormalTable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3">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4">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5">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6">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7">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8">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9">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a">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paragraph" w:styleId="afb">
    <w:name w:val="Body Text Indent"/>
    <w:basedOn w:val="a"/>
    <w:link w:val="afc"/>
    <w:rsid w:val="00127042"/>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c">
    <w:name w:val="Основний текст з відступом Знак"/>
    <w:basedOn w:val="a0"/>
    <w:link w:val="afb"/>
    <w:rsid w:val="00127042"/>
    <w:rPr>
      <w:rFonts w:ascii="Times New Roman" w:eastAsia="Times New Roman" w:hAnsi="Times New Roman" w:cs="Times New Roman"/>
      <w:sz w:val="24"/>
      <w:szCs w:val="24"/>
      <w:lang w:eastAsia="ru-RU"/>
    </w:rPr>
  </w:style>
  <w:style w:type="character" w:styleId="afd">
    <w:name w:val="FollowedHyperlink"/>
    <w:basedOn w:val="a0"/>
    <w:uiPriority w:val="99"/>
    <w:semiHidden/>
    <w:unhideWhenUsed/>
    <w:rsid w:val="005A05D0"/>
    <w:rPr>
      <w:color w:val="954F72"/>
      <w:u w:val="single"/>
    </w:rPr>
  </w:style>
  <w:style w:type="paragraph" w:customStyle="1" w:styleId="msonormal0">
    <w:name w:val="msonormal"/>
    <w:basedOn w:val="a"/>
    <w:rsid w:val="005A05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
    <w:rsid w:val="005A05D0"/>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a"/>
    <w:rsid w:val="005A05D0"/>
    <w:pPr>
      <w:spacing w:before="100" w:beforeAutospacing="1" w:after="100" w:afterAutospacing="1" w:line="240" w:lineRule="auto"/>
    </w:pPr>
    <w:rPr>
      <w:rFonts w:ascii="Times New Roman" w:eastAsia="Times New Roman" w:hAnsi="Times New Roman" w:cs="Times New Roman"/>
      <w:b/>
      <w:bCs/>
      <w:u w:val="single"/>
    </w:rPr>
  </w:style>
  <w:style w:type="paragraph" w:customStyle="1" w:styleId="xl70">
    <w:name w:val="xl70"/>
    <w:basedOn w:val="a"/>
    <w:rsid w:val="005A05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5A05D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5A05D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a"/>
    <w:rsid w:val="005A05D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5A05D0"/>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a"/>
    <w:rsid w:val="005A05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a"/>
    <w:rsid w:val="005A05D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a"/>
    <w:rsid w:val="005A05D0"/>
    <w:pPr>
      <w:pBdr>
        <w:top w:val="single" w:sz="4" w:space="0" w:color="auto"/>
        <w:left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9">
    <w:name w:val="xl79"/>
    <w:basedOn w:val="a"/>
    <w:rsid w:val="005A05D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a"/>
    <w:rsid w:val="005A05D0"/>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4">
    <w:name w:val="xl84"/>
    <w:basedOn w:val="a"/>
    <w:rsid w:val="005A05D0"/>
    <w:pPr>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a"/>
    <w:rsid w:val="005A05D0"/>
    <w:pPr>
      <w:spacing w:before="100" w:beforeAutospacing="1" w:after="100" w:afterAutospacing="1" w:line="240" w:lineRule="auto"/>
      <w:textAlignment w:val="center"/>
    </w:pPr>
    <w:rPr>
      <w:rFonts w:eastAsia="Times New Roman"/>
      <w:b/>
      <w:bCs/>
      <w:sz w:val="24"/>
      <w:szCs w:val="24"/>
    </w:rPr>
  </w:style>
  <w:style w:type="paragraph" w:customStyle="1" w:styleId="xl86">
    <w:name w:val="xl86"/>
    <w:basedOn w:val="a"/>
    <w:rsid w:val="005A05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8">
    <w:name w:val="xl88"/>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5A05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a"/>
    <w:rsid w:val="005A05D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1">
    <w:name w:val="xl91"/>
    <w:basedOn w:val="a"/>
    <w:rsid w:val="005A05D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5A05D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a"/>
    <w:rsid w:val="005A05D0"/>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4">
    <w:name w:val="xl94"/>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5A05D0"/>
    <w:pPr>
      <w:shd w:val="clear" w:color="000000"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7">
    <w:name w:val="xl97"/>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
    <w:rsid w:val="005A05D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5A05D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0">
    <w:name w:val="xl100"/>
    <w:basedOn w:val="a"/>
    <w:rsid w:val="005A05D0"/>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
    <w:rsid w:val="005A05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5A05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3">
    <w:name w:val="xl103"/>
    <w:basedOn w:val="a"/>
    <w:rsid w:val="005A05D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5A05D0"/>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5">
    <w:name w:val="xl105"/>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a"/>
    <w:rsid w:val="005A05D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5A05D0"/>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8">
    <w:name w:val="xl108"/>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a"/>
    <w:rsid w:val="005A05D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5A05D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5A05D0"/>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5A05D0"/>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3">
    <w:name w:val="xl113"/>
    <w:basedOn w:val="a"/>
    <w:rsid w:val="005A05D0"/>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4">
    <w:name w:val="xl114"/>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6">
    <w:name w:val="xl116"/>
    <w:basedOn w:val="a"/>
    <w:rsid w:val="005A05D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5A05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5A05D0"/>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5A05D0"/>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0">
    <w:name w:val="xl120"/>
    <w:basedOn w:val="a"/>
    <w:rsid w:val="005A05D0"/>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22">
    <w:name w:val="xl122"/>
    <w:basedOn w:val="a"/>
    <w:rsid w:val="005A05D0"/>
    <w:pPr>
      <w:pBdr>
        <w:top w:val="single" w:sz="8" w:space="0" w:color="auto"/>
        <w:left w:val="single" w:sz="8"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3">
    <w:name w:val="xl123"/>
    <w:basedOn w:val="a"/>
    <w:rsid w:val="005A05D0"/>
    <w:pPr>
      <w:pBdr>
        <w:top w:val="single" w:sz="4" w:space="0" w:color="auto"/>
        <w:left w:val="single" w:sz="8"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4">
    <w:name w:val="xl124"/>
    <w:basedOn w:val="a"/>
    <w:rsid w:val="005A05D0"/>
    <w:pPr>
      <w:pBdr>
        <w:top w:val="single" w:sz="8" w:space="0" w:color="auto"/>
        <w:left w:val="single" w:sz="4"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5">
    <w:name w:val="xl125"/>
    <w:basedOn w:val="a"/>
    <w:rsid w:val="005A05D0"/>
    <w:pPr>
      <w:pBdr>
        <w:top w:val="single" w:sz="8" w:space="0" w:color="auto"/>
        <w:left w:val="single" w:sz="4"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6">
    <w:name w:val="xl126"/>
    <w:basedOn w:val="a"/>
    <w:rsid w:val="005A05D0"/>
    <w:pPr>
      <w:pBdr>
        <w:top w:val="single" w:sz="4" w:space="0" w:color="auto"/>
        <w:left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7">
    <w:name w:val="xl127"/>
    <w:basedOn w:val="a"/>
    <w:rsid w:val="005A05D0"/>
    <w:pPr>
      <w:pBdr>
        <w:top w:val="single" w:sz="8" w:space="0" w:color="auto"/>
        <w:left w:val="single" w:sz="4" w:space="0" w:color="auto"/>
        <w:bottom w:val="single" w:sz="4" w:space="0" w:color="auto"/>
        <w:right w:val="single" w:sz="8"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8">
    <w:name w:val="xl128"/>
    <w:basedOn w:val="a"/>
    <w:rsid w:val="005A05D0"/>
    <w:pPr>
      <w:pBdr>
        <w:top w:val="single" w:sz="4" w:space="0" w:color="auto"/>
        <w:left w:val="single" w:sz="4" w:space="0" w:color="auto"/>
        <w:right w:val="single" w:sz="8"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9">
    <w:name w:val="xl129"/>
    <w:basedOn w:val="a"/>
    <w:rsid w:val="005A05D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5A05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5A05D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5A05D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5A05D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5A05D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
    <w:rsid w:val="005A05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5A05D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5A05D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5A05D0"/>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5A05D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a"/>
    <w:rsid w:val="005A05D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a"/>
    <w:rsid w:val="005A05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2">
    <w:name w:val="xl142"/>
    <w:basedOn w:val="a"/>
    <w:rsid w:val="005A05D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3">
    <w:name w:val="xl143"/>
    <w:basedOn w:val="a"/>
    <w:rsid w:val="005A05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4">
    <w:name w:val="xl144"/>
    <w:basedOn w:val="a"/>
    <w:rsid w:val="005A05D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5A05D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styleId="afe">
    <w:name w:val="No Spacing"/>
    <w:uiPriority w:val="1"/>
    <w:qFormat/>
    <w:rsid w:val="00366656"/>
    <w:pPr>
      <w:spacing w:after="0" w:line="240" w:lineRule="auto"/>
    </w:pPr>
    <w:rPr>
      <w:rFonts w:asciiTheme="minorHAnsi" w:eastAsiaTheme="minorHAnsi" w:hAnsiTheme="minorHAnsi" w:cstheme="minorBidi"/>
      <w:lang w:eastAsia="en-US"/>
    </w:rPr>
  </w:style>
  <w:style w:type="character" w:styleId="aff">
    <w:name w:val="Strong"/>
    <w:basedOn w:val="a0"/>
    <w:uiPriority w:val="22"/>
    <w:qFormat/>
    <w:rsid w:val="003F6ACD"/>
    <w:rPr>
      <w:b/>
      <w:bCs/>
    </w:rPr>
  </w:style>
  <w:style w:type="character" w:customStyle="1" w:styleId="fontstyle01">
    <w:name w:val="fontstyle01"/>
    <w:basedOn w:val="a0"/>
    <w:rsid w:val="00EC2A01"/>
    <w:rPr>
      <w:rFonts w:ascii="ArialMT" w:hAnsi="ArialMT" w:hint="default"/>
      <w:b w:val="0"/>
      <w:bCs w:val="0"/>
      <w:i w:val="0"/>
      <w:iCs w:val="0"/>
      <w:color w:val="000000"/>
      <w:sz w:val="22"/>
      <w:szCs w:val="22"/>
    </w:rPr>
  </w:style>
  <w:style w:type="paragraph" w:styleId="aff0">
    <w:name w:val="Normal (Web)"/>
    <w:basedOn w:val="a"/>
    <w:uiPriority w:val="99"/>
    <w:unhideWhenUsed/>
    <w:rsid w:val="004A5E6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9">
    <w:name w:val="9"/>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8">
    <w:name w:val="8"/>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7">
    <w:name w:val="7"/>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61">
    <w:name w:val="6"/>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51">
    <w:name w:val="5"/>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41">
    <w:name w:val="4"/>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31">
    <w:name w:val="3"/>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21">
    <w:name w:val="2"/>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11">
    <w:name w:val="1"/>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character" w:styleId="aff1">
    <w:name w:val="Unresolved Mention"/>
    <w:basedOn w:val="a0"/>
    <w:uiPriority w:val="99"/>
    <w:semiHidden/>
    <w:unhideWhenUsed/>
    <w:rsid w:val="009C6FB4"/>
    <w:rPr>
      <w:color w:val="605E5C"/>
      <w:shd w:val="clear" w:color="auto" w:fill="E1DFDD"/>
    </w:rPr>
  </w:style>
  <w:style w:type="character" w:customStyle="1" w:styleId="10">
    <w:name w:val="Заголовок 1 Знак"/>
    <w:basedOn w:val="a0"/>
    <w:link w:val="1"/>
    <w:uiPriority w:val="9"/>
    <w:rsid w:val="009C6FB4"/>
    <w:rPr>
      <w:b/>
      <w:sz w:val="48"/>
      <w:szCs w:val="48"/>
    </w:rPr>
  </w:style>
  <w:style w:type="character" w:customStyle="1" w:styleId="20">
    <w:name w:val="Заголовок 2 Знак"/>
    <w:basedOn w:val="a0"/>
    <w:link w:val="2"/>
    <w:uiPriority w:val="9"/>
    <w:semiHidden/>
    <w:rsid w:val="009C6FB4"/>
    <w:rPr>
      <w:b/>
      <w:sz w:val="36"/>
      <w:szCs w:val="36"/>
    </w:rPr>
  </w:style>
  <w:style w:type="character" w:customStyle="1" w:styleId="30">
    <w:name w:val="Заголовок 3 Знак"/>
    <w:basedOn w:val="a0"/>
    <w:link w:val="3"/>
    <w:uiPriority w:val="9"/>
    <w:semiHidden/>
    <w:rsid w:val="009C6FB4"/>
    <w:rPr>
      <w:b/>
      <w:sz w:val="28"/>
      <w:szCs w:val="28"/>
    </w:rPr>
  </w:style>
  <w:style w:type="character" w:customStyle="1" w:styleId="40">
    <w:name w:val="Заголовок 4 Знак"/>
    <w:basedOn w:val="a0"/>
    <w:link w:val="4"/>
    <w:uiPriority w:val="9"/>
    <w:semiHidden/>
    <w:rsid w:val="009C6FB4"/>
    <w:rPr>
      <w:b/>
      <w:sz w:val="24"/>
      <w:szCs w:val="24"/>
    </w:rPr>
  </w:style>
  <w:style w:type="character" w:customStyle="1" w:styleId="50">
    <w:name w:val="Заголовок 5 Знак"/>
    <w:basedOn w:val="a0"/>
    <w:link w:val="5"/>
    <w:uiPriority w:val="9"/>
    <w:semiHidden/>
    <w:rsid w:val="009C6FB4"/>
    <w:rPr>
      <w:b/>
    </w:rPr>
  </w:style>
  <w:style w:type="character" w:customStyle="1" w:styleId="60">
    <w:name w:val="Заголовок 6 Знак"/>
    <w:basedOn w:val="a0"/>
    <w:link w:val="6"/>
    <w:uiPriority w:val="9"/>
    <w:semiHidden/>
    <w:rsid w:val="009C6FB4"/>
    <w:rPr>
      <w:b/>
      <w:sz w:val="20"/>
      <w:szCs w:val="20"/>
    </w:rPr>
  </w:style>
  <w:style w:type="character" w:customStyle="1" w:styleId="a4">
    <w:name w:val="Назва Знак"/>
    <w:basedOn w:val="a0"/>
    <w:link w:val="a3"/>
    <w:uiPriority w:val="10"/>
    <w:rsid w:val="009C6FB4"/>
    <w:rPr>
      <w:b/>
      <w:sz w:val="72"/>
      <w:szCs w:val="72"/>
    </w:rPr>
  </w:style>
  <w:style w:type="character" w:customStyle="1" w:styleId="af1">
    <w:name w:val="Підзаголовок Знак"/>
    <w:basedOn w:val="a0"/>
    <w:link w:val="af0"/>
    <w:uiPriority w:val="11"/>
    <w:rsid w:val="009C6FB4"/>
    <w:rPr>
      <w:rFonts w:ascii="Georgia" w:eastAsia="Georgia" w:hAnsi="Georgia" w:cs="Georgia"/>
      <w:i/>
      <w:color w:val="666666"/>
      <w:sz w:val="48"/>
      <w:szCs w:val="48"/>
    </w:rPr>
  </w:style>
  <w:style w:type="character" w:customStyle="1" w:styleId="ui-provider">
    <w:name w:val="ui-provider"/>
    <w:basedOn w:val="a0"/>
    <w:rsid w:val="0074597C"/>
  </w:style>
  <w:style w:type="paragraph" w:styleId="aff2">
    <w:name w:val="footnote text"/>
    <w:basedOn w:val="a"/>
    <w:link w:val="aff3"/>
    <w:uiPriority w:val="99"/>
    <w:semiHidden/>
    <w:unhideWhenUsed/>
    <w:rsid w:val="00AA412E"/>
    <w:pPr>
      <w:spacing w:after="0" w:line="240" w:lineRule="auto"/>
    </w:pPr>
    <w:rPr>
      <w:sz w:val="20"/>
      <w:szCs w:val="20"/>
    </w:rPr>
  </w:style>
  <w:style w:type="character" w:customStyle="1" w:styleId="aff3">
    <w:name w:val="Текст виноски Знак"/>
    <w:basedOn w:val="a0"/>
    <w:link w:val="aff2"/>
    <w:uiPriority w:val="99"/>
    <w:semiHidden/>
    <w:rsid w:val="00AA412E"/>
    <w:rPr>
      <w:sz w:val="20"/>
      <w:szCs w:val="20"/>
    </w:rPr>
  </w:style>
  <w:style w:type="table" w:customStyle="1" w:styleId="aff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zakon.rada.gov.ua/rada/show/2019-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zakon.rada.gov.ua/rada/show/v0618874-24"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rada/show/v0618874-24" TargetMode="External"/><Relationship Id="rId11" Type="http://schemas.openxmlformats.org/officeDocument/2006/relationships/hyperlink" Target="https://www.acer.europa.eu/sites/default/files/REMIT/REMIT%20Reporting%20Guidance/Transaction%20Reporting%20User%20Manual%20(TRUM)/ACER_REMIT_TRUM_v6_1.zip" TargetMode="External"/><Relationship Id="rId5" Type="http://schemas.openxmlformats.org/officeDocument/2006/relationships/webSettings" Target="webSettings.xml"/><Relationship Id="rId10" Type="http://schemas.openxmlformats.org/officeDocument/2006/relationships/hyperlink" Target="https://zakon.rada.gov.ua/rada/show/v0618874-24" TargetMode="External"/><Relationship Id="rId4" Type="http://schemas.openxmlformats.org/officeDocument/2006/relationships/settings" Target="settings.xml"/><Relationship Id="rId9" Type="http://schemas.openxmlformats.org/officeDocument/2006/relationships/hyperlink" Target="https://zakon.rada.gov.ua/rada/show/1956-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lyNmmj9R10t3ZPby147Tk+nW+w==">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160671</Words>
  <Characters>91584</Characters>
  <Application>Microsoft Office Word</Application>
  <DocSecurity>0</DocSecurity>
  <Lines>763</Lines>
  <Paragraphs>503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Литвин</dc:creator>
  <cp:lastModifiedBy>Роман Висоцький</cp:lastModifiedBy>
  <cp:revision>4</cp:revision>
  <dcterms:created xsi:type="dcterms:W3CDTF">2024-10-31T09:31:00Z</dcterms:created>
  <dcterms:modified xsi:type="dcterms:W3CDTF">2024-10-31T11:20:00Z</dcterms:modified>
</cp:coreProperties>
</file>