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3A3964" w14:textId="77777777" w:rsidR="00720E8C" w:rsidRPr="00303DD4" w:rsidRDefault="00720E8C" w:rsidP="00645BFD">
      <w:pPr>
        <w:shd w:val="clear" w:color="auto" w:fill="FFFFFF"/>
        <w:spacing w:after="150" w:line="360" w:lineRule="auto"/>
        <w:ind w:left="448" w:right="448"/>
        <w:rPr>
          <w:rFonts w:ascii="Times New Roman" w:eastAsia="Times New Roman" w:hAnsi="Times New Roman" w:cs="Times New Roman"/>
          <w:b/>
          <w:bCs/>
          <w:color w:val="333333"/>
          <w:sz w:val="20"/>
          <w:szCs w:val="20"/>
          <w:lang w:val="uk-UA" w:eastAsia="ru-RU"/>
        </w:rPr>
      </w:pPr>
    </w:p>
    <w:p w14:paraId="7CB8882B" w14:textId="77777777" w:rsidR="001746D1" w:rsidRPr="00411676" w:rsidRDefault="00411676" w:rsidP="00411676">
      <w:pPr>
        <w:shd w:val="clear" w:color="auto" w:fill="FFFFFF"/>
        <w:spacing w:after="150" w:line="240" w:lineRule="auto"/>
        <w:ind w:left="448" w:right="448"/>
        <w:jc w:val="center"/>
        <w:rPr>
          <w:rFonts w:ascii="Times New Roman" w:eastAsia="Times New Roman" w:hAnsi="Times New Roman" w:cs="Times New Roman"/>
          <w:sz w:val="28"/>
          <w:szCs w:val="28"/>
          <w:lang w:val="uk-UA" w:eastAsia="ru-RU"/>
        </w:rPr>
      </w:pPr>
      <w:r w:rsidRPr="00411676">
        <w:rPr>
          <w:rFonts w:ascii="Times New Roman" w:eastAsia="Times New Roman" w:hAnsi="Times New Roman" w:cs="Times New Roman"/>
          <w:b/>
          <w:bCs/>
          <w:sz w:val="28"/>
          <w:szCs w:val="28"/>
          <w:lang w:val="uk-UA" w:eastAsia="ru-RU"/>
        </w:rPr>
        <w:t>Узагальнені зауваження та пропозиції до проєкту постанови НКРЕКП  «Про затвердження Змін до Порядку здійснення процедури сертифікації оператора газотранспортної системи»</w:t>
      </w:r>
      <w:r>
        <w:rPr>
          <w:rFonts w:ascii="Times New Roman" w:eastAsia="Times New Roman" w:hAnsi="Times New Roman" w:cs="Times New Roman"/>
          <w:b/>
          <w:bCs/>
          <w:sz w:val="28"/>
          <w:szCs w:val="28"/>
          <w:lang w:val="uk-UA" w:eastAsia="ru-RU"/>
        </w:rPr>
        <w:t xml:space="preserve"> </w:t>
      </w:r>
    </w:p>
    <w:tbl>
      <w:tblPr>
        <w:tblStyle w:val="a3"/>
        <w:tblW w:w="15128" w:type="dxa"/>
        <w:tblLook w:val="04A0" w:firstRow="1" w:lastRow="0" w:firstColumn="1" w:lastColumn="0" w:noHBand="0" w:noVBand="1"/>
      </w:tblPr>
      <w:tblGrid>
        <w:gridCol w:w="5161"/>
        <w:gridCol w:w="5717"/>
        <w:gridCol w:w="4241"/>
        <w:gridCol w:w="9"/>
      </w:tblGrid>
      <w:tr w:rsidR="00411676" w:rsidRPr="00571425" w14:paraId="5D77FE3A" w14:textId="77777777" w:rsidTr="00E3340C">
        <w:trPr>
          <w:gridAfter w:val="1"/>
          <w:wAfter w:w="9" w:type="dxa"/>
        </w:trPr>
        <w:tc>
          <w:tcPr>
            <w:tcW w:w="5161" w:type="dxa"/>
          </w:tcPr>
          <w:p w14:paraId="4E4CC777" w14:textId="77777777" w:rsidR="00411676" w:rsidRPr="008C21FD" w:rsidRDefault="00411676" w:rsidP="00411676">
            <w:pPr>
              <w:jc w:val="center"/>
              <w:rPr>
                <w:rFonts w:ascii="Times New Roman" w:eastAsia="Arial" w:hAnsi="Times New Roman" w:cs="Times New Roman"/>
                <w:b/>
                <w:bCs/>
                <w:sz w:val="24"/>
                <w:szCs w:val="24"/>
                <w:lang w:val="uk-UA" w:eastAsia="ru-RU"/>
              </w:rPr>
            </w:pPr>
            <w:r w:rsidRPr="008C21FD">
              <w:rPr>
                <w:rFonts w:ascii="Times New Roman" w:hAnsi="Times New Roman" w:cs="Times New Roman"/>
                <w:b/>
                <w:bCs/>
                <w:sz w:val="24"/>
                <w:szCs w:val="24"/>
                <w:lang w:val="uk-UA" w:eastAsia="ru-RU"/>
              </w:rPr>
              <w:t xml:space="preserve">Редакція </w:t>
            </w:r>
            <w:proofErr w:type="spellStart"/>
            <w:r w:rsidRPr="008C21FD">
              <w:rPr>
                <w:rFonts w:ascii="Times New Roman" w:hAnsi="Times New Roman" w:cs="Times New Roman"/>
                <w:b/>
                <w:bCs/>
                <w:sz w:val="24"/>
                <w:szCs w:val="24"/>
                <w:lang w:val="uk-UA" w:eastAsia="ru-RU"/>
              </w:rPr>
              <w:t>проєкту</w:t>
            </w:r>
            <w:proofErr w:type="spellEnd"/>
            <w:r w:rsidRPr="008C21FD">
              <w:rPr>
                <w:rFonts w:ascii="Times New Roman" w:hAnsi="Times New Roman" w:cs="Times New Roman"/>
                <w:b/>
                <w:bCs/>
                <w:sz w:val="24"/>
                <w:szCs w:val="24"/>
                <w:lang w:val="uk-UA" w:eastAsia="ru-RU"/>
              </w:rPr>
              <w:t xml:space="preserve"> рішення НКРЕКП</w:t>
            </w:r>
          </w:p>
          <w:p w14:paraId="728D0528" w14:textId="77777777" w:rsidR="00411676" w:rsidRPr="00303DD4" w:rsidRDefault="00411676" w:rsidP="00411676">
            <w:pPr>
              <w:jc w:val="center"/>
              <w:rPr>
                <w:rFonts w:ascii="Times New Roman" w:hAnsi="Times New Roman" w:cs="Times New Roman"/>
                <w:b/>
                <w:sz w:val="20"/>
                <w:szCs w:val="20"/>
                <w:lang w:val="uk-UA"/>
              </w:rPr>
            </w:pPr>
          </w:p>
        </w:tc>
        <w:tc>
          <w:tcPr>
            <w:tcW w:w="5717" w:type="dxa"/>
          </w:tcPr>
          <w:p w14:paraId="270BC313" w14:textId="77777777" w:rsidR="00411676" w:rsidRPr="008C21FD" w:rsidRDefault="00411676" w:rsidP="00411676">
            <w:pPr>
              <w:jc w:val="center"/>
              <w:rPr>
                <w:rFonts w:ascii="Times New Roman" w:eastAsia="Arial" w:hAnsi="Times New Roman" w:cs="Times New Roman"/>
                <w:b/>
                <w:bCs/>
                <w:sz w:val="24"/>
                <w:szCs w:val="24"/>
                <w:lang w:val="uk-UA" w:eastAsia="ru-RU"/>
              </w:rPr>
            </w:pPr>
            <w:r w:rsidRPr="008C21FD">
              <w:rPr>
                <w:rFonts w:ascii="Times New Roman" w:hAnsi="Times New Roman" w:cs="Times New Roman"/>
                <w:b/>
                <w:bCs/>
                <w:sz w:val="24"/>
                <w:szCs w:val="24"/>
                <w:lang w:val="uk-UA" w:eastAsia="ru-RU"/>
              </w:rPr>
              <w:t xml:space="preserve">Зауваження та пропозиції                                                                                  </w:t>
            </w:r>
          </w:p>
          <w:p w14:paraId="094766FA" w14:textId="77777777" w:rsidR="00411676" w:rsidRPr="008C21FD" w:rsidRDefault="00411676" w:rsidP="00411676">
            <w:pPr>
              <w:jc w:val="center"/>
              <w:rPr>
                <w:rFonts w:ascii="Times New Roman" w:hAnsi="Times New Roman" w:cs="Times New Roman"/>
                <w:b/>
                <w:bCs/>
                <w:sz w:val="24"/>
                <w:szCs w:val="24"/>
                <w:lang w:val="uk-UA" w:eastAsia="ru-RU"/>
              </w:rPr>
            </w:pPr>
            <w:r w:rsidRPr="008C21FD">
              <w:rPr>
                <w:rFonts w:ascii="Times New Roman" w:hAnsi="Times New Roman" w:cs="Times New Roman"/>
                <w:b/>
                <w:bCs/>
                <w:sz w:val="24"/>
                <w:szCs w:val="24"/>
                <w:lang w:val="uk-UA" w:eastAsia="ru-RU"/>
              </w:rPr>
              <w:t>до проєкту рішення НКРЕКП</w:t>
            </w:r>
          </w:p>
          <w:p w14:paraId="13464BB5" w14:textId="77777777" w:rsidR="00411676" w:rsidRPr="00303DD4" w:rsidRDefault="00411676" w:rsidP="00411676">
            <w:pPr>
              <w:jc w:val="center"/>
              <w:rPr>
                <w:rFonts w:ascii="Times New Roman" w:hAnsi="Times New Roman" w:cs="Times New Roman"/>
                <w:b/>
                <w:sz w:val="20"/>
                <w:szCs w:val="20"/>
                <w:lang w:val="uk-UA"/>
              </w:rPr>
            </w:pPr>
          </w:p>
        </w:tc>
        <w:tc>
          <w:tcPr>
            <w:tcW w:w="4241" w:type="dxa"/>
          </w:tcPr>
          <w:p w14:paraId="0AD30BCA" w14:textId="77777777" w:rsidR="00411676" w:rsidRPr="00303DD4" w:rsidRDefault="00411676" w:rsidP="00411676">
            <w:pPr>
              <w:jc w:val="center"/>
              <w:rPr>
                <w:rFonts w:ascii="Times New Roman" w:hAnsi="Times New Roman" w:cs="Times New Roman"/>
                <w:b/>
                <w:sz w:val="20"/>
                <w:szCs w:val="20"/>
                <w:lang w:val="uk-UA"/>
              </w:rPr>
            </w:pPr>
            <w:r w:rsidRPr="008C21FD">
              <w:rPr>
                <w:rFonts w:ascii="Times New Roman" w:hAnsi="Times New Roman" w:cs="Times New Roman"/>
                <w:b/>
                <w:bCs/>
                <w:sz w:val="24"/>
                <w:szCs w:val="24"/>
                <w:lang w:val="uk-UA" w:eastAsia="ru-RU"/>
              </w:rPr>
              <w:t>Попередня позиція НКРЕКП щодо наданих зауважень та пропозицій з обґрунтуванням щодо прийняття або відхилення</w:t>
            </w:r>
          </w:p>
        </w:tc>
      </w:tr>
      <w:tr w:rsidR="00411676" w:rsidRPr="00303DD4" w14:paraId="2188BD51" w14:textId="77777777" w:rsidTr="00234912">
        <w:trPr>
          <w:gridAfter w:val="1"/>
          <w:wAfter w:w="9" w:type="dxa"/>
        </w:trPr>
        <w:tc>
          <w:tcPr>
            <w:tcW w:w="15119" w:type="dxa"/>
            <w:gridSpan w:val="3"/>
            <w:shd w:val="clear" w:color="auto" w:fill="auto"/>
          </w:tcPr>
          <w:p w14:paraId="5F60D999" w14:textId="77777777" w:rsidR="00411676" w:rsidRPr="00234912" w:rsidRDefault="00411676" w:rsidP="00411676">
            <w:pPr>
              <w:jc w:val="center"/>
              <w:rPr>
                <w:rFonts w:ascii="Times New Roman" w:hAnsi="Times New Roman" w:cs="Times New Roman"/>
                <w:b/>
                <w:sz w:val="26"/>
                <w:szCs w:val="26"/>
                <w:lang w:val="uk-UA"/>
              </w:rPr>
            </w:pPr>
            <w:r w:rsidRPr="00234912">
              <w:rPr>
                <w:rFonts w:ascii="Times New Roman" w:hAnsi="Times New Roman" w:cs="Times New Roman"/>
                <w:b/>
                <w:sz w:val="26"/>
                <w:szCs w:val="26"/>
                <w:lang w:val="uk-UA"/>
              </w:rPr>
              <w:t xml:space="preserve">Проєкт постанови НКРЕКП </w:t>
            </w:r>
            <w:r w:rsidRPr="00234912">
              <w:rPr>
                <w:rFonts w:ascii="Times New Roman" w:hAnsi="Times New Roman" w:cs="Times New Roman"/>
                <w:b/>
                <w:sz w:val="26"/>
                <w:szCs w:val="26"/>
                <w:lang w:val="uk-UA"/>
              </w:rPr>
              <w:br/>
              <w:t>«Про затвердження змін до Порядку здійснення процедури сертифікації оператора газотранспортної системи»</w:t>
            </w:r>
          </w:p>
        </w:tc>
      </w:tr>
      <w:tr w:rsidR="00411676" w:rsidRPr="00303DD4" w14:paraId="01B4349C" w14:textId="77777777" w:rsidTr="00F0566D">
        <w:trPr>
          <w:gridAfter w:val="1"/>
          <w:wAfter w:w="9" w:type="dxa"/>
        </w:trPr>
        <w:tc>
          <w:tcPr>
            <w:tcW w:w="5161" w:type="dxa"/>
          </w:tcPr>
          <w:p w14:paraId="15D39423" w14:textId="77777777" w:rsidR="00411676" w:rsidRPr="00234912" w:rsidRDefault="00411676" w:rsidP="00411676">
            <w:pPr>
              <w:pStyle w:val="a4"/>
              <w:tabs>
                <w:tab w:val="left" w:pos="709"/>
                <w:tab w:val="left" w:pos="993"/>
              </w:tabs>
              <w:spacing w:before="0" w:beforeAutospacing="0" w:after="0" w:afterAutospacing="0"/>
              <w:ind w:firstLine="567"/>
              <w:jc w:val="both"/>
              <w:rPr>
                <w:sz w:val="22"/>
                <w:szCs w:val="22"/>
              </w:rPr>
            </w:pPr>
            <w:r w:rsidRPr="00234912">
              <w:rPr>
                <w:sz w:val="22"/>
                <w:szCs w:val="22"/>
              </w:rPr>
              <w:t xml:space="preserve">1. Затвердити Зміни до </w:t>
            </w:r>
            <w:r w:rsidRPr="00234912">
              <w:rPr>
                <w:bCs/>
                <w:sz w:val="22"/>
                <w:szCs w:val="22"/>
                <w:lang w:eastAsia="ru-RU"/>
              </w:rPr>
              <w:t xml:space="preserve">Порядку здійснення процедури сертифікації оператора газотранспортної системи, затвердженого постановою </w:t>
            </w:r>
            <w:r w:rsidRPr="00234912">
              <w:rPr>
                <w:sz w:val="22"/>
                <w:szCs w:val="22"/>
              </w:rPr>
              <w:t xml:space="preserve"> Національної комісії, що здійснює державне регулювання у сферах енергетики та комунальних послуг, від 14 квітня 2016 року № 631 та зареєстрованого в Міністерстві юстиції України 20 липня 2016 року за № 996/29126, що додаються.</w:t>
            </w:r>
          </w:p>
          <w:p w14:paraId="70E6AFAB" w14:textId="77777777" w:rsidR="00411676" w:rsidRPr="00234912" w:rsidRDefault="00411676" w:rsidP="00411676">
            <w:pPr>
              <w:jc w:val="center"/>
              <w:rPr>
                <w:rFonts w:ascii="Times New Roman" w:hAnsi="Times New Roman" w:cs="Times New Roman"/>
                <w:b/>
                <w:lang w:val="uk-UA"/>
              </w:rPr>
            </w:pPr>
          </w:p>
        </w:tc>
        <w:tc>
          <w:tcPr>
            <w:tcW w:w="5717" w:type="dxa"/>
          </w:tcPr>
          <w:p w14:paraId="5CEE32B9" w14:textId="77777777" w:rsidR="00F40766" w:rsidRDefault="00411676" w:rsidP="00411676">
            <w:pPr>
              <w:pStyle w:val="a4"/>
              <w:tabs>
                <w:tab w:val="left" w:pos="709"/>
                <w:tab w:val="left" w:pos="993"/>
              </w:tabs>
              <w:spacing w:before="0" w:beforeAutospacing="0" w:after="0" w:afterAutospacing="0"/>
              <w:jc w:val="both"/>
              <w:rPr>
                <w:b/>
                <w:sz w:val="22"/>
                <w:szCs w:val="22"/>
              </w:rPr>
            </w:pPr>
            <w:r w:rsidRPr="00411676">
              <w:rPr>
                <w:b/>
                <w:sz w:val="22"/>
                <w:szCs w:val="22"/>
              </w:rPr>
              <w:t>ТОВ «Оператор ГТС України»</w:t>
            </w:r>
          </w:p>
          <w:p w14:paraId="391CC9EF" w14:textId="77777777" w:rsidR="00F40766" w:rsidRPr="00F40766" w:rsidRDefault="00F40766" w:rsidP="00411676">
            <w:pPr>
              <w:pStyle w:val="a4"/>
              <w:tabs>
                <w:tab w:val="left" w:pos="709"/>
                <w:tab w:val="left" w:pos="993"/>
              </w:tabs>
              <w:spacing w:before="0" w:beforeAutospacing="0" w:after="0" w:afterAutospacing="0"/>
              <w:jc w:val="both"/>
              <w:rPr>
                <w:sz w:val="8"/>
                <w:szCs w:val="8"/>
              </w:rPr>
            </w:pPr>
          </w:p>
          <w:p w14:paraId="207BB0CA" w14:textId="77777777" w:rsidR="00411676" w:rsidRDefault="00411676" w:rsidP="00411676">
            <w:pPr>
              <w:pStyle w:val="a4"/>
              <w:tabs>
                <w:tab w:val="left" w:pos="709"/>
                <w:tab w:val="left" w:pos="993"/>
              </w:tabs>
              <w:spacing w:before="0" w:beforeAutospacing="0" w:after="0" w:afterAutospacing="0"/>
              <w:jc w:val="both"/>
              <w:rPr>
                <w:sz w:val="22"/>
                <w:szCs w:val="22"/>
              </w:rPr>
            </w:pPr>
            <w:r>
              <w:rPr>
                <w:sz w:val="22"/>
                <w:szCs w:val="22"/>
              </w:rPr>
              <w:t xml:space="preserve">      </w:t>
            </w:r>
            <w:r w:rsidRPr="00411676">
              <w:rPr>
                <w:sz w:val="22"/>
                <w:szCs w:val="22"/>
              </w:rPr>
              <w:t>Загальні зауваження до проєкту регуляторного акту.</w:t>
            </w:r>
          </w:p>
          <w:p w14:paraId="4439FC7D" w14:textId="77777777" w:rsidR="00F40766" w:rsidRPr="00F40766" w:rsidRDefault="00F40766" w:rsidP="00411676">
            <w:pPr>
              <w:pStyle w:val="a4"/>
              <w:tabs>
                <w:tab w:val="left" w:pos="709"/>
                <w:tab w:val="left" w:pos="993"/>
              </w:tabs>
              <w:spacing w:before="0" w:beforeAutospacing="0" w:after="0" w:afterAutospacing="0"/>
              <w:jc w:val="both"/>
              <w:rPr>
                <w:sz w:val="4"/>
                <w:szCs w:val="4"/>
              </w:rPr>
            </w:pPr>
          </w:p>
          <w:p w14:paraId="7F982FB5" w14:textId="77777777" w:rsidR="00411676" w:rsidRPr="00411676" w:rsidRDefault="00411676" w:rsidP="00411676">
            <w:pPr>
              <w:pStyle w:val="a4"/>
              <w:tabs>
                <w:tab w:val="left" w:pos="709"/>
                <w:tab w:val="left" w:pos="993"/>
              </w:tabs>
              <w:spacing w:before="0" w:beforeAutospacing="0" w:after="0" w:afterAutospacing="0"/>
              <w:jc w:val="both"/>
              <w:rPr>
                <w:sz w:val="22"/>
                <w:szCs w:val="22"/>
              </w:rPr>
            </w:pPr>
            <w:r w:rsidRPr="00411676">
              <w:rPr>
                <w:sz w:val="22"/>
                <w:szCs w:val="22"/>
              </w:rPr>
              <w:t xml:space="preserve">      Згідно з ч. 2 ст. 24 Закону України «Про ринок природного газу» Порядок здійснення процедури сертифікації, що </w:t>
            </w:r>
            <w:r w:rsidRPr="00411676">
              <w:rPr>
                <w:sz w:val="22"/>
                <w:szCs w:val="22"/>
                <w:u w:val="single"/>
              </w:rPr>
              <w:t>містить вимоги до повідомлень, документів, даних та інформації, що надаються суб’єктом, який подає запит на сертифікацію, строк їх подання, розмір та порядок стягнення плати за здійснення сертифікації, строк дії рішення про сертифікацію</w:t>
            </w:r>
            <w:r w:rsidRPr="00411676">
              <w:rPr>
                <w:sz w:val="22"/>
                <w:szCs w:val="22"/>
              </w:rPr>
              <w:t>, затверджується Регулятором.</w:t>
            </w:r>
          </w:p>
          <w:p w14:paraId="0C6B2CF7" w14:textId="77777777" w:rsidR="00411676" w:rsidRPr="00411676" w:rsidRDefault="00411676" w:rsidP="00411676">
            <w:pPr>
              <w:pStyle w:val="a4"/>
              <w:tabs>
                <w:tab w:val="left" w:pos="709"/>
                <w:tab w:val="left" w:pos="993"/>
              </w:tabs>
              <w:spacing w:before="0" w:beforeAutospacing="0" w:after="0" w:afterAutospacing="0"/>
              <w:jc w:val="both"/>
              <w:rPr>
                <w:sz w:val="22"/>
                <w:szCs w:val="22"/>
              </w:rPr>
            </w:pPr>
            <w:r w:rsidRPr="00411676">
              <w:rPr>
                <w:sz w:val="22"/>
                <w:szCs w:val="22"/>
              </w:rPr>
              <w:t xml:space="preserve">           Разом з тим, предметом змін є:</w:t>
            </w:r>
          </w:p>
          <w:p w14:paraId="06A8BD1A" w14:textId="77777777" w:rsidR="00411676" w:rsidRPr="00411676" w:rsidRDefault="00411676" w:rsidP="00411676">
            <w:pPr>
              <w:pStyle w:val="a4"/>
              <w:numPr>
                <w:ilvl w:val="0"/>
                <w:numId w:val="3"/>
              </w:numPr>
              <w:tabs>
                <w:tab w:val="left" w:pos="709"/>
              </w:tabs>
              <w:spacing w:before="0" w:beforeAutospacing="0" w:after="0" w:afterAutospacing="0"/>
              <w:ind w:left="-68" w:firstLine="567"/>
              <w:jc w:val="both"/>
              <w:rPr>
                <w:sz w:val="22"/>
                <w:szCs w:val="22"/>
              </w:rPr>
            </w:pPr>
            <w:r w:rsidRPr="00411676">
              <w:rPr>
                <w:sz w:val="22"/>
                <w:szCs w:val="22"/>
              </w:rPr>
              <w:t>порядок моніторингу дотримання вимог про відокремлення і незалежність оператора газотранспортної системи;</w:t>
            </w:r>
          </w:p>
          <w:p w14:paraId="126B38DC" w14:textId="77777777" w:rsidR="00411676" w:rsidRPr="00411676" w:rsidRDefault="00411676" w:rsidP="00411676">
            <w:pPr>
              <w:pStyle w:val="a4"/>
              <w:numPr>
                <w:ilvl w:val="0"/>
                <w:numId w:val="3"/>
              </w:numPr>
              <w:tabs>
                <w:tab w:val="left" w:pos="709"/>
              </w:tabs>
              <w:spacing w:before="0" w:beforeAutospacing="0" w:after="0" w:afterAutospacing="0"/>
              <w:ind w:left="-68" w:firstLine="567"/>
              <w:jc w:val="both"/>
              <w:rPr>
                <w:sz w:val="22"/>
                <w:szCs w:val="22"/>
              </w:rPr>
            </w:pPr>
            <w:r w:rsidRPr="00411676">
              <w:rPr>
                <w:sz w:val="22"/>
                <w:szCs w:val="22"/>
              </w:rPr>
              <w:t>Програма відповідності власника газотранспортної системи та порядок моніторингу її виконання;</w:t>
            </w:r>
          </w:p>
          <w:p w14:paraId="3670FC0E" w14:textId="77777777" w:rsidR="00411676" w:rsidRPr="00411676" w:rsidRDefault="00411676" w:rsidP="00411676">
            <w:pPr>
              <w:pStyle w:val="a4"/>
              <w:numPr>
                <w:ilvl w:val="0"/>
                <w:numId w:val="3"/>
              </w:numPr>
              <w:tabs>
                <w:tab w:val="left" w:pos="709"/>
              </w:tabs>
              <w:spacing w:before="0" w:beforeAutospacing="0" w:after="0" w:afterAutospacing="0"/>
              <w:ind w:left="-68" w:firstLine="567"/>
              <w:jc w:val="both"/>
              <w:rPr>
                <w:sz w:val="22"/>
                <w:szCs w:val="22"/>
              </w:rPr>
            </w:pPr>
            <w:r w:rsidRPr="00411676">
              <w:rPr>
                <w:sz w:val="22"/>
                <w:szCs w:val="22"/>
              </w:rPr>
              <w:t>Програма відповідності оператора газотранспортної системи;</w:t>
            </w:r>
          </w:p>
          <w:p w14:paraId="27827E67" w14:textId="77777777" w:rsidR="00411676" w:rsidRPr="00411676" w:rsidRDefault="00411676" w:rsidP="00411676">
            <w:pPr>
              <w:pStyle w:val="a4"/>
              <w:numPr>
                <w:ilvl w:val="0"/>
                <w:numId w:val="3"/>
              </w:numPr>
              <w:tabs>
                <w:tab w:val="left" w:pos="709"/>
              </w:tabs>
              <w:spacing w:before="0" w:beforeAutospacing="0" w:after="0" w:afterAutospacing="0"/>
              <w:ind w:left="-68" w:firstLine="567"/>
              <w:jc w:val="both"/>
              <w:rPr>
                <w:sz w:val="22"/>
                <w:szCs w:val="22"/>
              </w:rPr>
            </w:pPr>
            <w:r w:rsidRPr="00411676">
              <w:rPr>
                <w:sz w:val="22"/>
                <w:szCs w:val="22"/>
              </w:rPr>
              <w:t>Контролер та Уповноважений з питань відповідності та відповідальність контролера та Уповноваженого з питань відповідності.</w:t>
            </w:r>
          </w:p>
          <w:p w14:paraId="5437FCAD" w14:textId="77777777" w:rsidR="00411676" w:rsidRPr="00F40766" w:rsidRDefault="00411676" w:rsidP="00F40766">
            <w:pPr>
              <w:pStyle w:val="a4"/>
              <w:tabs>
                <w:tab w:val="left" w:pos="709"/>
                <w:tab w:val="left" w:pos="993"/>
              </w:tabs>
              <w:spacing w:before="0" w:beforeAutospacing="0" w:after="0" w:afterAutospacing="0"/>
              <w:jc w:val="both"/>
              <w:rPr>
                <w:b/>
                <w:sz w:val="22"/>
                <w:szCs w:val="22"/>
              </w:rPr>
            </w:pPr>
            <w:r w:rsidRPr="00411676">
              <w:rPr>
                <w:b/>
                <w:sz w:val="22"/>
                <w:szCs w:val="22"/>
              </w:rPr>
              <w:t xml:space="preserve">      Пропонується розглянути варіант врегулюва</w:t>
            </w:r>
            <w:r w:rsidR="002371C4">
              <w:rPr>
                <w:b/>
                <w:sz w:val="22"/>
                <w:szCs w:val="22"/>
              </w:rPr>
              <w:t>ння</w:t>
            </w:r>
            <w:r w:rsidRPr="00411676">
              <w:rPr>
                <w:b/>
                <w:sz w:val="22"/>
                <w:szCs w:val="22"/>
              </w:rPr>
              <w:t xml:space="preserve"> цих питань в окремому акті Регулятора.</w:t>
            </w:r>
          </w:p>
        </w:tc>
        <w:tc>
          <w:tcPr>
            <w:tcW w:w="4241" w:type="dxa"/>
            <w:shd w:val="clear" w:color="auto" w:fill="auto"/>
          </w:tcPr>
          <w:p w14:paraId="02E548BA" w14:textId="77777777" w:rsidR="00411676" w:rsidRPr="002F2E91" w:rsidRDefault="00411676" w:rsidP="00411676">
            <w:pPr>
              <w:widowControl w:val="0"/>
              <w:rPr>
                <w:rFonts w:ascii="Times New Roman" w:eastAsia="Times New Roman" w:hAnsi="Times New Roman" w:cs="Times New Roman"/>
                <w:b/>
                <w:lang w:val="uk-UA"/>
              </w:rPr>
            </w:pPr>
            <w:r w:rsidRPr="002F2E91">
              <w:rPr>
                <w:rFonts w:ascii="Times New Roman" w:eastAsia="Times New Roman" w:hAnsi="Times New Roman" w:cs="Times New Roman"/>
                <w:b/>
                <w:lang w:val="uk-UA"/>
              </w:rPr>
              <w:t>Не враховано</w:t>
            </w:r>
          </w:p>
          <w:p w14:paraId="3DABC513" w14:textId="79329804" w:rsidR="00411676" w:rsidRPr="002F2E91" w:rsidRDefault="001D11B8" w:rsidP="00A55071">
            <w:pPr>
              <w:pStyle w:val="rvps2"/>
              <w:shd w:val="clear" w:color="auto" w:fill="FFFFFF"/>
              <w:spacing w:before="0" w:beforeAutospacing="0" w:after="150" w:afterAutospacing="0"/>
              <w:jc w:val="both"/>
              <w:rPr>
                <w:sz w:val="22"/>
                <w:szCs w:val="22"/>
              </w:rPr>
            </w:pPr>
            <w:r w:rsidRPr="002F2E91">
              <w:rPr>
                <w:sz w:val="22"/>
                <w:szCs w:val="22"/>
              </w:rPr>
              <w:t xml:space="preserve">Законом України </w:t>
            </w:r>
            <w:r w:rsidRPr="002F2E91">
              <w:rPr>
                <w:bCs/>
                <w:sz w:val="22"/>
                <w:szCs w:val="22"/>
                <w:shd w:val="clear" w:color="auto" w:fill="FFFFFF"/>
              </w:rPr>
              <w:t>«Про ринок природного газу»</w:t>
            </w:r>
            <w:r w:rsidR="00571425">
              <w:rPr>
                <w:bCs/>
                <w:sz w:val="22"/>
                <w:szCs w:val="22"/>
                <w:shd w:val="clear" w:color="auto" w:fill="FFFFFF"/>
              </w:rPr>
              <w:t xml:space="preserve"> </w:t>
            </w:r>
            <w:r w:rsidRPr="002F2E91">
              <w:rPr>
                <w:bCs/>
                <w:sz w:val="22"/>
                <w:szCs w:val="22"/>
                <w:shd w:val="clear" w:color="auto" w:fill="FFFFFF"/>
              </w:rPr>
              <w:t xml:space="preserve">(далі - Закон) </w:t>
            </w:r>
            <w:r w:rsidRPr="002F2E91">
              <w:rPr>
                <w:sz w:val="22"/>
                <w:szCs w:val="22"/>
              </w:rPr>
              <w:t xml:space="preserve">не передбачено окремий порядок моніторингу дотримання вимог щодо відокремлення та незалежності. </w:t>
            </w:r>
            <w:r w:rsidR="00A55071" w:rsidRPr="002F2E91">
              <w:rPr>
                <w:sz w:val="22"/>
                <w:szCs w:val="22"/>
              </w:rPr>
              <w:t>Крім того відповідно до статті 4 Закону д</w:t>
            </w:r>
            <w:r w:rsidR="00A55071" w:rsidRPr="002F2E91">
              <w:rPr>
                <w:sz w:val="22"/>
                <w:szCs w:val="22"/>
                <w:shd w:val="clear" w:color="auto" w:fill="FFFFFF"/>
              </w:rPr>
              <w:t>о компетенції Регулятора на ринку природного газу належать,</w:t>
            </w:r>
            <w:r w:rsidR="00A55071" w:rsidRPr="002F2E91">
              <w:rPr>
                <w:sz w:val="22"/>
                <w:szCs w:val="22"/>
              </w:rPr>
              <w:t xml:space="preserve"> зокрема,</w:t>
            </w:r>
            <w:r w:rsidR="00A55071" w:rsidRPr="002F2E91">
              <w:rPr>
                <w:sz w:val="22"/>
                <w:szCs w:val="22"/>
                <w:shd w:val="clear" w:color="auto" w:fill="FFFFFF"/>
              </w:rPr>
              <w:t xml:space="preserve"> нагляд за дотриманням операторами газотранспортної системи, вимог про відокремлення і незалежність, встановлених Законом,</w:t>
            </w:r>
            <w:r w:rsidR="00A55071" w:rsidRPr="002F2E91">
              <w:rPr>
                <w:sz w:val="22"/>
                <w:szCs w:val="22"/>
              </w:rPr>
              <w:t xml:space="preserve"> у тому числі нагляд за дотриманням власником газотранспортної системи та оператором газотранспортної системи обов’язків, встановлених Законом, та моніторинг відносин між власником газотранспортної системи і оператором газотранспортної системи з метою забезпечення дотримання оператором газотранспортної системи своїх обов’язків. Також</w:t>
            </w:r>
            <w:r w:rsidR="00A55071" w:rsidRPr="002F2E91">
              <w:rPr>
                <w:rStyle w:val="rvts9"/>
                <w:bCs/>
                <w:sz w:val="22"/>
                <w:szCs w:val="22"/>
                <w:shd w:val="clear" w:color="auto" w:fill="FFFFFF"/>
              </w:rPr>
              <w:t xml:space="preserve"> в</w:t>
            </w:r>
            <w:r w:rsidR="00BB21F5" w:rsidRPr="002F2E91">
              <w:rPr>
                <w:rStyle w:val="rvts9"/>
                <w:bCs/>
                <w:sz w:val="22"/>
                <w:szCs w:val="22"/>
                <w:shd w:val="clear" w:color="auto" w:fill="FFFFFF"/>
              </w:rPr>
              <w:t xml:space="preserve">ідповідно до статті 25 </w:t>
            </w:r>
            <w:r w:rsidR="006F0EF5" w:rsidRPr="002F2E91">
              <w:rPr>
                <w:bCs/>
                <w:sz w:val="22"/>
                <w:szCs w:val="22"/>
                <w:shd w:val="clear" w:color="auto" w:fill="FFFFFF"/>
              </w:rPr>
              <w:t xml:space="preserve">Закону </w:t>
            </w:r>
            <w:r w:rsidR="00BB21F5" w:rsidRPr="002F2E91">
              <w:rPr>
                <w:rStyle w:val="rvts9"/>
                <w:bCs/>
                <w:sz w:val="22"/>
                <w:szCs w:val="22"/>
                <w:shd w:val="clear" w:color="auto" w:fill="FFFFFF"/>
              </w:rPr>
              <w:t>п</w:t>
            </w:r>
            <w:r w:rsidR="00BB21F5" w:rsidRPr="002F2E91">
              <w:rPr>
                <w:sz w:val="22"/>
                <w:szCs w:val="22"/>
                <w:shd w:val="clear" w:color="auto" w:fill="FFFFFF"/>
              </w:rPr>
              <w:t>роцедура перевірки дотримання оператором газотранспортної системи вимог про відокремлення і незалежність оператора газотранспортної системи, передбачених цим Законом, здійснюється відповідно до вимог </w:t>
            </w:r>
            <w:hyperlink r:id="rId8" w:anchor="n460" w:history="1">
              <w:r w:rsidR="00BB21F5" w:rsidRPr="002F2E91">
                <w:rPr>
                  <w:rStyle w:val="af1"/>
                  <w:color w:val="auto"/>
                  <w:sz w:val="22"/>
                  <w:szCs w:val="22"/>
                  <w:shd w:val="clear" w:color="auto" w:fill="FFFFFF"/>
                </w:rPr>
                <w:t>статей</w:t>
              </w:r>
              <w:r w:rsidR="006F0EF5" w:rsidRPr="002F2E91">
                <w:rPr>
                  <w:rStyle w:val="af1"/>
                  <w:color w:val="auto"/>
                  <w:sz w:val="22"/>
                  <w:szCs w:val="22"/>
                  <w:shd w:val="clear" w:color="auto" w:fill="FFFFFF"/>
                </w:rPr>
                <w:t xml:space="preserve"> </w:t>
              </w:r>
              <w:r w:rsidR="00BB21F5" w:rsidRPr="002F2E91">
                <w:rPr>
                  <w:rStyle w:val="af1"/>
                  <w:color w:val="auto"/>
                  <w:sz w:val="22"/>
                  <w:szCs w:val="22"/>
                  <w:shd w:val="clear" w:color="auto" w:fill="FFFFFF"/>
                </w:rPr>
                <w:t>24</w:t>
              </w:r>
            </w:hyperlink>
            <w:r w:rsidR="00BB21F5" w:rsidRPr="002F2E91">
              <w:rPr>
                <w:sz w:val="22"/>
                <w:szCs w:val="22"/>
                <w:shd w:val="clear" w:color="auto" w:fill="FFFFFF"/>
              </w:rPr>
              <w:t> і </w:t>
            </w:r>
            <w:hyperlink r:id="rId9" w:anchor="n490" w:history="1">
              <w:r w:rsidR="00BB21F5" w:rsidRPr="002F2E91">
                <w:rPr>
                  <w:rStyle w:val="af1"/>
                  <w:color w:val="auto"/>
                  <w:sz w:val="22"/>
                  <w:szCs w:val="22"/>
                  <w:shd w:val="clear" w:color="auto" w:fill="FFFFFF"/>
                </w:rPr>
                <w:t>26</w:t>
              </w:r>
            </w:hyperlink>
            <w:r w:rsidR="00BB21F5" w:rsidRPr="002F2E91">
              <w:rPr>
                <w:sz w:val="22"/>
                <w:szCs w:val="22"/>
                <w:shd w:val="clear" w:color="auto" w:fill="FFFFFF"/>
              </w:rPr>
              <w:t> цього Закону з урахуванням особливостей, передбачених цією статтею.</w:t>
            </w:r>
            <w:r w:rsidR="006F0EF5" w:rsidRPr="002F2E91">
              <w:rPr>
                <w:sz w:val="22"/>
                <w:szCs w:val="22"/>
                <w:shd w:val="clear" w:color="auto" w:fill="FFFFFF"/>
              </w:rPr>
              <w:t xml:space="preserve"> </w:t>
            </w:r>
            <w:r w:rsidR="00BB21F5" w:rsidRPr="002F2E91">
              <w:rPr>
                <w:sz w:val="22"/>
                <w:szCs w:val="22"/>
              </w:rPr>
              <w:t xml:space="preserve">Таким чином, відповідна процедура прописана в </w:t>
            </w:r>
            <w:r w:rsidR="00F0566D" w:rsidRPr="002F2E91">
              <w:rPr>
                <w:sz w:val="22"/>
                <w:szCs w:val="22"/>
              </w:rPr>
              <w:t xml:space="preserve">Порядку здійснення </w:t>
            </w:r>
            <w:r w:rsidR="00F0566D" w:rsidRPr="002F2E91">
              <w:rPr>
                <w:sz w:val="22"/>
                <w:szCs w:val="22"/>
              </w:rPr>
              <w:lastRenderedPageBreak/>
              <w:t xml:space="preserve">процедури сертифікації оператора газотранспортної системи, затвердженому постановою НКРЕКП від 14.04.2016                      № 631 (далі - Порядок сертифікації), </w:t>
            </w:r>
            <w:r w:rsidR="00BB21F5" w:rsidRPr="002F2E91">
              <w:rPr>
                <w:sz w:val="22"/>
                <w:szCs w:val="22"/>
              </w:rPr>
              <w:t>та включає складову процедури перевірки – моніторинг.</w:t>
            </w:r>
          </w:p>
        </w:tc>
      </w:tr>
      <w:tr w:rsidR="00411676" w:rsidRPr="00303DD4" w14:paraId="5701CC5B" w14:textId="77777777" w:rsidTr="00234912">
        <w:tc>
          <w:tcPr>
            <w:tcW w:w="15128" w:type="dxa"/>
            <w:gridSpan w:val="4"/>
            <w:shd w:val="clear" w:color="auto" w:fill="auto"/>
          </w:tcPr>
          <w:p w14:paraId="7952FBD1" w14:textId="77777777" w:rsidR="00411676" w:rsidRPr="00234912" w:rsidRDefault="00411676" w:rsidP="00411676">
            <w:pPr>
              <w:pStyle w:val="a4"/>
              <w:spacing w:before="0" w:beforeAutospacing="0" w:after="0" w:afterAutospacing="0"/>
              <w:ind w:firstLine="597"/>
              <w:jc w:val="center"/>
              <w:rPr>
                <w:b/>
                <w:sz w:val="26"/>
                <w:szCs w:val="26"/>
              </w:rPr>
            </w:pPr>
            <w:r w:rsidRPr="00234912">
              <w:rPr>
                <w:b/>
                <w:sz w:val="26"/>
                <w:szCs w:val="26"/>
              </w:rPr>
              <w:lastRenderedPageBreak/>
              <w:t xml:space="preserve">Порядок здійснення процедури сертифікації оператора газотранспортної системи, </w:t>
            </w:r>
          </w:p>
          <w:p w14:paraId="7F937523" w14:textId="77777777" w:rsidR="00411676" w:rsidRPr="00234912" w:rsidRDefault="00411676" w:rsidP="00411676">
            <w:pPr>
              <w:pStyle w:val="a4"/>
              <w:spacing w:before="0" w:beforeAutospacing="0" w:after="0" w:afterAutospacing="0"/>
              <w:ind w:firstLine="597"/>
              <w:jc w:val="center"/>
              <w:rPr>
                <w:b/>
                <w:sz w:val="20"/>
                <w:szCs w:val="20"/>
              </w:rPr>
            </w:pPr>
            <w:r w:rsidRPr="00234912">
              <w:rPr>
                <w:b/>
                <w:sz w:val="26"/>
                <w:szCs w:val="26"/>
              </w:rPr>
              <w:t>затверджений постановою НКРЕКП від 14.04.2016 № 631</w:t>
            </w:r>
          </w:p>
        </w:tc>
      </w:tr>
      <w:tr w:rsidR="00411676" w:rsidRPr="00303DD4" w14:paraId="39E5451B" w14:textId="77777777" w:rsidTr="00235162">
        <w:trPr>
          <w:gridAfter w:val="1"/>
          <w:wAfter w:w="9" w:type="dxa"/>
        </w:trPr>
        <w:tc>
          <w:tcPr>
            <w:tcW w:w="15119" w:type="dxa"/>
            <w:gridSpan w:val="3"/>
          </w:tcPr>
          <w:p w14:paraId="7B0996A6" w14:textId="77777777" w:rsidR="00411676" w:rsidRPr="00303DD4" w:rsidRDefault="00411676" w:rsidP="00411676">
            <w:pPr>
              <w:jc w:val="center"/>
              <w:rPr>
                <w:rFonts w:ascii="Times New Roman" w:hAnsi="Times New Roman" w:cs="Times New Roman"/>
                <w:b/>
                <w:sz w:val="20"/>
                <w:szCs w:val="20"/>
                <w:lang w:val="uk-UA"/>
              </w:rPr>
            </w:pPr>
            <w:r w:rsidRPr="00303DD4">
              <w:rPr>
                <w:rFonts w:ascii="Times New Roman" w:hAnsi="Times New Roman" w:cs="Times New Roman"/>
                <w:b/>
                <w:sz w:val="20"/>
                <w:szCs w:val="20"/>
                <w:lang w:val="uk-UA"/>
              </w:rPr>
              <w:t>I. Загальні положення</w:t>
            </w:r>
          </w:p>
        </w:tc>
      </w:tr>
      <w:tr w:rsidR="00411676" w:rsidRPr="00303DD4" w14:paraId="69AA4A04" w14:textId="77777777" w:rsidTr="00813782">
        <w:trPr>
          <w:gridAfter w:val="1"/>
          <w:wAfter w:w="9" w:type="dxa"/>
          <w:trHeight w:val="322"/>
        </w:trPr>
        <w:tc>
          <w:tcPr>
            <w:tcW w:w="5161" w:type="dxa"/>
          </w:tcPr>
          <w:p w14:paraId="2B98FEBE" w14:textId="77777777" w:rsidR="00411676" w:rsidRPr="00411676" w:rsidRDefault="00411676" w:rsidP="00411676">
            <w:pPr>
              <w:jc w:val="both"/>
              <w:rPr>
                <w:rFonts w:ascii="Times New Roman" w:hAnsi="Times New Roman" w:cs="Times New Roman"/>
                <w:b/>
                <w:i/>
                <w:lang w:val="uk-UA"/>
              </w:rPr>
            </w:pPr>
            <w:r w:rsidRPr="00411676">
              <w:rPr>
                <w:rFonts w:ascii="Times New Roman" w:hAnsi="Times New Roman" w:cs="Times New Roman"/>
                <w:i/>
                <w:lang w:val="uk-UA"/>
              </w:rPr>
              <w:t>Норма відсутня</w:t>
            </w:r>
          </w:p>
        </w:tc>
        <w:tc>
          <w:tcPr>
            <w:tcW w:w="5717" w:type="dxa"/>
          </w:tcPr>
          <w:p w14:paraId="27718203" w14:textId="77777777" w:rsidR="00AD71D5" w:rsidRDefault="00AD71D5" w:rsidP="00411676">
            <w:pPr>
              <w:jc w:val="both"/>
              <w:rPr>
                <w:rFonts w:ascii="Times New Roman" w:hAnsi="Times New Roman" w:cs="Times New Roman"/>
                <w:b/>
                <w:lang w:val="uk-UA"/>
              </w:rPr>
            </w:pPr>
            <w:r w:rsidRPr="00AD71D5">
              <w:rPr>
                <w:rFonts w:ascii="Times New Roman" w:hAnsi="Times New Roman" w:cs="Times New Roman"/>
                <w:b/>
                <w:lang w:val="uk-UA"/>
              </w:rPr>
              <w:t>ТОВ «Оператор ГТС України»</w:t>
            </w:r>
          </w:p>
          <w:p w14:paraId="48956F67" w14:textId="77777777" w:rsidR="00AD71D5" w:rsidRPr="00AD71D5" w:rsidRDefault="00AD71D5" w:rsidP="00AD71D5">
            <w:pPr>
              <w:widowControl w:val="0"/>
              <w:rPr>
                <w:rFonts w:ascii="Times New Roman" w:eastAsia="Times New Roman" w:hAnsi="Times New Roman" w:cs="Times New Roman"/>
                <w:i/>
                <w:sz w:val="24"/>
                <w:szCs w:val="24"/>
                <w:lang w:val="uk-UA"/>
              </w:rPr>
            </w:pPr>
            <w:r w:rsidRPr="00AD71D5">
              <w:rPr>
                <w:rFonts w:ascii="Times New Roman" w:eastAsia="Times New Roman" w:hAnsi="Times New Roman" w:cs="Times New Roman"/>
                <w:bCs/>
                <w:i/>
                <w:sz w:val="24"/>
                <w:szCs w:val="24"/>
                <w:lang w:val="uk-UA"/>
              </w:rPr>
              <w:t>пропонує викласти в такій редакції</w:t>
            </w:r>
            <w:r w:rsidRPr="00AA64F3">
              <w:rPr>
                <w:rFonts w:ascii="Times New Roman" w:eastAsia="Times New Roman" w:hAnsi="Times New Roman" w:cs="Times New Roman"/>
                <w:i/>
                <w:sz w:val="24"/>
                <w:szCs w:val="24"/>
                <w:lang w:val="uk-UA"/>
              </w:rPr>
              <w:t>:</w:t>
            </w:r>
          </w:p>
          <w:p w14:paraId="27DF92BE" w14:textId="77777777" w:rsidR="00411676" w:rsidRDefault="00411676" w:rsidP="00411676">
            <w:pPr>
              <w:jc w:val="both"/>
              <w:rPr>
                <w:rFonts w:ascii="Times New Roman" w:hAnsi="Times New Roman" w:cs="Times New Roman"/>
                <w:lang w:val="uk-UA"/>
              </w:rPr>
            </w:pPr>
            <w:r w:rsidRPr="00411676">
              <w:rPr>
                <w:rFonts w:ascii="Times New Roman" w:hAnsi="Times New Roman" w:cs="Times New Roman"/>
                <w:lang w:val="uk-UA"/>
              </w:rPr>
              <w:t xml:space="preserve">1. Цей Порядок є обов'язковим для суб'єктів господарювання незалежно від їх організаційно-правової форми та форми власності, які мають намір отримати рішення про сертифікацію оператора газотранспортної системи, </w:t>
            </w:r>
            <w:r w:rsidRPr="00411676">
              <w:rPr>
                <w:rFonts w:ascii="Times New Roman" w:hAnsi="Times New Roman" w:cs="Times New Roman"/>
                <w:b/>
                <w:lang w:val="uk-UA"/>
              </w:rPr>
              <w:t>власника оператора газотранспортної системи, осіб, які будуть виконувати функції Контролера та Уповноваженого з питань відповідності оператора газотранспортної системи</w:t>
            </w:r>
            <w:r w:rsidRPr="00411676">
              <w:rPr>
                <w:rFonts w:ascii="Times New Roman" w:hAnsi="Times New Roman" w:cs="Times New Roman"/>
                <w:lang w:val="uk-UA"/>
              </w:rPr>
              <w:t>.</w:t>
            </w:r>
          </w:p>
          <w:p w14:paraId="470D5213" w14:textId="77777777" w:rsidR="00234912" w:rsidRPr="00F40766" w:rsidRDefault="00234912" w:rsidP="00411676">
            <w:pPr>
              <w:jc w:val="both"/>
              <w:rPr>
                <w:rFonts w:ascii="Times New Roman" w:hAnsi="Times New Roman" w:cs="Times New Roman"/>
                <w:sz w:val="8"/>
                <w:szCs w:val="8"/>
                <w:lang w:val="uk-UA"/>
              </w:rPr>
            </w:pPr>
          </w:p>
          <w:p w14:paraId="65126E94" w14:textId="77777777" w:rsidR="00AD71D5" w:rsidRPr="00AD71D5" w:rsidRDefault="00AD71D5" w:rsidP="00AD71D5">
            <w:pPr>
              <w:pStyle w:val="a4"/>
              <w:tabs>
                <w:tab w:val="left" w:pos="709"/>
                <w:tab w:val="left" w:pos="993"/>
              </w:tabs>
              <w:spacing w:before="0" w:beforeAutospacing="0" w:after="0" w:afterAutospacing="0"/>
              <w:jc w:val="both"/>
              <w:rPr>
                <w:i/>
                <w:sz w:val="22"/>
                <w:szCs w:val="22"/>
              </w:rPr>
            </w:pPr>
            <w:r w:rsidRPr="00AD71D5">
              <w:rPr>
                <w:i/>
                <w:sz w:val="22"/>
                <w:szCs w:val="22"/>
              </w:rPr>
              <w:t>Обґрунтування:</w:t>
            </w:r>
          </w:p>
          <w:p w14:paraId="0F290F24" w14:textId="77777777" w:rsidR="00AD71D5" w:rsidRPr="00411676" w:rsidRDefault="00AD71D5" w:rsidP="00AD71D5">
            <w:pPr>
              <w:pStyle w:val="a4"/>
              <w:tabs>
                <w:tab w:val="left" w:pos="709"/>
                <w:tab w:val="left" w:pos="993"/>
              </w:tabs>
              <w:spacing w:before="0" w:beforeAutospacing="0" w:after="0" w:afterAutospacing="0"/>
              <w:jc w:val="both"/>
              <w:rPr>
                <w:sz w:val="22"/>
                <w:szCs w:val="22"/>
              </w:rPr>
            </w:pPr>
            <w:r w:rsidRPr="00411676">
              <w:rPr>
                <w:sz w:val="22"/>
                <w:szCs w:val="22"/>
              </w:rPr>
              <w:t>У випадку прийняття рішення про внесення повного обсягу схвалених змін, слід розширити коло суб’єктів, на яких поширюється цей Порядок, долучавши також:</w:t>
            </w:r>
          </w:p>
          <w:p w14:paraId="353696B8" w14:textId="77777777" w:rsidR="00AD71D5" w:rsidRPr="00411676" w:rsidRDefault="00AD71D5" w:rsidP="00AD71D5">
            <w:pPr>
              <w:pStyle w:val="a4"/>
              <w:numPr>
                <w:ilvl w:val="0"/>
                <w:numId w:val="3"/>
              </w:numPr>
              <w:tabs>
                <w:tab w:val="left" w:pos="709"/>
              </w:tabs>
              <w:spacing w:before="0" w:beforeAutospacing="0" w:after="0" w:afterAutospacing="0"/>
              <w:ind w:left="-68" w:firstLine="567"/>
              <w:jc w:val="both"/>
              <w:rPr>
                <w:sz w:val="22"/>
                <w:szCs w:val="22"/>
              </w:rPr>
            </w:pPr>
            <w:r w:rsidRPr="00411676">
              <w:rPr>
                <w:sz w:val="22"/>
                <w:szCs w:val="22"/>
              </w:rPr>
              <w:t>власника Оператора ГТС;</w:t>
            </w:r>
          </w:p>
          <w:p w14:paraId="0A40E4FE" w14:textId="77777777" w:rsidR="00AD71D5" w:rsidRPr="00411676" w:rsidRDefault="00AD71D5" w:rsidP="00AD71D5">
            <w:pPr>
              <w:pStyle w:val="a4"/>
              <w:numPr>
                <w:ilvl w:val="0"/>
                <w:numId w:val="3"/>
              </w:numPr>
              <w:tabs>
                <w:tab w:val="left" w:pos="709"/>
              </w:tabs>
              <w:spacing w:before="0" w:beforeAutospacing="0" w:after="0" w:afterAutospacing="0"/>
              <w:ind w:left="-68" w:firstLine="567"/>
              <w:jc w:val="both"/>
              <w:rPr>
                <w:sz w:val="22"/>
                <w:szCs w:val="22"/>
              </w:rPr>
            </w:pPr>
            <w:r w:rsidRPr="00411676">
              <w:rPr>
                <w:sz w:val="22"/>
                <w:szCs w:val="22"/>
              </w:rPr>
              <w:t>Контролера;</w:t>
            </w:r>
          </w:p>
          <w:p w14:paraId="769D9712" w14:textId="77777777" w:rsidR="00AD71D5" w:rsidRPr="00234912" w:rsidRDefault="00AD71D5" w:rsidP="00411676">
            <w:pPr>
              <w:pStyle w:val="a4"/>
              <w:numPr>
                <w:ilvl w:val="0"/>
                <w:numId w:val="3"/>
              </w:numPr>
              <w:tabs>
                <w:tab w:val="left" w:pos="709"/>
              </w:tabs>
              <w:spacing w:before="0" w:beforeAutospacing="0" w:after="0" w:afterAutospacing="0"/>
              <w:ind w:left="-68" w:firstLine="567"/>
              <w:jc w:val="both"/>
              <w:rPr>
                <w:sz w:val="22"/>
                <w:szCs w:val="22"/>
              </w:rPr>
            </w:pPr>
            <w:r w:rsidRPr="00411676">
              <w:rPr>
                <w:sz w:val="22"/>
                <w:szCs w:val="22"/>
              </w:rPr>
              <w:t>Уповноваженого з питань відповідності.</w:t>
            </w:r>
          </w:p>
        </w:tc>
        <w:tc>
          <w:tcPr>
            <w:tcW w:w="4241" w:type="dxa"/>
          </w:tcPr>
          <w:p w14:paraId="16B99397" w14:textId="77777777" w:rsidR="007E3F94" w:rsidRPr="007E3F94" w:rsidRDefault="007E3F94" w:rsidP="00547C7D">
            <w:pPr>
              <w:pStyle w:val="a4"/>
              <w:tabs>
                <w:tab w:val="left" w:pos="709"/>
              </w:tabs>
              <w:spacing w:before="0" w:beforeAutospacing="0" w:after="0" w:afterAutospacing="0"/>
              <w:jc w:val="both"/>
              <w:rPr>
                <w:b/>
                <w:sz w:val="22"/>
                <w:szCs w:val="22"/>
              </w:rPr>
            </w:pPr>
            <w:r w:rsidRPr="007E3F94">
              <w:rPr>
                <w:b/>
                <w:sz w:val="22"/>
                <w:szCs w:val="22"/>
              </w:rPr>
              <w:t>Враховано</w:t>
            </w:r>
          </w:p>
          <w:p w14:paraId="3B634066" w14:textId="5CF5C15A" w:rsidR="00BB21F5" w:rsidRPr="00F2381B" w:rsidRDefault="00BB21F5" w:rsidP="00547C7D">
            <w:pPr>
              <w:pStyle w:val="a4"/>
              <w:tabs>
                <w:tab w:val="left" w:pos="709"/>
              </w:tabs>
              <w:spacing w:before="0" w:beforeAutospacing="0" w:after="0" w:afterAutospacing="0"/>
              <w:jc w:val="both"/>
              <w:rPr>
                <w:b/>
                <w:sz w:val="22"/>
                <w:szCs w:val="22"/>
              </w:rPr>
            </w:pPr>
          </w:p>
        </w:tc>
      </w:tr>
      <w:tr w:rsidR="00411676" w:rsidRPr="00303DD4" w14:paraId="5628EFF9" w14:textId="77777777" w:rsidTr="00E3340C">
        <w:trPr>
          <w:gridAfter w:val="1"/>
          <w:wAfter w:w="9" w:type="dxa"/>
          <w:trHeight w:val="322"/>
        </w:trPr>
        <w:tc>
          <w:tcPr>
            <w:tcW w:w="15119" w:type="dxa"/>
            <w:gridSpan w:val="3"/>
          </w:tcPr>
          <w:p w14:paraId="44E667CD" w14:textId="77777777" w:rsidR="00411676" w:rsidRPr="00547C7D" w:rsidRDefault="00411676" w:rsidP="00411676">
            <w:pPr>
              <w:pStyle w:val="a4"/>
              <w:tabs>
                <w:tab w:val="left" w:pos="709"/>
                <w:tab w:val="left" w:pos="993"/>
              </w:tabs>
              <w:spacing w:before="0" w:beforeAutospacing="0" w:after="0" w:afterAutospacing="0"/>
              <w:ind w:firstLine="567"/>
              <w:jc w:val="both"/>
              <w:rPr>
                <w:sz w:val="22"/>
                <w:szCs w:val="22"/>
              </w:rPr>
            </w:pPr>
            <w:bookmarkStart w:id="0" w:name="_Hlk140249667"/>
            <w:r w:rsidRPr="00547C7D">
              <w:rPr>
                <w:b/>
                <w:sz w:val="22"/>
                <w:szCs w:val="22"/>
              </w:rPr>
              <w:t>VII. Моніторинг дотримання вимог про відокремлення і незалежність оператора газотранспортної системи, у тому числі відносин між власником газотранспортної системи (власником корпоративних прав оператора газотранспортної системи) та оператором газотранспортної системи</w:t>
            </w:r>
          </w:p>
        </w:tc>
      </w:tr>
      <w:bookmarkEnd w:id="0"/>
      <w:tr w:rsidR="00411676" w:rsidRPr="00303DD4" w14:paraId="49EA56C1" w14:textId="77777777" w:rsidTr="00813782">
        <w:trPr>
          <w:gridAfter w:val="1"/>
          <w:wAfter w:w="9" w:type="dxa"/>
          <w:trHeight w:val="322"/>
        </w:trPr>
        <w:tc>
          <w:tcPr>
            <w:tcW w:w="5161" w:type="dxa"/>
          </w:tcPr>
          <w:p w14:paraId="7B8B0EC0" w14:textId="77777777" w:rsidR="00411676" w:rsidRPr="00E05002" w:rsidRDefault="00411676" w:rsidP="00411676">
            <w:pPr>
              <w:tabs>
                <w:tab w:val="left" w:pos="745"/>
                <w:tab w:val="left" w:pos="1036"/>
              </w:tabs>
              <w:ind w:firstLine="36"/>
              <w:jc w:val="both"/>
              <w:rPr>
                <w:rFonts w:ascii="Times New Roman" w:hAnsi="Times New Roman" w:cs="Times New Roman"/>
                <w:lang w:val="uk-UA"/>
              </w:rPr>
            </w:pPr>
            <w:r w:rsidRPr="00E05002">
              <w:rPr>
                <w:rFonts w:ascii="Times New Roman" w:hAnsi="Times New Roman" w:cs="Times New Roman"/>
                <w:lang w:val="uk-UA"/>
              </w:rPr>
              <w:t xml:space="preserve">          1.</w:t>
            </w:r>
            <w:r w:rsidRPr="00E05002">
              <w:rPr>
                <w:rFonts w:ascii="Times New Roman" w:hAnsi="Times New Roman" w:cs="Times New Roman"/>
                <w:lang w:val="uk-UA"/>
              </w:rPr>
              <w:tab/>
              <w:t>Регулятор здійснює моніторинг дотримання вимог про відокремлення і незалежність оператора газотранспортної системи шляхом проведення аналізу та оцінки, зокрема:</w:t>
            </w:r>
          </w:p>
          <w:p w14:paraId="20C1E027" w14:textId="77777777" w:rsidR="00411676" w:rsidRPr="00E05002" w:rsidRDefault="00411676" w:rsidP="00411676">
            <w:pPr>
              <w:ind w:firstLine="36"/>
              <w:jc w:val="both"/>
              <w:rPr>
                <w:rFonts w:ascii="Times New Roman" w:hAnsi="Times New Roman" w:cs="Times New Roman"/>
                <w:lang w:val="uk-UA"/>
              </w:rPr>
            </w:pPr>
            <w:r w:rsidRPr="00E05002">
              <w:rPr>
                <w:rFonts w:ascii="Times New Roman" w:hAnsi="Times New Roman" w:cs="Times New Roman"/>
                <w:lang w:val="uk-UA"/>
              </w:rPr>
              <w:tab/>
              <w:t>повідомлень оператора газотранспортної системи про зміни в інформації та документах, що додавалися до запиту на сертифікацію, змін у структурі власності оператора газотранспортної системи;</w:t>
            </w:r>
          </w:p>
          <w:p w14:paraId="48C0EA25" w14:textId="77777777" w:rsidR="00411676" w:rsidRPr="00E05002" w:rsidRDefault="00411676" w:rsidP="00411676">
            <w:pPr>
              <w:ind w:firstLine="36"/>
              <w:jc w:val="both"/>
              <w:rPr>
                <w:rFonts w:ascii="Times New Roman" w:hAnsi="Times New Roman" w:cs="Times New Roman"/>
                <w:lang w:val="uk-UA"/>
              </w:rPr>
            </w:pPr>
            <w:r w:rsidRPr="00E05002">
              <w:rPr>
                <w:rFonts w:ascii="Times New Roman" w:hAnsi="Times New Roman" w:cs="Times New Roman"/>
                <w:lang w:val="uk-UA"/>
              </w:rPr>
              <w:tab/>
              <w:t>звітів та інформації контролера, зокрема про виконання програми відповідності, впровадженої оператором газотранспортної системи (далі – Програма відповідності оператора ГТС);</w:t>
            </w:r>
          </w:p>
          <w:p w14:paraId="2BE36D34" w14:textId="77777777" w:rsidR="00411676" w:rsidRPr="00E05002" w:rsidRDefault="00411676" w:rsidP="00411676">
            <w:pPr>
              <w:ind w:firstLine="36"/>
              <w:jc w:val="both"/>
              <w:rPr>
                <w:rFonts w:ascii="Times New Roman" w:hAnsi="Times New Roman" w:cs="Times New Roman"/>
                <w:lang w:val="uk-UA"/>
              </w:rPr>
            </w:pPr>
            <w:r w:rsidRPr="00E05002">
              <w:rPr>
                <w:rFonts w:ascii="Times New Roman" w:hAnsi="Times New Roman" w:cs="Times New Roman"/>
                <w:lang w:val="uk-UA"/>
              </w:rPr>
              <w:lastRenderedPageBreak/>
              <w:tab/>
              <w:t>звіту та інформації уповноваженої особи з питань відповідності</w:t>
            </w:r>
            <w:ins w:id="1" w:author="Лисенко Владислав Владиславович" w:date="2023-09-29T08:38:00Z">
              <w:r w:rsidRPr="00E05002">
                <w:rPr>
                  <w:rFonts w:ascii="Times New Roman" w:hAnsi="Times New Roman" w:cs="Times New Roman"/>
                  <w:lang w:val="uk-UA"/>
                </w:rPr>
                <w:t xml:space="preserve"> </w:t>
              </w:r>
            </w:ins>
            <w:r w:rsidRPr="00E05002">
              <w:rPr>
                <w:rFonts w:ascii="Times New Roman" w:hAnsi="Times New Roman" w:cs="Times New Roman"/>
                <w:lang w:val="uk-UA"/>
              </w:rPr>
              <w:t>(далі – Уповноважений з питань відповідності), зокрема про виконання програми відповідності, впровадженої власником газотранспортної системи  (далі – Програма відповідності власника ГТС);</w:t>
            </w:r>
          </w:p>
          <w:p w14:paraId="4EE11C9C" w14:textId="77777777" w:rsidR="00411676" w:rsidRPr="00E05002" w:rsidRDefault="00411676" w:rsidP="00411676">
            <w:pPr>
              <w:ind w:firstLine="36"/>
              <w:jc w:val="both"/>
              <w:rPr>
                <w:rFonts w:ascii="Times New Roman" w:hAnsi="Times New Roman" w:cs="Times New Roman"/>
                <w:lang w:val="uk-UA"/>
              </w:rPr>
            </w:pPr>
            <w:r w:rsidRPr="00E05002">
              <w:rPr>
                <w:rFonts w:ascii="Times New Roman" w:hAnsi="Times New Roman" w:cs="Times New Roman"/>
                <w:lang w:val="uk-UA"/>
              </w:rPr>
              <w:tab/>
              <w:t>інформації та документів, що надійшли від оператора газотранспортної системи, власника газотранспортної системи (суб’єкта управління об’єктами державної власності, що використовуються у процесі провадження діяльності з транспортування природного газу), у тому числі на запит Регулятора при  здійсненні моніторингу;</w:t>
            </w:r>
          </w:p>
          <w:p w14:paraId="2D1379C5" w14:textId="77777777" w:rsidR="00411676" w:rsidRPr="00E05002" w:rsidRDefault="00411676" w:rsidP="00F40766">
            <w:pPr>
              <w:ind w:firstLine="36"/>
              <w:jc w:val="both"/>
              <w:rPr>
                <w:rFonts w:ascii="Times New Roman" w:hAnsi="Times New Roman" w:cs="Times New Roman"/>
                <w:lang w:val="uk-UA"/>
              </w:rPr>
            </w:pPr>
            <w:r w:rsidRPr="00E05002">
              <w:rPr>
                <w:rFonts w:ascii="Times New Roman" w:hAnsi="Times New Roman" w:cs="Times New Roman"/>
                <w:lang w:val="uk-UA"/>
              </w:rPr>
              <w:tab/>
              <w:t>обґрунтованих повідомлень від фізичних та/або юридичних осіб, або Секретаріату Енергетичного Співтовариства стосовно обставин/подій та/або дій/бездіяльності оператора газотранспортної системи чи власника газотранспортної системи, що можуть призвести до виникнення ризику щодо дотримання вимог про відокремлення і незалежність оператора газотранспортної системи, визначених Законом.</w:t>
            </w:r>
          </w:p>
          <w:p w14:paraId="5F334006" w14:textId="77777777" w:rsidR="00411676" w:rsidRPr="00E05002" w:rsidRDefault="00411676" w:rsidP="00411676">
            <w:pPr>
              <w:ind w:firstLine="36"/>
              <w:jc w:val="both"/>
              <w:rPr>
                <w:rFonts w:ascii="Times New Roman" w:hAnsi="Times New Roman" w:cs="Times New Roman"/>
                <w:lang w:val="uk-UA"/>
              </w:rPr>
            </w:pPr>
            <w:r w:rsidRPr="00E05002">
              <w:rPr>
                <w:rFonts w:ascii="Times New Roman" w:hAnsi="Times New Roman" w:cs="Times New Roman"/>
                <w:lang w:val="uk-UA"/>
              </w:rPr>
              <w:tab/>
              <w:t>2. Оператор газотранспортної системи зобов’язаний протягом місяця повідомити Регулятора із наданням підтверджувальних документів про будь-які зміни в інформації та документах, що додавалися до запиту на сертифікацію, крім змін, щодо яких має бути повідомлено із наданням підтверджувальних документів протягом десяти робочих днів з дня настання/виникнення таких змін або з дня, коли оператор газотранспортної системи отримав інформацію про:</w:t>
            </w:r>
          </w:p>
          <w:p w14:paraId="4C2C0EA1" w14:textId="77777777" w:rsidR="00411676" w:rsidRPr="00E05002" w:rsidRDefault="00411676" w:rsidP="00411676">
            <w:pPr>
              <w:ind w:firstLine="36"/>
              <w:jc w:val="both"/>
              <w:rPr>
                <w:rFonts w:ascii="Times New Roman" w:hAnsi="Times New Roman" w:cs="Times New Roman"/>
                <w:lang w:val="uk-UA"/>
              </w:rPr>
            </w:pPr>
            <w:r w:rsidRPr="00E05002">
              <w:rPr>
                <w:rFonts w:ascii="Times New Roman" w:hAnsi="Times New Roman" w:cs="Times New Roman"/>
                <w:lang w:val="uk-UA"/>
              </w:rPr>
              <w:tab/>
              <w:t>зміни органу (суб'єкта) управління корпоративними правами оператора газотранспортної системи та/або об’єктами державної власності, що використовуються у процесі провадження діяльності з транспортування природного газу (власника газотранспортної системи);</w:t>
            </w:r>
          </w:p>
          <w:p w14:paraId="513A1845" w14:textId="77777777" w:rsidR="00411676" w:rsidRPr="00E05002" w:rsidRDefault="00411676" w:rsidP="00411676">
            <w:pPr>
              <w:ind w:firstLine="36"/>
              <w:jc w:val="both"/>
              <w:rPr>
                <w:rFonts w:ascii="Times New Roman" w:hAnsi="Times New Roman" w:cs="Times New Roman"/>
                <w:lang w:val="uk-UA"/>
              </w:rPr>
            </w:pPr>
            <w:r w:rsidRPr="00E05002">
              <w:rPr>
                <w:rFonts w:ascii="Times New Roman" w:hAnsi="Times New Roman" w:cs="Times New Roman"/>
                <w:lang w:val="uk-UA"/>
              </w:rPr>
              <w:tab/>
              <w:t>зміни до статуту оператора газотранспортної системи;</w:t>
            </w:r>
          </w:p>
          <w:p w14:paraId="3CC1EA7B" w14:textId="77777777" w:rsidR="00411676" w:rsidRPr="00E05002" w:rsidRDefault="00411676" w:rsidP="00411676">
            <w:pPr>
              <w:ind w:firstLine="36"/>
              <w:jc w:val="both"/>
              <w:rPr>
                <w:rFonts w:ascii="Times New Roman" w:hAnsi="Times New Roman" w:cs="Times New Roman"/>
                <w:lang w:val="uk-UA"/>
              </w:rPr>
            </w:pPr>
            <w:r w:rsidRPr="00E05002">
              <w:rPr>
                <w:rFonts w:ascii="Times New Roman" w:hAnsi="Times New Roman" w:cs="Times New Roman"/>
                <w:lang w:val="uk-UA"/>
              </w:rPr>
              <w:lastRenderedPageBreak/>
              <w:tab/>
              <w:t>зміни до договору, якими газотранспортна система закріплюється за оператором газотранспортної системи на праві господарського відання;</w:t>
            </w:r>
          </w:p>
          <w:p w14:paraId="764D3B3C" w14:textId="77777777" w:rsidR="00411676" w:rsidRPr="00E05002" w:rsidRDefault="00411676" w:rsidP="00411676">
            <w:pPr>
              <w:ind w:firstLine="36"/>
              <w:jc w:val="both"/>
              <w:rPr>
                <w:rFonts w:ascii="Times New Roman" w:hAnsi="Times New Roman" w:cs="Times New Roman"/>
                <w:lang w:val="uk-UA"/>
              </w:rPr>
            </w:pPr>
            <w:r w:rsidRPr="00E05002">
              <w:rPr>
                <w:rFonts w:ascii="Times New Roman" w:hAnsi="Times New Roman" w:cs="Times New Roman"/>
                <w:lang w:val="uk-UA"/>
              </w:rPr>
              <w:tab/>
              <w:t>зміни (наміру зміни) складу членів наглядової ради та/або виконавчого органу оператора газотранспортної системи. У разі наміру зміни складу виконавчого органу оператор газотранспортної системи проводить консультації з Регулятором щодо відповідності нового складу виконавчого органу вимогам про відокремлення і незалежність оператора газотранспортної системи. Рішення оператора газотранспортної системи щодо зміни складу виконавчого органу приймається виключно після проведення консультацій з Регулятором;</w:t>
            </w:r>
          </w:p>
          <w:p w14:paraId="0BE662BD" w14:textId="77777777" w:rsidR="00411676" w:rsidRPr="00E05002" w:rsidRDefault="00411676" w:rsidP="00411676">
            <w:pPr>
              <w:ind w:firstLine="36"/>
              <w:jc w:val="both"/>
              <w:rPr>
                <w:rFonts w:ascii="Times New Roman" w:hAnsi="Times New Roman" w:cs="Times New Roman"/>
                <w:lang w:val="uk-UA"/>
              </w:rPr>
            </w:pPr>
            <w:r w:rsidRPr="00E05002">
              <w:rPr>
                <w:rFonts w:ascii="Times New Roman" w:hAnsi="Times New Roman" w:cs="Times New Roman"/>
                <w:lang w:val="uk-UA"/>
              </w:rPr>
              <w:tab/>
              <w:t>перелік ліцензій, дозволів та/або іншої дозвільної документації, отриманої або необхідної оператору газотранспортної системи з метою здійснення діяльності на ринку природного газу та електричної енергії, у тому числі в інших країнах;</w:t>
            </w:r>
          </w:p>
          <w:p w14:paraId="20669C8B" w14:textId="77777777" w:rsidR="00411676" w:rsidRPr="00E05002" w:rsidRDefault="00411676" w:rsidP="00411676">
            <w:pPr>
              <w:ind w:firstLine="36"/>
              <w:jc w:val="both"/>
              <w:rPr>
                <w:rFonts w:ascii="Times New Roman" w:hAnsi="Times New Roman" w:cs="Times New Roman"/>
                <w:lang w:val="uk-UA"/>
              </w:rPr>
            </w:pPr>
            <w:r w:rsidRPr="00E05002">
              <w:rPr>
                <w:rFonts w:ascii="Times New Roman" w:hAnsi="Times New Roman" w:cs="Times New Roman"/>
                <w:lang w:val="uk-UA"/>
              </w:rPr>
              <w:tab/>
              <w:t>прийняття (підготовку, схвалення) органами виконавчої влади рішень, які можуть мати вплив на незалежність і відокремлення оператора газотранспортної системи;</w:t>
            </w:r>
          </w:p>
          <w:p w14:paraId="1B903699" w14:textId="77777777" w:rsidR="00411676" w:rsidRPr="00E05002" w:rsidRDefault="00411676" w:rsidP="00411676">
            <w:pPr>
              <w:ind w:firstLine="36"/>
              <w:jc w:val="both"/>
              <w:rPr>
                <w:rFonts w:ascii="Times New Roman" w:hAnsi="Times New Roman" w:cs="Times New Roman"/>
                <w:lang w:val="uk-UA"/>
              </w:rPr>
            </w:pPr>
            <w:r w:rsidRPr="00E05002">
              <w:rPr>
                <w:rFonts w:ascii="Times New Roman" w:hAnsi="Times New Roman" w:cs="Times New Roman"/>
                <w:lang w:val="uk-UA"/>
              </w:rPr>
              <w:tab/>
              <w:t>проєкти договорів, що укладаються між власником газотранспортної системи і оператором газотранспортної системи, у тому числі договори, що передбачають здійснення фінансування оператора газотранспортної системи;</w:t>
            </w:r>
          </w:p>
          <w:p w14:paraId="068B449B" w14:textId="77777777" w:rsidR="00411676" w:rsidRDefault="00411676" w:rsidP="00F40766">
            <w:pPr>
              <w:ind w:firstLine="36"/>
              <w:jc w:val="both"/>
              <w:rPr>
                <w:rFonts w:ascii="Times New Roman" w:hAnsi="Times New Roman" w:cs="Times New Roman"/>
                <w:lang w:val="uk-UA"/>
              </w:rPr>
            </w:pPr>
            <w:r w:rsidRPr="00E05002">
              <w:rPr>
                <w:rFonts w:ascii="Times New Roman" w:hAnsi="Times New Roman" w:cs="Times New Roman"/>
                <w:lang w:val="uk-UA"/>
              </w:rPr>
              <w:tab/>
              <w:t>рішення (проєкти рішень) органу (суб'єкта) управління корпоративними правами оператора газотранспортної системи щодо управління корпоративними правами, які мають вплив на діяльність оператора газотранспортної системи.</w:t>
            </w:r>
          </w:p>
          <w:p w14:paraId="27D3AA8E" w14:textId="77777777" w:rsidR="00F40766" w:rsidRPr="00F40766" w:rsidRDefault="00F40766" w:rsidP="00F40766">
            <w:pPr>
              <w:ind w:firstLine="36"/>
              <w:jc w:val="both"/>
              <w:rPr>
                <w:rFonts w:ascii="Times New Roman" w:hAnsi="Times New Roman" w:cs="Times New Roman"/>
                <w:sz w:val="8"/>
                <w:szCs w:val="8"/>
                <w:lang w:val="uk-UA"/>
              </w:rPr>
            </w:pPr>
          </w:p>
          <w:p w14:paraId="7E42BE8F" w14:textId="77777777" w:rsidR="00411676" w:rsidRPr="00E05002" w:rsidRDefault="00411676" w:rsidP="00411676">
            <w:pPr>
              <w:ind w:firstLine="36"/>
              <w:jc w:val="both"/>
              <w:rPr>
                <w:rFonts w:ascii="Times New Roman" w:hAnsi="Times New Roman" w:cs="Times New Roman"/>
                <w:lang w:val="uk-UA"/>
              </w:rPr>
            </w:pPr>
            <w:r w:rsidRPr="00E05002">
              <w:rPr>
                <w:rFonts w:ascii="Times New Roman" w:hAnsi="Times New Roman" w:cs="Times New Roman"/>
                <w:lang w:val="uk-UA"/>
              </w:rPr>
              <w:tab/>
              <w:t xml:space="preserve">3. Контролер зобов’язаний у встановлені цим Порядком строки надавати Регулятору річні та квартальні звіти з виконання Програми відповідності оператора ГТС, повідомляти про будь-які істотні порушення, пов'язані з виконанням Програми відповідності оператора ГТС та інформувати Регулятора про будь-які зміни, </w:t>
            </w:r>
            <w:r w:rsidRPr="00E05002">
              <w:rPr>
                <w:rFonts w:ascii="Times New Roman" w:hAnsi="Times New Roman" w:cs="Times New Roman"/>
                <w:lang w:val="uk-UA"/>
              </w:rPr>
              <w:lastRenderedPageBreak/>
              <w:t>рішення, щодо яких є обґрунтовані підстави вважати, що вони матимуть вплив на відокремлення і незалежність оператора газотранспортної системи.</w:t>
            </w:r>
          </w:p>
          <w:p w14:paraId="61955DE5" w14:textId="77777777" w:rsidR="00411676" w:rsidRPr="00E05002" w:rsidRDefault="00411676" w:rsidP="00054104">
            <w:pPr>
              <w:ind w:firstLine="36"/>
              <w:jc w:val="both"/>
              <w:rPr>
                <w:rFonts w:ascii="Times New Roman" w:hAnsi="Times New Roman" w:cs="Times New Roman"/>
                <w:lang w:val="uk-UA"/>
              </w:rPr>
            </w:pPr>
            <w:r w:rsidRPr="00E05002">
              <w:rPr>
                <w:rFonts w:ascii="Times New Roman" w:hAnsi="Times New Roman" w:cs="Times New Roman"/>
                <w:lang w:val="uk-UA"/>
              </w:rPr>
              <w:tab/>
              <w:t>Відповідальні підрозділи оператора газотранспортної системи зобов’язані надавати контролеру інформацію та документи, необхідні для підготовки звітів з виконання Програми відповідності оператора ГТС, моніторингу виконання Програми відповідності оператора ГТС, а також надавати на запит контролера іншу інформацію, необхідну для виконання його обов'язків.</w:t>
            </w:r>
          </w:p>
          <w:p w14:paraId="3A401466" w14:textId="77777777" w:rsidR="00411676" w:rsidRPr="00E05002" w:rsidRDefault="00411676" w:rsidP="00054104">
            <w:pPr>
              <w:ind w:firstLine="36"/>
              <w:jc w:val="both"/>
              <w:rPr>
                <w:rFonts w:ascii="Times New Roman" w:hAnsi="Times New Roman" w:cs="Times New Roman"/>
                <w:lang w:val="uk-UA"/>
              </w:rPr>
            </w:pPr>
            <w:r w:rsidRPr="00E05002">
              <w:rPr>
                <w:rFonts w:ascii="Times New Roman" w:hAnsi="Times New Roman" w:cs="Times New Roman"/>
                <w:lang w:val="uk-UA"/>
              </w:rPr>
              <w:tab/>
              <w:t>4. Власник газотранспортної системи (модель відокремлення ISO) зобов’язаний:</w:t>
            </w:r>
          </w:p>
          <w:p w14:paraId="475B70B6" w14:textId="77777777" w:rsidR="00411676" w:rsidRPr="00E05002" w:rsidRDefault="00411676" w:rsidP="00054104">
            <w:pPr>
              <w:ind w:firstLine="36"/>
              <w:jc w:val="both"/>
              <w:rPr>
                <w:rFonts w:ascii="Times New Roman" w:hAnsi="Times New Roman" w:cs="Times New Roman"/>
                <w:lang w:val="uk-UA"/>
              </w:rPr>
            </w:pPr>
            <w:r w:rsidRPr="00E05002">
              <w:rPr>
                <w:rFonts w:ascii="Times New Roman" w:hAnsi="Times New Roman" w:cs="Times New Roman"/>
                <w:lang w:val="uk-UA"/>
              </w:rPr>
              <w:tab/>
              <w:t>1) надавати Регулятору інформацію щодо кандидатури Уповноваженого з питань відповідності та проводити з Регулятором попередні консультації щодо призначення Уповноваженого з питань відповідності;</w:t>
            </w:r>
          </w:p>
          <w:p w14:paraId="19FFBFED" w14:textId="77777777" w:rsidR="00411676" w:rsidRPr="00E05002" w:rsidRDefault="00411676" w:rsidP="00054104">
            <w:pPr>
              <w:ind w:firstLine="36"/>
              <w:jc w:val="both"/>
              <w:rPr>
                <w:rFonts w:ascii="Times New Roman" w:hAnsi="Times New Roman" w:cs="Times New Roman"/>
                <w:lang w:val="uk-UA"/>
              </w:rPr>
            </w:pPr>
            <w:r w:rsidRPr="00E05002">
              <w:rPr>
                <w:rFonts w:ascii="Times New Roman" w:hAnsi="Times New Roman" w:cs="Times New Roman"/>
                <w:lang w:val="uk-UA"/>
              </w:rPr>
              <w:tab/>
              <w:t>2) протягом десяти робочих днів повідомляти Регулятора про зміни в переліку суб’єктів господарювання та/або видів діяльності суб’єктів господарювання, що належать до сфери управління власника газотранспортної системи, та/або входять до вертикально інтегрованої організації та пов’язані з видобутком (виробництвом) та/або постачанням природного газу та/або електричної енергії;</w:t>
            </w:r>
          </w:p>
          <w:p w14:paraId="0372975B" w14:textId="77777777" w:rsidR="00411676" w:rsidRPr="00E05002" w:rsidRDefault="00411676" w:rsidP="00054104">
            <w:pPr>
              <w:ind w:firstLine="36"/>
              <w:jc w:val="both"/>
              <w:rPr>
                <w:rFonts w:ascii="Times New Roman" w:hAnsi="Times New Roman" w:cs="Times New Roman"/>
                <w:lang w:val="uk-UA"/>
              </w:rPr>
            </w:pPr>
            <w:r w:rsidRPr="00E05002">
              <w:rPr>
                <w:rFonts w:ascii="Times New Roman" w:hAnsi="Times New Roman" w:cs="Times New Roman"/>
                <w:lang w:val="uk-UA"/>
              </w:rPr>
              <w:tab/>
              <w:t>3) протягом десяти робочих днів повідомляти Регулятора про призначення (звільнення) посадових осіб власника газотранспортної системи, які координують діяльність оператора газотранспортної системи;</w:t>
            </w:r>
          </w:p>
          <w:p w14:paraId="5E2530A2" w14:textId="77777777" w:rsidR="00411676" w:rsidRPr="00E05002" w:rsidRDefault="00411676" w:rsidP="00054104">
            <w:pPr>
              <w:ind w:firstLine="36"/>
              <w:jc w:val="both"/>
              <w:rPr>
                <w:rFonts w:ascii="Times New Roman" w:hAnsi="Times New Roman" w:cs="Times New Roman"/>
                <w:lang w:val="uk-UA"/>
              </w:rPr>
            </w:pPr>
            <w:r w:rsidRPr="00E05002">
              <w:rPr>
                <w:rFonts w:ascii="Times New Roman" w:hAnsi="Times New Roman" w:cs="Times New Roman"/>
                <w:lang w:val="uk-UA"/>
              </w:rPr>
              <w:tab/>
              <w:t>4) надавати Регулятору проєкт змін до Програми відповідності власника ГТС (з наданням нової Програми відповідності власника ГТС), яка визначає заходи для уникнення дискримінаційних дій та впливу на діяльність оператора газотранспортної системи та моніторингу виконання таких заходів, для проведення консультацій щодо їх відповідності вимогам сертифікації;</w:t>
            </w:r>
          </w:p>
          <w:p w14:paraId="53C7A7FE" w14:textId="77777777" w:rsidR="00411676" w:rsidRPr="00E05002" w:rsidRDefault="00411676" w:rsidP="00411676">
            <w:pPr>
              <w:ind w:firstLine="36"/>
              <w:jc w:val="both"/>
              <w:rPr>
                <w:rFonts w:ascii="Times New Roman" w:hAnsi="Times New Roman" w:cs="Times New Roman"/>
                <w:lang w:val="uk-UA"/>
              </w:rPr>
            </w:pPr>
            <w:r w:rsidRPr="00E05002">
              <w:rPr>
                <w:rFonts w:ascii="Times New Roman" w:hAnsi="Times New Roman" w:cs="Times New Roman"/>
                <w:lang w:val="uk-UA"/>
              </w:rPr>
              <w:tab/>
              <w:t xml:space="preserve">5) повідомляти Регулятора про призначення (намір призначення) членів наглядової ради та/або </w:t>
            </w:r>
            <w:r w:rsidRPr="00E05002">
              <w:rPr>
                <w:rFonts w:ascii="Times New Roman" w:hAnsi="Times New Roman" w:cs="Times New Roman"/>
                <w:lang w:val="uk-UA"/>
              </w:rPr>
              <w:lastRenderedPageBreak/>
              <w:t>виконавчого органу оператора газотранспортної системи, або здійснення (намір здійснення) повноважень наглядової ради оператора газотранспортної системи загальними зборами. У разі наміру зміни складу членів наглядової ради та/або виконавчого органу власник газотранспортної системи проводить консультації з Регулятором щодо відповідності нових членів наглядової ради та/або виконавчого органу оператора газотранспортної системи вимогам про відокремлення і незалежність оператора газотранспортної системи. Рішення власника газотранспортної системи щодо зміни складу членів наглядової ради та/або виконавчого органу оператора газотранспортної системи приймається виключно після проведення консультацій з Регулятором;</w:t>
            </w:r>
          </w:p>
          <w:p w14:paraId="2D849FC1" w14:textId="77777777" w:rsidR="00411676" w:rsidRPr="00E05002" w:rsidRDefault="00411676" w:rsidP="00054104">
            <w:pPr>
              <w:ind w:firstLine="36"/>
              <w:jc w:val="both"/>
              <w:rPr>
                <w:rFonts w:ascii="Times New Roman" w:hAnsi="Times New Roman" w:cs="Times New Roman"/>
                <w:lang w:val="uk-UA"/>
              </w:rPr>
            </w:pPr>
            <w:r w:rsidRPr="00E05002">
              <w:rPr>
                <w:rFonts w:ascii="Times New Roman" w:hAnsi="Times New Roman" w:cs="Times New Roman"/>
                <w:lang w:val="uk-UA"/>
              </w:rPr>
              <w:tab/>
              <w:t>6) надавати Регулятору проєкти змін до статуту оператора газотранспортної системи до їх затвердження для проведення консультацій щодо їх відповідності вимогам сертифікації;</w:t>
            </w:r>
          </w:p>
          <w:p w14:paraId="53F178D8" w14:textId="77777777" w:rsidR="00411676" w:rsidRPr="00E05002" w:rsidRDefault="00411676" w:rsidP="00054104">
            <w:pPr>
              <w:ind w:firstLine="36"/>
              <w:jc w:val="both"/>
              <w:rPr>
                <w:rFonts w:ascii="Times New Roman" w:hAnsi="Times New Roman" w:cs="Times New Roman"/>
                <w:lang w:val="uk-UA"/>
              </w:rPr>
            </w:pPr>
            <w:r w:rsidRPr="00E05002">
              <w:rPr>
                <w:rFonts w:ascii="Times New Roman" w:hAnsi="Times New Roman" w:cs="Times New Roman"/>
                <w:lang w:val="uk-UA"/>
              </w:rPr>
              <w:tab/>
              <w:t>7) повідомляти про зміни у своїй структурі, що стосуються реалізації всіх повноважень з управління корпоративними правами оператора газотранспортної системи, об’єктами державної власності, що використовуються у процесі провадження діяльності з транспортування природного газу, зокрема щодо змін у розподілі повноважень між міністром та заступниками міністра, до положень відповідних структурних підрозділів, які  виконують функції щодо управління корпоративними правами, що належать державі у статутному капіталі оператора газотранспортної системи, Уповноваженого з питань відповідності</w:t>
            </w:r>
            <w:ins w:id="2" w:author="user_" w:date="2023-09-29T14:44:00Z">
              <w:r w:rsidRPr="00E05002">
                <w:rPr>
                  <w:rFonts w:ascii="Times New Roman" w:hAnsi="Times New Roman" w:cs="Times New Roman"/>
                  <w:lang w:val="uk-UA"/>
                </w:rPr>
                <w:t>.</w:t>
              </w:r>
            </w:ins>
            <w:r w:rsidRPr="00E05002">
              <w:rPr>
                <w:rFonts w:ascii="Times New Roman" w:hAnsi="Times New Roman" w:cs="Times New Roman"/>
                <w:lang w:val="uk-UA"/>
              </w:rPr>
              <w:t xml:space="preserve"> </w:t>
            </w:r>
            <w:ins w:id="3" w:author="user_" w:date="2023-09-29T14:44:00Z">
              <w:r w:rsidRPr="00E05002">
                <w:rPr>
                  <w:rFonts w:ascii="Times New Roman" w:hAnsi="Times New Roman" w:cs="Times New Roman"/>
                  <w:lang w:val="uk-UA"/>
                </w:rPr>
                <w:t>В</w:t>
              </w:r>
            </w:ins>
            <w:r w:rsidRPr="00E05002">
              <w:rPr>
                <w:rFonts w:ascii="Times New Roman" w:hAnsi="Times New Roman" w:cs="Times New Roman"/>
                <w:lang w:val="uk-UA"/>
              </w:rPr>
              <w:t>изначення порядку взаємодії посадових осіб та працівників структурних підрозділів із структурним підрозділом, який забезпечує виконання функцій з управління державним майном газотранспортної системи та управління корпоративними правами держави в статутному капіталі оператора газотранспортної системи ма</w:t>
            </w:r>
            <w:ins w:id="4" w:author="user_" w:date="2023-09-29T14:44:00Z">
              <w:r w:rsidRPr="00E05002">
                <w:rPr>
                  <w:rFonts w:ascii="Times New Roman" w:hAnsi="Times New Roman" w:cs="Times New Roman"/>
                  <w:lang w:val="uk-UA"/>
                </w:rPr>
                <w:t>є</w:t>
              </w:r>
            </w:ins>
            <w:r w:rsidRPr="00E05002">
              <w:rPr>
                <w:rFonts w:ascii="Times New Roman" w:hAnsi="Times New Roman" w:cs="Times New Roman"/>
                <w:lang w:val="uk-UA"/>
              </w:rPr>
              <w:t xml:space="preserve"> здійснюватися виключно після  консультацій з Регулятором. Після прийняття відповідного рішення його копія протягом десяти робочих днів надається Регулятору.</w:t>
            </w:r>
          </w:p>
          <w:p w14:paraId="71B5C61D" w14:textId="77777777" w:rsidR="00411676" w:rsidRPr="00E05002" w:rsidRDefault="00411676" w:rsidP="00054104">
            <w:pPr>
              <w:ind w:firstLine="36"/>
              <w:jc w:val="both"/>
              <w:rPr>
                <w:rFonts w:ascii="Times New Roman" w:hAnsi="Times New Roman" w:cs="Times New Roman"/>
                <w:lang w:val="uk-UA"/>
              </w:rPr>
            </w:pPr>
            <w:r w:rsidRPr="00E05002">
              <w:rPr>
                <w:rFonts w:ascii="Times New Roman" w:hAnsi="Times New Roman" w:cs="Times New Roman"/>
                <w:lang w:val="uk-UA"/>
              </w:rPr>
              <w:lastRenderedPageBreak/>
              <w:tab/>
              <w:t>5. Уповноважений з питань відповідності у встановлені цим Порядком строки зобов’язаний надавати Регулятору річний звіт з виконання Програми відповідності власника ГТС, а також невідкладно повідомити про будь-які істотні порушення у зв’язку з виконанням Програми відповідності власника ГТС.</w:t>
            </w:r>
          </w:p>
          <w:p w14:paraId="657E49F5" w14:textId="77777777" w:rsidR="00411676" w:rsidRPr="00E05002" w:rsidRDefault="00411676" w:rsidP="00054104">
            <w:pPr>
              <w:ind w:firstLine="36"/>
              <w:jc w:val="both"/>
              <w:rPr>
                <w:rFonts w:ascii="Times New Roman" w:hAnsi="Times New Roman" w:cs="Times New Roman"/>
                <w:lang w:val="uk-UA"/>
              </w:rPr>
            </w:pPr>
            <w:r w:rsidRPr="00E05002">
              <w:rPr>
                <w:rFonts w:ascii="Times New Roman" w:hAnsi="Times New Roman" w:cs="Times New Roman"/>
                <w:lang w:val="uk-UA"/>
              </w:rPr>
              <w:tab/>
              <w:t>6. З метою здійснення моніторингу Регулятор має право:</w:t>
            </w:r>
          </w:p>
          <w:p w14:paraId="38E82CEC" w14:textId="77777777" w:rsidR="00411676" w:rsidRPr="00E05002" w:rsidRDefault="00411676" w:rsidP="00054104">
            <w:pPr>
              <w:ind w:firstLine="36"/>
              <w:jc w:val="both"/>
              <w:rPr>
                <w:rFonts w:ascii="Times New Roman" w:hAnsi="Times New Roman" w:cs="Times New Roman"/>
                <w:lang w:val="uk-UA"/>
              </w:rPr>
            </w:pPr>
            <w:r w:rsidRPr="00E05002">
              <w:rPr>
                <w:rFonts w:ascii="Times New Roman" w:hAnsi="Times New Roman" w:cs="Times New Roman"/>
                <w:lang w:val="uk-UA"/>
              </w:rPr>
              <w:tab/>
              <w:t xml:space="preserve">1) запитувати інформацію, яка є необхідною для належного виконання ним своїх функцій, та отримувати її на умовах, передбачених Законом або іншими актами законодавства, від будь-якого суб’єкта владних повноважень, суб’єктів ринку природного газу (крім споживачів); </w:t>
            </w:r>
          </w:p>
          <w:p w14:paraId="3E10294F" w14:textId="77777777" w:rsidR="00411676" w:rsidRPr="00E05002" w:rsidRDefault="00411676" w:rsidP="00411676">
            <w:pPr>
              <w:ind w:firstLine="36"/>
              <w:jc w:val="both"/>
              <w:rPr>
                <w:rFonts w:ascii="Times New Roman" w:hAnsi="Times New Roman" w:cs="Times New Roman"/>
                <w:lang w:val="uk-UA"/>
              </w:rPr>
            </w:pPr>
            <w:r w:rsidRPr="00E05002">
              <w:rPr>
                <w:rFonts w:ascii="Times New Roman" w:hAnsi="Times New Roman" w:cs="Times New Roman"/>
                <w:lang w:val="uk-UA"/>
              </w:rPr>
              <w:tab/>
              <w:t>2) звертатися до оператора газотранспортної системи, власника газотранспортної системи, Уповноваженого з питань відповідності та контролера щодо надання інформації та/або документів, що стосуються взаємовідносин власника газотранспортної системи (суб'єкта управління, що володіє корпоративними правами в операторі газотранспортної системи) та оператора газотранспортної системи або їх діяльності, якщо це може вплинути на відокремлення і незалежність оператора газотранспортної системи;</w:t>
            </w:r>
          </w:p>
          <w:p w14:paraId="0D0D91CC" w14:textId="77777777" w:rsidR="00411676" w:rsidRPr="00E05002" w:rsidRDefault="00411676" w:rsidP="00411676">
            <w:pPr>
              <w:ind w:firstLine="36"/>
              <w:jc w:val="both"/>
              <w:rPr>
                <w:rFonts w:ascii="Times New Roman" w:hAnsi="Times New Roman" w:cs="Times New Roman"/>
                <w:lang w:val="uk-UA"/>
              </w:rPr>
            </w:pPr>
          </w:p>
          <w:p w14:paraId="5C9EE745" w14:textId="77777777" w:rsidR="00054104" w:rsidRDefault="000F4278" w:rsidP="00F40766">
            <w:pPr>
              <w:tabs>
                <w:tab w:val="left" w:pos="3360"/>
              </w:tabs>
              <w:ind w:firstLine="36"/>
              <w:jc w:val="both"/>
              <w:rPr>
                <w:rFonts w:ascii="Times New Roman" w:hAnsi="Times New Roman" w:cs="Times New Roman"/>
                <w:lang w:val="uk-UA"/>
              </w:rPr>
            </w:pPr>
            <w:r w:rsidRPr="00E05002">
              <w:rPr>
                <w:rFonts w:ascii="Times New Roman" w:hAnsi="Times New Roman" w:cs="Times New Roman"/>
                <w:lang w:val="uk-UA"/>
              </w:rPr>
              <w:tab/>
            </w:r>
          </w:p>
          <w:p w14:paraId="571B29B1" w14:textId="77777777" w:rsidR="0062425B" w:rsidRDefault="0062425B" w:rsidP="00F40766">
            <w:pPr>
              <w:tabs>
                <w:tab w:val="left" w:pos="3360"/>
              </w:tabs>
              <w:ind w:firstLine="36"/>
              <w:jc w:val="both"/>
              <w:rPr>
                <w:rFonts w:ascii="Times New Roman" w:hAnsi="Times New Roman" w:cs="Times New Roman"/>
                <w:lang w:val="uk-UA"/>
              </w:rPr>
            </w:pPr>
          </w:p>
          <w:p w14:paraId="481B4D28" w14:textId="77777777" w:rsidR="0062425B" w:rsidRDefault="0062425B" w:rsidP="00F40766">
            <w:pPr>
              <w:tabs>
                <w:tab w:val="left" w:pos="3360"/>
              </w:tabs>
              <w:ind w:firstLine="36"/>
              <w:jc w:val="both"/>
              <w:rPr>
                <w:rFonts w:ascii="Times New Roman" w:hAnsi="Times New Roman" w:cs="Times New Roman"/>
                <w:lang w:val="uk-UA"/>
              </w:rPr>
            </w:pPr>
          </w:p>
          <w:p w14:paraId="5A6BD9E9" w14:textId="77777777" w:rsidR="00054104" w:rsidRPr="00E05002" w:rsidRDefault="00054104" w:rsidP="00411676">
            <w:pPr>
              <w:ind w:firstLine="36"/>
              <w:jc w:val="both"/>
              <w:rPr>
                <w:rFonts w:ascii="Times New Roman" w:hAnsi="Times New Roman" w:cs="Times New Roman"/>
                <w:lang w:val="uk-UA"/>
              </w:rPr>
            </w:pPr>
          </w:p>
          <w:p w14:paraId="4BD66764" w14:textId="77777777" w:rsidR="008A15C1" w:rsidRDefault="00411676" w:rsidP="00411676">
            <w:pPr>
              <w:ind w:firstLine="36"/>
              <w:jc w:val="both"/>
              <w:rPr>
                <w:rFonts w:ascii="Times New Roman" w:hAnsi="Times New Roman" w:cs="Times New Roman"/>
                <w:lang w:val="uk-UA"/>
              </w:rPr>
            </w:pPr>
            <w:r w:rsidRPr="00E05002">
              <w:rPr>
                <w:rFonts w:ascii="Times New Roman" w:hAnsi="Times New Roman" w:cs="Times New Roman"/>
                <w:lang w:val="uk-UA"/>
              </w:rPr>
              <w:tab/>
            </w:r>
          </w:p>
          <w:p w14:paraId="49724322" w14:textId="77777777" w:rsidR="00A771CA" w:rsidRDefault="00A771CA" w:rsidP="00411676">
            <w:pPr>
              <w:ind w:firstLine="36"/>
              <w:jc w:val="both"/>
              <w:rPr>
                <w:rFonts w:ascii="Times New Roman" w:hAnsi="Times New Roman" w:cs="Times New Roman"/>
                <w:lang w:val="uk-UA"/>
              </w:rPr>
            </w:pPr>
          </w:p>
          <w:p w14:paraId="0FBD77E7" w14:textId="77777777" w:rsidR="00097AEC" w:rsidRDefault="00097AEC" w:rsidP="00411676">
            <w:pPr>
              <w:ind w:firstLine="36"/>
              <w:jc w:val="both"/>
              <w:rPr>
                <w:rFonts w:ascii="Times New Roman" w:hAnsi="Times New Roman" w:cs="Times New Roman"/>
                <w:lang w:val="uk-UA"/>
              </w:rPr>
            </w:pPr>
          </w:p>
          <w:p w14:paraId="7693AC70" w14:textId="2A59933D" w:rsidR="00411676" w:rsidRPr="00E05002" w:rsidRDefault="00411676" w:rsidP="00411676">
            <w:pPr>
              <w:ind w:firstLine="36"/>
              <w:jc w:val="both"/>
              <w:rPr>
                <w:rFonts w:ascii="Times New Roman" w:hAnsi="Times New Roman" w:cs="Times New Roman"/>
                <w:lang w:val="uk-UA"/>
              </w:rPr>
            </w:pPr>
            <w:r w:rsidRPr="00E05002">
              <w:rPr>
                <w:rFonts w:ascii="Times New Roman" w:hAnsi="Times New Roman" w:cs="Times New Roman"/>
                <w:lang w:val="uk-UA"/>
              </w:rPr>
              <w:t>3) здійснювати інші заходи, що забезпечують дотримання вимог про відокремлення і незалежність оператора газотранспортної системи, зокрема запитувати документи та/або пояснення з метою належної реалізації права щодо здійснення моніторингу тощо.</w:t>
            </w:r>
          </w:p>
          <w:p w14:paraId="1A4B3B00" w14:textId="77777777" w:rsidR="00411676" w:rsidRPr="00E05002" w:rsidRDefault="00411676" w:rsidP="00411676">
            <w:pPr>
              <w:ind w:firstLine="36"/>
              <w:jc w:val="both"/>
              <w:rPr>
                <w:rFonts w:ascii="Times New Roman" w:hAnsi="Times New Roman" w:cs="Times New Roman"/>
                <w:lang w:val="uk-UA"/>
              </w:rPr>
            </w:pPr>
          </w:p>
          <w:p w14:paraId="532341A5" w14:textId="77777777" w:rsidR="00BA4FA1" w:rsidRDefault="00BA4FA1" w:rsidP="00054104">
            <w:pPr>
              <w:jc w:val="both"/>
              <w:rPr>
                <w:rFonts w:ascii="Times New Roman" w:hAnsi="Times New Roman" w:cs="Times New Roman"/>
                <w:lang w:val="uk-UA"/>
              </w:rPr>
            </w:pPr>
          </w:p>
          <w:p w14:paraId="0A9A3E32" w14:textId="77777777" w:rsidR="00377718" w:rsidRPr="00E05002" w:rsidRDefault="00377718" w:rsidP="00054104">
            <w:pPr>
              <w:jc w:val="both"/>
              <w:rPr>
                <w:rFonts w:ascii="Times New Roman" w:hAnsi="Times New Roman" w:cs="Times New Roman"/>
                <w:lang w:val="uk-UA"/>
              </w:rPr>
            </w:pPr>
          </w:p>
          <w:p w14:paraId="5A50C32D" w14:textId="77777777" w:rsidR="00BA4FA1" w:rsidRPr="00E05002" w:rsidRDefault="00BA4FA1" w:rsidP="00411676">
            <w:pPr>
              <w:ind w:firstLine="36"/>
              <w:jc w:val="both"/>
              <w:rPr>
                <w:rFonts w:ascii="Times New Roman" w:hAnsi="Times New Roman" w:cs="Times New Roman"/>
                <w:lang w:val="uk-UA"/>
              </w:rPr>
            </w:pPr>
          </w:p>
          <w:p w14:paraId="1BE3E34C" w14:textId="77777777" w:rsidR="00A771CA" w:rsidRDefault="00411676" w:rsidP="00411676">
            <w:pPr>
              <w:ind w:firstLine="36"/>
              <w:jc w:val="both"/>
              <w:rPr>
                <w:rFonts w:ascii="Times New Roman" w:hAnsi="Times New Roman" w:cs="Times New Roman"/>
                <w:lang w:val="uk-UA"/>
              </w:rPr>
            </w:pPr>
            <w:r w:rsidRPr="00E05002">
              <w:rPr>
                <w:rFonts w:ascii="Times New Roman" w:hAnsi="Times New Roman" w:cs="Times New Roman"/>
                <w:lang w:val="uk-UA"/>
              </w:rPr>
              <w:tab/>
            </w:r>
          </w:p>
          <w:p w14:paraId="675C8C55" w14:textId="3F863D21" w:rsidR="00411676" w:rsidRPr="00E05002" w:rsidRDefault="00411676" w:rsidP="00411676">
            <w:pPr>
              <w:ind w:firstLine="36"/>
              <w:jc w:val="both"/>
              <w:rPr>
                <w:rFonts w:ascii="Times New Roman" w:hAnsi="Times New Roman" w:cs="Times New Roman"/>
                <w:lang w:val="uk-UA"/>
              </w:rPr>
            </w:pPr>
            <w:r w:rsidRPr="00E05002">
              <w:rPr>
                <w:rFonts w:ascii="Times New Roman" w:hAnsi="Times New Roman" w:cs="Times New Roman"/>
                <w:lang w:val="uk-UA"/>
              </w:rPr>
              <w:t>7. Оператор газотранспортної системи зобов'язаний невідкладно повідомити Регулятора про будь-які обставини, що можуть призвести до переходу контролю над оператором газотранспортної системи до особи (осіб) з держави (держав), що не є стороною Енергетичного Співтовариства, або до держави (держав), що не є стороною Енергетичного Співтовариства.</w:t>
            </w:r>
          </w:p>
          <w:p w14:paraId="648083CD" w14:textId="77777777" w:rsidR="00411676" w:rsidRPr="00E05002" w:rsidRDefault="00411676" w:rsidP="00411676">
            <w:pPr>
              <w:ind w:firstLine="36"/>
              <w:jc w:val="both"/>
              <w:rPr>
                <w:rFonts w:ascii="Times New Roman" w:hAnsi="Times New Roman" w:cs="Times New Roman"/>
                <w:lang w:val="uk-UA"/>
              </w:rPr>
            </w:pPr>
          </w:p>
          <w:p w14:paraId="314D3108" w14:textId="77777777" w:rsidR="00BA4FA1" w:rsidRPr="00E05002" w:rsidRDefault="00BA4FA1" w:rsidP="00BA4FA1">
            <w:pPr>
              <w:jc w:val="both"/>
              <w:rPr>
                <w:rFonts w:ascii="Times New Roman" w:hAnsi="Times New Roman" w:cs="Times New Roman"/>
                <w:lang w:val="uk-UA"/>
              </w:rPr>
            </w:pPr>
          </w:p>
          <w:p w14:paraId="795EC669" w14:textId="77777777" w:rsidR="00BA4FA1" w:rsidRDefault="00BA4FA1" w:rsidP="00411676">
            <w:pPr>
              <w:ind w:firstLine="36"/>
              <w:jc w:val="both"/>
              <w:rPr>
                <w:rFonts w:ascii="Times New Roman" w:hAnsi="Times New Roman" w:cs="Times New Roman"/>
                <w:lang w:val="uk-UA"/>
              </w:rPr>
            </w:pPr>
          </w:p>
          <w:p w14:paraId="43EEA76D" w14:textId="77777777" w:rsidR="00377718" w:rsidRPr="00E05002" w:rsidRDefault="00377718" w:rsidP="00411676">
            <w:pPr>
              <w:ind w:firstLine="36"/>
              <w:jc w:val="both"/>
              <w:rPr>
                <w:rFonts w:ascii="Times New Roman" w:hAnsi="Times New Roman" w:cs="Times New Roman"/>
                <w:lang w:val="uk-UA"/>
              </w:rPr>
            </w:pPr>
          </w:p>
          <w:p w14:paraId="3599CF0C" w14:textId="77777777" w:rsidR="008A73B3" w:rsidRDefault="00411676" w:rsidP="00411676">
            <w:pPr>
              <w:ind w:firstLine="36"/>
              <w:jc w:val="both"/>
              <w:rPr>
                <w:rFonts w:ascii="Times New Roman" w:hAnsi="Times New Roman" w:cs="Times New Roman"/>
                <w:lang w:val="uk-UA"/>
              </w:rPr>
            </w:pPr>
            <w:r w:rsidRPr="00E05002">
              <w:rPr>
                <w:rFonts w:ascii="Times New Roman" w:hAnsi="Times New Roman" w:cs="Times New Roman"/>
                <w:lang w:val="uk-UA"/>
              </w:rPr>
              <w:tab/>
            </w:r>
          </w:p>
          <w:p w14:paraId="68A8E004" w14:textId="77777777" w:rsidR="00411676" w:rsidRPr="00E05002" w:rsidRDefault="00411676" w:rsidP="00411676">
            <w:pPr>
              <w:ind w:firstLine="36"/>
              <w:jc w:val="both"/>
              <w:rPr>
                <w:rFonts w:ascii="Times New Roman" w:hAnsi="Times New Roman" w:cs="Times New Roman"/>
                <w:lang w:val="uk-UA"/>
              </w:rPr>
            </w:pPr>
            <w:r w:rsidRPr="00E05002">
              <w:rPr>
                <w:rFonts w:ascii="Times New Roman" w:hAnsi="Times New Roman" w:cs="Times New Roman"/>
                <w:lang w:val="uk-UA"/>
              </w:rPr>
              <w:t>8. Регулятор невідкладно повідомляє Секретаріат Енергетичного Співтовариства про будь-які обставини, що можуть призвести до переходу контролю над оператором газотранспортної системи до особи (осіб) з держави (держав), що не є стороною Енергетичного Співтовариства, або до держави (держав), що не є стороною Енергетичного Співтовариства.</w:t>
            </w:r>
          </w:p>
          <w:p w14:paraId="31A6DF6F" w14:textId="77777777" w:rsidR="00C2617D" w:rsidRDefault="00411676" w:rsidP="00054104">
            <w:pPr>
              <w:ind w:firstLine="36"/>
              <w:jc w:val="both"/>
              <w:rPr>
                <w:rFonts w:ascii="Times New Roman" w:hAnsi="Times New Roman" w:cs="Times New Roman"/>
                <w:lang w:val="uk-UA"/>
              </w:rPr>
            </w:pPr>
            <w:r w:rsidRPr="00E05002">
              <w:rPr>
                <w:rFonts w:ascii="Times New Roman" w:hAnsi="Times New Roman" w:cs="Times New Roman"/>
                <w:lang w:val="uk-UA"/>
              </w:rPr>
              <w:tab/>
            </w:r>
          </w:p>
          <w:p w14:paraId="69D660F7" w14:textId="77777777" w:rsidR="00C2617D" w:rsidRDefault="00C2617D" w:rsidP="00054104">
            <w:pPr>
              <w:ind w:firstLine="36"/>
              <w:jc w:val="both"/>
              <w:rPr>
                <w:rFonts w:ascii="Times New Roman" w:hAnsi="Times New Roman" w:cs="Times New Roman"/>
                <w:lang w:val="uk-UA"/>
              </w:rPr>
            </w:pPr>
          </w:p>
          <w:p w14:paraId="6052D40C" w14:textId="77777777" w:rsidR="00C2617D" w:rsidRDefault="00C2617D" w:rsidP="00054104">
            <w:pPr>
              <w:ind w:firstLine="36"/>
              <w:jc w:val="both"/>
              <w:rPr>
                <w:rFonts w:ascii="Times New Roman" w:hAnsi="Times New Roman" w:cs="Times New Roman"/>
                <w:lang w:val="uk-UA"/>
              </w:rPr>
            </w:pPr>
          </w:p>
          <w:p w14:paraId="649DB4E9" w14:textId="77777777" w:rsidR="00C2617D" w:rsidRDefault="00C2617D" w:rsidP="00054104">
            <w:pPr>
              <w:ind w:firstLine="36"/>
              <w:jc w:val="both"/>
              <w:rPr>
                <w:rFonts w:ascii="Times New Roman" w:hAnsi="Times New Roman" w:cs="Times New Roman"/>
                <w:lang w:val="uk-UA"/>
              </w:rPr>
            </w:pPr>
          </w:p>
          <w:p w14:paraId="113245B5" w14:textId="77777777" w:rsidR="00411676" w:rsidRPr="00E05002" w:rsidRDefault="00411676" w:rsidP="00054104">
            <w:pPr>
              <w:ind w:firstLine="36"/>
              <w:jc w:val="both"/>
              <w:rPr>
                <w:rFonts w:ascii="Times New Roman" w:hAnsi="Times New Roman" w:cs="Times New Roman"/>
                <w:lang w:val="uk-UA"/>
              </w:rPr>
            </w:pPr>
            <w:r w:rsidRPr="00E05002">
              <w:rPr>
                <w:rFonts w:ascii="Times New Roman" w:hAnsi="Times New Roman" w:cs="Times New Roman"/>
                <w:lang w:val="uk-UA"/>
              </w:rPr>
              <w:t>9. За результатами моніторингу дотримання вимог про відокремлення і незалежність оператора газотранспортної системи Регулятор може ініціювати проведення перевірки дотримання оператором газотранспортної системи вимог про відокремлення і незалежність оператора газотранспортної системи у таких випадках:</w:t>
            </w:r>
          </w:p>
          <w:p w14:paraId="50A8FC48" w14:textId="77777777" w:rsidR="00411676" w:rsidRPr="00E05002" w:rsidRDefault="00411676" w:rsidP="00411676">
            <w:pPr>
              <w:ind w:firstLine="36"/>
              <w:jc w:val="both"/>
              <w:rPr>
                <w:rFonts w:ascii="Times New Roman" w:hAnsi="Times New Roman" w:cs="Times New Roman"/>
                <w:lang w:val="uk-UA"/>
              </w:rPr>
            </w:pPr>
            <w:r w:rsidRPr="00E05002">
              <w:rPr>
                <w:rFonts w:ascii="Times New Roman" w:hAnsi="Times New Roman" w:cs="Times New Roman"/>
                <w:lang w:val="uk-UA"/>
              </w:rPr>
              <w:tab/>
              <w:t>1) отримання повідомлення від оператора газотранспортної системи відповідно до частини третьої статті 25 Закону;</w:t>
            </w:r>
          </w:p>
          <w:p w14:paraId="7DE33397" w14:textId="77777777" w:rsidR="00411676" w:rsidRPr="00F40766" w:rsidRDefault="00411676" w:rsidP="00411676">
            <w:pPr>
              <w:ind w:firstLine="36"/>
              <w:jc w:val="both"/>
              <w:rPr>
                <w:rFonts w:ascii="Times New Roman" w:hAnsi="Times New Roman" w:cs="Times New Roman"/>
                <w:sz w:val="8"/>
                <w:szCs w:val="8"/>
                <w:lang w:val="uk-UA"/>
              </w:rPr>
            </w:pPr>
          </w:p>
          <w:p w14:paraId="103F151B" w14:textId="77777777" w:rsidR="00411676" w:rsidRPr="00E05002" w:rsidRDefault="00411676" w:rsidP="00411676">
            <w:pPr>
              <w:ind w:firstLine="36"/>
              <w:jc w:val="both"/>
              <w:rPr>
                <w:rFonts w:ascii="Times New Roman" w:hAnsi="Times New Roman" w:cs="Times New Roman"/>
                <w:lang w:val="uk-UA"/>
              </w:rPr>
            </w:pPr>
            <w:r w:rsidRPr="00E05002">
              <w:rPr>
                <w:rFonts w:ascii="Times New Roman" w:hAnsi="Times New Roman" w:cs="Times New Roman"/>
                <w:lang w:val="uk-UA"/>
              </w:rPr>
              <w:tab/>
              <w:t xml:space="preserve">2) наявність обґрунтованого припущення про те, що запланована зміна контролю або прав інших осіб над оператором газотранспортної системи може призвести або призвела до порушення вимог про </w:t>
            </w:r>
            <w:r w:rsidRPr="00E05002">
              <w:rPr>
                <w:rFonts w:ascii="Times New Roman" w:hAnsi="Times New Roman" w:cs="Times New Roman"/>
                <w:lang w:val="uk-UA"/>
              </w:rPr>
              <w:lastRenderedPageBreak/>
              <w:t>відокремлення і незалежність оператора газотранспортної системи, передбачених Законом;</w:t>
            </w:r>
          </w:p>
          <w:p w14:paraId="5F1959FD" w14:textId="77777777" w:rsidR="00411676" w:rsidRPr="00E05002" w:rsidRDefault="00411676" w:rsidP="00411676">
            <w:pPr>
              <w:ind w:firstLine="36"/>
              <w:jc w:val="both"/>
              <w:rPr>
                <w:rFonts w:ascii="Times New Roman" w:hAnsi="Times New Roman" w:cs="Times New Roman"/>
                <w:lang w:val="uk-UA"/>
              </w:rPr>
            </w:pPr>
          </w:p>
          <w:p w14:paraId="6A9E2D0D" w14:textId="77777777" w:rsidR="00BA4FA1" w:rsidRPr="00E05002" w:rsidRDefault="00411676" w:rsidP="00411676">
            <w:pPr>
              <w:ind w:firstLine="36"/>
              <w:jc w:val="both"/>
              <w:rPr>
                <w:rFonts w:ascii="Times New Roman" w:hAnsi="Times New Roman" w:cs="Times New Roman"/>
                <w:lang w:val="uk-UA"/>
              </w:rPr>
            </w:pPr>
            <w:r w:rsidRPr="00E05002">
              <w:rPr>
                <w:rFonts w:ascii="Times New Roman" w:hAnsi="Times New Roman" w:cs="Times New Roman"/>
                <w:lang w:val="uk-UA"/>
              </w:rPr>
              <w:tab/>
            </w:r>
          </w:p>
          <w:p w14:paraId="51334C60" w14:textId="77777777" w:rsidR="00BA4FA1" w:rsidRPr="00E05002" w:rsidRDefault="00BA4FA1" w:rsidP="00411676">
            <w:pPr>
              <w:ind w:firstLine="36"/>
              <w:jc w:val="both"/>
              <w:rPr>
                <w:rFonts w:ascii="Times New Roman" w:hAnsi="Times New Roman" w:cs="Times New Roman"/>
                <w:lang w:val="uk-UA"/>
              </w:rPr>
            </w:pPr>
          </w:p>
          <w:p w14:paraId="3805D3FF" w14:textId="77777777" w:rsidR="00BA4FA1" w:rsidRDefault="00BA4FA1" w:rsidP="00411676">
            <w:pPr>
              <w:ind w:firstLine="36"/>
              <w:jc w:val="both"/>
              <w:rPr>
                <w:rFonts w:ascii="Times New Roman" w:hAnsi="Times New Roman" w:cs="Times New Roman"/>
                <w:lang w:val="uk-UA"/>
              </w:rPr>
            </w:pPr>
          </w:p>
          <w:p w14:paraId="52A29E4D" w14:textId="77777777" w:rsidR="00BB2EBB" w:rsidRPr="00E05002" w:rsidRDefault="00BB2EBB" w:rsidP="00411676">
            <w:pPr>
              <w:ind w:firstLine="36"/>
              <w:jc w:val="both"/>
              <w:rPr>
                <w:rFonts w:ascii="Times New Roman" w:hAnsi="Times New Roman" w:cs="Times New Roman"/>
                <w:lang w:val="uk-UA"/>
              </w:rPr>
            </w:pPr>
          </w:p>
          <w:p w14:paraId="439FC072" w14:textId="77777777" w:rsidR="00BA4FA1" w:rsidRPr="00E05002" w:rsidRDefault="00BA4FA1" w:rsidP="00054104">
            <w:pPr>
              <w:jc w:val="both"/>
              <w:rPr>
                <w:rFonts w:ascii="Times New Roman" w:hAnsi="Times New Roman" w:cs="Times New Roman"/>
                <w:lang w:val="uk-UA"/>
              </w:rPr>
            </w:pPr>
          </w:p>
          <w:p w14:paraId="62A6B266" w14:textId="77777777" w:rsidR="00411676" w:rsidRPr="00E05002" w:rsidRDefault="00BA4FA1" w:rsidP="00411676">
            <w:pPr>
              <w:ind w:firstLine="36"/>
              <w:jc w:val="both"/>
              <w:rPr>
                <w:rFonts w:ascii="Times New Roman" w:hAnsi="Times New Roman" w:cs="Times New Roman"/>
                <w:lang w:val="uk-UA"/>
              </w:rPr>
            </w:pPr>
            <w:r w:rsidRPr="00E05002">
              <w:rPr>
                <w:rFonts w:ascii="Times New Roman" w:hAnsi="Times New Roman" w:cs="Times New Roman"/>
                <w:lang w:val="uk-UA"/>
              </w:rPr>
              <w:t xml:space="preserve">      </w:t>
            </w:r>
            <w:r w:rsidR="00411676" w:rsidRPr="00E05002">
              <w:rPr>
                <w:rFonts w:ascii="Times New Roman" w:hAnsi="Times New Roman" w:cs="Times New Roman"/>
                <w:lang w:val="uk-UA"/>
              </w:rPr>
              <w:t>3) отримання обґрунтованої вимоги від Секретаріату Енергетичного Співтовариства.</w:t>
            </w:r>
          </w:p>
          <w:p w14:paraId="3016DCDB" w14:textId="77777777" w:rsidR="00411676" w:rsidRPr="00E05002" w:rsidRDefault="00411676" w:rsidP="00411676">
            <w:pPr>
              <w:ind w:firstLine="36"/>
              <w:jc w:val="both"/>
              <w:rPr>
                <w:rFonts w:ascii="Times New Roman" w:hAnsi="Times New Roman" w:cs="Times New Roman"/>
                <w:lang w:val="uk-UA"/>
              </w:rPr>
            </w:pPr>
          </w:p>
          <w:p w14:paraId="78238350" w14:textId="77777777" w:rsidR="00411676" w:rsidRPr="00E05002" w:rsidRDefault="00411676" w:rsidP="00411676">
            <w:pPr>
              <w:ind w:firstLine="36"/>
              <w:jc w:val="both"/>
              <w:rPr>
                <w:rFonts w:ascii="Times New Roman" w:hAnsi="Times New Roman" w:cs="Times New Roman"/>
                <w:lang w:val="uk-UA"/>
              </w:rPr>
            </w:pPr>
            <w:r w:rsidRPr="00E05002">
              <w:rPr>
                <w:rFonts w:ascii="Times New Roman" w:hAnsi="Times New Roman" w:cs="Times New Roman"/>
                <w:lang w:val="uk-UA"/>
              </w:rPr>
              <w:tab/>
              <w:t>10. У разі виявлення недотримання вимог про відокремлення і незалежність оператора газотранспортної системи, передбачених Законом, Регулятор повідомляє про це оператора газотранспортної системи, який зобов’язаний усунути виявлені порушення протягом обґрунтованого строку, визначеного Регулятором, що не може перевищувати двох місяців, і надати документи, дані та інформацію про усунення таких порушень.</w:t>
            </w:r>
          </w:p>
          <w:p w14:paraId="05719864" w14:textId="77777777" w:rsidR="00524505" w:rsidRDefault="00524505" w:rsidP="00054104">
            <w:pPr>
              <w:tabs>
                <w:tab w:val="left" w:pos="975"/>
              </w:tabs>
              <w:ind w:firstLine="36"/>
              <w:jc w:val="both"/>
              <w:rPr>
                <w:rFonts w:ascii="Times New Roman" w:hAnsi="Times New Roman" w:cs="Times New Roman"/>
                <w:lang w:val="uk-UA"/>
              </w:rPr>
            </w:pPr>
            <w:r w:rsidRPr="00E05002">
              <w:rPr>
                <w:rFonts w:ascii="Times New Roman" w:hAnsi="Times New Roman" w:cs="Times New Roman"/>
                <w:lang w:val="uk-UA"/>
              </w:rPr>
              <w:tab/>
            </w:r>
          </w:p>
          <w:p w14:paraId="71EFDF69" w14:textId="77777777" w:rsidR="00C502C0" w:rsidRDefault="00C502C0" w:rsidP="00054104">
            <w:pPr>
              <w:tabs>
                <w:tab w:val="left" w:pos="975"/>
              </w:tabs>
              <w:ind w:firstLine="36"/>
              <w:jc w:val="both"/>
              <w:rPr>
                <w:rFonts w:ascii="Times New Roman" w:hAnsi="Times New Roman" w:cs="Times New Roman"/>
                <w:lang w:val="uk-UA"/>
              </w:rPr>
            </w:pPr>
          </w:p>
          <w:p w14:paraId="1A5AA9FF" w14:textId="77777777" w:rsidR="00524505" w:rsidRPr="00E05002" w:rsidRDefault="00524505" w:rsidP="00524505">
            <w:pPr>
              <w:tabs>
                <w:tab w:val="left" w:pos="975"/>
              </w:tabs>
              <w:ind w:firstLine="36"/>
              <w:jc w:val="both"/>
              <w:rPr>
                <w:rFonts w:ascii="Times New Roman" w:hAnsi="Times New Roman" w:cs="Times New Roman"/>
                <w:lang w:val="uk-UA"/>
              </w:rPr>
            </w:pPr>
          </w:p>
          <w:p w14:paraId="23385004" w14:textId="77777777" w:rsidR="00411676" w:rsidRPr="00E05002" w:rsidRDefault="00411676" w:rsidP="00411676">
            <w:pPr>
              <w:jc w:val="both"/>
              <w:rPr>
                <w:rFonts w:ascii="Times New Roman" w:hAnsi="Times New Roman" w:cs="Times New Roman"/>
                <w:lang w:val="uk-UA"/>
              </w:rPr>
            </w:pPr>
            <w:r w:rsidRPr="00E05002">
              <w:rPr>
                <w:rFonts w:ascii="Times New Roman" w:hAnsi="Times New Roman" w:cs="Times New Roman"/>
                <w:lang w:val="uk-UA"/>
              </w:rPr>
              <w:tab/>
              <w:t xml:space="preserve">11. У разі </w:t>
            </w:r>
            <w:proofErr w:type="spellStart"/>
            <w:r w:rsidRPr="00E05002">
              <w:rPr>
                <w:rFonts w:ascii="Times New Roman" w:hAnsi="Times New Roman" w:cs="Times New Roman"/>
                <w:lang w:val="uk-UA"/>
              </w:rPr>
              <w:t>неусунення</w:t>
            </w:r>
            <w:proofErr w:type="spellEnd"/>
            <w:r w:rsidRPr="00E05002">
              <w:rPr>
                <w:rFonts w:ascii="Times New Roman" w:hAnsi="Times New Roman" w:cs="Times New Roman"/>
                <w:lang w:val="uk-UA"/>
              </w:rPr>
              <w:t xml:space="preserve"> оператором газотранспортної системи виявлених Регулятором порушень вимог про відокремлення і незалежність оператора газотранспортної системи Регулятор приймає рішення про недотримання оператором газотранспортної системи вимог про відокремлення і незалежність оператора газотранспортної системи, передбачених Законом. У такому разі Регулятор застосовує до оператора газотранспортної системи санкції у вигляді анулювання ліцензії на провадження діяльності із транспортування природного газу або штрафу, передбачені статтею 59 Закону.</w:t>
            </w:r>
          </w:p>
        </w:tc>
        <w:tc>
          <w:tcPr>
            <w:tcW w:w="5717" w:type="dxa"/>
          </w:tcPr>
          <w:p w14:paraId="42625BA8" w14:textId="77777777" w:rsidR="00411676" w:rsidRPr="00E05002" w:rsidRDefault="00547C7D" w:rsidP="00411676">
            <w:pPr>
              <w:ind w:firstLine="36"/>
              <w:jc w:val="both"/>
              <w:rPr>
                <w:rFonts w:ascii="Times New Roman" w:hAnsi="Times New Roman" w:cs="Times New Roman"/>
                <w:b/>
                <w:lang w:val="uk-UA"/>
              </w:rPr>
            </w:pPr>
            <w:r w:rsidRPr="00E05002">
              <w:rPr>
                <w:rFonts w:ascii="Times New Roman" w:hAnsi="Times New Roman" w:cs="Times New Roman"/>
                <w:b/>
                <w:lang w:val="uk-UA"/>
              </w:rPr>
              <w:lastRenderedPageBreak/>
              <w:t>ТОВ «Оператор ГТС України»</w:t>
            </w:r>
          </w:p>
          <w:p w14:paraId="52630A55" w14:textId="77777777" w:rsidR="00547C7D" w:rsidRDefault="00547C7D" w:rsidP="00547C7D">
            <w:pPr>
              <w:pStyle w:val="a4"/>
              <w:tabs>
                <w:tab w:val="left" w:pos="709"/>
                <w:tab w:val="left" w:pos="993"/>
              </w:tabs>
              <w:spacing w:before="0" w:beforeAutospacing="0" w:after="0" w:afterAutospacing="0"/>
              <w:ind w:firstLine="567"/>
              <w:jc w:val="both"/>
              <w:rPr>
                <w:rFonts w:eastAsiaTheme="minorHAnsi"/>
                <w:sz w:val="22"/>
                <w:szCs w:val="22"/>
                <w:lang w:eastAsia="en-US"/>
              </w:rPr>
            </w:pPr>
            <w:r w:rsidRPr="00E05002">
              <w:rPr>
                <w:rFonts w:eastAsiaTheme="minorHAnsi"/>
                <w:sz w:val="22"/>
                <w:szCs w:val="22"/>
                <w:lang w:eastAsia="en-US"/>
              </w:rPr>
              <w:t>Загальні зауваження до положень нового розділу.</w:t>
            </w:r>
          </w:p>
          <w:p w14:paraId="3C90319A" w14:textId="77777777" w:rsidR="00F40766" w:rsidRPr="00F40766" w:rsidRDefault="00F40766" w:rsidP="00547C7D">
            <w:pPr>
              <w:pStyle w:val="a4"/>
              <w:tabs>
                <w:tab w:val="left" w:pos="709"/>
                <w:tab w:val="left" w:pos="993"/>
              </w:tabs>
              <w:spacing w:before="0" w:beforeAutospacing="0" w:after="0" w:afterAutospacing="0"/>
              <w:ind w:firstLine="567"/>
              <w:jc w:val="both"/>
              <w:rPr>
                <w:rFonts w:eastAsiaTheme="minorHAnsi"/>
                <w:sz w:val="8"/>
                <w:szCs w:val="8"/>
                <w:lang w:eastAsia="en-US"/>
              </w:rPr>
            </w:pPr>
          </w:p>
          <w:p w14:paraId="02CBA8CE" w14:textId="77777777" w:rsidR="00547C7D" w:rsidRPr="00E05002" w:rsidRDefault="00547C7D" w:rsidP="00547C7D">
            <w:pPr>
              <w:pStyle w:val="a4"/>
              <w:tabs>
                <w:tab w:val="left" w:pos="709"/>
                <w:tab w:val="left" w:pos="993"/>
              </w:tabs>
              <w:spacing w:before="0" w:beforeAutospacing="0" w:after="0" w:afterAutospacing="0"/>
              <w:ind w:firstLine="567"/>
              <w:jc w:val="both"/>
              <w:rPr>
                <w:rFonts w:eastAsiaTheme="minorHAnsi"/>
                <w:sz w:val="22"/>
                <w:szCs w:val="22"/>
                <w:lang w:eastAsia="en-US"/>
              </w:rPr>
            </w:pPr>
            <w:r w:rsidRPr="00E05002">
              <w:rPr>
                <w:rFonts w:eastAsiaTheme="minorHAnsi"/>
                <w:sz w:val="22"/>
                <w:szCs w:val="22"/>
                <w:lang w:eastAsia="en-US"/>
              </w:rPr>
              <w:t>Відповідно до п. 2.5.  Ліцензійних умов провадження господарської діяльності з транспортування природного газу, при провадженні ліцензованої діяльності ліцензіат повинен дотримуватися таких спеціальних вимог:</w:t>
            </w:r>
          </w:p>
          <w:p w14:paraId="5A17A1BA" w14:textId="77777777" w:rsidR="00547C7D" w:rsidRPr="00E05002" w:rsidRDefault="00547C7D" w:rsidP="00547C7D">
            <w:pPr>
              <w:pStyle w:val="a4"/>
              <w:numPr>
                <w:ilvl w:val="0"/>
                <w:numId w:val="3"/>
              </w:numPr>
              <w:tabs>
                <w:tab w:val="left" w:pos="709"/>
              </w:tabs>
              <w:spacing w:before="0" w:beforeAutospacing="0" w:after="0" w:afterAutospacing="0"/>
              <w:ind w:left="-68" w:firstLine="567"/>
              <w:jc w:val="both"/>
              <w:rPr>
                <w:rFonts w:eastAsiaTheme="minorHAnsi"/>
                <w:sz w:val="22"/>
                <w:szCs w:val="22"/>
                <w:lang w:eastAsia="en-US"/>
              </w:rPr>
            </w:pPr>
            <w:r w:rsidRPr="00E05002">
              <w:rPr>
                <w:rFonts w:eastAsiaTheme="minorHAnsi"/>
                <w:sz w:val="22"/>
                <w:szCs w:val="22"/>
                <w:lang w:eastAsia="en-US"/>
              </w:rPr>
              <w:t xml:space="preserve"> забезпечувати виконання вимог про відокремлення і незалежність оператора газотранспортної системи, установлених Законом України «Про ринок природного газу»;</w:t>
            </w:r>
          </w:p>
          <w:p w14:paraId="57A453EF" w14:textId="77777777" w:rsidR="00547C7D" w:rsidRPr="00E05002" w:rsidRDefault="00547C7D" w:rsidP="00547C7D">
            <w:pPr>
              <w:pStyle w:val="a4"/>
              <w:numPr>
                <w:ilvl w:val="0"/>
                <w:numId w:val="3"/>
              </w:numPr>
              <w:tabs>
                <w:tab w:val="left" w:pos="709"/>
              </w:tabs>
              <w:spacing w:before="0" w:beforeAutospacing="0" w:after="0" w:afterAutospacing="0"/>
              <w:ind w:left="-68" w:firstLine="567"/>
              <w:jc w:val="both"/>
              <w:rPr>
                <w:rFonts w:eastAsiaTheme="minorHAnsi"/>
                <w:sz w:val="22"/>
                <w:szCs w:val="22"/>
                <w:lang w:eastAsia="en-US"/>
              </w:rPr>
            </w:pPr>
            <w:r w:rsidRPr="00E05002">
              <w:rPr>
                <w:rFonts w:eastAsiaTheme="minorHAnsi"/>
                <w:sz w:val="22"/>
                <w:szCs w:val="22"/>
                <w:lang w:eastAsia="en-US"/>
              </w:rPr>
              <w:t xml:space="preserve"> відповідати вимогам щодо особливості реалізації права власності держави на газотранспортну систему, </w:t>
            </w:r>
            <w:r w:rsidRPr="00E05002">
              <w:rPr>
                <w:rFonts w:eastAsiaTheme="minorHAnsi"/>
                <w:sz w:val="22"/>
                <w:szCs w:val="22"/>
                <w:lang w:eastAsia="en-US"/>
              </w:rPr>
              <w:lastRenderedPageBreak/>
              <w:t>установленим статтею 21 Закону України «Про ринок природного газу»;</w:t>
            </w:r>
          </w:p>
          <w:p w14:paraId="5634CFDD" w14:textId="77777777" w:rsidR="00547C7D" w:rsidRPr="00E05002" w:rsidRDefault="00547C7D" w:rsidP="00547C7D">
            <w:pPr>
              <w:pStyle w:val="a4"/>
              <w:numPr>
                <w:ilvl w:val="0"/>
                <w:numId w:val="3"/>
              </w:numPr>
              <w:tabs>
                <w:tab w:val="left" w:pos="709"/>
              </w:tabs>
              <w:spacing w:before="0" w:beforeAutospacing="0" w:after="0" w:afterAutospacing="0"/>
              <w:ind w:left="-68" w:firstLine="567"/>
              <w:jc w:val="both"/>
              <w:rPr>
                <w:rFonts w:eastAsiaTheme="minorHAnsi"/>
                <w:sz w:val="22"/>
                <w:szCs w:val="22"/>
                <w:lang w:eastAsia="en-US"/>
              </w:rPr>
            </w:pPr>
            <w:r w:rsidRPr="00E05002">
              <w:rPr>
                <w:rFonts w:eastAsiaTheme="minorHAnsi"/>
                <w:sz w:val="22"/>
                <w:szCs w:val="22"/>
                <w:lang w:eastAsia="en-US"/>
              </w:rPr>
              <w:t>не допускається, щоб одна й та сама особа (у тому числі державний орган) чи особи (у тому числі державні органи) здійснювали прямо або опосередковано одноосібний або спільний контроль чи право стосовно ліцензіата (здобувача ліцензії) з однієї сторони та контроль чи право над суб’єктом</w:t>
            </w:r>
            <w:r w:rsidR="000F4278" w:rsidRPr="00E05002">
              <w:rPr>
                <w:rFonts w:eastAsiaTheme="minorHAnsi"/>
                <w:sz w:val="22"/>
                <w:szCs w:val="22"/>
                <w:lang w:eastAsia="en-US"/>
              </w:rPr>
              <w:t xml:space="preserve"> </w:t>
            </w:r>
            <w:r w:rsidRPr="00E05002">
              <w:rPr>
                <w:rFonts w:eastAsiaTheme="minorHAnsi"/>
                <w:sz w:val="22"/>
                <w:szCs w:val="22"/>
                <w:lang w:eastAsia="en-US"/>
              </w:rPr>
              <w:t>(-</w:t>
            </w:r>
            <w:proofErr w:type="spellStart"/>
            <w:r w:rsidRPr="00E05002">
              <w:rPr>
                <w:rFonts w:eastAsiaTheme="minorHAnsi"/>
                <w:sz w:val="22"/>
                <w:szCs w:val="22"/>
                <w:lang w:eastAsia="en-US"/>
              </w:rPr>
              <w:t>ами</w:t>
            </w:r>
            <w:proofErr w:type="spellEnd"/>
            <w:r w:rsidRPr="00E05002">
              <w:rPr>
                <w:rFonts w:eastAsiaTheme="minorHAnsi"/>
                <w:sz w:val="22"/>
                <w:szCs w:val="22"/>
                <w:lang w:eastAsia="en-US"/>
              </w:rPr>
              <w:t>) господарювання, який(-і) провадить(-ять) діяльність із зберігання енергії, з іншої сторони.</w:t>
            </w:r>
          </w:p>
          <w:p w14:paraId="43173B89" w14:textId="77777777" w:rsidR="00547C7D" w:rsidRPr="00E05002" w:rsidRDefault="00547C7D" w:rsidP="00547C7D">
            <w:pPr>
              <w:pStyle w:val="ad"/>
              <w:jc w:val="both"/>
              <w:rPr>
                <w:rFonts w:ascii="Times New Roman" w:hAnsi="Times New Roman" w:cs="Times New Roman"/>
                <w:sz w:val="22"/>
                <w:szCs w:val="22"/>
                <w:lang w:val="uk-UA"/>
              </w:rPr>
            </w:pPr>
            <w:r w:rsidRPr="00E05002">
              <w:rPr>
                <w:rFonts w:ascii="Times New Roman" w:hAnsi="Times New Roman" w:cs="Times New Roman"/>
                <w:sz w:val="22"/>
                <w:szCs w:val="22"/>
                <w:lang w:val="uk-UA"/>
              </w:rPr>
              <w:t xml:space="preserve">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 затверджено постановою НКРЕКП від 14.06.2018  </w:t>
            </w:r>
            <w:r w:rsidR="00E05002">
              <w:rPr>
                <w:rFonts w:ascii="Times New Roman" w:hAnsi="Times New Roman" w:cs="Times New Roman"/>
                <w:sz w:val="22"/>
                <w:szCs w:val="22"/>
                <w:lang w:val="uk-UA"/>
              </w:rPr>
              <w:t xml:space="preserve">             </w:t>
            </w:r>
            <w:r w:rsidRPr="00E05002">
              <w:rPr>
                <w:rFonts w:ascii="Times New Roman" w:hAnsi="Times New Roman" w:cs="Times New Roman"/>
                <w:sz w:val="22"/>
                <w:szCs w:val="22"/>
                <w:lang w:val="uk-UA"/>
              </w:rPr>
              <w:t>№ 428.</w:t>
            </w:r>
          </w:p>
          <w:p w14:paraId="6D53BFF9" w14:textId="77777777" w:rsidR="00411676" w:rsidRPr="00E05002" w:rsidRDefault="00411676" w:rsidP="00411676">
            <w:pPr>
              <w:ind w:firstLine="36"/>
              <w:jc w:val="both"/>
              <w:rPr>
                <w:rFonts w:ascii="Times New Roman" w:hAnsi="Times New Roman" w:cs="Times New Roman"/>
                <w:b/>
                <w:lang w:val="uk-UA"/>
              </w:rPr>
            </w:pPr>
          </w:p>
          <w:p w14:paraId="40F89F0E" w14:textId="77777777" w:rsidR="00E12D4D" w:rsidRPr="00E05002" w:rsidRDefault="00E12D4D" w:rsidP="00411676">
            <w:pPr>
              <w:ind w:firstLine="36"/>
              <w:jc w:val="both"/>
              <w:rPr>
                <w:rFonts w:ascii="Times New Roman" w:hAnsi="Times New Roman" w:cs="Times New Roman"/>
                <w:b/>
                <w:lang w:val="uk-UA"/>
              </w:rPr>
            </w:pPr>
          </w:p>
          <w:p w14:paraId="1CFAAFA2" w14:textId="77777777" w:rsidR="00E12D4D" w:rsidRPr="00E05002" w:rsidRDefault="00E12D4D" w:rsidP="00411676">
            <w:pPr>
              <w:ind w:firstLine="36"/>
              <w:jc w:val="both"/>
              <w:rPr>
                <w:rFonts w:ascii="Times New Roman" w:hAnsi="Times New Roman" w:cs="Times New Roman"/>
                <w:b/>
                <w:lang w:val="uk-UA"/>
              </w:rPr>
            </w:pPr>
          </w:p>
          <w:p w14:paraId="5830A1A2" w14:textId="77777777" w:rsidR="00E12D4D" w:rsidRPr="00E05002" w:rsidRDefault="00E12D4D" w:rsidP="00411676">
            <w:pPr>
              <w:ind w:firstLine="36"/>
              <w:jc w:val="both"/>
              <w:rPr>
                <w:rFonts w:ascii="Times New Roman" w:hAnsi="Times New Roman" w:cs="Times New Roman"/>
                <w:b/>
                <w:lang w:val="uk-UA"/>
              </w:rPr>
            </w:pPr>
          </w:p>
          <w:p w14:paraId="5CB59E24" w14:textId="77777777" w:rsidR="00E12D4D" w:rsidRPr="00E05002" w:rsidRDefault="00E12D4D" w:rsidP="00411676">
            <w:pPr>
              <w:ind w:firstLine="36"/>
              <w:jc w:val="both"/>
              <w:rPr>
                <w:rFonts w:ascii="Times New Roman" w:hAnsi="Times New Roman" w:cs="Times New Roman"/>
                <w:b/>
                <w:lang w:val="uk-UA"/>
              </w:rPr>
            </w:pPr>
          </w:p>
          <w:p w14:paraId="3E80A032" w14:textId="77777777" w:rsidR="00E12D4D" w:rsidRPr="00E05002" w:rsidRDefault="00E12D4D" w:rsidP="00411676">
            <w:pPr>
              <w:ind w:firstLine="36"/>
              <w:jc w:val="both"/>
              <w:rPr>
                <w:rFonts w:ascii="Times New Roman" w:hAnsi="Times New Roman" w:cs="Times New Roman"/>
                <w:b/>
                <w:lang w:val="uk-UA"/>
              </w:rPr>
            </w:pPr>
          </w:p>
          <w:p w14:paraId="678E8530" w14:textId="77777777" w:rsidR="00E12D4D" w:rsidRPr="00E05002" w:rsidRDefault="00E12D4D" w:rsidP="00411676">
            <w:pPr>
              <w:ind w:firstLine="36"/>
              <w:jc w:val="both"/>
              <w:rPr>
                <w:rFonts w:ascii="Times New Roman" w:hAnsi="Times New Roman" w:cs="Times New Roman"/>
                <w:b/>
                <w:lang w:val="uk-UA"/>
              </w:rPr>
            </w:pPr>
          </w:p>
          <w:p w14:paraId="61987946" w14:textId="77777777" w:rsidR="00E12D4D" w:rsidRPr="00E05002" w:rsidRDefault="00E12D4D" w:rsidP="00411676">
            <w:pPr>
              <w:ind w:firstLine="36"/>
              <w:jc w:val="both"/>
              <w:rPr>
                <w:rFonts w:ascii="Times New Roman" w:hAnsi="Times New Roman" w:cs="Times New Roman"/>
                <w:b/>
                <w:lang w:val="uk-UA"/>
              </w:rPr>
            </w:pPr>
          </w:p>
          <w:p w14:paraId="31714F6B" w14:textId="77777777" w:rsidR="00E12D4D" w:rsidRPr="00E05002" w:rsidRDefault="00E12D4D" w:rsidP="00411676">
            <w:pPr>
              <w:ind w:firstLine="36"/>
              <w:jc w:val="both"/>
              <w:rPr>
                <w:rFonts w:ascii="Times New Roman" w:hAnsi="Times New Roman" w:cs="Times New Roman"/>
                <w:b/>
                <w:lang w:val="uk-UA"/>
              </w:rPr>
            </w:pPr>
          </w:p>
          <w:p w14:paraId="63007F4E" w14:textId="77777777" w:rsidR="00E12D4D" w:rsidRPr="00E05002" w:rsidRDefault="00E12D4D" w:rsidP="00411676">
            <w:pPr>
              <w:ind w:firstLine="36"/>
              <w:jc w:val="both"/>
              <w:rPr>
                <w:rFonts w:ascii="Times New Roman" w:hAnsi="Times New Roman" w:cs="Times New Roman"/>
                <w:b/>
                <w:lang w:val="uk-UA"/>
              </w:rPr>
            </w:pPr>
          </w:p>
          <w:p w14:paraId="2520BF76" w14:textId="77777777" w:rsidR="00E12D4D" w:rsidRPr="00E05002" w:rsidRDefault="00E12D4D" w:rsidP="00411676">
            <w:pPr>
              <w:ind w:firstLine="36"/>
              <w:jc w:val="both"/>
              <w:rPr>
                <w:rFonts w:ascii="Times New Roman" w:hAnsi="Times New Roman" w:cs="Times New Roman"/>
                <w:b/>
                <w:lang w:val="uk-UA"/>
              </w:rPr>
            </w:pPr>
          </w:p>
          <w:p w14:paraId="745DC976" w14:textId="77777777" w:rsidR="00E12D4D" w:rsidRPr="00E05002" w:rsidRDefault="00E12D4D" w:rsidP="00411676">
            <w:pPr>
              <w:ind w:firstLine="36"/>
              <w:jc w:val="both"/>
              <w:rPr>
                <w:rFonts w:ascii="Times New Roman" w:hAnsi="Times New Roman" w:cs="Times New Roman"/>
                <w:b/>
                <w:lang w:val="uk-UA"/>
              </w:rPr>
            </w:pPr>
          </w:p>
          <w:p w14:paraId="4D06AB87" w14:textId="77777777" w:rsidR="00E12D4D" w:rsidRPr="00E05002" w:rsidRDefault="00E12D4D" w:rsidP="00411676">
            <w:pPr>
              <w:ind w:firstLine="36"/>
              <w:jc w:val="both"/>
              <w:rPr>
                <w:rFonts w:ascii="Times New Roman" w:hAnsi="Times New Roman" w:cs="Times New Roman"/>
                <w:b/>
                <w:lang w:val="uk-UA"/>
              </w:rPr>
            </w:pPr>
          </w:p>
          <w:p w14:paraId="13EF3708" w14:textId="77777777" w:rsidR="00E12D4D" w:rsidRPr="00E05002" w:rsidRDefault="00E12D4D" w:rsidP="00411676">
            <w:pPr>
              <w:ind w:firstLine="36"/>
              <w:jc w:val="both"/>
              <w:rPr>
                <w:rFonts w:ascii="Times New Roman" w:hAnsi="Times New Roman" w:cs="Times New Roman"/>
                <w:b/>
                <w:lang w:val="uk-UA"/>
              </w:rPr>
            </w:pPr>
          </w:p>
          <w:p w14:paraId="5B1EF157" w14:textId="77777777" w:rsidR="00E12D4D" w:rsidRPr="00E05002" w:rsidRDefault="00E12D4D" w:rsidP="00411676">
            <w:pPr>
              <w:ind w:firstLine="36"/>
              <w:jc w:val="both"/>
              <w:rPr>
                <w:rFonts w:ascii="Times New Roman" w:hAnsi="Times New Roman" w:cs="Times New Roman"/>
                <w:b/>
                <w:lang w:val="uk-UA"/>
              </w:rPr>
            </w:pPr>
          </w:p>
          <w:p w14:paraId="4D1D82BA" w14:textId="77777777" w:rsidR="00E12D4D" w:rsidRPr="00E05002" w:rsidRDefault="00E12D4D" w:rsidP="00411676">
            <w:pPr>
              <w:ind w:firstLine="36"/>
              <w:jc w:val="both"/>
              <w:rPr>
                <w:rFonts w:ascii="Times New Roman" w:hAnsi="Times New Roman" w:cs="Times New Roman"/>
                <w:b/>
                <w:lang w:val="uk-UA"/>
              </w:rPr>
            </w:pPr>
          </w:p>
          <w:p w14:paraId="002CF789" w14:textId="77777777" w:rsidR="00E12D4D" w:rsidRPr="00E05002" w:rsidRDefault="00E12D4D" w:rsidP="00411676">
            <w:pPr>
              <w:ind w:firstLine="36"/>
              <w:jc w:val="both"/>
              <w:rPr>
                <w:rFonts w:ascii="Times New Roman" w:hAnsi="Times New Roman" w:cs="Times New Roman"/>
                <w:b/>
                <w:lang w:val="uk-UA"/>
              </w:rPr>
            </w:pPr>
          </w:p>
          <w:p w14:paraId="5820EDB4" w14:textId="77777777" w:rsidR="00E12D4D" w:rsidRPr="00E05002" w:rsidRDefault="00E12D4D" w:rsidP="00411676">
            <w:pPr>
              <w:ind w:firstLine="36"/>
              <w:jc w:val="both"/>
              <w:rPr>
                <w:rFonts w:ascii="Times New Roman" w:hAnsi="Times New Roman" w:cs="Times New Roman"/>
                <w:b/>
                <w:lang w:val="uk-UA"/>
              </w:rPr>
            </w:pPr>
          </w:p>
          <w:p w14:paraId="024BEF4F" w14:textId="77777777" w:rsidR="00E12D4D" w:rsidRPr="00E05002" w:rsidRDefault="00E12D4D" w:rsidP="00411676">
            <w:pPr>
              <w:ind w:firstLine="36"/>
              <w:jc w:val="both"/>
              <w:rPr>
                <w:rFonts w:ascii="Times New Roman" w:hAnsi="Times New Roman" w:cs="Times New Roman"/>
                <w:b/>
                <w:lang w:val="uk-UA"/>
              </w:rPr>
            </w:pPr>
          </w:p>
          <w:p w14:paraId="36284E31" w14:textId="77777777" w:rsidR="00E12D4D" w:rsidRPr="00E05002" w:rsidRDefault="00E12D4D" w:rsidP="00411676">
            <w:pPr>
              <w:ind w:firstLine="36"/>
              <w:jc w:val="both"/>
              <w:rPr>
                <w:rFonts w:ascii="Times New Roman" w:hAnsi="Times New Roman" w:cs="Times New Roman"/>
                <w:b/>
                <w:lang w:val="uk-UA"/>
              </w:rPr>
            </w:pPr>
          </w:p>
          <w:p w14:paraId="434C72E3" w14:textId="77777777" w:rsidR="00E12D4D" w:rsidRPr="00E05002" w:rsidRDefault="00E12D4D" w:rsidP="00411676">
            <w:pPr>
              <w:ind w:firstLine="36"/>
              <w:jc w:val="both"/>
              <w:rPr>
                <w:rFonts w:ascii="Times New Roman" w:hAnsi="Times New Roman" w:cs="Times New Roman"/>
                <w:b/>
                <w:lang w:val="uk-UA"/>
              </w:rPr>
            </w:pPr>
          </w:p>
          <w:p w14:paraId="66E04B13" w14:textId="77777777" w:rsidR="00E12D4D" w:rsidRPr="00E05002" w:rsidRDefault="00E12D4D" w:rsidP="00411676">
            <w:pPr>
              <w:ind w:firstLine="36"/>
              <w:jc w:val="both"/>
              <w:rPr>
                <w:rFonts w:ascii="Times New Roman" w:hAnsi="Times New Roman" w:cs="Times New Roman"/>
                <w:b/>
                <w:lang w:val="uk-UA"/>
              </w:rPr>
            </w:pPr>
          </w:p>
          <w:p w14:paraId="45AD0539" w14:textId="77777777" w:rsidR="00E12D4D" w:rsidRPr="00E05002" w:rsidRDefault="00E12D4D" w:rsidP="00411676">
            <w:pPr>
              <w:ind w:firstLine="36"/>
              <w:jc w:val="both"/>
              <w:rPr>
                <w:rFonts w:ascii="Times New Roman" w:hAnsi="Times New Roman" w:cs="Times New Roman"/>
                <w:b/>
                <w:lang w:val="uk-UA"/>
              </w:rPr>
            </w:pPr>
          </w:p>
          <w:p w14:paraId="19AE3613" w14:textId="77777777" w:rsidR="00E12D4D" w:rsidRPr="00E05002" w:rsidRDefault="00E12D4D" w:rsidP="00411676">
            <w:pPr>
              <w:ind w:firstLine="36"/>
              <w:jc w:val="both"/>
              <w:rPr>
                <w:rFonts w:ascii="Times New Roman" w:hAnsi="Times New Roman" w:cs="Times New Roman"/>
                <w:b/>
                <w:lang w:val="uk-UA"/>
              </w:rPr>
            </w:pPr>
          </w:p>
          <w:p w14:paraId="4B5D2CA0" w14:textId="77777777" w:rsidR="00E12D4D" w:rsidRPr="00E05002" w:rsidRDefault="00E12D4D" w:rsidP="00411676">
            <w:pPr>
              <w:ind w:firstLine="36"/>
              <w:jc w:val="both"/>
              <w:rPr>
                <w:rFonts w:ascii="Times New Roman" w:hAnsi="Times New Roman" w:cs="Times New Roman"/>
                <w:b/>
                <w:lang w:val="uk-UA"/>
              </w:rPr>
            </w:pPr>
          </w:p>
          <w:p w14:paraId="5085D908" w14:textId="77777777" w:rsidR="00E12D4D" w:rsidRPr="00E05002" w:rsidRDefault="00E12D4D" w:rsidP="00411676">
            <w:pPr>
              <w:ind w:firstLine="36"/>
              <w:jc w:val="both"/>
              <w:rPr>
                <w:rFonts w:ascii="Times New Roman" w:hAnsi="Times New Roman" w:cs="Times New Roman"/>
                <w:b/>
                <w:lang w:val="uk-UA"/>
              </w:rPr>
            </w:pPr>
          </w:p>
          <w:p w14:paraId="39E3D8C1" w14:textId="77777777" w:rsidR="00E12D4D" w:rsidRDefault="00054104" w:rsidP="00054104">
            <w:pPr>
              <w:tabs>
                <w:tab w:val="left" w:pos="2055"/>
              </w:tabs>
              <w:ind w:firstLine="36"/>
              <w:jc w:val="both"/>
              <w:rPr>
                <w:rFonts w:ascii="Times New Roman" w:hAnsi="Times New Roman" w:cs="Times New Roman"/>
                <w:b/>
                <w:lang w:val="uk-UA"/>
              </w:rPr>
            </w:pPr>
            <w:r>
              <w:rPr>
                <w:rFonts w:ascii="Times New Roman" w:hAnsi="Times New Roman" w:cs="Times New Roman"/>
                <w:b/>
                <w:lang w:val="uk-UA"/>
              </w:rPr>
              <w:tab/>
            </w:r>
          </w:p>
          <w:p w14:paraId="74FF3D93" w14:textId="77777777" w:rsidR="00054104" w:rsidRPr="00E05002" w:rsidRDefault="00054104" w:rsidP="00054104">
            <w:pPr>
              <w:tabs>
                <w:tab w:val="left" w:pos="2055"/>
              </w:tabs>
              <w:ind w:firstLine="36"/>
              <w:jc w:val="both"/>
              <w:rPr>
                <w:rFonts w:ascii="Times New Roman" w:hAnsi="Times New Roman" w:cs="Times New Roman"/>
                <w:b/>
                <w:lang w:val="uk-UA"/>
              </w:rPr>
            </w:pPr>
          </w:p>
          <w:p w14:paraId="7EEA2BF5" w14:textId="77777777" w:rsidR="00E12D4D" w:rsidRPr="00E05002" w:rsidRDefault="00E12D4D" w:rsidP="00411676">
            <w:pPr>
              <w:ind w:firstLine="36"/>
              <w:jc w:val="both"/>
              <w:rPr>
                <w:rFonts w:ascii="Times New Roman" w:hAnsi="Times New Roman" w:cs="Times New Roman"/>
                <w:b/>
                <w:lang w:val="uk-UA"/>
              </w:rPr>
            </w:pPr>
          </w:p>
          <w:p w14:paraId="78A54412" w14:textId="77777777" w:rsidR="00E12D4D" w:rsidRPr="00E05002" w:rsidRDefault="00E12D4D" w:rsidP="00411676">
            <w:pPr>
              <w:ind w:firstLine="36"/>
              <w:jc w:val="both"/>
              <w:rPr>
                <w:rFonts w:ascii="Times New Roman" w:hAnsi="Times New Roman" w:cs="Times New Roman"/>
                <w:b/>
                <w:lang w:val="uk-UA"/>
              </w:rPr>
            </w:pPr>
          </w:p>
          <w:p w14:paraId="7731604B" w14:textId="77777777" w:rsidR="00E12D4D" w:rsidRDefault="00E12D4D" w:rsidP="00411676">
            <w:pPr>
              <w:ind w:firstLine="36"/>
              <w:jc w:val="both"/>
              <w:rPr>
                <w:rFonts w:ascii="Times New Roman" w:hAnsi="Times New Roman" w:cs="Times New Roman"/>
                <w:b/>
                <w:lang w:val="uk-UA"/>
              </w:rPr>
            </w:pPr>
          </w:p>
          <w:p w14:paraId="3C4823E5" w14:textId="77777777" w:rsidR="007836EB" w:rsidRPr="00E05002" w:rsidRDefault="007836EB" w:rsidP="00411676">
            <w:pPr>
              <w:ind w:firstLine="36"/>
              <w:jc w:val="both"/>
              <w:rPr>
                <w:rFonts w:ascii="Times New Roman" w:hAnsi="Times New Roman" w:cs="Times New Roman"/>
                <w:b/>
                <w:lang w:val="uk-UA"/>
              </w:rPr>
            </w:pPr>
          </w:p>
          <w:p w14:paraId="3695CB67" w14:textId="77777777" w:rsidR="00E12D4D" w:rsidRPr="00F40766" w:rsidRDefault="00E12D4D" w:rsidP="00F40766">
            <w:pPr>
              <w:ind w:firstLine="36"/>
              <w:jc w:val="both"/>
              <w:rPr>
                <w:rFonts w:ascii="Times New Roman" w:hAnsi="Times New Roman" w:cs="Times New Roman"/>
                <w:lang w:val="uk-UA"/>
              </w:rPr>
            </w:pPr>
            <w:r w:rsidRPr="00E05002">
              <w:rPr>
                <w:rFonts w:ascii="Times New Roman" w:hAnsi="Times New Roman" w:cs="Times New Roman"/>
                <w:lang w:val="uk-UA"/>
              </w:rPr>
              <w:t xml:space="preserve">зміни </w:t>
            </w:r>
            <w:r w:rsidRPr="00E05002">
              <w:rPr>
                <w:rFonts w:ascii="Times New Roman" w:hAnsi="Times New Roman" w:cs="Times New Roman"/>
                <w:b/>
                <w:strike/>
                <w:lang w:val="uk-UA"/>
              </w:rPr>
              <w:t>(наміру зміни)</w:t>
            </w:r>
            <w:r w:rsidRPr="00E05002">
              <w:rPr>
                <w:rFonts w:ascii="Times New Roman" w:hAnsi="Times New Roman" w:cs="Times New Roman"/>
                <w:lang w:val="uk-UA"/>
              </w:rPr>
              <w:t xml:space="preserve"> складу членів наглядової ради та/або виконавчого органу оператора газотранспортної системи. У разі наміру зміни складу виконавчого органу оператор газотранспортної системи проводить консультації з Регулятором щодо відповідності нового складу виконавчого органу вимогам про відокремлення і незалежність оператора газотранспортної системи. Рішення оператора газотранспортної системи щодо зміни складу виконавчого органу приймається виключно після проведення консультацій з Регулятором;</w:t>
            </w:r>
          </w:p>
          <w:p w14:paraId="2BA905A3" w14:textId="77777777" w:rsidR="00E12D4D" w:rsidRPr="00E05002" w:rsidRDefault="000F4278" w:rsidP="00E12D4D">
            <w:pPr>
              <w:jc w:val="both"/>
              <w:rPr>
                <w:rFonts w:ascii="Times New Roman" w:hAnsi="Times New Roman" w:cs="Times New Roman"/>
                <w:i/>
                <w:lang w:val="uk-UA"/>
              </w:rPr>
            </w:pPr>
            <w:r w:rsidRPr="00E05002">
              <w:rPr>
                <w:rFonts w:ascii="Times New Roman" w:hAnsi="Times New Roman" w:cs="Times New Roman"/>
                <w:i/>
                <w:lang w:val="uk-UA"/>
              </w:rPr>
              <w:t>Обґрунтування</w:t>
            </w:r>
            <w:r w:rsidR="00E12D4D" w:rsidRPr="00E05002">
              <w:rPr>
                <w:rFonts w:ascii="Times New Roman" w:hAnsi="Times New Roman" w:cs="Times New Roman"/>
                <w:i/>
                <w:lang w:val="uk-UA"/>
              </w:rPr>
              <w:t>:</w:t>
            </w:r>
          </w:p>
          <w:p w14:paraId="0E4A022E" w14:textId="77777777" w:rsidR="00547C7D" w:rsidRPr="00E05002" w:rsidRDefault="00547C7D" w:rsidP="00547C7D">
            <w:pPr>
              <w:pStyle w:val="ad"/>
              <w:jc w:val="both"/>
              <w:rPr>
                <w:rFonts w:ascii="Times New Roman" w:hAnsi="Times New Roman" w:cs="Times New Roman"/>
                <w:sz w:val="22"/>
                <w:szCs w:val="22"/>
                <w:lang w:val="uk-UA"/>
              </w:rPr>
            </w:pPr>
            <w:r w:rsidRPr="00E05002">
              <w:rPr>
                <w:rFonts w:ascii="Times New Roman" w:hAnsi="Times New Roman" w:cs="Times New Roman"/>
                <w:sz w:val="22"/>
                <w:szCs w:val="22"/>
                <w:lang w:val="uk-UA"/>
              </w:rPr>
              <w:t xml:space="preserve">Відповідно до положень Закону України «Про товариства з обмеженою та додатковою відповідальністю» повноваження зі змін складу наглядової ради відносяться до виключної компетенції учасника товариства.  У зв’язку з чим при певних обставинах ТОВ «Оператор ГТС України» може не володіти інформацією щодо намірів учасника про проведення змін у складі наглядовій раді. Пропонується виключити «(наміру зміни)». </w:t>
            </w:r>
          </w:p>
          <w:p w14:paraId="48424885" w14:textId="77777777" w:rsidR="00547C7D" w:rsidRPr="00E05002" w:rsidRDefault="00547C7D" w:rsidP="00547C7D">
            <w:pPr>
              <w:tabs>
                <w:tab w:val="left" w:pos="745"/>
                <w:tab w:val="left" w:pos="1036"/>
              </w:tabs>
              <w:ind w:firstLine="36"/>
              <w:jc w:val="both"/>
              <w:rPr>
                <w:rFonts w:ascii="Times New Roman" w:hAnsi="Times New Roman" w:cs="Times New Roman"/>
                <w:lang w:val="uk-UA"/>
              </w:rPr>
            </w:pPr>
            <w:r w:rsidRPr="00E05002">
              <w:rPr>
                <w:rFonts w:ascii="Times New Roman" w:hAnsi="Times New Roman" w:cs="Times New Roman"/>
                <w:lang w:val="uk-UA"/>
              </w:rPr>
              <w:t xml:space="preserve"> Прийняття рішення про зміни у складі виконавчого органу  (згідно з проєктом нової редакції статуту ТОВ «Оператор ГТС України») відноситься до компетенції наглядової ради ТОВ «Оператор ГТС України». У зв’язку з чим при певних обставинах виконавчий орган ТОВ «Оператор ГТС України» може не володіти інформацією щодо намірів наглядової ради про проведення змін у його складі. Пропонується уточнити хто саме має проводити консультації з Регулятором щодо зміни складу виконавчого органу.</w:t>
            </w:r>
          </w:p>
          <w:p w14:paraId="31E4FDCB" w14:textId="77777777" w:rsidR="00411676" w:rsidRPr="00E05002" w:rsidRDefault="00411676" w:rsidP="00E12D4D">
            <w:pPr>
              <w:ind w:firstLine="36"/>
              <w:jc w:val="center"/>
              <w:rPr>
                <w:rFonts w:ascii="Times New Roman" w:hAnsi="Times New Roman" w:cs="Times New Roman"/>
                <w:b/>
                <w:lang w:val="uk-UA"/>
              </w:rPr>
            </w:pPr>
          </w:p>
          <w:p w14:paraId="38E928AB" w14:textId="77777777" w:rsidR="00E12D4D" w:rsidRPr="00E05002" w:rsidRDefault="00E12D4D" w:rsidP="00054104">
            <w:pPr>
              <w:rPr>
                <w:rFonts w:ascii="Times New Roman" w:hAnsi="Times New Roman" w:cs="Times New Roman"/>
                <w:b/>
                <w:lang w:val="uk-UA"/>
              </w:rPr>
            </w:pPr>
          </w:p>
          <w:p w14:paraId="63C9EC61" w14:textId="77777777" w:rsidR="00E12D4D" w:rsidRDefault="00E12D4D" w:rsidP="00E12D4D">
            <w:pPr>
              <w:ind w:firstLine="36"/>
              <w:jc w:val="both"/>
              <w:rPr>
                <w:rFonts w:ascii="Times New Roman" w:hAnsi="Times New Roman" w:cs="Times New Roman"/>
                <w:lang w:val="uk-UA"/>
              </w:rPr>
            </w:pPr>
            <w:r w:rsidRPr="00E05002">
              <w:rPr>
                <w:rFonts w:ascii="Times New Roman" w:hAnsi="Times New Roman" w:cs="Times New Roman"/>
                <w:b/>
                <w:lang w:val="uk-UA"/>
              </w:rPr>
              <w:t xml:space="preserve">    </w:t>
            </w:r>
            <w:r w:rsidRPr="00E05002">
              <w:rPr>
                <w:rFonts w:ascii="Times New Roman" w:hAnsi="Times New Roman" w:cs="Times New Roman"/>
                <w:lang w:val="uk-UA"/>
              </w:rPr>
              <w:t xml:space="preserve">3. Контролер зобов’язаний у встановлені цим Порядком строки надавати Регулятору річні та квартальні звіти з виконання Програми відповідності оператора ГТС, повідомляти про будь-які істотні порушення, пов'язані з виконанням Програми відповідності оператора ГТС та інформувати Регулятора про будь-які зміни, рішення, щодо яких </w:t>
            </w:r>
            <w:r w:rsidRPr="00E05002">
              <w:rPr>
                <w:rFonts w:ascii="Times New Roman" w:hAnsi="Times New Roman" w:cs="Times New Roman"/>
                <w:b/>
                <w:lang w:val="uk-UA"/>
              </w:rPr>
              <w:t xml:space="preserve">є обґрунтовані підстави вважати, що вони </w:t>
            </w:r>
            <w:r w:rsidRPr="00E05002">
              <w:rPr>
                <w:rFonts w:ascii="Times New Roman" w:hAnsi="Times New Roman" w:cs="Times New Roman"/>
                <w:b/>
                <w:lang w:val="uk-UA"/>
              </w:rPr>
              <w:lastRenderedPageBreak/>
              <w:t>матимуть вплив на відокремлення і незалежність оператора газотранспортної системи</w:t>
            </w:r>
            <w:r w:rsidRPr="00E05002">
              <w:rPr>
                <w:rFonts w:ascii="Times New Roman" w:hAnsi="Times New Roman" w:cs="Times New Roman"/>
                <w:lang w:val="uk-UA"/>
              </w:rPr>
              <w:t>.</w:t>
            </w:r>
          </w:p>
          <w:p w14:paraId="547E3149" w14:textId="77777777" w:rsidR="00054104" w:rsidRPr="00054104" w:rsidRDefault="00054104" w:rsidP="00E12D4D">
            <w:pPr>
              <w:ind w:firstLine="36"/>
              <w:jc w:val="both"/>
              <w:rPr>
                <w:rFonts w:ascii="Times New Roman" w:hAnsi="Times New Roman" w:cs="Times New Roman"/>
                <w:sz w:val="8"/>
                <w:szCs w:val="8"/>
                <w:lang w:val="uk-UA"/>
              </w:rPr>
            </w:pPr>
          </w:p>
          <w:p w14:paraId="08359484" w14:textId="77777777" w:rsidR="00A607F1" w:rsidRPr="00F40766" w:rsidRDefault="00A607F1" w:rsidP="00A607F1">
            <w:pPr>
              <w:tabs>
                <w:tab w:val="left" w:pos="240"/>
              </w:tabs>
              <w:ind w:firstLine="36"/>
              <w:rPr>
                <w:rFonts w:ascii="Times New Roman" w:hAnsi="Times New Roman" w:cs="Times New Roman"/>
                <w:i/>
                <w:lang w:val="uk-UA"/>
              </w:rPr>
            </w:pPr>
            <w:r w:rsidRPr="00E05002">
              <w:rPr>
                <w:rFonts w:ascii="Times New Roman" w:hAnsi="Times New Roman" w:cs="Times New Roman"/>
                <w:i/>
                <w:lang w:val="uk-UA"/>
              </w:rPr>
              <w:t>Обґрунтування:</w:t>
            </w:r>
          </w:p>
          <w:p w14:paraId="0A8F3B03" w14:textId="77777777" w:rsidR="00F40766" w:rsidRDefault="00547C7D" w:rsidP="00F40766">
            <w:pPr>
              <w:tabs>
                <w:tab w:val="left" w:pos="240"/>
              </w:tabs>
              <w:ind w:firstLine="36"/>
              <w:jc w:val="both"/>
              <w:rPr>
                <w:rFonts w:ascii="Times New Roman" w:hAnsi="Times New Roman" w:cs="Times New Roman"/>
                <w:i/>
                <w:lang w:val="uk-UA"/>
              </w:rPr>
            </w:pPr>
            <w:r w:rsidRPr="00E05002">
              <w:rPr>
                <w:rFonts w:ascii="Times New Roman" w:hAnsi="Times New Roman" w:cs="Times New Roman"/>
                <w:lang w:val="uk-UA"/>
              </w:rPr>
              <w:t xml:space="preserve">Для досягнення правової визначеності пропонується: або уточнити який саме вплив мається на увазі і в якій частині, </w:t>
            </w:r>
            <w:r w:rsidRPr="00054104">
              <w:rPr>
                <w:rFonts w:ascii="Times New Roman" w:hAnsi="Times New Roman" w:cs="Times New Roman"/>
                <w:b/>
                <w:lang w:val="uk-UA"/>
              </w:rPr>
              <w:t>або виключити</w:t>
            </w:r>
            <w:r w:rsidRPr="00E05002">
              <w:rPr>
                <w:rFonts w:ascii="Times New Roman" w:hAnsi="Times New Roman" w:cs="Times New Roman"/>
                <w:lang w:val="uk-UA"/>
              </w:rPr>
              <w:t xml:space="preserve"> слова «</w:t>
            </w:r>
            <w:r w:rsidRPr="00E05002">
              <w:rPr>
                <w:rFonts w:ascii="Times New Roman" w:hAnsi="Times New Roman" w:cs="Times New Roman"/>
                <w:b/>
                <w:lang w:val="uk-UA"/>
              </w:rPr>
              <w:t xml:space="preserve">, які мають вплив на діяльність оператора газотранспортної системи» </w:t>
            </w:r>
            <w:r w:rsidRPr="00E05002">
              <w:rPr>
                <w:rFonts w:ascii="Times New Roman" w:hAnsi="Times New Roman" w:cs="Times New Roman"/>
                <w:lang w:val="uk-UA"/>
              </w:rPr>
              <w:t>при цьому потрібно розуміти, що у такому разі всі рішення мають надаватись Регулятору.</w:t>
            </w:r>
            <w:r w:rsidR="00F40766" w:rsidRPr="00E05002">
              <w:rPr>
                <w:rFonts w:ascii="Times New Roman" w:hAnsi="Times New Roman" w:cs="Times New Roman"/>
                <w:i/>
                <w:lang w:val="uk-UA"/>
              </w:rPr>
              <w:t xml:space="preserve"> </w:t>
            </w:r>
          </w:p>
          <w:p w14:paraId="33D79844" w14:textId="77777777" w:rsidR="00547C7D" w:rsidRPr="00E05002" w:rsidRDefault="00547C7D" w:rsidP="00547C7D">
            <w:pPr>
              <w:tabs>
                <w:tab w:val="left" w:pos="745"/>
                <w:tab w:val="left" w:pos="1036"/>
              </w:tabs>
              <w:ind w:firstLine="36"/>
              <w:jc w:val="both"/>
              <w:rPr>
                <w:rFonts w:ascii="Times New Roman" w:hAnsi="Times New Roman" w:cs="Times New Roman"/>
                <w:lang w:val="uk-UA"/>
              </w:rPr>
            </w:pPr>
            <w:r w:rsidRPr="00E05002">
              <w:rPr>
                <w:rFonts w:ascii="Times New Roman" w:hAnsi="Times New Roman" w:cs="Times New Roman"/>
                <w:lang w:val="uk-UA"/>
              </w:rPr>
              <w:t xml:space="preserve">Відповідно до ст.31 Закону України «Про ринок природного газу» Програма відповідності визначає заходи для уникнення дискримінаційних дій з боку оператора газотранспортної системи по відношенню до суб’єктів ринку природного газу та моніторингу виконання таких заходів. </w:t>
            </w:r>
          </w:p>
          <w:p w14:paraId="70F928B0" w14:textId="77777777" w:rsidR="00547C7D" w:rsidRPr="00E05002" w:rsidRDefault="00547C7D" w:rsidP="00547C7D">
            <w:pPr>
              <w:tabs>
                <w:tab w:val="left" w:pos="745"/>
                <w:tab w:val="left" w:pos="1036"/>
              </w:tabs>
              <w:ind w:firstLine="36"/>
              <w:jc w:val="both"/>
              <w:rPr>
                <w:rFonts w:ascii="Times New Roman" w:hAnsi="Times New Roman" w:cs="Times New Roman"/>
                <w:lang w:val="uk-UA"/>
              </w:rPr>
            </w:pPr>
            <w:r w:rsidRPr="00E05002">
              <w:rPr>
                <w:rFonts w:ascii="Times New Roman" w:hAnsi="Times New Roman" w:cs="Times New Roman"/>
                <w:lang w:val="uk-UA"/>
              </w:rPr>
              <w:t>Вказані положення не відповідають суті Програми відповідності, визначеній у ст.31 вказаного Закону.</w:t>
            </w:r>
          </w:p>
          <w:p w14:paraId="219AECCA" w14:textId="77777777" w:rsidR="00E12D4D" w:rsidRPr="00E05002" w:rsidRDefault="00E12D4D" w:rsidP="00547C7D">
            <w:pPr>
              <w:tabs>
                <w:tab w:val="left" w:pos="745"/>
                <w:tab w:val="left" w:pos="1036"/>
              </w:tabs>
              <w:ind w:firstLine="36"/>
              <w:jc w:val="both"/>
              <w:rPr>
                <w:rFonts w:ascii="Times New Roman" w:hAnsi="Times New Roman" w:cs="Times New Roman"/>
                <w:lang w:val="uk-UA"/>
              </w:rPr>
            </w:pPr>
          </w:p>
          <w:p w14:paraId="4F7AB6CE" w14:textId="77777777" w:rsidR="00E12D4D" w:rsidRPr="00E05002" w:rsidRDefault="00E12D4D" w:rsidP="00547C7D">
            <w:pPr>
              <w:tabs>
                <w:tab w:val="left" w:pos="745"/>
                <w:tab w:val="left" w:pos="1036"/>
              </w:tabs>
              <w:ind w:firstLine="36"/>
              <w:jc w:val="both"/>
              <w:rPr>
                <w:rFonts w:ascii="Times New Roman" w:hAnsi="Times New Roman" w:cs="Times New Roman"/>
                <w:lang w:val="uk-UA"/>
              </w:rPr>
            </w:pPr>
          </w:p>
          <w:p w14:paraId="31C3EA3C" w14:textId="77777777" w:rsidR="00E12D4D" w:rsidRPr="00E05002" w:rsidRDefault="00E12D4D" w:rsidP="00547C7D">
            <w:pPr>
              <w:tabs>
                <w:tab w:val="left" w:pos="745"/>
                <w:tab w:val="left" w:pos="1036"/>
              </w:tabs>
              <w:ind w:firstLine="36"/>
              <w:jc w:val="both"/>
              <w:rPr>
                <w:rFonts w:ascii="Times New Roman" w:hAnsi="Times New Roman" w:cs="Times New Roman"/>
                <w:lang w:val="uk-UA"/>
              </w:rPr>
            </w:pPr>
          </w:p>
          <w:p w14:paraId="43FDBAC4" w14:textId="77777777" w:rsidR="00E12D4D" w:rsidRPr="00E05002" w:rsidRDefault="00E12D4D" w:rsidP="00547C7D">
            <w:pPr>
              <w:tabs>
                <w:tab w:val="left" w:pos="745"/>
                <w:tab w:val="left" w:pos="1036"/>
              </w:tabs>
              <w:ind w:firstLine="36"/>
              <w:jc w:val="both"/>
              <w:rPr>
                <w:rFonts w:ascii="Times New Roman" w:hAnsi="Times New Roman" w:cs="Times New Roman"/>
                <w:lang w:val="uk-UA"/>
              </w:rPr>
            </w:pPr>
          </w:p>
          <w:p w14:paraId="77F2C92A" w14:textId="77777777" w:rsidR="00547C7D" w:rsidRPr="00E05002" w:rsidRDefault="00E12D4D" w:rsidP="00E12D4D">
            <w:pPr>
              <w:tabs>
                <w:tab w:val="left" w:pos="3270"/>
              </w:tabs>
              <w:ind w:firstLine="36"/>
              <w:jc w:val="both"/>
              <w:rPr>
                <w:rFonts w:ascii="Times New Roman" w:hAnsi="Times New Roman" w:cs="Times New Roman"/>
                <w:lang w:val="uk-UA"/>
              </w:rPr>
            </w:pPr>
            <w:r w:rsidRPr="00E05002">
              <w:rPr>
                <w:rFonts w:ascii="Times New Roman" w:hAnsi="Times New Roman" w:cs="Times New Roman"/>
                <w:lang w:val="uk-UA"/>
              </w:rPr>
              <w:tab/>
            </w:r>
          </w:p>
          <w:p w14:paraId="381C59E7" w14:textId="77777777" w:rsidR="00E12D4D" w:rsidRPr="00E05002" w:rsidRDefault="00E12D4D" w:rsidP="00E12D4D">
            <w:pPr>
              <w:tabs>
                <w:tab w:val="left" w:pos="3270"/>
              </w:tabs>
              <w:ind w:firstLine="36"/>
              <w:jc w:val="both"/>
              <w:rPr>
                <w:rFonts w:ascii="Times New Roman" w:hAnsi="Times New Roman" w:cs="Times New Roman"/>
                <w:lang w:val="uk-UA"/>
              </w:rPr>
            </w:pPr>
          </w:p>
          <w:p w14:paraId="32B1C052" w14:textId="77777777" w:rsidR="00E12D4D" w:rsidRPr="00E05002" w:rsidRDefault="00E12D4D" w:rsidP="00E12D4D">
            <w:pPr>
              <w:tabs>
                <w:tab w:val="left" w:pos="3270"/>
              </w:tabs>
              <w:ind w:firstLine="36"/>
              <w:jc w:val="both"/>
              <w:rPr>
                <w:rFonts w:ascii="Times New Roman" w:hAnsi="Times New Roman" w:cs="Times New Roman"/>
                <w:lang w:val="uk-UA"/>
              </w:rPr>
            </w:pPr>
          </w:p>
          <w:p w14:paraId="682BD59D" w14:textId="77777777" w:rsidR="00E12D4D" w:rsidRPr="00E05002" w:rsidRDefault="00E12D4D" w:rsidP="00E12D4D">
            <w:pPr>
              <w:tabs>
                <w:tab w:val="left" w:pos="3270"/>
              </w:tabs>
              <w:ind w:firstLine="36"/>
              <w:jc w:val="both"/>
              <w:rPr>
                <w:rFonts w:ascii="Times New Roman" w:hAnsi="Times New Roman" w:cs="Times New Roman"/>
                <w:lang w:val="uk-UA"/>
              </w:rPr>
            </w:pPr>
          </w:p>
          <w:p w14:paraId="74AEE157" w14:textId="77777777" w:rsidR="00E12D4D" w:rsidRPr="00E05002" w:rsidRDefault="00E12D4D" w:rsidP="00E12D4D">
            <w:pPr>
              <w:tabs>
                <w:tab w:val="left" w:pos="3270"/>
              </w:tabs>
              <w:ind w:firstLine="36"/>
              <w:jc w:val="both"/>
              <w:rPr>
                <w:rFonts w:ascii="Times New Roman" w:hAnsi="Times New Roman" w:cs="Times New Roman"/>
                <w:lang w:val="uk-UA"/>
              </w:rPr>
            </w:pPr>
          </w:p>
          <w:p w14:paraId="7407C9BA" w14:textId="77777777" w:rsidR="00E12D4D" w:rsidRPr="00E05002" w:rsidRDefault="00E12D4D" w:rsidP="00E12D4D">
            <w:pPr>
              <w:tabs>
                <w:tab w:val="left" w:pos="3270"/>
              </w:tabs>
              <w:ind w:firstLine="36"/>
              <w:jc w:val="both"/>
              <w:rPr>
                <w:rFonts w:ascii="Times New Roman" w:hAnsi="Times New Roman" w:cs="Times New Roman"/>
                <w:lang w:val="uk-UA"/>
              </w:rPr>
            </w:pPr>
          </w:p>
          <w:p w14:paraId="69D2DFFA" w14:textId="77777777" w:rsidR="00E12D4D" w:rsidRPr="00E05002" w:rsidRDefault="00E12D4D" w:rsidP="00E12D4D">
            <w:pPr>
              <w:tabs>
                <w:tab w:val="left" w:pos="3270"/>
              </w:tabs>
              <w:ind w:firstLine="36"/>
              <w:jc w:val="both"/>
              <w:rPr>
                <w:rFonts w:ascii="Times New Roman" w:hAnsi="Times New Roman" w:cs="Times New Roman"/>
                <w:lang w:val="uk-UA"/>
              </w:rPr>
            </w:pPr>
          </w:p>
          <w:p w14:paraId="59E759F4" w14:textId="77777777" w:rsidR="00E12D4D" w:rsidRPr="00E05002" w:rsidRDefault="00E12D4D" w:rsidP="00E12D4D">
            <w:pPr>
              <w:tabs>
                <w:tab w:val="left" w:pos="3270"/>
              </w:tabs>
              <w:ind w:firstLine="36"/>
              <w:jc w:val="both"/>
              <w:rPr>
                <w:rFonts w:ascii="Times New Roman" w:hAnsi="Times New Roman" w:cs="Times New Roman"/>
                <w:lang w:val="uk-UA"/>
              </w:rPr>
            </w:pPr>
          </w:p>
          <w:p w14:paraId="1B72C135" w14:textId="77777777" w:rsidR="00E12D4D" w:rsidRPr="00E05002" w:rsidRDefault="00E12D4D" w:rsidP="00E12D4D">
            <w:pPr>
              <w:tabs>
                <w:tab w:val="left" w:pos="3270"/>
              </w:tabs>
              <w:ind w:firstLine="36"/>
              <w:jc w:val="both"/>
              <w:rPr>
                <w:rFonts w:ascii="Times New Roman" w:hAnsi="Times New Roman" w:cs="Times New Roman"/>
                <w:lang w:val="uk-UA"/>
              </w:rPr>
            </w:pPr>
          </w:p>
          <w:p w14:paraId="1C6AC062" w14:textId="77777777" w:rsidR="00E12D4D" w:rsidRPr="00E05002" w:rsidRDefault="00E12D4D" w:rsidP="00E12D4D">
            <w:pPr>
              <w:tabs>
                <w:tab w:val="left" w:pos="3270"/>
              </w:tabs>
              <w:ind w:firstLine="36"/>
              <w:jc w:val="both"/>
              <w:rPr>
                <w:rFonts w:ascii="Times New Roman" w:hAnsi="Times New Roman" w:cs="Times New Roman"/>
                <w:lang w:val="uk-UA"/>
              </w:rPr>
            </w:pPr>
          </w:p>
          <w:p w14:paraId="466336EF" w14:textId="77777777" w:rsidR="00E12D4D" w:rsidRPr="00E05002" w:rsidRDefault="00E12D4D" w:rsidP="00E12D4D">
            <w:pPr>
              <w:tabs>
                <w:tab w:val="left" w:pos="3270"/>
              </w:tabs>
              <w:ind w:firstLine="36"/>
              <w:jc w:val="both"/>
              <w:rPr>
                <w:rFonts w:ascii="Times New Roman" w:hAnsi="Times New Roman" w:cs="Times New Roman"/>
                <w:lang w:val="uk-UA"/>
              </w:rPr>
            </w:pPr>
          </w:p>
          <w:p w14:paraId="673F45AA" w14:textId="77777777" w:rsidR="00E12D4D" w:rsidRPr="00E05002" w:rsidRDefault="00E12D4D" w:rsidP="00E12D4D">
            <w:pPr>
              <w:tabs>
                <w:tab w:val="left" w:pos="3270"/>
              </w:tabs>
              <w:ind w:firstLine="36"/>
              <w:jc w:val="both"/>
              <w:rPr>
                <w:rFonts w:ascii="Times New Roman" w:hAnsi="Times New Roman" w:cs="Times New Roman"/>
                <w:lang w:val="uk-UA"/>
              </w:rPr>
            </w:pPr>
          </w:p>
          <w:p w14:paraId="0160789B" w14:textId="77777777" w:rsidR="00E12D4D" w:rsidRPr="00E05002" w:rsidRDefault="00E12D4D" w:rsidP="00E12D4D">
            <w:pPr>
              <w:tabs>
                <w:tab w:val="left" w:pos="3270"/>
              </w:tabs>
              <w:ind w:firstLine="36"/>
              <w:jc w:val="both"/>
              <w:rPr>
                <w:rFonts w:ascii="Times New Roman" w:hAnsi="Times New Roman" w:cs="Times New Roman"/>
                <w:lang w:val="uk-UA"/>
              </w:rPr>
            </w:pPr>
          </w:p>
          <w:p w14:paraId="6CFF90B9" w14:textId="77777777" w:rsidR="00E12D4D" w:rsidRPr="00E05002" w:rsidRDefault="00E12D4D" w:rsidP="00E12D4D">
            <w:pPr>
              <w:tabs>
                <w:tab w:val="left" w:pos="3270"/>
              </w:tabs>
              <w:ind w:firstLine="36"/>
              <w:jc w:val="both"/>
              <w:rPr>
                <w:rFonts w:ascii="Times New Roman" w:hAnsi="Times New Roman" w:cs="Times New Roman"/>
                <w:lang w:val="uk-UA"/>
              </w:rPr>
            </w:pPr>
          </w:p>
          <w:p w14:paraId="235FEED0" w14:textId="77777777" w:rsidR="00E12D4D" w:rsidRPr="00E05002" w:rsidRDefault="00E12D4D" w:rsidP="00E12D4D">
            <w:pPr>
              <w:tabs>
                <w:tab w:val="left" w:pos="3270"/>
              </w:tabs>
              <w:ind w:firstLine="36"/>
              <w:jc w:val="both"/>
              <w:rPr>
                <w:rFonts w:ascii="Times New Roman" w:hAnsi="Times New Roman" w:cs="Times New Roman"/>
                <w:lang w:val="uk-UA"/>
              </w:rPr>
            </w:pPr>
          </w:p>
          <w:p w14:paraId="32596C44" w14:textId="77777777" w:rsidR="00E12D4D" w:rsidRPr="00E05002" w:rsidRDefault="00E12D4D" w:rsidP="00E12D4D">
            <w:pPr>
              <w:tabs>
                <w:tab w:val="left" w:pos="4290"/>
              </w:tabs>
              <w:ind w:firstLine="36"/>
              <w:jc w:val="both"/>
              <w:rPr>
                <w:rFonts w:ascii="Times New Roman" w:hAnsi="Times New Roman" w:cs="Times New Roman"/>
                <w:lang w:val="uk-UA"/>
              </w:rPr>
            </w:pPr>
            <w:r w:rsidRPr="00E05002">
              <w:rPr>
                <w:rFonts w:ascii="Times New Roman" w:hAnsi="Times New Roman" w:cs="Times New Roman"/>
                <w:lang w:val="uk-UA"/>
              </w:rPr>
              <w:tab/>
            </w:r>
          </w:p>
          <w:p w14:paraId="2B9B4A37" w14:textId="77777777" w:rsidR="00E12D4D" w:rsidRPr="00E05002" w:rsidRDefault="00E12D4D" w:rsidP="00E12D4D">
            <w:pPr>
              <w:tabs>
                <w:tab w:val="left" w:pos="4290"/>
              </w:tabs>
              <w:ind w:firstLine="36"/>
              <w:jc w:val="both"/>
              <w:rPr>
                <w:rFonts w:ascii="Times New Roman" w:hAnsi="Times New Roman" w:cs="Times New Roman"/>
                <w:lang w:val="uk-UA"/>
              </w:rPr>
            </w:pPr>
          </w:p>
          <w:p w14:paraId="7F7AEDD4" w14:textId="77777777" w:rsidR="00E12D4D" w:rsidRPr="00E05002" w:rsidRDefault="00E12D4D" w:rsidP="00054104">
            <w:pPr>
              <w:tabs>
                <w:tab w:val="left" w:pos="4290"/>
              </w:tabs>
              <w:jc w:val="both"/>
              <w:rPr>
                <w:rFonts w:ascii="Times New Roman" w:hAnsi="Times New Roman" w:cs="Times New Roman"/>
                <w:lang w:val="uk-UA"/>
              </w:rPr>
            </w:pPr>
          </w:p>
          <w:p w14:paraId="2A02D3A8" w14:textId="77777777" w:rsidR="00E12D4D" w:rsidRPr="00E05002" w:rsidRDefault="00E12D4D" w:rsidP="00E12D4D">
            <w:pPr>
              <w:tabs>
                <w:tab w:val="left" w:pos="4290"/>
              </w:tabs>
              <w:ind w:firstLine="36"/>
              <w:jc w:val="both"/>
              <w:rPr>
                <w:rFonts w:ascii="Times New Roman" w:hAnsi="Times New Roman" w:cs="Times New Roman"/>
                <w:lang w:val="uk-UA"/>
              </w:rPr>
            </w:pPr>
          </w:p>
          <w:p w14:paraId="497E8E66" w14:textId="77777777" w:rsidR="00E12D4D" w:rsidRPr="00E05002" w:rsidRDefault="00E12D4D" w:rsidP="00E12D4D">
            <w:pPr>
              <w:tabs>
                <w:tab w:val="left" w:pos="4290"/>
              </w:tabs>
              <w:ind w:firstLine="36"/>
              <w:jc w:val="both"/>
              <w:rPr>
                <w:rFonts w:ascii="Times New Roman" w:hAnsi="Times New Roman" w:cs="Times New Roman"/>
                <w:lang w:val="uk-UA"/>
              </w:rPr>
            </w:pPr>
          </w:p>
          <w:p w14:paraId="1729CC01" w14:textId="77777777" w:rsidR="00E12D4D" w:rsidRPr="00E05002" w:rsidRDefault="00E12D4D" w:rsidP="00E12D4D">
            <w:pPr>
              <w:ind w:firstLine="36"/>
              <w:jc w:val="both"/>
              <w:rPr>
                <w:rFonts w:ascii="Times New Roman" w:hAnsi="Times New Roman" w:cs="Times New Roman"/>
                <w:b/>
                <w:strike/>
                <w:lang w:val="uk-UA"/>
              </w:rPr>
            </w:pPr>
            <w:r w:rsidRPr="00E05002">
              <w:rPr>
                <w:rFonts w:ascii="Times New Roman" w:hAnsi="Times New Roman" w:cs="Times New Roman"/>
                <w:b/>
                <w:strike/>
                <w:lang w:val="uk-UA"/>
              </w:rPr>
              <w:lastRenderedPageBreak/>
              <w:t>5) повідомляти Регулятора про призначення (намір призначення) членів наглядової ради та/або виконавчого органу оператора газотранспортної системи, або здійснення (намір здійснення) повноважень наглядової ради оператора газотранспортної системи загальними зборами. У разі наміру зміни складу членів наглядової ради та/або виконавчого органу власник газотранспортної системи проводить консультації з Регулятором щодо відповідності нових членів наглядової ради та/або виконавчого органу оператора газотранспортної системи вимогам про відокремлення і незалежність оператора газотранспортної системи. Рішення власника газотранспортної системи щодо зміни складу членів наглядової ради та/або виконавчого органу оператора газотранспортної системи приймається виключно після проведення консультацій з Регулятором;</w:t>
            </w:r>
          </w:p>
          <w:p w14:paraId="3983F9E3" w14:textId="77777777" w:rsidR="00E12D4D" w:rsidRPr="00054104" w:rsidRDefault="00E12D4D" w:rsidP="00E12D4D">
            <w:pPr>
              <w:tabs>
                <w:tab w:val="left" w:pos="3270"/>
              </w:tabs>
              <w:jc w:val="both"/>
              <w:rPr>
                <w:rFonts w:ascii="Times New Roman" w:hAnsi="Times New Roman" w:cs="Times New Roman"/>
                <w:b/>
                <w:sz w:val="8"/>
                <w:szCs w:val="8"/>
                <w:lang w:val="uk-UA"/>
              </w:rPr>
            </w:pPr>
          </w:p>
          <w:p w14:paraId="171643CC" w14:textId="77777777" w:rsidR="00E12D4D" w:rsidRPr="00E05002" w:rsidRDefault="000F4278" w:rsidP="00E12D4D">
            <w:pPr>
              <w:tabs>
                <w:tab w:val="left" w:pos="3270"/>
              </w:tabs>
              <w:jc w:val="both"/>
              <w:rPr>
                <w:rFonts w:ascii="Times New Roman" w:hAnsi="Times New Roman" w:cs="Times New Roman"/>
                <w:i/>
                <w:lang w:val="uk-UA"/>
              </w:rPr>
            </w:pPr>
            <w:r w:rsidRPr="00E05002">
              <w:rPr>
                <w:rFonts w:ascii="Times New Roman" w:hAnsi="Times New Roman" w:cs="Times New Roman"/>
                <w:i/>
                <w:lang w:val="uk-UA"/>
              </w:rPr>
              <w:t>Обґрунтування</w:t>
            </w:r>
            <w:r w:rsidR="00E12D4D" w:rsidRPr="00E05002">
              <w:rPr>
                <w:rFonts w:ascii="Times New Roman" w:hAnsi="Times New Roman" w:cs="Times New Roman"/>
                <w:i/>
                <w:lang w:val="uk-UA"/>
              </w:rPr>
              <w:t>:</w:t>
            </w:r>
          </w:p>
          <w:p w14:paraId="4C33A3C7" w14:textId="77777777" w:rsidR="00547C7D" w:rsidRPr="00E05002" w:rsidRDefault="00547C7D" w:rsidP="00547C7D">
            <w:pPr>
              <w:tabs>
                <w:tab w:val="left" w:pos="745"/>
                <w:tab w:val="left" w:pos="1036"/>
              </w:tabs>
              <w:jc w:val="both"/>
              <w:rPr>
                <w:rFonts w:ascii="Times New Roman" w:hAnsi="Times New Roman" w:cs="Times New Roman"/>
                <w:lang w:val="uk-UA"/>
              </w:rPr>
            </w:pPr>
            <w:r w:rsidRPr="00E05002">
              <w:rPr>
                <w:rFonts w:ascii="Times New Roman" w:hAnsi="Times New Roman" w:cs="Times New Roman"/>
                <w:lang w:val="uk-UA"/>
              </w:rPr>
              <w:t>Відповідно до ст.19 Конституції України 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w:t>
            </w:r>
          </w:p>
          <w:p w14:paraId="741EEBBF" w14:textId="77777777" w:rsidR="00547C7D" w:rsidRPr="00E05002" w:rsidRDefault="00547C7D" w:rsidP="00547C7D">
            <w:pPr>
              <w:tabs>
                <w:tab w:val="left" w:pos="745"/>
                <w:tab w:val="left" w:pos="1036"/>
              </w:tabs>
              <w:jc w:val="both"/>
              <w:rPr>
                <w:rFonts w:ascii="Times New Roman" w:hAnsi="Times New Roman" w:cs="Times New Roman"/>
                <w:lang w:val="uk-UA"/>
              </w:rPr>
            </w:pPr>
            <w:r w:rsidRPr="00E05002">
              <w:rPr>
                <w:rFonts w:ascii="Times New Roman" w:hAnsi="Times New Roman" w:cs="Times New Roman"/>
                <w:lang w:val="uk-UA"/>
              </w:rPr>
              <w:t>Повноваження Регулятора визначені Законом № 1540-VІІІ. Вказаний Закон не наділяє Регулятора повноваженнями здійснювати контрольні функції у сфері корпоративних питань (оцінювати кандидатів у виконавчий та наглядовий орган суб’єкта господарювання та здійснювати оцінку положень проекту  його  статуту.</w:t>
            </w:r>
          </w:p>
          <w:p w14:paraId="6146F226" w14:textId="77777777" w:rsidR="00547C7D" w:rsidRPr="00E05002" w:rsidRDefault="00547C7D" w:rsidP="00547C7D">
            <w:pPr>
              <w:tabs>
                <w:tab w:val="left" w:pos="745"/>
                <w:tab w:val="left" w:pos="1036"/>
              </w:tabs>
              <w:jc w:val="both"/>
              <w:rPr>
                <w:rFonts w:ascii="Times New Roman" w:hAnsi="Times New Roman" w:cs="Times New Roman"/>
                <w:lang w:val="uk-UA"/>
              </w:rPr>
            </w:pPr>
            <w:r w:rsidRPr="00E05002">
              <w:rPr>
                <w:rFonts w:ascii="Times New Roman" w:hAnsi="Times New Roman" w:cs="Times New Roman"/>
                <w:lang w:val="uk-UA"/>
              </w:rPr>
              <w:t>Вказане кореспондується з висновками Мін’юсту від 06.12.2022 № 115272/130710-26-22/8.1.6 (п. 18).</w:t>
            </w:r>
          </w:p>
          <w:p w14:paraId="79C48E11" w14:textId="77777777" w:rsidR="00547C7D" w:rsidRPr="00E05002" w:rsidRDefault="00547C7D" w:rsidP="00547C7D">
            <w:pPr>
              <w:tabs>
                <w:tab w:val="left" w:pos="745"/>
                <w:tab w:val="left" w:pos="1036"/>
              </w:tabs>
              <w:jc w:val="both"/>
              <w:rPr>
                <w:rFonts w:ascii="Times New Roman" w:hAnsi="Times New Roman" w:cs="Times New Roman"/>
                <w:lang w:val="uk-UA"/>
              </w:rPr>
            </w:pPr>
          </w:p>
          <w:p w14:paraId="048B2275" w14:textId="77777777" w:rsidR="00547C7D" w:rsidRPr="00E05002" w:rsidRDefault="00547C7D" w:rsidP="00547C7D">
            <w:pPr>
              <w:tabs>
                <w:tab w:val="left" w:pos="745"/>
                <w:tab w:val="left" w:pos="1036"/>
              </w:tabs>
              <w:ind w:firstLine="36"/>
              <w:jc w:val="both"/>
              <w:rPr>
                <w:rFonts w:ascii="Times New Roman" w:hAnsi="Times New Roman" w:cs="Times New Roman"/>
                <w:lang w:val="uk-UA"/>
              </w:rPr>
            </w:pPr>
          </w:p>
          <w:p w14:paraId="68B594C7" w14:textId="77777777" w:rsidR="00411676" w:rsidRPr="00E05002" w:rsidRDefault="00411676" w:rsidP="00411676">
            <w:pPr>
              <w:ind w:firstLine="36"/>
              <w:jc w:val="both"/>
              <w:rPr>
                <w:rFonts w:ascii="Times New Roman" w:hAnsi="Times New Roman" w:cs="Times New Roman"/>
                <w:b/>
                <w:lang w:val="uk-UA"/>
              </w:rPr>
            </w:pPr>
          </w:p>
          <w:p w14:paraId="191991ED" w14:textId="77777777" w:rsidR="00411676" w:rsidRPr="00E05002" w:rsidRDefault="00411676" w:rsidP="00411676">
            <w:pPr>
              <w:ind w:firstLine="36"/>
              <w:jc w:val="both"/>
              <w:rPr>
                <w:rFonts w:ascii="Times New Roman" w:hAnsi="Times New Roman" w:cs="Times New Roman"/>
                <w:b/>
                <w:lang w:val="uk-UA"/>
              </w:rPr>
            </w:pPr>
          </w:p>
          <w:p w14:paraId="04FFFFB4" w14:textId="77777777" w:rsidR="00411676" w:rsidRPr="00E05002" w:rsidRDefault="00411676" w:rsidP="00411676">
            <w:pPr>
              <w:ind w:firstLine="36"/>
              <w:jc w:val="both"/>
              <w:rPr>
                <w:rFonts w:ascii="Times New Roman" w:hAnsi="Times New Roman" w:cs="Times New Roman"/>
                <w:b/>
                <w:lang w:val="uk-UA"/>
              </w:rPr>
            </w:pPr>
          </w:p>
          <w:p w14:paraId="6C013E41" w14:textId="77777777" w:rsidR="00411676" w:rsidRPr="00E05002" w:rsidRDefault="00411676" w:rsidP="00411676">
            <w:pPr>
              <w:ind w:firstLine="36"/>
              <w:jc w:val="both"/>
              <w:rPr>
                <w:rFonts w:ascii="Times New Roman" w:hAnsi="Times New Roman" w:cs="Times New Roman"/>
                <w:b/>
                <w:lang w:val="uk-UA"/>
              </w:rPr>
            </w:pPr>
          </w:p>
          <w:p w14:paraId="06BE47B7" w14:textId="77777777" w:rsidR="00411676" w:rsidRPr="00E05002" w:rsidRDefault="00411676" w:rsidP="00411676">
            <w:pPr>
              <w:ind w:firstLine="36"/>
              <w:jc w:val="both"/>
              <w:rPr>
                <w:rFonts w:ascii="Times New Roman" w:hAnsi="Times New Roman" w:cs="Times New Roman"/>
                <w:b/>
                <w:lang w:val="uk-UA"/>
              </w:rPr>
            </w:pPr>
          </w:p>
          <w:p w14:paraId="4CD1F3F2" w14:textId="77777777" w:rsidR="00411676" w:rsidRPr="00E05002" w:rsidRDefault="00411676" w:rsidP="00411676">
            <w:pPr>
              <w:ind w:firstLine="36"/>
              <w:jc w:val="both"/>
              <w:rPr>
                <w:rFonts w:ascii="Times New Roman" w:hAnsi="Times New Roman" w:cs="Times New Roman"/>
                <w:b/>
                <w:lang w:val="uk-UA"/>
              </w:rPr>
            </w:pPr>
          </w:p>
          <w:p w14:paraId="2D887B28" w14:textId="77777777" w:rsidR="00411676" w:rsidRPr="00E05002" w:rsidRDefault="00411676" w:rsidP="00411676">
            <w:pPr>
              <w:ind w:firstLine="36"/>
              <w:jc w:val="both"/>
              <w:rPr>
                <w:rFonts w:ascii="Times New Roman" w:hAnsi="Times New Roman" w:cs="Times New Roman"/>
                <w:b/>
                <w:lang w:val="uk-UA"/>
              </w:rPr>
            </w:pPr>
          </w:p>
          <w:p w14:paraId="67E98B1D" w14:textId="77777777" w:rsidR="00411676" w:rsidRPr="00E05002" w:rsidRDefault="00411676" w:rsidP="00411676">
            <w:pPr>
              <w:ind w:firstLine="36"/>
              <w:jc w:val="both"/>
              <w:rPr>
                <w:rFonts w:ascii="Times New Roman" w:hAnsi="Times New Roman" w:cs="Times New Roman"/>
                <w:b/>
                <w:lang w:val="uk-UA"/>
              </w:rPr>
            </w:pPr>
          </w:p>
          <w:p w14:paraId="058AD2B9" w14:textId="77777777" w:rsidR="00411676" w:rsidRPr="00E05002" w:rsidRDefault="00411676" w:rsidP="00411676">
            <w:pPr>
              <w:ind w:firstLine="36"/>
              <w:jc w:val="both"/>
              <w:rPr>
                <w:rFonts w:ascii="Times New Roman" w:hAnsi="Times New Roman" w:cs="Times New Roman"/>
                <w:b/>
                <w:lang w:val="uk-UA"/>
              </w:rPr>
            </w:pPr>
          </w:p>
          <w:p w14:paraId="39C2A7FF" w14:textId="77777777" w:rsidR="00411676" w:rsidRPr="00E05002" w:rsidRDefault="00411676" w:rsidP="00411676">
            <w:pPr>
              <w:ind w:firstLine="36"/>
              <w:jc w:val="both"/>
              <w:rPr>
                <w:rFonts w:ascii="Times New Roman" w:hAnsi="Times New Roman" w:cs="Times New Roman"/>
                <w:b/>
                <w:lang w:val="uk-UA"/>
              </w:rPr>
            </w:pPr>
          </w:p>
          <w:p w14:paraId="7BB3C297" w14:textId="77777777" w:rsidR="00411676" w:rsidRPr="00E05002" w:rsidRDefault="00411676" w:rsidP="00411676">
            <w:pPr>
              <w:ind w:firstLine="36"/>
              <w:jc w:val="both"/>
              <w:rPr>
                <w:rFonts w:ascii="Times New Roman" w:hAnsi="Times New Roman" w:cs="Times New Roman"/>
                <w:b/>
                <w:lang w:val="uk-UA"/>
              </w:rPr>
            </w:pPr>
          </w:p>
          <w:p w14:paraId="3A3D1CB5" w14:textId="77777777" w:rsidR="00411676" w:rsidRPr="00E05002" w:rsidRDefault="00411676" w:rsidP="00411676">
            <w:pPr>
              <w:ind w:firstLine="36"/>
              <w:jc w:val="both"/>
              <w:rPr>
                <w:rFonts w:ascii="Times New Roman" w:hAnsi="Times New Roman" w:cs="Times New Roman"/>
                <w:b/>
                <w:lang w:val="uk-UA"/>
              </w:rPr>
            </w:pPr>
          </w:p>
          <w:p w14:paraId="55831D5A" w14:textId="77777777" w:rsidR="00411676" w:rsidRPr="00E05002" w:rsidRDefault="00411676" w:rsidP="00411676">
            <w:pPr>
              <w:ind w:firstLine="36"/>
              <w:jc w:val="both"/>
              <w:rPr>
                <w:rFonts w:ascii="Times New Roman" w:hAnsi="Times New Roman" w:cs="Times New Roman"/>
                <w:b/>
                <w:lang w:val="uk-UA"/>
              </w:rPr>
            </w:pPr>
          </w:p>
          <w:p w14:paraId="2209D81E" w14:textId="77777777" w:rsidR="00411676" w:rsidRPr="00E05002" w:rsidRDefault="00411676" w:rsidP="00411676">
            <w:pPr>
              <w:ind w:firstLine="36"/>
              <w:jc w:val="both"/>
              <w:rPr>
                <w:rFonts w:ascii="Times New Roman" w:hAnsi="Times New Roman" w:cs="Times New Roman"/>
                <w:b/>
                <w:lang w:val="uk-UA"/>
              </w:rPr>
            </w:pPr>
          </w:p>
          <w:p w14:paraId="6EB4C93E" w14:textId="77777777" w:rsidR="00411676" w:rsidRPr="00E05002" w:rsidRDefault="00411676" w:rsidP="00411676">
            <w:pPr>
              <w:ind w:firstLine="36"/>
              <w:jc w:val="both"/>
              <w:rPr>
                <w:rFonts w:ascii="Times New Roman" w:hAnsi="Times New Roman" w:cs="Times New Roman"/>
                <w:b/>
                <w:lang w:val="uk-UA"/>
              </w:rPr>
            </w:pPr>
          </w:p>
          <w:p w14:paraId="28994144" w14:textId="77777777" w:rsidR="00411676" w:rsidRPr="00E05002" w:rsidRDefault="00411676" w:rsidP="00411676">
            <w:pPr>
              <w:ind w:firstLine="36"/>
              <w:jc w:val="both"/>
              <w:rPr>
                <w:rFonts w:ascii="Times New Roman" w:hAnsi="Times New Roman" w:cs="Times New Roman"/>
                <w:b/>
                <w:lang w:val="uk-UA"/>
              </w:rPr>
            </w:pPr>
          </w:p>
          <w:p w14:paraId="1A699D5B" w14:textId="77777777" w:rsidR="00411676" w:rsidRPr="00E05002" w:rsidRDefault="00411676" w:rsidP="00411676">
            <w:pPr>
              <w:ind w:firstLine="36"/>
              <w:jc w:val="both"/>
              <w:rPr>
                <w:rFonts w:ascii="Times New Roman" w:hAnsi="Times New Roman" w:cs="Times New Roman"/>
                <w:b/>
                <w:lang w:val="uk-UA"/>
              </w:rPr>
            </w:pPr>
          </w:p>
          <w:p w14:paraId="60C662C1" w14:textId="77777777" w:rsidR="00411676" w:rsidRPr="00E05002" w:rsidRDefault="00411676" w:rsidP="00411676">
            <w:pPr>
              <w:ind w:firstLine="36"/>
              <w:jc w:val="both"/>
              <w:rPr>
                <w:rFonts w:ascii="Times New Roman" w:hAnsi="Times New Roman" w:cs="Times New Roman"/>
                <w:b/>
                <w:lang w:val="uk-UA"/>
              </w:rPr>
            </w:pPr>
          </w:p>
          <w:p w14:paraId="35C776E2" w14:textId="77777777" w:rsidR="00411676" w:rsidRPr="00E05002" w:rsidRDefault="00411676" w:rsidP="00411676">
            <w:pPr>
              <w:ind w:firstLine="36"/>
              <w:jc w:val="both"/>
              <w:rPr>
                <w:rFonts w:ascii="Times New Roman" w:hAnsi="Times New Roman" w:cs="Times New Roman"/>
                <w:b/>
                <w:lang w:val="uk-UA"/>
              </w:rPr>
            </w:pPr>
          </w:p>
          <w:p w14:paraId="40287DBD" w14:textId="77777777" w:rsidR="00411676" w:rsidRPr="00E05002" w:rsidRDefault="00411676" w:rsidP="00411676">
            <w:pPr>
              <w:ind w:firstLine="36"/>
              <w:jc w:val="both"/>
              <w:rPr>
                <w:rFonts w:ascii="Times New Roman" w:hAnsi="Times New Roman" w:cs="Times New Roman"/>
                <w:b/>
                <w:lang w:val="uk-UA"/>
              </w:rPr>
            </w:pPr>
          </w:p>
          <w:p w14:paraId="6C6C99FE" w14:textId="77777777" w:rsidR="00411676" w:rsidRPr="00E05002" w:rsidRDefault="00411676" w:rsidP="00411676">
            <w:pPr>
              <w:ind w:firstLine="36"/>
              <w:jc w:val="both"/>
              <w:rPr>
                <w:rFonts w:ascii="Times New Roman" w:hAnsi="Times New Roman" w:cs="Times New Roman"/>
                <w:b/>
                <w:lang w:val="uk-UA"/>
              </w:rPr>
            </w:pPr>
          </w:p>
          <w:p w14:paraId="1D5C996A" w14:textId="77777777" w:rsidR="00411676" w:rsidRPr="00E05002" w:rsidRDefault="00411676" w:rsidP="00411676">
            <w:pPr>
              <w:ind w:firstLine="36"/>
              <w:jc w:val="both"/>
              <w:rPr>
                <w:rFonts w:ascii="Times New Roman" w:hAnsi="Times New Roman" w:cs="Times New Roman"/>
                <w:b/>
                <w:lang w:val="uk-UA"/>
              </w:rPr>
            </w:pPr>
          </w:p>
          <w:p w14:paraId="04763FF8" w14:textId="77777777" w:rsidR="00411676" w:rsidRPr="00E05002" w:rsidRDefault="00411676" w:rsidP="00F40766">
            <w:pPr>
              <w:tabs>
                <w:tab w:val="left" w:pos="1665"/>
              </w:tabs>
              <w:jc w:val="both"/>
              <w:rPr>
                <w:rFonts w:ascii="Times New Roman" w:hAnsi="Times New Roman" w:cs="Times New Roman"/>
                <w:b/>
                <w:lang w:val="uk-UA"/>
              </w:rPr>
            </w:pPr>
          </w:p>
          <w:p w14:paraId="4780B302" w14:textId="77777777" w:rsidR="00E06D27" w:rsidRDefault="00411676" w:rsidP="00411676">
            <w:pPr>
              <w:ind w:firstLine="36"/>
              <w:jc w:val="both"/>
              <w:rPr>
                <w:rFonts w:ascii="Times New Roman" w:hAnsi="Times New Roman" w:cs="Times New Roman"/>
                <w:b/>
                <w:lang w:val="uk-UA"/>
              </w:rPr>
            </w:pPr>
            <w:r w:rsidRPr="00E05002">
              <w:rPr>
                <w:rFonts w:ascii="Times New Roman" w:hAnsi="Times New Roman" w:cs="Times New Roman"/>
                <w:b/>
                <w:lang w:val="uk-UA"/>
              </w:rPr>
              <w:tab/>
            </w:r>
          </w:p>
          <w:p w14:paraId="2F602A1F" w14:textId="77777777" w:rsidR="00E06D27" w:rsidRDefault="00E06D27" w:rsidP="00411676">
            <w:pPr>
              <w:ind w:firstLine="36"/>
              <w:jc w:val="both"/>
              <w:rPr>
                <w:rFonts w:ascii="Times New Roman" w:hAnsi="Times New Roman" w:cs="Times New Roman"/>
                <w:lang w:val="uk-UA"/>
              </w:rPr>
            </w:pPr>
          </w:p>
          <w:p w14:paraId="173CAB4D" w14:textId="7CACD0BF" w:rsidR="00411676" w:rsidRDefault="00411676" w:rsidP="00411676">
            <w:pPr>
              <w:ind w:firstLine="36"/>
              <w:jc w:val="both"/>
              <w:rPr>
                <w:rFonts w:ascii="Times New Roman" w:hAnsi="Times New Roman" w:cs="Times New Roman"/>
                <w:lang w:val="uk-UA"/>
              </w:rPr>
            </w:pPr>
            <w:r w:rsidRPr="00E05002">
              <w:rPr>
                <w:rFonts w:ascii="Times New Roman" w:hAnsi="Times New Roman" w:cs="Times New Roman"/>
                <w:lang w:val="uk-UA"/>
              </w:rPr>
              <w:t>2) звертатися до оператора газотранспортної системи, власника газотранспортної системи, Уповноваженого з питань відповідності та контролера щодо надання інформації та/або документів, що стосуються взаємовідносин власника газотранспортної системи (суб'єкта управління, що володіє корпоративними правами в операторі газотранспортної системи) та оператора газотранспортної системи або їх діяльності</w:t>
            </w:r>
            <w:r w:rsidRPr="00E05002">
              <w:rPr>
                <w:rFonts w:ascii="Times New Roman" w:hAnsi="Times New Roman" w:cs="Times New Roman"/>
                <w:b/>
                <w:lang w:val="uk-UA"/>
              </w:rPr>
              <w:t>, якщо це може вплинути на відокремлення і незалежність оператора газотранспортної системи</w:t>
            </w:r>
            <w:r w:rsidRPr="00E05002">
              <w:rPr>
                <w:rFonts w:ascii="Times New Roman" w:hAnsi="Times New Roman" w:cs="Times New Roman"/>
                <w:lang w:val="uk-UA"/>
              </w:rPr>
              <w:t>;</w:t>
            </w:r>
          </w:p>
          <w:p w14:paraId="0D8459C1" w14:textId="77777777" w:rsidR="00054104" w:rsidRPr="00054104" w:rsidRDefault="00054104" w:rsidP="00411676">
            <w:pPr>
              <w:ind w:firstLine="36"/>
              <w:jc w:val="both"/>
              <w:rPr>
                <w:rFonts w:ascii="Times New Roman" w:hAnsi="Times New Roman" w:cs="Times New Roman"/>
                <w:sz w:val="8"/>
                <w:szCs w:val="8"/>
                <w:lang w:val="uk-UA"/>
              </w:rPr>
            </w:pPr>
          </w:p>
          <w:p w14:paraId="2973FE1B" w14:textId="77777777" w:rsidR="00411676" w:rsidRPr="00E05002" w:rsidRDefault="000F4278" w:rsidP="00411676">
            <w:pPr>
              <w:ind w:firstLine="36"/>
              <w:jc w:val="both"/>
              <w:rPr>
                <w:rFonts w:ascii="Times New Roman" w:hAnsi="Times New Roman" w:cs="Times New Roman"/>
                <w:i/>
                <w:lang w:val="uk-UA"/>
              </w:rPr>
            </w:pPr>
            <w:r w:rsidRPr="00E05002">
              <w:rPr>
                <w:rFonts w:ascii="Times New Roman" w:hAnsi="Times New Roman" w:cs="Times New Roman"/>
                <w:i/>
                <w:lang w:val="uk-UA"/>
              </w:rPr>
              <w:t>Обґрунтування:</w:t>
            </w:r>
          </w:p>
          <w:p w14:paraId="61E8261A" w14:textId="77777777" w:rsidR="000F4278" w:rsidRDefault="000F4278" w:rsidP="00054104">
            <w:pPr>
              <w:tabs>
                <w:tab w:val="left" w:pos="745"/>
                <w:tab w:val="left" w:pos="1036"/>
              </w:tabs>
              <w:jc w:val="both"/>
              <w:rPr>
                <w:rFonts w:ascii="Times New Roman" w:hAnsi="Times New Roman" w:cs="Times New Roman"/>
                <w:lang w:val="uk-UA"/>
              </w:rPr>
            </w:pPr>
            <w:r w:rsidRPr="00E05002">
              <w:rPr>
                <w:rFonts w:ascii="Times New Roman" w:hAnsi="Times New Roman" w:cs="Times New Roman"/>
                <w:lang w:val="uk-UA"/>
              </w:rPr>
              <w:t>Вказане формулювання є абстрактним та породжує ризик виникнення правової невизначеності, оскільки оцінка можливості/неможливості виникнення впливу буде суб’єктивною у кожного окремого суб’єкта.</w:t>
            </w:r>
          </w:p>
          <w:p w14:paraId="220A9A8C" w14:textId="77777777" w:rsidR="00054104" w:rsidRPr="00F40766" w:rsidRDefault="00054104" w:rsidP="00F40766">
            <w:pPr>
              <w:tabs>
                <w:tab w:val="left" w:pos="745"/>
                <w:tab w:val="left" w:pos="1036"/>
              </w:tabs>
              <w:jc w:val="center"/>
              <w:rPr>
                <w:rFonts w:ascii="Times New Roman" w:hAnsi="Times New Roman" w:cs="Times New Roman"/>
                <w:sz w:val="8"/>
                <w:szCs w:val="8"/>
                <w:lang w:val="uk-UA"/>
              </w:rPr>
            </w:pPr>
          </w:p>
          <w:p w14:paraId="003A1A9C" w14:textId="77777777" w:rsidR="008A15C1" w:rsidRDefault="00411676" w:rsidP="00411676">
            <w:pPr>
              <w:ind w:firstLine="36"/>
              <w:jc w:val="both"/>
              <w:rPr>
                <w:rFonts w:ascii="Times New Roman" w:hAnsi="Times New Roman" w:cs="Times New Roman"/>
                <w:b/>
                <w:lang w:val="uk-UA"/>
              </w:rPr>
            </w:pPr>
            <w:r w:rsidRPr="00E05002">
              <w:rPr>
                <w:rFonts w:ascii="Times New Roman" w:hAnsi="Times New Roman" w:cs="Times New Roman"/>
                <w:b/>
                <w:lang w:val="uk-UA"/>
              </w:rPr>
              <w:tab/>
            </w:r>
          </w:p>
          <w:p w14:paraId="47EEAC6C" w14:textId="77777777" w:rsidR="00A771CA" w:rsidRDefault="00A771CA" w:rsidP="00411676">
            <w:pPr>
              <w:ind w:firstLine="36"/>
              <w:jc w:val="both"/>
              <w:rPr>
                <w:rFonts w:ascii="Times New Roman" w:hAnsi="Times New Roman" w:cs="Times New Roman"/>
                <w:b/>
                <w:strike/>
                <w:lang w:val="uk-UA"/>
              </w:rPr>
            </w:pPr>
          </w:p>
          <w:p w14:paraId="00EB337E" w14:textId="77777777" w:rsidR="00097AEC" w:rsidRDefault="00097AEC" w:rsidP="00411676">
            <w:pPr>
              <w:ind w:firstLine="36"/>
              <w:jc w:val="both"/>
              <w:rPr>
                <w:rFonts w:ascii="Times New Roman" w:hAnsi="Times New Roman" w:cs="Times New Roman"/>
                <w:b/>
                <w:strike/>
                <w:lang w:val="uk-UA"/>
              </w:rPr>
            </w:pPr>
          </w:p>
          <w:p w14:paraId="0BD7C44E" w14:textId="39B09FC9" w:rsidR="00411676" w:rsidRPr="00E05002" w:rsidRDefault="00411676" w:rsidP="00411676">
            <w:pPr>
              <w:ind w:firstLine="36"/>
              <w:jc w:val="both"/>
              <w:rPr>
                <w:rFonts w:ascii="Times New Roman" w:hAnsi="Times New Roman" w:cs="Times New Roman"/>
                <w:b/>
                <w:strike/>
                <w:lang w:val="uk-UA"/>
              </w:rPr>
            </w:pPr>
            <w:r w:rsidRPr="00E05002">
              <w:rPr>
                <w:rFonts w:ascii="Times New Roman" w:hAnsi="Times New Roman" w:cs="Times New Roman"/>
                <w:b/>
                <w:strike/>
                <w:lang w:val="uk-UA"/>
              </w:rPr>
              <w:t>3) здійснювати інші заходи, що забезпечують дотримання вимог про відокремлення і незалежність оператора газотранспортної системи, зокрема запитувати документи та/або пояснення з метою належної реалізації права щодо здійснення моніторингу тощо.</w:t>
            </w:r>
          </w:p>
          <w:p w14:paraId="6F9296D6" w14:textId="77777777" w:rsidR="00BA4FA1" w:rsidRPr="00054104" w:rsidRDefault="00BA4FA1" w:rsidP="00411676">
            <w:pPr>
              <w:ind w:firstLine="36"/>
              <w:jc w:val="both"/>
              <w:rPr>
                <w:rFonts w:ascii="Times New Roman" w:hAnsi="Times New Roman" w:cs="Times New Roman"/>
                <w:b/>
                <w:strike/>
                <w:sz w:val="8"/>
                <w:szCs w:val="8"/>
                <w:lang w:val="uk-UA"/>
              </w:rPr>
            </w:pPr>
          </w:p>
          <w:p w14:paraId="65B179EA" w14:textId="77777777" w:rsidR="00AB69CF" w:rsidRPr="00E05002" w:rsidRDefault="00AB69CF" w:rsidP="00AB69CF">
            <w:pPr>
              <w:ind w:firstLine="36"/>
              <w:jc w:val="both"/>
              <w:rPr>
                <w:rFonts w:ascii="Times New Roman" w:hAnsi="Times New Roman" w:cs="Times New Roman"/>
                <w:i/>
                <w:lang w:val="uk-UA"/>
              </w:rPr>
            </w:pPr>
            <w:r w:rsidRPr="00E05002">
              <w:rPr>
                <w:rFonts w:ascii="Times New Roman" w:hAnsi="Times New Roman" w:cs="Times New Roman"/>
                <w:i/>
                <w:lang w:val="uk-UA"/>
              </w:rPr>
              <w:lastRenderedPageBreak/>
              <w:t>Обґрунтування:</w:t>
            </w:r>
          </w:p>
          <w:p w14:paraId="649EEEAE" w14:textId="77777777" w:rsidR="00BA4FA1" w:rsidRPr="00E05002" w:rsidRDefault="00BA4FA1" w:rsidP="00BA4FA1">
            <w:pPr>
              <w:tabs>
                <w:tab w:val="left" w:pos="745"/>
                <w:tab w:val="left" w:pos="1036"/>
              </w:tabs>
              <w:jc w:val="both"/>
              <w:rPr>
                <w:rFonts w:ascii="Times New Roman" w:hAnsi="Times New Roman" w:cs="Times New Roman"/>
                <w:lang w:val="uk-UA"/>
              </w:rPr>
            </w:pPr>
            <w:r w:rsidRPr="00E05002">
              <w:rPr>
                <w:rFonts w:ascii="Times New Roman" w:hAnsi="Times New Roman" w:cs="Times New Roman"/>
                <w:lang w:val="uk-UA"/>
              </w:rPr>
              <w:t xml:space="preserve">Фактично дублює підпункт 1 цього розділу. </w:t>
            </w:r>
          </w:p>
          <w:p w14:paraId="40377FE6" w14:textId="77777777" w:rsidR="00BA4FA1" w:rsidRPr="00E05002" w:rsidRDefault="00BA4FA1" w:rsidP="00BA4FA1">
            <w:pPr>
              <w:tabs>
                <w:tab w:val="left" w:pos="745"/>
                <w:tab w:val="left" w:pos="1036"/>
              </w:tabs>
              <w:jc w:val="both"/>
              <w:rPr>
                <w:rFonts w:ascii="Times New Roman" w:hAnsi="Times New Roman" w:cs="Times New Roman"/>
                <w:lang w:val="uk-UA"/>
              </w:rPr>
            </w:pPr>
            <w:r w:rsidRPr="00E05002">
              <w:rPr>
                <w:rFonts w:ascii="Times New Roman" w:hAnsi="Times New Roman" w:cs="Times New Roman"/>
                <w:lang w:val="uk-UA"/>
              </w:rPr>
              <w:t>Пропонує виключити.</w:t>
            </w:r>
          </w:p>
          <w:p w14:paraId="2C32699B" w14:textId="77777777" w:rsidR="00BA4FA1" w:rsidRPr="00E05002" w:rsidRDefault="00BA4FA1" w:rsidP="00BA4FA1">
            <w:pPr>
              <w:jc w:val="both"/>
              <w:rPr>
                <w:rFonts w:ascii="Times New Roman" w:hAnsi="Times New Roman" w:cs="Times New Roman"/>
                <w:b/>
                <w:lang w:val="uk-UA"/>
              </w:rPr>
            </w:pPr>
          </w:p>
          <w:p w14:paraId="250A2AFD" w14:textId="77777777" w:rsidR="00BA4FA1" w:rsidRDefault="00411676" w:rsidP="00054104">
            <w:pPr>
              <w:ind w:firstLine="36"/>
              <w:jc w:val="both"/>
              <w:rPr>
                <w:rFonts w:ascii="Times New Roman" w:hAnsi="Times New Roman" w:cs="Times New Roman"/>
                <w:b/>
                <w:strike/>
                <w:lang w:val="uk-UA"/>
              </w:rPr>
            </w:pPr>
            <w:r w:rsidRPr="00E05002">
              <w:rPr>
                <w:rFonts w:ascii="Times New Roman" w:hAnsi="Times New Roman" w:cs="Times New Roman"/>
                <w:b/>
                <w:lang w:val="uk-UA"/>
              </w:rPr>
              <w:tab/>
            </w:r>
            <w:r w:rsidRPr="00E05002">
              <w:rPr>
                <w:rFonts w:ascii="Times New Roman" w:hAnsi="Times New Roman" w:cs="Times New Roman"/>
                <w:b/>
                <w:strike/>
                <w:lang w:val="uk-UA"/>
              </w:rPr>
              <w:t>7. Оператор газотранспортної системи зобов'язаний невідкладно повідомити Регулятора про будь-які обставини, що можуть призвести до переходу контролю над оператором газотранспортної системи до особи (осіб) з держави (держав), що не є стороною Енергетичного Співтовариства, або до держави (держав), що не є стороною Енергетичного Співтовариства.</w:t>
            </w:r>
          </w:p>
          <w:p w14:paraId="121FF0EC" w14:textId="77777777" w:rsidR="00F40766" w:rsidRPr="00F40766" w:rsidRDefault="00F40766" w:rsidP="00054104">
            <w:pPr>
              <w:ind w:firstLine="36"/>
              <w:jc w:val="both"/>
              <w:rPr>
                <w:rFonts w:ascii="Times New Roman" w:hAnsi="Times New Roman" w:cs="Times New Roman"/>
                <w:b/>
                <w:strike/>
                <w:sz w:val="8"/>
                <w:szCs w:val="8"/>
                <w:lang w:val="uk-UA"/>
              </w:rPr>
            </w:pPr>
          </w:p>
          <w:p w14:paraId="6E6A4C5F" w14:textId="77777777" w:rsidR="00377718" w:rsidRPr="00E05002" w:rsidRDefault="00377718" w:rsidP="00377718">
            <w:pPr>
              <w:ind w:firstLine="36"/>
              <w:jc w:val="both"/>
              <w:rPr>
                <w:rFonts w:ascii="Times New Roman" w:hAnsi="Times New Roman" w:cs="Times New Roman"/>
                <w:i/>
                <w:lang w:val="uk-UA"/>
              </w:rPr>
            </w:pPr>
            <w:r w:rsidRPr="00E05002">
              <w:rPr>
                <w:rFonts w:ascii="Times New Roman" w:hAnsi="Times New Roman" w:cs="Times New Roman"/>
                <w:i/>
                <w:lang w:val="uk-UA"/>
              </w:rPr>
              <w:t>Обґрунтування:</w:t>
            </w:r>
          </w:p>
          <w:p w14:paraId="7F00D304" w14:textId="77777777" w:rsidR="00BA4FA1" w:rsidRPr="00E05002" w:rsidRDefault="00BA4FA1" w:rsidP="00BA4FA1">
            <w:pPr>
              <w:tabs>
                <w:tab w:val="left" w:pos="745"/>
                <w:tab w:val="left" w:pos="1036"/>
              </w:tabs>
              <w:jc w:val="both"/>
              <w:rPr>
                <w:rFonts w:ascii="Times New Roman" w:hAnsi="Times New Roman" w:cs="Times New Roman"/>
                <w:lang w:val="uk-UA"/>
              </w:rPr>
            </w:pPr>
            <w:r w:rsidRPr="00E05002">
              <w:rPr>
                <w:rFonts w:ascii="Times New Roman" w:hAnsi="Times New Roman" w:cs="Times New Roman"/>
                <w:lang w:val="uk-UA"/>
              </w:rPr>
              <w:t>Пропонує виключити, оскільки прямо суперечить ч.1 ст.21 ЗУ «Про ринок природного газу».</w:t>
            </w:r>
          </w:p>
          <w:p w14:paraId="5DAC400E" w14:textId="77777777" w:rsidR="00BA4FA1" w:rsidRPr="00E05002" w:rsidRDefault="00BA4FA1" w:rsidP="00BA4FA1">
            <w:pPr>
              <w:jc w:val="both"/>
              <w:rPr>
                <w:rFonts w:ascii="Times New Roman" w:hAnsi="Times New Roman" w:cs="Times New Roman"/>
                <w:b/>
                <w:lang w:val="uk-UA"/>
              </w:rPr>
            </w:pPr>
          </w:p>
          <w:p w14:paraId="095F80EA" w14:textId="77777777" w:rsidR="00A771CA" w:rsidRDefault="00411676" w:rsidP="00411676">
            <w:pPr>
              <w:ind w:firstLine="36"/>
              <w:jc w:val="both"/>
              <w:rPr>
                <w:rFonts w:ascii="Times New Roman" w:hAnsi="Times New Roman" w:cs="Times New Roman"/>
                <w:b/>
                <w:lang w:val="uk-UA"/>
              </w:rPr>
            </w:pPr>
            <w:r w:rsidRPr="00E05002">
              <w:rPr>
                <w:rFonts w:ascii="Times New Roman" w:hAnsi="Times New Roman" w:cs="Times New Roman"/>
                <w:b/>
                <w:lang w:val="uk-UA"/>
              </w:rPr>
              <w:tab/>
            </w:r>
          </w:p>
          <w:p w14:paraId="34223FD0" w14:textId="109398F4" w:rsidR="00411676" w:rsidRDefault="00411676" w:rsidP="00411676">
            <w:pPr>
              <w:ind w:firstLine="36"/>
              <w:jc w:val="both"/>
              <w:rPr>
                <w:rFonts w:ascii="Times New Roman" w:hAnsi="Times New Roman" w:cs="Times New Roman"/>
                <w:b/>
                <w:strike/>
                <w:lang w:val="uk-UA"/>
              </w:rPr>
            </w:pPr>
            <w:r w:rsidRPr="00E05002">
              <w:rPr>
                <w:rFonts w:ascii="Times New Roman" w:hAnsi="Times New Roman" w:cs="Times New Roman"/>
                <w:b/>
                <w:strike/>
                <w:lang w:val="uk-UA"/>
              </w:rPr>
              <w:t>8. Регулятор невідкладно повідомляє Секретаріат Енергетичного Співтовариства про будь-які обставини, що можуть призвести до переходу контролю над оператором газотранспортної системи до особи (осіб) з держави (держав), що не є стороною Енергетичного Співтовариства, або до держави (держав), що не є стороною Енергетичного Співтовариства.</w:t>
            </w:r>
          </w:p>
          <w:p w14:paraId="20F6E987" w14:textId="77777777" w:rsidR="00C2617D" w:rsidRPr="00E05002" w:rsidRDefault="00C2617D" w:rsidP="00C2617D">
            <w:pPr>
              <w:ind w:firstLine="36"/>
              <w:jc w:val="both"/>
              <w:rPr>
                <w:rFonts w:ascii="Times New Roman" w:hAnsi="Times New Roman" w:cs="Times New Roman"/>
                <w:i/>
                <w:lang w:val="uk-UA"/>
              </w:rPr>
            </w:pPr>
            <w:r w:rsidRPr="00E05002">
              <w:rPr>
                <w:rFonts w:ascii="Times New Roman" w:hAnsi="Times New Roman" w:cs="Times New Roman"/>
                <w:i/>
                <w:lang w:val="uk-UA"/>
              </w:rPr>
              <w:t>Обґрунтування:</w:t>
            </w:r>
          </w:p>
          <w:p w14:paraId="3B69A727" w14:textId="77777777" w:rsidR="00BA4FA1" w:rsidRPr="00E05002" w:rsidRDefault="00BA4FA1" w:rsidP="00BA4FA1">
            <w:pPr>
              <w:tabs>
                <w:tab w:val="left" w:pos="745"/>
                <w:tab w:val="left" w:pos="1036"/>
              </w:tabs>
              <w:ind w:firstLine="36"/>
              <w:jc w:val="both"/>
              <w:rPr>
                <w:rFonts w:ascii="Times New Roman" w:hAnsi="Times New Roman" w:cs="Times New Roman"/>
                <w:lang w:val="uk-UA"/>
              </w:rPr>
            </w:pPr>
            <w:r w:rsidRPr="00E05002">
              <w:rPr>
                <w:rFonts w:ascii="Times New Roman" w:hAnsi="Times New Roman" w:cs="Times New Roman"/>
                <w:lang w:val="uk-UA"/>
              </w:rPr>
              <w:t>Пропонує</w:t>
            </w:r>
            <w:r w:rsidR="00C2617D">
              <w:rPr>
                <w:rFonts w:ascii="Times New Roman" w:hAnsi="Times New Roman" w:cs="Times New Roman"/>
                <w:lang w:val="uk-UA"/>
              </w:rPr>
              <w:t>ться</w:t>
            </w:r>
            <w:r w:rsidRPr="00E05002">
              <w:rPr>
                <w:rFonts w:ascii="Times New Roman" w:hAnsi="Times New Roman" w:cs="Times New Roman"/>
                <w:lang w:val="uk-UA"/>
              </w:rPr>
              <w:t xml:space="preserve"> виключити, оскільки прямо суперечить ч.1 ст.21 Закону України «Про ринок природного газу».</w:t>
            </w:r>
          </w:p>
          <w:p w14:paraId="5F3E451A" w14:textId="77777777" w:rsidR="00BA4FA1" w:rsidRPr="00E05002" w:rsidRDefault="00BA4FA1" w:rsidP="00BA4FA1">
            <w:pPr>
              <w:tabs>
                <w:tab w:val="left" w:pos="745"/>
                <w:tab w:val="left" w:pos="1036"/>
              </w:tabs>
              <w:ind w:firstLine="36"/>
              <w:jc w:val="both"/>
              <w:rPr>
                <w:rFonts w:ascii="Times New Roman" w:hAnsi="Times New Roman" w:cs="Times New Roman"/>
                <w:lang w:val="uk-UA"/>
              </w:rPr>
            </w:pPr>
          </w:p>
          <w:p w14:paraId="72EDF0A7" w14:textId="77777777" w:rsidR="00411676" w:rsidRPr="00E05002" w:rsidRDefault="00411676" w:rsidP="00411676">
            <w:pPr>
              <w:ind w:firstLine="36"/>
              <w:jc w:val="both"/>
              <w:rPr>
                <w:rFonts w:ascii="Times New Roman" w:hAnsi="Times New Roman" w:cs="Times New Roman"/>
                <w:b/>
                <w:lang w:val="uk-UA"/>
              </w:rPr>
            </w:pPr>
          </w:p>
          <w:p w14:paraId="2D361A53" w14:textId="77777777" w:rsidR="00411676" w:rsidRPr="00E05002" w:rsidRDefault="00411676" w:rsidP="00411676">
            <w:pPr>
              <w:ind w:firstLine="36"/>
              <w:jc w:val="both"/>
              <w:rPr>
                <w:rFonts w:ascii="Times New Roman" w:hAnsi="Times New Roman" w:cs="Times New Roman"/>
                <w:b/>
                <w:lang w:val="uk-UA"/>
              </w:rPr>
            </w:pPr>
          </w:p>
          <w:p w14:paraId="0F9CAC1C" w14:textId="77777777" w:rsidR="00411676" w:rsidRPr="00E05002" w:rsidRDefault="00411676" w:rsidP="00411676">
            <w:pPr>
              <w:ind w:firstLine="36"/>
              <w:jc w:val="both"/>
              <w:rPr>
                <w:rFonts w:ascii="Times New Roman" w:hAnsi="Times New Roman" w:cs="Times New Roman"/>
                <w:b/>
                <w:lang w:val="uk-UA"/>
              </w:rPr>
            </w:pPr>
          </w:p>
          <w:p w14:paraId="08836C5E" w14:textId="77777777" w:rsidR="00411676" w:rsidRPr="00E05002" w:rsidRDefault="00411676" w:rsidP="00411676">
            <w:pPr>
              <w:ind w:firstLine="36"/>
              <w:jc w:val="both"/>
              <w:rPr>
                <w:rFonts w:ascii="Times New Roman" w:hAnsi="Times New Roman" w:cs="Times New Roman"/>
                <w:b/>
                <w:lang w:val="uk-UA"/>
              </w:rPr>
            </w:pPr>
          </w:p>
          <w:p w14:paraId="34E0FC7C" w14:textId="77777777" w:rsidR="00411676" w:rsidRPr="00400F0A" w:rsidRDefault="00411676" w:rsidP="00411676">
            <w:pPr>
              <w:ind w:firstLine="36"/>
              <w:jc w:val="both"/>
              <w:rPr>
                <w:rFonts w:ascii="Times New Roman" w:hAnsi="Times New Roman" w:cs="Times New Roman"/>
                <w:b/>
                <w:sz w:val="20"/>
                <w:szCs w:val="20"/>
                <w:lang w:val="uk-UA"/>
              </w:rPr>
            </w:pPr>
          </w:p>
          <w:p w14:paraId="3642EC93" w14:textId="77777777" w:rsidR="00411676" w:rsidRPr="00400F0A" w:rsidRDefault="00411676" w:rsidP="00054104">
            <w:pPr>
              <w:jc w:val="both"/>
              <w:rPr>
                <w:rFonts w:ascii="Times New Roman" w:hAnsi="Times New Roman" w:cs="Times New Roman"/>
                <w:b/>
                <w:sz w:val="20"/>
                <w:szCs w:val="20"/>
                <w:lang w:val="uk-UA"/>
              </w:rPr>
            </w:pPr>
          </w:p>
          <w:p w14:paraId="407AA0D7" w14:textId="77777777" w:rsidR="00C2617D" w:rsidRPr="00400F0A" w:rsidRDefault="00C2617D" w:rsidP="00054104">
            <w:pPr>
              <w:jc w:val="both"/>
              <w:rPr>
                <w:rFonts w:ascii="Times New Roman" w:hAnsi="Times New Roman" w:cs="Times New Roman"/>
                <w:b/>
                <w:sz w:val="20"/>
                <w:szCs w:val="20"/>
                <w:lang w:val="uk-UA"/>
              </w:rPr>
            </w:pPr>
          </w:p>
          <w:p w14:paraId="3B791EFD" w14:textId="77777777" w:rsidR="00C2617D" w:rsidRPr="00400F0A" w:rsidRDefault="00C2617D" w:rsidP="00054104">
            <w:pPr>
              <w:jc w:val="both"/>
              <w:rPr>
                <w:rFonts w:ascii="Times New Roman" w:hAnsi="Times New Roman" w:cs="Times New Roman"/>
                <w:b/>
                <w:sz w:val="20"/>
                <w:szCs w:val="20"/>
                <w:lang w:val="uk-UA"/>
              </w:rPr>
            </w:pPr>
          </w:p>
          <w:p w14:paraId="30A6A34E" w14:textId="77777777" w:rsidR="00400F0A" w:rsidRDefault="00411676" w:rsidP="00411676">
            <w:pPr>
              <w:ind w:firstLine="36"/>
              <w:jc w:val="both"/>
              <w:rPr>
                <w:rFonts w:ascii="Times New Roman" w:hAnsi="Times New Roman" w:cs="Times New Roman"/>
                <w:b/>
                <w:lang w:val="uk-UA"/>
              </w:rPr>
            </w:pPr>
            <w:r w:rsidRPr="00E05002">
              <w:rPr>
                <w:rFonts w:ascii="Times New Roman" w:hAnsi="Times New Roman" w:cs="Times New Roman"/>
                <w:b/>
                <w:lang w:val="uk-UA"/>
              </w:rPr>
              <w:tab/>
            </w:r>
          </w:p>
          <w:p w14:paraId="6E9B0206" w14:textId="77777777" w:rsidR="00AA6338" w:rsidRDefault="00AA6338" w:rsidP="00411676">
            <w:pPr>
              <w:ind w:firstLine="36"/>
              <w:jc w:val="both"/>
              <w:rPr>
                <w:rFonts w:ascii="Times New Roman" w:hAnsi="Times New Roman" w:cs="Times New Roman"/>
                <w:b/>
                <w:strike/>
                <w:lang w:val="uk-UA"/>
              </w:rPr>
            </w:pPr>
          </w:p>
          <w:p w14:paraId="4BA99AE9" w14:textId="77777777" w:rsidR="00411676" w:rsidRPr="00E05002" w:rsidRDefault="00411676" w:rsidP="00411676">
            <w:pPr>
              <w:ind w:firstLine="36"/>
              <w:jc w:val="both"/>
              <w:rPr>
                <w:rFonts w:ascii="Times New Roman" w:hAnsi="Times New Roman" w:cs="Times New Roman"/>
                <w:b/>
                <w:strike/>
                <w:lang w:val="uk-UA"/>
              </w:rPr>
            </w:pPr>
            <w:r w:rsidRPr="00E05002">
              <w:rPr>
                <w:rFonts w:ascii="Times New Roman" w:hAnsi="Times New Roman" w:cs="Times New Roman"/>
                <w:b/>
                <w:strike/>
                <w:lang w:val="uk-UA"/>
              </w:rPr>
              <w:t xml:space="preserve">2) наявність обґрунтованого припущення про те, що запланована зміна контролю або прав інших осіб над оператором газотранспортної системи може призвести або призвела до порушення вимог про відокремлення і </w:t>
            </w:r>
            <w:r w:rsidRPr="00E05002">
              <w:rPr>
                <w:rFonts w:ascii="Times New Roman" w:hAnsi="Times New Roman" w:cs="Times New Roman"/>
                <w:b/>
                <w:strike/>
                <w:lang w:val="uk-UA"/>
              </w:rPr>
              <w:lastRenderedPageBreak/>
              <w:t>незалежність оператора газотранспортної системи, передбачених Законом;</w:t>
            </w:r>
          </w:p>
          <w:p w14:paraId="44A8CADD" w14:textId="77777777" w:rsidR="00BA4FA1" w:rsidRPr="00054104" w:rsidRDefault="00BA4FA1" w:rsidP="00411676">
            <w:pPr>
              <w:ind w:firstLine="36"/>
              <w:jc w:val="both"/>
              <w:rPr>
                <w:rFonts w:ascii="Times New Roman" w:hAnsi="Times New Roman" w:cs="Times New Roman"/>
                <w:b/>
                <w:strike/>
                <w:sz w:val="8"/>
                <w:szCs w:val="8"/>
                <w:lang w:val="uk-UA"/>
              </w:rPr>
            </w:pPr>
          </w:p>
          <w:p w14:paraId="1A7B618B" w14:textId="77777777" w:rsidR="00C2617D" w:rsidRPr="00E05002" w:rsidRDefault="00C2617D" w:rsidP="00C2617D">
            <w:pPr>
              <w:ind w:firstLine="36"/>
              <w:jc w:val="both"/>
              <w:rPr>
                <w:rFonts w:ascii="Times New Roman" w:hAnsi="Times New Roman" w:cs="Times New Roman"/>
                <w:i/>
                <w:lang w:val="uk-UA"/>
              </w:rPr>
            </w:pPr>
            <w:r w:rsidRPr="00E05002">
              <w:rPr>
                <w:rFonts w:ascii="Times New Roman" w:hAnsi="Times New Roman" w:cs="Times New Roman"/>
                <w:i/>
                <w:lang w:val="uk-UA"/>
              </w:rPr>
              <w:t>Обґрунтування:</w:t>
            </w:r>
          </w:p>
          <w:p w14:paraId="0A59E27F" w14:textId="77777777" w:rsidR="00BA4FA1" w:rsidRDefault="00BA4FA1" w:rsidP="00BA4FA1">
            <w:pPr>
              <w:tabs>
                <w:tab w:val="left" w:pos="745"/>
                <w:tab w:val="left" w:pos="1036"/>
              </w:tabs>
              <w:jc w:val="both"/>
              <w:rPr>
                <w:rFonts w:ascii="Times New Roman" w:hAnsi="Times New Roman" w:cs="Times New Roman"/>
                <w:lang w:val="uk-UA"/>
              </w:rPr>
            </w:pPr>
            <w:r w:rsidRPr="00E05002">
              <w:rPr>
                <w:rFonts w:ascii="Times New Roman" w:hAnsi="Times New Roman" w:cs="Times New Roman"/>
                <w:lang w:val="uk-UA"/>
              </w:rPr>
              <w:t>Фактично дублюється з п.1.</w:t>
            </w:r>
          </w:p>
          <w:p w14:paraId="3552E32D" w14:textId="77777777" w:rsidR="00BA4FA1" w:rsidRDefault="00BA4FA1" w:rsidP="00BA4FA1">
            <w:pPr>
              <w:tabs>
                <w:tab w:val="left" w:pos="745"/>
                <w:tab w:val="left" w:pos="1036"/>
              </w:tabs>
              <w:jc w:val="both"/>
              <w:rPr>
                <w:rFonts w:ascii="Times New Roman" w:hAnsi="Times New Roman" w:cs="Times New Roman"/>
                <w:lang w:val="uk-UA"/>
              </w:rPr>
            </w:pPr>
            <w:r w:rsidRPr="00E05002">
              <w:rPr>
                <w:rFonts w:ascii="Times New Roman" w:hAnsi="Times New Roman" w:cs="Times New Roman"/>
                <w:lang w:val="uk-UA"/>
              </w:rPr>
              <w:t>Пропонує</w:t>
            </w:r>
            <w:r w:rsidR="00C2617D">
              <w:rPr>
                <w:rFonts w:ascii="Times New Roman" w:hAnsi="Times New Roman" w:cs="Times New Roman"/>
                <w:lang w:val="uk-UA"/>
              </w:rPr>
              <w:t>ться</w:t>
            </w:r>
            <w:r w:rsidRPr="00E05002">
              <w:rPr>
                <w:rFonts w:ascii="Times New Roman" w:hAnsi="Times New Roman" w:cs="Times New Roman"/>
                <w:lang w:val="uk-UA"/>
              </w:rPr>
              <w:t xml:space="preserve"> привести у відповідність до переліку підстав, визначених ч.5 ст.25 Закону України «Про ринок природного газу».</w:t>
            </w:r>
          </w:p>
          <w:p w14:paraId="47E2024D" w14:textId="77777777" w:rsidR="00BB2EBB" w:rsidRPr="00BB2EBB" w:rsidRDefault="00BB2EBB" w:rsidP="00BA4FA1">
            <w:pPr>
              <w:tabs>
                <w:tab w:val="left" w:pos="745"/>
                <w:tab w:val="left" w:pos="1036"/>
              </w:tabs>
              <w:jc w:val="both"/>
              <w:rPr>
                <w:rFonts w:ascii="Times New Roman" w:hAnsi="Times New Roman" w:cs="Times New Roman"/>
                <w:sz w:val="16"/>
                <w:szCs w:val="16"/>
                <w:lang w:val="uk-UA"/>
              </w:rPr>
            </w:pPr>
          </w:p>
          <w:p w14:paraId="447F0C5A" w14:textId="77777777" w:rsidR="00411676" w:rsidRPr="00F40766" w:rsidRDefault="00411676" w:rsidP="00411676">
            <w:pPr>
              <w:ind w:firstLine="36"/>
              <w:jc w:val="both"/>
              <w:rPr>
                <w:rFonts w:ascii="Times New Roman" w:hAnsi="Times New Roman" w:cs="Times New Roman"/>
                <w:b/>
                <w:sz w:val="8"/>
                <w:szCs w:val="8"/>
                <w:lang w:val="uk-UA"/>
              </w:rPr>
            </w:pPr>
          </w:p>
          <w:p w14:paraId="5909C45E" w14:textId="77777777" w:rsidR="00411676" w:rsidRPr="00400F0A" w:rsidRDefault="00411676" w:rsidP="00E12D4D">
            <w:pPr>
              <w:ind w:firstLine="36"/>
              <w:jc w:val="both"/>
              <w:rPr>
                <w:rFonts w:ascii="Times New Roman" w:hAnsi="Times New Roman" w:cs="Times New Roman"/>
                <w:b/>
                <w:sz w:val="20"/>
                <w:szCs w:val="20"/>
                <w:lang w:val="uk-UA"/>
              </w:rPr>
            </w:pPr>
            <w:r w:rsidRPr="00E05002">
              <w:rPr>
                <w:rFonts w:ascii="Times New Roman" w:hAnsi="Times New Roman" w:cs="Times New Roman"/>
                <w:b/>
                <w:lang w:val="uk-UA"/>
              </w:rPr>
              <w:tab/>
            </w:r>
          </w:p>
          <w:p w14:paraId="66BF24A9" w14:textId="77777777" w:rsidR="00BB2EBB" w:rsidRPr="00400F0A" w:rsidRDefault="00BB2EBB" w:rsidP="00E12D4D">
            <w:pPr>
              <w:ind w:firstLine="36"/>
              <w:jc w:val="both"/>
              <w:rPr>
                <w:rFonts w:ascii="Times New Roman" w:hAnsi="Times New Roman" w:cs="Times New Roman"/>
                <w:b/>
                <w:sz w:val="20"/>
                <w:szCs w:val="20"/>
                <w:lang w:val="uk-UA"/>
              </w:rPr>
            </w:pPr>
          </w:p>
          <w:p w14:paraId="4DEE516B" w14:textId="77777777" w:rsidR="00400F0A" w:rsidRDefault="00400F0A" w:rsidP="00411676">
            <w:pPr>
              <w:ind w:firstLine="36"/>
              <w:jc w:val="both"/>
              <w:rPr>
                <w:rFonts w:ascii="Times New Roman" w:hAnsi="Times New Roman" w:cs="Times New Roman"/>
                <w:b/>
                <w:sz w:val="20"/>
                <w:szCs w:val="20"/>
                <w:lang w:val="uk-UA"/>
              </w:rPr>
            </w:pPr>
          </w:p>
          <w:p w14:paraId="058B6067" w14:textId="77777777" w:rsidR="00097AEC" w:rsidRPr="00400F0A" w:rsidRDefault="00097AEC" w:rsidP="00411676">
            <w:pPr>
              <w:ind w:firstLine="36"/>
              <w:jc w:val="both"/>
              <w:rPr>
                <w:rFonts w:ascii="Times New Roman" w:hAnsi="Times New Roman" w:cs="Times New Roman"/>
                <w:b/>
                <w:sz w:val="20"/>
                <w:szCs w:val="20"/>
                <w:lang w:val="uk-UA"/>
              </w:rPr>
            </w:pPr>
          </w:p>
          <w:p w14:paraId="4AB65089" w14:textId="77777777" w:rsidR="00411676" w:rsidRPr="00E05002" w:rsidRDefault="00411676" w:rsidP="00411676">
            <w:pPr>
              <w:ind w:firstLine="36"/>
              <w:jc w:val="both"/>
              <w:rPr>
                <w:rFonts w:ascii="Times New Roman" w:hAnsi="Times New Roman" w:cs="Times New Roman"/>
                <w:b/>
                <w:strike/>
                <w:lang w:val="uk-UA"/>
              </w:rPr>
            </w:pPr>
            <w:r w:rsidRPr="00E05002">
              <w:rPr>
                <w:rFonts w:ascii="Times New Roman" w:hAnsi="Times New Roman" w:cs="Times New Roman"/>
                <w:b/>
                <w:lang w:val="uk-UA"/>
              </w:rPr>
              <w:tab/>
            </w:r>
            <w:r w:rsidRPr="00E05002">
              <w:rPr>
                <w:rFonts w:ascii="Times New Roman" w:hAnsi="Times New Roman" w:cs="Times New Roman"/>
                <w:b/>
                <w:strike/>
                <w:lang w:val="uk-UA"/>
              </w:rPr>
              <w:t>10. У разі виявлення недотримання вимог про відокремлення і незалежність оператора газотранспортної системи, передбачених Законом, Регулятор повідомляє про це оператора газотранспортної системи, який зобов’язаний усунути виявлені порушення протягом обґрунтованого строку, визначеного Регулятором, що не може перевищувати двох місяців, і надати документи, дані та інформацію про усунення таких порушень.</w:t>
            </w:r>
          </w:p>
          <w:p w14:paraId="4F3C695E" w14:textId="77777777" w:rsidR="00524505" w:rsidRPr="00054104" w:rsidRDefault="00524505" w:rsidP="00411676">
            <w:pPr>
              <w:ind w:firstLine="36"/>
              <w:jc w:val="both"/>
              <w:rPr>
                <w:rFonts w:ascii="Times New Roman" w:hAnsi="Times New Roman" w:cs="Times New Roman"/>
                <w:b/>
                <w:strike/>
                <w:sz w:val="8"/>
                <w:szCs w:val="8"/>
                <w:lang w:val="uk-UA"/>
              </w:rPr>
            </w:pPr>
          </w:p>
          <w:p w14:paraId="5BA30D91" w14:textId="77777777" w:rsidR="00BB2EBB" w:rsidRPr="00E05002" w:rsidRDefault="00BB2EBB" w:rsidP="00BB2EBB">
            <w:pPr>
              <w:ind w:firstLine="36"/>
              <w:jc w:val="both"/>
              <w:rPr>
                <w:rFonts w:ascii="Times New Roman" w:hAnsi="Times New Roman" w:cs="Times New Roman"/>
                <w:i/>
                <w:lang w:val="uk-UA"/>
              </w:rPr>
            </w:pPr>
            <w:r w:rsidRPr="00E05002">
              <w:rPr>
                <w:rFonts w:ascii="Times New Roman" w:hAnsi="Times New Roman" w:cs="Times New Roman"/>
                <w:i/>
                <w:lang w:val="uk-UA"/>
              </w:rPr>
              <w:t>Обґрунтування:</w:t>
            </w:r>
          </w:p>
          <w:p w14:paraId="194C6C63" w14:textId="77777777" w:rsidR="00524505" w:rsidRPr="00E05002" w:rsidRDefault="00524505" w:rsidP="00524505">
            <w:pPr>
              <w:tabs>
                <w:tab w:val="left" w:pos="745"/>
                <w:tab w:val="left" w:pos="1036"/>
              </w:tabs>
              <w:jc w:val="both"/>
              <w:rPr>
                <w:rFonts w:ascii="Times New Roman" w:hAnsi="Times New Roman" w:cs="Times New Roman"/>
                <w:lang w:val="uk-UA"/>
              </w:rPr>
            </w:pPr>
            <w:r w:rsidRPr="00E05002">
              <w:rPr>
                <w:rFonts w:ascii="Times New Roman" w:hAnsi="Times New Roman" w:cs="Times New Roman"/>
                <w:lang w:val="uk-UA"/>
              </w:rPr>
              <w:t>Дублюється з ч.6 ст.25 Закону України «Про ринок природного газу».</w:t>
            </w:r>
          </w:p>
          <w:p w14:paraId="23E6DD58" w14:textId="77777777" w:rsidR="00411676" w:rsidRPr="00F40766" w:rsidRDefault="00411676" w:rsidP="00524505">
            <w:pPr>
              <w:jc w:val="both"/>
              <w:rPr>
                <w:rFonts w:ascii="Times New Roman" w:hAnsi="Times New Roman" w:cs="Times New Roman"/>
                <w:b/>
                <w:strike/>
                <w:sz w:val="8"/>
                <w:szCs w:val="8"/>
                <w:lang w:val="uk-UA"/>
              </w:rPr>
            </w:pPr>
          </w:p>
          <w:p w14:paraId="6AC64877" w14:textId="77777777" w:rsidR="00411676" w:rsidRPr="00E05002" w:rsidRDefault="00411676" w:rsidP="00411676">
            <w:pPr>
              <w:ind w:firstLine="36"/>
              <w:jc w:val="both"/>
              <w:rPr>
                <w:rFonts w:ascii="Times New Roman" w:hAnsi="Times New Roman" w:cs="Times New Roman"/>
                <w:b/>
                <w:strike/>
                <w:lang w:val="uk-UA"/>
              </w:rPr>
            </w:pPr>
            <w:r w:rsidRPr="00E05002">
              <w:rPr>
                <w:rFonts w:ascii="Times New Roman" w:hAnsi="Times New Roman" w:cs="Times New Roman"/>
                <w:b/>
                <w:strike/>
                <w:lang w:val="uk-UA"/>
              </w:rPr>
              <w:tab/>
              <w:t xml:space="preserve">11. У разі </w:t>
            </w:r>
            <w:proofErr w:type="spellStart"/>
            <w:r w:rsidRPr="00E05002">
              <w:rPr>
                <w:rFonts w:ascii="Times New Roman" w:hAnsi="Times New Roman" w:cs="Times New Roman"/>
                <w:b/>
                <w:strike/>
                <w:lang w:val="uk-UA"/>
              </w:rPr>
              <w:t>неусунення</w:t>
            </w:r>
            <w:proofErr w:type="spellEnd"/>
            <w:r w:rsidRPr="00E05002">
              <w:rPr>
                <w:rFonts w:ascii="Times New Roman" w:hAnsi="Times New Roman" w:cs="Times New Roman"/>
                <w:b/>
                <w:strike/>
                <w:lang w:val="uk-UA"/>
              </w:rPr>
              <w:t xml:space="preserve"> оператором газотранспортної системи виявлених Регулятором порушень вимог про відокремлення і незалежність оператора газотранспортної системи Регулятор приймає рішення про недотримання оператором газотранспортної системи вимог про відокремлення і незалежність оператора газотранспортної системи, передбачених Законом. У такому разі Регулятор застосовує до оператора газотранспортної системи санкції у вигляді анулювання ліцензії на провадження діяльності із транспортування природного газу або штрафу, передбачені статтею 59 Закону.</w:t>
            </w:r>
          </w:p>
          <w:p w14:paraId="53D6F2B8" w14:textId="77777777" w:rsidR="00686EA3" w:rsidRPr="00E05002" w:rsidRDefault="00686EA3" w:rsidP="00686EA3">
            <w:pPr>
              <w:ind w:firstLine="36"/>
              <w:jc w:val="both"/>
              <w:rPr>
                <w:rFonts w:ascii="Times New Roman" w:hAnsi="Times New Roman" w:cs="Times New Roman"/>
                <w:i/>
                <w:lang w:val="uk-UA"/>
              </w:rPr>
            </w:pPr>
            <w:r w:rsidRPr="00E05002">
              <w:rPr>
                <w:rFonts w:ascii="Times New Roman" w:hAnsi="Times New Roman" w:cs="Times New Roman"/>
                <w:i/>
                <w:lang w:val="uk-UA"/>
              </w:rPr>
              <w:t>Обґрунтування:</w:t>
            </w:r>
          </w:p>
          <w:p w14:paraId="782A4F7D" w14:textId="77777777" w:rsidR="00524505" w:rsidRPr="00E05002" w:rsidRDefault="00524505" w:rsidP="00524505">
            <w:pPr>
              <w:tabs>
                <w:tab w:val="left" w:pos="745"/>
                <w:tab w:val="left" w:pos="1036"/>
              </w:tabs>
              <w:jc w:val="both"/>
              <w:rPr>
                <w:rFonts w:ascii="Times New Roman" w:hAnsi="Times New Roman" w:cs="Times New Roman"/>
                <w:lang w:val="uk-UA"/>
              </w:rPr>
            </w:pPr>
            <w:r w:rsidRPr="00E05002">
              <w:rPr>
                <w:rFonts w:ascii="Times New Roman" w:hAnsi="Times New Roman" w:cs="Times New Roman"/>
                <w:lang w:val="uk-UA"/>
              </w:rPr>
              <w:t>Дублюється з ч.7 ст.25 Закону України «Про ринок природного газу».</w:t>
            </w:r>
          </w:p>
        </w:tc>
        <w:tc>
          <w:tcPr>
            <w:tcW w:w="4241" w:type="dxa"/>
          </w:tcPr>
          <w:p w14:paraId="0A3855AA" w14:textId="77777777" w:rsidR="00F40766" w:rsidRPr="00F0566D" w:rsidRDefault="00F40766" w:rsidP="00F40766">
            <w:pPr>
              <w:widowControl w:val="0"/>
              <w:rPr>
                <w:rFonts w:ascii="Times New Roman" w:eastAsia="Times New Roman" w:hAnsi="Times New Roman" w:cs="Times New Roman"/>
                <w:b/>
                <w:lang w:val="uk-UA"/>
              </w:rPr>
            </w:pPr>
            <w:r w:rsidRPr="00F0566D">
              <w:rPr>
                <w:rFonts w:ascii="Times New Roman" w:eastAsia="Times New Roman" w:hAnsi="Times New Roman" w:cs="Times New Roman"/>
                <w:b/>
                <w:lang w:val="uk-UA"/>
              </w:rPr>
              <w:lastRenderedPageBreak/>
              <w:t>Не враховано</w:t>
            </w:r>
          </w:p>
          <w:p w14:paraId="2C5E514C" w14:textId="78CC96BB" w:rsidR="00411676" w:rsidRPr="00F2381B" w:rsidRDefault="00F0566D" w:rsidP="003578D0">
            <w:pPr>
              <w:pStyle w:val="ad"/>
              <w:shd w:val="clear" w:color="auto" w:fill="FFFFFF" w:themeFill="background1"/>
              <w:jc w:val="both"/>
              <w:rPr>
                <w:rFonts w:ascii="Times New Roman" w:hAnsi="Times New Roman" w:cs="Times New Roman"/>
                <w:sz w:val="22"/>
                <w:szCs w:val="22"/>
                <w:lang w:val="uk-UA"/>
              </w:rPr>
            </w:pPr>
            <w:r w:rsidRPr="003578D0">
              <w:rPr>
                <w:rFonts w:ascii="Times New Roman" w:hAnsi="Times New Roman" w:cs="Times New Roman"/>
                <w:sz w:val="22"/>
                <w:szCs w:val="22"/>
                <w:lang w:val="uk-UA"/>
              </w:rPr>
              <w:t>К</w:t>
            </w:r>
            <w:r w:rsidR="00BB21F5" w:rsidRPr="003578D0">
              <w:rPr>
                <w:rFonts w:ascii="Times New Roman" w:hAnsi="Times New Roman" w:cs="Times New Roman"/>
                <w:sz w:val="22"/>
                <w:szCs w:val="22"/>
                <w:lang w:val="uk-UA"/>
              </w:rPr>
              <w:t>онтроль за дотриманням ліцензійних умов здійснюється</w:t>
            </w:r>
            <w:r w:rsidR="000B35A9" w:rsidRPr="003578D0">
              <w:rPr>
                <w:rFonts w:ascii="Times New Roman" w:hAnsi="Times New Roman" w:cs="Times New Roman"/>
                <w:sz w:val="22"/>
                <w:szCs w:val="22"/>
                <w:lang w:val="uk-UA"/>
              </w:rPr>
              <w:t>, у тому числі,</w:t>
            </w:r>
            <w:r w:rsidR="00BB21F5" w:rsidRPr="003578D0">
              <w:rPr>
                <w:rFonts w:ascii="Times New Roman" w:hAnsi="Times New Roman" w:cs="Times New Roman"/>
                <w:sz w:val="22"/>
                <w:szCs w:val="22"/>
                <w:lang w:val="uk-UA"/>
              </w:rPr>
              <w:t xml:space="preserve"> </w:t>
            </w:r>
            <w:r w:rsidR="000B35A9" w:rsidRPr="003578D0">
              <w:rPr>
                <w:rFonts w:ascii="Times New Roman" w:hAnsi="Times New Roman" w:cs="Times New Roman"/>
                <w:sz w:val="22"/>
                <w:szCs w:val="22"/>
                <w:lang w:val="uk-UA"/>
              </w:rPr>
              <w:t>за результатами</w:t>
            </w:r>
            <w:r w:rsidR="00BB21F5" w:rsidRPr="003578D0">
              <w:rPr>
                <w:rFonts w:ascii="Times New Roman" w:hAnsi="Times New Roman" w:cs="Times New Roman"/>
                <w:sz w:val="22"/>
                <w:szCs w:val="22"/>
                <w:lang w:val="uk-UA"/>
              </w:rPr>
              <w:t xml:space="preserve"> моніторингу, який проводиться Регулятором.</w:t>
            </w:r>
            <w:r w:rsidR="00BB21F5" w:rsidRPr="00F2381B">
              <w:rPr>
                <w:rFonts w:ascii="Times New Roman" w:hAnsi="Times New Roman" w:cs="Times New Roman"/>
                <w:sz w:val="22"/>
                <w:szCs w:val="22"/>
                <w:lang w:val="uk-UA"/>
              </w:rPr>
              <w:t xml:space="preserve"> </w:t>
            </w:r>
          </w:p>
          <w:p w14:paraId="39618CED" w14:textId="77777777" w:rsidR="00411676" w:rsidRPr="00F2381B" w:rsidRDefault="00411676" w:rsidP="00411676">
            <w:pPr>
              <w:pStyle w:val="ad"/>
              <w:jc w:val="both"/>
              <w:rPr>
                <w:rFonts w:ascii="Times New Roman" w:hAnsi="Times New Roman" w:cs="Times New Roman"/>
                <w:sz w:val="22"/>
                <w:szCs w:val="22"/>
                <w:lang w:val="uk-UA"/>
              </w:rPr>
            </w:pPr>
          </w:p>
          <w:p w14:paraId="6E684267" w14:textId="77777777" w:rsidR="00411676" w:rsidRPr="00303DD4" w:rsidRDefault="00411676" w:rsidP="00411676">
            <w:pPr>
              <w:pStyle w:val="ad"/>
              <w:jc w:val="both"/>
              <w:rPr>
                <w:rFonts w:ascii="Times New Roman" w:hAnsi="Times New Roman" w:cs="Times New Roman"/>
                <w:lang w:val="uk-UA"/>
              </w:rPr>
            </w:pPr>
          </w:p>
          <w:p w14:paraId="30C84F3F" w14:textId="77777777" w:rsidR="00411676" w:rsidRPr="00303DD4" w:rsidRDefault="00411676" w:rsidP="00411676">
            <w:pPr>
              <w:pStyle w:val="ad"/>
              <w:jc w:val="both"/>
              <w:rPr>
                <w:rFonts w:ascii="Times New Roman" w:hAnsi="Times New Roman" w:cs="Times New Roman"/>
                <w:lang w:val="uk-UA"/>
              </w:rPr>
            </w:pPr>
          </w:p>
          <w:p w14:paraId="0F94F809" w14:textId="77777777" w:rsidR="00411676" w:rsidRPr="00303DD4" w:rsidRDefault="00411676" w:rsidP="00411676">
            <w:pPr>
              <w:pStyle w:val="ad"/>
              <w:jc w:val="both"/>
              <w:rPr>
                <w:rFonts w:ascii="Times New Roman" w:hAnsi="Times New Roman" w:cs="Times New Roman"/>
                <w:lang w:val="uk-UA"/>
              </w:rPr>
            </w:pPr>
          </w:p>
          <w:p w14:paraId="60FC2412" w14:textId="77777777" w:rsidR="00411676" w:rsidRPr="00303DD4" w:rsidRDefault="00411676" w:rsidP="00411676">
            <w:pPr>
              <w:pStyle w:val="ad"/>
              <w:jc w:val="both"/>
              <w:rPr>
                <w:rFonts w:ascii="Times New Roman" w:hAnsi="Times New Roman" w:cs="Times New Roman"/>
                <w:lang w:val="uk-UA"/>
              </w:rPr>
            </w:pPr>
          </w:p>
          <w:p w14:paraId="4400A639" w14:textId="77777777" w:rsidR="00411676" w:rsidRPr="00303DD4" w:rsidRDefault="00411676" w:rsidP="00411676">
            <w:pPr>
              <w:pStyle w:val="ad"/>
              <w:jc w:val="both"/>
              <w:rPr>
                <w:rFonts w:ascii="Times New Roman" w:hAnsi="Times New Roman" w:cs="Times New Roman"/>
                <w:lang w:val="uk-UA"/>
              </w:rPr>
            </w:pPr>
          </w:p>
          <w:p w14:paraId="67F5B0D2" w14:textId="77777777" w:rsidR="00411676" w:rsidRPr="00303DD4" w:rsidRDefault="00411676" w:rsidP="00411676">
            <w:pPr>
              <w:pStyle w:val="ad"/>
              <w:jc w:val="both"/>
              <w:rPr>
                <w:rFonts w:ascii="Times New Roman" w:hAnsi="Times New Roman" w:cs="Times New Roman"/>
                <w:lang w:val="uk-UA"/>
              </w:rPr>
            </w:pPr>
          </w:p>
          <w:p w14:paraId="578D5981" w14:textId="77777777" w:rsidR="00411676" w:rsidRPr="00303DD4" w:rsidRDefault="00411676" w:rsidP="00411676">
            <w:pPr>
              <w:pStyle w:val="ad"/>
              <w:jc w:val="both"/>
              <w:rPr>
                <w:rFonts w:ascii="Times New Roman" w:hAnsi="Times New Roman" w:cs="Times New Roman"/>
                <w:lang w:val="uk-UA"/>
              </w:rPr>
            </w:pPr>
          </w:p>
          <w:p w14:paraId="64AF954F" w14:textId="77777777" w:rsidR="00411676" w:rsidRPr="00303DD4" w:rsidRDefault="00411676" w:rsidP="00411676">
            <w:pPr>
              <w:pStyle w:val="ad"/>
              <w:jc w:val="both"/>
              <w:rPr>
                <w:rFonts w:ascii="Times New Roman" w:hAnsi="Times New Roman" w:cs="Times New Roman"/>
                <w:lang w:val="uk-UA"/>
              </w:rPr>
            </w:pPr>
          </w:p>
          <w:p w14:paraId="3EFFE3AC" w14:textId="77777777" w:rsidR="00411676" w:rsidRPr="00303DD4" w:rsidRDefault="00411676" w:rsidP="00411676">
            <w:pPr>
              <w:pStyle w:val="ad"/>
              <w:jc w:val="both"/>
              <w:rPr>
                <w:rFonts w:ascii="Times New Roman" w:hAnsi="Times New Roman" w:cs="Times New Roman"/>
                <w:lang w:val="uk-UA"/>
              </w:rPr>
            </w:pPr>
          </w:p>
          <w:p w14:paraId="79CE0D81" w14:textId="77777777" w:rsidR="00411676" w:rsidRPr="00303DD4" w:rsidRDefault="00411676" w:rsidP="00411676">
            <w:pPr>
              <w:pStyle w:val="ad"/>
              <w:jc w:val="both"/>
              <w:rPr>
                <w:rFonts w:ascii="Times New Roman" w:hAnsi="Times New Roman" w:cs="Times New Roman"/>
                <w:lang w:val="uk-UA"/>
              </w:rPr>
            </w:pPr>
          </w:p>
          <w:p w14:paraId="70E90DC3" w14:textId="77777777" w:rsidR="00411676" w:rsidRPr="00303DD4" w:rsidRDefault="00411676" w:rsidP="00411676">
            <w:pPr>
              <w:pStyle w:val="ad"/>
              <w:jc w:val="both"/>
              <w:rPr>
                <w:rFonts w:ascii="Times New Roman" w:hAnsi="Times New Roman" w:cs="Times New Roman"/>
                <w:lang w:val="uk-UA"/>
              </w:rPr>
            </w:pPr>
          </w:p>
          <w:p w14:paraId="37C1F471" w14:textId="77777777" w:rsidR="00411676" w:rsidRPr="00303DD4" w:rsidRDefault="00411676" w:rsidP="00411676">
            <w:pPr>
              <w:pStyle w:val="ad"/>
              <w:jc w:val="both"/>
              <w:rPr>
                <w:rFonts w:ascii="Times New Roman" w:hAnsi="Times New Roman" w:cs="Times New Roman"/>
                <w:lang w:val="uk-UA"/>
              </w:rPr>
            </w:pPr>
          </w:p>
          <w:p w14:paraId="26CB5D9B" w14:textId="77777777" w:rsidR="00411676" w:rsidRPr="00303DD4" w:rsidRDefault="00411676" w:rsidP="00411676">
            <w:pPr>
              <w:pStyle w:val="ad"/>
              <w:jc w:val="both"/>
              <w:rPr>
                <w:rFonts w:ascii="Times New Roman" w:hAnsi="Times New Roman" w:cs="Times New Roman"/>
                <w:lang w:val="uk-UA"/>
              </w:rPr>
            </w:pPr>
          </w:p>
          <w:p w14:paraId="62D2D2E1" w14:textId="77777777" w:rsidR="00411676" w:rsidRPr="00303DD4" w:rsidRDefault="00411676" w:rsidP="00411676">
            <w:pPr>
              <w:pStyle w:val="ad"/>
              <w:jc w:val="both"/>
              <w:rPr>
                <w:rFonts w:ascii="Times New Roman" w:hAnsi="Times New Roman" w:cs="Times New Roman"/>
                <w:lang w:val="uk-UA"/>
              </w:rPr>
            </w:pPr>
          </w:p>
          <w:p w14:paraId="4CF0FE32" w14:textId="77777777" w:rsidR="00411676" w:rsidRPr="00303DD4" w:rsidRDefault="00411676" w:rsidP="00411676">
            <w:pPr>
              <w:pStyle w:val="ad"/>
              <w:jc w:val="both"/>
              <w:rPr>
                <w:rFonts w:ascii="Times New Roman" w:hAnsi="Times New Roman" w:cs="Times New Roman"/>
                <w:lang w:val="uk-UA"/>
              </w:rPr>
            </w:pPr>
          </w:p>
          <w:p w14:paraId="545492B0" w14:textId="77777777" w:rsidR="00411676" w:rsidRDefault="00411676" w:rsidP="00411676">
            <w:pPr>
              <w:pStyle w:val="ad"/>
              <w:jc w:val="both"/>
              <w:rPr>
                <w:rFonts w:ascii="Times New Roman" w:hAnsi="Times New Roman" w:cs="Times New Roman"/>
                <w:lang w:val="uk-UA"/>
              </w:rPr>
            </w:pPr>
          </w:p>
          <w:p w14:paraId="4B8C5190" w14:textId="77777777" w:rsidR="00234912" w:rsidRPr="00303DD4" w:rsidRDefault="00234912" w:rsidP="00411676">
            <w:pPr>
              <w:pStyle w:val="ad"/>
              <w:jc w:val="both"/>
              <w:rPr>
                <w:rFonts w:ascii="Times New Roman" w:hAnsi="Times New Roman" w:cs="Times New Roman"/>
                <w:lang w:val="uk-UA"/>
              </w:rPr>
            </w:pPr>
          </w:p>
          <w:p w14:paraId="6121E32B" w14:textId="77777777" w:rsidR="00411676" w:rsidRPr="00303DD4" w:rsidRDefault="00411676" w:rsidP="00411676">
            <w:pPr>
              <w:pStyle w:val="ad"/>
              <w:jc w:val="both"/>
              <w:rPr>
                <w:rFonts w:ascii="Times New Roman" w:hAnsi="Times New Roman" w:cs="Times New Roman"/>
                <w:lang w:val="uk-UA"/>
              </w:rPr>
            </w:pPr>
          </w:p>
          <w:p w14:paraId="6C14CB00" w14:textId="77777777" w:rsidR="00411676" w:rsidRPr="00303DD4" w:rsidRDefault="00411676" w:rsidP="00411676">
            <w:pPr>
              <w:tabs>
                <w:tab w:val="left" w:pos="745"/>
                <w:tab w:val="left" w:pos="1036"/>
              </w:tabs>
              <w:ind w:firstLine="36"/>
              <w:jc w:val="both"/>
              <w:rPr>
                <w:rFonts w:ascii="Times New Roman" w:hAnsi="Times New Roman" w:cs="Times New Roman"/>
                <w:sz w:val="20"/>
                <w:szCs w:val="20"/>
                <w:lang w:val="uk-UA"/>
              </w:rPr>
            </w:pPr>
          </w:p>
          <w:p w14:paraId="74BCABCB" w14:textId="77777777" w:rsidR="00411676" w:rsidRPr="00303DD4" w:rsidRDefault="00411676" w:rsidP="00411676">
            <w:pPr>
              <w:tabs>
                <w:tab w:val="left" w:pos="745"/>
                <w:tab w:val="left" w:pos="1036"/>
              </w:tabs>
              <w:ind w:firstLine="36"/>
              <w:jc w:val="both"/>
              <w:rPr>
                <w:rFonts w:ascii="Times New Roman" w:hAnsi="Times New Roman" w:cs="Times New Roman"/>
                <w:sz w:val="20"/>
                <w:szCs w:val="20"/>
                <w:lang w:val="uk-UA"/>
              </w:rPr>
            </w:pPr>
          </w:p>
          <w:p w14:paraId="05178110" w14:textId="77777777" w:rsidR="00411676" w:rsidRPr="00303DD4" w:rsidRDefault="00411676" w:rsidP="00411676">
            <w:pPr>
              <w:tabs>
                <w:tab w:val="left" w:pos="745"/>
                <w:tab w:val="left" w:pos="1036"/>
              </w:tabs>
              <w:ind w:firstLine="36"/>
              <w:jc w:val="both"/>
              <w:rPr>
                <w:rFonts w:ascii="Times New Roman" w:hAnsi="Times New Roman" w:cs="Times New Roman"/>
                <w:sz w:val="20"/>
                <w:szCs w:val="20"/>
                <w:lang w:val="uk-UA"/>
              </w:rPr>
            </w:pPr>
          </w:p>
          <w:p w14:paraId="71BEEF18" w14:textId="77777777" w:rsidR="00411676" w:rsidRPr="00303DD4" w:rsidRDefault="00411676" w:rsidP="00411676">
            <w:pPr>
              <w:tabs>
                <w:tab w:val="left" w:pos="745"/>
                <w:tab w:val="left" w:pos="1036"/>
              </w:tabs>
              <w:ind w:firstLine="36"/>
              <w:jc w:val="both"/>
              <w:rPr>
                <w:rFonts w:ascii="Times New Roman" w:hAnsi="Times New Roman" w:cs="Times New Roman"/>
                <w:sz w:val="20"/>
                <w:szCs w:val="20"/>
                <w:lang w:val="uk-UA"/>
              </w:rPr>
            </w:pPr>
          </w:p>
          <w:p w14:paraId="44E752F8" w14:textId="77777777" w:rsidR="00411676" w:rsidRPr="00303DD4" w:rsidRDefault="00411676" w:rsidP="00411676">
            <w:pPr>
              <w:tabs>
                <w:tab w:val="left" w:pos="745"/>
                <w:tab w:val="left" w:pos="1036"/>
              </w:tabs>
              <w:ind w:firstLine="36"/>
              <w:jc w:val="both"/>
              <w:rPr>
                <w:rFonts w:ascii="Times New Roman" w:hAnsi="Times New Roman" w:cs="Times New Roman"/>
                <w:sz w:val="20"/>
                <w:szCs w:val="20"/>
                <w:lang w:val="uk-UA"/>
              </w:rPr>
            </w:pPr>
          </w:p>
          <w:p w14:paraId="7966D99E" w14:textId="77777777" w:rsidR="00411676" w:rsidRPr="00303DD4" w:rsidRDefault="00411676" w:rsidP="00411676">
            <w:pPr>
              <w:tabs>
                <w:tab w:val="left" w:pos="745"/>
                <w:tab w:val="left" w:pos="1036"/>
              </w:tabs>
              <w:ind w:firstLine="36"/>
              <w:jc w:val="both"/>
              <w:rPr>
                <w:rFonts w:ascii="Times New Roman" w:hAnsi="Times New Roman" w:cs="Times New Roman"/>
                <w:sz w:val="20"/>
                <w:szCs w:val="20"/>
                <w:lang w:val="uk-UA"/>
              </w:rPr>
            </w:pPr>
          </w:p>
          <w:p w14:paraId="79B78751" w14:textId="77777777" w:rsidR="00411676" w:rsidRPr="00303DD4" w:rsidRDefault="00411676" w:rsidP="00411676">
            <w:pPr>
              <w:tabs>
                <w:tab w:val="left" w:pos="745"/>
                <w:tab w:val="left" w:pos="1036"/>
              </w:tabs>
              <w:ind w:firstLine="36"/>
              <w:jc w:val="both"/>
              <w:rPr>
                <w:rFonts w:ascii="Times New Roman" w:hAnsi="Times New Roman" w:cs="Times New Roman"/>
                <w:sz w:val="20"/>
                <w:szCs w:val="20"/>
                <w:lang w:val="uk-UA"/>
              </w:rPr>
            </w:pPr>
          </w:p>
          <w:p w14:paraId="10CF379F" w14:textId="77777777" w:rsidR="00411676" w:rsidRDefault="00547C7D" w:rsidP="00547C7D">
            <w:pPr>
              <w:tabs>
                <w:tab w:val="left" w:pos="1036"/>
              </w:tabs>
              <w:ind w:firstLine="36"/>
              <w:jc w:val="both"/>
              <w:rPr>
                <w:rFonts w:ascii="Times New Roman" w:hAnsi="Times New Roman" w:cs="Times New Roman"/>
                <w:sz w:val="20"/>
                <w:szCs w:val="20"/>
                <w:lang w:val="uk-UA"/>
              </w:rPr>
            </w:pPr>
            <w:r>
              <w:rPr>
                <w:rFonts w:ascii="Times New Roman" w:hAnsi="Times New Roman" w:cs="Times New Roman"/>
                <w:sz w:val="20"/>
                <w:szCs w:val="20"/>
                <w:lang w:val="uk-UA"/>
              </w:rPr>
              <w:tab/>
            </w:r>
          </w:p>
          <w:p w14:paraId="789598B6" w14:textId="77777777" w:rsidR="00547C7D" w:rsidRDefault="00547C7D" w:rsidP="00547C7D">
            <w:pPr>
              <w:tabs>
                <w:tab w:val="left" w:pos="1036"/>
              </w:tabs>
              <w:ind w:firstLine="36"/>
              <w:jc w:val="both"/>
              <w:rPr>
                <w:rFonts w:ascii="Times New Roman" w:hAnsi="Times New Roman" w:cs="Times New Roman"/>
                <w:sz w:val="20"/>
                <w:szCs w:val="20"/>
                <w:lang w:val="uk-UA"/>
              </w:rPr>
            </w:pPr>
          </w:p>
          <w:p w14:paraId="1E108909" w14:textId="77777777" w:rsidR="00547C7D" w:rsidRDefault="00547C7D" w:rsidP="00547C7D">
            <w:pPr>
              <w:tabs>
                <w:tab w:val="left" w:pos="1036"/>
              </w:tabs>
              <w:ind w:firstLine="36"/>
              <w:jc w:val="both"/>
              <w:rPr>
                <w:rFonts w:ascii="Times New Roman" w:hAnsi="Times New Roman" w:cs="Times New Roman"/>
                <w:sz w:val="20"/>
                <w:szCs w:val="20"/>
                <w:lang w:val="uk-UA"/>
              </w:rPr>
            </w:pPr>
          </w:p>
          <w:p w14:paraId="7B65EF1D" w14:textId="77777777" w:rsidR="00547C7D" w:rsidRDefault="00547C7D" w:rsidP="00547C7D">
            <w:pPr>
              <w:tabs>
                <w:tab w:val="left" w:pos="1036"/>
              </w:tabs>
              <w:ind w:firstLine="36"/>
              <w:jc w:val="both"/>
              <w:rPr>
                <w:rFonts w:ascii="Times New Roman" w:hAnsi="Times New Roman" w:cs="Times New Roman"/>
                <w:sz w:val="20"/>
                <w:szCs w:val="20"/>
                <w:lang w:val="uk-UA"/>
              </w:rPr>
            </w:pPr>
          </w:p>
          <w:p w14:paraId="10932B5E" w14:textId="77777777" w:rsidR="00547C7D" w:rsidRDefault="00547C7D" w:rsidP="00547C7D">
            <w:pPr>
              <w:tabs>
                <w:tab w:val="left" w:pos="1036"/>
              </w:tabs>
              <w:ind w:firstLine="36"/>
              <w:jc w:val="both"/>
              <w:rPr>
                <w:rFonts w:ascii="Times New Roman" w:hAnsi="Times New Roman" w:cs="Times New Roman"/>
                <w:sz w:val="20"/>
                <w:szCs w:val="20"/>
                <w:lang w:val="uk-UA"/>
              </w:rPr>
            </w:pPr>
          </w:p>
          <w:p w14:paraId="78F36420" w14:textId="77777777" w:rsidR="00547C7D" w:rsidRDefault="00547C7D" w:rsidP="00547C7D">
            <w:pPr>
              <w:tabs>
                <w:tab w:val="left" w:pos="1036"/>
              </w:tabs>
              <w:ind w:firstLine="36"/>
              <w:jc w:val="both"/>
              <w:rPr>
                <w:rFonts w:ascii="Times New Roman" w:hAnsi="Times New Roman" w:cs="Times New Roman"/>
                <w:sz w:val="20"/>
                <w:szCs w:val="20"/>
                <w:lang w:val="uk-UA"/>
              </w:rPr>
            </w:pPr>
          </w:p>
          <w:p w14:paraId="2C551B8F" w14:textId="77777777" w:rsidR="00547C7D" w:rsidRDefault="00547C7D" w:rsidP="00547C7D">
            <w:pPr>
              <w:tabs>
                <w:tab w:val="left" w:pos="1036"/>
              </w:tabs>
              <w:ind w:firstLine="36"/>
              <w:jc w:val="both"/>
              <w:rPr>
                <w:rFonts w:ascii="Times New Roman" w:hAnsi="Times New Roman" w:cs="Times New Roman"/>
                <w:sz w:val="20"/>
                <w:szCs w:val="20"/>
                <w:lang w:val="uk-UA"/>
              </w:rPr>
            </w:pPr>
          </w:p>
          <w:p w14:paraId="580F0135" w14:textId="77777777" w:rsidR="00547C7D" w:rsidRDefault="00547C7D" w:rsidP="00547C7D">
            <w:pPr>
              <w:tabs>
                <w:tab w:val="left" w:pos="1036"/>
              </w:tabs>
              <w:ind w:firstLine="36"/>
              <w:jc w:val="both"/>
              <w:rPr>
                <w:rFonts w:ascii="Times New Roman" w:hAnsi="Times New Roman" w:cs="Times New Roman"/>
                <w:sz w:val="20"/>
                <w:szCs w:val="20"/>
                <w:lang w:val="uk-UA"/>
              </w:rPr>
            </w:pPr>
          </w:p>
          <w:p w14:paraId="52AE3A4D" w14:textId="77777777" w:rsidR="00547C7D" w:rsidRDefault="00547C7D" w:rsidP="00547C7D">
            <w:pPr>
              <w:tabs>
                <w:tab w:val="left" w:pos="1036"/>
              </w:tabs>
              <w:ind w:firstLine="36"/>
              <w:jc w:val="both"/>
              <w:rPr>
                <w:rFonts w:ascii="Times New Roman" w:hAnsi="Times New Roman" w:cs="Times New Roman"/>
                <w:sz w:val="20"/>
                <w:szCs w:val="20"/>
                <w:lang w:val="uk-UA"/>
              </w:rPr>
            </w:pPr>
          </w:p>
          <w:p w14:paraId="00FF72F8" w14:textId="77777777" w:rsidR="00547C7D" w:rsidRPr="00303DD4" w:rsidRDefault="00547C7D" w:rsidP="00547C7D">
            <w:pPr>
              <w:tabs>
                <w:tab w:val="left" w:pos="1036"/>
              </w:tabs>
              <w:ind w:firstLine="36"/>
              <w:jc w:val="both"/>
              <w:rPr>
                <w:rFonts w:ascii="Times New Roman" w:hAnsi="Times New Roman" w:cs="Times New Roman"/>
                <w:sz w:val="20"/>
                <w:szCs w:val="20"/>
                <w:lang w:val="uk-UA"/>
              </w:rPr>
            </w:pPr>
          </w:p>
          <w:p w14:paraId="62EA4326" w14:textId="77777777" w:rsidR="00411676" w:rsidRPr="00303DD4" w:rsidRDefault="00411676" w:rsidP="00411676">
            <w:pPr>
              <w:tabs>
                <w:tab w:val="left" w:pos="745"/>
                <w:tab w:val="left" w:pos="1036"/>
              </w:tabs>
              <w:ind w:firstLine="36"/>
              <w:jc w:val="both"/>
              <w:rPr>
                <w:rFonts w:ascii="Times New Roman" w:hAnsi="Times New Roman" w:cs="Times New Roman"/>
                <w:sz w:val="20"/>
                <w:szCs w:val="20"/>
                <w:lang w:val="uk-UA"/>
              </w:rPr>
            </w:pPr>
          </w:p>
          <w:p w14:paraId="501EE557" w14:textId="77777777" w:rsidR="00411676" w:rsidRPr="00303DD4" w:rsidRDefault="00411676" w:rsidP="00411676">
            <w:pPr>
              <w:tabs>
                <w:tab w:val="left" w:pos="745"/>
                <w:tab w:val="left" w:pos="1036"/>
              </w:tabs>
              <w:ind w:firstLine="36"/>
              <w:jc w:val="both"/>
              <w:rPr>
                <w:rFonts w:ascii="Times New Roman" w:hAnsi="Times New Roman" w:cs="Times New Roman"/>
                <w:sz w:val="20"/>
                <w:szCs w:val="20"/>
                <w:lang w:val="uk-UA"/>
              </w:rPr>
            </w:pPr>
          </w:p>
          <w:p w14:paraId="4C512C6C" w14:textId="77777777" w:rsidR="00411676" w:rsidRPr="00303DD4" w:rsidRDefault="00411676" w:rsidP="00411676">
            <w:pPr>
              <w:tabs>
                <w:tab w:val="left" w:pos="745"/>
                <w:tab w:val="left" w:pos="1036"/>
              </w:tabs>
              <w:ind w:firstLine="36"/>
              <w:jc w:val="both"/>
              <w:rPr>
                <w:rFonts w:ascii="Times New Roman" w:hAnsi="Times New Roman" w:cs="Times New Roman"/>
                <w:sz w:val="20"/>
                <w:szCs w:val="20"/>
                <w:lang w:val="uk-UA"/>
              </w:rPr>
            </w:pPr>
          </w:p>
          <w:p w14:paraId="612201B3" w14:textId="77777777" w:rsidR="00411676" w:rsidRPr="00303DD4" w:rsidRDefault="00411676" w:rsidP="00411676">
            <w:pPr>
              <w:tabs>
                <w:tab w:val="left" w:pos="745"/>
                <w:tab w:val="left" w:pos="1036"/>
              </w:tabs>
              <w:ind w:firstLine="36"/>
              <w:jc w:val="both"/>
              <w:rPr>
                <w:rFonts w:ascii="Times New Roman" w:hAnsi="Times New Roman" w:cs="Times New Roman"/>
                <w:sz w:val="20"/>
                <w:szCs w:val="20"/>
                <w:lang w:val="uk-UA"/>
              </w:rPr>
            </w:pPr>
          </w:p>
          <w:p w14:paraId="70A82164" w14:textId="77777777" w:rsidR="00411676" w:rsidRPr="00303DD4" w:rsidRDefault="00411676" w:rsidP="00411676">
            <w:pPr>
              <w:tabs>
                <w:tab w:val="left" w:pos="745"/>
                <w:tab w:val="left" w:pos="1036"/>
              </w:tabs>
              <w:ind w:firstLine="36"/>
              <w:jc w:val="both"/>
              <w:rPr>
                <w:rFonts w:ascii="Times New Roman" w:hAnsi="Times New Roman" w:cs="Times New Roman"/>
                <w:sz w:val="20"/>
                <w:szCs w:val="20"/>
                <w:lang w:val="uk-UA"/>
              </w:rPr>
            </w:pPr>
          </w:p>
          <w:p w14:paraId="7D15F2B5" w14:textId="77777777" w:rsidR="00411676" w:rsidRPr="00303DD4" w:rsidRDefault="00411676" w:rsidP="00411676">
            <w:pPr>
              <w:tabs>
                <w:tab w:val="left" w:pos="745"/>
                <w:tab w:val="left" w:pos="1036"/>
              </w:tabs>
              <w:ind w:firstLine="36"/>
              <w:jc w:val="both"/>
              <w:rPr>
                <w:rFonts w:ascii="Times New Roman" w:hAnsi="Times New Roman" w:cs="Times New Roman"/>
                <w:sz w:val="20"/>
                <w:szCs w:val="20"/>
                <w:lang w:val="uk-UA"/>
              </w:rPr>
            </w:pPr>
          </w:p>
          <w:p w14:paraId="4E0D13D9" w14:textId="77777777" w:rsidR="00411676" w:rsidRPr="00303DD4" w:rsidRDefault="00411676" w:rsidP="00411676">
            <w:pPr>
              <w:tabs>
                <w:tab w:val="left" w:pos="745"/>
                <w:tab w:val="left" w:pos="1036"/>
              </w:tabs>
              <w:ind w:firstLine="36"/>
              <w:jc w:val="both"/>
              <w:rPr>
                <w:rFonts w:ascii="Times New Roman" w:hAnsi="Times New Roman" w:cs="Times New Roman"/>
                <w:sz w:val="20"/>
                <w:szCs w:val="20"/>
                <w:lang w:val="uk-UA"/>
              </w:rPr>
            </w:pPr>
          </w:p>
          <w:p w14:paraId="66BF3CAD" w14:textId="77777777" w:rsidR="00411676" w:rsidRPr="00303DD4" w:rsidRDefault="00411676" w:rsidP="00411676">
            <w:pPr>
              <w:tabs>
                <w:tab w:val="left" w:pos="745"/>
                <w:tab w:val="left" w:pos="1036"/>
              </w:tabs>
              <w:ind w:firstLine="36"/>
              <w:jc w:val="both"/>
              <w:rPr>
                <w:rFonts w:ascii="Times New Roman" w:hAnsi="Times New Roman" w:cs="Times New Roman"/>
                <w:sz w:val="20"/>
                <w:szCs w:val="20"/>
                <w:lang w:val="uk-UA"/>
              </w:rPr>
            </w:pPr>
          </w:p>
          <w:p w14:paraId="5187B8AD" w14:textId="77777777" w:rsidR="00411676" w:rsidRPr="00303DD4" w:rsidRDefault="00411676" w:rsidP="00411676">
            <w:pPr>
              <w:tabs>
                <w:tab w:val="left" w:pos="745"/>
                <w:tab w:val="left" w:pos="1036"/>
              </w:tabs>
              <w:ind w:firstLine="36"/>
              <w:jc w:val="both"/>
              <w:rPr>
                <w:rFonts w:ascii="Times New Roman" w:hAnsi="Times New Roman" w:cs="Times New Roman"/>
                <w:sz w:val="20"/>
                <w:szCs w:val="20"/>
                <w:lang w:val="uk-UA"/>
              </w:rPr>
            </w:pPr>
          </w:p>
          <w:p w14:paraId="5EC49A0A" w14:textId="77777777" w:rsidR="00411676" w:rsidRPr="00303DD4" w:rsidRDefault="00411676" w:rsidP="00411676">
            <w:pPr>
              <w:tabs>
                <w:tab w:val="left" w:pos="745"/>
                <w:tab w:val="left" w:pos="1036"/>
              </w:tabs>
              <w:ind w:firstLine="36"/>
              <w:jc w:val="both"/>
              <w:rPr>
                <w:rFonts w:ascii="Times New Roman" w:hAnsi="Times New Roman" w:cs="Times New Roman"/>
                <w:sz w:val="20"/>
                <w:szCs w:val="20"/>
                <w:lang w:val="uk-UA"/>
              </w:rPr>
            </w:pPr>
          </w:p>
          <w:p w14:paraId="37565FA1" w14:textId="77777777" w:rsidR="00411676" w:rsidRPr="00303DD4" w:rsidRDefault="00411676" w:rsidP="00411676">
            <w:pPr>
              <w:tabs>
                <w:tab w:val="left" w:pos="745"/>
                <w:tab w:val="left" w:pos="1036"/>
              </w:tabs>
              <w:ind w:firstLine="36"/>
              <w:jc w:val="both"/>
              <w:rPr>
                <w:rFonts w:ascii="Times New Roman" w:hAnsi="Times New Roman" w:cs="Times New Roman"/>
                <w:sz w:val="20"/>
                <w:szCs w:val="20"/>
                <w:lang w:val="uk-UA"/>
              </w:rPr>
            </w:pPr>
          </w:p>
          <w:p w14:paraId="079F6FD8" w14:textId="77777777" w:rsidR="00411676" w:rsidRPr="00303DD4" w:rsidRDefault="00411676" w:rsidP="00411676">
            <w:pPr>
              <w:tabs>
                <w:tab w:val="left" w:pos="745"/>
                <w:tab w:val="left" w:pos="1036"/>
              </w:tabs>
              <w:ind w:firstLine="36"/>
              <w:jc w:val="both"/>
              <w:rPr>
                <w:rFonts w:ascii="Times New Roman" w:hAnsi="Times New Roman" w:cs="Times New Roman"/>
                <w:sz w:val="20"/>
                <w:szCs w:val="20"/>
                <w:lang w:val="uk-UA"/>
              </w:rPr>
            </w:pPr>
          </w:p>
          <w:p w14:paraId="0A926878" w14:textId="77777777" w:rsidR="00411676" w:rsidRPr="00303DD4" w:rsidRDefault="00411676" w:rsidP="00411676">
            <w:pPr>
              <w:tabs>
                <w:tab w:val="left" w:pos="745"/>
                <w:tab w:val="left" w:pos="1036"/>
              </w:tabs>
              <w:ind w:firstLine="36"/>
              <w:jc w:val="both"/>
              <w:rPr>
                <w:rFonts w:ascii="Times New Roman" w:hAnsi="Times New Roman" w:cs="Times New Roman"/>
                <w:sz w:val="20"/>
                <w:szCs w:val="20"/>
                <w:lang w:val="uk-UA"/>
              </w:rPr>
            </w:pPr>
          </w:p>
          <w:p w14:paraId="2DBE8382" w14:textId="77777777" w:rsidR="00411676" w:rsidRPr="00303DD4" w:rsidRDefault="00411676" w:rsidP="00411676">
            <w:pPr>
              <w:tabs>
                <w:tab w:val="left" w:pos="745"/>
                <w:tab w:val="left" w:pos="1036"/>
              </w:tabs>
              <w:ind w:firstLine="36"/>
              <w:jc w:val="both"/>
              <w:rPr>
                <w:rFonts w:ascii="Times New Roman" w:hAnsi="Times New Roman" w:cs="Times New Roman"/>
                <w:sz w:val="20"/>
                <w:szCs w:val="20"/>
                <w:lang w:val="uk-UA"/>
              </w:rPr>
            </w:pPr>
          </w:p>
          <w:p w14:paraId="00C7E9BF" w14:textId="77777777" w:rsidR="00411676" w:rsidRPr="00303DD4" w:rsidRDefault="00411676" w:rsidP="00411676">
            <w:pPr>
              <w:tabs>
                <w:tab w:val="left" w:pos="745"/>
                <w:tab w:val="left" w:pos="1036"/>
              </w:tabs>
              <w:ind w:firstLine="36"/>
              <w:jc w:val="both"/>
              <w:rPr>
                <w:rFonts w:ascii="Times New Roman" w:hAnsi="Times New Roman" w:cs="Times New Roman"/>
                <w:sz w:val="20"/>
                <w:szCs w:val="20"/>
                <w:lang w:val="uk-UA"/>
              </w:rPr>
            </w:pPr>
          </w:p>
          <w:p w14:paraId="105EFDDC" w14:textId="77777777" w:rsidR="00411676" w:rsidRPr="00303DD4" w:rsidRDefault="00411676" w:rsidP="00411676">
            <w:pPr>
              <w:tabs>
                <w:tab w:val="left" w:pos="745"/>
                <w:tab w:val="left" w:pos="1036"/>
              </w:tabs>
              <w:ind w:firstLine="36"/>
              <w:jc w:val="both"/>
              <w:rPr>
                <w:rFonts w:ascii="Times New Roman" w:hAnsi="Times New Roman" w:cs="Times New Roman"/>
                <w:sz w:val="20"/>
                <w:szCs w:val="20"/>
                <w:lang w:val="uk-UA"/>
              </w:rPr>
            </w:pPr>
          </w:p>
          <w:p w14:paraId="273DA09D" w14:textId="77777777" w:rsidR="00411676" w:rsidRPr="00303DD4" w:rsidRDefault="00411676" w:rsidP="00411676">
            <w:pPr>
              <w:tabs>
                <w:tab w:val="left" w:pos="745"/>
                <w:tab w:val="left" w:pos="1036"/>
              </w:tabs>
              <w:ind w:firstLine="36"/>
              <w:jc w:val="both"/>
              <w:rPr>
                <w:rFonts w:ascii="Times New Roman" w:hAnsi="Times New Roman" w:cs="Times New Roman"/>
                <w:sz w:val="20"/>
                <w:szCs w:val="20"/>
                <w:lang w:val="uk-UA"/>
              </w:rPr>
            </w:pPr>
          </w:p>
          <w:p w14:paraId="02477527" w14:textId="77777777" w:rsidR="00411676" w:rsidRPr="00303DD4" w:rsidRDefault="00411676" w:rsidP="00411676">
            <w:pPr>
              <w:tabs>
                <w:tab w:val="left" w:pos="745"/>
                <w:tab w:val="left" w:pos="1036"/>
              </w:tabs>
              <w:ind w:firstLine="36"/>
              <w:jc w:val="both"/>
              <w:rPr>
                <w:rFonts w:ascii="Times New Roman" w:hAnsi="Times New Roman" w:cs="Times New Roman"/>
                <w:sz w:val="20"/>
                <w:szCs w:val="20"/>
                <w:lang w:val="uk-UA"/>
              </w:rPr>
            </w:pPr>
          </w:p>
          <w:p w14:paraId="0A66074A" w14:textId="77777777" w:rsidR="00411676" w:rsidRPr="00303DD4" w:rsidRDefault="00411676" w:rsidP="00411676">
            <w:pPr>
              <w:tabs>
                <w:tab w:val="left" w:pos="745"/>
                <w:tab w:val="left" w:pos="1036"/>
              </w:tabs>
              <w:ind w:firstLine="36"/>
              <w:jc w:val="both"/>
              <w:rPr>
                <w:rFonts w:ascii="Times New Roman" w:hAnsi="Times New Roman" w:cs="Times New Roman"/>
                <w:sz w:val="20"/>
                <w:szCs w:val="20"/>
                <w:lang w:val="uk-UA"/>
              </w:rPr>
            </w:pPr>
          </w:p>
          <w:p w14:paraId="073260DE" w14:textId="77777777" w:rsidR="00411676" w:rsidRPr="00303DD4" w:rsidRDefault="00411676" w:rsidP="00411676">
            <w:pPr>
              <w:tabs>
                <w:tab w:val="left" w:pos="745"/>
                <w:tab w:val="left" w:pos="1036"/>
              </w:tabs>
              <w:ind w:firstLine="36"/>
              <w:jc w:val="both"/>
              <w:rPr>
                <w:rFonts w:ascii="Times New Roman" w:hAnsi="Times New Roman" w:cs="Times New Roman"/>
                <w:sz w:val="20"/>
                <w:szCs w:val="20"/>
                <w:lang w:val="uk-UA"/>
              </w:rPr>
            </w:pPr>
          </w:p>
          <w:p w14:paraId="32BACF3D" w14:textId="77777777" w:rsidR="00411676" w:rsidRPr="00303DD4" w:rsidRDefault="00411676" w:rsidP="00411676">
            <w:pPr>
              <w:tabs>
                <w:tab w:val="left" w:pos="745"/>
                <w:tab w:val="left" w:pos="1036"/>
              </w:tabs>
              <w:ind w:firstLine="36"/>
              <w:jc w:val="both"/>
              <w:rPr>
                <w:rFonts w:ascii="Times New Roman" w:hAnsi="Times New Roman" w:cs="Times New Roman"/>
                <w:sz w:val="20"/>
                <w:szCs w:val="20"/>
                <w:lang w:val="uk-UA"/>
              </w:rPr>
            </w:pPr>
          </w:p>
          <w:p w14:paraId="43AD18A3" w14:textId="77777777" w:rsidR="00F2381B" w:rsidRDefault="00F2381B" w:rsidP="004212E4">
            <w:pPr>
              <w:ind w:firstLine="36"/>
              <w:jc w:val="both"/>
              <w:rPr>
                <w:rFonts w:ascii="Times New Roman" w:hAnsi="Times New Roman" w:cs="Times New Roman"/>
                <w:b/>
                <w:lang w:val="uk-UA"/>
              </w:rPr>
            </w:pPr>
          </w:p>
          <w:p w14:paraId="62970CBA" w14:textId="77777777" w:rsidR="007836EB" w:rsidRDefault="007836EB" w:rsidP="004212E4">
            <w:pPr>
              <w:ind w:firstLine="36"/>
              <w:jc w:val="both"/>
              <w:rPr>
                <w:rFonts w:ascii="Times New Roman" w:hAnsi="Times New Roman" w:cs="Times New Roman"/>
                <w:b/>
                <w:lang w:val="uk-UA"/>
              </w:rPr>
            </w:pPr>
          </w:p>
          <w:p w14:paraId="57D0261E" w14:textId="77777777" w:rsidR="007E3F94" w:rsidRDefault="007E3F94" w:rsidP="004212E4">
            <w:pPr>
              <w:ind w:firstLine="36"/>
              <w:jc w:val="both"/>
              <w:rPr>
                <w:rFonts w:ascii="Times New Roman" w:hAnsi="Times New Roman" w:cs="Times New Roman"/>
                <w:b/>
                <w:lang w:val="uk-UA"/>
              </w:rPr>
            </w:pPr>
          </w:p>
          <w:p w14:paraId="6B36AD6D" w14:textId="77777777" w:rsidR="00C02E50" w:rsidRDefault="00C02E50" w:rsidP="004212E4">
            <w:pPr>
              <w:ind w:firstLine="36"/>
              <w:jc w:val="both"/>
              <w:rPr>
                <w:rFonts w:ascii="Times New Roman" w:hAnsi="Times New Roman" w:cs="Times New Roman"/>
                <w:b/>
                <w:lang w:val="uk-UA"/>
              </w:rPr>
            </w:pPr>
          </w:p>
          <w:p w14:paraId="675331FA" w14:textId="6ACD90BE" w:rsidR="004212E4" w:rsidRPr="00F2381B" w:rsidRDefault="00F2381B" w:rsidP="004212E4">
            <w:pPr>
              <w:ind w:firstLine="36"/>
              <w:jc w:val="both"/>
              <w:rPr>
                <w:rFonts w:ascii="Times New Roman" w:hAnsi="Times New Roman" w:cs="Times New Roman"/>
                <w:b/>
                <w:lang w:val="uk-UA"/>
              </w:rPr>
            </w:pPr>
            <w:r w:rsidRPr="00F2381B">
              <w:rPr>
                <w:rFonts w:ascii="Times New Roman" w:hAnsi="Times New Roman" w:cs="Times New Roman"/>
                <w:b/>
                <w:lang w:val="uk-UA"/>
              </w:rPr>
              <w:t>Враховано</w:t>
            </w:r>
          </w:p>
          <w:p w14:paraId="7DB11EEE" w14:textId="77777777" w:rsidR="00F2381B" w:rsidRDefault="00F2381B" w:rsidP="004212E4">
            <w:pPr>
              <w:ind w:firstLine="36"/>
              <w:jc w:val="both"/>
              <w:rPr>
                <w:rFonts w:ascii="Times New Roman" w:hAnsi="Times New Roman" w:cs="Times New Roman"/>
                <w:highlight w:val="yellow"/>
                <w:lang w:val="uk-UA"/>
              </w:rPr>
            </w:pPr>
          </w:p>
          <w:p w14:paraId="0EFC8BDF" w14:textId="77777777" w:rsidR="004212E4" w:rsidRPr="00E05002" w:rsidRDefault="004212E4" w:rsidP="004212E4">
            <w:pPr>
              <w:ind w:firstLine="36"/>
              <w:jc w:val="both"/>
              <w:rPr>
                <w:rFonts w:ascii="Times New Roman" w:hAnsi="Times New Roman" w:cs="Times New Roman"/>
                <w:lang w:val="uk-UA"/>
              </w:rPr>
            </w:pPr>
          </w:p>
          <w:p w14:paraId="098EA3C9" w14:textId="77777777" w:rsidR="00411676" w:rsidRPr="00303DD4" w:rsidRDefault="00411676" w:rsidP="00411676">
            <w:pPr>
              <w:tabs>
                <w:tab w:val="left" w:pos="745"/>
                <w:tab w:val="left" w:pos="1036"/>
              </w:tabs>
              <w:ind w:firstLine="36"/>
              <w:jc w:val="both"/>
              <w:rPr>
                <w:rFonts w:ascii="Times New Roman" w:hAnsi="Times New Roman" w:cs="Times New Roman"/>
                <w:sz w:val="20"/>
                <w:szCs w:val="20"/>
                <w:lang w:val="uk-UA"/>
              </w:rPr>
            </w:pPr>
          </w:p>
          <w:p w14:paraId="402E0B38" w14:textId="77777777" w:rsidR="00411676" w:rsidRPr="00303DD4" w:rsidRDefault="00411676" w:rsidP="00411676">
            <w:pPr>
              <w:tabs>
                <w:tab w:val="left" w:pos="745"/>
                <w:tab w:val="left" w:pos="1036"/>
              </w:tabs>
              <w:ind w:firstLine="36"/>
              <w:jc w:val="both"/>
              <w:rPr>
                <w:rFonts w:ascii="Times New Roman" w:hAnsi="Times New Roman" w:cs="Times New Roman"/>
                <w:sz w:val="20"/>
                <w:szCs w:val="20"/>
                <w:lang w:val="uk-UA"/>
              </w:rPr>
            </w:pPr>
          </w:p>
          <w:p w14:paraId="41713BD6" w14:textId="77777777" w:rsidR="00411676" w:rsidRPr="00303DD4" w:rsidRDefault="00411676" w:rsidP="00411676">
            <w:pPr>
              <w:tabs>
                <w:tab w:val="left" w:pos="745"/>
                <w:tab w:val="left" w:pos="1036"/>
              </w:tabs>
              <w:ind w:firstLine="36"/>
              <w:jc w:val="both"/>
              <w:rPr>
                <w:rFonts w:ascii="Times New Roman" w:hAnsi="Times New Roman" w:cs="Times New Roman"/>
                <w:sz w:val="20"/>
                <w:szCs w:val="20"/>
                <w:lang w:val="uk-UA"/>
              </w:rPr>
            </w:pPr>
          </w:p>
          <w:p w14:paraId="30114813" w14:textId="77777777" w:rsidR="00411676" w:rsidRPr="00303DD4" w:rsidRDefault="00411676" w:rsidP="00411676">
            <w:pPr>
              <w:tabs>
                <w:tab w:val="left" w:pos="745"/>
                <w:tab w:val="left" w:pos="1036"/>
              </w:tabs>
              <w:ind w:firstLine="36"/>
              <w:jc w:val="both"/>
              <w:rPr>
                <w:rFonts w:ascii="Times New Roman" w:hAnsi="Times New Roman" w:cs="Times New Roman"/>
                <w:sz w:val="20"/>
                <w:szCs w:val="20"/>
                <w:lang w:val="uk-UA"/>
              </w:rPr>
            </w:pPr>
          </w:p>
          <w:p w14:paraId="2206D7BF" w14:textId="77777777" w:rsidR="00411676" w:rsidRPr="00303DD4" w:rsidRDefault="00411676" w:rsidP="00411676">
            <w:pPr>
              <w:tabs>
                <w:tab w:val="left" w:pos="745"/>
                <w:tab w:val="left" w:pos="1036"/>
              </w:tabs>
              <w:ind w:firstLine="36"/>
              <w:jc w:val="both"/>
              <w:rPr>
                <w:rFonts w:ascii="Times New Roman" w:hAnsi="Times New Roman" w:cs="Times New Roman"/>
                <w:sz w:val="20"/>
                <w:szCs w:val="20"/>
                <w:lang w:val="uk-UA"/>
              </w:rPr>
            </w:pPr>
          </w:p>
          <w:p w14:paraId="7B8F81DD" w14:textId="77777777" w:rsidR="00411676" w:rsidRPr="00303DD4" w:rsidRDefault="00411676" w:rsidP="00411676">
            <w:pPr>
              <w:tabs>
                <w:tab w:val="left" w:pos="745"/>
                <w:tab w:val="left" w:pos="1036"/>
              </w:tabs>
              <w:ind w:firstLine="36"/>
              <w:jc w:val="both"/>
              <w:rPr>
                <w:rFonts w:ascii="Times New Roman" w:hAnsi="Times New Roman" w:cs="Times New Roman"/>
                <w:sz w:val="20"/>
                <w:szCs w:val="20"/>
                <w:lang w:val="uk-UA"/>
              </w:rPr>
            </w:pPr>
          </w:p>
          <w:p w14:paraId="4B76066D" w14:textId="77777777" w:rsidR="00411676" w:rsidRPr="00303DD4" w:rsidRDefault="00411676" w:rsidP="00411676">
            <w:pPr>
              <w:tabs>
                <w:tab w:val="left" w:pos="745"/>
                <w:tab w:val="left" w:pos="1036"/>
              </w:tabs>
              <w:ind w:firstLine="36"/>
              <w:jc w:val="both"/>
              <w:rPr>
                <w:rFonts w:ascii="Times New Roman" w:hAnsi="Times New Roman" w:cs="Times New Roman"/>
                <w:sz w:val="20"/>
                <w:szCs w:val="20"/>
                <w:lang w:val="uk-UA"/>
              </w:rPr>
            </w:pPr>
          </w:p>
          <w:p w14:paraId="09E16947" w14:textId="77777777" w:rsidR="00411676" w:rsidRPr="00303DD4" w:rsidRDefault="00411676" w:rsidP="00411676">
            <w:pPr>
              <w:tabs>
                <w:tab w:val="left" w:pos="745"/>
                <w:tab w:val="left" w:pos="1036"/>
              </w:tabs>
              <w:ind w:firstLine="36"/>
              <w:jc w:val="both"/>
              <w:rPr>
                <w:rFonts w:ascii="Times New Roman" w:hAnsi="Times New Roman" w:cs="Times New Roman"/>
                <w:sz w:val="20"/>
                <w:szCs w:val="20"/>
                <w:lang w:val="uk-UA"/>
              </w:rPr>
            </w:pPr>
          </w:p>
          <w:p w14:paraId="27908EED" w14:textId="77777777" w:rsidR="00411676" w:rsidRPr="00303DD4" w:rsidRDefault="00411676" w:rsidP="00411676">
            <w:pPr>
              <w:tabs>
                <w:tab w:val="left" w:pos="745"/>
                <w:tab w:val="left" w:pos="1036"/>
              </w:tabs>
              <w:jc w:val="both"/>
              <w:rPr>
                <w:rFonts w:ascii="Times New Roman" w:hAnsi="Times New Roman" w:cs="Times New Roman"/>
                <w:sz w:val="20"/>
                <w:szCs w:val="20"/>
                <w:lang w:val="uk-UA"/>
              </w:rPr>
            </w:pPr>
          </w:p>
          <w:p w14:paraId="6FC7F489" w14:textId="77777777" w:rsidR="00411676" w:rsidRPr="00303DD4" w:rsidRDefault="00411676" w:rsidP="00411676">
            <w:pPr>
              <w:tabs>
                <w:tab w:val="left" w:pos="745"/>
                <w:tab w:val="left" w:pos="1036"/>
              </w:tabs>
              <w:jc w:val="both"/>
              <w:rPr>
                <w:rFonts w:ascii="Times New Roman" w:hAnsi="Times New Roman" w:cs="Times New Roman"/>
                <w:sz w:val="20"/>
                <w:szCs w:val="20"/>
                <w:lang w:val="uk-UA"/>
              </w:rPr>
            </w:pPr>
          </w:p>
          <w:p w14:paraId="64FD0ED3" w14:textId="77777777" w:rsidR="00411676" w:rsidRPr="00303DD4" w:rsidRDefault="00411676" w:rsidP="00411676">
            <w:pPr>
              <w:tabs>
                <w:tab w:val="left" w:pos="745"/>
                <w:tab w:val="left" w:pos="1036"/>
              </w:tabs>
              <w:jc w:val="both"/>
              <w:rPr>
                <w:rFonts w:ascii="Times New Roman" w:hAnsi="Times New Roman" w:cs="Times New Roman"/>
                <w:sz w:val="20"/>
                <w:szCs w:val="20"/>
                <w:lang w:val="uk-UA"/>
              </w:rPr>
            </w:pPr>
          </w:p>
          <w:p w14:paraId="5B2E9396" w14:textId="77777777" w:rsidR="00411676" w:rsidRPr="00303DD4" w:rsidRDefault="00411676" w:rsidP="00411676">
            <w:pPr>
              <w:tabs>
                <w:tab w:val="left" w:pos="745"/>
                <w:tab w:val="left" w:pos="1036"/>
              </w:tabs>
              <w:jc w:val="both"/>
              <w:rPr>
                <w:rFonts w:ascii="Times New Roman" w:hAnsi="Times New Roman" w:cs="Times New Roman"/>
                <w:sz w:val="20"/>
                <w:szCs w:val="20"/>
                <w:lang w:val="uk-UA"/>
              </w:rPr>
            </w:pPr>
          </w:p>
          <w:p w14:paraId="24E0C0A7" w14:textId="77777777" w:rsidR="00411676" w:rsidRPr="00303DD4" w:rsidRDefault="00411676" w:rsidP="00411676">
            <w:pPr>
              <w:tabs>
                <w:tab w:val="left" w:pos="745"/>
                <w:tab w:val="left" w:pos="1036"/>
              </w:tabs>
              <w:jc w:val="both"/>
              <w:rPr>
                <w:rFonts w:ascii="Times New Roman" w:hAnsi="Times New Roman" w:cs="Times New Roman"/>
                <w:sz w:val="20"/>
                <w:szCs w:val="20"/>
                <w:lang w:val="uk-UA"/>
              </w:rPr>
            </w:pPr>
          </w:p>
          <w:p w14:paraId="5D4B945E" w14:textId="77777777" w:rsidR="00411676" w:rsidRPr="00303DD4" w:rsidRDefault="00411676" w:rsidP="00411676">
            <w:pPr>
              <w:tabs>
                <w:tab w:val="left" w:pos="745"/>
                <w:tab w:val="left" w:pos="1036"/>
              </w:tabs>
              <w:jc w:val="both"/>
              <w:rPr>
                <w:rFonts w:ascii="Times New Roman" w:hAnsi="Times New Roman" w:cs="Times New Roman"/>
                <w:sz w:val="20"/>
                <w:szCs w:val="20"/>
                <w:lang w:val="uk-UA"/>
              </w:rPr>
            </w:pPr>
          </w:p>
          <w:p w14:paraId="3787C1DA" w14:textId="77777777" w:rsidR="00411676" w:rsidRPr="00303DD4" w:rsidRDefault="00411676" w:rsidP="00411676">
            <w:pPr>
              <w:tabs>
                <w:tab w:val="left" w:pos="745"/>
                <w:tab w:val="left" w:pos="1036"/>
              </w:tabs>
              <w:jc w:val="both"/>
              <w:rPr>
                <w:rFonts w:ascii="Times New Roman" w:hAnsi="Times New Roman" w:cs="Times New Roman"/>
                <w:sz w:val="20"/>
                <w:szCs w:val="20"/>
                <w:lang w:val="uk-UA"/>
              </w:rPr>
            </w:pPr>
          </w:p>
          <w:p w14:paraId="6E248AA7" w14:textId="77777777" w:rsidR="00411676" w:rsidRPr="00303DD4" w:rsidRDefault="00411676" w:rsidP="00411676">
            <w:pPr>
              <w:tabs>
                <w:tab w:val="left" w:pos="745"/>
                <w:tab w:val="left" w:pos="1036"/>
              </w:tabs>
              <w:jc w:val="both"/>
              <w:rPr>
                <w:rFonts w:ascii="Times New Roman" w:hAnsi="Times New Roman" w:cs="Times New Roman"/>
                <w:sz w:val="20"/>
                <w:szCs w:val="20"/>
                <w:lang w:val="uk-UA"/>
              </w:rPr>
            </w:pPr>
          </w:p>
          <w:p w14:paraId="0AE82D4B" w14:textId="77777777" w:rsidR="00411676" w:rsidRPr="00303DD4" w:rsidRDefault="00411676" w:rsidP="00411676">
            <w:pPr>
              <w:tabs>
                <w:tab w:val="left" w:pos="745"/>
                <w:tab w:val="left" w:pos="1036"/>
              </w:tabs>
              <w:jc w:val="both"/>
              <w:rPr>
                <w:rFonts w:ascii="Times New Roman" w:hAnsi="Times New Roman" w:cs="Times New Roman"/>
                <w:sz w:val="20"/>
                <w:szCs w:val="20"/>
                <w:lang w:val="uk-UA"/>
              </w:rPr>
            </w:pPr>
          </w:p>
          <w:p w14:paraId="081E5D35" w14:textId="77777777" w:rsidR="00411676" w:rsidRPr="00303DD4" w:rsidRDefault="00411676" w:rsidP="00411676">
            <w:pPr>
              <w:tabs>
                <w:tab w:val="left" w:pos="745"/>
                <w:tab w:val="left" w:pos="1036"/>
              </w:tabs>
              <w:jc w:val="both"/>
              <w:rPr>
                <w:rFonts w:ascii="Times New Roman" w:hAnsi="Times New Roman" w:cs="Times New Roman"/>
                <w:sz w:val="20"/>
                <w:szCs w:val="20"/>
                <w:lang w:val="uk-UA"/>
              </w:rPr>
            </w:pPr>
          </w:p>
          <w:p w14:paraId="0FEA6E42" w14:textId="77777777" w:rsidR="00411676" w:rsidRPr="00303DD4" w:rsidRDefault="00411676" w:rsidP="00411676">
            <w:pPr>
              <w:tabs>
                <w:tab w:val="left" w:pos="745"/>
                <w:tab w:val="left" w:pos="1036"/>
              </w:tabs>
              <w:jc w:val="both"/>
              <w:rPr>
                <w:rFonts w:ascii="Times New Roman" w:hAnsi="Times New Roman" w:cs="Times New Roman"/>
                <w:sz w:val="20"/>
                <w:szCs w:val="20"/>
                <w:lang w:val="uk-UA"/>
              </w:rPr>
            </w:pPr>
          </w:p>
          <w:p w14:paraId="2F948FB4" w14:textId="77777777" w:rsidR="00411676" w:rsidRPr="00303DD4" w:rsidRDefault="00411676" w:rsidP="00411676">
            <w:pPr>
              <w:tabs>
                <w:tab w:val="left" w:pos="745"/>
                <w:tab w:val="left" w:pos="1036"/>
              </w:tabs>
              <w:jc w:val="both"/>
              <w:rPr>
                <w:rFonts w:ascii="Times New Roman" w:hAnsi="Times New Roman" w:cs="Times New Roman"/>
                <w:sz w:val="20"/>
                <w:szCs w:val="20"/>
                <w:lang w:val="uk-UA"/>
              </w:rPr>
            </w:pPr>
          </w:p>
          <w:p w14:paraId="7159A8EE" w14:textId="77777777" w:rsidR="00411676" w:rsidRPr="00303DD4" w:rsidRDefault="00411676" w:rsidP="00411676">
            <w:pPr>
              <w:tabs>
                <w:tab w:val="left" w:pos="745"/>
                <w:tab w:val="left" w:pos="1036"/>
              </w:tabs>
              <w:jc w:val="both"/>
              <w:rPr>
                <w:rFonts w:ascii="Times New Roman" w:hAnsi="Times New Roman" w:cs="Times New Roman"/>
                <w:sz w:val="20"/>
                <w:szCs w:val="20"/>
                <w:lang w:val="uk-UA"/>
              </w:rPr>
            </w:pPr>
          </w:p>
          <w:p w14:paraId="17B2A9AD" w14:textId="77777777" w:rsidR="00411676" w:rsidRPr="00303DD4" w:rsidRDefault="00411676" w:rsidP="00411676">
            <w:pPr>
              <w:tabs>
                <w:tab w:val="left" w:pos="745"/>
                <w:tab w:val="left" w:pos="1036"/>
              </w:tabs>
              <w:jc w:val="both"/>
              <w:rPr>
                <w:rFonts w:ascii="Times New Roman" w:hAnsi="Times New Roman" w:cs="Times New Roman"/>
                <w:sz w:val="20"/>
                <w:szCs w:val="20"/>
                <w:lang w:val="uk-UA"/>
              </w:rPr>
            </w:pPr>
          </w:p>
          <w:p w14:paraId="3C240506" w14:textId="77777777" w:rsidR="00411676" w:rsidRPr="00303DD4" w:rsidRDefault="00411676" w:rsidP="00411676">
            <w:pPr>
              <w:tabs>
                <w:tab w:val="left" w:pos="745"/>
                <w:tab w:val="left" w:pos="1036"/>
              </w:tabs>
              <w:jc w:val="both"/>
              <w:rPr>
                <w:rFonts w:ascii="Times New Roman" w:hAnsi="Times New Roman" w:cs="Times New Roman"/>
                <w:sz w:val="20"/>
                <w:szCs w:val="20"/>
                <w:lang w:val="uk-UA"/>
              </w:rPr>
            </w:pPr>
          </w:p>
          <w:p w14:paraId="4CE19357" w14:textId="77777777" w:rsidR="00411676" w:rsidRPr="00303DD4" w:rsidRDefault="00411676" w:rsidP="00411676">
            <w:pPr>
              <w:tabs>
                <w:tab w:val="left" w:pos="745"/>
                <w:tab w:val="left" w:pos="1036"/>
              </w:tabs>
              <w:jc w:val="both"/>
              <w:rPr>
                <w:rFonts w:ascii="Times New Roman" w:hAnsi="Times New Roman" w:cs="Times New Roman"/>
                <w:sz w:val="20"/>
                <w:szCs w:val="20"/>
                <w:lang w:val="uk-UA"/>
              </w:rPr>
            </w:pPr>
          </w:p>
          <w:p w14:paraId="04DE5A7C" w14:textId="77777777" w:rsidR="00411676" w:rsidRPr="00303DD4" w:rsidRDefault="00411676" w:rsidP="00411676">
            <w:pPr>
              <w:tabs>
                <w:tab w:val="left" w:pos="745"/>
                <w:tab w:val="left" w:pos="1036"/>
              </w:tabs>
              <w:jc w:val="both"/>
              <w:rPr>
                <w:rFonts w:ascii="Times New Roman" w:hAnsi="Times New Roman" w:cs="Times New Roman"/>
                <w:sz w:val="20"/>
                <w:szCs w:val="20"/>
                <w:lang w:val="uk-UA"/>
              </w:rPr>
            </w:pPr>
          </w:p>
          <w:p w14:paraId="6141ED69" w14:textId="77777777" w:rsidR="00411676" w:rsidRPr="00303DD4" w:rsidRDefault="00411676" w:rsidP="00411676">
            <w:pPr>
              <w:tabs>
                <w:tab w:val="left" w:pos="745"/>
                <w:tab w:val="left" w:pos="1036"/>
              </w:tabs>
              <w:jc w:val="both"/>
              <w:rPr>
                <w:rFonts w:ascii="Times New Roman" w:hAnsi="Times New Roman" w:cs="Times New Roman"/>
                <w:sz w:val="20"/>
                <w:szCs w:val="20"/>
                <w:lang w:val="uk-UA"/>
              </w:rPr>
            </w:pPr>
          </w:p>
          <w:p w14:paraId="393DAEFC" w14:textId="77777777" w:rsidR="00411676" w:rsidRPr="00303DD4" w:rsidRDefault="00411676" w:rsidP="00411676">
            <w:pPr>
              <w:tabs>
                <w:tab w:val="left" w:pos="745"/>
                <w:tab w:val="left" w:pos="1036"/>
              </w:tabs>
              <w:jc w:val="both"/>
              <w:rPr>
                <w:rFonts w:ascii="Times New Roman" w:hAnsi="Times New Roman" w:cs="Times New Roman"/>
                <w:sz w:val="20"/>
                <w:szCs w:val="20"/>
                <w:lang w:val="uk-UA"/>
              </w:rPr>
            </w:pPr>
          </w:p>
          <w:p w14:paraId="0E6ECB39" w14:textId="77777777" w:rsidR="00411676" w:rsidRDefault="00411676" w:rsidP="00411676">
            <w:pPr>
              <w:tabs>
                <w:tab w:val="left" w:pos="745"/>
                <w:tab w:val="left" w:pos="1036"/>
              </w:tabs>
              <w:jc w:val="both"/>
              <w:rPr>
                <w:rFonts w:ascii="Times New Roman" w:hAnsi="Times New Roman" w:cs="Times New Roman"/>
                <w:sz w:val="20"/>
                <w:szCs w:val="20"/>
                <w:lang w:val="uk-UA"/>
              </w:rPr>
            </w:pPr>
          </w:p>
          <w:p w14:paraId="4B76FCBC" w14:textId="77777777" w:rsidR="007E3F94" w:rsidRDefault="007E3F94" w:rsidP="00411676">
            <w:pPr>
              <w:tabs>
                <w:tab w:val="left" w:pos="745"/>
                <w:tab w:val="left" w:pos="1036"/>
              </w:tabs>
              <w:jc w:val="both"/>
              <w:rPr>
                <w:rFonts w:ascii="Times New Roman" w:hAnsi="Times New Roman" w:cs="Times New Roman"/>
                <w:sz w:val="20"/>
                <w:szCs w:val="20"/>
                <w:lang w:val="uk-UA"/>
              </w:rPr>
            </w:pPr>
          </w:p>
          <w:p w14:paraId="2ECA8686" w14:textId="77777777" w:rsidR="00F0566D" w:rsidRDefault="00F0566D" w:rsidP="00411676">
            <w:pPr>
              <w:tabs>
                <w:tab w:val="left" w:pos="745"/>
                <w:tab w:val="left" w:pos="1036"/>
              </w:tabs>
              <w:jc w:val="both"/>
              <w:rPr>
                <w:rFonts w:ascii="Times New Roman" w:hAnsi="Times New Roman" w:cs="Times New Roman"/>
                <w:sz w:val="20"/>
                <w:szCs w:val="20"/>
                <w:lang w:val="uk-UA"/>
              </w:rPr>
            </w:pPr>
          </w:p>
          <w:p w14:paraId="769D33AD" w14:textId="77777777" w:rsidR="00C10122" w:rsidRDefault="00C10122" w:rsidP="006F0EF5">
            <w:pPr>
              <w:tabs>
                <w:tab w:val="left" w:pos="745"/>
                <w:tab w:val="left" w:pos="1036"/>
              </w:tabs>
              <w:jc w:val="both"/>
              <w:rPr>
                <w:rFonts w:ascii="Times New Roman" w:hAnsi="Times New Roman" w:cs="Times New Roman"/>
                <w:b/>
                <w:lang w:val="uk-UA"/>
              </w:rPr>
            </w:pPr>
          </w:p>
          <w:p w14:paraId="19F1DEDC" w14:textId="448FD5CD" w:rsidR="006F0EF5" w:rsidRDefault="001B06ED" w:rsidP="006F0EF5">
            <w:pPr>
              <w:tabs>
                <w:tab w:val="left" w:pos="745"/>
                <w:tab w:val="left" w:pos="1036"/>
              </w:tabs>
              <w:jc w:val="both"/>
              <w:rPr>
                <w:rFonts w:ascii="Times New Roman" w:hAnsi="Times New Roman" w:cs="Times New Roman"/>
                <w:b/>
                <w:lang w:val="uk-UA"/>
              </w:rPr>
            </w:pPr>
            <w:r>
              <w:rPr>
                <w:rFonts w:ascii="Times New Roman" w:hAnsi="Times New Roman" w:cs="Times New Roman"/>
                <w:b/>
                <w:lang w:val="uk-UA"/>
              </w:rPr>
              <w:t>Не враховано</w:t>
            </w:r>
          </w:p>
          <w:p w14:paraId="45CD827C" w14:textId="749E43C2" w:rsidR="00C02E50" w:rsidRDefault="00EC1691" w:rsidP="00EC1691">
            <w:pPr>
              <w:tabs>
                <w:tab w:val="left" w:pos="745"/>
                <w:tab w:val="left" w:pos="1036"/>
              </w:tabs>
              <w:jc w:val="both"/>
              <w:rPr>
                <w:rFonts w:ascii="Times New Roman" w:hAnsi="Times New Roman" w:cs="Times New Roman"/>
                <w:shd w:val="clear" w:color="auto" w:fill="FFFFFF"/>
                <w:lang w:val="uk-UA"/>
              </w:rPr>
            </w:pPr>
            <w:r w:rsidRPr="00C02E50">
              <w:rPr>
                <w:rFonts w:ascii="Times New Roman" w:hAnsi="Times New Roman" w:cs="Times New Roman"/>
                <w:lang w:val="uk-UA"/>
              </w:rPr>
              <w:t xml:space="preserve">Вимоги щодо відокремлення та незалежності </w:t>
            </w:r>
            <w:r w:rsidR="001B06ED" w:rsidRPr="00C02E50">
              <w:rPr>
                <w:rFonts w:ascii="Times New Roman" w:hAnsi="Times New Roman" w:cs="Times New Roman"/>
                <w:lang w:val="uk-UA"/>
              </w:rPr>
              <w:t>оператора</w:t>
            </w:r>
            <w:r w:rsidR="00C02E50" w:rsidRPr="00C02E50">
              <w:rPr>
                <w:rFonts w:ascii="Times New Roman" w:hAnsi="Times New Roman" w:cs="Times New Roman"/>
                <w:lang w:val="uk-UA"/>
              </w:rPr>
              <w:t xml:space="preserve"> газотранспортної системи </w:t>
            </w:r>
            <w:r w:rsidRPr="00C02E50">
              <w:rPr>
                <w:rFonts w:ascii="Times New Roman" w:hAnsi="Times New Roman" w:cs="Times New Roman"/>
                <w:lang w:val="uk-UA"/>
              </w:rPr>
              <w:t>визначені в статтях</w:t>
            </w:r>
            <w:r w:rsidR="00C02E50" w:rsidRPr="00C02E50">
              <w:rPr>
                <w:rFonts w:ascii="Times New Roman" w:hAnsi="Times New Roman" w:cs="Times New Roman"/>
                <w:lang w:val="uk-UA"/>
              </w:rPr>
              <w:t xml:space="preserve"> 23, 27-29 Закону</w:t>
            </w:r>
            <w:r w:rsidR="00C02E50">
              <w:rPr>
                <w:rFonts w:ascii="Times New Roman" w:hAnsi="Times New Roman" w:cs="Times New Roman"/>
                <w:lang w:val="uk-UA"/>
              </w:rPr>
              <w:t>.</w:t>
            </w:r>
            <w:r w:rsidRPr="00C02E50">
              <w:rPr>
                <w:rFonts w:ascii="Times New Roman" w:hAnsi="Times New Roman" w:cs="Times New Roman"/>
                <w:lang w:val="uk-UA"/>
              </w:rPr>
              <w:t xml:space="preserve"> </w:t>
            </w:r>
            <w:r w:rsidR="00AB26C5">
              <w:rPr>
                <w:rFonts w:ascii="Times New Roman" w:hAnsi="Times New Roman" w:cs="Times New Roman"/>
                <w:lang w:val="uk-UA"/>
              </w:rPr>
              <w:t xml:space="preserve">Таким чином, будь-які порушення вимог зазначених статей, а також </w:t>
            </w:r>
            <w:r w:rsidR="00AB26C5">
              <w:rPr>
                <w:rFonts w:ascii="Times New Roman" w:hAnsi="Times New Roman" w:cs="Times New Roman"/>
                <w:lang w:val="uk-UA"/>
              </w:rPr>
              <w:lastRenderedPageBreak/>
              <w:t>остаточного рішення про сертифікацію оператора</w:t>
            </w:r>
            <w:r w:rsidR="007925B1">
              <w:rPr>
                <w:rFonts w:ascii="Times New Roman" w:hAnsi="Times New Roman" w:cs="Times New Roman"/>
                <w:lang w:val="uk-UA"/>
              </w:rPr>
              <w:t xml:space="preserve"> впливають на відокремлення та незалежність оператора, що, у свою чергу, може призвести до перегляду рішення про сертифікацію оператора. </w:t>
            </w:r>
            <w:r w:rsidR="00E204F0" w:rsidRPr="00E204F0">
              <w:rPr>
                <w:rFonts w:ascii="Times New Roman" w:hAnsi="Times New Roman" w:cs="Times New Roman"/>
                <w:shd w:val="clear" w:color="auto" w:fill="FFFFFF"/>
              </w:rPr>
              <w:t xml:space="preserve">Регулятора </w:t>
            </w:r>
            <w:r w:rsidR="00E204F0">
              <w:rPr>
                <w:rFonts w:ascii="Times New Roman" w:hAnsi="Times New Roman" w:cs="Times New Roman"/>
                <w:shd w:val="clear" w:color="auto" w:fill="FFFFFF"/>
                <w:lang w:val="uk-UA"/>
              </w:rPr>
              <w:t>здійснює моніторинг</w:t>
            </w:r>
            <w:r w:rsidR="00E204F0" w:rsidRPr="00E204F0">
              <w:rPr>
                <w:rFonts w:ascii="Times New Roman" w:hAnsi="Times New Roman" w:cs="Times New Roman"/>
                <w:shd w:val="clear" w:color="auto" w:fill="FFFFFF"/>
              </w:rPr>
              <w:t xml:space="preserve"> </w:t>
            </w:r>
            <w:proofErr w:type="spellStart"/>
            <w:r w:rsidR="00E204F0" w:rsidRPr="00E204F0">
              <w:rPr>
                <w:rFonts w:ascii="Times New Roman" w:hAnsi="Times New Roman" w:cs="Times New Roman"/>
                <w:shd w:val="clear" w:color="auto" w:fill="FFFFFF"/>
              </w:rPr>
              <w:t>дотримання</w:t>
            </w:r>
            <w:proofErr w:type="spellEnd"/>
            <w:r w:rsidR="00E204F0" w:rsidRPr="00E204F0">
              <w:rPr>
                <w:rFonts w:ascii="Times New Roman" w:hAnsi="Times New Roman" w:cs="Times New Roman"/>
                <w:shd w:val="clear" w:color="auto" w:fill="FFFFFF"/>
              </w:rPr>
              <w:t xml:space="preserve"> оператор</w:t>
            </w:r>
            <w:proofErr w:type="spellStart"/>
            <w:r w:rsidR="00310B33">
              <w:rPr>
                <w:rFonts w:ascii="Times New Roman" w:hAnsi="Times New Roman" w:cs="Times New Roman"/>
                <w:shd w:val="clear" w:color="auto" w:fill="FFFFFF"/>
                <w:lang w:val="uk-UA"/>
              </w:rPr>
              <w:t>ом</w:t>
            </w:r>
            <w:proofErr w:type="spellEnd"/>
            <w:r w:rsidR="00E204F0" w:rsidRPr="00E204F0">
              <w:rPr>
                <w:rFonts w:ascii="Times New Roman" w:hAnsi="Times New Roman" w:cs="Times New Roman"/>
                <w:shd w:val="clear" w:color="auto" w:fill="FFFFFF"/>
              </w:rPr>
              <w:t xml:space="preserve"> </w:t>
            </w:r>
            <w:proofErr w:type="spellStart"/>
            <w:r w:rsidR="00E204F0" w:rsidRPr="00E204F0">
              <w:rPr>
                <w:rFonts w:ascii="Times New Roman" w:hAnsi="Times New Roman" w:cs="Times New Roman"/>
                <w:shd w:val="clear" w:color="auto" w:fill="FFFFFF"/>
              </w:rPr>
              <w:t>газотранспортної</w:t>
            </w:r>
            <w:proofErr w:type="spellEnd"/>
            <w:r w:rsidR="00E204F0" w:rsidRPr="00E204F0">
              <w:rPr>
                <w:rFonts w:ascii="Times New Roman" w:hAnsi="Times New Roman" w:cs="Times New Roman"/>
                <w:shd w:val="clear" w:color="auto" w:fill="FFFFFF"/>
              </w:rPr>
              <w:t xml:space="preserve"> системи, </w:t>
            </w:r>
            <w:proofErr w:type="spellStart"/>
            <w:r w:rsidR="00E204F0" w:rsidRPr="00E204F0">
              <w:rPr>
                <w:rFonts w:ascii="Times New Roman" w:hAnsi="Times New Roman" w:cs="Times New Roman"/>
                <w:shd w:val="clear" w:color="auto" w:fill="FFFFFF"/>
              </w:rPr>
              <w:t>вимог</w:t>
            </w:r>
            <w:proofErr w:type="spellEnd"/>
            <w:r w:rsidR="00E204F0" w:rsidRPr="00E204F0">
              <w:rPr>
                <w:rFonts w:ascii="Times New Roman" w:hAnsi="Times New Roman" w:cs="Times New Roman"/>
                <w:shd w:val="clear" w:color="auto" w:fill="FFFFFF"/>
              </w:rPr>
              <w:t xml:space="preserve"> про </w:t>
            </w:r>
            <w:proofErr w:type="spellStart"/>
            <w:r w:rsidR="00E204F0" w:rsidRPr="00E204F0">
              <w:rPr>
                <w:rFonts w:ascii="Times New Roman" w:hAnsi="Times New Roman" w:cs="Times New Roman"/>
                <w:shd w:val="clear" w:color="auto" w:fill="FFFFFF"/>
              </w:rPr>
              <w:t>відокремлення</w:t>
            </w:r>
            <w:proofErr w:type="spellEnd"/>
            <w:r w:rsidR="00E204F0" w:rsidRPr="00E204F0">
              <w:rPr>
                <w:rFonts w:ascii="Times New Roman" w:hAnsi="Times New Roman" w:cs="Times New Roman"/>
                <w:shd w:val="clear" w:color="auto" w:fill="FFFFFF"/>
              </w:rPr>
              <w:t xml:space="preserve"> і </w:t>
            </w:r>
            <w:proofErr w:type="spellStart"/>
            <w:r w:rsidR="00E204F0" w:rsidRPr="00E204F0">
              <w:rPr>
                <w:rFonts w:ascii="Times New Roman" w:hAnsi="Times New Roman" w:cs="Times New Roman"/>
                <w:shd w:val="clear" w:color="auto" w:fill="FFFFFF"/>
              </w:rPr>
              <w:t>незалежність</w:t>
            </w:r>
            <w:proofErr w:type="spellEnd"/>
            <w:r w:rsidR="00E204F0" w:rsidRPr="00E204F0">
              <w:rPr>
                <w:rFonts w:ascii="Times New Roman" w:hAnsi="Times New Roman" w:cs="Times New Roman"/>
                <w:shd w:val="clear" w:color="auto" w:fill="FFFFFF"/>
              </w:rPr>
              <w:t xml:space="preserve">, </w:t>
            </w:r>
            <w:proofErr w:type="spellStart"/>
            <w:r w:rsidR="00E204F0" w:rsidRPr="00E204F0">
              <w:rPr>
                <w:rFonts w:ascii="Times New Roman" w:hAnsi="Times New Roman" w:cs="Times New Roman"/>
                <w:shd w:val="clear" w:color="auto" w:fill="FFFFFF"/>
              </w:rPr>
              <w:t>встановлених</w:t>
            </w:r>
            <w:proofErr w:type="spellEnd"/>
            <w:r w:rsidR="00E204F0" w:rsidRPr="00E204F0">
              <w:rPr>
                <w:rFonts w:ascii="Times New Roman" w:hAnsi="Times New Roman" w:cs="Times New Roman"/>
                <w:shd w:val="clear" w:color="auto" w:fill="FFFFFF"/>
              </w:rPr>
              <w:t xml:space="preserve"> Законом,</w:t>
            </w:r>
            <w:r w:rsidR="00E204F0" w:rsidRPr="00E204F0">
              <w:rPr>
                <w:rFonts w:ascii="Times New Roman" w:hAnsi="Times New Roman" w:cs="Times New Roman"/>
              </w:rPr>
              <w:t xml:space="preserve"> у тому </w:t>
            </w:r>
            <w:proofErr w:type="spellStart"/>
            <w:r w:rsidR="00E204F0" w:rsidRPr="00E204F0">
              <w:rPr>
                <w:rFonts w:ascii="Times New Roman" w:hAnsi="Times New Roman" w:cs="Times New Roman"/>
              </w:rPr>
              <w:t>числі</w:t>
            </w:r>
            <w:proofErr w:type="spellEnd"/>
            <w:r w:rsidR="00E204F0" w:rsidRPr="00E204F0">
              <w:rPr>
                <w:rFonts w:ascii="Times New Roman" w:hAnsi="Times New Roman" w:cs="Times New Roman"/>
              </w:rPr>
              <w:t xml:space="preserve"> </w:t>
            </w:r>
            <w:proofErr w:type="spellStart"/>
            <w:r w:rsidR="00E204F0" w:rsidRPr="00E204F0">
              <w:rPr>
                <w:rFonts w:ascii="Times New Roman" w:hAnsi="Times New Roman" w:cs="Times New Roman"/>
              </w:rPr>
              <w:t>нагляд</w:t>
            </w:r>
            <w:proofErr w:type="spellEnd"/>
            <w:r w:rsidR="00E204F0" w:rsidRPr="00E204F0">
              <w:rPr>
                <w:rFonts w:ascii="Times New Roman" w:hAnsi="Times New Roman" w:cs="Times New Roman"/>
              </w:rPr>
              <w:t xml:space="preserve"> за </w:t>
            </w:r>
            <w:proofErr w:type="spellStart"/>
            <w:r w:rsidR="00E204F0" w:rsidRPr="00E204F0">
              <w:rPr>
                <w:rFonts w:ascii="Times New Roman" w:hAnsi="Times New Roman" w:cs="Times New Roman"/>
              </w:rPr>
              <w:t>дотриманням</w:t>
            </w:r>
            <w:proofErr w:type="spellEnd"/>
            <w:r w:rsidR="00E204F0" w:rsidRPr="00E204F0">
              <w:rPr>
                <w:rFonts w:ascii="Times New Roman" w:hAnsi="Times New Roman" w:cs="Times New Roman"/>
              </w:rPr>
              <w:t xml:space="preserve"> </w:t>
            </w:r>
            <w:proofErr w:type="spellStart"/>
            <w:r w:rsidR="00E204F0" w:rsidRPr="00E204F0">
              <w:rPr>
                <w:rFonts w:ascii="Times New Roman" w:hAnsi="Times New Roman" w:cs="Times New Roman"/>
              </w:rPr>
              <w:t>власником</w:t>
            </w:r>
            <w:proofErr w:type="spellEnd"/>
            <w:r w:rsidR="00E204F0" w:rsidRPr="00E204F0">
              <w:rPr>
                <w:rFonts w:ascii="Times New Roman" w:hAnsi="Times New Roman" w:cs="Times New Roman"/>
              </w:rPr>
              <w:t xml:space="preserve"> </w:t>
            </w:r>
            <w:proofErr w:type="spellStart"/>
            <w:r w:rsidR="00E204F0" w:rsidRPr="00E204F0">
              <w:rPr>
                <w:rFonts w:ascii="Times New Roman" w:hAnsi="Times New Roman" w:cs="Times New Roman"/>
              </w:rPr>
              <w:t>газотранспортної</w:t>
            </w:r>
            <w:proofErr w:type="spellEnd"/>
            <w:r w:rsidR="00E204F0" w:rsidRPr="00E204F0">
              <w:rPr>
                <w:rFonts w:ascii="Times New Roman" w:hAnsi="Times New Roman" w:cs="Times New Roman"/>
              </w:rPr>
              <w:t xml:space="preserve"> системи та оператором </w:t>
            </w:r>
            <w:proofErr w:type="spellStart"/>
            <w:r w:rsidR="00E204F0" w:rsidRPr="00E204F0">
              <w:rPr>
                <w:rFonts w:ascii="Times New Roman" w:hAnsi="Times New Roman" w:cs="Times New Roman"/>
              </w:rPr>
              <w:t>газотранспортної</w:t>
            </w:r>
            <w:proofErr w:type="spellEnd"/>
            <w:r w:rsidR="00E204F0" w:rsidRPr="00E204F0">
              <w:rPr>
                <w:rFonts w:ascii="Times New Roman" w:hAnsi="Times New Roman" w:cs="Times New Roman"/>
              </w:rPr>
              <w:t xml:space="preserve"> системи </w:t>
            </w:r>
            <w:proofErr w:type="spellStart"/>
            <w:r w:rsidR="00E204F0" w:rsidRPr="00E204F0">
              <w:rPr>
                <w:rFonts w:ascii="Times New Roman" w:hAnsi="Times New Roman" w:cs="Times New Roman"/>
              </w:rPr>
              <w:t>обов’язків</w:t>
            </w:r>
            <w:proofErr w:type="spellEnd"/>
            <w:r w:rsidR="00E204F0" w:rsidRPr="00E204F0">
              <w:rPr>
                <w:rFonts w:ascii="Times New Roman" w:hAnsi="Times New Roman" w:cs="Times New Roman"/>
              </w:rPr>
              <w:t xml:space="preserve">, </w:t>
            </w:r>
            <w:proofErr w:type="spellStart"/>
            <w:r w:rsidR="00E204F0" w:rsidRPr="00E204F0">
              <w:rPr>
                <w:rFonts w:ascii="Times New Roman" w:hAnsi="Times New Roman" w:cs="Times New Roman"/>
              </w:rPr>
              <w:t>встановлених</w:t>
            </w:r>
            <w:proofErr w:type="spellEnd"/>
            <w:r w:rsidR="00E204F0" w:rsidRPr="00E204F0">
              <w:rPr>
                <w:rFonts w:ascii="Times New Roman" w:hAnsi="Times New Roman" w:cs="Times New Roman"/>
              </w:rPr>
              <w:t xml:space="preserve"> Законом, та </w:t>
            </w:r>
            <w:proofErr w:type="spellStart"/>
            <w:r w:rsidR="00E204F0" w:rsidRPr="00E204F0">
              <w:rPr>
                <w:rFonts w:ascii="Times New Roman" w:hAnsi="Times New Roman" w:cs="Times New Roman"/>
              </w:rPr>
              <w:t>моніторинг</w:t>
            </w:r>
            <w:proofErr w:type="spellEnd"/>
            <w:r w:rsidR="00E204F0" w:rsidRPr="00E204F0">
              <w:rPr>
                <w:rFonts w:ascii="Times New Roman" w:hAnsi="Times New Roman" w:cs="Times New Roman"/>
              </w:rPr>
              <w:t xml:space="preserve"> </w:t>
            </w:r>
            <w:proofErr w:type="spellStart"/>
            <w:r w:rsidR="00E204F0" w:rsidRPr="00E204F0">
              <w:rPr>
                <w:rFonts w:ascii="Times New Roman" w:hAnsi="Times New Roman" w:cs="Times New Roman"/>
              </w:rPr>
              <w:t>відносин</w:t>
            </w:r>
            <w:proofErr w:type="spellEnd"/>
            <w:r w:rsidR="00E204F0" w:rsidRPr="00E204F0">
              <w:rPr>
                <w:rFonts w:ascii="Times New Roman" w:hAnsi="Times New Roman" w:cs="Times New Roman"/>
              </w:rPr>
              <w:t xml:space="preserve"> </w:t>
            </w:r>
            <w:proofErr w:type="spellStart"/>
            <w:r w:rsidR="00E204F0" w:rsidRPr="00E204F0">
              <w:rPr>
                <w:rFonts w:ascii="Times New Roman" w:hAnsi="Times New Roman" w:cs="Times New Roman"/>
              </w:rPr>
              <w:t>між</w:t>
            </w:r>
            <w:proofErr w:type="spellEnd"/>
            <w:r w:rsidR="00E204F0" w:rsidRPr="00E204F0">
              <w:rPr>
                <w:rFonts w:ascii="Times New Roman" w:hAnsi="Times New Roman" w:cs="Times New Roman"/>
              </w:rPr>
              <w:t xml:space="preserve"> </w:t>
            </w:r>
            <w:proofErr w:type="spellStart"/>
            <w:r w:rsidR="00E204F0" w:rsidRPr="00E204F0">
              <w:rPr>
                <w:rFonts w:ascii="Times New Roman" w:hAnsi="Times New Roman" w:cs="Times New Roman"/>
              </w:rPr>
              <w:t>власником</w:t>
            </w:r>
            <w:proofErr w:type="spellEnd"/>
            <w:r w:rsidR="00E204F0" w:rsidRPr="00E204F0">
              <w:rPr>
                <w:rFonts w:ascii="Times New Roman" w:hAnsi="Times New Roman" w:cs="Times New Roman"/>
              </w:rPr>
              <w:t xml:space="preserve"> </w:t>
            </w:r>
            <w:proofErr w:type="spellStart"/>
            <w:r w:rsidR="00E204F0" w:rsidRPr="00E204F0">
              <w:rPr>
                <w:rFonts w:ascii="Times New Roman" w:hAnsi="Times New Roman" w:cs="Times New Roman"/>
              </w:rPr>
              <w:t>газотранспортної</w:t>
            </w:r>
            <w:proofErr w:type="spellEnd"/>
            <w:r w:rsidR="00E204F0" w:rsidRPr="00E204F0">
              <w:rPr>
                <w:rFonts w:ascii="Times New Roman" w:hAnsi="Times New Roman" w:cs="Times New Roman"/>
              </w:rPr>
              <w:t xml:space="preserve"> системи і оператором </w:t>
            </w:r>
            <w:proofErr w:type="spellStart"/>
            <w:r w:rsidR="00E204F0" w:rsidRPr="00E204F0">
              <w:rPr>
                <w:rFonts w:ascii="Times New Roman" w:hAnsi="Times New Roman" w:cs="Times New Roman"/>
              </w:rPr>
              <w:t>газотранспортної</w:t>
            </w:r>
            <w:proofErr w:type="spellEnd"/>
            <w:r w:rsidR="00E204F0" w:rsidRPr="00E204F0">
              <w:rPr>
                <w:rFonts w:ascii="Times New Roman" w:hAnsi="Times New Roman" w:cs="Times New Roman"/>
              </w:rPr>
              <w:t xml:space="preserve"> системи з метою </w:t>
            </w:r>
            <w:proofErr w:type="spellStart"/>
            <w:r w:rsidR="00E204F0" w:rsidRPr="00E204F0">
              <w:rPr>
                <w:rFonts w:ascii="Times New Roman" w:hAnsi="Times New Roman" w:cs="Times New Roman"/>
              </w:rPr>
              <w:t>забезпечення</w:t>
            </w:r>
            <w:proofErr w:type="spellEnd"/>
            <w:r w:rsidR="00E204F0" w:rsidRPr="00E204F0">
              <w:rPr>
                <w:rFonts w:ascii="Times New Roman" w:hAnsi="Times New Roman" w:cs="Times New Roman"/>
              </w:rPr>
              <w:t xml:space="preserve"> </w:t>
            </w:r>
            <w:proofErr w:type="spellStart"/>
            <w:r w:rsidR="00E204F0" w:rsidRPr="00E204F0">
              <w:rPr>
                <w:rFonts w:ascii="Times New Roman" w:hAnsi="Times New Roman" w:cs="Times New Roman"/>
              </w:rPr>
              <w:t>дотримання</w:t>
            </w:r>
            <w:proofErr w:type="spellEnd"/>
            <w:r w:rsidR="00E204F0" w:rsidRPr="00E204F0">
              <w:rPr>
                <w:rFonts w:ascii="Times New Roman" w:hAnsi="Times New Roman" w:cs="Times New Roman"/>
              </w:rPr>
              <w:t xml:space="preserve"> оператором </w:t>
            </w:r>
            <w:proofErr w:type="spellStart"/>
            <w:r w:rsidR="00E204F0" w:rsidRPr="00E204F0">
              <w:rPr>
                <w:rFonts w:ascii="Times New Roman" w:hAnsi="Times New Roman" w:cs="Times New Roman"/>
              </w:rPr>
              <w:t>газотранспортної</w:t>
            </w:r>
            <w:proofErr w:type="spellEnd"/>
            <w:r w:rsidR="00E204F0" w:rsidRPr="00E204F0">
              <w:rPr>
                <w:rFonts w:ascii="Times New Roman" w:hAnsi="Times New Roman" w:cs="Times New Roman"/>
              </w:rPr>
              <w:t xml:space="preserve"> системи </w:t>
            </w:r>
            <w:proofErr w:type="spellStart"/>
            <w:r w:rsidR="00E204F0" w:rsidRPr="00E204F0">
              <w:rPr>
                <w:rFonts w:ascii="Times New Roman" w:hAnsi="Times New Roman" w:cs="Times New Roman"/>
              </w:rPr>
              <w:t>своїх</w:t>
            </w:r>
            <w:proofErr w:type="spellEnd"/>
            <w:r w:rsidR="00E204F0" w:rsidRPr="00E204F0">
              <w:rPr>
                <w:rFonts w:ascii="Times New Roman" w:hAnsi="Times New Roman" w:cs="Times New Roman"/>
              </w:rPr>
              <w:t xml:space="preserve"> </w:t>
            </w:r>
            <w:proofErr w:type="spellStart"/>
            <w:r w:rsidR="00E204F0" w:rsidRPr="00E204F0">
              <w:rPr>
                <w:rFonts w:ascii="Times New Roman" w:hAnsi="Times New Roman" w:cs="Times New Roman"/>
              </w:rPr>
              <w:t>обов’язків</w:t>
            </w:r>
            <w:proofErr w:type="spellEnd"/>
            <w:r w:rsidR="00E204F0" w:rsidRPr="002F2E91">
              <w:t>.</w:t>
            </w:r>
            <w:r w:rsidR="00310B33">
              <w:rPr>
                <w:lang w:val="uk-UA"/>
              </w:rPr>
              <w:t xml:space="preserve"> </w:t>
            </w:r>
            <w:r w:rsidR="007925B1">
              <w:rPr>
                <w:rFonts w:ascii="Times New Roman" w:hAnsi="Times New Roman" w:cs="Times New Roman"/>
                <w:lang w:val="uk-UA"/>
              </w:rPr>
              <w:t xml:space="preserve">Слід зазначити, що </w:t>
            </w:r>
            <w:r w:rsidR="00AB26C5">
              <w:rPr>
                <w:rFonts w:ascii="Times New Roman" w:hAnsi="Times New Roman" w:cs="Times New Roman"/>
                <w:lang w:val="uk-UA"/>
              </w:rPr>
              <w:t>Міненерго одночасно виконує роль власника газотранспортної системи та здійснює управління корпоративними правами оператора. У зв’язку з цим п</w:t>
            </w:r>
            <w:r w:rsidR="003578D0" w:rsidRPr="00C10122">
              <w:rPr>
                <w:rFonts w:ascii="Times New Roman" w:hAnsi="Times New Roman" w:cs="Times New Roman"/>
                <w:shd w:val="clear" w:color="auto" w:fill="FFFFFF"/>
                <w:lang w:val="uk-UA"/>
              </w:rPr>
              <w:t>рограма відповідності – документ, розроблен</w:t>
            </w:r>
            <w:r w:rsidR="00AB26C5">
              <w:rPr>
                <w:rFonts w:ascii="Times New Roman" w:hAnsi="Times New Roman" w:cs="Times New Roman"/>
                <w:shd w:val="clear" w:color="auto" w:fill="FFFFFF"/>
                <w:lang w:val="uk-UA"/>
              </w:rPr>
              <w:t>ня</w:t>
            </w:r>
            <w:r w:rsidR="003578D0" w:rsidRPr="00C10122">
              <w:rPr>
                <w:rFonts w:ascii="Times New Roman" w:hAnsi="Times New Roman" w:cs="Times New Roman"/>
                <w:shd w:val="clear" w:color="auto" w:fill="FFFFFF"/>
                <w:lang w:val="uk-UA"/>
              </w:rPr>
              <w:t xml:space="preserve"> та запроваджен</w:t>
            </w:r>
            <w:r w:rsidR="00AB26C5">
              <w:rPr>
                <w:rFonts w:ascii="Times New Roman" w:hAnsi="Times New Roman" w:cs="Times New Roman"/>
                <w:shd w:val="clear" w:color="auto" w:fill="FFFFFF"/>
                <w:lang w:val="uk-UA"/>
              </w:rPr>
              <w:t>ня</w:t>
            </w:r>
            <w:r w:rsidR="003578D0" w:rsidRPr="00C10122">
              <w:rPr>
                <w:rFonts w:ascii="Times New Roman" w:hAnsi="Times New Roman" w:cs="Times New Roman"/>
                <w:shd w:val="clear" w:color="auto" w:fill="FFFFFF"/>
                <w:lang w:val="uk-UA"/>
              </w:rPr>
              <w:t xml:space="preserve"> </w:t>
            </w:r>
            <w:r w:rsidR="00C02E50">
              <w:rPr>
                <w:rFonts w:ascii="Times New Roman" w:hAnsi="Times New Roman" w:cs="Times New Roman"/>
                <w:shd w:val="clear" w:color="auto" w:fill="FFFFFF"/>
                <w:lang w:val="uk-UA"/>
              </w:rPr>
              <w:t>оператором</w:t>
            </w:r>
            <w:r w:rsidR="007925B1">
              <w:rPr>
                <w:rFonts w:ascii="Times New Roman" w:hAnsi="Times New Roman" w:cs="Times New Roman"/>
                <w:shd w:val="clear" w:color="auto" w:fill="FFFFFF"/>
                <w:lang w:val="uk-UA"/>
              </w:rPr>
              <w:t xml:space="preserve"> якого</w:t>
            </w:r>
            <w:r w:rsidR="00C02E50">
              <w:rPr>
                <w:rFonts w:ascii="Times New Roman" w:hAnsi="Times New Roman" w:cs="Times New Roman"/>
                <w:shd w:val="clear" w:color="auto" w:fill="FFFFFF"/>
                <w:lang w:val="uk-UA"/>
              </w:rPr>
              <w:t xml:space="preserve"> </w:t>
            </w:r>
            <w:r w:rsidR="00AB26C5">
              <w:rPr>
                <w:rFonts w:ascii="Times New Roman" w:hAnsi="Times New Roman" w:cs="Times New Roman"/>
                <w:shd w:val="clear" w:color="auto" w:fill="FFFFFF"/>
                <w:lang w:val="uk-UA"/>
              </w:rPr>
              <w:t xml:space="preserve">здійснюється </w:t>
            </w:r>
            <w:r w:rsidR="007925B1">
              <w:rPr>
                <w:rFonts w:ascii="Times New Roman" w:hAnsi="Times New Roman" w:cs="Times New Roman"/>
                <w:shd w:val="clear" w:color="auto" w:fill="FFFFFF"/>
                <w:lang w:val="uk-UA"/>
              </w:rPr>
              <w:t xml:space="preserve">як </w:t>
            </w:r>
            <w:r w:rsidR="00C02E50" w:rsidRPr="00E05002">
              <w:rPr>
                <w:rFonts w:ascii="Times New Roman" w:hAnsi="Times New Roman" w:cs="Times New Roman"/>
                <w:lang w:val="uk-UA"/>
              </w:rPr>
              <w:t>для уникнення дискримінаційних дій з боку оператора газотранспортної системи по відношенню до суб’єктів ринку природного газу</w:t>
            </w:r>
            <w:r w:rsidR="00C02E50">
              <w:rPr>
                <w:rFonts w:ascii="Times New Roman" w:hAnsi="Times New Roman" w:cs="Times New Roman"/>
                <w:shd w:val="clear" w:color="auto" w:fill="FFFFFF"/>
                <w:lang w:val="uk-UA"/>
              </w:rPr>
              <w:t xml:space="preserve">, </w:t>
            </w:r>
            <w:r w:rsidR="007925B1">
              <w:rPr>
                <w:rFonts w:ascii="Times New Roman" w:hAnsi="Times New Roman" w:cs="Times New Roman"/>
                <w:shd w:val="clear" w:color="auto" w:fill="FFFFFF"/>
                <w:lang w:val="uk-UA"/>
              </w:rPr>
              <w:t>т</w:t>
            </w:r>
            <w:r w:rsidR="00C02E50">
              <w:rPr>
                <w:rFonts w:ascii="Times New Roman" w:hAnsi="Times New Roman" w:cs="Times New Roman"/>
                <w:shd w:val="clear" w:color="auto" w:fill="FFFFFF"/>
                <w:lang w:val="uk-UA"/>
              </w:rPr>
              <w:t>а</w:t>
            </w:r>
            <w:r w:rsidR="007925B1">
              <w:rPr>
                <w:rFonts w:ascii="Times New Roman" w:hAnsi="Times New Roman" w:cs="Times New Roman"/>
                <w:shd w:val="clear" w:color="auto" w:fill="FFFFFF"/>
                <w:lang w:val="uk-UA"/>
              </w:rPr>
              <w:t>к і</w:t>
            </w:r>
            <w:r w:rsidR="00C02E50">
              <w:rPr>
                <w:rFonts w:ascii="Times New Roman" w:hAnsi="Times New Roman" w:cs="Times New Roman"/>
                <w:shd w:val="clear" w:color="auto" w:fill="FFFFFF"/>
                <w:lang w:val="uk-UA"/>
              </w:rPr>
              <w:t xml:space="preserve"> </w:t>
            </w:r>
            <w:r w:rsidR="003578D0" w:rsidRPr="00C10122">
              <w:rPr>
                <w:rFonts w:ascii="Times New Roman" w:hAnsi="Times New Roman" w:cs="Times New Roman"/>
                <w:shd w:val="clear" w:color="auto" w:fill="FFFFFF"/>
                <w:lang w:val="uk-UA"/>
              </w:rPr>
              <w:t xml:space="preserve">з метою виконання та дотримання вимог щодо відокремлення та незалежності оператора, моніторингу, виявлення та попередження невідповідності вимогам щодо відокремлення та незалежності, усунення таких </w:t>
            </w:r>
            <w:proofErr w:type="spellStart"/>
            <w:r w:rsidR="003578D0" w:rsidRPr="00C10122">
              <w:rPr>
                <w:rFonts w:ascii="Times New Roman" w:hAnsi="Times New Roman" w:cs="Times New Roman"/>
                <w:shd w:val="clear" w:color="auto" w:fill="FFFFFF"/>
                <w:lang w:val="uk-UA"/>
              </w:rPr>
              <w:t>невідповідностей</w:t>
            </w:r>
            <w:proofErr w:type="spellEnd"/>
            <w:r w:rsidR="00C10122" w:rsidRPr="00C10122">
              <w:rPr>
                <w:rFonts w:ascii="Times New Roman" w:hAnsi="Times New Roman" w:cs="Times New Roman"/>
                <w:shd w:val="clear" w:color="auto" w:fill="FFFFFF"/>
                <w:lang w:val="uk-UA"/>
              </w:rPr>
              <w:t>.</w:t>
            </w:r>
            <w:r w:rsidR="00AB26C5">
              <w:rPr>
                <w:rFonts w:ascii="Times New Roman" w:hAnsi="Times New Roman" w:cs="Times New Roman"/>
                <w:shd w:val="clear" w:color="auto" w:fill="FFFFFF"/>
                <w:lang w:val="uk-UA"/>
              </w:rPr>
              <w:t xml:space="preserve"> </w:t>
            </w:r>
            <w:r w:rsidR="00F233AA">
              <w:rPr>
                <w:rFonts w:ascii="Times New Roman" w:hAnsi="Times New Roman" w:cs="Times New Roman"/>
                <w:shd w:val="clear" w:color="auto" w:fill="FFFFFF"/>
                <w:lang w:val="uk-UA"/>
              </w:rPr>
              <w:t xml:space="preserve">Таким чином, Контролер здійснює моніторинг </w:t>
            </w:r>
            <w:r w:rsidR="008A15C1">
              <w:rPr>
                <w:rFonts w:ascii="Times New Roman" w:hAnsi="Times New Roman" w:cs="Times New Roman"/>
                <w:shd w:val="clear" w:color="auto" w:fill="FFFFFF"/>
                <w:lang w:val="uk-UA"/>
              </w:rPr>
              <w:t>виконання програми відповідності</w:t>
            </w:r>
            <w:r w:rsidR="00F233AA">
              <w:rPr>
                <w:rFonts w:ascii="Times New Roman" w:hAnsi="Times New Roman" w:cs="Times New Roman"/>
                <w:shd w:val="clear" w:color="auto" w:fill="FFFFFF"/>
                <w:lang w:val="uk-UA"/>
              </w:rPr>
              <w:t xml:space="preserve">, </w:t>
            </w:r>
            <w:r w:rsidR="008A15C1">
              <w:rPr>
                <w:rFonts w:ascii="Times New Roman" w:hAnsi="Times New Roman" w:cs="Times New Roman"/>
                <w:shd w:val="clear" w:color="auto" w:fill="FFFFFF"/>
                <w:lang w:val="uk-UA"/>
              </w:rPr>
              <w:t>у тому числі</w:t>
            </w:r>
            <w:r w:rsidR="00F233AA">
              <w:rPr>
                <w:rFonts w:ascii="Times New Roman" w:hAnsi="Times New Roman" w:cs="Times New Roman"/>
                <w:shd w:val="clear" w:color="auto" w:fill="FFFFFF"/>
                <w:lang w:val="uk-UA"/>
              </w:rPr>
              <w:t xml:space="preserve"> слідкує за незалежністю прийняття оператором рішень від власника газотранспортної системи/управителя корпоративних прав</w:t>
            </w:r>
            <w:r w:rsidR="008A15C1">
              <w:rPr>
                <w:rFonts w:ascii="Times New Roman" w:hAnsi="Times New Roman" w:cs="Times New Roman"/>
                <w:shd w:val="clear" w:color="auto" w:fill="FFFFFF"/>
                <w:lang w:val="uk-UA"/>
              </w:rPr>
              <w:t>.</w:t>
            </w:r>
          </w:p>
          <w:p w14:paraId="7CB723DB" w14:textId="17A538C0" w:rsidR="003578D0" w:rsidRPr="00C10122" w:rsidRDefault="003578D0" w:rsidP="006F0EF5">
            <w:pPr>
              <w:tabs>
                <w:tab w:val="left" w:pos="745"/>
                <w:tab w:val="left" w:pos="1036"/>
              </w:tabs>
              <w:jc w:val="both"/>
              <w:rPr>
                <w:rFonts w:ascii="Times New Roman" w:hAnsi="Times New Roman" w:cs="Times New Roman"/>
                <w:b/>
                <w:lang w:val="uk-UA"/>
              </w:rPr>
            </w:pPr>
          </w:p>
          <w:p w14:paraId="105E0993" w14:textId="79CCEAA8" w:rsidR="00411676" w:rsidRDefault="00411676" w:rsidP="00411676">
            <w:pPr>
              <w:tabs>
                <w:tab w:val="left" w:pos="745"/>
                <w:tab w:val="left" w:pos="1036"/>
              </w:tabs>
              <w:jc w:val="both"/>
              <w:rPr>
                <w:rFonts w:ascii="Times New Roman" w:hAnsi="Times New Roman" w:cs="Times New Roman"/>
                <w:sz w:val="20"/>
                <w:szCs w:val="20"/>
                <w:lang w:val="uk-UA"/>
              </w:rPr>
            </w:pPr>
          </w:p>
          <w:p w14:paraId="45532831" w14:textId="77777777" w:rsidR="00FC6A5B" w:rsidRPr="00303DD4" w:rsidRDefault="00FC6A5B" w:rsidP="00411676">
            <w:pPr>
              <w:tabs>
                <w:tab w:val="left" w:pos="745"/>
                <w:tab w:val="left" w:pos="1036"/>
              </w:tabs>
              <w:jc w:val="both"/>
              <w:rPr>
                <w:rFonts w:ascii="Times New Roman" w:hAnsi="Times New Roman" w:cs="Times New Roman"/>
                <w:sz w:val="20"/>
                <w:szCs w:val="20"/>
                <w:lang w:val="uk-UA"/>
              </w:rPr>
            </w:pPr>
            <w:bookmarkStart w:id="5" w:name="_GoBack"/>
            <w:bookmarkEnd w:id="5"/>
          </w:p>
          <w:p w14:paraId="71A860E0" w14:textId="2D644CCC" w:rsidR="006F0EF5" w:rsidRPr="006F0EF5" w:rsidRDefault="00AB781D" w:rsidP="006F0EF5">
            <w:pPr>
              <w:widowControl w:val="0"/>
              <w:rPr>
                <w:rFonts w:ascii="Times New Roman" w:eastAsia="Times New Roman" w:hAnsi="Times New Roman" w:cs="Times New Roman"/>
                <w:b/>
                <w:lang w:val="uk-UA"/>
              </w:rPr>
            </w:pPr>
            <w:r>
              <w:rPr>
                <w:rFonts w:ascii="Times New Roman" w:eastAsia="Times New Roman" w:hAnsi="Times New Roman" w:cs="Times New Roman"/>
                <w:b/>
                <w:lang w:val="uk-UA"/>
              </w:rPr>
              <w:lastRenderedPageBreak/>
              <w:t>Не</w:t>
            </w:r>
            <w:r w:rsidR="006F0EF5" w:rsidRPr="006F0EF5">
              <w:rPr>
                <w:rFonts w:ascii="Times New Roman" w:eastAsia="Times New Roman" w:hAnsi="Times New Roman" w:cs="Times New Roman"/>
                <w:b/>
                <w:lang w:val="uk-UA"/>
              </w:rPr>
              <w:t xml:space="preserve"> враховано</w:t>
            </w:r>
          </w:p>
          <w:p w14:paraId="100333F6" w14:textId="53879BA2" w:rsidR="00E12D4D" w:rsidRPr="006F0EF5" w:rsidRDefault="00745FF0" w:rsidP="006F0EF5">
            <w:pPr>
              <w:tabs>
                <w:tab w:val="left" w:pos="1036"/>
              </w:tabs>
              <w:jc w:val="both"/>
              <w:rPr>
                <w:rFonts w:ascii="Times New Roman" w:hAnsi="Times New Roman" w:cs="Times New Roman"/>
                <w:lang w:val="uk-UA"/>
              </w:rPr>
            </w:pPr>
            <w:r w:rsidRPr="00F0566D">
              <w:rPr>
                <w:rFonts w:ascii="Times New Roman" w:hAnsi="Times New Roman" w:cs="Times New Roman"/>
                <w:lang w:val="uk-UA"/>
              </w:rPr>
              <w:t xml:space="preserve">Відповідно до вимог законодавства </w:t>
            </w:r>
            <w:r w:rsidR="004212E4" w:rsidRPr="00F0566D">
              <w:rPr>
                <w:rFonts w:ascii="Times New Roman" w:hAnsi="Times New Roman" w:cs="Times New Roman"/>
                <w:lang w:val="uk-UA"/>
              </w:rPr>
              <w:t xml:space="preserve">Регулятор наділений повноваженнями щодо </w:t>
            </w:r>
            <w:r w:rsidRPr="00F0566D">
              <w:rPr>
                <w:rFonts w:ascii="Times New Roman" w:hAnsi="Times New Roman" w:cs="Times New Roman"/>
                <w:lang w:val="uk-UA"/>
              </w:rPr>
              <w:t>нагляду та моніторингу</w:t>
            </w:r>
            <w:r w:rsidR="004212E4" w:rsidRPr="00F0566D">
              <w:rPr>
                <w:rFonts w:ascii="Times New Roman" w:hAnsi="Times New Roman" w:cs="Times New Roman"/>
                <w:lang w:val="uk-UA"/>
              </w:rPr>
              <w:t xml:space="preserve"> за дотриманням оператором та вла</w:t>
            </w:r>
            <w:r w:rsidR="000163EB" w:rsidRPr="00F0566D">
              <w:rPr>
                <w:rFonts w:ascii="Times New Roman" w:hAnsi="Times New Roman" w:cs="Times New Roman"/>
                <w:lang w:val="uk-UA"/>
              </w:rPr>
              <w:t>с</w:t>
            </w:r>
            <w:r w:rsidR="004212E4" w:rsidRPr="00F0566D">
              <w:rPr>
                <w:rFonts w:ascii="Times New Roman" w:hAnsi="Times New Roman" w:cs="Times New Roman"/>
                <w:lang w:val="uk-UA"/>
              </w:rPr>
              <w:t xml:space="preserve">ником </w:t>
            </w:r>
            <w:r w:rsidRPr="00F0566D">
              <w:rPr>
                <w:rFonts w:ascii="Times New Roman" w:hAnsi="Times New Roman" w:cs="Times New Roman"/>
                <w:lang w:val="uk-UA"/>
              </w:rPr>
              <w:t xml:space="preserve">газотранспортної системи </w:t>
            </w:r>
            <w:r w:rsidR="004212E4" w:rsidRPr="00F0566D">
              <w:rPr>
                <w:rFonts w:ascii="Times New Roman" w:hAnsi="Times New Roman" w:cs="Times New Roman"/>
                <w:lang w:val="uk-UA"/>
              </w:rPr>
              <w:t>вимог щодо відокремлення та незалежності</w:t>
            </w:r>
            <w:r w:rsidRPr="00F0566D">
              <w:rPr>
                <w:rFonts w:ascii="Times New Roman" w:hAnsi="Times New Roman" w:cs="Times New Roman"/>
                <w:lang w:val="uk-UA"/>
              </w:rPr>
              <w:t xml:space="preserve"> (підпункт 18 частини </w:t>
            </w:r>
            <w:r w:rsidR="000E3EDF" w:rsidRPr="00F0566D">
              <w:rPr>
                <w:rFonts w:ascii="Times New Roman" w:hAnsi="Times New Roman" w:cs="Times New Roman"/>
                <w:lang w:val="uk-UA"/>
              </w:rPr>
              <w:t>третьої</w:t>
            </w:r>
            <w:r w:rsidRPr="00F0566D">
              <w:rPr>
                <w:rFonts w:ascii="Times New Roman" w:hAnsi="Times New Roman" w:cs="Times New Roman"/>
                <w:lang w:val="uk-UA"/>
              </w:rPr>
              <w:t xml:space="preserve"> та частин</w:t>
            </w:r>
            <w:r w:rsidR="000E3EDF" w:rsidRPr="00F0566D">
              <w:rPr>
                <w:rFonts w:ascii="Times New Roman" w:hAnsi="Times New Roman" w:cs="Times New Roman"/>
                <w:lang w:val="uk-UA"/>
              </w:rPr>
              <w:t>и</w:t>
            </w:r>
            <w:r w:rsidRPr="00F0566D">
              <w:rPr>
                <w:rFonts w:ascii="Times New Roman" w:hAnsi="Times New Roman" w:cs="Times New Roman"/>
                <w:lang w:val="uk-UA"/>
              </w:rPr>
              <w:t xml:space="preserve"> </w:t>
            </w:r>
            <w:r w:rsidR="000E3EDF" w:rsidRPr="00F0566D">
              <w:rPr>
                <w:rFonts w:ascii="Times New Roman" w:hAnsi="Times New Roman" w:cs="Times New Roman"/>
                <w:lang w:val="uk-UA"/>
              </w:rPr>
              <w:t>четвертої</w:t>
            </w:r>
            <w:r w:rsidRPr="00F0566D">
              <w:rPr>
                <w:rFonts w:ascii="Times New Roman" w:hAnsi="Times New Roman" w:cs="Times New Roman"/>
                <w:lang w:val="uk-UA"/>
              </w:rPr>
              <w:t xml:space="preserve"> статті 4</w:t>
            </w:r>
            <w:r w:rsidR="000E3EDF" w:rsidRPr="00F0566D">
              <w:rPr>
                <w:rFonts w:ascii="Times New Roman" w:hAnsi="Times New Roman" w:cs="Times New Roman"/>
                <w:lang w:val="uk-UA"/>
              </w:rPr>
              <w:t xml:space="preserve"> Закону</w:t>
            </w:r>
            <w:r w:rsidRPr="00F0566D">
              <w:rPr>
                <w:rFonts w:ascii="Times New Roman" w:hAnsi="Times New Roman" w:cs="Times New Roman"/>
                <w:lang w:val="uk-UA"/>
              </w:rPr>
              <w:t>)</w:t>
            </w:r>
            <w:r w:rsidR="004212E4" w:rsidRPr="00F0566D">
              <w:rPr>
                <w:rFonts w:ascii="Times New Roman" w:hAnsi="Times New Roman" w:cs="Times New Roman"/>
                <w:lang w:val="uk-UA"/>
              </w:rPr>
              <w:t xml:space="preserve">. </w:t>
            </w:r>
            <w:r w:rsidRPr="00F0566D">
              <w:rPr>
                <w:rFonts w:ascii="Times New Roman" w:hAnsi="Times New Roman" w:cs="Times New Roman"/>
                <w:lang w:val="uk-UA"/>
              </w:rPr>
              <w:t xml:space="preserve">Частиною </w:t>
            </w:r>
            <w:r w:rsidR="00F0566D" w:rsidRPr="00F0566D">
              <w:rPr>
                <w:rFonts w:ascii="Times New Roman" w:hAnsi="Times New Roman" w:cs="Times New Roman"/>
                <w:lang w:val="uk-UA"/>
              </w:rPr>
              <w:t>третьою</w:t>
            </w:r>
            <w:r w:rsidRPr="00F0566D">
              <w:rPr>
                <w:rFonts w:ascii="Times New Roman" w:hAnsi="Times New Roman" w:cs="Times New Roman"/>
                <w:lang w:val="uk-UA"/>
              </w:rPr>
              <w:t xml:space="preserve"> статті 23 Закону визначені вимоги щодо незалежності </w:t>
            </w:r>
            <w:r w:rsidR="006F0EF5" w:rsidRPr="00F0566D">
              <w:rPr>
                <w:rFonts w:ascii="Times New Roman" w:hAnsi="Times New Roman" w:cs="Times New Roman"/>
                <w:lang w:val="uk-UA"/>
              </w:rPr>
              <w:t>оператора газотранспортної системи</w:t>
            </w:r>
            <w:r w:rsidRPr="00F0566D">
              <w:rPr>
                <w:rFonts w:ascii="Times New Roman" w:hAnsi="Times New Roman" w:cs="Times New Roman"/>
                <w:lang w:val="uk-UA"/>
              </w:rPr>
              <w:t>, які розповсюджуються у тому числі</w:t>
            </w:r>
            <w:r w:rsidR="004212E4" w:rsidRPr="00F0566D">
              <w:rPr>
                <w:rFonts w:ascii="Times New Roman" w:hAnsi="Times New Roman" w:cs="Times New Roman"/>
                <w:lang w:val="uk-UA"/>
              </w:rPr>
              <w:t xml:space="preserve"> </w:t>
            </w:r>
            <w:r w:rsidRPr="00F0566D">
              <w:rPr>
                <w:rFonts w:ascii="Times New Roman" w:hAnsi="Times New Roman" w:cs="Times New Roman"/>
                <w:lang w:val="uk-UA"/>
              </w:rPr>
              <w:t>на</w:t>
            </w:r>
            <w:r w:rsidR="004212E4" w:rsidRPr="00F0566D">
              <w:rPr>
                <w:rFonts w:ascii="Times New Roman" w:hAnsi="Times New Roman" w:cs="Times New Roman"/>
                <w:lang w:val="uk-UA"/>
              </w:rPr>
              <w:t xml:space="preserve"> членів правління/наглядової ради.</w:t>
            </w:r>
          </w:p>
          <w:p w14:paraId="65ED2A0C" w14:textId="77777777" w:rsidR="00E12D4D" w:rsidRDefault="00E12D4D" w:rsidP="00E12D4D">
            <w:pPr>
              <w:tabs>
                <w:tab w:val="left" w:pos="1036"/>
              </w:tabs>
              <w:ind w:firstLine="708"/>
              <w:jc w:val="both"/>
              <w:rPr>
                <w:rFonts w:ascii="Times New Roman" w:hAnsi="Times New Roman" w:cs="Times New Roman"/>
                <w:sz w:val="20"/>
                <w:szCs w:val="20"/>
                <w:lang w:val="uk-UA"/>
              </w:rPr>
            </w:pPr>
          </w:p>
          <w:p w14:paraId="56730BB7" w14:textId="77777777" w:rsidR="00E12D4D" w:rsidRDefault="00E12D4D" w:rsidP="00E12D4D">
            <w:pPr>
              <w:tabs>
                <w:tab w:val="left" w:pos="1036"/>
              </w:tabs>
              <w:ind w:firstLine="708"/>
              <w:jc w:val="both"/>
              <w:rPr>
                <w:rFonts w:ascii="Times New Roman" w:hAnsi="Times New Roman" w:cs="Times New Roman"/>
                <w:sz w:val="20"/>
                <w:szCs w:val="20"/>
                <w:lang w:val="uk-UA"/>
              </w:rPr>
            </w:pPr>
          </w:p>
          <w:p w14:paraId="169540E7" w14:textId="77777777" w:rsidR="00E12D4D" w:rsidRDefault="00E12D4D" w:rsidP="00E12D4D">
            <w:pPr>
              <w:tabs>
                <w:tab w:val="left" w:pos="1036"/>
              </w:tabs>
              <w:ind w:firstLine="708"/>
              <w:jc w:val="both"/>
              <w:rPr>
                <w:rFonts w:ascii="Times New Roman" w:hAnsi="Times New Roman" w:cs="Times New Roman"/>
                <w:sz w:val="20"/>
                <w:szCs w:val="20"/>
                <w:lang w:val="uk-UA"/>
              </w:rPr>
            </w:pPr>
          </w:p>
          <w:p w14:paraId="76E79417" w14:textId="77777777" w:rsidR="00E12D4D" w:rsidRDefault="00E12D4D" w:rsidP="00E12D4D">
            <w:pPr>
              <w:tabs>
                <w:tab w:val="left" w:pos="1036"/>
              </w:tabs>
              <w:ind w:firstLine="708"/>
              <w:jc w:val="both"/>
              <w:rPr>
                <w:rFonts w:ascii="Times New Roman" w:hAnsi="Times New Roman" w:cs="Times New Roman"/>
                <w:sz w:val="20"/>
                <w:szCs w:val="20"/>
                <w:lang w:val="uk-UA"/>
              </w:rPr>
            </w:pPr>
          </w:p>
          <w:p w14:paraId="2D291CB6" w14:textId="77777777" w:rsidR="00E12D4D" w:rsidRDefault="00E12D4D" w:rsidP="00E12D4D">
            <w:pPr>
              <w:tabs>
                <w:tab w:val="left" w:pos="1036"/>
              </w:tabs>
              <w:ind w:firstLine="708"/>
              <w:jc w:val="both"/>
              <w:rPr>
                <w:rFonts w:ascii="Times New Roman" w:hAnsi="Times New Roman" w:cs="Times New Roman"/>
                <w:sz w:val="20"/>
                <w:szCs w:val="20"/>
                <w:lang w:val="uk-UA"/>
              </w:rPr>
            </w:pPr>
          </w:p>
          <w:p w14:paraId="1D3F2A64" w14:textId="77777777" w:rsidR="00E12D4D" w:rsidRDefault="00E12D4D" w:rsidP="00E12D4D">
            <w:pPr>
              <w:tabs>
                <w:tab w:val="left" w:pos="1036"/>
              </w:tabs>
              <w:ind w:firstLine="708"/>
              <w:jc w:val="both"/>
              <w:rPr>
                <w:rFonts w:ascii="Times New Roman" w:hAnsi="Times New Roman" w:cs="Times New Roman"/>
                <w:sz w:val="20"/>
                <w:szCs w:val="20"/>
                <w:lang w:val="uk-UA"/>
              </w:rPr>
            </w:pPr>
          </w:p>
          <w:p w14:paraId="1B4A019E" w14:textId="77777777" w:rsidR="00E12D4D" w:rsidRDefault="00E12D4D" w:rsidP="00E12D4D">
            <w:pPr>
              <w:tabs>
                <w:tab w:val="left" w:pos="1036"/>
              </w:tabs>
              <w:ind w:firstLine="708"/>
              <w:jc w:val="both"/>
              <w:rPr>
                <w:rFonts w:ascii="Times New Roman" w:hAnsi="Times New Roman" w:cs="Times New Roman"/>
                <w:sz w:val="20"/>
                <w:szCs w:val="20"/>
                <w:lang w:val="uk-UA"/>
              </w:rPr>
            </w:pPr>
          </w:p>
          <w:p w14:paraId="012CC239" w14:textId="77777777" w:rsidR="00E12D4D" w:rsidRDefault="00E12D4D" w:rsidP="00E12D4D">
            <w:pPr>
              <w:tabs>
                <w:tab w:val="left" w:pos="1036"/>
              </w:tabs>
              <w:ind w:firstLine="708"/>
              <w:jc w:val="both"/>
              <w:rPr>
                <w:rFonts w:ascii="Times New Roman" w:hAnsi="Times New Roman" w:cs="Times New Roman"/>
                <w:sz w:val="20"/>
                <w:szCs w:val="20"/>
                <w:lang w:val="uk-UA"/>
              </w:rPr>
            </w:pPr>
          </w:p>
          <w:p w14:paraId="2D23C48C" w14:textId="77777777" w:rsidR="00E12D4D" w:rsidRDefault="00E12D4D" w:rsidP="00E12D4D">
            <w:pPr>
              <w:tabs>
                <w:tab w:val="left" w:pos="1036"/>
              </w:tabs>
              <w:ind w:firstLine="708"/>
              <w:jc w:val="both"/>
              <w:rPr>
                <w:rFonts w:ascii="Times New Roman" w:hAnsi="Times New Roman" w:cs="Times New Roman"/>
                <w:sz w:val="20"/>
                <w:szCs w:val="20"/>
                <w:lang w:val="uk-UA"/>
              </w:rPr>
            </w:pPr>
          </w:p>
          <w:p w14:paraId="5037FF68" w14:textId="77777777" w:rsidR="00E12D4D" w:rsidRDefault="00E12D4D" w:rsidP="00E12D4D">
            <w:pPr>
              <w:tabs>
                <w:tab w:val="left" w:pos="1036"/>
              </w:tabs>
              <w:ind w:firstLine="708"/>
              <w:jc w:val="both"/>
              <w:rPr>
                <w:rFonts w:ascii="Times New Roman" w:hAnsi="Times New Roman" w:cs="Times New Roman"/>
                <w:sz w:val="20"/>
                <w:szCs w:val="20"/>
                <w:lang w:val="uk-UA"/>
              </w:rPr>
            </w:pPr>
          </w:p>
          <w:p w14:paraId="0F4E283E" w14:textId="77777777" w:rsidR="00E12D4D" w:rsidRDefault="00E12D4D" w:rsidP="00E12D4D">
            <w:pPr>
              <w:tabs>
                <w:tab w:val="left" w:pos="1036"/>
              </w:tabs>
              <w:ind w:firstLine="708"/>
              <w:jc w:val="both"/>
              <w:rPr>
                <w:rFonts w:ascii="Times New Roman" w:hAnsi="Times New Roman" w:cs="Times New Roman"/>
                <w:sz w:val="20"/>
                <w:szCs w:val="20"/>
                <w:lang w:val="uk-UA"/>
              </w:rPr>
            </w:pPr>
          </w:p>
          <w:p w14:paraId="446A7A16" w14:textId="77777777" w:rsidR="00E12D4D" w:rsidRDefault="00E12D4D" w:rsidP="00E12D4D">
            <w:pPr>
              <w:tabs>
                <w:tab w:val="left" w:pos="1036"/>
              </w:tabs>
              <w:ind w:firstLine="708"/>
              <w:jc w:val="both"/>
              <w:rPr>
                <w:rFonts w:ascii="Times New Roman" w:hAnsi="Times New Roman" w:cs="Times New Roman"/>
                <w:sz w:val="20"/>
                <w:szCs w:val="20"/>
                <w:lang w:val="uk-UA"/>
              </w:rPr>
            </w:pPr>
          </w:p>
          <w:p w14:paraId="43DA743C" w14:textId="77777777" w:rsidR="00E12D4D" w:rsidRDefault="00E12D4D" w:rsidP="00E12D4D">
            <w:pPr>
              <w:tabs>
                <w:tab w:val="left" w:pos="1036"/>
              </w:tabs>
              <w:ind w:firstLine="708"/>
              <w:jc w:val="both"/>
              <w:rPr>
                <w:rFonts w:ascii="Times New Roman" w:hAnsi="Times New Roman" w:cs="Times New Roman"/>
                <w:sz w:val="20"/>
                <w:szCs w:val="20"/>
                <w:lang w:val="uk-UA"/>
              </w:rPr>
            </w:pPr>
          </w:p>
          <w:p w14:paraId="2EA9FE43" w14:textId="77777777" w:rsidR="00E12D4D" w:rsidRDefault="00E12D4D" w:rsidP="00E12D4D">
            <w:pPr>
              <w:tabs>
                <w:tab w:val="left" w:pos="1036"/>
              </w:tabs>
              <w:ind w:firstLine="708"/>
              <w:jc w:val="both"/>
              <w:rPr>
                <w:rFonts w:ascii="Times New Roman" w:hAnsi="Times New Roman" w:cs="Times New Roman"/>
                <w:sz w:val="20"/>
                <w:szCs w:val="20"/>
                <w:lang w:val="uk-UA"/>
              </w:rPr>
            </w:pPr>
          </w:p>
          <w:p w14:paraId="4A8C095C" w14:textId="77777777" w:rsidR="00E12D4D" w:rsidRDefault="00E12D4D" w:rsidP="00E12D4D">
            <w:pPr>
              <w:tabs>
                <w:tab w:val="left" w:pos="1036"/>
              </w:tabs>
              <w:ind w:firstLine="708"/>
              <w:jc w:val="both"/>
              <w:rPr>
                <w:rFonts w:ascii="Times New Roman" w:hAnsi="Times New Roman" w:cs="Times New Roman"/>
                <w:sz w:val="20"/>
                <w:szCs w:val="20"/>
                <w:lang w:val="uk-UA"/>
              </w:rPr>
            </w:pPr>
          </w:p>
          <w:p w14:paraId="794FF106" w14:textId="77777777" w:rsidR="00E12D4D" w:rsidRDefault="00E12D4D" w:rsidP="00E12D4D">
            <w:pPr>
              <w:tabs>
                <w:tab w:val="left" w:pos="1036"/>
              </w:tabs>
              <w:ind w:firstLine="708"/>
              <w:jc w:val="both"/>
              <w:rPr>
                <w:rFonts w:ascii="Times New Roman" w:hAnsi="Times New Roman" w:cs="Times New Roman"/>
                <w:sz w:val="20"/>
                <w:szCs w:val="20"/>
                <w:lang w:val="uk-UA"/>
              </w:rPr>
            </w:pPr>
          </w:p>
          <w:p w14:paraId="0ADE74E2" w14:textId="77777777" w:rsidR="00E12D4D" w:rsidRDefault="00E12D4D" w:rsidP="00E12D4D">
            <w:pPr>
              <w:tabs>
                <w:tab w:val="left" w:pos="1036"/>
              </w:tabs>
              <w:ind w:firstLine="708"/>
              <w:jc w:val="both"/>
              <w:rPr>
                <w:rFonts w:ascii="Times New Roman" w:hAnsi="Times New Roman" w:cs="Times New Roman"/>
                <w:sz w:val="20"/>
                <w:szCs w:val="20"/>
                <w:lang w:val="uk-UA"/>
              </w:rPr>
            </w:pPr>
          </w:p>
          <w:p w14:paraId="1336C5C4" w14:textId="77777777" w:rsidR="00E12D4D" w:rsidRDefault="00E12D4D" w:rsidP="00E12D4D">
            <w:pPr>
              <w:tabs>
                <w:tab w:val="left" w:pos="1036"/>
              </w:tabs>
              <w:ind w:firstLine="708"/>
              <w:jc w:val="both"/>
              <w:rPr>
                <w:rFonts w:ascii="Times New Roman" w:hAnsi="Times New Roman" w:cs="Times New Roman"/>
                <w:sz w:val="20"/>
                <w:szCs w:val="20"/>
                <w:lang w:val="uk-UA"/>
              </w:rPr>
            </w:pPr>
          </w:p>
          <w:p w14:paraId="374DA481" w14:textId="77777777" w:rsidR="00E12D4D" w:rsidRDefault="00E12D4D" w:rsidP="00E12D4D">
            <w:pPr>
              <w:tabs>
                <w:tab w:val="left" w:pos="1036"/>
              </w:tabs>
              <w:ind w:firstLine="708"/>
              <w:jc w:val="both"/>
              <w:rPr>
                <w:rFonts w:ascii="Times New Roman" w:hAnsi="Times New Roman" w:cs="Times New Roman"/>
                <w:sz w:val="20"/>
                <w:szCs w:val="20"/>
                <w:lang w:val="uk-UA"/>
              </w:rPr>
            </w:pPr>
          </w:p>
          <w:p w14:paraId="38ACBA76" w14:textId="77777777" w:rsidR="00E12D4D" w:rsidRDefault="00E12D4D" w:rsidP="00E12D4D">
            <w:pPr>
              <w:tabs>
                <w:tab w:val="left" w:pos="1036"/>
              </w:tabs>
              <w:ind w:firstLine="708"/>
              <w:jc w:val="both"/>
              <w:rPr>
                <w:rFonts w:ascii="Times New Roman" w:hAnsi="Times New Roman" w:cs="Times New Roman"/>
                <w:sz w:val="20"/>
                <w:szCs w:val="20"/>
                <w:lang w:val="uk-UA"/>
              </w:rPr>
            </w:pPr>
          </w:p>
          <w:p w14:paraId="557A134A" w14:textId="77777777" w:rsidR="00E12D4D" w:rsidRDefault="00E12D4D" w:rsidP="00E12D4D">
            <w:pPr>
              <w:tabs>
                <w:tab w:val="left" w:pos="1036"/>
              </w:tabs>
              <w:ind w:firstLine="708"/>
              <w:jc w:val="both"/>
              <w:rPr>
                <w:rFonts w:ascii="Times New Roman" w:hAnsi="Times New Roman" w:cs="Times New Roman"/>
                <w:sz w:val="20"/>
                <w:szCs w:val="20"/>
                <w:lang w:val="uk-UA"/>
              </w:rPr>
            </w:pPr>
          </w:p>
          <w:p w14:paraId="4742D03B" w14:textId="77777777" w:rsidR="00E12D4D" w:rsidRDefault="00E12D4D" w:rsidP="00E12D4D">
            <w:pPr>
              <w:tabs>
                <w:tab w:val="left" w:pos="1036"/>
              </w:tabs>
              <w:ind w:firstLine="708"/>
              <w:jc w:val="both"/>
              <w:rPr>
                <w:rFonts w:ascii="Times New Roman" w:hAnsi="Times New Roman" w:cs="Times New Roman"/>
                <w:sz w:val="20"/>
                <w:szCs w:val="20"/>
                <w:lang w:val="uk-UA"/>
              </w:rPr>
            </w:pPr>
          </w:p>
          <w:p w14:paraId="693B32CF" w14:textId="77777777" w:rsidR="00E12D4D" w:rsidRDefault="00E12D4D" w:rsidP="00E12D4D">
            <w:pPr>
              <w:tabs>
                <w:tab w:val="left" w:pos="1036"/>
              </w:tabs>
              <w:ind w:firstLine="708"/>
              <w:jc w:val="both"/>
              <w:rPr>
                <w:rFonts w:ascii="Times New Roman" w:hAnsi="Times New Roman" w:cs="Times New Roman"/>
                <w:sz w:val="20"/>
                <w:szCs w:val="20"/>
                <w:lang w:val="uk-UA"/>
              </w:rPr>
            </w:pPr>
          </w:p>
          <w:p w14:paraId="1F192510" w14:textId="77777777" w:rsidR="00E12D4D" w:rsidRDefault="00E12D4D" w:rsidP="00E12D4D">
            <w:pPr>
              <w:tabs>
                <w:tab w:val="left" w:pos="1036"/>
              </w:tabs>
              <w:ind w:firstLine="708"/>
              <w:jc w:val="both"/>
              <w:rPr>
                <w:rFonts w:ascii="Times New Roman" w:hAnsi="Times New Roman" w:cs="Times New Roman"/>
                <w:sz w:val="20"/>
                <w:szCs w:val="20"/>
                <w:lang w:val="uk-UA"/>
              </w:rPr>
            </w:pPr>
          </w:p>
          <w:p w14:paraId="22AFA5F0" w14:textId="77777777" w:rsidR="00E12D4D" w:rsidRDefault="00E12D4D" w:rsidP="00E12D4D">
            <w:pPr>
              <w:tabs>
                <w:tab w:val="left" w:pos="1036"/>
              </w:tabs>
              <w:ind w:firstLine="708"/>
              <w:jc w:val="both"/>
              <w:rPr>
                <w:rFonts w:ascii="Times New Roman" w:hAnsi="Times New Roman" w:cs="Times New Roman"/>
                <w:sz w:val="20"/>
                <w:szCs w:val="20"/>
                <w:lang w:val="uk-UA"/>
              </w:rPr>
            </w:pPr>
          </w:p>
          <w:p w14:paraId="477DBAD5" w14:textId="77777777" w:rsidR="00E12D4D" w:rsidRDefault="00E12D4D" w:rsidP="00E12D4D">
            <w:pPr>
              <w:tabs>
                <w:tab w:val="left" w:pos="1036"/>
              </w:tabs>
              <w:ind w:firstLine="708"/>
              <w:jc w:val="both"/>
              <w:rPr>
                <w:rFonts w:ascii="Times New Roman" w:hAnsi="Times New Roman" w:cs="Times New Roman"/>
                <w:sz w:val="20"/>
                <w:szCs w:val="20"/>
                <w:lang w:val="uk-UA"/>
              </w:rPr>
            </w:pPr>
          </w:p>
          <w:p w14:paraId="3D7564A1" w14:textId="77777777" w:rsidR="00E12D4D" w:rsidRDefault="00E12D4D" w:rsidP="00E12D4D">
            <w:pPr>
              <w:tabs>
                <w:tab w:val="left" w:pos="1036"/>
              </w:tabs>
              <w:ind w:firstLine="708"/>
              <w:jc w:val="both"/>
              <w:rPr>
                <w:rFonts w:ascii="Times New Roman" w:hAnsi="Times New Roman" w:cs="Times New Roman"/>
                <w:sz w:val="20"/>
                <w:szCs w:val="20"/>
                <w:lang w:val="uk-UA"/>
              </w:rPr>
            </w:pPr>
          </w:p>
          <w:p w14:paraId="5BA259DD" w14:textId="77777777" w:rsidR="00E12D4D" w:rsidRDefault="00E12D4D" w:rsidP="00E12D4D">
            <w:pPr>
              <w:tabs>
                <w:tab w:val="left" w:pos="1036"/>
              </w:tabs>
              <w:ind w:firstLine="708"/>
              <w:jc w:val="both"/>
              <w:rPr>
                <w:rFonts w:ascii="Times New Roman" w:hAnsi="Times New Roman" w:cs="Times New Roman"/>
                <w:sz w:val="20"/>
                <w:szCs w:val="20"/>
                <w:lang w:val="uk-UA"/>
              </w:rPr>
            </w:pPr>
          </w:p>
          <w:p w14:paraId="7E5E6A45" w14:textId="77777777" w:rsidR="00E12D4D" w:rsidRDefault="00E12D4D" w:rsidP="00E12D4D">
            <w:pPr>
              <w:tabs>
                <w:tab w:val="left" w:pos="1036"/>
              </w:tabs>
              <w:ind w:firstLine="708"/>
              <w:jc w:val="both"/>
              <w:rPr>
                <w:rFonts w:ascii="Times New Roman" w:hAnsi="Times New Roman" w:cs="Times New Roman"/>
                <w:sz w:val="20"/>
                <w:szCs w:val="20"/>
                <w:lang w:val="uk-UA"/>
              </w:rPr>
            </w:pPr>
          </w:p>
          <w:p w14:paraId="071FC3FE" w14:textId="77777777" w:rsidR="00E12D4D" w:rsidRDefault="00E12D4D" w:rsidP="00E12D4D">
            <w:pPr>
              <w:tabs>
                <w:tab w:val="left" w:pos="1036"/>
              </w:tabs>
              <w:ind w:firstLine="708"/>
              <w:jc w:val="both"/>
              <w:rPr>
                <w:rFonts w:ascii="Times New Roman" w:hAnsi="Times New Roman" w:cs="Times New Roman"/>
                <w:sz w:val="20"/>
                <w:szCs w:val="20"/>
                <w:lang w:val="uk-UA"/>
              </w:rPr>
            </w:pPr>
          </w:p>
          <w:p w14:paraId="68AEA28A" w14:textId="77777777" w:rsidR="00E12D4D" w:rsidRDefault="00E12D4D" w:rsidP="00E12D4D">
            <w:pPr>
              <w:tabs>
                <w:tab w:val="left" w:pos="1036"/>
              </w:tabs>
              <w:ind w:firstLine="708"/>
              <w:jc w:val="both"/>
              <w:rPr>
                <w:rFonts w:ascii="Times New Roman" w:hAnsi="Times New Roman" w:cs="Times New Roman"/>
                <w:sz w:val="20"/>
                <w:szCs w:val="20"/>
                <w:lang w:val="uk-UA"/>
              </w:rPr>
            </w:pPr>
          </w:p>
          <w:p w14:paraId="0E9E7BFA" w14:textId="77777777" w:rsidR="00E12D4D" w:rsidRDefault="00E12D4D" w:rsidP="00E12D4D">
            <w:pPr>
              <w:tabs>
                <w:tab w:val="left" w:pos="1036"/>
              </w:tabs>
              <w:ind w:firstLine="708"/>
              <w:jc w:val="both"/>
              <w:rPr>
                <w:rFonts w:ascii="Times New Roman" w:hAnsi="Times New Roman" w:cs="Times New Roman"/>
                <w:sz w:val="20"/>
                <w:szCs w:val="20"/>
                <w:lang w:val="uk-UA"/>
              </w:rPr>
            </w:pPr>
          </w:p>
          <w:p w14:paraId="7106D240" w14:textId="77777777" w:rsidR="00E12D4D" w:rsidRDefault="00E12D4D" w:rsidP="00E12D4D">
            <w:pPr>
              <w:tabs>
                <w:tab w:val="left" w:pos="1036"/>
              </w:tabs>
              <w:ind w:firstLine="708"/>
              <w:jc w:val="both"/>
              <w:rPr>
                <w:rFonts w:ascii="Times New Roman" w:hAnsi="Times New Roman" w:cs="Times New Roman"/>
                <w:sz w:val="20"/>
                <w:szCs w:val="20"/>
                <w:lang w:val="uk-UA"/>
              </w:rPr>
            </w:pPr>
          </w:p>
          <w:p w14:paraId="2DBCD670" w14:textId="77777777" w:rsidR="00E12D4D" w:rsidRDefault="00E12D4D" w:rsidP="00E12D4D">
            <w:pPr>
              <w:tabs>
                <w:tab w:val="left" w:pos="1036"/>
              </w:tabs>
              <w:ind w:firstLine="708"/>
              <w:jc w:val="both"/>
              <w:rPr>
                <w:rFonts w:ascii="Times New Roman" w:hAnsi="Times New Roman" w:cs="Times New Roman"/>
                <w:sz w:val="20"/>
                <w:szCs w:val="20"/>
                <w:lang w:val="uk-UA"/>
              </w:rPr>
            </w:pPr>
          </w:p>
          <w:p w14:paraId="407B63D3" w14:textId="77777777" w:rsidR="00E12D4D" w:rsidRDefault="00E12D4D" w:rsidP="00E12D4D">
            <w:pPr>
              <w:tabs>
                <w:tab w:val="left" w:pos="1036"/>
              </w:tabs>
              <w:ind w:firstLine="708"/>
              <w:jc w:val="both"/>
              <w:rPr>
                <w:rFonts w:ascii="Times New Roman" w:hAnsi="Times New Roman" w:cs="Times New Roman"/>
                <w:sz w:val="20"/>
                <w:szCs w:val="20"/>
                <w:lang w:val="uk-UA"/>
              </w:rPr>
            </w:pPr>
          </w:p>
          <w:p w14:paraId="58B16706" w14:textId="77777777" w:rsidR="00E12D4D" w:rsidRDefault="00E12D4D" w:rsidP="00E12D4D">
            <w:pPr>
              <w:tabs>
                <w:tab w:val="left" w:pos="1036"/>
              </w:tabs>
              <w:ind w:firstLine="708"/>
              <w:jc w:val="both"/>
              <w:rPr>
                <w:rFonts w:ascii="Times New Roman" w:hAnsi="Times New Roman" w:cs="Times New Roman"/>
                <w:sz w:val="20"/>
                <w:szCs w:val="20"/>
                <w:lang w:val="uk-UA"/>
              </w:rPr>
            </w:pPr>
          </w:p>
          <w:p w14:paraId="28CA3510" w14:textId="77777777" w:rsidR="00E12D4D" w:rsidRDefault="00E12D4D" w:rsidP="00E12D4D">
            <w:pPr>
              <w:tabs>
                <w:tab w:val="left" w:pos="1036"/>
              </w:tabs>
              <w:ind w:firstLine="708"/>
              <w:jc w:val="both"/>
              <w:rPr>
                <w:rFonts w:ascii="Times New Roman" w:hAnsi="Times New Roman" w:cs="Times New Roman"/>
                <w:sz w:val="20"/>
                <w:szCs w:val="20"/>
                <w:lang w:val="uk-UA"/>
              </w:rPr>
            </w:pPr>
          </w:p>
          <w:p w14:paraId="70625F28" w14:textId="77777777" w:rsidR="00E12D4D" w:rsidRDefault="00E12D4D" w:rsidP="00E12D4D">
            <w:pPr>
              <w:tabs>
                <w:tab w:val="left" w:pos="1036"/>
              </w:tabs>
              <w:ind w:firstLine="708"/>
              <w:jc w:val="both"/>
              <w:rPr>
                <w:rFonts w:ascii="Times New Roman" w:hAnsi="Times New Roman" w:cs="Times New Roman"/>
                <w:sz w:val="20"/>
                <w:szCs w:val="20"/>
                <w:lang w:val="uk-UA"/>
              </w:rPr>
            </w:pPr>
          </w:p>
          <w:p w14:paraId="08E97227" w14:textId="77777777" w:rsidR="00E12D4D" w:rsidRDefault="00E12D4D" w:rsidP="00E12D4D">
            <w:pPr>
              <w:tabs>
                <w:tab w:val="left" w:pos="1036"/>
              </w:tabs>
              <w:ind w:firstLine="708"/>
              <w:jc w:val="both"/>
              <w:rPr>
                <w:rFonts w:ascii="Times New Roman" w:hAnsi="Times New Roman" w:cs="Times New Roman"/>
                <w:sz w:val="20"/>
                <w:szCs w:val="20"/>
                <w:lang w:val="uk-UA"/>
              </w:rPr>
            </w:pPr>
          </w:p>
          <w:p w14:paraId="7ECCF5F1" w14:textId="77777777" w:rsidR="00E12D4D" w:rsidRDefault="00E12D4D" w:rsidP="00E12D4D">
            <w:pPr>
              <w:tabs>
                <w:tab w:val="left" w:pos="1036"/>
              </w:tabs>
              <w:ind w:firstLine="708"/>
              <w:jc w:val="both"/>
              <w:rPr>
                <w:rFonts w:ascii="Times New Roman" w:hAnsi="Times New Roman" w:cs="Times New Roman"/>
                <w:sz w:val="20"/>
                <w:szCs w:val="20"/>
                <w:lang w:val="uk-UA"/>
              </w:rPr>
            </w:pPr>
          </w:p>
          <w:p w14:paraId="18040C19" w14:textId="77777777" w:rsidR="00E12D4D" w:rsidRDefault="00E12D4D" w:rsidP="00E12D4D">
            <w:pPr>
              <w:tabs>
                <w:tab w:val="left" w:pos="1036"/>
              </w:tabs>
              <w:ind w:firstLine="708"/>
              <w:jc w:val="both"/>
              <w:rPr>
                <w:rFonts w:ascii="Times New Roman" w:hAnsi="Times New Roman" w:cs="Times New Roman"/>
                <w:sz w:val="20"/>
                <w:szCs w:val="20"/>
                <w:lang w:val="uk-UA"/>
              </w:rPr>
            </w:pPr>
          </w:p>
          <w:p w14:paraId="6E50E422" w14:textId="77777777" w:rsidR="00E12D4D" w:rsidRDefault="00E12D4D" w:rsidP="00E12D4D">
            <w:pPr>
              <w:tabs>
                <w:tab w:val="left" w:pos="1036"/>
              </w:tabs>
              <w:ind w:firstLine="708"/>
              <w:jc w:val="both"/>
              <w:rPr>
                <w:rFonts w:ascii="Times New Roman" w:hAnsi="Times New Roman" w:cs="Times New Roman"/>
                <w:sz w:val="20"/>
                <w:szCs w:val="20"/>
                <w:lang w:val="uk-UA"/>
              </w:rPr>
            </w:pPr>
          </w:p>
          <w:p w14:paraId="304CF060" w14:textId="77777777" w:rsidR="00E12D4D" w:rsidRDefault="00E12D4D" w:rsidP="00E12D4D">
            <w:pPr>
              <w:tabs>
                <w:tab w:val="left" w:pos="1036"/>
              </w:tabs>
              <w:ind w:firstLine="708"/>
              <w:jc w:val="both"/>
              <w:rPr>
                <w:rFonts w:ascii="Times New Roman" w:hAnsi="Times New Roman" w:cs="Times New Roman"/>
                <w:sz w:val="20"/>
                <w:szCs w:val="20"/>
                <w:lang w:val="uk-UA"/>
              </w:rPr>
            </w:pPr>
          </w:p>
          <w:p w14:paraId="12AE6ED1" w14:textId="77777777" w:rsidR="00E12D4D" w:rsidRDefault="00E12D4D" w:rsidP="00E12D4D">
            <w:pPr>
              <w:tabs>
                <w:tab w:val="left" w:pos="1036"/>
              </w:tabs>
              <w:ind w:firstLine="708"/>
              <w:jc w:val="both"/>
              <w:rPr>
                <w:rFonts w:ascii="Times New Roman" w:hAnsi="Times New Roman" w:cs="Times New Roman"/>
                <w:sz w:val="20"/>
                <w:szCs w:val="20"/>
                <w:lang w:val="uk-UA"/>
              </w:rPr>
            </w:pPr>
          </w:p>
          <w:p w14:paraId="48DDF688" w14:textId="77777777" w:rsidR="00E12D4D" w:rsidRDefault="00E12D4D" w:rsidP="00E12D4D">
            <w:pPr>
              <w:tabs>
                <w:tab w:val="left" w:pos="1036"/>
              </w:tabs>
              <w:ind w:firstLine="708"/>
              <w:jc w:val="both"/>
              <w:rPr>
                <w:rFonts w:ascii="Times New Roman" w:hAnsi="Times New Roman" w:cs="Times New Roman"/>
                <w:sz w:val="20"/>
                <w:szCs w:val="20"/>
                <w:lang w:val="uk-UA"/>
              </w:rPr>
            </w:pPr>
          </w:p>
          <w:p w14:paraId="06479880" w14:textId="77777777" w:rsidR="00E12D4D" w:rsidRDefault="00E12D4D" w:rsidP="00E12D4D">
            <w:pPr>
              <w:tabs>
                <w:tab w:val="left" w:pos="1036"/>
              </w:tabs>
              <w:ind w:firstLine="708"/>
              <w:jc w:val="both"/>
              <w:rPr>
                <w:rFonts w:ascii="Times New Roman" w:hAnsi="Times New Roman" w:cs="Times New Roman"/>
                <w:sz w:val="20"/>
                <w:szCs w:val="20"/>
                <w:lang w:val="uk-UA"/>
              </w:rPr>
            </w:pPr>
          </w:p>
          <w:p w14:paraId="03B218DB" w14:textId="77777777" w:rsidR="00E12D4D" w:rsidRDefault="00E12D4D" w:rsidP="00E12D4D">
            <w:pPr>
              <w:tabs>
                <w:tab w:val="left" w:pos="1036"/>
              </w:tabs>
              <w:ind w:firstLine="708"/>
              <w:jc w:val="both"/>
              <w:rPr>
                <w:rFonts w:ascii="Times New Roman" w:hAnsi="Times New Roman" w:cs="Times New Roman"/>
                <w:sz w:val="20"/>
                <w:szCs w:val="20"/>
                <w:lang w:val="uk-UA"/>
              </w:rPr>
            </w:pPr>
          </w:p>
          <w:p w14:paraId="72812F0D" w14:textId="77777777" w:rsidR="00BC13F0" w:rsidRDefault="00BC13F0" w:rsidP="00BC13F0">
            <w:pPr>
              <w:shd w:val="clear" w:color="auto" w:fill="FFFFFF" w:themeFill="background1"/>
              <w:tabs>
                <w:tab w:val="left" w:pos="745"/>
                <w:tab w:val="left" w:pos="1036"/>
              </w:tabs>
              <w:jc w:val="both"/>
              <w:rPr>
                <w:rFonts w:ascii="Times New Roman" w:hAnsi="Times New Roman" w:cs="Times New Roman"/>
                <w:b/>
                <w:lang w:val="uk-UA"/>
              </w:rPr>
            </w:pPr>
          </w:p>
          <w:p w14:paraId="002F60E6" w14:textId="77777777" w:rsidR="00BC13F0" w:rsidRDefault="00BC13F0" w:rsidP="00BC13F0">
            <w:pPr>
              <w:shd w:val="clear" w:color="auto" w:fill="FFFFFF" w:themeFill="background1"/>
              <w:tabs>
                <w:tab w:val="left" w:pos="745"/>
                <w:tab w:val="left" w:pos="1036"/>
              </w:tabs>
              <w:jc w:val="both"/>
              <w:rPr>
                <w:rFonts w:ascii="Times New Roman" w:hAnsi="Times New Roman" w:cs="Times New Roman"/>
                <w:b/>
                <w:lang w:val="uk-UA"/>
              </w:rPr>
            </w:pPr>
          </w:p>
          <w:p w14:paraId="3BF55473" w14:textId="77777777" w:rsidR="00BC13F0" w:rsidRDefault="00BC13F0" w:rsidP="00BC13F0">
            <w:pPr>
              <w:shd w:val="clear" w:color="auto" w:fill="FFFFFF" w:themeFill="background1"/>
              <w:tabs>
                <w:tab w:val="left" w:pos="745"/>
                <w:tab w:val="left" w:pos="1036"/>
              </w:tabs>
              <w:jc w:val="both"/>
              <w:rPr>
                <w:rFonts w:ascii="Times New Roman" w:hAnsi="Times New Roman" w:cs="Times New Roman"/>
                <w:b/>
                <w:lang w:val="uk-UA"/>
              </w:rPr>
            </w:pPr>
          </w:p>
          <w:p w14:paraId="49A541A6" w14:textId="77777777" w:rsidR="00BC13F0" w:rsidRDefault="00BC13F0" w:rsidP="00BC13F0">
            <w:pPr>
              <w:shd w:val="clear" w:color="auto" w:fill="FFFFFF" w:themeFill="background1"/>
              <w:tabs>
                <w:tab w:val="left" w:pos="745"/>
                <w:tab w:val="left" w:pos="1036"/>
              </w:tabs>
              <w:jc w:val="both"/>
              <w:rPr>
                <w:rFonts w:ascii="Times New Roman" w:hAnsi="Times New Roman" w:cs="Times New Roman"/>
                <w:b/>
                <w:lang w:val="uk-UA"/>
              </w:rPr>
            </w:pPr>
          </w:p>
          <w:p w14:paraId="62703F6E" w14:textId="4DB591C0" w:rsidR="008A73B3" w:rsidRDefault="008A73B3" w:rsidP="00BC13F0">
            <w:pPr>
              <w:shd w:val="clear" w:color="auto" w:fill="FFFFFF" w:themeFill="background1"/>
              <w:tabs>
                <w:tab w:val="left" w:pos="745"/>
                <w:tab w:val="left" w:pos="1036"/>
              </w:tabs>
              <w:jc w:val="both"/>
              <w:rPr>
                <w:rFonts w:ascii="Times New Roman" w:hAnsi="Times New Roman" w:cs="Times New Roman"/>
                <w:b/>
                <w:lang w:val="uk-UA"/>
              </w:rPr>
            </w:pPr>
            <w:r>
              <w:rPr>
                <w:rFonts w:ascii="Times New Roman" w:hAnsi="Times New Roman" w:cs="Times New Roman"/>
                <w:b/>
                <w:lang w:val="uk-UA"/>
              </w:rPr>
              <w:t>Враховано в редакції:</w:t>
            </w:r>
          </w:p>
          <w:p w14:paraId="073E4FCF" w14:textId="516C100D" w:rsidR="008A73B3" w:rsidRDefault="008A73B3" w:rsidP="00BC13F0">
            <w:pPr>
              <w:shd w:val="clear" w:color="auto" w:fill="FFFFFF" w:themeFill="background1"/>
              <w:ind w:firstLine="36"/>
              <w:jc w:val="both"/>
              <w:rPr>
                <w:rFonts w:ascii="Times New Roman" w:hAnsi="Times New Roman" w:cs="Times New Roman"/>
                <w:b/>
                <w:lang w:val="uk-UA"/>
              </w:rPr>
            </w:pPr>
            <w:r>
              <w:rPr>
                <w:rFonts w:ascii="Times New Roman" w:hAnsi="Times New Roman" w:cs="Times New Roman"/>
                <w:lang w:val="uk-UA"/>
              </w:rPr>
              <w:t xml:space="preserve">2) </w:t>
            </w:r>
            <w:r w:rsidRPr="00E05002">
              <w:rPr>
                <w:rFonts w:ascii="Times New Roman" w:hAnsi="Times New Roman" w:cs="Times New Roman"/>
                <w:lang w:val="uk-UA"/>
              </w:rPr>
              <w:t>звертатися до оператора газотранспортної системи, власника газотранспортної системи, Уповноваженого з питань відповідності та контролера щодо надання інформації та/або документів, що стосуються взаємовідносин власника газотранспортної системи (суб'єкта управління, що володіє корпоративними правами в операторі газотранспортної системи) та оператора газотранспортної системи або їх діяльності</w:t>
            </w:r>
            <w:r w:rsidR="008A15C1">
              <w:rPr>
                <w:rFonts w:ascii="Times New Roman" w:hAnsi="Times New Roman" w:cs="Times New Roman"/>
                <w:lang w:val="uk-UA"/>
              </w:rPr>
              <w:t xml:space="preserve">, </w:t>
            </w:r>
            <w:r w:rsidR="008A15C1" w:rsidRPr="00A771CA">
              <w:rPr>
                <w:rFonts w:ascii="Times New Roman" w:hAnsi="Times New Roman" w:cs="Times New Roman"/>
                <w:b/>
                <w:lang w:val="uk-UA"/>
              </w:rPr>
              <w:t xml:space="preserve">якщо такі взаємовідносини </w:t>
            </w:r>
            <w:r w:rsidR="00A771CA">
              <w:rPr>
                <w:rFonts w:ascii="Times New Roman" w:hAnsi="Times New Roman" w:cs="Times New Roman"/>
                <w:b/>
                <w:lang w:val="uk-UA"/>
              </w:rPr>
              <w:t xml:space="preserve">або їх діяльність </w:t>
            </w:r>
            <w:r w:rsidR="008A15C1" w:rsidRPr="00A771CA">
              <w:rPr>
                <w:rFonts w:ascii="Times New Roman" w:hAnsi="Times New Roman" w:cs="Times New Roman"/>
                <w:b/>
                <w:shd w:val="clear" w:color="auto" w:fill="FFFFFF"/>
                <w:lang w:val="uk-UA"/>
              </w:rPr>
              <w:t>можуть призвести або призвели до порушення</w:t>
            </w:r>
            <w:r w:rsidR="008A15C1" w:rsidRPr="00A771CA">
              <w:rPr>
                <w:b/>
                <w:shd w:val="clear" w:color="auto" w:fill="FFFFFF"/>
                <w:lang w:val="uk-UA"/>
              </w:rPr>
              <w:t xml:space="preserve"> </w:t>
            </w:r>
            <w:r w:rsidRPr="00BC13F0">
              <w:rPr>
                <w:rFonts w:ascii="Times New Roman" w:hAnsi="Times New Roman" w:cs="Times New Roman"/>
                <w:b/>
                <w:shd w:val="clear" w:color="auto" w:fill="FFFFFF" w:themeFill="background1"/>
                <w:lang w:val="uk-UA"/>
              </w:rPr>
              <w:t xml:space="preserve">вимог </w:t>
            </w:r>
            <w:r w:rsidRPr="008A73B3">
              <w:rPr>
                <w:rFonts w:ascii="Times New Roman" w:hAnsi="Times New Roman" w:cs="Times New Roman"/>
                <w:b/>
                <w:lang w:val="uk-UA"/>
              </w:rPr>
              <w:t>щодо відокремлення і незалежн</w:t>
            </w:r>
            <w:r w:rsidR="00A771CA">
              <w:rPr>
                <w:rFonts w:ascii="Times New Roman" w:hAnsi="Times New Roman" w:cs="Times New Roman"/>
                <w:b/>
                <w:lang w:val="uk-UA"/>
              </w:rPr>
              <w:t>ості</w:t>
            </w:r>
            <w:r w:rsidRPr="008A73B3">
              <w:rPr>
                <w:rFonts w:ascii="Times New Roman" w:hAnsi="Times New Roman" w:cs="Times New Roman"/>
                <w:b/>
                <w:lang w:val="uk-UA"/>
              </w:rPr>
              <w:t xml:space="preserve"> оператора газотранспортної системи;</w:t>
            </w:r>
          </w:p>
          <w:p w14:paraId="49946D2C" w14:textId="77777777" w:rsidR="00097AEC" w:rsidRPr="008A73B3" w:rsidRDefault="00097AEC" w:rsidP="00BC13F0">
            <w:pPr>
              <w:shd w:val="clear" w:color="auto" w:fill="FFFFFF" w:themeFill="background1"/>
              <w:ind w:firstLine="36"/>
              <w:jc w:val="both"/>
              <w:rPr>
                <w:rFonts w:ascii="Times New Roman" w:hAnsi="Times New Roman" w:cs="Times New Roman"/>
                <w:b/>
                <w:lang w:val="uk-UA"/>
              </w:rPr>
            </w:pPr>
          </w:p>
          <w:p w14:paraId="3DFD6F58" w14:textId="6C8F5A1F" w:rsidR="00F2381B" w:rsidRDefault="008A15C1" w:rsidP="00411676">
            <w:pPr>
              <w:tabs>
                <w:tab w:val="left" w:pos="745"/>
                <w:tab w:val="left" w:pos="1036"/>
              </w:tabs>
              <w:jc w:val="both"/>
              <w:rPr>
                <w:rFonts w:ascii="Times New Roman" w:hAnsi="Times New Roman" w:cs="Times New Roman"/>
                <w:b/>
                <w:lang w:val="uk-UA"/>
              </w:rPr>
            </w:pPr>
            <w:r>
              <w:rPr>
                <w:rFonts w:ascii="Times New Roman" w:hAnsi="Times New Roman" w:cs="Times New Roman"/>
                <w:b/>
                <w:lang w:val="uk-UA"/>
              </w:rPr>
              <w:t>Потребує обговорення.</w:t>
            </w:r>
          </w:p>
          <w:p w14:paraId="52814661" w14:textId="31E576D2" w:rsidR="008A15C1" w:rsidRPr="00F2381B" w:rsidRDefault="008A15C1" w:rsidP="00411676">
            <w:pPr>
              <w:tabs>
                <w:tab w:val="left" w:pos="745"/>
                <w:tab w:val="left" w:pos="1036"/>
              </w:tabs>
              <w:jc w:val="both"/>
              <w:rPr>
                <w:rFonts w:ascii="Times New Roman" w:hAnsi="Times New Roman" w:cs="Times New Roman"/>
                <w:b/>
                <w:lang w:val="uk-UA"/>
              </w:rPr>
            </w:pPr>
          </w:p>
          <w:p w14:paraId="3EA55338" w14:textId="77777777" w:rsidR="00BA4FA1" w:rsidRPr="00F2381B" w:rsidRDefault="00BA4FA1" w:rsidP="00411676">
            <w:pPr>
              <w:tabs>
                <w:tab w:val="left" w:pos="745"/>
                <w:tab w:val="left" w:pos="1036"/>
              </w:tabs>
              <w:jc w:val="both"/>
              <w:rPr>
                <w:rFonts w:ascii="Times New Roman" w:hAnsi="Times New Roman" w:cs="Times New Roman"/>
                <w:lang w:val="uk-UA"/>
              </w:rPr>
            </w:pPr>
          </w:p>
          <w:p w14:paraId="6776536C" w14:textId="77777777" w:rsidR="00BA4FA1" w:rsidRDefault="00BA4FA1" w:rsidP="00411676">
            <w:pPr>
              <w:tabs>
                <w:tab w:val="left" w:pos="745"/>
                <w:tab w:val="left" w:pos="1036"/>
              </w:tabs>
              <w:jc w:val="both"/>
              <w:rPr>
                <w:rFonts w:ascii="Times New Roman" w:hAnsi="Times New Roman" w:cs="Times New Roman"/>
                <w:sz w:val="20"/>
                <w:szCs w:val="20"/>
                <w:lang w:val="uk-UA"/>
              </w:rPr>
            </w:pPr>
          </w:p>
          <w:p w14:paraId="416B4C66" w14:textId="77777777" w:rsidR="00BA4FA1" w:rsidRPr="00303DD4" w:rsidRDefault="00BA4FA1" w:rsidP="00411676">
            <w:pPr>
              <w:tabs>
                <w:tab w:val="left" w:pos="745"/>
                <w:tab w:val="left" w:pos="1036"/>
              </w:tabs>
              <w:jc w:val="both"/>
              <w:rPr>
                <w:rFonts w:ascii="Times New Roman" w:hAnsi="Times New Roman" w:cs="Times New Roman"/>
                <w:sz w:val="20"/>
                <w:szCs w:val="20"/>
                <w:lang w:val="uk-UA"/>
              </w:rPr>
            </w:pPr>
          </w:p>
          <w:p w14:paraId="4C5EA9B0" w14:textId="77777777" w:rsidR="00411676" w:rsidRPr="00303DD4" w:rsidRDefault="00411676" w:rsidP="00411676">
            <w:pPr>
              <w:tabs>
                <w:tab w:val="left" w:pos="745"/>
                <w:tab w:val="left" w:pos="1036"/>
              </w:tabs>
              <w:jc w:val="both"/>
              <w:rPr>
                <w:rFonts w:ascii="Times New Roman" w:hAnsi="Times New Roman" w:cs="Times New Roman"/>
                <w:sz w:val="20"/>
                <w:szCs w:val="20"/>
                <w:lang w:val="uk-UA"/>
              </w:rPr>
            </w:pPr>
          </w:p>
          <w:p w14:paraId="66A0AD76" w14:textId="77777777" w:rsidR="00411676" w:rsidRPr="00303DD4" w:rsidRDefault="00411676" w:rsidP="00411676">
            <w:pPr>
              <w:tabs>
                <w:tab w:val="left" w:pos="745"/>
                <w:tab w:val="left" w:pos="1036"/>
              </w:tabs>
              <w:jc w:val="both"/>
              <w:rPr>
                <w:rFonts w:ascii="Times New Roman" w:hAnsi="Times New Roman" w:cs="Times New Roman"/>
                <w:sz w:val="20"/>
                <w:szCs w:val="20"/>
                <w:lang w:val="uk-UA"/>
              </w:rPr>
            </w:pPr>
          </w:p>
          <w:p w14:paraId="3D2B709E" w14:textId="77777777" w:rsidR="00411676" w:rsidRPr="00303DD4" w:rsidRDefault="00411676" w:rsidP="00411676">
            <w:pPr>
              <w:tabs>
                <w:tab w:val="left" w:pos="745"/>
                <w:tab w:val="left" w:pos="1036"/>
              </w:tabs>
              <w:ind w:firstLine="36"/>
              <w:jc w:val="both"/>
              <w:rPr>
                <w:rFonts w:ascii="Times New Roman" w:hAnsi="Times New Roman" w:cs="Times New Roman"/>
                <w:sz w:val="20"/>
                <w:szCs w:val="20"/>
                <w:lang w:val="uk-UA"/>
              </w:rPr>
            </w:pPr>
          </w:p>
          <w:p w14:paraId="2B6BCD02" w14:textId="77777777" w:rsidR="008A15C1" w:rsidRDefault="008A15C1" w:rsidP="008A15C1">
            <w:pPr>
              <w:shd w:val="clear" w:color="auto" w:fill="FFFFFF" w:themeFill="background1"/>
              <w:tabs>
                <w:tab w:val="left" w:pos="745"/>
                <w:tab w:val="left" w:pos="1036"/>
              </w:tabs>
              <w:jc w:val="both"/>
              <w:rPr>
                <w:rFonts w:ascii="Times New Roman" w:hAnsi="Times New Roman" w:cs="Times New Roman"/>
                <w:b/>
                <w:lang w:val="uk-UA"/>
              </w:rPr>
            </w:pPr>
          </w:p>
          <w:p w14:paraId="03C98C82" w14:textId="77777777" w:rsidR="008A15C1" w:rsidRDefault="008A15C1" w:rsidP="008A15C1">
            <w:pPr>
              <w:shd w:val="clear" w:color="auto" w:fill="FFFFFF" w:themeFill="background1"/>
              <w:tabs>
                <w:tab w:val="left" w:pos="745"/>
                <w:tab w:val="left" w:pos="1036"/>
              </w:tabs>
              <w:jc w:val="both"/>
              <w:rPr>
                <w:rFonts w:ascii="Times New Roman" w:hAnsi="Times New Roman" w:cs="Times New Roman"/>
                <w:b/>
                <w:lang w:val="uk-UA"/>
              </w:rPr>
            </w:pPr>
          </w:p>
          <w:p w14:paraId="741F85E4" w14:textId="77777777" w:rsidR="008A15C1" w:rsidRDefault="008A15C1" w:rsidP="008A15C1">
            <w:pPr>
              <w:shd w:val="clear" w:color="auto" w:fill="FFFFFF" w:themeFill="background1"/>
              <w:tabs>
                <w:tab w:val="left" w:pos="745"/>
                <w:tab w:val="left" w:pos="1036"/>
              </w:tabs>
              <w:jc w:val="both"/>
              <w:rPr>
                <w:rFonts w:ascii="Times New Roman" w:hAnsi="Times New Roman" w:cs="Times New Roman"/>
                <w:b/>
                <w:lang w:val="uk-UA"/>
              </w:rPr>
            </w:pPr>
          </w:p>
          <w:p w14:paraId="468C34B1" w14:textId="78606D31" w:rsidR="008A73B3" w:rsidRPr="00770E92" w:rsidRDefault="008A73B3" w:rsidP="008A15C1">
            <w:pPr>
              <w:shd w:val="clear" w:color="auto" w:fill="FFFFFF" w:themeFill="background1"/>
              <w:tabs>
                <w:tab w:val="left" w:pos="745"/>
                <w:tab w:val="left" w:pos="1036"/>
              </w:tabs>
              <w:jc w:val="both"/>
              <w:rPr>
                <w:rFonts w:ascii="Times New Roman" w:hAnsi="Times New Roman" w:cs="Times New Roman"/>
                <w:b/>
                <w:lang w:val="uk-UA"/>
              </w:rPr>
            </w:pPr>
            <w:r w:rsidRPr="00770E92">
              <w:rPr>
                <w:rFonts w:ascii="Times New Roman" w:hAnsi="Times New Roman" w:cs="Times New Roman"/>
                <w:b/>
                <w:lang w:val="uk-UA"/>
              </w:rPr>
              <w:t>Не враховано</w:t>
            </w:r>
          </w:p>
          <w:p w14:paraId="0BCE353C" w14:textId="77777777" w:rsidR="008A73B3" w:rsidRPr="00F2381B" w:rsidRDefault="008A73B3" w:rsidP="008A15C1">
            <w:pPr>
              <w:shd w:val="clear" w:color="auto" w:fill="FFFFFF" w:themeFill="background1"/>
              <w:tabs>
                <w:tab w:val="left" w:pos="745"/>
                <w:tab w:val="left" w:pos="1036"/>
              </w:tabs>
              <w:jc w:val="both"/>
              <w:rPr>
                <w:rFonts w:ascii="Times New Roman" w:hAnsi="Times New Roman" w:cs="Times New Roman"/>
                <w:lang w:val="uk-UA"/>
              </w:rPr>
            </w:pPr>
            <w:r w:rsidRPr="00770E92">
              <w:rPr>
                <w:rFonts w:ascii="Times New Roman" w:hAnsi="Times New Roman" w:cs="Times New Roman"/>
                <w:lang w:val="uk-UA"/>
              </w:rPr>
              <w:t>Зазначена норма відповідає абзацу другому частин</w:t>
            </w:r>
            <w:r>
              <w:rPr>
                <w:rFonts w:ascii="Times New Roman" w:hAnsi="Times New Roman" w:cs="Times New Roman"/>
                <w:lang w:val="uk-UA"/>
              </w:rPr>
              <w:t>и</w:t>
            </w:r>
            <w:r w:rsidRPr="00770E92">
              <w:rPr>
                <w:rFonts w:ascii="Times New Roman" w:hAnsi="Times New Roman" w:cs="Times New Roman"/>
                <w:lang w:val="uk-UA"/>
              </w:rPr>
              <w:t xml:space="preserve"> восьм</w:t>
            </w:r>
            <w:r>
              <w:rPr>
                <w:rFonts w:ascii="Times New Roman" w:hAnsi="Times New Roman" w:cs="Times New Roman"/>
                <w:lang w:val="uk-UA"/>
              </w:rPr>
              <w:t>ої</w:t>
            </w:r>
            <w:r w:rsidRPr="00770E92">
              <w:rPr>
                <w:rFonts w:ascii="Times New Roman" w:hAnsi="Times New Roman" w:cs="Times New Roman"/>
                <w:lang w:val="uk-UA"/>
              </w:rPr>
              <w:t xml:space="preserve"> статті 25 Закону</w:t>
            </w:r>
          </w:p>
          <w:p w14:paraId="00DCE47D" w14:textId="77777777" w:rsidR="00A607F1" w:rsidRPr="00F2381B" w:rsidRDefault="00A607F1" w:rsidP="00A607F1">
            <w:pPr>
              <w:tabs>
                <w:tab w:val="left" w:pos="745"/>
                <w:tab w:val="left" w:pos="1036"/>
              </w:tabs>
              <w:jc w:val="both"/>
              <w:rPr>
                <w:rFonts w:ascii="Times New Roman" w:hAnsi="Times New Roman" w:cs="Times New Roman"/>
                <w:lang w:val="uk-UA"/>
              </w:rPr>
            </w:pPr>
          </w:p>
          <w:p w14:paraId="353650E6" w14:textId="77777777" w:rsidR="008A73B3" w:rsidRDefault="008A73B3" w:rsidP="00677552">
            <w:pPr>
              <w:tabs>
                <w:tab w:val="left" w:pos="745"/>
                <w:tab w:val="left" w:pos="1036"/>
              </w:tabs>
              <w:jc w:val="both"/>
              <w:rPr>
                <w:rFonts w:ascii="Times New Roman" w:hAnsi="Times New Roman" w:cs="Times New Roman"/>
                <w:b/>
                <w:lang w:val="uk-UA"/>
              </w:rPr>
            </w:pPr>
          </w:p>
          <w:p w14:paraId="7FCA57F3" w14:textId="77777777" w:rsidR="008A73B3" w:rsidRDefault="008A73B3" w:rsidP="00677552">
            <w:pPr>
              <w:tabs>
                <w:tab w:val="left" w:pos="745"/>
                <w:tab w:val="left" w:pos="1036"/>
              </w:tabs>
              <w:jc w:val="both"/>
              <w:rPr>
                <w:rFonts w:ascii="Times New Roman" w:hAnsi="Times New Roman" w:cs="Times New Roman"/>
                <w:b/>
                <w:lang w:val="uk-UA"/>
              </w:rPr>
            </w:pPr>
          </w:p>
          <w:p w14:paraId="109D0D2A" w14:textId="77777777" w:rsidR="008A73B3" w:rsidRDefault="008A73B3" w:rsidP="00677552">
            <w:pPr>
              <w:tabs>
                <w:tab w:val="left" w:pos="745"/>
                <w:tab w:val="left" w:pos="1036"/>
              </w:tabs>
              <w:jc w:val="both"/>
              <w:rPr>
                <w:rFonts w:ascii="Times New Roman" w:hAnsi="Times New Roman" w:cs="Times New Roman"/>
                <w:b/>
                <w:lang w:val="uk-UA"/>
              </w:rPr>
            </w:pPr>
          </w:p>
          <w:p w14:paraId="740EB422" w14:textId="77777777" w:rsidR="008A73B3" w:rsidRDefault="008A73B3" w:rsidP="00677552">
            <w:pPr>
              <w:tabs>
                <w:tab w:val="left" w:pos="745"/>
                <w:tab w:val="left" w:pos="1036"/>
              </w:tabs>
              <w:jc w:val="both"/>
              <w:rPr>
                <w:rFonts w:ascii="Times New Roman" w:hAnsi="Times New Roman" w:cs="Times New Roman"/>
                <w:b/>
                <w:lang w:val="uk-UA"/>
              </w:rPr>
            </w:pPr>
          </w:p>
          <w:p w14:paraId="73217F2C" w14:textId="77777777" w:rsidR="008A73B3" w:rsidRDefault="008A73B3" w:rsidP="00677552">
            <w:pPr>
              <w:tabs>
                <w:tab w:val="left" w:pos="745"/>
                <w:tab w:val="left" w:pos="1036"/>
              </w:tabs>
              <w:jc w:val="both"/>
              <w:rPr>
                <w:rFonts w:ascii="Times New Roman" w:hAnsi="Times New Roman" w:cs="Times New Roman"/>
                <w:b/>
                <w:lang w:val="uk-UA"/>
              </w:rPr>
            </w:pPr>
          </w:p>
          <w:p w14:paraId="6718C0E1" w14:textId="77777777" w:rsidR="00AA6338" w:rsidRDefault="00AA6338" w:rsidP="00677552">
            <w:pPr>
              <w:tabs>
                <w:tab w:val="left" w:pos="745"/>
                <w:tab w:val="left" w:pos="1036"/>
              </w:tabs>
              <w:jc w:val="both"/>
              <w:rPr>
                <w:rFonts w:ascii="Times New Roman" w:hAnsi="Times New Roman" w:cs="Times New Roman"/>
                <w:b/>
                <w:lang w:val="uk-UA"/>
              </w:rPr>
            </w:pPr>
          </w:p>
          <w:p w14:paraId="3BAC685B" w14:textId="77777777" w:rsidR="00AA6338" w:rsidRDefault="00AA6338" w:rsidP="00677552">
            <w:pPr>
              <w:tabs>
                <w:tab w:val="left" w:pos="745"/>
                <w:tab w:val="left" w:pos="1036"/>
              </w:tabs>
              <w:jc w:val="both"/>
              <w:rPr>
                <w:rFonts w:ascii="Times New Roman" w:hAnsi="Times New Roman" w:cs="Times New Roman"/>
                <w:b/>
                <w:lang w:val="uk-UA"/>
              </w:rPr>
            </w:pPr>
          </w:p>
          <w:p w14:paraId="602C451F" w14:textId="77777777" w:rsidR="00AA6338" w:rsidRDefault="00AA6338" w:rsidP="00677552">
            <w:pPr>
              <w:tabs>
                <w:tab w:val="left" w:pos="745"/>
                <w:tab w:val="left" w:pos="1036"/>
              </w:tabs>
              <w:jc w:val="both"/>
              <w:rPr>
                <w:rFonts w:ascii="Times New Roman" w:hAnsi="Times New Roman" w:cs="Times New Roman"/>
                <w:b/>
                <w:lang w:val="uk-UA"/>
              </w:rPr>
            </w:pPr>
          </w:p>
          <w:p w14:paraId="1D649CD7" w14:textId="77777777" w:rsidR="00AA6338" w:rsidRDefault="00AA6338" w:rsidP="00677552">
            <w:pPr>
              <w:tabs>
                <w:tab w:val="left" w:pos="745"/>
                <w:tab w:val="left" w:pos="1036"/>
              </w:tabs>
              <w:jc w:val="both"/>
              <w:rPr>
                <w:rFonts w:ascii="Times New Roman" w:hAnsi="Times New Roman" w:cs="Times New Roman"/>
                <w:b/>
                <w:lang w:val="uk-UA"/>
              </w:rPr>
            </w:pPr>
          </w:p>
          <w:p w14:paraId="726B9F6E" w14:textId="77777777" w:rsidR="00A771CA" w:rsidRDefault="00A771CA" w:rsidP="00677552">
            <w:pPr>
              <w:tabs>
                <w:tab w:val="left" w:pos="745"/>
                <w:tab w:val="left" w:pos="1036"/>
              </w:tabs>
              <w:jc w:val="both"/>
              <w:rPr>
                <w:rFonts w:ascii="Times New Roman" w:hAnsi="Times New Roman" w:cs="Times New Roman"/>
                <w:b/>
                <w:lang w:val="uk-UA"/>
              </w:rPr>
            </w:pPr>
          </w:p>
          <w:p w14:paraId="37E1B122" w14:textId="2FE1544B" w:rsidR="002A3EEE" w:rsidRPr="00770E92" w:rsidRDefault="002A3EEE" w:rsidP="00677552">
            <w:pPr>
              <w:tabs>
                <w:tab w:val="left" w:pos="745"/>
                <w:tab w:val="left" w:pos="1036"/>
              </w:tabs>
              <w:jc w:val="both"/>
              <w:rPr>
                <w:rFonts w:ascii="Times New Roman" w:hAnsi="Times New Roman" w:cs="Times New Roman"/>
                <w:b/>
                <w:lang w:val="uk-UA"/>
              </w:rPr>
            </w:pPr>
            <w:r w:rsidRPr="00770E92">
              <w:rPr>
                <w:rFonts w:ascii="Times New Roman" w:hAnsi="Times New Roman" w:cs="Times New Roman"/>
                <w:b/>
                <w:lang w:val="uk-UA"/>
              </w:rPr>
              <w:t>Не враховано</w:t>
            </w:r>
          </w:p>
          <w:p w14:paraId="685534B3" w14:textId="77777777" w:rsidR="00BA4FA1" w:rsidRPr="00F2381B" w:rsidRDefault="002A3EEE" w:rsidP="00677552">
            <w:pPr>
              <w:tabs>
                <w:tab w:val="left" w:pos="745"/>
                <w:tab w:val="left" w:pos="1036"/>
              </w:tabs>
              <w:jc w:val="both"/>
              <w:rPr>
                <w:rFonts w:ascii="Times New Roman" w:hAnsi="Times New Roman" w:cs="Times New Roman"/>
                <w:lang w:val="uk-UA"/>
              </w:rPr>
            </w:pPr>
            <w:r w:rsidRPr="00770E92">
              <w:rPr>
                <w:rFonts w:ascii="Times New Roman" w:hAnsi="Times New Roman" w:cs="Times New Roman"/>
                <w:lang w:val="uk-UA"/>
              </w:rPr>
              <w:t xml:space="preserve">Зазначена норма відповідає абзацу </w:t>
            </w:r>
            <w:r w:rsidR="00770E92" w:rsidRPr="00770E92">
              <w:rPr>
                <w:rFonts w:ascii="Times New Roman" w:hAnsi="Times New Roman" w:cs="Times New Roman"/>
                <w:lang w:val="uk-UA"/>
              </w:rPr>
              <w:t xml:space="preserve">другому </w:t>
            </w:r>
            <w:r w:rsidR="00677552" w:rsidRPr="00770E92">
              <w:rPr>
                <w:rFonts w:ascii="Times New Roman" w:hAnsi="Times New Roman" w:cs="Times New Roman"/>
                <w:lang w:val="uk-UA"/>
              </w:rPr>
              <w:t>частин</w:t>
            </w:r>
            <w:r w:rsidR="00400F0A">
              <w:rPr>
                <w:rFonts w:ascii="Times New Roman" w:hAnsi="Times New Roman" w:cs="Times New Roman"/>
                <w:lang w:val="uk-UA"/>
              </w:rPr>
              <w:t>и</w:t>
            </w:r>
            <w:r w:rsidR="00677552" w:rsidRPr="00770E92">
              <w:rPr>
                <w:rFonts w:ascii="Times New Roman" w:hAnsi="Times New Roman" w:cs="Times New Roman"/>
                <w:lang w:val="uk-UA"/>
              </w:rPr>
              <w:t xml:space="preserve"> </w:t>
            </w:r>
            <w:r w:rsidRPr="00770E92">
              <w:rPr>
                <w:rFonts w:ascii="Times New Roman" w:hAnsi="Times New Roman" w:cs="Times New Roman"/>
                <w:lang w:val="uk-UA"/>
              </w:rPr>
              <w:t>восьм</w:t>
            </w:r>
            <w:r w:rsidR="00400F0A">
              <w:rPr>
                <w:rFonts w:ascii="Times New Roman" w:hAnsi="Times New Roman" w:cs="Times New Roman"/>
                <w:lang w:val="uk-UA"/>
              </w:rPr>
              <w:t>ої</w:t>
            </w:r>
            <w:r w:rsidR="00677552" w:rsidRPr="00770E92">
              <w:rPr>
                <w:rFonts w:ascii="Times New Roman" w:hAnsi="Times New Roman" w:cs="Times New Roman"/>
                <w:lang w:val="uk-UA"/>
              </w:rPr>
              <w:t xml:space="preserve"> с</w:t>
            </w:r>
            <w:r w:rsidR="00A815AF" w:rsidRPr="00770E92">
              <w:rPr>
                <w:rFonts w:ascii="Times New Roman" w:hAnsi="Times New Roman" w:cs="Times New Roman"/>
                <w:lang w:val="uk-UA"/>
              </w:rPr>
              <w:t>татт</w:t>
            </w:r>
            <w:r w:rsidR="00677552" w:rsidRPr="00770E92">
              <w:rPr>
                <w:rFonts w:ascii="Times New Roman" w:hAnsi="Times New Roman" w:cs="Times New Roman"/>
                <w:lang w:val="uk-UA"/>
              </w:rPr>
              <w:t>і</w:t>
            </w:r>
            <w:r w:rsidR="00A815AF" w:rsidRPr="00770E92">
              <w:rPr>
                <w:rFonts w:ascii="Times New Roman" w:hAnsi="Times New Roman" w:cs="Times New Roman"/>
                <w:lang w:val="uk-UA"/>
              </w:rPr>
              <w:t xml:space="preserve"> 25 </w:t>
            </w:r>
            <w:r w:rsidRPr="00770E92">
              <w:rPr>
                <w:rFonts w:ascii="Times New Roman" w:hAnsi="Times New Roman" w:cs="Times New Roman"/>
                <w:lang w:val="uk-UA"/>
              </w:rPr>
              <w:t>Закону</w:t>
            </w:r>
          </w:p>
          <w:p w14:paraId="27D39E94" w14:textId="77777777" w:rsidR="00BA4FA1" w:rsidRPr="00F2381B" w:rsidRDefault="00BA4FA1" w:rsidP="00411676">
            <w:pPr>
              <w:tabs>
                <w:tab w:val="left" w:pos="745"/>
                <w:tab w:val="left" w:pos="1036"/>
              </w:tabs>
              <w:ind w:firstLine="36"/>
              <w:jc w:val="both"/>
              <w:rPr>
                <w:rFonts w:ascii="Times New Roman" w:hAnsi="Times New Roman" w:cs="Times New Roman"/>
                <w:lang w:val="uk-UA"/>
              </w:rPr>
            </w:pPr>
          </w:p>
          <w:p w14:paraId="7C776EA6" w14:textId="77777777" w:rsidR="00BA4FA1" w:rsidRPr="00F2381B" w:rsidRDefault="00BA4FA1" w:rsidP="00411676">
            <w:pPr>
              <w:tabs>
                <w:tab w:val="left" w:pos="745"/>
                <w:tab w:val="left" w:pos="1036"/>
              </w:tabs>
              <w:ind w:firstLine="36"/>
              <w:jc w:val="both"/>
              <w:rPr>
                <w:rFonts w:ascii="Times New Roman" w:hAnsi="Times New Roman" w:cs="Times New Roman"/>
                <w:lang w:val="uk-UA"/>
              </w:rPr>
            </w:pPr>
          </w:p>
          <w:p w14:paraId="0CDCE32C" w14:textId="77777777" w:rsidR="00BA4FA1" w:rsidRPr="00F2381B" w:rsidRDefault="00BA4FA1" w:rsidP="00411676">
            <w:pPr>
              <w:tabs>
                <w:tab w:val="left" w:pos="745"/>
                <w:tab w:val="left" w:pos="1036"/>
              </w:tabs>
              <w:ind w:firstLine="36"/>
              <w:jc w:val="both"/>
              <w:rPr>
                <w:rFonts w:ascii="Times New Roman" w:hAnsi="Times New Roman" w:cs="Times New Roman"/>
                <w:lang w:val="uk-UA"/>
              </w:rPr>
            </w:pPr>
          </w:p>
          <w:p w14:paraId="1103D50C" w14:textId="77777777" w:rsidR="00BA4FA1" w:rsidRPr="00F2381B" w:rsidRDefault="00BA4FA1" w:rsidP="00411676">
            <w:pPr>
              <w:tabs>
                <w:tab w:val="left" w:pos="745"/>
                <w:tab w:val="left" w:pos="1036"/>
              </w:tabs>
              <w:ind w:firstLine="36"/>
              <w:jc w:val="both"/>
              <w:rPr>
                <w:rFonts w:ascii="Times New Roman" w:hAnsi="Times New Roman" w:cs="Times New Roman"/>
                <w:lang w:val="uk-UA"/>
              </w:rPr>
            </w:pPr>
          </w:p>
          <w:p w14:paraId="5B10DA77" w14:textId="77777777" w:rsidR="00BA4FA1" w:rsidRPr="00F2381B" w:rsidRDefault="00BA4FA1" w:rsidP="00411676">
            <w:pPr>
              <w:tabs>
                <w:tab w:val="left" w:pos="745"/>
                <w:tab w:val="left" w:pos="1036"/>
              </w:tabs>
              <w:ind w:firstLine="36"/>
              <w:jc w:val="both"/>
              <w:rPr>
                <w:rFonts w:ascii="Times New Roman" w:hAnsi="Times New Roman" w:cs="Times New Roman"/>
                <w:lang w:val="uk-UA"/>
              </w:rPr>
            </w:pPr>
          </w:p>
          <w:p w14:paraId="3099EE68" w14:textId="77777777" w:rsidR="00BA4FA1" w:rsidRPr="00F2381B" w:rsidRDefault="00BA4FA1" w:rsidP="00411676">
            <w:pPr>
              <w:tabs>
                <w:tab w:val="left" w:pos="745"/>
                <w:tab w:val="left" w:pos="1036"/>
              </w:tabs>
              <w:ind w:firstLine="36"/>
              <w:jc w:val="both"/>
              <w:rPr>
                <w:rFonts w:ascii="Times New Roman" w:hAnsi="Times New Roman" w:cs="Times New Roman"/>
                <w:lang w:val="uk-UA"/>
              </w:rPr>
            </w:pPr>
          </w:p>
          <w:p w14:paraId="1C5BEA32" w14:textId="77777777" w:rsidR="00BA4FA1" w:rsidRPr="00F2381B" w:rsidRDefault="00BA4FA1" w:rsidP="00411676">
            <w:pPr>
              <w:tabs>
                <w:tab w:val="left" w:pos="745"/>
                <w:tab w:val="left" w:pos="1036"/>
              </w:tabs>
              <w:ind w:firstLine="36"/>
              <w:jc w:val="both"/>
              <w:rPr>
                <w:rFonts w:ascii="Times New Roman" w:hAnsi="Times New Roman" w:cs="Times New Roman"/>
                <w:lang w:val="uk-UA"/>
              </w:rPr>
            </w:pPr>
          </w:p>
          <w:p w14:paraId="0D342E8C" w14:textId="77777777" w:rsidR="00BA4FA1" w:rsidRDefault="00BA4FA1" w:rsidP="00411676">
            <w:pPr>
              <w:tabs>
                <w:tab w:val="left" w:pos="745"/>
                <w:tab w:val="left" w:pos="1036"/>
              </w:tabs>
              <w:ind w:firstLine="36"/>
              <w:jc w:val="both"/>
              <w:rPr>
                <w:rFonts w:ascii="Times New Roman" w:hAnsi="Times New Roman" w:cs="Times New Roman"/>
                <w:lang w:val="uk-UA"/>
              </w:rPr>
            </w:pPr>
          </w:p>
          <w:p w14:paraId="25EA750C" w14:textId="77777777" w:rsidR="00400F0A" w:rsidRPr="00F2381B" w:rsidRDefault="00400F0A" w:rsidP="00411676">
            <w:pPr>
              <w:tabs>
                <w:tab w:val="left" w:pos="745"/>
                <w:tab w:val="left" w:pos="1036"/>
              </w:tabs>
              <w:ind w:firstLine="36"/>
              <w:jc w:val="both"/>
              <w:rPr>
                <w:rFonts w:ascii="Times New Roman" w:hAnsi="Times New Roman" w:cs="Times New Roman"/>
                <w:lang w:val="uk-UA"/>
              </w:rPr>
            </w:pPr>
          </w:p>
          <w:p w14:paraId="2E990C13" w14:textId="77777777" w:rsidR="00BA4FA1" w:rsidRPr="00F2381B" w:rsidRDefault="00BA4FA1" w:rsidP="00411676">
            <w:pPr>
              <w:tabs>
                <w:tab w:val="left" w:pos="745"/>
                <w:tab w:val="left" w:pos="1036"/>
              </w:tabs>
              <w:ind w:firstLine="36"/>
              <w:jc w:val="both"/>
              <w:rPr>
                <w:rFonts w:ascii="Times New Roman" w:hAnsi="Times New Roman" w:cs="Times New Roman"/>
                <w:lang w:val="uk-UA"/>
              </w:rPr>
            </w:pPr>
          </w:p>
          <w:p w14:paraId="40711004" w14:textId="77777777" w:rsidR="008A73B3" w:rsidRDefault="008A73B3" w:rsidP="00770E92">
            <w:pPr>
              <w:tabs>
                <w:tab w:val="left" w:pos="745"/>
                <w:tab w:val="left" w:pos="1036"/>
              </w:tabs>
              <w:jc w:val="both"/>
              <w:rPr>
                <w:rFonts w:ascii="Times New Roman" w:hAnsi="Times New Roman" w:cs="Times New Roman"/>
                <w:b/>
                <w:lang w:val="uk-UA"/>
              </w:rPr>
            </w:pPr>
          </w:p>
          <w:p w14:paraId="4C803E7F" w14:textId="77777777" w:rsidR="008A73B3" w:rsidRDefault="008A73B3" w:rsidP="00770E92">
            <w:pPr>
              <w:tabs>
                <w:tab w:val="left" w:pos="745"/>
                <w:tab w:val="left" w:pos="1036"/>
              </w:tabs>
              <w:jc w:val="both"/>
              <w:rPr>
                <w:rFonts w:ascii="Times New Roman" w:hAnsi="Times New Roman" w:cs="Times New Roman"/>
                <w:b/>
                <w:lang w:val="uk-UA"/>
              </w:rPr>
            </w:pPr>
          </w:p>
          <w:p w14:paraId="6EEA6E31" w14:textId="77777777" w:rsidR="008A73B3" w:rsidRDefault="008A73B3" w:rsidP="00770E92">
            <w:pPr>
              <w:tabs>
                <w:tab w:val="left" w:pos="745"/>
                <w:tab w:val="left" w:pos="1036"/>
              </w:tabs>
              <w:jc w:val="both"/>
              <w:rPr>
                <w:rFonts w:ascii="Times New Roman" w:hAnsi="Times New Roman" w:cs="Times New Roman"/>
                <w:b/>
                <w:lang w:val="uk-UA"/>
              </w:rPr>
            </w:pPr>
          </w:p>
          <w:p w14:paraId="329248C2" w14:textId="77777777" w:rsidR="008A73B3" w:rsidRDefault="008A73B3" w:rsidP="00770E92">
            <w:pPr>
              <w:tabs>
                <w:tab w:val="left" w:pos="745"/>
                <w:tab w:val="left" w:pos="1036"/>
              </w:tabs>
              <w:jc w:val="both"/>
              <w:rPr>
                <w:rFonts w:ascii="Times New Roman" w:hAnsi="Times New Roman" w:cs="Times New Roman"/>
                <w:b/>
                <w:lang w:val="uk-UA"/>
              </w:rPr>
            </w:pPr>
          </w:p>
          <w:p w14:paraId="30FE172A" w14:textId="77777777" w:rsidR="008A73B3" w:rsidRDefault="008A73B3" w:rsidP="00770E92">
            <w:pPr>
              <w:tabs>
                <w:tab w:val="left" w:pos="745"/>
                <w:tab w:val="left" w:pos="1036"/>
              </w:tabs>
              <w:jc w:val="both"/>
              <w:rPr>
                <w:rFonts w:ascii="Times New Roman" w:hAnsi="Times New Roman" w:cs="Times New Roman"/>
                <w:b/>
                <w:lang w:val="uk-UA"/>
              </w:rPr>
            </w:pPr>
          </w:p>
          <w:p w14:paraId="1ECB7430" w14:textId="77777777" w:rsidR="008A73B3" w:rsidRDefault="008A73B3" w:rsidP="00770E92">
            <w:pPr>
              <w:tabs>
                <w:tab w:val="left" w:pos="745"/>
                <w:tab w:val="left" w:pos="1036"/>
              </w:tabs>
              <w:jc w:val="both"/>
              <w:rPr>
                <w:rFonts w:ascii="Times New Roman" w:hAnsi="Times New Roman" w:cs="Times New Roman"/>
                <w:b/>
                <w:lang w:val="uk-UA"/>
              </w:rPr>
            </w:pPr>
          </w:p>
          <w:p w14:paraId="7E350550" w14:textId="77777777" w:rsidR="008A73B3" w:rsidRDefault="008A73B3" w:rsidP="00770E92">
            <w:pPr>
              <w:tabs>
                <w:tab w:val="left" w:pos="745"/>
                <w:tab w:val="left" w:pos="1036"/>
              </w:tabs>
              <w:jc w:val="both"/>
              <w:rPr>
                <w:rFonts w:ascii="Times New Roman" w:hAnsi="Times New Roman" w:cs="Times New Roman"/>
                <w:b/>
                <w:lang w:val="uk-UA"/>
              </w:rPr>
            </w:pPr>
          </w:p>
          <w:p w14:paraId="206F7400" w14:textId="77777777" w:rsidR="00AA6338" w:rsidRDefault="00AA6338" w:rsidP="00770E92">
            <w:pPr>
              <w:tabs>
                <w:tab w:val="left" w:pos="745"/>
                <w:tab w:val="left" w:pos="1036"/>
              </w:tabs>
              <w:jc w:val="both"/>
              <w:rPr>
                <w:rFonts w:ascii="Times New Roman" w:hAnsi="Times New Roman" w:cs="Times New Roman"/>
                <w:b/>
                <w:lang w:val="uk-UA"/>
              </w:rPr>
            </w:pPr>
          </w:p>
          <w:p w14:paraId="20DB2DCF" w14:textId="77777777" w:rsidR="00770E92" w:rsidRDefault="00770E92" w:rsidP="00770E92">
            <w:pPr>
              <w:tabs>
                <w:tab w:val="left" w:pos="745"/>
                <w:tab w:val="left" w:pos="1036"/>
              </w:tabs>
              <w:jc w:val="both"/>
              <w:rPr>
                <w:rFonts w:ascii="Times New Roman" w:hAnsi="Times New Roman" w:cs="Times New Roman"/>
                <w:b/>
                <w:lang w:val="uk-UA"/>
              </w:rPr>
            </w:pPr>
            <w:r w:rsidRPr="00770E92">
              <w:rPr>
                <w:rFonts w:ascii="Times New Roman" w:hAnsi="Times New Roman" w:cs="Times New Roman"/>
                <w:b/>
                <w:lang w:val="uk-UA"/>
              </w:rPr>
              <w:t>Не враховано</w:t>
            </w:r>
          </w:p>
          <w:p w14:paraId="29318E4B" w14:textId="77777777" w:rsidR="00770E92" w:rsidRPr="00770E92" w:rsidRDefault="00770E92" w:rsidP="00770E92">
            <w:pPr>
              <w:tabs>
                <w:tab w:val="left" w:pos="745"/>
                <w:tab w:val="left" w:pos="1036"/>
              </w:tabs>
              <w:ind w:firstLine="36"/>
              <w:jc w:val="both"/>
              <w:rPr>
                <w:rFonts w:ascii="Times New Roman" w:hAnsi="Times New Roman" w:cs="Times New Roman"/>
                <w:lang w:val="uk-UA"/>
              </w:rPr>
            </w:pPr>
            <w:r w:rsidRPr="00770E92">
              <w:rPr>
                <w:rFonts w:ascii="Times New Roman" w:hAnsi="Times New Roman" w:cs="Times New Roman"/>
                <w:lang w:val="uk-UA"/>
              </w:rPr>
              <w:t>Зазначена норма відповідає абзацу другому частині восьмій статті 25 Закону</w:t>
            </w:r>
          </w:p>
          <w:p w14:paraId="6D2CA1FE" w14:textId="77777777" w:rsidR="00BA4FA1" w:rsidRPr="00F2381B" w:rsidRDefault="00BA4FA1" w:rsidP="00411676">
            <w:pPr>
              <w:tabs>
                <w:tab w:val="left" w:pos="745"/>
                <w:tab w:val="left" w:pos="1036"/>
              </w:tabs>
              <w:ind w:firstLine="36"/>
              <w:jc w:val="both"/>
              <w:rPr>
                <w:rFonts w:ascii="Times New Roman" w:hAnsi="Times New Roman" w:cs="Times New Roman"/>
                <w:lang w:val="uk-UA"/>
              </w:rPr>
            </w:pPr>
          </w:p>
          <w:p w14:paraId="644F89CD" w14:textId="77777777" w:rsidR="00411676" w:rsidRPr="00F2381B" w:rsidRDefault="00411676" w:rsidP="00411676">
            <w:pPr>
              <w:tabs>
                <w:tab w:val="left" w:pos="745"/>
                <w:tab w:val="left" w:pos="1036"/>
              </w:tabs>
              <w:ind w:firstLine="36"/>
              <w:jc w:val="both"/>
              <w:rPr>
                <w:rFonts w:ascii="Times New Roman" w:hAnsi="Times New Roman" w:cs="Times New Roman"/>
                <w:lang w:val="uk-UA"/>
              </w:rPr>
            </w:pPr>
          </w:p>
          <w:p w14:paraId="5A66797A" w14:textId="77777777" w:rsidR="00411676" w:rsidRPr="00303DD4" w:rsidRDefault="00411676" w:rsidP="00411676">
            <w:pPr>
              <w:tabs>
                <w:tab w:val="left" w:pos="745"/>
                <w:tab w:val="left" w:pos="1036"/>
              </w:tabs>
              <w:jc w:val="both"/>
              <w:rPr>
                <w:rFonts w:ascii="Times New Roman" w:hAnsi="Times New Roman" w:cs="Times New Roman"/>
                <w:sz w:val="20"/>
                <w:szCs w:val="20"/>
                <w:lang w:val="uk-UA"/>
              </w:rPr>
            </w:pPr>
          </w:p>
          <w:p w14:paraId="284F2EC3" w14:textId="77777777" w:rsidR="00411676" w:rsidRPr="00303DD4" w:rsidRDefault="00411676" w:rsidP="00411676">
            <w:pPr>
              <w:tabs>
                <w:tab w:val="left" w:pos="745"/>
                <w:tab w:val="left" w:pos="1036"/>
              </w:tabs>
              <w:jc w:val="both"/>
              <w:rPr>
                <w:rFonts w:ascii="Times New Roman" w:hAnsi="Times New Roman" w:cs="Times New Roman"/>
                <w:sz w:val="20"/>
                <w:szCs w:val="20"/>
                <w:lang w:val="uk-UA"/>
              </w:rPr>
            </w:pPr>
          </w:p>
          <w:p w14:paraId="00C1C8D5" w14:textId="77777777" w:rsidR="00411676" w:rsidRPr="00303DD4" w:rsidRDefault="00411676" w:rsidP="00411676">
            <w:pPr>
              <w:tabs>
                <w:tab w:val="left" w:pos="745"/>
                <w:tab w:val="left" w:pos="1036"/>
              </w:tabs>
              <w:jc w:val="both"/>
              <w:rPr>
                <w:rFonts w:ascii="Times New Roman" w:hAnsi="Times New Roman" w:cs="Times New Roman"/>
                <w:sz w:val="20"/>
                <w:szCs w:val="20"/>
                <w:lang w:val="uk-UA"/>
              </w:rPr>
            </w:pPr>
          </w:p>
          <w:p w14:paraId="25424CA0" w14:textId="77777777" w:rsidR="00411676" w:rsidRPr="00303DD4" w:rsidRDefault="00411676" w:rsidP="00411676">
            <w:pPr>
              <w:tabs>
                <w:tab w:val="left" w:pos="745"/>
                <w:tab w:val="left" w:pos="1036"/>
              </w:tabs>
              <w:jc w:val="both"/>
              <w:rPr>
                <w:rFonts w:ascii="Times New Roman" w:hAnsi="Times New Roman" w:cs="Times New Roman"/>
                <w:sz w:val="20"/>
                <w:szCs w:val="20"/>
                <w:lang w:val="uk-UA"/>
              </w:rPr>
            </w:pPr>
          </w:p>
          <w:p w14:paraId="7B826745" w14:textId="77777777" w:rsidR="00411676" w:rsidRPr="00303DD4" w:rsidRDefault="00411676" w:rsidP="00411676">
            <w:pPr>
              <w:tabs>
                <w:tab w:val="left" w:pos="745"/>
                <w:tab w:val="left" w:pos="1036"/>
              </w:tabs>
              <w:jc w:val="both"/>
              <w:rPr>
                <w:rFonts w:ascii="Times New Roman" w:hAnsi="Times New Roman" w:cs="Times New Roman"/>
                <w:sz w:val="20"/>
                <w:szCs w:val="20"/>
                <w:lang w:val="uk-UA"/>
              </w:rPr>
            </w:pPr>
          </w:p>
          <w:p w14:paraId="54C0C2E8" w14:textId="77777777" w:rsidR="00411676" w:rsidRPr="00303DD4" w:rsidRDefault="00411676" w:rsidP="00411676">
            <w:pPr>
              <w:tabs>
                <w:tab w:val="left" w:pos="745"/>
                <w:tab w:val="left" w:pos="1036"/>
              </w:tabs>
              <w:jc w:val="both"/>
              <w:rPr>
                <w:rFonts w:ascii="Times New Roman" w:hAnsi="Times New Roman" w:cs="Times New Roman"/>
                <w:sz w:val="20"/>
                <w:szCs w:val="20"/>
                <w:lang w:val="uk-UA"/>
              </w:rPr>
            </w:pPr>
          </w:p>
          <w:p w14:paraId="020211AE" w14:textId="77777777" w:rsidR="00411676" w:rsidRPr="00303DD4" w:rsidRDefault="00411676" w:rsidP="00411676">
            <w:pPr>
              <w:tabs>
                <w:tab w:val="left" w:pos="745"/>
                <w:tab w:val="left" w:pos="1036"/>
              </w:tabs>
              <w:jc w:val="both"/>
              <w:rPr>
                <w:rFonts w:ascii="Times New Roman" w:hAnsi="Times New Roman" w:cs="Times New Roman"/>
                <w:sz w:val="20"/>
                <w:szCs w:val="20"/>
                <w:lang w:val="uk-UA"/>
              </w:rPr>
            </w:pPr>
          </w:p>
          <w:p w14:paraId="246CFA0F" w14:textId="77777777" w:rsidR="00411676" w:rsidRDefault="00411676" w:rsidP="00411676">
            <w:pPr>
              <w:tabs>
                <w:tab w:val="left" w:pos="745"/>
                <w:tab w:val="left" w:pos="1036"/>
              </w:tabs>
              <w:jc w:val="both"/>
              <w:rPr>
                <w:rFonts w:ascii="Times New Roman" w:hAnsi="Times New Roman" w:cs="Times New Roman"/>
                <w:sz w:val="20"/>
                <w:szCs w:val="20"/>
                <w:lang w:val="uk-UA"/>
              </w:rPr>
            </w:pPr>
          </w:p>
          <w:p w14:paraId="03C1CD9F" w14:textId="77777777" w:rsidR="00524505" w:rsidRDefault="00524505" w:rsidP="00411676">
            <w:pPr>
              <w:tabs>
                <w:tab w:val="left" w:pos="745"/>
                <w:tab w:val="left" w:pos="1036"/>
              </w:tabs>
              <w:jc w:val="both"/>
              <w:rPr>
                <w:rFonts w:ascii="Times New Roman" w:hAnsi="Times New Roman" w:cs="Times New Roman"/>
                <w:sz w:val="20"/>
                <w:szCs w:val="20"/>
                <w:lang w:val="uk-UA"/>
              </w:rPr>
            </w:pPr>
          </w:p>
          <w:p w14:paraId="038DC82D" w14:textId="77777777" w:rsidR="00097AEC" w:rsidRDefault="00097AEC" w:rsidP="00411676">
            <w:pPr>
              <w:tabs>
                <w:tab w:val="left" w:pos="745"/>
                <w:tab w:val="left" w:pos="1036"/>
              </w:tabs>
              <w:jc w:val="both"/>
              <w:rPr>
                <w:rFonts w:ascii="Times New Roman" w:hAnsi="Times New Roman" w:cs="Times New Roman"/>
                <w:sz w:val="20"/>
                <w:szCs w:val="20"/>
                <w:lang w:val="uk-UA"/>
              </w:rPr>
            </w:pPr>
          </w:p>
          <w:p w14:paraId="3CFA11C5" w14:textId="77777777" w:rsidR="00524505" w:rsidRDefault="00524505" w:rsidP="00411676">
            <w:pPr>
              <w:tabs>
                <w:tab w:val="left" w:pos="745"/>
                <w:tab w:val="left" w:pos="1036"/>
              </w:tabs>
              <w:jc w:val="both"/>
              <w:rPr>
                <w:rFonts w:ascii="Times New Roman" w:hAnsi="Times New Roman" w:cs="Times New Roman"/>
                <w:sz w:val="20"/>
                <w:szCs w:val="20"/>
                <w:lang w:val="uk-UA"/>
              </w:rPr>
            </w:pPr>
          </w:p>
          <w:p w14:paraId="3D2E8CCE" w14:textId="77777777" w:rsidR="00A771CA" w:rsidRDefault="00A771CA" w:rsidP="00770E92">
            <w:pPr>
              <w:tabs>
                <w:tab w:val="left" w:pos="745"/>
                <w:tab w:val="left" w:pos="1036"/>
              </w:tabs>
              <w:jc w:val="both"/>
              <w:rPr>
                <w:rFonts w:ascii="Times New Roman" w:hAnsi="Times New Roman" w:cs="Times New Roman"/>
                <w:b/>
                <w:lang w:val="uk-UA"/>
              </w:rPr>
            </w:pPr>
          </w:p>
          <w:p w14:paraId="60889791" w14:textId="25D0252A" w:rsidR="00770E92" w:rsidRDefault="00770E92" w:rsidP="00770E92">
            <w:pPr>
              <w:tabs>
                <w:tab w:val="left" w:pos="745"/>
                <w:tab w:val="left" w:pos="1036"/>
              </w:tabs>
              <w:jc w:val="both"/>
              <w:rPr>
                <w:rFonts w:ascii="Times New Roman" w:hAnsi="Times New Roman" w:cs="Times New Roman"/>
                <w:b/>
                <w:lang w:val="uk-UA"/>
              </w:rPr>
            </w:pPr>
            <w:r w:rsidRPr="00770E92">
              <w:rPr>
                <w:rFonts w:ascii="Times New Roman" w:hAnsi="Times New Roman" w:cs="Times New Roman"/>
                <w:b/>
                <w:lang w:val="uk-UA"/>
              </w:rPr>
              <w:t>Не враховано</w:t>
            </w:r>
          </w:p>
          <w:p w14:paraId="6947343D" w14:textId="77777777" w:rsidR="00770E92" w:rsidRPr="00770E92" w:rsidRDefault="00770E92" w:rsidP="00770E92">
            <w:pPr>
              <w:tabs>
                <w:tab w:val="left" w:pos="745"/>
                <w:tab w:val="left" w:pos="1036"/>
              </w:tabs>
              <w:ind w:firstLine="36"/>
              <w:jc w:val="both"/>
              <w:rPr>
                <w:rFonts w:ascii="Times New Roman" w:hAnsi="Times New Roman" w:cs="Times New Roman"/>
                <w:lang w:val="uk-UA"/>
              </w:rPr>
            </w:pPr>
            <w:r w:rsidRPr="00770E92">
              <w:rPr>
                <w:rFonts w:ascii="Times New Roman" w:hAnsi="Times New Roman" w:cs="Times New Roman"/>
                <w:lang w:val="uk-UA"/>
              </w:rPr>
              <w:t xml:space="preserve">Зазначена норма відповідає </w:t>
            </w:r>
            <w:r>
              <w:rPr>
                <w:rFonts w:ascii="Times New Roman" w:hAnsi="Times New Roman" w:cs="Times New Roman"/>
                <w:lang w:val="uk-UA"/>
              </w:rPr>
              <w:t xml:space="preserve">підпункту 2 </w:t>
            </w:r>
            <w:r w:rsidR="002A3806">
              <w:rPr>
                <w:rFonts w:ascii="Times New Roman" w:hAnsi="Times New Roman" w:cs="Times New Roman"/>
                <w:lang w:val="uk-UA"/>
              </w:rPr>
              <w:t xml:space="preserve">частини другої </w:t>
            </w:r>
            <w:r w:rsidRPr="00770E92">
              <w:rPr>
                <w:rFonts w:ascii="Times New Roman" w:hAnsi="Times New Roman" w:cs="Times New Roman"/>
                <w:lang w:val="uk-UA"/>
              </w:rPr>
              <w:t>статті 25 Закону</w:t>
            </w:r>
          </w:p>
          <w:p w14:paraId="6BABE7FE" w14:textId="77777777" w:rsidR="00411676" w:rsidRPr="000C46D2" w:rsidRDefault="00411676" w:rsidP="00411676">
            <w:pPr>
              <w:tabs>
                <w:tab w:val="left" w:pos="745"/>
                <w:tab w:val="left" w:pos="1036"/>
              </w:tabs>
              <w:ind w:firstLine="36"/>
              <w:jc w:val="both"/>
              <w:rPr>
                <w:rFonts w:ascii="Times New Roman" w:hAnsi="Times New Roman" w:cs="Times New Roman"/>
                <w:lang w:val="uk-UA"/>
              </w:rPr>
            </w:pPr>
          </w:p>
          <w:p w14:paraId="3CEFE154" w14:textId="77777777" w:rsidR="00411676" w:rsidRPr="000C46D2" w:rsidRDefault="00411676" w:rsidP="00411676">
            <w:pPr>
              <w:tabs>
                <w:tab w:val="left" w:pos="745"/>
                <w:tab w:val="left" w:pos="1036"/>
              </w:tabs>
              <w:ind w:firstLine="36"/>
              <w:jc w:val="both"/>
              <w:rPr>
                <w:rFonts w:ascii="Times New Roman" w:hAnsi="Times New Roman" w:cs="Times New Roman"/>
                <w:lang w:val="uk-UA"/>
              </w:rPr>
            </w:pPr>
          </w:p>
          <w:p w14:paraId="59A41647" w14:textId="77777777" w:rsidR="00411676" w:rsidRPr="000C46D2" w:rsidRDefault="00411676" w:rsidP="00411676">
            <w:pPr>
              <w:tabs>
                <w:tab w:val="left" w:pos="745"/>
                <w:tab w:val="left" w:pos="1036"/>
              </w:tabs>
              <w:ind w:firstLine="36"/>
              <w:jc w:val="both"/>
              <w:rPr>
                <w:rFonts w:ascii="Times New Roman" w:hAnsi="Times New Roman" w:cs="Times New Roman"/>
                <w:lang w:val="uk-UA"/>
              </w:rPr>
            </w:pPr>
          </w:p>
          <w:p w14:paraId="06F77591" w14:textId="77777777" w:rsidR="00411676" w:rsidRPr="00400F0A" w:rsidRDefault="00411676" w:rsidP="00411676">
            <w:pPr>
              <w:tabs>
                <w:tab w:val="left" w:pos="745"/>
                <w:tab w:val="left" w:pos="1036"/>
              </w:tabs>
              <w:ind w:firstLine="36"/>
              <w:jc w:val="both"/>
              <w:rPr>
                <w:rFonts w:ascii="Times New Roman" w:hAnsi="Times New Roman" w:cs="Times New Roman"/>
                <w:sz w:val="20"/>
                <w:szCs w:val="20"/>
                <w:lang w:val="uk-UA"/>
              </w:rPr>
            </w:pPr>
          </w:p>
          <w:p w14:paraId="5E65F1FF" w14:textId="77777777" w:rsidR="00411676" w:rsidRPr="00400F0A" w:rsidRDefault="00411676" w:rsidP="00411676">
            <w:pPr>
              <w:tabs>
                <w:tab w:val="left" w:pos="745"/>
                <w:tab w:val="left" w:pos="1036"/>
              </w:tabs>
              <w:ind w:firstLine="36"/>
              <w:jc w:val="both"/>
              <w:rPr>
                <w:rFonts w:ascii="Times New Roman" w:hAnsi="Times New Roman" w:cs="Times New Roman"/>
                <w:sz w:val="20"/>
                <w:szCs w:val="20"/>
                <w:lang w:val="uk-UA"/>
              </w:rPr>
            </w:pPr>
          </w:p>
          <w:p w14:paraId="0801B7EE" w14:textId="77777777" w:rsidR="00411676" w:rsidRPr="00400F0A" w:rsidRDefault="00411676" w:rsidP="00411676">
            <w:pPr>
              <w:tabs>
                <w:tab w:val="left" w:pos="745"/>
                <w:tab w:val="left" w:pos="1036"/>
              </w:tabs>
              <w:ind w:firstLine="36"/>
              <w:jc w:val="both"/>
              <w:rPr>
                <w:rFonts w:ascii="Times New Roman" w:hAnsi="Times New Roman" w:cs="Times New Roman"/>
                <w:sz w:val="20"/>
                <w:szCs w:val="20"/>
                <w:lang w:val="uk-UA"/>
              </w:rPr>
            </w:pPr>
          </w:p>
          <w:p w14:paraId="44F9D557" w14:textId="77777777" w:rsidR="00411676" w:rsidRPr="00400F0A" w:rsidRDefault="00411676" w:rsidP="00411676">
            <w:pPr>
              <w:tabs>
                <w:tab w:val="left" w:pos="745"/>
                <w:tab w:val="left" w:pos="1036"/>
              </w:tabs>
              <w:ind w:firstLine="36"/>
              <w:jc w:val="both"/>
              <w:rPr>
                <w:rFonts w:ascii="Times New Roman" w:hAnsi="Times New Roman" w:cs="Times New Roman"/>
                <w:sz w:val="20"/>
                <w:szCs w:val="20"/>
                <w:lang w:val="uk-UA"/>
              </w:rPr>
            </w:pPr>
          </w:p>
          <w:p w14:paraId="3F7A4711" w14:textId="77777777" w:rsidR="00411676" w:rsidRPr="00400F0A" w:rsidRDefault="00411676" w:rsidP="00411676">
            <w:pPr>
              <w:tabs>
                <w:tab w:val="left" w:pos="745"/>
                <w:tab w:val="left" w:pos="1036"/>
              </w:tabs>
              <w:jc w:val="both"/>
              <w:rPr>
                <w:rFonts w:ascii="Times New Roman" w:hAnsi="Times New Roman" w:cs="Times New Roman"/>
                <w:b/>
                <w:sz w:val="20"/>
                <w:szCs w:val="20"/>
                <w:lang w:val="uk-UA"/>
              </w:rPr>
            </w:pPr>
          </w:p>
          <w:p w14:paraId="5105368F" w14:textId="77777777" w:rsidR="00A815AF" w:rsidRPr="00400F0A" w:rsidRDefault="00A815AF" w:rsidP="00411676">
            <w:pPr>
              <w:tabs>
                <w:tab w:val="left" w:pos="745"/>
                <w:tab w:val="left" w:pos="1036"/>
              </w:tabs>
              <w:jc w:val="both"/>
              <w:rPr>
                <w:rFonts w:ascii="Times New Roman" w:hAnsi="Times New Roman" w:cs="Times New Roman"/>
                <w:b/>
                <w:sz w:val="20"/>
                <w:szCs w:val="20"/>
                <w:lang w:val="uk-UA"/>
              </w:rPr>
            </w:pPr>
          </w:p>
          <w:p w14:paraId="53C4910F" w14:textId="77777777" w:rsidR="00A771CA" w:rsidRDefault="00A771CA" w:rsidP="00411676">
            <w:pPr>
              <w:tabs>
                <w:tab w:val="left" w:pos="745"/>
                <w:tab w:val="left" w:pos="1036"/>
              </w:tabs>
              <w:jc w:val="both"/>
              <w:rPr>
                <w:rFonts w:ascii="Times New Roman" w:hAnsi="Times New Roman" w:cs="Times New Roman"/>
                <w:b/>
                <w:lang w:val="uk-UA"/>
              </w:rPr>
            </w:pPr>
          </w:p>
          <w:p w14:paraId="500AEE8E" w14:textId="3DDC9ECA" w:rsidR="00677552" w:rsidRPr="00FB76CC" w:rsidRDefault="00677552" w:rsidP="00411676">
            <w:pPr>
              <w:tabs>
                <w:tab w:val="left" w:pos="745"/>
                <w:tab w:val="left" w:pos="1036"/>
              </w:tabs>
              <w:jc w:val="both"/>
              <w:rPr>
                <w:rFonts w:ascii="Times New Roman" w:hAnsi="Times New Roman" w:cs="Times New Roman"/>
                <w:b/>
                <w:lang w:val="uk-UA"/>
              </w:rPr>
            </w:pPr>
            <w:r w:rsidRPr="00FB76CC">
              <w:rPr>
                <w:rFonts w:ascii="Times New Roman" w:hAnsi="Times New Roman" w:cs="Times New Roman"/>
                <w:b/>
                <w:lang w:val="uk-UA"/>
              </w:rPr>
              <w:t>Не враховано</w:t>
            </w:r>
          </w:p>
          <w:p w14:paraId="03ED7FB0" w14:textId="77777777" w:rsidR="00AA6338" w:rsidRPr="00770E92" w:rsidRDefault="00AA6338" w:rsidP="00A771CA">
            <w:pPr>
              <w:shd w:val="clear" w:color="auto" w:fill="FFFFFF" w:themeFill="background1"/>
              <w:tabs>
                <w:tab w:val="left" w:pos="745"/>
                <w:tab w:val="left" w:pos="1036"/>
              </w:tabs>
              <w:ind w:firstLine="36"/>
              <w:jc w:val="both"/>
              <w:rPr>
                <w:rFonts w:ascii="Times New Roman" w:hAnsi="Times New Roman" w:cs="Times New Roman"/>
                <w:lang w:val="uk-UA"/>
              </w:rPr>
            </w:pPr>
            <w:r w:rsidRPr="00770E92">
              <w:rPr>
                <w:rFonts w:ascii="Times New Roman" w:hAnsi="Times New Roman" w:cs="Times New Roman"/>
                <w:lang w:val="uk-UA"/>
              </w:rPr>
              <w:t xml:space="preserve">Зазначена норма відповідає </w:t>
            </w:r>
            <w:r>
              <w:rPr>
                <w:rFonts w:ascii="Times New Roman" w:hAnsi="Times New Roman" w:cs="Times New Roman"/>
                <w:lang w:val="uk-UA"/>
              </w:rPr>
              <w:t xml:space="preserve">підпункту 2 частини другої </w:t>
            </w:r>
            <w:r w:rsidRPr="00770E92">
              <w:rPr>
                <w:rFonts w:ascii="Times New Roman" w:hAnsi="Times New Roman" w:cs="Times New Roman"/>
                <w:lang w:val="uk-UA"/>
              </w:rPr>
              <w:t>статті 25 Закону</w:t>
            </w:r>
          </w:p>
          <w:p w14:paraId="49483045" w14:textId="77777777" w:rsidR="00677552" w:rsidRPr="000C46D2" w:rsidRDefault="00677552" w:rsidP="00411676">
            <w:pPr>
              <w:tabs>
                <w:tab w:val="left" w:pos="745"/>
                <w:tab w:val="left" w:pos="1036"/>
              </w:tabs>
              <w:jc w:val="both"/>
              <w:rPr>
                <w:rFonts w:ascii="Times New Roman" w:hAnsi="Times New Roman" w:cs="Times New Roman"/>
                <w:b/>
                <w:lang w:val="uk-UA"/>
              </w:rPr>
            </w:pPr>
          </w:p>
          <w:p w14:paraId="71709CC8" w14:textId="77777777" w:rsidR="00677552" w:rsidRDefault="00677552" w:rsidP="00411676">
            <w:pPr>
              <w:tabs>
                <w:tab w:val="left" w:pos="745"/>
                <w:tab w:val="left" w:pos="1036"/>
              </w:tabs>
              <w:jc w:val="both"/>
              <w:rPr>
                <w:rFonts w:ascii="Times New Roman" w:hAnsi="Times New Roman" w:cs="Times New Roman"/>
                <w:b/>
                <w:sz w:val="20"/>
                <w:szCs w:val="20"/>
                <w:lang w:val="uk-UA"/>
              </w:rPr>
            </w:pPr>
          </w:p>
          <w:p w14:paraId="083B9D12" w14:textId="77777777" w:rsidR="00677552" w:rsidRDefault="00677552" w:rsidP="00411676">
            <w:pPr>
              <w:tabs>
                <w:tab w:val="left" w:pos="745"/>
                <w:tab w:val="left" w:pos="1036"/>
              </w:tabs>
              <w:jc w:val="both"/>
              <w:rPr>
                <w:rFonts w:ascii="Times New Roman" w:hAnsi="Times New Roman" w:cs="Times New Roman"/>
                <w:b/>
                <w:sz w:val="20"/>
                <w:szCs w:val="20"/>
                <w:lang w:val="uk-UA"/>
              </w:rPr>
            </w:pPr>
          </w:p>
          <w:p w14:paraId="72056B1E" w14:textId="77777777" w:rsidR="00677552" w:rsidRDefault="00677552" w:rsidP="00411676">
            <w:pPr>
              <w:tabs>
                <w:tab w:val="left" w:pos="745"/>
                <w:tab w:val="left" w:pos="1036"/>
              </w:tabs>
              <w:jc w:val="both"/>
              <w:rPr>
                <w:rFonts w:ascii="Times New Roman" w:hAnsi="Times New Roman" w:cs="Times New Roman"/>
                <w:b/>
                <w:sz w:val="20"/>
                <w:szCs w:val="20"/>
                <w:lang w:val="uk-UA"/>
              </w:rPr>
            </w:pPr>
          </w:p>
          <w:p w14:paraId="54EB44D9" w14:textId="77777777" w:rsidR="00677552" w:rsidRDefault="00677552" w:rsidP="00411676">
            <w:pPr>
              <w:tabs>
                <w:tab w:val="left" w:pos="745"/>
                <w:tab w:val="left" w:pos="1036"/>
              </w:tabs>
              <w:jc w:val="both"/>
              <w:rPr>
                <w:rFonts w:ascii="Times New Roman" w:hAnsi="Times New Roman" w:cs="Times New Roman"/>
                <w:b/>
                <w:sz w:val="20"/>
                <w:szCs w:val="20"/>
                <w:lang w:val="uk-UA"/>
              </w:rPr>
            </w:pPr>
          </w:p>
          <w:p w14:paraId="60BD28D9" w14:textId="77777777" w:rsidR="00677552" w:rsidRDefault="00677552" w:rsidP="00411676">
            <w:pPr>
              <w:tabs>
                <w:tab w:val="left" w:pos="745"/>
                <w:tab w:val="left" w:pos="1036"/>
              </w:tabs>
              <w:jc w:val="both"/>
              <w:rPr>
                <w:rFonts w:ascii="Times New Roman" w:hAnsi="Times New Roman" w:cs="Times New Roman"/>
                <w:b/>
                <w:sz w:val="20"/>
                <w:szCs w:val="20"/>
                <w:lang w:val="uk-UA"/>
              </w:rPr>
            </w:pPr>
          </w:p>
          <w:p w14:paraId="53D4FBE0" w14:textId="77777777" w:rsidR="00677552" w:rsidRDefault="00677552" w:rsidP="00411676">
            <w:pPr>
              <w:tabs>
                <w:tab w:val="left" w:pos="745"/>
                <w:tab w:val="left" w:pos="1036"/>
              </w:tabs>
              <w:jc w:val="both"/>
              <w:rPr>
                <w:rFonts w:ascii="Times New Roman" w:hAnsi="Times New Roman" w:cs="Times New Roman"/>
                <w:b/>
                <w:sz w:val="20"/>
                <w:szCs w:val="20"/>
                <w:lang w:val="uk-UA"/>
              </w:rPr>
            </w:pPr>
          </w:p>
          <w:p w14:paraId="2CCFA18F" w14:textId="77777777" w:rsidR="00677552" w:rsidRDefault="00677552" w:rsidP="00411676">
            <w:pPr>
              <w:tabs>
                <w:tab w:val="left" w:pos="745"/>
                <w:tab w:val="left" w:pos="1036"/>
              </w:tabs>
              <w:jc w:val="both"/>
              <w:rPr>
                <w:rFonts w:ascii="Times New Roman" w:hAnsi="Times New Roman" w:cs="Times New Roman"/>
                <w:b/>
                <w:sz w:val="20"/>
                <w:szCs w:val="20"/>
                <w:lang w:val="uk-UA"/>
              </w:rPr>
            </w:pPr>
          </w:p>
          <w:p w14:paraId="3475B4FB" w14:textId="77777777" w:rsidR="00677552" w:rsidRDefault="00677552" w:rsidP="00411676">
            <w:pPr>
              <w:tabs>
                <w:tab w:val="left" w:pos="745"/>
                <w:tab w:val="left" w:pos="1036"/>
              </w:tabs>
              <w:jc w:val="both"/>
              <w:rPr>
                <w:rFonts w:ascii="Times New Roman" w:hAnsi="Times New Roman" w:cs="Times New Roman"/>
                <w:b/>
                <w:sz w:val="20"/>
                <w:szCs w:val="20"/>
                <w:lang w:val="uk-UA"/>
              </w:rPr>
            </w:pPr>
          </w:p>
          <w:p w14:paraId="22ACC658" w14:textId="77777777" w:rsidR="00677552" w:rsidRPr="008F7E1D" w:rsidRDefault="00677552" w:rsidP="00411676">
            <w:pPr>
              <w:tabs>
                <w:tab w:val="left" w:pos="745"/>
                <w:tab w:val="left" w:pos="1036"/>
              </w:tabs>
              <w:jc w:val="both"/>
              <w:rPr>
                <w:rFonts w:ascii="Times New Roman" w:hAnsi="Times New Roman" w:cs="Times New Roman"/>
                <w:b/>
                <w:sz w:val="18"/>
                <w:szCs w:val="18"/>
                <w:lang w:val="uk-UA"/>
              </w:rPr>
            </w:pPr>
          </w:p>
          <w:p w14:paraId="5941EA8B" w14:textId="77777777" w:rsidR="00677552" w:rsidRPr="008F7E1D" w:rsidRDefault="00677552" w:rsidP="00411676">
            <w:pPr>
              <w:tabs>
                <w:tab w:val="left" w:pos="745"/>
                <w:tab w:val="left" w:pos="1036"/>
              </w:tabs>
              <w:jc w:val="both"/>
              <w:rPr>
                <w:rFonts w:ascii="Times New Roman" w:hAnsi="Times New Roman" w:cs="Times New Roman"/>
                <w:b/>
                <w:sz w:val="18"/>
                <w:szCs w:val="18"/>
                <w:lang w:val="uk-UA"/>
              </w:rPr>
            </w:pPr>
          </w:p>
          <w:p w14:paraId="50CFC8C3" w14:textId="77777777" w:rsidR="00677552" w:rsidRPr="008F7E1D" w:rsidRDefault="00677552" w:rsidP="00411676">
            <w:pPr>
              <w:tabs>
                <w:tab w:val="left" w:pos="745"/>
                <w:tab w:val="left" w:pos="1036"/>
              </w:tabs>
              <w:jc w:val="both"/>
              <w:rPr>
                <w:rFonts w:ascii="Times New Roman" w:hAnsi="Times New Roman" w:cs="Times New Roman"/>
                <w:b/>
                <w:sz w:val="18"/>
                <w:szCs w:val="18"/>
                <w:lang w:val="uk-UA"/>
              </w:rPr>
            </w:pPr>
          </w:p>
          <w:p w14:paraId="4E55BAC1" w14:textId="77777777" w:rsidR="00677552" w:rsidRPr="00303DD4" w:rsidRDefault="00677552" w:rsidP="00AA6338">
            <w:pPr>
              <w:tabs>
                <w:tab w:val="left" w:pos="745"/>
                <w:tab w:val="left" w:pos="1036"/>
              </w:tabs>
              <w:jc w:val="both"/>
              <w:rPr>
                <w:rFonts w:ascii="Times New Roman" w:hAnsi="Times New Roman" w:cs="Times New Roman"/>
                <w:b/>
                <w:sz w:val="20"/>
                <w:szCs w:val="20"/>
                <w:lang w:val="uk-UA"/>
              </w:rPr>
            </w:pPr>
          </w:p>
        </w:tc>
      </w:tr>
      <w:tr w:rsidR="00411676" w:rsidRPr="00303DD4" w14:paraId="60682133" w14:textId="77777777" w:rsidTr="00E3340C">
        <w:trPr>
          <w:gridAfter w:val="1"/>
          <w:wAfter w:w="9" w:type="dxa"/>
          <w:trHeight w:val="322"/>
        </w:trPr>
        <w:tc>
          <w:tcPr>
            <w:tcW w:w="15119" w:type="dxa"/>
            <w:gridSpan w:val="3"/>
          </w:tcPr>
          <w:p w14:paraId="3E0EFF62" w14:textId="77777777" w:rsidR="00411676" w:rsidRPr="00054104" w:rsidRDefault="00411676" w:rsidP="00411676">
            <w:pPr>
              <w:pStyle w:val="a4"/>
              <w:spacing w:before="0" w:beforeAutospacing="0" w:after="0" w:afterAutospacing="0"/>
              <w:jc w:val="center"/>
              <w:rPr>
                <w:b/>
                <w:sz w:val="22"/>
                <w:szCs w:val="22"/>
              </w:rPr>
            </w:pPr>
            <w:r w:rsidRPr="00054104">
              <w:rPr>
                <w:b/>
                <w:sz w:val="22"/>
                <w:szCs w:val="22"/>
              </w:rPr>
              <w:lastRenderedPageBreak/>
              <w:t>VIII. Програма відповідності власника газотранспортної системи та порядок моніторингу її виконання</w:t>
            </w:r>
          </w:p>
        </w:tc>
      </w:tr>
      <w:tr w:rsidR="00FB76CC" w:rsidRPr="00303DD4" w14:paraId="4672A6B2" w14:textId="77777777" w:rsidTr="00813782">
        <w:trPr>
          <w:gridAfter w:val="1"/>
          <w:wAfter w:w="9" w:type="dxa"/>
          <w:trHeight w:val="322"/>
        </w:trPr>
        <w:tc>
          <w:tcPr>
            <w:tcW w:w="5161" w:type="dxa"/>
          </w:tcPr>
          <w:p w14:paraId="15CE9020" w14:textId="77777777" w:rsidR="00FB76CC" w:rsidRPr="00054104" w:rsidRDefault="00FB76CC" w:rsidP="00FB76CC">
            <w:pPr>
              <w:tabs>
                <w:tab w:val="left" w:pos="1028"/>
              </w:tabs>
              <w:jc w:val="both"/>
              <w:rPr>
                <w:rFonts w:ascii="Times New Roman" w:hAnsi="Times New Roman" w:cs="Times New Roman"/>
                <w:lang w:val="uk-UA"/>
              </w:rPr>
            </w:pPr>
            <w:r w:rsidRPr="00054104">
              <w:rPr>
                <w:rFonts w:ascii="Times New Roman" w:hAnsi="Times New Roman" w:cs="Times New Roman"/>
                <w:lang w:val="uk-UA"/>
              </w:rPr>
              <w:lastRenderedPageBreak/>
              <w:t xml:space="preserve">           1. Для забезпечення незалежності оператора газотранспортної системи власник газотранспортної системи розробляє і впроваджує Програму відповідності власника ГТС, в якій визначає заходи для уникнення дискримінаційних дій та впливу на діяльність оператора газотранспортної системи та моніторингу виконання таких заходів. </w:t>
            </w:r>
          </w:p>
          <w:p w14:paraId="307BD300" w14:textId="77777777" w:rsidR="00FB76CC" w:rsidRPr="00054104" w:rsidRDefault="00FB76CC" w:rsidP="00FB76CC">
            <w:pPr>
              <w:jc w:val="both"/>
              <w:rPr>
                <w:rFonts w:ascii="Times New Roman" w:hAnsi="Times New Roman" w:cs="Times New Roman"/>
                <w:lang w:val="uk-UA"/>
              </w:rPr>
            </w:pPr>
            <w:r w:rsidRPr="00054104">
              <w:rPr>
                <w:rFonts w:ascii="Times New Roman" w:hAnsi="Times New Roman" w:cs="Times New Roman"/>
                <w:lang w:val="uk-UA"/>
              </w:rPr>
              <w:tab/>
              <w:t xml:space="preserve">2. Програма відповідності власника ГТС повинна містити положення та заходи, виконання яких є обов’язковим для працівників власника газотранспортної системи у взаємовідносинах з оператором газотранспортної системи та іншими суб’єктами ринку природного газу, зокрема, заходи: </w:t>
            </w:r>
          </w:p>
          <w:p w14:paraId="195A6365" w14:textId="77777777" w:rsidR="00FB76CC" w:rsidRPr="00054104" w:rsidRDefault="00FB76CC" w:rsidP="00FB76CC">
            <w:pPr>
              <w:jc w:val="both"/>
              <w:rPr>
                <w:rFonts w:ascii="Times New Roman" w:hAnsi="Times New Roman" w:cs="Times New Roman"/>
                <w:lang w:val="uk-UA"/>
              </w:rPr>
            </w:pPr>
            <w:r w:rsidRPr="00054104">
              <w:rPr>
                <w:rFonts w:ascii="Times New Roman" w:hAnsi="Times New Roman" w:cs="Times New Roman"/>
                <w:lang w:val="uk-UA"/>
              </w:rPr>
              <w:tab/>
              <w:t>1) щодо дотримання власником газотранспортної системи вимог про відокремлення та незалежність оператора газотранспортної системи від діяльності з видобутку, розподілу, постачання природного газу, діяльності оптових продавців відповідно до вимог статті 27 Закону;</w:t>
            </w:r>
          </w:p>
          <w:p w14:paraId="3BA3DC9A" w14:textId="77777777" w:rsidR="00FB76CC" w:rsidRPr="00054104" w:rsidRDefault="00FB76CC" w:rsidP="00FB76CC">
            <w:pPr>
              <w:jc w:val="both"/>
              <w:rPr>
                <w:rFonts w:ascii="Times New Roman" w:hAnsi="Times New Roman" w:cs="Times New Roman"/>
                <w:lang w:val="uk-UA"/>
              </w:rPr>
            </w:pPr>
            <w:r w:rsidRPr="00054104">
              <w:rPr>
                <w:rFonts w:ascii="Times New Roman" w:hAnsi="Times New Roman" w:cs="Times New Roman"/>
                <w:lang w:val="uk-UA"/>
              </w:rPr>
              <w:tab/>
              <w:t>2) що унеможливлюють дискримінаційні дії та вплив на оператора газотранспортної системи при прийнятті ним рішень, а також незалежності оператора газотранспортної системи від власника газотранспортної системи при виконанні оператором газотранспортної  системи функцій та обов'язків відповідно до вимог Закону;</w:t>
            </w:r>
          </w:p>
          <w:p w14:paraId="1852E1A8" w14:textId="77777777" w:rsidR="00FB76CC" w:rsidRPr="00054104" w:rsidRDefault="00FB76CC" w:rsidP="00FB76CC">
            <w:pPr>
              <w:ind w:firstLine="745"/>
              <w:jc w:val="both"/>
              <w:rPr>
                <w:rFonts w:ascii="Times New Roman" w:hAnsi="Times New Roman" w:cs="Times New Roman"/>
                <w:lang w:val="uk-UA"/>
              </w:rPr>
            </w:pPr>
            <w:r w:rsidRPr="00054104">
              <w:rPr>
                <w:rFonts w:ascii="Times New Roman" w:hAnsi="Times New Roman" w:cs="Times New Roman"/>
                <w:lang w:val="uk-UA"/>
              </w:rPr>
              <w:t>3) спрямовані на забезпечення дотримання прозорих та недискримінаційних відносин між власником газотранспортної системи та оператором газотранспортної системи;</w:t>
            </w:r>
          </w:p>
          <w:p w14:paraId="3EA7981D" w14:textId="77777777" w:rsidR="00FB76CC" w:rsidRPr="00054104" w:rsidRDefault="00FB76CC" w:rsidP="00FB76CC">
            <w:pPr>
              <w:jc w:val="both"/>
              <w:rPr>
                <w:rFonts w:ascii="Times New Roman" w:hAnsi="Times New Roman" w:cs="Times New Roman"/>
                <w:lang w:val="uk-UA"/>
              </w:rPr>
            </w:pPr>
            <w:r w:rsidRPr="00054104">
              <w:rPr>
                <w:rFonts w:ascii="Times New Roman" w:hAnsi="Times New Roman" w:cs="Times New Roman"/>
                <w:lang w:val="uk-UA"/>
              </w:rPr>
              <w:tab/>
              <w:t>4) що регламентують поводження з конфіденційною інформацією, інформацією з обмеженим доступом, яка стосується управління державним майном  газотранспортної  системи  та управління  корпоративними  правами  держави  в  статутному  капіталі оператора газотранспортної системи, а також забезпечення захисту такої інформації;</w:t>
            </w:r>
          </w:p>
          <w:p w14:paraId="3E835F36" w14:textId="77777777" w:rsidR="00FB76CC" w:rsidRPr="00054104" w:rsidRDefault="00FB76CC" w:rsidP="00FB76CC">
            <w:pPr>
              <w:jc w:val="both"/>
              <w:rPr>
                <w:rFonts w:ascii="Times New Roman" w:hAnsi="Times New Roman" w:cs="Times New Roman"/>
                <w:lang w:val="uk-UA"/>
              </w:rPr>
            </w:pPr>
            <w:r w:rsidRPr="00054104">
              <w:rPr>
                <w:rFonts w:ascii="Times New Roman" w:hAnsi="Times New Roman" w:cs="Times New Roman"/>
                <w:lang w:val="uk-UA"/>
              </w:rPr>
              <w:tab/>
              <w:t xml:space="preserve">5) щодо забезпечення виконання Програми відповідності власника ГТС та дотримання працівниками власника газотранспортної системи вимог, передбачених Законом та Програмою </w:t>
            </w:r>
            <w:r w:rsidRPr="00054104">
              <w:rPr>
                <w:rFonts w:ascii="Times New Roman" w:hAnsi="Times New Roman" w:cs="Times New Roman"/>
                <w:lang w:val="uk-UA"/>
              </w:rPr>
              <w:lastRenderedPageBreak/>
              <w:t>відповідності власника ГТС, а також відповідальності за її невиконання;</w:t>
            </w:r>
          </w:p>
          <w:p w14:paraId="50E869D1" w14:textId="77777777" w:rsidR="00FB76CC" w:rsidRPr="00054104" w:rsidRDefault="00FB76CC" w:rsidP="00FB76CC">
            <w:pPr>
              <w:jc w:val="both"/>
              <w:rPr>
                <w:rFonts w:ascii="Times New Roman" w:hAnsi="Times New Roman" w:cs="Times New Roman"/>
                <w:lang w:val="uk-UA"/>
              </w:rPr>
            </w:pPr>
            <w:r w:rsidRPr="00054104">
              <w:rPr>
                <w:rFonts w:ascii="Times New Roman" w:hAnsi="Times New Roman" w:cs="Times New Roman"/>
                <w:lang w:val="uk-UA"/>
              </w:rPr>
              <w:tab/>
              <w:t>6) щодо забезпечення діяльності Уповноваженого з питань відповідності, його прав і належних умов виконання його обов’язків, а також взаємодії власника газотранспортної системи і працівників власника газотранспортної системи з Уповноваженим з питань відповідності;</w:t>
            </w:r>
          </w:p>
          <w:p w14:paraId="7F305089" w14:textId="77777777" w:rsidR="00FB76CC" w:rsidRPr="00054104" w:rsidRDefault="00FB76CC" w:rsidP="00FB76CC">
            <w:pPr>
              <w:jc w:val="both"/>
              <w:rPr>
                <w:rFonts w:ascii="Times New Roman" w:hAnsi="Times New Roman" w:cs="Times New Roman"/>
                <w:lang w:val="uk-UA"/>
              </w:rPr>
            </w:pPr>
            <w:r w:rsidRPr="00054104">
              <w:rPr>
                <w:rFonts w:ascii="Times New Roman" w:hAnsi="Times New Roman" w:cs="Times New Roman"/>
                <w:lang w:val="uk-UA"/>
              </w:rPr>
              <w:tab/>
              <w:t>7) щодо забезпечення моніторингу виконання Програми відповідності власника ГТС та підготовки звітів з її виконання відповідно до вимог Закону та цього Порядку;</w:t>
            </w:r>
          </w:p>
          <w:p w14:paraId="7B8EA142" w14:textId="77777777" w:rsidR="00FB76CC" w:rsidRPr="00054104" w:rsidRDefault="00FB76CC" w:rsidP="00FB76CC">
            <w:pPr>
              <w:jc w:val="both"/>
              <w:rPr>
                <w:rFonts w:ascii="Times New Roman" w:hAnsi="Times New Roman" w:cs="Times New Roman"/>
                <w:lang w:val="uk-UA"/>
              </w:rPr>
            </w:pPr>
            <w:r w:rsidRPr="00054104">
              <w:rPr>
                <w:rFonts w:ascii="Times New Roman" w:hAnsi="Times New Roman" w:cs="Times New Roman"/>
                <w:lang w:val="uk-UA"/>
              </w:rPr>
              <w:t xml:space="preserve">             8) заходи щодо дотримання власником газотранспортної системи вимог про відокремлення та незалежність при провадженні оператором газотранспортної системи діяльності з виробництва електричної енергії (у разі здійснення оператором газотранспортної системи тимчасово, на період до 01 січня 2027 року, діяльності з виробництва електричної енергії з природного газу на електроустановках, які є об’єктами газотранспортної системи або які передані йому в тимчасове управління (користування) відповідно до рішення Кабінету Міністрів України, з метою забезпечення заходів, що вживаються для уникнення ризику порушення безпеки постачання електричної енергії).</w:t>
            </w:r>
          </w:p>
          <w:p w14:paraId="29CD6D2B" w14:textId="77777777" w:rsidR="00FB76CC" w:rsidRPr="00054104" w:rsidRDefault="00FB76CC" w:rsidP="00FB76CC">
            <w:pPr>
              <w:jc w:val="both"/>
              <w:rPr>
                <w:rFonts w:ascii="Times New Roman" w:hAnsi="Times New Roman" w:cs="Times New Roman"/>
                <w:lang w:val="uk-UA"/>
              </w:rPr>
            </w:pPr>
            <w:r w:rsidRPr="00054104">
              <w:rPr>
                <w:rFonts w:ascii="Times New Roman" w:hAnsi="Times New Roman" w:cs="Times New Roman"/>
                <w:lang w:val="uk-UA"/>
              </w:rPr>
              <w:tab/>
              <w:t>3. Регулятор має право надати зауваження, рекомендації та/або заперечення до проєкту Програми відповідності власника ГТС та змін до неї.</w:t>
            </w:r>
          </w:p>
          <w:p w14:paraId="48E1DEC4" w14:textId="77777777" w:rsidR="00FB76CC" w:rsidRPr="00054104" w:rsidRDefault="00FB76CC" w:rsidP="00FB76CC">
            <w:pPr>
              <w:jc w:val="both"/>
              <w:rPr>
                <w:rFonts w:ascii="Times New Roman" w:hAnsi="Times New Roman" w:cs="Times New Roman"/>
                <w:lang w:val="uk-UA"/>
              </w:rPr>
            </w:pPr>
            <w:r w:rsidRPr="00054104">
              <w:rPr>
                <w:rFonts w:ascii="Times New Roman" w:hAnsi="Times New Roman" w:cs="Times New Roman"/>
                <w:lang w:val="uk-UA"/>
              </w:rPr>
              <w:tab/>
              <w:t xml:space="preserve">4. Уповноважений з питань відповідності зобов’язаний щорічно складати та надавати Регулятору звіт про виконання Програми відповідності власника ГТС (далі – річний звіт) за попередній календарний рік не пізніше 01 березня року, наступного за звітним. </w:t>
            </w:r>
          </w:p>
          <w:p w14:paraId="1C2BDE5F" w14:textId="77777777" w:rsidR="00FB76CC" w:rsidRPr="00054104" w:rsidRDefault="00FB76CC" w:rsidP="00FB76CC">
            <w:pPr>
              <w:jc w:val="both"/>
              <w:rPr>
                <w:rFonts w:ascii="Times New Roman" w:hAnsi="Times New Roman" w:cs="Times New Roman"/>
                <w:lang w:val="uk-UA"/>
              </w:rPr>
            </w:pPr>
            <w:r w:rsidRPr="00054104">
              <w:rPr>
                <w:rFonts w:ascii="Times New Roman" w:hAnsi="Times New Roman" w:cs="Times New Roman"/>
                <w:lang w:val="uk-UA"/>
              </w:rPr>
              <w:tab/>
              <w:t>Річний звіт повинен містити, зокрема, інформацію щодо:</w:t>
            </w:r>
          </w:p>
          <w:p w14:paraId="59FE9BD5" w14:textId="77777777" w:rsidR="00FB76CC" w:rsidRPr="00054104" w:rsidRDefault="00FB76CC" w:rsidP="00FB76CC">
            <w:pPr>
              <w:jc w:val="both"/>
              <w:rPr>
                <w:rFonts w:ascii="Times New Roman" w:hAnsi="Times New Roman" w:cs="Times New Roman"/>
                <w:lang w:val="uk-UA"/>
              </w:rPr>
            </w:pPr>
            <w:r w:rsidRPr="00054104">
              <w:rPr>
                <w:rFonts w:ascii="Times New Roman" w:hAnsi="Times New Roman" w:cs="Times New Roman"/>
                <w:lang w:val="uk-UA"/>
              </w:rPr>
              <w:tab/>
              <w:t xml:space="preserve">1) розроблених та впроваджених власником газотранспортної системи заходів щодо забезпечення незалежності та з виконання Програми відповідності власника ГТС протягом звітного року;  </w:t>
            </w:r>
          </w:p>
          <w:p w14:paraId="17AD127F" w14:textId="77777777" w:rsidR="00FB76CC" w:rsidRPr="00054104" w:rsidRDefault="00FB76CC" w:rsidP="00FB76CC">
            <w:pPr>
              <w:jc w:val="both"/>
              <w:rPr>
                <w:rFonts w:ascii="Times New Roman" w:hAnsi="Times New Roman" w:cs="Times New Roman"/>
                <w:lang w:val="uk-UA"/>
              </w:rPr>
            </w:pPr>
            <w:r w:rsidRPr="00054104">
              <w:rPr>
                <w:rFonts w:ascii="Times New Roman" w:hAnsi="Times New Roman" w:cs="Times New Roman"/>
                <w:lang w:val="uk-UA"/>
              </w:rPr>
              <w:tab/>
              <w:t xml:space="preserve">2) змін у переліку суб’єктів господарювання, які перебувають під прямим або опосередкованим </w:t>
            </w:r>
            <w:r w:rsidRPr="00054104">
              <w:rPr>
                <w:rFonts w:ascii="Times New Roman" w:hAnsi="Times New Roman" w:cs="Times New Roman"/>
                <w:lang w:val="uk-UA"/>
              </w:rPr>
              <w:lastRenderedPageBreak/>
              <w:t xml:space="preserve">контролем власника газотранспортної системи, способу здійснення такого контролю і обсязі відповідних прав, а також щодо змін у видах діяльності таких суб’єктів господарювання; </w:t>
            </w:r>
          </w:p>
          <w:p w14:paraId="65AB5CFD" w14:textId="77777777" w:rsidR="00FB76CC" w:rsidRPr="00054104" w:rsidRDefault="00FB76CC" w:rsidP="00FB76CC">
            <w:pPr>
              <w:jc w:val="both"/>
              <w:rPr>
                <w:rFonts w:ascii="Times New Roman" w:hAnsi="Times New Roman" w:cs="Times New Roman"/>
                <w:lang w:val="uk-UA"/>
              </w:rPr>
            </w:pPr>
            <w:r w:rsidRPr="00054104">
              <w:rPr>
                <w:rFonts w:ascii="Times New Roman" w:hAnsi="Times New Roman" w:cs="Times New Roman"/>
                <w:lang w:val="uk-UA"/>
              </w:rPr>
              <w:tab/>
              <w:t>3) рішень, прийнятих власником газотранспортної системи (єдиним учасником), у тому числі у період відсутності наглядової ради оператора газотранспортної системи;</w:t>
            </w:r>
          </w:p>
          <w:p w14:paraId="7A1B415B" w14:textId="77777777" w:rsidR="00FB76CC" w:rsidRPr="00054104" w:rsidRDefault="00FB76CC" w:rsidP="00FB76CC">
            <w:pPr>
              <w:jc w:val="both"/>
              <w:rPr>
                <w:rFonts w:ascii="Times New Roman" w:hAnsi="Times New Roman" w:cs="Times New Roman"/>
                <w:lang w:val="uk-UA"/>
              </w:rPr>
            </w:pPr>
            <w:r w:rsidRPr="00054104">
              <w:rPr>
                <w:rFonts w:ascii="Times New Roman" w:hAnsi="Times New Roman" w:cs="Times New Roman"/>
                <w:lang w:val="uk-UA"/>
              </w:rPr>
              <w:tab/>
              <w:t xml:space="preserve">4) поводження з інформацією, що є інформацією з обмеженим доступом та/або конфіденційною інформацією, зокрема щодо її </w:t>
            </w:r>
            <w:proofErr w:type="spellStart"/>
            <w:r w:rsidRPr="00054104">
              <w:rPr>
                <w:rFonts w:ascii="Times New Roman" w:hAnsi="Times New Roman" w:cs="Times New Roman"/>
                <w:lang w:val="uk-UA"/>
              </w:rPr>
              <w:t>нерозкриття</w:t>
            </w:r>
            <w:proofErr w:type="spellEnd"/>
            <w:r w:rsidRPr="00054104">
              <w:rPr>
                <w:rFonts w:ascii="Times New Roman" w:hAnsi="Times New Roman" w:cs="Times New Roman"/>
                <w:lang w:val="uk-UA"/>
              </w:rPr>
              <w:t xml:space="preserve"> з метою попередження надання переваги суб’єктам господарювання, що здійснюють діяльність на ринку природного газу;</w:t>
            </w:r>
          </w:p>
          <w:p w14:paraId="02A72C09" w14:textId="77777777" w:rsidR="00FB76CC" w:rsidRPr="00054104" w:rsidRDefault="00FB76CC" w:rsidP="00FB76CC">
            <w:pPr>
              <w:jc w:val="both"/>
              <w:rPr>
                <w:rFonts w:ascii="Times New Roman" w:hAnsi="Times New Roman" w:cs="Times New Roman"/>
                <w:lang w:val="uk-UA"/>
              </w:rPr>
            </w:pPr>
            <w:r w:rsidRPr="00054104">
              <w:rPr>
                <w:rFonts w:ascii="Times New Roman" w:hAnsi="Times New Roman" w:cs="Times New Roman"/>
                <w:lang w:val="uk-UA"/>
              </w:rPr>
              <w:tab/>
              <w:t xml:space="preserve">5) засідань власника газотранспортної системи (зокрема керівництва), нарад та/або публічних заходів, що прямо або опосередковано стосуються питань управління державним майном газотранспортної  системи  та управління корпоративними правами держави в статутному капіталі оператора газотранспортної системи; спільних нарад (засідань) керівника власника газотранспортної системи та осіб, які здійснюють функції з управління корпоративними правами та управління об’єктами державної власності, що використовуються у процесі провадження діяльності з транспортування природного газу, та всіх нарад (засідань) власника газотранспортної системи за участі оператора газотранспортної системи; </w:t>
            </w:r>
          </w:p>
          <w:p w14:paraId="6250FF01" w14:textId="77777777" w:rsidR="00FB76CC" w:rsidRPr="00054104" w:rsidRDefault="00FB76CC" w:rsidP="00FB76CC">
            <w:pPr>
              <w:jc w:val="both"/>
              <w:rPr>
                <w:rFonts w:ascii="Times New Roman" w:hAnsi="Times New Roman" w:cs="Times New Roman"/>
                <w:lang w:val="uk-UA"/>
              </w:rPr>
            </w:pPr>
            <w:r w:rsidRPr="00054104">
              <w:rPr>
                <w:rFonts w:ascii="Times New Roman" w:hAnsi="Times New Roman" w:cs="Times New Roman"/>
                <w:lang w:val="uk-UA"/>
              </w:rPr>
              <w:tab/>
              <w:t xml:space="preserve">6) виявлених Уповноваженим з питань відповідності випадків недотримання Програми відповідності власника ГТС, поданих заяв про порушення Програми відповідності власника ГТС та заходів власника газотранспортної системи щодо усунення відповідних порушень, розроблених та впроваджених щодо забезпечення незалежності власника газотранспортної системи та виконання Програми відповідності власника ГТС протягом звітного року; </w:t>
            </w:r>
          </w:p>
          <w:p w14:paraId="5853A9DF" w14:textId="77777777" w:rsidR="00FB76CC" w:rsidRPr="00054104" w:rsidRDefault="00FB76CC" w:rsidP="00FB76CC">
            <w:pPr>
              <w:jc w:val="both"/>
              <w:rPr>
                <w:rFonts w:ascii="Times New Roman" w:hAnsi="Times New Roman" w:cs="Times New Roman"/>
                <w:lang w:val="uk-UA"/>
              </w:rPr>
            </w:pPr>
            <w:r w:rsidRPr="00054104">
              <w:rPr>
                <w:rFonts w:ascii="Times New Roman" w:hAnsi="Times New Roman" w:cs="Times New Roman"/>
                <w:lang w:val="uk-UA"/>
              </w:rPr>
              <w:tab/>
              <w:t>7) результатів врегулювання випадків недотримання Програми відповідності власника ГТС та заходів власника газотранспортної системи щодо усунення відповідних порушень;</w:t>
            </w:r>
          </w:p>
          <w:p w14:paraId="1CA8BF0F" w14:textId="77777777" w:rsidR="00FB76CC" w:rsidRPr="00054104" w:rsidRDefault="00FB76CC" w:rsidP="00FB76CC">
            <w:pPr>
              <w:jc w:val="both"/>
              <w:rPr>
                <w:rFonts w:ascii="Times New Roman" w:hAnsi="Times New Roman" w:cs="Times New Roman"/>
                <w:lang w:val="uk-UA"/>
              </w:rPr>
            </w:pPr>
            <w:r w:rsidRPr="00054104">
              <w:rPr>
                <w:rFonts w:ascii="Times New Roman" w:hAnsi="Times New Roman" w:cs="Times New Roman"/>
                <w:lang w:val="uk-UA"/>
              </w:rPr>
              <w:lastRenderedPageBreak/>
              <w:tab/>
              <w:t xml:space="preserve">8) діяльності Уповноваженої особи з питань відповідності, вжитих ним заходів та їх результатів протягом звітного року; </w:t>
            </w:r>
          </w:p>
          <w:p w14:paraId="10B65D45" w14:textId="77777777" w:rsidR="00FB76CC" w:rsidRPr="00054104" w:rsidRDefault="00FB76CC" w:rsidP="00FB76CC">
            <w:pPr>
              <w:jc w:val="both"/>
              <w:rPr>
                <w:rFonts w:ascii="Times New Roman" w:hAnsi="Times New Roman" w:cs="Times New Roman"/>
                <w:lang w:val="uk-UA"/>
              </w:rPr>
            </w:pPr>
            <w:r w:rsidRPr="00054104">
              <w:rPr>
                <w:rFonts w:ascii="Times New Roman" w:hAnsi="Times New Roman" w:cs="Times New Roman"/>
                <w:lang w:val="uk-UA"/>
              </w:rPr>
              <w:tab/>
              <w:t xml:space="preserve">9) рекомендацій Уповноваженого з питань відповідності щодо виконання вимог із забезпечення незалежності власника газотранспортної системи відповідно до Закону, цього Порядку та вдосконалення Програми відповідності власника ГТС. </w:t>
            </w:r>
          </w:p>
          <w:p w14:paraId="3F24EA19" w14:textId="77777777" w:rsidR="00FB76CC" w:rsidRPr="00054104" w:rsidRDefault="00FB76CC" w:rsidP="00FB76CC">
            <w:pPr>
              <w:jc w:val="both"/>
              <w:rPr>
                <w:rFonts w:ascii="Times New Roman" w:hAnsi="Times New Roman" w:cs="Times New Roman"/>
                <w:lang w:val="uk-UA"/>
              </w:rPr>
            </w:pPr>
            <w:r w:rsidRPr="00054104">
              <w:rPr>
                <w:rFonts w:ascii="Times New Roman" w:hAnsi="Times New Roman" w:cs="Times New Roman"/>
                <w:lang w:val="uk-UA"/>
              </w:rPr>
              <w:tab/>
              <w:t>5. Керівництво та працівники власника газотранспортної системи не мають права впливати та вносити будь-які  виправлення  у  підготовлений  Уповноваженим з питань відповідності річний звіт і пропонувати робити це Уповноваженому з питань відповідності.</w:t>
            </w:r>
          </w:p>
          <w:p w14:paraId="0635863F" w14:textId="77777777" w:rsidR="00FB76CC" w:rsidRPr="00054104" w:rsidRDefault="00FB76CC" w:rsidP="00FB76CC">
            <w:pPr>
              <w:jc w:val="both"/>
              <w:rPr>
                <w:rFonts w:ascii="Times New Roman" w:hAnsi="Times New Roman" w:cs="Times New Roman"/>
                <w:lang w:val="uk-UA"/>
              </w:rPr>
            </w:pPr>
            <w:r w:rsidRPr="00054104">
              <w:rPr>
                <w:rFonts w:ascii="Times New Roman" w:hAnsi="Times New Roman" w:cs="Times New Roman"/>
                <w:lang w:val="uk-UA"/>
              </w:rPr>
              <w:tab/>
              <w:t>6. Уповноважений з питань відповідності подає річний звіт з моніторингу дотримання та виконання власником газотранспортної системи Програми відповідності власника ГТС на офіційному бланку власника газотранспортної системи, без погодження з посадовими особами власника газотранспортної системи в електронному вигляді з накладенням кваліфікованого електронного підпису з дотриманням вимог законів України «Про електронні документи та електронний документообіг» та «Про електронні довірчі послуги».</w:t>
            </w:r>
          </w:p>
        </w:tc>
        <w:tc>
          <w:tcPr>
            <w:tcW w:w="5717" w:type="dxa"/>
          </w:tcPr>
          <w:p w14:paraId="4E6BC519" w14:textId="77777777" w:rsidR="00FB76CC" w:rsidRDefault="00FB76CC" w:rsidP="00FB76CC">
            <w:pPr>
              <w:jc w:val="both"/>
              <w:rPr>
                <w:rFonts w:ascii="Times New Roman" w:hAnsi="Times New Roman" w:cs="Times New Roman"/>
                <w:b/>
                <w:lang w:val="uk-UA"/>
              </w:rPr>
            </w:pPr>
            <w:r w:rsidRPr="00AD71D5">
              <w:rPr>
                <w:rFonts w:ascii="Times New Roman" w:hAnsi="Times New Roman" w:cs="Times New Roman"/>
                <w:b/>
                <w:lang w:val="uk-UA"/>
              </w:rPr>
              <w:lastRenderedPageBreak/>
              <w:t>ТОВ «Оператор ГТС України»</w:t>
            </w:r>
          </w:p>
          <w:p w14:paraId="1775425A" w14:textId="77777777" w:rsidR="00FB76CC" w:rsidRPr="00E05002" w:rsidRDefault="00FB76CC" w:rsidP="00FB76CC">
            <w:pPr>
              <w:ind w:firstLine="36"/>
              <w:jc w:val="both"/>
              <w:rPr>
                <w:rFonts w:ascii="Times New Roman" w:hAnsi="Times New Roman" w:cs="Times New Roman"/>
                <w:i/>
                <w:lang w:val="uk-UA"/>
              </w:rPr>
            </w:pPr>
            <w:r w:rsidRPr="00E05002">
              <w:rPr>
                <w:rFonts w:ascii="Times New Roman" w:hAnsi="Times New Roman" w:cs="Times New Roman"/>
                <w:i/>
                <w:lang w:val="uk-UA"/>
              </w:rPr>
              <w:t>Обґрунтування:</w:t>
            </w:r>
          </w:p>
          <w:p w14:paraId="087F2A40" w14:textId="77777777" w:rsidR="00FB76CC" w:rsidRDefault="00FB76CC" w:rsidP="00FB76CC">
            <w:pPr>
              <w:rPr>
                <w:rFonts w:ascii="Times New Roman" w:hAnsi="Times New Roman" w:cs="Times New Roman"/>
                <w:lang w:val="uk-UA"/>
              </w:rPr>
            </w:pPr>
            <w:r w:rsidRPr="00054104">
              <w:rPr>
                <w:rFonts w:ascii="Times New Roman" w:hAnsi="Times New Roman" w:cs="Times New Roman"/>
                <w:lang w:val="uk-UA"/>
              </w:rPr>
              <w:t>Загальне зауваження до розділу.</w:t>
            </w:r>
          </w:p>
          <w:p w14:paraId="11848B88" w14:textId="77777777" w:rsidR="00FB76CC" w:rsidRPr="00686EA3" w:rsidRDefault="00FB76CC" w:rsidP="00FB76CC">
            <w:pPr>
              <w:jc w:val="both"/>
              <w:rPr>
                <w:rFonts w:ascii="Times New Roman" w:hAnsi="Times New Roman" w:cs="Times New Roman"/>
                <w:b/>
                <w:lang w:val="uk-UA"/>
              </w:rPr>
            </w:pPr>
            <w:r w:rsidRPr="00281003">
              <w:rPr>
                <w:rFonts w:ascii="Times New Roman" w:hAnsi="Times New Roman" w:cs="Times New Roman"/>
                <w:i/>
                <w:lang w:val="uk-UA"/>
              </w:rPr>
              <w:t>Пропонується розглянути варіант врегулювати питання щодо програми відповідності власника газотранспортної системи в окремому акті Регулятора</w:t>
            </w:r>
            <w:r w:rsidRPr="00686EA3">
              <w:rPr>
                <w:rFonts w:ascii="Times New Roman" w:hAnsi="Times New Roman" w:cs="Times New Roman"/>
                <w:lang w:val="uk-UA"/>
              </w:rPr>
              <w:t>.</w:t>
            </w:r>
          </w:p>
          <w:p w14:paraId="24E98F50" w14:textId="77777777" w:rsidR="00FB76CC" w:rsidRPr="00303DD4" w:rsidRDefault="00FB76CC" w:rsidP="00FB76CC">
            <w:pPr>
              <w:jc w:val="both"/>
              <w:rPr>
                <w:rFonts w:ascii="Times New Roman" w:hAnsi="Times New Roman" w:cs="Times New Roman"/>
                <w:b/>
                <w:sz w:val="20"/>
                <w:szCs w:val="20"/>
                <w:lang w:val="uk-UA"/>
              </w:rPr>
            </w:pPr>
          </w:p>
        </w:tc>
        <w:tc>
          <w:tcPr>
            <w:tcW w:w="4241" w:type="dxa"/>
          </w:tcPr>
          <w:p w14:paraId="2F2BBEAA" w14:textId="77777777" w:rsidR="00FB76CC" w:rsidRPr="007E3F94" w:rsidRDefault="00FB76CC" w:rsidP="00FB76CC">
            <w:pPr>
              <w:widowControl w:val="0"/>
              <w:rPr>
                <w:rFonts w:ascii="Times New Roman" w:eastAsia="Times New Roman" w:hAnsi="Times New Roman" w:cs="Times New Roman"/>
                <w:b/>
                <w:lang w:val="uk-UA"/>
              </w:rPr>
            </w:pPr>
            <w:r w:rsidRPr="007E3F94">
              <w:rPr>
                <w:rFonts w:ascii="Times New Roman" w:eastAsia="Times New Roman" w:hAnsi="Times New Roman" w:cs="Times New Roman"/>
                <w:b/>
                <w:lang w:val="uk-UA"/>
              </w:rPr>
              <w:t>Не враховано</w:t>
            </w:r>
          </w:p>
          <w:p w14:paraId="0C97DEDE" w14:textId="42DB313E" w:rsidR="00A83452" w:rsidRDefault="003D7EBF" w:rsidP="00FB76CC">
            <w:pPr>
              <w:jc w:val="both"/>
              <w:rPr>
                <w:rFonts w:ascii="Times New Roman" w:hAnsi="Times New Roman" w:cs="Times New Roman"/>
                <w:lang w:val="uk-UA"/>
              </w:rPr>
            </w:pPr>
            <w:r>
              <w:rPr>
                <w:rFonts w:ascii="Times New Roman" w:hAnsi="Times New Roman" w:cs="Times New Roman"/>
                <w:lang w:val="uk-UA"/>
              </w:rPr>
              <w:t>З</w:t>
            </w:r>
            <w:r w:rsidRPr="00F0566D">
              <w:rPr>
                <w:rFonts w:ascii="Times New Roman" w:hAnsi="Times New Roman" w:cs="Times New Roman"/>
                <w:lang w:val="uk-UA"/>
              </w:rPr>
              <w:t xml:space="preserve">аконом не передбачено </w:t>
            </w:r>
            <w:r w:rsidRPr="00B173BF">
              <w:rPr>
                <w:rFonts w:ascii="Times New Roman" w:hAnsi="Times New Roman" w:cs="Times New Roman"/>
                <w:lang w:val="uk-UA"/>
              </w:rPr>
              <w:t>можливість врегулювати</w:t>
            </w:r>
            <w:r w:rsidRPr="00703AF2">
              <w:rPr>
                <w:rFonts w:ascii="Times New Roman" w:hAnsi="Times New Roman" w:cs="Times New Roman"/>
                <w:i/>
                <w:lang w:val="uk-UA"/>
              </w:rPr>
              <w:t xml:space="preserve"> </w:t>
            </w:r>
            <w:r w:rsidRPr="00B173BF">
              <w:rPr>
                <w:rFonts w:ascii="Times New Roman" w:hAnsi="Times New Roman" w:cs="Times New Roman"/>
                <w:lang w:val="uk-UA"/>
              </w:rPr>
              <w:t xml:space="preserve">питання щодо </w:t>
            </w:r>
            <w:r>
              <w:rPr>
                <w:rFonts w:ascii="Times New Roman" w:hAnsi="Times New Roman" w:cs="Times New Roman"/>
                <w:lang w:val="uk-UA"/>
              </w:rPr>
              <w:t xml:space="preserve">програми відповідності власника газотранспортної системи </w:t>
            </w:r>
            <w:r w:rsidRPr="00B173BF">
              <w:rPr>
                <w:rFonts w:ascii="Times New Roman" w:hAnsi="Times New Roman" w:cs="Times New Roman"/>
                <w:lang w:val="uk-UA"/>
              </w:rPr>
              <w:t>в окремому акті Регулятора</w:t>
            </w:r>
            <w:r>
              <w:rPr>
                <w:rFonts w:ascii="Times New Roman" w:hAnsi="Times New Roman" w:cs="Times New Roman"/>
                <w:lang w:val="uk-UA"/>
              </w:rPr>
              <w:t xml:space="preserve">. </w:t>
            </w:r>
          </w:p>
          <w:p w14:paraId="6EB92A27" w14:textId="77777777" w:rsidR="003D7EBF" w:rsidRDefault="00A83452" w:rsidP="00A83452">
            <w:pPr>
              <w:jc w:val="both"/>
              <w:rPr>
                <w:rFonts w:ascii="Times New Roman" w:hAnsi="Times New Roman" w:cs="Times New Roman"/>
                <w:shd w:val="clear" w:color="auto" w:fill="FFFFFF"/>
                <w:lang w:val="uk-UA"/>
              </w:rPr>
            </w:pPr>
            <w:r w:rsidRPr="00FB76CC">
              <w:rPr>
                <w:rStyle w:val="rvts9"/>
                <w:rFonts w:ascii="Times New Roman" w:hAnsi="Times New Roman" w:cs="Times New Roman"/>
                <w:bCs/>
                <w:shd w:val="clear" w:color="auto" w:fill="FFFFFF"/>
                <w:lang w:val="uk-UA"/>
              </w:rPr>
              <w:t xml:space="preserve">Відповідно до статті 25 </w:t>
            </w:r>
            <w:r w:rsidRPr="00FB76CC">
              <w:rPr>
                <w:rFonts w:ascii="Times New Roman" w:hAnsi="Times New Roman" w:cs="Times New Roman"/>
                <w:bCs/>
                <w:shd w:val="clear" w:color="auto" w:fill="FFFFFF"/>
              </w:rPr>
              <w:t>Закону</w:t>
            </w:r>
            <w:r w:rsidRPr="00FB76CC">
              <w:rPr>
                <w:rFonts w:ascii="Times New Roman" w:hAnsi="Times New Roman" w:cs="Times New Roman"/>
                <w:bCs/>
                <w:shd w:val="clear" w:color="auto" w:fill="FFFFFF"/>
                <w:lang w:val="uk-UA"/>
              </w:rPr>
              <w:t xml:space="preserve"> </w:t>
            </w:r>
            <w:r w:rsidRPr="00FB76CC">
              <w:rPr>
                <w:rStyle w:val="rvts9"/>
                <w:rFonts w:ascii="Times New Roman" w:hAnsi="Times New Roman" w:cs="Times New Roman"/>
                <w:bCs/>
                <w:shd w:val="clear" w:color="auto" w:fill="FFFFFF"/>
                <w:lang w:val="uk-UA"/>
              </w:rPr>
              <w:t>п</w:t>
            </w:r>
            <w:r w:rsidRPr="00FB76CC">
              <w:rPr>
                <w:rFonts w:ascii="Times New Roman" w:hAnsi="Times New Roman" w:cs="Times New Roman"/>
                <w:shd w:val="clear" w:color="auto" w:fill="FFFFFF"/>
                <w:lang w:val="uk-UA"/>
              </w:rPr>
              <w:t>роцедура перевірки дотримання оператором газотранспортної системи вимог про відокремлення і незалежність оператора газотранспортної системи, передбачених цим Законом, здійснюється відповідно до вимог </w:t>
            </w:r>
            <w:hyperlink r:id="rId10" w:anchor="n460" w:history="1">
              <w:r w:rsidRPr="00FB76CC">
                <w:rPr>
                  <w:rStyle w:val="af1"/>
                  <w:rFonts w:ascii="Times New Roman" w:hAnsi="Times New Roman" w:cs="Times New Roman"/>
                  <w:color w:val="auto"/>
                  <w:shd w:val="clear" w:color="auto" w:fill="FFFFFF"/>
                  <w:lang w:val="uk-UA"/>
                </w:rPr>
                <w:t>статей 24</w:t>
              </w:r>
            </w:hyperlink>
            <w:r w:rsidRPr="00FB76CC">
              <w:rPr>
                <w:rFonts w:ascii="Times New Roman" w:hAnsi="Times New Roman" w:cs="Times New Roman"/>
                <w:shd w:val="clear" w:color="auto" w:fill="FFFFFF"/>
                <w:lang w:val="uk-UA"/>
              </w:rPr>
              <w:t> і </w:t>
            </w:r>
            <w:hyperlink r:id="rId11" w:anchor="n490" w:history="1">
              <w:r w:rsidRPr="00FB76CC">
                <w:rPr>
                  <w:rStyle w:val="af1"/>
                  <w:rFonts w:ascii="Times New Roman" w:hAnsi="Times New Roman" w:cs="Times New Roman"/>
                  <w:color w:val="auto"/>
                  <w:shd w:val="clear" w:color="auto" w:fill="FFFFFF"/>
                  <w:lang w:val="uk-UA"/>
                </w:rPr>
                <w:t>26</w:t>
              </w:r>
            </w:hyperlink>
            <w:r w:rsidRPr="00FB76CC">
              <w:rPr>
                <w:rFonts w:ascii="Times New Roman" w:hAnsi="Times New Roman" w:cs="Times New Roman"/>
                <w:shd w:val="clear" w:color="auto" w:fill="FFFFFF"/>
                <w:lang w:val="uk-UA"/>
              </w:rPr>
              <w:t xml:space="preserve">  Закону з урахуванням особливостей, передбачених цією статтею. </w:t>
            </w:r>
          </w:p>
          <w:p w14:paraId="35EBE5BF" w14:textId="47C1DA80" w:rsidR="003D7EBF" w:rsidRDefault="003D7EBF" w:rsidP="00A83452">
            <w:pPr>
              <w:jc w:val="both"/>
              <w:rPr>
                <w:rFonts w:ascii="Times New Roman" w:hAnsi="Times New Roman" w:cs="Times New Roman"/>
                <w:lang w:val="uk-UA"/>
              </w:rPr>
            </w:pPr>
            <w:r>
              <w:rPr>
                <w:rFonts w:ascii="Times New Roman" w:hAnsi="Times New Roman" w:cs="Times New Roman"/>
                <w:lang w:val="uk-UA"/>
              </w:rPr>
              <w:t xml:space="preserve">Програма відповідності власника газотранспортної системи є складовою комплексного </w:t>
            </w:r>
            <w:r w:rsidR="00310B33">
              <w:rPr>
                <w:rFonts w:ascii="Times New Roman" w:hAnsi="Times New Roman" w:cs="Times New Roman"/>
                <w:lang w:val="uk-UA"/>
              </w:rPr>
              <w:t xml:space="preserve">процесу </w:t>
            </w:r>
            <w:r>
              <w:rPr>
                <w:rFonts w:ascii="Times New Roman" w:hAnsi="Times New Roman" w:cs="Times New Roman"/>
                <w:lang w:val="uk-UA"/>
              </w:rPr>
              <w:t>моніторингу дотримання вимог щодо відокремлення та незалежності оператора</w:t>
            </w:r>
            <w:r w:rsidR="001B621E">
              <w:rPr>
                <w:rFonts w:ascii="Times New Roman" w:hAnsi="Times New Roman" w:cs="Times New Roman"/>
                <w:lang w:val="uk-UA"/>
              </w:rPr>
              <w:t>.</w:t>
            </w:r>
          </w:p>
          <w:p w14:paraId="3C5C92A5" w14:textId="72E84D5E" w:rsidR="00FB76CC" w:rsidRPr="00411676" w:rsidRDefault="00A83452" w:rsidP="003D7EBF">
            <w:pPr>
              <w:jc w:val="both"/>
            </w:pPr>
            <w:r w:rsidRPr="00FB76CC">
              <w:rPr>
                <w:rFonts w:ascii="Times New Roman" w:hAnsi="Times New Roman" w:cs="Times New Roman"/>
                <w:lang w:val="uk-UA"/>
              </w:rPr>
              <w:t>Таким чином, відповідна процедура</w:t>
            </w:r>
            <w:r w:rsidR="003D7EBF">
              <w:rPr>
                <w:rFonts w:ascii="Times New Roman" w:hAnsi="Times New Roman" w:cs="Times New Roman"/>
                <w:lang w:val="uk-UA"/>
              </w:rPr>
              <w:t xml:space="preserve"> щодо програми відповідності власника газотранспортної системи, передбаченої стат</w:t>
            </w:r>
            <w:r w:rsidR="00310B33">
              <w:rPr>
                <w:rFonts w:ascii="Times New Roman" w:hAnsi="Times New Roman" w:cs="Times New Roman"/>
                <w:lang w:val="uk-UA"/>
              </w:rPr>
              <w:t>т</w:t>
            </w:r>
            <w:r w:rsidR="003D7EBF">
              <w:rPr>
                <w:rFonts w:ascii="Times New Roman" w:hAnsi="Times New Roman" w:cs="Times New Roman"/>
                <w:lang w:val="uk-UA"/>
              </w:rPr>
              <w:t>ею 29 Закону, та порядок її моніторингу</w:t>
            </w:r>
            <w:r w:rsidRPr="00FB76CC">
              <w:rPr>
                <w:rFonts w:ascii="Times New Roman" w:hAnsi="Times New Roman" w:cs="Times New Roman"/>
                <w:lang w:val="uk-UA"/>
              </w:rPr>
              <w:t xml:space="preserve"> прописана в Порядку сертифікації</w:t>
            </w:r>
            <w:r w:rsidR="003D7EBF">
              <w:rPr>
                <w:rFonts w:ascii="Times New Roman" w:hAnsi="Times New Roman" w:cs="Times New Roman"/>
                <w:lang w:val="uk-UA"/>
              </w:rPr>
              <w:t>.</w:t>
            </w:r>
            <w:r w:rsidRPr="00FB76CC">
              <w:rPr>
                <w:rFonts w:ascii="Times New Roman" w:hAnsi="Times New Roman" w:cs="Times New Roman"/>
                <w:lang w:val="uk-UA"/>
              </w:rPr>
              <w:t xml:space="preserve"> </w:t>
            </w:r>
          </w:p>
        </w:tc>
      </w:tr>
      <w:tr w:rsidR="00FB76CC" w:rsidRPr="00303DD4" w14:paraId="27424FE5" w14:textId="77777777" w:rsidTr="00E3340C">
        <w:trPr>
          <w:gridAfter w:val="1"/>
          <w:wAfter w:w="9" w:type="dxa"/>
          <w:trHeight w:val="322"/>
        </w:trPr>
        <w:tc>
          <w:tcPr>
            <w:tcW w:w="15119" w:type="dxa"/>
            <w:gridSpan w:val="3"/>
          </w:tcPr>
          <w:p w14:paraId="3771E3F0" w14:textId="77777777" w:rsidR="00FB76CC" w:rsidRPr="00054104" w:rsidRDefault="00FB76CC" w:rsidP="00FB76CC">
            <w:pPr>
              <w:jc w:val="center"/>
              <w:rPr>
                <w:rFonts w:ascii="Times New Roman" w:hAnsi="Times New Roman" w:cs="Times New Roman"/>
                <w:b/>
                <w:lang w:val="uk-UA"/>
              </w:rPr>
            </w:pPr>
            <w:r w:rsidRPr="00054104">
              <w:rPr>
                <w:rFonts w:ascii="Times New Roman" w:hAnsi="Times New Roman" w:cs="Times New Roman"/>
                <w:b/>
                <w:lang w:val="uk-UA"/>
              </w:rPr>
              <w:lastRenderedPageBreak/>
              <w:t>IX. Програма відповідності оператора газотранспортної системи</w:t>
            </w:r>
          </w:p>
        </w:tc>
      </w:tr>
      <w:tr w:rsidR="00FB76CC" w:rsidRPr="00303DD4" w14:paraId="5E3BF46D" w14:textId="77777777" w:rsidTr="00813782">
        <w:trPr>
          <w:gridAfter w:val="1"/>
          <w:wAfter w:w="9" w:type="dxa"/>
          <w:trHeight w:val="322"/>
        </w:trPr>
        <w:tc>
          <w:tcPr>
            <w:tcW w:w="5161" w:type="dxa"/>
          </w:tcPr>
          <w:p w14:paraId="35FFD8A3" w14:textId="77777777" w:rsidR="00FB76CC" w:rsidRPr="00054104" w:rsidRDefault="00FB76CC" w:rsidP="00FB76CC">
            <w:pPr>
              <w:jc w:val="both"/>
              <w:rPr>
                <w:rFonts w:ascii="Times New Roman" w:hAnsi="Times New Roman" w:cs="Times New Roman"/>
                <w:lang w:val="uk-UA"/>
              </w:rPr>
            </w:pPr>
            <w:r w:rsidRPr="00054104">
              <w:rPr>
                <w:rFonts w:ascii="Times New Roman" w:hAnsi="Times New Roman" w:cs="Times New Roman"/>
                <w:lang w:val="uk-UA"/>
              </w:rPr>
              <w:t xml:space="preserve">           1. Оператор газотранспортної системи зобов’язаний розробити та впровадити Програму відповідності оператора ГТС відповідно до статті 31 Закону та положень цього Порядку.</w:t>
            </w:r>
          </w:p>
          <w:p w14:paraId="3326B3E4" w14:textId="77777777" w:rsidR="00FB76CC" w:rsidRPr="00054104" w:rsidRDefault="00FB76CC" w:rsidP="00FB76CC">
            <w:pPr>
              <w:jc w:val="both"/>
              <w:rPr>
                <w:rFonts w:ascii="Times New Roman" w:hAnsi="Times New Roman" w:cs="Times New Roman"/>
                <w:lang w:val="uk-UA"/>
              </w:rPr>
            </w:pPr>
            <w:r w:rsidRPr="00054104">
              <w:rPr>
                <w:rFonts w:ascii="Times New Roman" w:hAnsi="Times New Roman" w:cs="Times New Roman"/>
                <w:lang w:val="uk-UA"/>
              </w:rPr>
              <w:tab/>
              <w:t xml:space="preserve">2. Програма відповідності оператора ГТС повинна містити положення та заходи, виконання яких є обов’язковим для працівників оператора газотранспортної системи при здійсненні ними своїх функцій та у взаємовідносинах з власником газотранспортної системи (єдиним учасником) та іншими суб’єктами ринку природного газу, зокрема, заходи щодо: </w:t>
            </w:r>
          </w:p>
          <w:p w14:paraId="6ED00106" w14:textId="77777777" w:rsidR="00FB76CC" w:rsidRPr="00054104" w:rsidRDefault="00FB76CC" w:rsidP="00FB76CC">
            <w:pPr>
              <w:jc w:val="both"/>
              <w:rPr>
                <w:rFonts w:ascii="Times New Roman" w:hAnsi="Times New Roman" w:cs="Times New Roman"/>
                <w:lang w:val="uk-UA"/>
              </w:rPr>
            </w:pPr>
            <w:r w:rsidRPr="00054104">
              <w:rPr>
                <w:rFonts w:ascii="Times New Roman" w:hAnsi="Times New Roman" w:cs="Times New Roman"/>
                <w:lang w:val="uk-UA"/>
              </w:rPr>
              <w:tab/>
              <w:t xml:space="preserve">1) дотримання оператором газотранспортної системи вимог про відокремлення і незалежність </w:t>
            </w:r>
            <w:r w:rsidRPr="00054104">
              <w:rPr>
                <w:rFonts w:ascii="Times New Roman" w:hAnsi="Times New Roman" w:cs="Times New Roman"/>
                <w:lang w:val="uk-UA"/>
              </w:rPr>
              <w:lastRenderedPageBreak/>
              <w:t>оператора газотранспортної системи від діяльності з видобутку, розподілу, постачання природного газу, діяльності оптових продавців відповідно до вимог статті 27 Закону;</w:t>
            </w:r>
          </w:p>
          <w:p w14:paraId="3CC44328" w14:textId="77777777" w:rsidR="00FB76CC" w:rsidRPr="00054104" w:rsidRDefault="00FB76CC" w:rsidP="00FB76CC">
            <w:pPr>
              <w:jc w:val="both"/>
              <w:rPr>
                <w:rFonts w:ascii="Times New Roman" w:hAnsi="Times New Roman" w:cs="Times New Roman"/>
                <w:lang w:val="uk-UA"/>
              </w:rPr>
            </w:pPr>
            <w:r w:rsidRPr="00054104">
              <w:rPr>
                <w:rFonts w:ascii="Times New Roman" w:hAnsi="Times New Roman" w:cs="Times New Roman"/>
                <w:lang w:val="uk-UA"/>
              </w:rPr>
              <w:tab/>
              <w:t>2) забезпечення незалежності прийняття рішень оператором газотранспортної системи від суб’єктів господарювання, що здійснюють діяльність з видобутку, розподілу, постачання природного газу, виробництва та постачання електричної енергії, діяльності оптових продавців;</w:t>
            </w:r>
          </w:p>
          <w:p w14:paraId="505138A9" w14:textId="77777777" w:rsidR="00FB76CC" w:rsidRPr="00054104" w:rsidRDefault="00FB76CC" w:rsidP="00FB76CC">
            <w:pPr>
              <w:jc w:val="both"/>
              <w:rPr>
                <w:rFonts w:ascii="Times New Roman" w:hAnsi="Times New Roman" w:cs="Times New Roman"/>
                <w:lang w:val="uk-UA"/>
              </w:rPr>
            </w:pPr>
            <w:r w:rsidRPr="00054104">
              <w:rPr>
                <w:rFonts w:ascii="Times New Roman" w:hAnsi="Times New Roman" w:cs="Times New Roman"/>
                <w:lang w:val="uk-UA"/>
              </w:rPr>
              <w:tab/>
              <w:t>3) забезпечення незалежності оператора газотранспортної системи від власника газотранспортної системи при виконанні функцій оператора газотранспортної системи відповідно до вимог статті 28 Закону;</w:t>
            </w:r>
          </w:p>
          <w:p w14:paraId="56F79125" w14:textId="77777777" w:rsidR="00FB76CC" w:rsidRPr="00054104" w:rsidRDefault="00FB76CC" w:rsidP="00FB76CC">
            <w:pPr>
              <w:jc w:val="both"/>
              <w:rPr>
                <w:rFonts w:ascii="Times New Roman" w:hAnsi="Times New Roman" w:cs="Times New Roman"/>
                <w:lang w:val="uk-UA"/>
              </w:rPr>
            </w:pPr>
            <w:r w:rsidRPr="00054104">
              <w:rPr>
                <w:rFonts w:ascii="Times New Roman" w:hAnsi="Times New Roman" w:cs="Times New Roman"/>
                <w:lang w:val="uk-UA"/>
              </w:rPr>
              <w:tab/>
              <w:t>4) забезпечення оператором газотранспортної системи та його працівниками дотримання вимог щодо недискримінаційних дій по відношенню до суб’єктів ринку природного газу;</w:t>
            </w:r>
          </w:p>
          <w:p w14:paraId="72882BE7" w14:textId="77777777" w:rsidR="00FB76CC" w:rsidRPr="00054104" w:rsidRDefault="00FB76CC" w:rsidP="00FB76CC">
            <w:pPr>
              <w:jc w:val="both"/>
              <w:rPr>
                <w:rFonts w:ascii="Times New Roman" w:hAnsi="Times New Roman" w:cs="Times New Roman"/>
                <w:lang w:val="uk-UA"/>
              </w:rPr>
            </w:pPr>
            <w:r w:rsidRPr="00054104">
              <w:rPr>
                <w:rFonts w:ascii="Times New Roman" w:hAnsi="Times New Roman" w:cs="Times New Roman"/>
                <w:lang w:val="uk-UA"/>
              </w:rPr>
              <w:tab/>
              <w:t>5) забезпечення дотримання прозорих та недискримінаційних відносин між оператором газотранспортної системи та власником газотранспортної системи  та/або вертикально інтегрованою організацією, у тому числі до складу якої оператор газотранспортної системи входив до 31 грудня 2019 року, між оператором газотранспортної системи та іншими суб’єктами господарювання, що входять до складу вертикально інтегрованої організації, у тому числі до складу якої оператор газотранспортної системи входив до</w:t>
            </w:r>
          </w:p>
          <w:p w14:paraId="6D093999" w14:textId="77777777" w:rsidR="00FB76CC" w:rsidRPr="00054104" w:rsidRDefault="00FB76CC" w:rsidP="00FB76CC">
            <w:pPr>
              <w:jc w:val="both"/>
              <w:rPr>
                <w:rFonts w:ascii="Times New Roman" w:hAnsi="Times New Roman" w:cs="Times New Roman"/>
                <w:lang w:val="uk-UA"/>
              </w:rPr>
            </w:pPr>
            <w:r w:rsidRPr="00054104">
              <w:rPr>
                <w:rFonts w:ascii="Times New Roman" w:hAnsi="Times New Roman" w:cs="Times New Roman"/>
                <w:lang w:val="uk-UA"/>
              </w:rPr>
              <w:t>31 грудня 2019 року;</w:t>
            </w:r>
          </w:p>
          <w:p w14:paraId="15F38604" w14:textId="77777777" w:rsidR="00FB76CC" w:rsidRPr="00054104" w:rsidRDefault="00FB76CC" w:rsidP="00FB76CC">
            <w:pPr>
              <w:jc w:val="both"/>
              <w:rPr>
                <w:rFonts w:ascii="Times New Roman" w:hAnsi="Times New Roman" w:cs="Times New Roman"/>
                <w:lang w:val="uk-UA"/>
              </w:rPr>
            </w:pPr>
            <w:r w:rsidRPr="00054104">
              <w:rPr>
                <w:rFonts w:ascii="Times New Roman" w:hAnsi="Times New Roman" w:cs="Times New Roman"/>
                <w:lang w:val="uk-UA"/>
              </w:rPr>
              <w:tab/>
              <w:t>6) поводження з інформацією, отриманою під час виконання функцій оператора газотранспортної системи, та забезпечення захисту конфіденційної інформації;</w:t>
            </w:r>
          </w:p>
          <w:p w14:paraId="3A68FC6E" w14:textId="77777777" w:rsidR="00FB76CC" w:rsidRPr="00054104" w:rsidRDefault="00FB76CC" w:rsidP="00FB76CC">
            <w:pPr>
              <w:jc w:val="both"/>
              <w:rPr>
                <w:rFonts w:ascii="Times New Roman" w:hAnsi="Times New Roman" w:cs="Times New Roman"/>
                <w:lang w:val="uk-UA"/>
              </w:rPr>
            </w:pPr>
            <w:r w:rsidRPr="00054104">
              <w:rPr>
                <w:rFonts w:ascii="Times New Roman" w:hAnsi="Times New Roman" w:cs="Times New Roman"/>
                <w:lang w:val="uk-UA"/>
              </w:rPr>
              <w:tab/>
              <w:t xml:space="preserve">7) забезпечення виконання Програми відповідності оператора ГТС та дотримання працівниками оператора газотранспортної системи вимог, передбачених Законом та Програмою відповідності оператора ГТС, а також відповідальності за невиконання; </w:t>
            </w:r>
          </w:p>
          <w:p w14:paraId="68A8CB8B" w14:textId="77777777" w:rsidR="00FB76CC" w:rsidRPr="00054104" w:rsidRDefault="00FB76CC" w:rsidP="00FB76CC">
            <w:pPr>
              <w:jc w:val="both"/>
              <w:rPr>
                <w:rFonts w:ascii="Times New Roman" w:hAnsi="Times New Roman" w:cs="Times New Roman"/>
                <w:lang w:val="uk-UA"/>
              </w:rPr>
            </w:pPr>
            <w:r w:rsidRPr="00054104">
              <w:rPr>
                <w:rFonts w:ascii="Times New Roman" w:hAnsi="Times New Roman" w:cs="Times New Roman"/>
                <w:lang w:val="uk-UA"/>
              </w:rPr>
              <w:tab/>
              <w:t xml:space="preserve">8) забезпечення діяльності контролера, його прав і належних умов виконання його обов’язків, а </w:t>
            </w:r>
            <w:r w:rsidRPr="00054104">
              <w:rPr>
                <w:rFonts w:ascii="Times New Roman" w:hAnsi="Times New Roman" w:cs="Times New Roman"/>
                <w:lang w:val="uk-UA"/>
              </w:rPr>
              <w:lastRenderedPageBreak/>
              <w:t>також взаємодії оператора газотранспортної системи і працівників оператора газотранспортної системи з контролером;</w:t>
            </w:r>
          </w:p>
          <w:p w14:paraId="2E958D8E" w14:textId="77777777" w:rsidR="00FB76CC" w:rsidRPr="00054104" w:rsidRDefault="00FB76CC" w:rsidP="00FB76CC">
            <w:pPr>
              <w:jc w:val="both"/>
              <w:rPr>
                <w:rFonts w:ascii="Times New Roman" w:hAnsi="Times New Roman" w:cs="Times New Roman"/>
                <w:lang w:val="uk-UA"/>
              </w:rPr>
            </w:pPr>
            <w:r w:rsidRPr="00054104">
              <w:rPr>
                <w:rFonts w:ascii="Times New Roman" w:hAnsi="Times New Roman" w:cs="Times New Roman"/>
                <w:lang w:val="uk-UA"/>
              </w:rPr>
              <w:tab/>
              <w:t>9) забезпечення моніторингу виконання Програми відповідності оператора ГТС та підготовки звітів з її виконання відповідно до вимог Закону та цього Порядку;</w:t>
            </w:r>
          </w:p>
          <w:p w14:paraId="3A64564E" w14:textId="77777777" w:rsidR="00FB76CC" w:rsidRPr="00054104" w:rsidRDefault="00FB76CC" w:rsidP="00FB76CC">
            <w:pPr>
              <w:jc w:val="both"/>
              <w:rPr>
                <w:rFonts w:ascii="Times New Roman" w:hAnsi="Times New Roman" w:cs="Times New Roman"/>
                <w:lang w:val="uk-UA"/>
              </w:rPr>
            </w:pPr>
            <w:r w:rsidRPr="00054104">
              <w:rPr>
                <w:rFonts w:ascii="Times New Roman" w:hAnsi="Times New Roman" w:cs="Times New Roman"/>
                <w:lang w:val="uk-UA"/>
              </w:rPr>
              <w:tab/>
              <w:t>10) забезпечення відокремлення діяльності з виробництва електричної енергії від інших видів діяльності (у разі здійснення оператором газотранспортної системи тимчасово, на період до 01 січня 2027 року, діяльності з виробництва електричної енергії з природного газу на електроустановках, які є об’єктами газотранспортної системи або які передані йому в тимчасове управління (користування) відповідно до рішення Кабінету Міністрів України, з метою забезпечення заходів, що вживаються для уникнення ризику порушення безпеки постачання електричної енергії), які мають, зокрема, передбачати:</w:t>
            </w:r>
          </w:p>
          <w:p w14:paraId="364FC062" w14:textId="77777777" w:rsidR="00FB76CC" w:rsidRPr="00054104" w:rsidRDefault="00FB76CC" w:rsidP="00FB76CC">
            <w:pPr>
              <w:ind w:firstLine="745"/>
              <w:jc w:val="both"/>
              <w:rPr>
                <w:rFonts w:ascii="Times New Roman" w:hAnsi="Times New Roman" w:cs="Times New Roman"/>
                <w:lang w:val="uk-UA"/>
              </w:rPr>
            </w:pPr>
            <w:r w:rsidRPr="00054104">
              <w:rPr>
                <w:rFonts w:ascii="Times New Roman" w:hAnsi="Times New Roman" w:cs="Times New Roman"/>
                <w:lang w:val="uk-UA"/>
              </w:rPr>
              <w:t>відокремлення діяльності з виробництва електричної енергії, у тому числі операцій із закупівлі природного газу для виробництва електричної енергії, від іншої діяльності оператора газотранспортної системи;</w:t>
            </w:r>
          </w:p>
          <w:p w14:paraId="2C944579" w14:textId="77777777" w:rsidR="00FB76CC" w:rsidRPr="00054104" w:rsidRDefault="00FB76CC" w:rsidP="00FB76CC">
            <w:pPr>
              <w:ind w:firstLine="745"/>
              <w:jc w:val="both"/>
              <w:rPr>
                <w:rFonts w:ascii="Times New Roman" w:hAnsi="Times New Roman" w:cs="Times New Roman"/>
                <w:lang w:val="uk-UA"/>
              </w:rPr>
            </w:pPr>
            <w:r w:rsidRPr="00054104">
              <w:rPr>
                <w:rFonts w:ascii="Times New Roman" w:hAnsi="Times New Roman" w:cs="Times New Roman"/>
                <w:lang w:val="uk-UA"/>
              </w:rPr>
              <w:t xml:space="preserve"> ведення окремого від інших видів діяльності обліку витрат та доходів щодо діяльності з виробництва електричної енергії;</w:t>
            </w:r>
          </w:p>
          <w:p w14:paraId="4F39EC94" w14:textId="77777777" w:rsidR="00FB76CC" w:rsidRPr="00054104" w:rsidRDefault="00FB76CC" w:rsidP="00FB76CC">
            <w:pPr>
              <w:ind w:firstLine="745"/>
              <w:jc w:val="both"/>
              <w:rPr>
                <w:rFonts w:ascii="Times New Roman" w:hAnsi="Times New Roman" w:cs="Times New Roman"/>
                <w:lang w:val="uk-UA"/>
              </w:rPr>
            </w:pPr>
            <w:r w:rsidRPr="00054104">
              <w:rPr>
                <w:rFonts w:ascii="Times New Roman" w:hAnsi="Times New Roman" w:cs="Times New Roman"/>
                <w:lang w:val="uk-UA"/>
              </w:rPr>
              <w:t>заборону врахування витрат та доходів, пов’язаних із здійсненням діяльності з виробництва електричної енергії, при розрахунку тарифу оператора газотранспортної системи на послуги транспортування природного газу;</w:t>
            </w:r>
          </w:p>
          <w:p w14:paraId="7C35B763" w14:textId="77777777" w:rsidR="00FB76CC" w:rsidRPr="00054104" w:rsidRDefault="00FB76CC" w:rsidP="00FB76CC">
            <w:pPr>
              <w:ind w:firstLine="745"/>
              <w:jc w:val="both"/>
              <w:rPr>
                <w:rFonts w:ascii="Times New Roman" w:hAnsi="Times New Roman" w:cs="Times New Roman"/>
                <w:lang w:val="uk-UA"/>
              </w:rPr>
            </w:pPr>
            <w:r w:rsidRPr="00054104">
              <w:rPr>
                <w:rFonts w:ascii="Times New Roman" w:hAnsi="Times New Roman" w:cs="Times New Roman"/>
                <w:lang w:val="uk-UA"/>
              </w:rPr>
              <w:t xml:space="preserve">здійснення закупівлі природного газу для виробництва електричної енергії на конкурентних ринкових засадах або відповідно до умов реалізації природного газу, визначених Кабінетом Міністрів України при покладенні спеціальних обов’язків на суб’єктів ринку природного газу для забезпечення загальносуспільних інтересів у процесі функціонування ринку природного газу. </w:t>
            </w:r>
          </w:p>
          <w:p w14:paraId="33C95810" w14:textId="77777777" w:rsidR="00FB76CC" w:rsidRPr="00054104" w:rsidRDefault="00FB76CC" w:rsidP="00FB76CC">
            <w:pPr>
              <w:ind w:firstLine="745"/>
              <w:jc w:val="both"/>
              <w:rPr>
                <w:rFonts w:ascii="Times New Roman" w:hAnsi="Times New Roman" w:cs="Times New Roman"/>
                <w:lang w:val="uk-UA"/>
              </w:rPr>
            </w:pPr>
            <w:r w:rsidRPr="00054104">
              <w:rPr>
                <w:rFonts w:ascii="Times New Roman" w:hAnsi="Times New Roman" w:cs="Times New Roman"/>
                <w:lang w:val="uk-UA"/>
              </w:rPr>
              <w:t xml:space="preserve">Регулятор, після видачі ліцензії оператору газотранспортної системи на провадження </w:t>
            </w:r>
            <w:r w:rsidRPr="00054104">
              <w:rPr>
                <w:rFonts w:ascii="Times New Roman" w:hAnsi="Times New Roman" w:cs="Times New Roman"/>
                <w:lang w:val="uk-UA"/>
              </w:rPr>
              <w:lastRenderedPageBreak/>
              <w:t>діяльності з виробництва електричної енергії невідкладно повідомляє Секретаріат Енергетичного Співтовариства про надання оператору газотранспортної системи такого права та про виключний (що не може бути продовжений) строк дії такої ліцензії.</w:t>
            </w:r>
          </w:p>
          <w:p w14:paraId="4E442478" w14:textId="77777777" w:rsidR="00FB76CC" w:rsidRPr="00054104" w:rsidRDefault="00FB76CC" w:rsidP="00FB76CC">
            <w:pPr>
              <w:jc w:val="both"/>
              <w:rPr>
                <w:rFonts w:ascii="Times New Roman" w:hAnsi="Times New Roman" w:cs="Times New Roman"/>
                <w:lang w:val="uk-UA"/>
              </w:rPr>
            </w:pPr>
            <w:r w:rsidRPr="00054104">
              <w:rPr>
                <w:rFonts w:ascii="Times New Roman" w:hAnsi="Times New Roman" w:cs="Times New Roman"/>
                <w:lang w:val="uk-UA"/>
              </w:rPr>
              <w:tab/>
              <w:t>3. Програма відповідності оператора ГТС затверджується виконавчим органом оператора газотранспортної системи та подається Регулятору за підписом керівника оператора газотранспортної системи.</w:t>
            </w:r>
          </w:p>
          <w:p w14:paraId="2737F473" w14:textId="77777777" w:rsidR="00FB76CC" w:rsidRDefault="00FB76CC" w:rsidP="00FB76CC">
            <w:pPr>
              <w:jc w:val="both"/>
              <w:rPr>
                <w:rFonts w:ascii="Times New Roman" w:hAnsi="Times New Roman" w:cs="Times New Roman"/>
                <w:lang w:val="uk-UA"/>
              </w:rPr>
            </w:pPr>
            <w:r w:rsidRPr="00054104">
              <w:rPr>
                <w:rFonts w:ascii="Times New Roman" w:hAnsi="Times New Roman" w:cs="Times New Roman"/>
                <w:lang w:val="uk-UA"/>
              </w:rPr>
              <w:tab/>
              <w:t>4. Регулятор має право вимагати від оператора газотранспортної системи надання додаткових документів та іншої необхідної інформації, що стосуються дотримання оператором газотранспортної системи вимог Закону про відокремлення і незалежність оператора газотранспортної системи. Оператор газотранспортної системи зобов’язаний їх надати протягом десяти робочих днів з дати отримання відповідного запиту Регулятора.</w:t>
            </w:r>
          </w:p>
          <w:p w14:paraId="28A9A5FD" w14:textId="77777777" w:rsidR="00FB76CC" w:rsidRDefault="00FB76CC" w:rsidP="00FB76CC">
            <w:pPr>
              <w:jc w:val="both"/>
              <w:rPr>
                <w:rFonts w:ascii="Times New Roman" w:hAnsi="Times New Roman" w:cs="Times New Roman"/>
                <w:lang w:val="uk-UA"/>
              </w:rPr>
            </w:pPr>
          </w:p>
          <w:p w14:paraId="0F5195F5" w14:textId="77777777" w:rsidR="00FB76CC" w:rsidRDefault="00FB76CC" w:rsidP="00FB76CC">
            <w:pPr>
              <w:jc w:val="both"/>
              <w:rPr>
                <w:rFonts w:ascii="Times New Roman" w:hAnsi="Times New Roman" w:cs="Times New Roman"/>
                <w:lang w:val="uk-UA"/>
              </w:rPr>
            </w:pPr>
          </w:p>
          <w:p w14:paraId="47F29093" w14:textId="77777777" w:rsidR="00FB76CC" w:rsidRDefault="00FB76CC" w:rsidP="00FB76CC">
            <w:pPr>
              <w:jc w:val="both"/>
              <w:rPr>
                <w:rFonts w:ascii="Times New Roman" w:hAnsi="Times New Roman" w:cs="Times New Roman"/>
                <w:lang w:val="uk-UA"/>
              </w:rPr>
            </w:pPr>
          </w:p>
          <w:p w14:paraId="3FA13690" w14:textId="77777777" w:rsidR="00FB76CC" w:rsidRPr="00054104" w:rsidRDefault="00FB76CC" w:rsidP="00FB76CC">
            <w:pPr>
              <w:jc w:val="both"/>
              <w:rPr>
                <w:rFonts w:ascii="Times New Roman" w:hAnsi="Times New Roman" w:cs="Times New Roman"/>
                <w:lang w:val="uk-UA"/>
              </w:rPr>
            </w:pPr>
          </w:p>
          <w:p w14:paraId="26B70004" w14:textId="77777777" w:rsidR="00FB76CC" w:rsidRPr="00054104" w:rsidRDefault="00FB76CC" w:rsidP="00FB76CC">
            <w:pPr>
              <w:jc w:val="both"/>
              <w:rPr>
                <w:rFonts w:ascii="Times New Roman" w:hAnsi="Times New Roman" w:cs="Times New Roman"/>
                <w:lang w:val="uk-UA"/>
              </w:rPr>
            </w:pPr>
            <w:r w:rsidRPr="00054104">
              <w:rPr>
                <w:rFonts w:ascii="Times New Roman" w:hAnsi="Times New Roman" w:cs="Times New Roman"/>
                <w:lang w:val="uk-UA"/>
              </w:rPr>
              <w:tab/>
              <w:t xml:space="preserve">5. Регулятор затверджує Програму відповідності оператора ГТС протягом трьох місяців (у разі внесення змін до Програми відповідності оператора ГТС – протягом одного місяця) з дня отримання Програми відповідності оператора ГТС (змін до неї), усіх супровідних документів та іншої необхідної інформації. Строк прийняття рішення про затвердження може збільшуватися на строк підготовки документів та інформації оператором газотранспортної системи (до подання Регулятору), але не більше ніж на один місяць. </w:t>
            </w:r>
          </w:p>
          <w:p w14:paraId="55885ACA" w14:textId="77777777" w:rsidR="00FB76CC" w:rsidRPr="00054104" w:rsidRDefault="00FB76CC" w:rsidP="00FB76CC">
            <w:pPr>
              <w:jc w:val="both"/>
              <w:rPr>
                <w:rFonts w:ascii="Times New Roman" w:hAnsi="Times New Roman" w:cs="Times New Roman"/>
                <w:lang w:val="uk-UA"/>
              </w:rPr>
            </w:pPr>
            <w:r w:rsidRPr="00054104">
              <w:rPr>
                <w:rFonts w:ascii="Times New Roman" w:hAnsi="Times New Roman" w:cs="Times New Roman"/>
                <w:lang w:val="uk-UA"/>
              </w:rPr>
              <w:tab/>
              <w:t>Регулятор може надати зауваження до проєкту Програми відповідності оператора ГТС або проєкту змін до неї. У такому випадку оператор газотранспортної системи надає доопрацьований проєкт Програми відповідності оператора ГТС у визначений Регулятором строк, що не може бути меншим ніж десять робочих днів.</w:t>
            </w:r>
          </w:p>
          <w:p w14:paraId="6B0FE035" w14:textId="77777777" w:rsidR="00FB76CC" w:rsidRPr="00054104" w:rsidRDefault="00FB76CC" w:rsidP="00FB76CC">
            <w:pPr>
              <w:jc w:val="both"/>
              <w:rPr>
                <w:rFonts w:ascii="Times New Roman" w:hAnsi="Times New Roman" w:cs="Times New Roman"/>
                <w:lang w:val="uk-UA"/>
              </w:rPr>
            </w:pPr>
          </w:p>
          <w:p w14:paraId="5B192F83" w14:textId="77777777" w:rsidR="00FB76CC" w:rsidRPr="00054104" w:rsidRDefault="00FB76CC" w:rsidP="00FB76CC">
            <w:pPr>
              <w:jc w:val="both"/>
              <w:rPr>
                <w:rFonts w:ascii="Times New Roman" w:hAnsi="Times New Roman" w:cs="Times New Roman"/>
                <w:lang w:val="uk-UA"/>
              </w:rPr>
            </w:pPr>
            <w:r w:rsidRPr="00054104">
              <w:rPr>
                <w:rFonts w:ascii="Times New Roman" w:hAnsi="Times New Roman" w:cs="Times New Roman"/>
                <w:lang w:val="uk-UA"/>
              </w:rPr>
              <w:tab/>
              <w:t>6. Рішення Регулятора про затвердження Програми відповідності оператора ГТС разом з Програмою відповідності оператора ГТС оприлюднюються на офіційному вебсайті Регулятора та оператора газотранспортної системи не пізніше п’яти робочих днів після прийняття відповідного рішення. Строк дії Програми відповідності оператора ГТС має відповідати строку дії ліцензії на право провадження господарської діяльності з транспортування природного газу. У разі необхідності внесення змін до Програми відповідності оператора ГТС зміни набирають чинності з дня їх затвердження Регулятором.</w:t>
            </w:r>
          </w:p>
        </w:tc>
        <w:tc>
          <w:tcPr>
            <w:tcW w:w="5717" w:type="dxa"/>
          </w:tcPr>
          <w:p w14:paraId="7040A1E8" w14:textId="77777777" w:rsidR="00FB76CC" w:rsidRDefault="00FB76CC" w:rsidP="00FB76CC">
            <w:pPr>
              <w:jc w:val="both"/>
              <w:rPr>
                <w:rFonts w:ascii="Times New Roman" w:hAnsi="Times New Roman" w:cs="Times New Roman"/>
                <w:b/>
                <w:lang w:val="uk-UA"/>
              </w:rPr>
            </w:pPr>
            <w:r w:rsidRPr="00054104">
              <w:rPr>
                <w:rFonts w:ascii="Times New Roman" w:hAnsi="Times New Roman" w:cs="Times New Roman"/>
                <w:b/>
                <w:lang w:val="uk-UA"/>
              </w:rPr>
              <w:lastRenderedPageBreak/>
              <w:t>ТОВ «Оператор ГТС України»</w:t>
            </w:r>
          </w:p>
          <w:p w14:paraId="7A904201" w14:textId="77777777" w:rsidR="00FB76CC" w:rsidRPr="00054104" w:rsidRDefault="00FB76CC" w:rsidP="00FB76CC">
            <w:pPr>
              <w:jc w:val="both"/>
              <w:rPr>
                <w:rFonts w:ascii="Times New Roman" w:hAnsi="Times New Roman" w:cs="Times New Roman"/>
                <w:b/>
                <w:sz w:val="8"/>
                <w:szCs w:val="8"/>
                <w:lang w:val="uk-UA"/>
              </w:rPr>
            </w:pPr>
          </w:p>
          <w:p w14:paraId="0B4122F8" w14:textId="77777777" w:rsidR="00FB76CC" w:rsidRPr="00E05002" w:rsidRDefault="00FB76CC" w:rsidP="00FB76CC">
            <w:pPr>
              <w:ind w:firstLine="36"/>
              <w:jc w:val="both"/>
              <w:rPr>
                <w:rFonts w:ascii="Times New Roman" w:hAnsi="Times New Roman" w:cs="Times New Roman"/>
                <w:i/>
                <w:lang w:val="uk-UA"/>
              </w:rPr>
            </w:pPr>
            <w:r w:rsidRPr="00E05002">
              <w:rPr>
                <w:rFonts w:ascii="Times New Roman" w:hAnsi="Times New Roman" w:cs="Times New Roman"/>
                <w:i/>
                <w:lang w:val="uk-UA"/>
              </w:rPr>
              <w:t>Обґрунтування:</w:t>
            </w:r>
          </w:p>
          <w:p w14:paraId="5CE72848" w14:textId="77777777" w:rsidR="00FB76CC" w:rsidRDefault="00FB76CC" w:rsidP="00FB76CC">
            <w:pPr>
              <w:rPr>
                <w:rFonts w:ascii="Times New Roman" w:hAnsi="Times New Roman" w:cs="Times New Roman"/>
                <w:lang w:val="uk-UA"/>
              </w:rPr>
            </w:pPr>
            <w:r w:rsidRPr="00054104">
              <w:rPr>
                <w:rFonts w:ascii="Times New Roman" w:hAnsi="Times New Roman" w:cs="Times New Roman"/>
                <w:lang w:val="uk-UA"/>
              </w:rPr>
              <w:t>Загальне зауваження до розділу.</w:t>
            </w:r>
          </w:p>
          <w:p w14:paraId="2B014818" w14:textId="77777777" w:rsidR="00FB76CC" w:rsidRPr="00054104" w:rsidRDefault="00FB76CC" w:rsidP="00FB76CC">
            <w:pPr>
              <w:rPr>
                <w:rFonts w:ascii="Times New Roman" w:hAnsi="Times New Roman" w:cs="Times New Roman"/>
                <w:sz w:val="8"/>
                <w:szCs w:val="8"/>
                <w:lang w:val="uk-UA"/>
              </w:rPr>
            </w:pPr>
          </w:p>
          <w:p w14:paraId="6B3796CF" w14:textId="77777777" w:rsidR="00FB76CC" w:rsidRPr="00281003" w:rsidRDefault="00FB76CC" w:rsidP="00FB76CC">
            <w:pPr>
              <w:jc w:val="both"/>
              <w:rPr>
                <w:rFonts w:ascii="Times New Roman" w:hAnsi="Times New Roman" w:cs="Times New Roman"/>
                <w:b/>
                <w:i/>
                <w:lang w:val="uk-UA"/>
              </w:rPr>
            </w:pPr>
            <w:r w:rsidRPr="00281003">
              <w:rPr>
                <w:rFonts w:ascii="Times New Roman" w:hAnsi="Times New Roman" w:cs="Times New Roman"/>
                <w:i/>
                <w:lang w:val="uk-UA"/>
              </w:rPr>
              <w:t>Пропонується розглянути варіант врегулювати питання щодо програми відповідності в окремому акті Регулятора.</w:t>
            </w:r>
          </w:p>
          <w:p w14:paraId="4EA17816" w14:textId="77777777" w:rsidR="00FB76CC" w:rsidRPr="00054104" w:rsidRDefault="00FB76CC" w:rsidP="00FB76CC">
            <w:pPr>
              <w:jc w:val="both"/>
              <w:rPr>
                <w:rFonts w:ascii="Times New Roman" w:hAnsi="Times New Roman" w:cs="Times New Roman"/>
                <w:b/>
                <w:sz w:val="8"/>
                <w:szCs w:val="8"/>
                <w:lang w:val="uk-UA"/>
              </w:rPr>
            </w:pPr>
          </w:p>
          <w:p w14:paraId="2388CB9F" w14:textId="77777777" w:rsidR="00FB76CC" w:rsidRPr="00054104" w:rsidRDefault="00FB76CC" w:rsidP="00FB76CC">
            <w:pPr>
              <w:jc w:val="both"/>
              <w:rPr>
                <w:rFonts w:ascii="Times New Roman" w:hAnsi="Times New Roman" w:cs="Times New Roman"/>
                <w:lang w:val="uk-UA"/>
              </w:rPr>
            </w:pPr>
            <w:r w:rsidRPr="00054104">
              <w:rPr>
                <w:rFonts w:ascii="Times New Roman" w:hAnsi="Times New Roman" w:cs="Times New Roman"/>
                <w:lang w:val="uk-UA"/>
              </w:rPr>
              <w:t>Відповідно до ст.31 Закону України «Про ринок природного газу» програма відповідності оператора газотранспортної системи визначає заходи для уникнення дискримінаційних дій з боку оператора газотранспортної системи по відношенню до суб’єктів ринку природного газу та моніторингу виконання таких заходів.</w:t>
            </w:r>
          </w:p>
          <w:p w14:paraId="51F84E41" w14:textId="77777777" w:rsidR="00FB76CC" w:rsidRPr="00054104" w:rsidRDefault="00FB76CC" w:rsidP="00FB76CC">
            <w:pPr>
              <w:jc w:val="both"/>
              <w:rPr>
                <w:rFonts w:ascii="Times New Roman" w:hAnsi="Times New Roman" w:cs="Times New Roman"/>
                <w:lang w:val="uk-UA"/>
              </w:rPr>
            </w:pPr>
            <w:r w:rsidRPr="00054104">
              <w:rPr>
                <w:rFonts w:ascii="Times New Roman" w:hAnsi="Times New Roman" w:cs="Times New Roman"/>
                <w:lang w:val="uk-UA"/>
              </w:rPr>
              <w:lastRenderedPageBreak/>
              <w:t>Інші положення, що містять іншу мету (щодо моніторингу незалежності та відокремлення) не кореспондуються з метою Програми відповідності, визначеною у ст.31 вказаного Закону.</w:t>
            </w:r>
          </w:p>
          <w:p w14:paraId="3DDEF5FF" w14:textId="77777777" w:rsidR="00FB76CC" w:rsidRPr="00054104" w:rsidRDefault="00FB76CC" w:rsidP="00FB76CC">
            <w:pPr>
              <w:jc w:val="both"/>
              <w:rPr>
                <w:rFonts w:ascii="Times New Roman" w:hAnsi="Times New Roman" w:cs="Times New Roman"/>
                <w:lang w:val="uk-UA"/>
              </w:rPr>
            </w:pPr>
          </w:p>
          <w:p w14:paraId="2D8FFE12" w14:textId="77777777" w:rsidR="00FB76CC" w:rsidRPr="00054104" w:rsidRDefault="00FB76CC" w:rsidP="00FB76CC">
            <w:pPr>
              <w:jc w:val="both"/>
              <w:rPr>
                <w:rFonts w:ascii="Times New Roman" w:hAnsi="Times New Roman" w:cs="Times New Roman"/>
                <w:b/>
                <w:lang w:val="uk-UA"/>
              </w:rPr>
            </w:pPr>
          </w:p>
          <w:p w14:paraId="0812C87E" w14:textId="77777777" w:rsidR="00FB76CC" w:rsidRPr="00054104" w:rsidRDefault="00FB76CC" w:rsidP="00FB76CC">
            <w:pPr>
              <w:jc w:val="both"/>
              <w:rPr>
                <w:rFonts w:ascii="Times New Roman" w:hAnsi="Times New Roman" w:cs="Times New Roman"/>
                <w:b/>
                <w:lang w:val="uk-UA"/>
              </w:rPr>
            </w:pPr>
          </w:p>
          <w:p w14:paraId="53A235FB" w14:textId="77777777" w:rsidR="00FB76CC" w:rsidRPr="00054104" w:rsidRDefault="00FB76CC" w:rsidP="00FB76CC">
            <w:pPr>
              <w:jc w:val="both"/>
              <w:rPr>
                <w:rFonts w:ascii="Times New Roman" w:hAnsi="Times New Roman" w:cs="Times New Roman"/>
                <w:b/>
                <w:lang w:val="uk-UA"/>
              </w:rPr>
            </w:pPr>
          </w:p>
          <w:p w14:paraId="10FDBE78" w14:textId="77777777" w:rsidR="00FB76CC" w:rsidRPr="00054104" w:rsidRDefault="00FB76CC" w:rsidP="00FB76CC">
            <w:pPr>
              <w:jc w:val="both"/>
              <w:rPr>
                <w:rFonts w:ascii="Times New Roman" w:hAnsi="Times New Roman" w:cs="Times New Roman"/>
                <w:b/>
                <w:lang w:val="uk-UA"/>
              </w:rPr>
            </w:pPr>
          </w:p>
          <w:p w14:paraId="7180C4BA" w14:textId="77777777" w:rsidR="00FB76CC" w:rsidRPr="00054104" w:rsidRDefault="00FB76CC" w:rsidP="00FB76CC">
            <w:pPr>
              <w:ind w:firstLine="745"/>
              <w:jc w:val="both"/>
              <w:rPr>
                <w:rFonts w:ascii="Times New Roman" w:hAnsi="Times New Roman" w:cs="Times New Roman"/>
                <w:b/>
                <w:lang w:val="uk-UA"/>
              </w:rPr>
            </w:pPr>
          </w:p>
          <w:p w14:paraId="74080A2E" w14:textId="77777777" w:rsidR="00FB76CC" w:rsidRPr="00054104" w:rsidRDefault="00FB76CC" w:rsidP="00FB76CC">
            <w:pPr>
              <w:ind w:firstLine="745"/>
              <w:jc w:val="both"/>
              <w:rPr>
                <w:rFonts w:ascii="Times New Roman" w:hAnsi="Times New Roman" w:cs="Times New Roman"/>
                <w:b/>
                <w:lang w:val="uk-UA"/>
              </w:rPr>
            </w:pPr>
          </w:p>
          <w:p w14:paraId="737B753A" w14:textId="77777777" w:rsidR="00FB76CC" w:rsidRPr="00054104" w:rsidRDefault="00FB76CC" w:rsidP="00FB76CC">
            <w:pPr>
              <w:ind w:firstLine="745"/>
              <w:jc w:val="both"/>
              <w:rPr>
                <w:rFonts w:ascii="Times New Roman" w:hAnsi="Times New Roman" w:cs="Times New Roman"/>
                <w:b/>
                <w:lang w:val="uk-UA"/>
              </w:rPr>
            </w:pPr>
          </w:p>
          <w:p w14:paraId="624D2F46" w14:textId="77777777" w:rsidR="00FB76CC" w:rsidRPr="00054104" w:rsidRDefault="00FB76CC" w:rsidP="00FB76CC">
            <w:pPr>
              <w:ind w:firstLine="745"/>
              <w:jc w:val="both"/>
              <w:rPr>
                <w:rFonts w:ascii="Times New Roman" w:hAnsi="Times New Roman" w:cs="Times New Roman"/>
                <w:b/>
                <w:lang w:val="uk-UA"/>
              </w:rPr>
            </w:pPr>
          </w:p>
          <w:p w14:paraId="461B7E59" w14:textId="77777777" w:rsidR="00FB76CC" w:rsidRPr="00054104" w:rsidRDefault="00FB76CC" w:rsidP="00FB76CC">
            <w:pPr>
              <w:ind w:firstLine="745"/>
              <w:jc w:val="both"/>
              <w:rPr>
                <w:rFonts w:ascii="Times New Roman" w:hAnsi="Times New Roman" w:cs="Times New Roman"/>
                <w:b/>
                <w:lang w:val="uk-UA"/>
              </w:rPr>
            </w:pPr>
          </w:p>
          <w:p w14:paraId="27CB0815" w14:textId="77777777" w:rsidR="00FB76CC" w:rsidRPr="00054104" w:rsidRDefault="00FB76CC" w:rsidP="00FB76CC">
            <w:pPr>
              <w:ind w:firstLine="745"/>
              <w:jc w:val="both"/>
              <w:rPr>
                <w:rFonts w:ascii="Times New Roman" w:hAnsi="Times New Roman" w:cs="Times New Roman"/>
                <w:b/>
                <w:lang w:val="uk-UA"/>
              </w:rPr>
            </w:pPr>
          </w:p>
          <w:p w14:paraId="3301C8C0" w14:textId="77777777" w:rsidR="00FB76CC" w:rsidRPr="00054104" w:rsidRDefault="00FB76CC" w:rsidP="00FB76CC">
            <w:pPr>
              <w:ind w:firstLine="745"/>
              <w:jc w:val="both"/>
              <w:rPr>
                <w:rFonts w:ascii="Times New Roman" w:hAnsi="Times New Roman" w:cs="Times New Roman"/>
                <w:b/>
                <w:lang w:val="uk-UA"/>
              </w:rPr>
            </w:pPr>
          </w:p>
          <w:p w14:paraId="667F2D4A" w14:textId="77777777" w:rsidR="00FB76CC" w:rsidRPr="00054104" w:rsidRDefault="00FB76CC" w:rsidP="00FB76CC">
            <w:pPr>
              <w:ind w:firstLine="745"/>
              <w:jc w:val="both"/>
              <w:rPr>
                <w:rFonts w:ascii="Times New Roman" w:hAnsi="Times New Roman" w:cs="Times New Roman"/>
                <w:b/>
                <w:lang w:val="uk-UA"/>
              </w:rPr>
            </w:pPr>
          </w:p>
          <w:p w14:paraId="37F94AEC" w14:textId="77777777" w:rsidR="00FB76CC" w:rsidRPr="00054104" w:rsidRDefault="00FB76CC" w:rsidP="00FB76CC">
            <w:pPr>
              <w:ind w:firstLine="745"/>
              <w:jc w:val="both"/>
              <w:rPr>
                <w:rFonts w:ascii="Times New Roman" w:hAnsi="Times New Roman" w:cs="Times New Roman"/>
                <w:b/>
                <w:lang w:val="uk-UA"/>
              </w:rPr>
            </w:pPr>
          </w:p>
          <w:p w14:paraId="71BC0DCF" w14:textId="77777777" w:rsidR="00FB76CC" w:rsidRPr="00054104" w:rsidRDefault="00FB76CC" w:rsidP="00FB76CC">
            <w:pPr>
              <w:ind w:firstLine="745"/>
              <w:jc w:val="both"/>
              <w:rPr>
                <w:rFonts w:ascii="Times New Roman" w:hAnsi="Times New Roman" w:cs="Times New Roman"/>
                <w:b/>
                <w:lang w:val="uk-UA"/>
              </w:rPr>
            </w:pPr>
          </w:p>
          <w:p w14:paraId="566AA261" w14:textId="77777777" w:rsidR="00FB76CC" w:rsidRPr="00054104" w:rsidRDefault="00FB76CC" w:rsidP="00FB76CC">
            <w:pPr>
              <w:ind w:firstLine="745"/>
              <w:jc w:val="both"/>
              <w:rPr>
                <w:rFonts w:ascii="Times New Roman" w:hAnsi="Times New Roman" w:cs="Times New Roman"/>
                <w:b/>
                <w:lang w:val="uk-UA"/>
              </w:rPr>
            </w:pPr>
          </w:p>
          <w:p w14:paraId="53E43788" w14:textId="77777777" w:rsidR="00FB76CC" w:rsidRPr="00054104" w:rsidRDefault="00FB76CC" w:rsidP="00FB76CC">
            <w:pPr>
              <w:ind w:firstLine="745"/>
              <w:jc w:val="both"/>
              <w:rPr>
                <w:rFonts w:ascii="Times New Roman" w:hAnsi="Times New Roman" w:cs="Times New Roman"/>
                <w:b/>
                <w:lang w:val="uk-UA"/>
              </w:rPr>
            </w:pPr>
          </w:p>
          <w:p w14:paraId="75334381" w14:textId="77777777" w:rsidR="00FB76CC" w:rsidRPr="00054104" w:rsidRDefault="00FB76CC" w:rsidP="00FB76CC">
            <w:pPr>
              <w:ind w:firstLine="745"/>
              <w:jc w:val="both"/>
              <w:rPr>
                <w:rFonts w:ascii="Times New Roman" w:hAnsi="Times New Roman" w:cs="Times New Roman"/>
                <w:b/>
                <w:lang w:val="uk-UA"/>
              </w:rPr>
            </w:pPr>
          </w:p>
          <w:p w14:paraId="4AB1A9AB" w14:textId="77777777" w:rsidR="00FB76CC" w:rsidRPr="00054104" w:rsidRDefault="00FB76CC" w:rsidP="00FB76CC">
            <w:pPr>
              <w:ind w:firstLine="745"/>
              <w:jc w:val="both"/>
              <w:rPr>
                <w:rFonts w:ascii="Times New Roman" w:hAnsi="Times New Roman" w:cs="Times New Roman"/>
                <w:b/>
                <w:lang w:val="uk-UA"/>
              </w:rPr>
            </w:pPr>
          </w:p>
          <w:p w14:paraId="1CC6DE10" w14:textId="77777777" w:rsidR="00FB76CC" w:rsidRPr="00054104" w:rsidRDefault="00FB76CC" w:rsidP="00FB76CC">
            <w:pPr>
              <w:ind w:firstLine="745"/>
              <w:jc w:val="both"/>
              <w:rPr>
                <w:rFonts w:ascii="Times New Roman" w:hAnsi="Times New Roman" w:cs="Times New Roman"/>
                <w:b/>
                <w:lang w:val="uk-UA"/>
              </w:rPr>
            </w:pPr>
          </w:p>
          <w:p w14:paraId="1441D698" w14:textId="77777777" w:rsidR="00FB76CC" w:rsidRPr="00054104" w:rsidRDefault="00FB76CC" w:rsidP="00FB76CC">
            <w:pPr>
              <w:ind w:firstLine="745"/>
              <w:jc w:val="both"/>
              <w:rPr>
                <w:rFonts w:ascii="Times New Roman" w:hAnsi="Times New Roman" w:cs="Times New Roman"/>
                <w:b/>
                <w:lang w:val="uk-UA"/>
              </w:rPr>
            </w:pPr>
          </w:p>
          <w:p w14:paraId="3CD24356" w14:textId="77777777" w:rsidR="00FB76CC" w:rsidRPr="00054104" w:rsidRDefault="00FB76CC" w:rsidP="00FB76CC">
            <w:pPr>
              <w:ind w:firstLine="745"/>
              <w:jc w:val="both"/>
              <w:rPr>
                <w:rFonts w:ascii="Times New Roman" w:hAnsi="Times New Roman" w:cs="Times New Roman"/>
                <w:b/>
                <w:lang w:val="uk-UA"/>
              </w:rPr>
            </w:pPr>
          </w:p>
          <w:p w14:paraId="696E03F8" w14:textId="77777777" w:rsidR="00FB76CC" w:rsidRPr="00054104" w:rsidRDefault="00FB76CC" w:rsidP="00FB76CC">
            <w:pPr>
              <w:ind w:firstLine="745"/>
              <w:jc w:val="both"/>
              <w:rPr>
                <w:rFonts w:ascii="Times New Roman" w:hAnsi="Times New Roman" w:cs="Times New Roman"/>
                <w:b/>
                <w:lang w:val="uk-UA"/>
              </w:rPr>
            </w:pPr>
          </w:p>
          <w:p w14:paraId="3C9B371B" w14:textId="77777777" w:rsidR="00FB76CC" w:rsidRPr="00054104" w:rsidRDefault="00FB76CC" w:rsidP="00FB76CC">
            <w:pPr>
              <w:ind w:firstLine="745"/>
              <w:jc w:val="both"/>
              <w:rPr>
                <w:rFonts w:ascii="Times New Roman" w:hAnsi="Times New Roman" w:cs="Times New Roman"/>
                <w:b/>
                <w:lang w:val="uk-UA"/>
              </w:rPr>
            </w:pPr>
          </w:p>
          <w:p w14:paraId="299DE3DF" w14:textId="77777777" w:rsidR="00FB76CC" w:rsidRPr="00054104" w:rsidRDefault="00FB76CC" w:rsidP="00FB76CC">
            <w:pPr>
              <w:ind w:firstLine="745"/>
              <w:jc w:val="both"/>
              <w:rPr>
                <w:rFonts w:ascii="Times New Roman" w:hAnsi="Times New Roman" w:cs="Times New Roman"/>
                <w:b/>
                <w:lang w:val="uk-UA"/>
              </w:rPr>
            </w:pPr>
          </w:p>
          <w:p w14:paraId="293BAC6B" w14:textId="77777777" w:rsidR="00FB76CC" w:rsidRPr="00054104" w:rsidRDefault="00FB76CC" w:rsidP="00FB76CC">
            <w:pPr>
              <w:ind w:firstLine="745"/>
              <w:jc w:val="both"/>
              <w:rPr>
                <w:rFonts w:ascii="Times New Roman" w:hAnsi="Times New Roman" w:cs="Times New Roman"/>
                <w:b/>
                <w:lang w:val="uk-UA"/>
              </w:rPr>
            </w:pPr>
          </w:p>
          <w:p w14:paraId="71524681" w14:textId="77777777" w:rsidR="00FB76CC" w:rsidRPr="00054104" w:rsidRDefault="00FB76CC" w:rsidP="00FB76CC">
            <w:pPr>
              <w:ind w:firstLine="745"/>
              <w:jc w:val="both"/>
              <w:rPr>
                <w:rFonts w:ascii="Times New Roman" w:hAnsi="Times New Roman" w:cs="Times New Roman"/>
                <w:b/>
                <w:lang w:val="uk-UA"/>
              </w:rPr>
            </w:pPr>
          </w:p>
          <w:p w14:paraId="7C67C78F" w14:textId="77777777" w:rsidR="00FB76CC" w:rsidRPr="00054104" w:rsidRDefault="00FB76CC" w:rsidP="00FB76CC">
            <w:pPr>
              <w:ind w:firstLine="745"/>
              <w:jc w:val="both"/>
              <w:rPr>
                <w:rFonts w:ascii="Times New Roman" w:hAnsi="Times New Roman" w:cs="Times New Roman"/>
                <w:b/>
                <w:lang w:val="uk-UA"/>
              </w:rPr>
            </w:pPr>
          </w:p>
          <w:p w14:paraId="345FAD2A" w14:textId="77777777" w:rsidR="00FB76CC" w:rsidRPr="00054104" w:rsidRDefault="00FB76CC" w:rsidP="00FB76CC">
            <w:pPr>
              <w:ind w:firstLine="745"/>
              <w:jc w:val="both"/>
              <w:rPr>
                <w:rFonts w:ascii="Times New Roman" w:hAnsi="Times New Roman" w:cs="Times New Roman"/>
                <w:b/>
                <w:lang w:val="uk-UA"/>
              </w:rPr>
            </w:pPr>
          </w:p>
          <w:p w14:paraId="5582F39B" w14:textId="77777777" w:rsidR="00FB76CC" w:rsidRPr="00054104" w:rsidRDefault="00FB76CC" w:rsidP="00FB76CC">
            <w:pPr>
              <w:ind w:firstLine="745"/>
              <w:jc w:val="both"/>
              <w:rPr>
                <w:rFonts w:ascii="Times New Roman" w:hAnsi="Times New Roman" w:cs="Times New Roman"/>
                <w:b/>
                <w:lang w:val="uk-UA"/>
              </w:rPr>
            </w:pPr>
          </w:p>
          <w:p w14:paraId="1BC868DD" w14:textId="77777777" w:rsidR="00FB76CC" w:rsidRPr="00054104" w:rsidRDefault="00FB76CC" w:rsidP="00FB76CC">
            <w:pPr>
              <w:ind w:firstLine="745"/>
              <w:jc w:val="both"/>
              <w:rPr>
                <w:rFonts w:ascii="Times New Roman" w:hAnsi="Times New Roman" w:cs="Times New Roman"/>
                <w:b/>
                <w:lang w:val="uk-UA"/>
              </w:rPr>
            </w:pPr>
          </w:p>
          <w:p w14:paraId="726B9ACF" w14:textId="77777777" w:rsidR="00FB76CC" w:rsidRPr="00054104" w:rsidRDefault="00FB76CC" w:rsidP="00FB76CC">
            <w:pPr>
              <w:ind w:firstLine="745"/>
              <w:jc w:val="both"/>
              <w:rPr>
                <w:rFonts w:ascii="Times New Roman" w:hAnsi="Times New Roman" w:cs="Times New Roman"/>
                <w:b/>
                <w:lang w:val="uk-UA"/>
              </w:rPr>
            </w:pPr>
          </w:p>
          <w:p w14:paraId="251EDDB4" w14:textId="77777777" w:rsidR="00FB76CC" w:rsidRPr="00054104" w:rsidRDefault="00FB76CC" w:rsidP="00FB76CC">
            <w:pPr>
              <w:ind w:firstLine="745"/>
              <w:jc w:val="both"/>
              <w:rPr>
                <w:rFonts w:ascii="Times New Roman" w:hAnsi="Times New Roman" w:cs="Times New Roman"/>
                <w:b/>
                <w:lang w:val="uk-UA"/>
              </w:rPr>
            </w:pPr>
          </w:p>
          <w:p w14:paraId="2C2C0873" w14:textId="77777777" w:rsidR="00FB76CC" w:rsidRPr="00054104" w:rsidRDefault="00FB76CC" w:rsidP="00FB76CC">
            <w:pPr>
              <w:ind w:firstLine="745"/>
              <w:jc w:val="both"/>
              <w:rPr>
                <w:rFonts w:ascii="Times New Roman" w:hAnsi="Times New Roman" w:cs="Times New Roman"/>
                <w:b/>
                <w:lang w:val="uk-UA"/>
              </w:rPr>
            </w:pPr>
          </w:p>
          <w:p w14:paraId="304CF740" w14:textId="77777777" w:rsidR="00FB76CC" w:rsidRPr="00054104" w:rsidRDefault="00FB76CC" w:rsidP="00FB76CC">
            <w:pPr>
              <w:ind w:firstLine="745"/>
              <w:jc w:val="both"/>
              <w:rPr>
                <w:rFonts w:ascii="Times New Roman" w:hAnsi="Times New Roman" w:cs="Times New Roman"/>
                <w:b/>
                <w:lang w:val="uk-UA"/>
              </w:rPr>
            </w:pPr>
          </w:p>
          <w:p w14:paraId="13B61311" w14:textId="77777777" w:rsidR="00FB76CC" w:rsidRPr="00054104" w:rsidRDefault="00FB76CC" w:rsidP="00FB76CC">
            <w:pPr>
              <w:ind w:firstLine="745"/>
              <w:jc w:val="both"/>
              <w:rPr>
                <w:rFonts w:ascii="Times New Roman" w:hAnsi="Times New Roman" w:cs="Times New Roman"/>
                <w:b/>
                <w:lang w:val="uk-UA"/>
              </w:rPr>
            </w:pPr>
          </w:p>
          <w:p w14:paraId="4B062B39" w14:textId="77777777" w:rsidR="00FB76CC" w:rsidRPr="00054104" w:rsidRDefault="00FB76CC" w:rsidP="00FB76CC">
            <w:pPr>
              <w:ind w:firstLine="745"/>
              <w:jc w:val="both"/>
              <w:rPr>
                <w:rFonts w:ascii="Times New Roman" w:hAnsi="Times New Roman" w:cs="Times New Roman"/>
                <w:b/>
                <w:lang w:val="uk-UA"/>
              </w:rPr>
            </w:pPr>
          </w:p>
          <w:p w14:paraId="46B4FE73" w14:textId="77777777" w:rsidR="00FB76CC" w:rsidRPr="00054104" w:rsidRDefault="00FB76CC" w:rsidP="00FB76CC">
            <w:pPr>
              <w:ind w:firstLine="745"/>
              <w:jc w:val="both"/>
              <w:rPr>
                <w:rFonts w:ascii="Times New Roman" w:hAnsi="Times New Roman" w:cs="Times New Roman"/>
                <w:b/>
                <w:lang w:val="uk-UA"/>
              </w:rPr>
            </w:pPr>
          </w:p>
          <w:p w14:paraId="28926C54" w14:textId="77777777" w:rsidR="00FB76CC" w:rsidRPr="00054104" w:rsidRDefault="00FB76CC" w:rsidP="00FB76CC">
            <w:pPr>
              <w:ind w:firstLine="745"/>
              <w:jc w:val="both"/>
              <w:rPr>
                <w:rFonts w:ascii="Times New Roman" w:hAnsi="Times New Roman" w:cs="Times New Roman"/>
                <w:b/>
                <w:lang w:val="uk-UA"/>
              </w:rPr>
            </w:pPr>
          </w:p>
          <w:p w14:paraId="1452913C" w14:textId="77777777" w:rsidR="00FB76CC" w:rsidRPr="00054104" w:rsidRDefault="00FB76CC" w:rsidP="00FB76CC">
            <w:pPr>
              <w:ind w:firstLine="745"/>
              <w:jc w:val="both"/>
              <w:rPr>
                <w:rFonts w:ascii="Times New Roman" w:hAnsi="Times New Roman" w:cs="Times New Roman"/>
                <w:b/>
                <w:lang w:val="uk-UA"/>
              </w:rPr>
            </w:pPr>
          </w:p>
          <w:p w14:paraId="3E9A5F8C" w14:textId="77777777" w:rsidR="00FB76CC" w:rsidRPr="00054104" w:rsidRDefault="00FB76CC" w:rsidP="00FB76CC">
            <w:pPr>
              <w:ind w:firstLine="745"/>
              <w:jc w:val="both"/>
              <w:rPr>
                <w:rFonts w:ascii="Times New Roman" w:hAnsi="Times New Roman" w:cs="Times New Roman"/>
                <w:b/>
                <w:lang w:val="uk-UA"/>
              </w:rPr>
            </w:pPr>
          </w:p>
          <w:p w14:paraId="435052E7" w14:textId="77777777" w:rsidR="00FB76CC" w:rsidRPr="00054104" w:rsidRDefault="00FB76CC" w:rsidP="00FB76CC">
            <w:pPr>
              <w:ind w:firstLine="745"/>
              <w:jc w:val="both"/>
              <w:rPr>
                <w:rFonts w:ascii="Times New Roman" w:hAnsi="Times New Roman" w:cs="Times New Roman"/>
                <w:b/>
                <w:lang w:val="uk-UA"/>
              </w:rPr>
            </w:pPr>
          </w:p>
          <w:p w14:paraId="7B8947F9" w14:textId="77777777" w:rsidR="00FB76CC" w:rsidRPr="00054104" w:rsidRDefault="00FB76CC" w:rsidP="00FB76CC">
            <w:pPr>
              <w:ind w:firstLine="745"/>
              <w:jc w:val="both"/>
              <w:rPr>
                <w:rFonts w:ascii="Times New Roman" w:hAnsi="Times New Roman" w:cs="Times New Roman"/>
                <w:b/>
                <w:lang w:val="uk-UA"/>
              </w:rPr>
            </w:pPr>
          </w:p>
          <w:p w14:paraId="5C9B166A" w14:textId="77777777" w:rsidR="00FB76CC" w:rsidRPr="00054104" w:rsidRDefault="00FB76CC" w:rsidP="00FB76CC">
            <w:pPr>
              <w:ind w:firstLine="745"/>
              <w:jc w:val="both"/>
              <w:rPr>
                <w:rFonts w:ascii="Times New Roman" w:hAnsi="Times New Roman" w:cs="Times New Roman"/>
                <w:b/>
                <w:lang w:val="uk-UA"/>
              </w:rPr>
            </w:pPr>
          </w:p>
          <w:p w14:paraId="44B7BD32" w14:textId="77777777" w:rsidR="00FB76CC" w:rsidRPr="00054104" w:rsidRDefault="00FB76CC" w:rsidP="00FB76CC">
            <w:pPr>
              <w:ind w:firstLine="745"/>
              <w:jc w:val="both"/>
              <w:rPr>
                <w:rFonts w:ascii="Times New Roman" w:hAnsi="Times New Roman" w:cs="Times New Roman"/>
                <w:b/>
                <w:lang w:val="uk-UA"/>
              </w:rPr>
            </w:pPr>
          </w:p>
          <w:p w14:paraId="57E1F517" w14:textId="77777777" w:rsidR="00FB76CC" w:rsidRPr="00054104" w:rsidRDefault="00FB76CC" w:rsidP="00FB76CC">
            <w:pPr>
              <w:ind w:firstLine="745"/>
              <w:jc w:val="both"/>
              <w:rPr>
                <w:rFonts w:ascii="Times New Roman" w:hAnsi="Times New Roman" w:cs="Times New Roman"/>
                <w:b/>
                <w:lang w:val="uk-UA"/>
              </w:rPr>
            </w:pPr>
          </w:p>
          <w:p w14:paraId="1284499A" w14:textId="77777777" w:rsidR="00FB76CC" w:rsidRPr="00054104" w:rsidRDefault="00FB76CC" w:rsidP="00FB76CC">
            <w:pPr>
              <w:ind w:firstLine="745"/>
              <w:jc w:val="both"/>
              <w:rPr>
                <w:rFonts w:ascii="Times New Roman" w:hAnsi="Times New Roman" w:cs="Times New Roman"/>
                <w:b/>
                <w:lang w:val="uk-UA"/>
              </w:rPr>
            </w:pPr>
          </w:p>
          <w:p w14:paraId="78084F0A" w14:textId="77777777" w:rsidR="00FB76CC" w:rsidRPr="00054104" w:rsidRDefault="00FB76CC" w:rsidP="00FB76CC">
            <w:pPr>
              <w:ind w:firstLine="745"/>
              <w:jc w:val="both"/>
              <w:rPr>
                <w:rFonts w:ascii="Times New Roman" w:hAnsi="Times New Roman" w:cs="Times New Roman"/>
                <w:b/>
                <w:lang w:val="uk-UA"/>
              </w:rPr>
            </w:pPr>
          </w:p>
          <w:p w14:paraId="71CD3861" w14:textId="77777777" w:rsidR="00FB76CC" w:rsidRPr="00054104" w:rsidRDefault="00FB76CC" w:rsidP="00FB76CC">
            <w:pPr>
              <w:ind w:firstLine="745"/>
              <w:jc w:val="both"/>
              <w:rPr>
                <w:rFonts w:ascii="Times New Roman" w:hAnsi="Times New Roman" w:cs="Times New Roman"/>
                <w:b/>
                <w:lang w:val="uk-UA"/>
              </w:rPr>
            </w:pPr>
          </w:p>
          <w:p w14:paraId="68F8C3EB" w14:textId="77777777" w:rsidR="00FB76CC" w:rsidRPr="00054104" w:rsidRDefault="00FB76CC" w:rsidP="00FB76CC">
            <w:pPr>
              <w:ind w:firstLine="745"/>
              <w:jc w:val="both"/>
              <w:rPr>
                <w:rFonts w:ascii="Times New Roman" w:hAnsi="Times New Roman" w:cs="Times New Roman"/>
                <w:b/>
                <w:lang w:val="uk-UA"/>
              </w:rPr>
            </w:pPr>
          </w:p>
          <w:p w14:paraId="2A80F0C1" w14:textId="77777777" w:rsidR="00FB76CC" w:rsidRPr="00054104" w:rsidRDefault="00FB76CC" w:rsidP="00FB76CC">
            <w:pPr>
              <w:ind w:firstLine="745"/>
              <w:jc w:val="both"/>
              <w:rPr>
                <w:rFonts w:ascii="Times New Roman" w:hAnsi="Times New Roman" w:cs="Times New Roman"/>
                <w:b/>
                <w:lang w:val="uk-UA"/>
              </w:rPr>
            </w:pPr>
          </w:p>
          <w:p w14:paraId="2FA0E28C" w14:textId="77777777" w:rsidR="00FB76CC" w:rsidRPr="00054104" w:rsidRDefault="00FB76CC" w:rsidP="00FB76CC">
            <w:pPr>
              <w:ind w:firstLine="745"/>
              <w:jc w:val="both"/>
              <w:rPr>
                <w:rFonts w:ascii="Times New Roman" w:hAnsi="Times New Roman" w:cs="Times New Roman"/>
                <w:b/>
                <w:lang w:val="uk-UA"/>
              </w:rPr>
            </w:pPr>
          </w:p>
          <w:p w14:paraId="4A1FE4CF" w14:textId="77777777" w:rsidR="00FB76CC" w:rsidRPr="00054104" w:rsidRDefault="00FB76CC" w:rsidP="00FB76CC">
            <w:pPr>
              <w:ind w:firstLine="745"/>
              <w:jc w:val="both"/>
              <w:rPr>
                <w:rFonts w:ascii="Times New Roman" w:hAnsi="Times New Roman" w:cs="Times New Roman"/>
                <w:b/>
                <w:lang w:val="uk-UA"/>
              </w:rPr>
            </w:pPr>
          </w:p>
          <w:p w14:paraId="4499ABC5" w14:textId="77777777" w:rsidR="00FB76CC" w:rsidRPr="00054104" w:rsidRDefault="00FB76CC" w:rsidP="00FB76CC">
            <w:pPr>
              <w:ind w:firstLine="745"/>
              <w:jc w:val="both"/>
              <w:rPr>
                <w:rFonts w:ascii="Times New Roman" w:hAnsi="Times New Roman" w:cs="Times New Roman"/>
                <w:b/>
                <w:lang w:val="uk-UA"/>
              </w:rPr>
            </w:pPr>
          </w:p>
          <w:p w14:paraId="565F84D9" w14:textId="77777777" w:rsidR="00FB76CC" w:rsidRPr="00054104" w:rsidRDefault="00FB76CC" w:rsidP="00FB76CC">
            <w:pPr>
              <w:ind w:firstLine="745"/>
              <w:jc w:val="both"/>
              <w:rPr>
                <w:rFonts w:ascii="Times New Roman" w:hAnsi="Times New Roman" w:cs="Times New Roman"/>
                <w:b/>
                <w:lang w:val="uk-UA"/>
              </w:rPr>
            </w:pPr>
          </w:p>
          <w:p w14:paraId="29786255" w14:textId="77777777" w:rsidR="00FB76CC" w:rsidRPr="00054104" w:rsidRDefault="00FB76CC" w:rsidP="00FB76CC">
            <w:pPr>
              <w:ind w:firstLine="745"/>
              <w:jc w:val="both"/>
              <w:rPr>
                <w:rFonts w:ascii="Times New Roman" w:hAnsi="Times New Roman" w:cs="Times New Roman"/>
                <w:b/>
                <w:lang w:val="uk-UA"/>
              </w:rPr>
            </w:pPr>
          </w:p>
          <w:p w14:paraId="0A612721" w14:textId="77777777" w:rsidR="00FB76CC" w:rsidRPr="00054104" w:rsidRDefault="00FB76CC" w:rsidP="00FB76CC">
            <w:pPr>
              <w:ind w:firstLine="745"/>
              <w:jc w:val="both"/>
              <w:rPr>
                <w:rFonts w:ascii="Times New Roman" w:hAnsi="Times New Roman" w:cs="Times New Roman"/>
                <w:b/>
                <w:lang w:val="uk-UA"/>
              </w:rPr>
            </w:pPr>
          </w:p>
          <w:p w14:paraId="4C26E512" w14:textId="77777777" w:rsidR="00FB76CC" w:rsidRPr="00054104" w:rsidRDefault="00FB76CC" w:rsidP="00FB76CC">
            <w:pPr>
              <w:ind w:firstLine="745"/>
              <w:jc w:val="both"/>
              <w:rPr>
                <w:rFonts w:ascii="Times New Roman" w:hAnsi="Times New Roman" w:cs="Times New Roman"/>
                <w:b/>
                <w:lang w:val="uk-UA"/>
              </w:rPr>
            </w:pPr>
          </w:p>
          <w:p w14:paraId="0B2EB357" w14:textId="77777777" w:rsidR="00FB76CC" w:rsidRPr="00054104" w:rsidRDefault="00FB76CC" w:rsidP="00FB76CC">
            <w:pPr>
              <w:ind w:firstLine="745"/>
              <w:jc w:val="both"/>
              <w:rPr>
                <w:rFonts w:ascii="Times New Roman" w:hAnsi="Times New Roman" w:cs="Times New Roman"/>
                <w:b/>
                <w:lang w:val="uk-UA"/>
              </w:rPr>
            </w:pPr>
          </w:p>
          <w:p w14:paraId="19A2D53E" w14:textId="77777777" w:rsidR="00FB76CC" w:rsidRPr="00054104" w:rsidRDefault="00FB76CC" w:rsidP="00FB76CC">
            <w:pPr>
              <w:ind w:firstLine="745"/>
              <w:jc w:val="both"/>
              <w:rPr>
                <w:rFonts w:ascii="Times New Roman" w:hAnsi="Times New Roman" w:cs="Times New Roman"/>
                <w:b/>
                <w:lang w:val="uk-UA"/>
              </w:rPr>
            </w:pPr>
          </w:p>
          <w:p w14:paraId="16DB6DB0" w14:textId="77777777" w:rsidR="00FB76CC" w:rsidRPr="00054104" w:rsidRDefault="00FB76CC" w:rsidP="00FB76CC">
            <w:pPr>
              <w:ind w:firstLine="745"/>
              <w:jc w:val="both"/>
              <w:rPr>
                <w:rFonts w:ascii="Times New Roman" w:hAnsi="Times New Roman" w:cs="Times New Roman"/>
                <w:b/>
                <w:lang w:val="uk-UA"/>
              </w:rPr>
            </w:pPr>
          </w:p>
          <w:p w14:paraId="7B0BBB52" w14:textId="77777777" w:rsidR="00FB76CC" w:rsidRPr="00054104" w:rsidRDefault="00FB76CC" w:rsidP="00FB76CC">
            <w:pPr>
              <w:ind w:firstLine="745"/>
              <w:jc w:val="both"/>
              <w:rPr>
                <w:rFonts w:ascii="Times New Roman" w:hAnsi="Times New Roman" w:cs="Times New Roman"/>
                <w:b/>
                <w:lang w:val="uk-UA"/>
              </w:rPr>
            </w:pPr>
          </w:p>
          <w:p w14:paraId="0C1E3673" w14:textId="77777777" w:rsidR="00FB76CC" w:rsidRPr="00054104" w:rsidRDefault="00FB76CC" w:rsidP="00FB76CC">
            <w:pPr>
              <w:ind w:firstLine="745"/>
              <w:jc w:val="both"/>
              <w:rPr>
                <w:rFonts w:ascii="Times New Roman" w:hAnsi="Times New Roman" w:cs="Times New Roman"/>
                <w:b/>
                <w:lang w:val="uk-UA"/>
              </w:rPr>
            </w:pPr>
          </w:p>
          <w:p w14:paraId="7E1B7E6A" w14:textId="77777777" w:rsidR="00FB76CC" w:rsidRPr="00054104" w:rsidRDefault="00FB76CC" w:rsidP="00FB76CC">
            <w:pPr>
              <w:ind w:firstLine="745"/>
              <w:jc w:val="both"/>
              <w:rPr>
                <w:rFonts w:ascii="Times New Roman" w:hAnsi="Times New Roman" w:cs="Times New Roman"/>
                <w:b/>
                <w:lang w:val="uk-UA"/>
              </w:rPr>
            </w:pPr>
          </w:p>
          <w:p w14:paraId="7FCDA1E3" w14:textId="77777777" w:rsidR="00FB76CC" w:rsidRPr="00054104" w:rsidRDefault="00FB76CC" w:rsidP="00FB76CC">
            <w:pPr>
              <w:ind w:firstLine="745"/>
              <w:jc w:val="both"/>
              <w:rPr>
                <w:rFonts w:ascii="Times New Roman" w:hAnsi="Times New Roman" w:cs="Times New Roman"/>
                <w:b/>
                <w:lang w:val="uk-UA"/>
              </w:rPr>
            </w:pPr>
          </w:p>
          <w:p w14:paraId="0EC88B90" w14:textId="77777777" w:rsidR="00FB76CC" w:rsidRPr="00054104" w:rsidRDefault="00FB76CC" w:rsidP="00FB76CC">
            <w:pPr>
              <w:ind w:firstLine="745"/>
              <w:jc w:val="both"/>
              <w:rPr>
                <w:rFonts w:ascii="Times New Roman" w:hAnsi="Times New Roman" w:cs="Times New Roman"/>
                <w:b/>
                <w:lang w:val="uk-UA"/>
              </w:rPr>
            </w:pPr>
          </w:p>
          <w:p w14:paraId="3E9EBDCC" w14:textId="77777777" w:rsidR="00FB76CC" w:rsidRPr="00054104" w:rsidRDefault="00FB76CC" w:rsidP="00FB76CC">
            <w:pPr>
              <w:ind w:firstLine="745"/>
              <w:jc w:val="both"/>
              <w:rPr>
                <w:rFonts w:ascii="Times New Roman" w:hAnsi="Times New Roman" w:cs="Times New Roman"/>
                <w:b/>
                <w:lang w:val="uk-UA"/>
              </w:rPr>
            </w:pPr>
          </w:p>
          <w:p w14:paraId="6AE41492" w14:textId="77777777" w:rsidR="00FB76CC" w:rsidRPr="00054104" w:rsidRDefault="00FB76CC" w:rsidP="00FB76CC">
            <w:pPr>
              <w:ind w:firstLine="745"/>
              <w:jc w:val="both"/>
              <w:rPr>
                <w:rFonts w:ascii="Times New Roman" w:hAnsi="Times New Roman" w:cs="Times New Roman"/>
                <w:b/>
                <w:lang w:val="uk-UA"/>
              </w:rPr>
            </w:pPr>
          </w:p>
          <w:p w14:paraId="4AF62098" w14:textId="77777777" w:rsidR="00FB76CC" w:rsidRPr="00054104" w:rsidRDefault="00FB76CC" w:rsidP="00FB76CC">
            <w:pPr>
              <w:ind w:firstLine="745"/>
              <w:jc w:val="both"/>
              <w:rPr>
                <w:rFonts w:ascii="Times New Roman" w:hAnsi="Times New Roman" w:cs="Times New Roman"/>
                <w:b/>
                <w:lang w:val="uk-UA"/>
              </w:rPr>
            </w:pPr>
          </w:p>
          <w:p w14:paraId="5F4D5549" w14:textId="77777777" w:rsidR="00FB76CC" w:rsidRPr="00054104" w:rsidRDefault="00FB76CC" w:rsidP="00FB76CC">
            <w:pPr>
              <w:ind w:firstLine="745"/>
              <w:jc w:val="both"/>
              <w:rPr>
                <w:rFonts w:ascii="Times New Roman" w:hAnsi="Times New Roman" w:cs="Times New Roman"/>
                <w:b/>
                <w:lang w:val="uk-UA"/>
              </w:rPr>
            </w:pPr>
          </w:p>
          <w:p w14:paraId="34CDCB34" w14:textId="77777777" w:rsidR="00FB76CC" w:rsidRPr="00054104" w:rsidRDefault="00FB76CC" w:rsidP="00FB76CC">
            <w:pPr>
              <w:ind w:firstLine="745"/>
              <w:jc w:val="both"/>
              <w:rPr>
                <w:rFonts w:ascii="Times New Roman" w:hAnsi="Times New Roman" w:cs="Times New Roman"/>
                <w:b/>
                <w:lang w:val="uk-UA"/>
              </w:rPr>
            </w:pPr>
          </w:p>
          <w:p w14:paraId="55F96321" w14:textId="77777777" w:rsidR="00FB76CC" w:rsidRPr="00054104" w:rsidRDefault="00FB76CC" w:rsidP="00FB76CC">
            <w:pPr>
              <w:ind w:firstLine="745"/>
              <w:jc w:val="both"/>
              <w:rPr>
                <w:rFonts w:ascii="Times New Roman" w:hAnsi="Times New Roman" w:cs="Times New Roman"/>
                <w:b/>
                <w:lang w:val="uk-UA"/>
              </w:rPr>
            </w:pPr>
          </w:p>
          <w:p w14:paraId="5B5CCFA4" w14:textId="77777777" w:rsidR="00FB76CC" w:rsidRPr="00054104" w:rsidRDefault="00FB76CC" w:rsidP="00FB76CC">
            <w:pPr>
              <w:ind w:firstLine="745"/>
              <w:jc w:val="both"/>
              <w:rPr>
                <w:rFonts w:ascii="Times New Roman" w:hAnsi="Times New Roman" w:cs="Times New Roman"/>
                <w:b/>
                <w:lang w:val="uk-UA"/>
              </w:rPr>
            </w:pPr>
          </w:p>
          <w:p w14:paraId="12969A93" w14:textId="77777777" w:rsidR="00FB76CC" w:rsidRPr="00054104" w:rsidRDefault="00FB76CC" w:rsidP="00FB76CC">
            <w:pPr>
              <w:ind w:firstLine="745"/>
              <w:jc w:val="both"/>
              <w:rPr>
                <w:rFonts w:ascii="Times New Roman" w:hAnsi="Times New Roman" w:cs="Times New Roman"/>
                <w:b/>
                <w:lang w:val="uk-UA"/>
              </w:rPr>
            </w:pPr>
          </w:p>
          <w:p w14:paraId="36B4C4A2" w14:textId="77777777" w:rsidR="00FB76CC" w:rsidRPr="00054104" w:rsidRDefault="00FB76CC" w:rsidP="00FB76CC">
            <w:pPr>
              <w:ind w:firstLine="745"/>
              <w:jc w:val="both"/>
              <w:rPr>
                <w:rFonts w:ascii="Times New Roman" w:hAnsi="Times New Roman" w:cs="Times New Roman"/>
                <w:b/>
                <w:lang w:val="uk-UA"/>
              </w:rPr>
            </w:pPr>
          </w:p>
          <w:p w14:paraId="4FE83C6A" w14:textId="77777777" w:rsidR="00FB76CC" w:rsidRPr="00054104" w:rsidRDefault="00FB76CC" w:rsidP="00FB76CC">
            <w:pPr>
              <w:ind w:firstLine="745"/>
              <w:jc w:val="both"/>
              <w:rPr>
                <w:rFonts w:ascii="Times New Roman" w:hAnsi="Times New Roman" w:cs="Times New Roman"/>
                <w:b/>
                <w:lang w:val="uk-UA"/>
              </w:rPr>
            </w:pPr>
          </w:p>
          <w:p w14:paraId="1B6285E0" w14:textId="77777777" w:rsidR="00FB76CC" w:rsidRPr="00054104" w:rsidRDefault="00FB76CC" w:rsidP="00FB76CC">
            <w:pPr>
              <w:ind w:firstLine="745"/>
              <w:jc w:val="both"/>
              <w:rPr>
                <w:rFonts w:ascii="Times New Roman" w:hAnsi="Times New Roman" w:cs="Times New Roman"/>
                <w:b/>
                <w:lang w:val="uk-UA"/>
              </w:rPr>
            </w:pPr>
          </w:p>
          <w:p w14:paraId="2DB6B446" w14:textId="77777777" w:rsidR="00FB76CC" w:rsidRPr="00054104" w:rsidRDefault="00FB76CC" w:rsidP="00FB76CC">
            <w:pPr>
              <w:ind w:firstLine="745"/>
              <w:jc w:val="both"/>
              <w:rPr>
                <w:rFonts w:ascii="Times New Roman" w:hAnsi="Times New Roman" w:cs="Times New Roman"/>
                <w:b/>
                <w:lang w:val="uk-UA"/>
              </w:rPr>
            </w:pPr>
          </w:p>
          <w:p w14:paraId="552EA95C" w14:textId="77777777" w:rsidR="00FB76CC" w:rsidRPr="00054104" w:rsidRDefault="00FB76CC" w:rsidP="00FB76CC">
            <w:pPr>
              <w:ind w:firstLine="745"/>
              <w:jc w:val="both"/>
              <w:rPr>
                <w:rFonts w:ascii="Times New Roman" w:hAnsi="Times New Roman" w:cs="Times New Roman"/>
                <w:b/>
                <w:lang w:val="uk-UA"/>
              </w:rPr>
            </w:pPr>
          </w:p>
          <w:p w14:paraId="7A2416A5" w14:textId="77777777" w:rsidR="00FB76CC" w:rsidRPr="00054104" w:rsidRDefault="00FB76CC" w:rsidP="00FB76CC">
            <w:pPr>
              <w:ind w:firstLine="745"/>
              <w:jc w:val="both"/>
              <w:rPr>
                <w:rFonts w:ascii="Times New Roman" w:hAnsi="Times New Roman" w:cs="Times New Roman"/>
                <w:b/>
                <w:lang w:val="uk-UA"/>
              </w:rPr>
            </w:pPr>
          </w:p>
          <w:p w14:paraId="5585AB2E" w14:textId="77777777" w:rsidR="00FB76CC" w:rsidRPr="00054104" w:rsidRDefault="00FB76CC" w:rsidP="00FB76CC">
            <w:pPr>
              <w:ind w:firstLine="745"/>
              <w:jc w:val="both"/>
              <w:rPr>
                <w:rFonts w:ascii="Times New Roman" w:hAnsi="Times New Roman" w:cs="Times New Roman"/>
                <w:b/>
                <w:lang w:val="uk-UA"/>
              </w:rPr>
            </w:pPr>
          </w:p>
          <w:p w14:paraId="0404EBA4" w14:textId="77777777" w:rsidR="00FB76CC" w:rsidRPr="00054104" w:rsidRDefault="00FB76CC" w:rsidP="00FB76CC">
            <w:pPr>
              <w:ind w:firstLine="745"/>
              <w:jc w:val="both"/>
              <w:rPr>
                <w:rFonts w:ascii="Times New Roman" w:hAnsi="Times New Roman" w:cs="Times New Roman"/>
                <w:b/>
                <w:lang w:val="uk-UA"/>
              </w:rPr>
            </w:pPr>
          </w:p>
          <w:p w14:paraId="4BD0A395" w14:textId="77777777" w:rsidR="00FB76CC" w:rsidRPr="00054104" w:rsidRDefault="00FB76CC" w:rsidP="00FB76CC">
            <w:pPr>
              <w:ind w:firstLine="745"/>
              <w:jc w:val="both"/>
              <w:rPr>
                <w:rFonts w:ascii="Times New Roman" w:hAnsi="Times New Roman" w:cs="Times New Roman"/>
                <w:b/>
                <w:lang w:val="uk-UA"/>
              </w:rPr>
            </w:pPr>
          </w:p>
          <w:p w14:paraId="1E205D07" w14:textId="77777777" w:rsidR="00FB76CC" w:rsidRPr="00054104" w:rsidRDefault="00FB76CC" w:rsidP="00FB76CC">
            <w:pPr>
              <w:ind w:firstLine="745"/>
              <w:jc w:val="both"/>
              <w:rPr>
                <w:rFonts w:ascii="Times New Roman" w:hAnsi="Times New Roman" w:cs="Times New Roman"/>
                <w:b/>
                <w:lang w:val="uk-UA"/>
              </w:rPr>
            </w:pPr>
          </w:p>
          <w:p w14:paraId="5A9D9D79" w14:textId="77777777" w:rsidR="00FB76CC" w:rsidRPr="00054104" w:rsidRDefault="00FB76CC" w:rsidP="00FB76CC">
            <w:pPr>
              <w:ind w:firstLine="745"/>
              <w:jc w:val="both"/>
              <w:rPr>
                <w:rFonts w:ascii="Times New Roman" w:hAnsi="Times New Roman" w:cs="Times New Roman"/>
                <w:b/>
                <w:lang w:val="uk-UA"/>
              </w:rPr>
            </w:pPr>
          </w:p>
          <w:p w14:paraId="6BAF132E" w14:textId="77777777" w:rsidR="00FB76CC" w:rsidRPr="00054104" w:rsidRDefault="00FB76CC" w:rsidP="00FB76CC">
            <w:pPr>
              <w:ind w:firstLine="745"/>
              <w:jc w:val="both"/>
              <w:rPr>
                <w:rFonts w:ascii="Times New Roman" w:hAnsi="Times New Roman" w:cs="Times New Roman"/>
                <w:b/>
                <w:lang w:val="uk-UA"/>
              </w:rPr>
            </w:pPr>
          </w:p>
          <w:p w14:paraId="367FBEF4" w14:textId="77777777" w:rsidR="00FB76CC" w:rsidRPr="00054104" w:rsidRDefault="00FB76CC" w:rsidP="00FB76CC">
            <w:pPr>
              <w:ind w:firstLine="745"/>
              <w:jc w:val="both"/>
              <w:rPr>
                <w:rFonts w:ascii="Times New Roman" w:hAnsi="Times New Roman" w:cs="Times New Roman"/>
                <w:b/>
                <w:lang w:val="uk-UA"/>
              </w:rPr>
            </w:pPr>
          </w:p>
          <w:p w14:paraId="5DCD5834" w14:textId="77777777" w:rsidR="00FB76CC" w:rsidRPr="00054104" w:rsidRDefault="00FB76CC" w:rsidP="00FB76CC">
            <w:pPr>
              <w:ind w:firstLine="745"/>
              <w:jc w:val="both"/>
              <w:rPr>
                <w:rFonts w:ascii="Times New Roman" w:hAnsi="Times New Roman" w:cs="Times New Roman"/>
                <w:b/>
                <w:lang w:val="uk-UA"/>
              </w:rPr>
            </w:pPr>
          </w:p>
          <w:p w14:paraId="29BD9A42" w14:textId="77777777" w:rsidR="00FB76CC" w:rsidRPr="00054104" w:rsidRDefault="00FB76CC" w:rsidP="00FB76CC">
            <w:pPr>
              <w:ind w:firstLine="745"/>
              <w:jc w:val="both"/>
              <w:rPr>
                <w:rFonts w:ascii="Times New Roman" w:hAnsi="Times New Roman" w:cs="Times New Roman"/>
                <w:b/>
                <w:lang w:val="uk-UA"/>
              </w:rPr>
            </w:pPr>
          </w:p>
          <w:p w14:paraId="69D3A7DF" w14:textId="77777777" w:rsidR="00FB76CC" w:rsidRPr="00054104" w:rsidRDefault="00FB76CC" w:rsidP="00FB76CC">
            <w:pPr>
              <w:ind w:firstLine="745"/>
              <w:jc w:val="both"/>
              <w:rPr>
                <w:rFonts w:ascii="Times New Roman" w:hAnsi="Times New Roman" w:cs="Times New Roman"/>
                <w:b/>
                <w:lang w:val="uk-UA"/>
              </w:rPr>
            </w:pPr>
          </w:p>
          <w:p w14:paraId="77DC044E" w14:textId="77777777" w:rsidR="00FB76CC" w:rsidRPr="00054104" w:rsidRDefault="00FB76CC" w:rsidP="00FB76CC">
            <w:pPr>
              <w:ind w:firstLine="745"/>
              <w:jc w:val="both"/>
              <w:rPr>
                <w:rFonts w:ascii="Times New Roman" w:hAnsi="Times New Roman" w:cs="Times New Roman"/>
                <w:b/>
                <w:lang w:val="uk-UA"/>
              </w:rPr>
            </w:pPr>
          </w:p>
          <w:p w14:paraId="4E9E0C90" w14:textId="77777777" w:rsidR="00FB76CC" w:rsidRPr="00054104" w:rsidRDefault="00FB76CC" w:rsidP="00FB76CC">
            <w:pPr>
              <w:ind w:firstLine="745"/>
              <w:jc w:val="both"/>
              <w:rPr>
                <w:rFonts w:ascii="Times New Roman" w:hAnsi="Times New Roman" w:cs="Times New Roman"/>
                <w:b/>
                <w:lang w:val="uk-UA"/>
              </w:rPr>
            </w:pPr>
          </w:p>
          <w:p w14:paraId="2054BD44" w14:textId="77777777" w:rsidR="00FB76CC" w:rsidRDefault="00FB76CC" w:rsidP="00FB76CC">
            <w:pPr>
              <w:ind w:firstLine="745"/>
              <w:jc w:val="both"/>
              <w:rPr>
                <w:rFonts w:ascii="Times New Roman" w:hAnsi="Times New Roman" w:cs="Times New Roman"/>
                <w:b/>
                <w:lang w:val="uk-UA"/>
              </w:rPr>
            </w:pPr>
          </w:p>
          <w:p w14:paraId="2F3535F1" w14:textId="77777777" w:rsidR="00FB76CC" w:rsidRPr="00054104" w:rsidRDefault="00FB76CC" w:rsidP="00FB76CC">
            <w:pPr>
              <w:jc w:val="both"/>
              <w:rPr>
                <w:rFonts w:ascii="Times New Roman" w:hAnsi="Times New Roman" w:cs="Times New Roman"/>
                <w:b/>
                <w:strike/>
                <w:lang w:val="uk-UA"/>
              </w:rPr>
            </w:pPr>
            <w:r w:rsidRPr="00054104">
              <w:rPr>
                <w:rFonts w:ascii="Times New Roman" w:hAnsi="Times New Roman" w:cs="Times New Roman"/>
                <w:b/>
                <w:lang w:val="uk-UA"/>
              </w:rPr>
              <w:tab/>
            </w:r>
            <w:r w:rsidRPr="00054104">
              <w:rPr>
                <w:rFonts w:ascii="Times New Roman" w:hAnsi="Times New Roman" w:cs="Times New Roman"/>
                <w:b/>
                <w:strike/>
                <w:lang w:val="uk-UA"/>
              </w:rPr>
              <w:t>4. Регулятор має право вимагати від оператора газотранспортної системи надання додаткових документів та іншої необхідної інформації, що стосуються дотримання оператором газотранспортної системи вимог Закону про відокремлення і незалежність оператора газотранспортної системи. Оператор газотранспортної системи зобов’язаний їх надати протягом десяти робочих днів з дати отримання відповідного запиту Регулятора.</w:t>
            </w:r>
          </w:p>
          <w:p w14:paraId="27633518" w14:textId="77777777" w:rsidR="00FB76CC" w:rsidRPr="00054104" w:rsidRDefault="00FB76CC" w:rsidP="00FB76CC">
            <w:pPr>
              <w:jc w:val="both"/>
              <w:rPr>
                <w:rFonts w:ascii="Times New Roman" w:hAnsi="Times New Roman" w:cs="Times New Roman"/>
                <w:b/>
                <w:strike/>
                <w:sz w:val="8"/>
                <w:szCs w:val="8"/>
                <w:lang w:val="uk-UA"/>
              </w:rPr>
            </w:pPr>
          </w:p>
          <w:p w14:paraId="23F8ABB1" w14:textId="77777777" w:rsidR="00FB76CC" w:rsidRPr="00E05002" w:rsidRDefault="00FB76CC" w:rsidP="00FB76CC">
            <w:pPr>
              <w:ind w:firstLine="36"/>
              <w:jc w:val="both"/>
              <w:rPr>
                <w:rFonts w:ascii="Times New Roman" w:hAnsi="Times New Roman" w:cs="Times New Roman"/>
                <w:i/>
                <w:lang w:val="uk-UA"/>
              </w:rPr>
            </w:pPr>
            <w:r w:rsidRPr="00E05002">
              <w:rPr>
                <w:rFonts w:ascii="Times New Roman" w:hAnsi="Times New Roman" w:cs="Times New Roman"/>
                <w:i/>
                <w:lang w:val="uk-UA"/>
              </w:rPr>
              <w:t>Обґрунтування:</w:t>
            </w:r>
          </w:p>
          <w:p w14:paraId="15DF7434" w14:textId="77777777" w:rsidR="00FB76CC" w:rsidRPr="00054104" w:rsidRDefault="00FB76CC" w:rsidP="00FB76CC">
            <w:pPr>
              <w:jc w:val="both"/>
              <w:rPr>
                <w:rFonts w:ascii="Times New Roman" w:hAnsi="Times New Roman" w:cs="Times New Roman"/>
                <w:b/>
                <w:strike/>
                <w:lang w:val="uk-UA"/>
              </w:rPr>
            </w:pPr>
            <w:r w:rsidRPr="00054104">
              <w:rPr>
                <w:rFonts w:ascii="Times New Roman" w:hAnsi="Times New Roman" w:cs="Times New Roman"/>
                <w:lang w:val="uk-UA"/>
              </w:rPr>
              <w:t>Вказані положення не відповідають ч.1 ст.31 Закону України «Про ринок природного газу».</w:t>
            </w:r>
          </w:p>
          <w:p w14:paraId="3879ACA2" w14:textId="77777777" w:rsidR="00FB76CC" w:rsidRDefault="00FB76CC" w:rsidP="00FB76CC">
            <w:pPr>
              <w:jc w:val="both"/>
              <w:rPr>
                <w:rFonts w:ascii="Times New Roman" w:hAnsi="Times New Roman" w:cs="Times New Roman"/>
                <w:b/>
                <w:lang w:val="uk-UA"/>
              </w:rPr>
            </w:pPr>
          </w:p>
          <w:p w14:paraId="2EE0901B" w14:textId="77777777" w:rsidR="00FB76CC" w:rsidRPr="00054104" w:rsidRDefault="00FB76CC" w:rsidP="00FB76CC">
            <w:pPr>
              <w:jc w:val="both"/>
              <w:rPr>
                <w:rFonts w:ascii="Times New Roman" w:hAnsi="Times New Roman" w:cs="Times New Roman"/>
                <w:b/>
                <w:lang w:val="uk-UA"/>
              </w:rPr>
            </w:pPr>
          </w:p>
          <w:p w14:paraId="780519B2" w14:textId="77777777" w:rsidR="00FB76CC" w:rsidRPr="00054104" w:rsidRDefault="00FB76CC" w:rsidP="00FB76CC">
            <w:pPr>
              <w:jc w:val="both"/>
              <w:rPr>
                <w:rFonts w:ascii="Times New Roman" w:hAnsi="Times New Roman" w:cs="Times New Roman"/>
                <w:b/>
                <w:lang w:val="uk-UA"/>
              </w:rPr>
            </w:pPr>
            <w:r w:rsidRPr="00054104">
              <w:rPr>
                <w:rFonts w:ascii="Times New Roman" w:hAnsi="Times New Roman" w:cs="Times New Roman"/>
                <w:b/>
                <w:lang w:val="uk-UA"/>
              </w:rPr>
              <w:tab/>
              <w:t xml:space="preserve">5. Регулятор затверджує Програму відповідності оператора ГТС протягом трьох місяців (у разі внесення змін до Програми відповідності оператора ГТС – протягом одного місяця) з дня отримання Програми відповідності оператора ГТС (змін до неї), усіх супровідних документів та іншої необхідної інформації. Строк прийняття рішення про затвердження може збільшуватися на строк підготовки документів та інформації оператором газотранспортної системи (до подання Регулятору), але не більше ніж на один місяць. </w:t>
            </w:r>
          </w:p>
          <w:p w14:paraId="76B7C336" w14:textId="77777777" w:rsidR="00FB76CC" w:rsidRPr="00054104" w:rsidRDefault="00FB76CC" w:rsidP="00FB76CC">
            <w:pPr>
              <w:jc w:val="both"/>
              <w:rPr>
                <w:rFonts w:ascii="Times New Roman" w:hAnsi="Times New Roman" w:cs="Times New Roman"/>
                <w:lang w:val="uk-UA"/>
              </w:rPr>
            </w:pPr>
            <w:r w:rsidRPr="00054104">
              <w:rPr>
                <w:rFonts w:ascii="Times New Roman" w:hAnsi="Times New Roman" w:cs="Times New Roman"/>
                <w:b/>
                <w:lang w:val="uk-UA"/>
              </w:rPr>
              <w:tab/>
            </w:r>
            <w:r w:rsidRPr="00054104">
              <w:rPr>
                <w:rFonts w:ascii="Times New Roman" w:hAnsi="Times New Roman" w:cs="Times New Roman"/>
                <w:lang w:val="uk-UA"/>
              </w:rPr>
              <w:t xml:space="preserve">Регулятор може надати зауваження до проєкту Програми відповідності оператора ГТС або проєкту змін до неї. У такому випадку оператор газотранспортної системи повинен </w:t>
            </w:r>
            <w:r w:rsidRPr="00054104">
              <w:rPr>
                <w:rFonts w:ascii="Times New Roman" w:hAnsi="Times New Roman" w:cs="Times New Roman"/>
                <w:b/>
                <w:lang w:val="uk-UA"/>
              </w:rPr>
              <w:t xml:space="preserve">розглянути зауваження Регулятора до проєкту Програми відповідності оператора ГТС або проєкту змін до неї та прийти їх </w:t>
            </w:r>
            <w:r w:rsidRPr="00054104">
              <w:rPr>
                <w:rFonts w:ascii="Times New Roman" w:hAnsi="Times New Roman" w:cs="Times New Roman"/>
                <w:lang w:val="uk-UA"/>
              </w:rPr>
              <w:t xml:space="preserve"> </w:t>
            </w:r>
            <w:r w:rsidRPr="00054104">
              <w:rPr>
                <w:rFonts w:ascii="Times New Roman" w:hAnsi="Times New Roman" w:cs="Times New Roman"/>
                <w:b/>
                <w:strike/>
                <w:lang w:val="uk-UA"/>
              </w:rPr>
              <w:t xml:space="preserve">надати </w:t>
            </w:r>
            <w:r w:rsidRPr="00054104">
              <w:rPr>
                <w:rFonts w:ascii="Times New Roman" w:hAnsi="Times New Roman" w:cs="Times New Roman"/>
                <w:b/>
                <w:strike/>
                <w:lang w:val="uk-UA"/>
              </w:rPr>
              <w:lastRenderedPageBreak/>
              <w:t>доопрацьований проєкт Програми відповідності оператора ГТС</w:t>
            </w:r>
            <w:r w:rsidRPr="00054104">
              <w:rPr>
                <w:rFonts w:ascii="Times New Roman" w:hAnsi="Times New Roman" w:cs="Times New Roman"/>
                <w:lang w:val="uk-UA"/>
              </w:rPr>
              <w:t xml:space="preserve"> </w:t>
            </w:r>
            <w:r w:rsidRPr="00054104">
              <w:rPr>
                <w:rFonts w:ascii="Times New Roman" w:hAnsi="Times New Roman" w:cs="Times New Roman"/>
                <w:b/>
                <w:lang w:val="uk-UA"/>
              </w:rPr>
              <w:t>або надати обґрунтовані пояснення щодо їх відхилення</w:t>
            </w:r>
            <w:r w:rsidRPr="00054104">
              <w:rPr>
                <w:rFonts w:ascii="Times New Roman" w:hAnsi="Times New Roman" w:cs="Times New Roman"/>
                <w:lang w:val="uk-UA"/>
              </w:rPr>
              <w:t xml:space="preserve"> </w:t>
            </w:r>
            <w:r w:rsidRPr="00054104">
              <w:rPr>
                <w:rFonts w:ascii="Times New Roman" w:hAnsi="Times New Roman" w:cs="Times New Roman"/>
                <w:b/>
                <w:strike/>
                <w:lang w:val="uk-UA"/>
              </w:rPr>
              <w:t>у визначений Регулятором строк, що не може бути меншим ніж десять робочих днів</w:t>
            </w:r>
            <w:r w:rsidRPr="00054104">
              <w:rPr>
                <w:rFonts w:ascii="Times New Roman" w:hAnsi="Times New Roman" w:cs="Times New Roman"/>
                <w:lang w:val="uk-UA"/>
              </w:rPr>
              <w:t>.</w:t>
            </w:r>
          </w:p>
          <w:p w14:paraId="02C8F112" w14:textId="77777777" w:rsidR="00FB76CC" w:rsidRPr="00054104" w:rsidRDefault="00FB76CC" w:rsidP="00FB76CC">
            <w:pPr>
              <w:jc w:val="both"/>
              <w:rPr>
                <w:rFonts w:ascii="Times New Roman" w:hAnsi="Times New Roman" w:cs="Times New Roman"/>
                <w:sz w:val="8"/>
                <w:szCs w:val="8"/>
                <w:lang w:val="uk-UA"/>
              </w:rPr>
            </w:pPr>
          </w:p>
          <w:p w14:paraId="71D4FC27" w14:textId="77777777" w:rsidR="00FB76CC" w:rsidRPr="00E05002" w:rsidRDefault="00FB76CC" w:rsidP="00FB76CC">
            <w:pPr>
              <w:ind w:firstLine="36"/>
              <w:jc w:val="both"/>
              <w:rPr>
                <w:rFonts w:ascii="Times New Roman" w:hAnsi="Times New Roman" w:cs="Times New Roman"/>
                <w:i/>
                <w:lang w:val="uk-UA"/>
              </w:rPr>
            </w:pPr>
            <w:r w:rsidRPr="00E05002">
              <w:rPr>
                <w:rFonts w:ascii="Times New Roman" w:hAnsi="Times New Roman" w:cs="Times New Roman"/>
                <w:i/>
                <w:lang w:val="uk-UA"/>
              </w:rPr>
              <w:t>Обґрунтування:</w:t>
            </w:r>
          </w:p>
          <w:p w14:paraId="12DA625A" w14:textId="77777777" w:rsidR="00FB76CC" w:rsidRPr="00054104" w:rsidRDefault="00FB76CC" w:rsidP="00FB76CC">
            <w:pPr>
              <w:jc w:val="both"/>
              <w:rPr>
                <w:rFonts w:ascii="Times New Roman" w:hAnsi="Times New Roman" w:cs="Times New Roman"/>
                <w:b/>
                <w:lang w:val="uk-UA"/>
              </w:rPr>
            </w:pPr>
            <w:r w:rsidRPr="00054104">
              <w:rPr>
                <w:rFonts w:ascii="Times New Roman" w:hAnsi="Times New Roman" w:cs="Times New Roman"/>
                <w:lang w:val="uk-UA"/>
              </w:rPr>
              <w:t>Закон України «Про ринок природного газу» не обмежує строки опрацювання проєкту Програми відповідності та змін до неї. Пропонується не вносити зміни щодо строків.</w:t>
            </w:r>
          </w:p>
        </w:tc>
        <w:tc>
          <w:tcPr>
            <w:tcW w:w="4241" w:type="dxa"/>
          </w:tcPr>
          <w:p w14:paraId="5EFBDCC0" w14:textId="77777777" w:rsidR="00FB76CC" w:rsidRPr="00E3340C" w:rsidRDefault="00FB76CC" w:rsidP="00FB76CC">
            <w:pPr>
              <w:widowControl w:val="0"/>
              <w:rPr>
                <w:rFonts w:ascii="Times New Roman" w:eastAsia="Times New Roman" w:hAnsi="Times New Roman" w:cs="Times New Roman"/>
                <w:b/>
                <w:lang w:val="uk-UA"/>
              </w:rPr>
            </w:pPr>
            <w:r w:rsidRPr="00E3340C">
              <w:rPr>
                <w:rFonts w:ascii="Times New Roman" w:eastAsia="Times New Roman" w:hAnsi="Times New Roman" w:cs="Times New Roman"/>
                <w:b/>
                <w:lang w:val="uk-UA"/>
              </w:rPr>
              <w:lastRenderedPageBreak/>
              <w:t>Не враховано</w:t>
            </w:r>
          </w:p>
          <w:p w14:paraId="2EF78117" w14:textId="6F80395B" w:rsidR="001B621E" w:rsidRDefault="001B621E" w:rsidP="001B621E">
            <w:pPr>
              <w:jc w:val="both"/>
              <w:rPr>
                <w:rFonts w:ascii="Times New Roman" w:hAnsi="Times New Roman" w:cs="Times New Roman"/>
                <w:lang w:val="uk-UA"/>
              </w:rPr>
            </w:pPr>
            <w:r>
              <w:rPr>
                <w:rFonts w:ascii="Times New Roman" w:hAnsi="Times New Roman" w:cs="Times New Roman"/>
                <w:lang w:val="uk-UA"/>
              </w:rPr>
              <w:t>З</w:t>
            </w:r>
            <w:r w:rsidRPr="00F0566D">
              <w:rPr>
                <w:rFonts w:ascii="Times New Roman" w:hAnsi="Times New Roman" w:cs="Times New Roman"/>
                <w:lang w:val="uk-UA"/>
              </w:rPr>
              <w:t xml:space="preserve">аконом не передбачено </w:t>
            </w:r>
            <w:r w:rsidRPr="00B173BF">
              <w:rPr>
                <w:rFonts w:ascii="Times New Roman" w:hAnsi="Times New Roman" w:cs="Times New Roman"/>
                <w:lang w:val="uk-UA"/>
              </w:rPr>
              <w:t>можливість врегулювати</w:t>
            </w:r>
            <w:r w:rsidRPr="00703AF2">
              <w:rPr>
                <w:rFonts w:ascii="Times New Roman" w:hAnsi="Times New Roman" w:cs="Times New Roman"/>
                <w:i/>
                <w:lang w:val="uk-UA"/>
              </w:rPr>
              <w:t xml:space="preserve"> </w:t>
            </w:r>
            <w:r w:rsidRPr="00B173BF">
              <w:rPr>
                <w:rFonts w:ascii="Times New Roman" w:hAnsi="Times New Roman" w:cs="Times New Roman"/>
                <w:lang w:val="uk-UA"/>
              </w:rPr>
              <w:t xml:space="preserve">питання щодо </w:t>
            </w:r>
            <w:r>
              <w:rPr>
                <w:rFonts w:ascii="Times New Roman" w:hAnsi="Times New Roman" w:cs="Times New Roman"/>
                <w:lang w:val="uk-UA"/>
              </w:rPr>
              <w:t xml:space="preserve">програми відповідності оператора газотранспортної системи </w:t>
            </w:r>
            <w:r w:rsidRPr="00B173BF">
              <w:rPr>
                <w:rFonts w:ascii="Times New Roman" w:hAnsi="Times New Roman" w:cs="Times New Roman"/>
                <w:lang w:val="uk-UA"/>
              </w:rPr>
              <w:t>в окремому акті Регулятора</w:t>
            </w:r>
            <w:r>
              <w:rPr>
                <w:rFonts w:ascii="Times New Roman" w:hAnsi="Times New Roman" w:cs="Times New Roman"/>
                <w:lang w:val="uk-UA"/>
              </w:rPr>
              <w:t xml:space="preserve">. </w:t>
            </w:r>
          </w:p>
          <w:p w14:paraId="68202299" w14:textId="77777777" w:rsidR="001B621E" w:rsidRDefault="001B621E" w:rsidP="001B621E">
            <w:pPr>
              <w:jc w:val="both"/>
              <w:rPr>
                <w:rFonts w:ascii="Times New Roman" w:hAnsi="Times New Roman" w:cs="Times New Roman"/>
                <w:shd w:val="clear" w:color="auto" w:fill="FFFFFF"/>
                <w:lang w:val="uk-UA"/>
              </w:rPr>
            </w:pPr>
            <w:r w:rsidRPr="00FB76CC">
              <w:rPr>
                <w:rStyle w:val="rvts9"/>
                <w:rFonts w:ascii="Times New Roman" w:hAnsi="Times New Roman" w:cs="Times New Roman"/>
                <w:bCs/>
                <w:shd w:val="clear" w:color="auto" w:fill="FFFFFF"/>
                <w:lang w:val="uk-UA"/>
              </w:rPr>
              <w:t xml:space="preserve">Відповідно до статті 25 </w:t>
            </w:r>
            <w:r w:rsidRPr="00FB76CC">
              <w:rPr>
                <w:rFonts w:ascii="Times New Roman" w:hAnsi="Times New Roman" w:cs="Times New Roman"/>
                <w:bCs/>
                <w:shd w:val="clear" w:color="auto" w:fill="FFFFFF"/>
              </w:rPr>
              <w:t>Закону</w:t>
            </w:r>
            <w:r w:rsidRPr="00FB76CC">
              <w:rPr>
                <w:rFonts w:ascii="Times New Roman" w:hAnsi="Times New Roman" w:cs="Times New Roman"/>
                <w:bCs/>
                <w:shd w:val="clear" w:color="auto" w:fill="FFFFFF"/>
                <w:lang w:val="uk-UA"/>
              </w:rPr>
              <w:t xml:space="preserve"> </w:t>
            </w:r>
            <w:r w:rsidRPr="00FB76CC">
              <w:rPr>
                <w:rStyle w:val="rvts9"/>
                <w:rFonts w:ascii="Times New Roman" w:hAnsi="Times New Roman" w:cs="Times New Roman"/>
                <w:bCs/>
                <w:shd w:val="clear" w:color="auto" w:fill="FFFFFF"/>
                <w:lang w:val="uk-UA"/>
              </w:rPr>
              <w:t>п</w:t>
            </w:r>
            <w:r w:rsidRPr="00FB76CC">
              <w:rPr>
                <w:rFonts w:ascii="Times New Roman" w:hAnsi="Times New Roman" w:cs="Times New Roman"/>
                <w:shd w:val="clear" w:color="auto" w:fill="FFFFFF"/>
                <w:lang w:val="uk-UA"/>
              </w:rPr>
              <w:t>роцедура перевірки дотримання оператором газотранспортної системи вимог про відокремлення і незалежність оператора газотранспортної системи, передбачених цим Законом, здійснюється відповідно до вимог </w:t>
            </w:r>
            <w:hyperlink r:id="rId12" w:anchor="n460" w:history="1">
              <w:r w:rsidRPr="00FB76CC">
                <w:rPr>
                  <w:rStyle w:val="af1"/>
                  <w:rFonts w:ascii="Times New Roman" w:hAnsi="Times New Roman" w:cs="Times New Roman"/>
                  <w:color w:val="auto"/>
                  <w:shd w:val="clear" w:color="auto" w:fill="FFFFFF"/>
                  <w:lang w:val="uk-UA"/>
                </w:rPr>
                <w:t>статей 24</w:t>
              </w:r>
            </w:hyperlink>
            <w:r w:rsidRPr="00FB76CC">
              <w:rPr>
                <w:rFonts w:ascii="Times New Roman" w:hAnsi="Times New Roman" w:cs="Times New Roman"/>
                <w:shd w:val="clear" w:color="auto" w:fill="FFFFFF"/>
                <w:lang w:val="uk-UA"/>
              </w:rPr>
              <w:t> і </w:t>
            </w:r>
            <w:hyperlink r:id="rId13" w:anchor="n490" w:history="1">
              <w:r w:rsidRPr="00FB76CC">
                <w:rPr>
                  <w:rStyle w:val="af1"/>
                  <w:rFonts w:ascii="Times New Roman" w:hAnsi="Times New Roman" w:cs="Times New Roman"/>
                  <w:color w:val="auto"/>
                  <w:shd w:val="clear" w:color="auto" w:fill="FFFFFF"/>
                  <w:lang w:val="uk-UA"/>
                </w:rPr>
                <w:t>26</w:t>
              </w:r>
            </w:hyperlink>
            <w:r w:rsidRPr="00FB76CC">
              <w:rPr>
                <w:rFonts w:ascii="Times New Roman" w:hAnsi="Times New Roman" w:cs="Times New Roman"/>
                <w:shd w:val="clear" w:color="auto" w:fill="FFFFFF"/>
                <w:lang w:val="uk-UA"/>
              </w:rPr>
              <w:t xml:space="preserve">  Закону з урахуванням особливостей, передбачених цією статтею. </w:t>
            </w:r>
          </w:p>
          <w:p w14:paraId="33DC4038" w14:textId="24082DFE" w:rsidR="001B621E" w:rsidRDefault="001B621E" w:rsidP="001B621E">
            <w:pPr>
              <w:jc w:val="both"/>
              <w:rPr>
                <w:rFonts w:ascii="Times New Roman" w:hAnsi="Times New Roman" w:cs="Times New Roman"/>
                <w:lang w:val="uk-UA"/>
              </w:rPr>
            </w:pPr>
            <w:r>
              <w:rPr>
                <w:rFonts w:ascii="Times New Roman" w:hAnsi="Times New Roman" w:cs="Times New Roman"/>
                <w:lang w:val="uk-UA"/>
              </w:rPr>
              <w:lastRenderedPageBreak/>
              <w:t xml:space="preserve">Програма відповідності оператора газотранспортної системи є складовою комплексного </w:t>
            </w:r>
            <w:r w:rsidR="00310B33">
              <w:rPr>
                <w:rFonts w:ascii="Times New Roman" w:hAnsi="Times New Roman" w:cs="Times New Roman"/>
                <w:lang w:val="uk-UA"/>
              </w:rPr>
              <w:t xml:space="preserve">процесу </w:t>
            </w:r>
            <w:r>
              <w:rPr>
                <w:rFonts w:ascii="Times New Roman" w:hAnsi="Times New Roman" w:cs="Times New Roman"/>
                <w:lang w:val="uk-UA"/>
              </w:rPr>
              <w:t>моніторингу дотримання вимог щодо відокремлення та незалежності оператора.</w:t>
            </w:r>
          </w:p>
          <w:p w14:paraId="25F6A1EC" w14:textId="583BB19C" w:rsidR="003765EB" w:rsidRPr="00B173BF" w:rsidRDefault="001B621E" w:rsidP="001B621E">
            <w:pPr>
              <w:shd w:val="clear" w:color="auto" w:fill="FFFFFF" w:themeFill="background1"/>
              <w:jc w:val="both"/>
              <w:rPr>
                <w:rFonts w:ascii="Times New Roman" w:hAnsi="Times New Roman" w:cs="Times New Roman"/>
                <w:lang w:val="uk-UA"/>
              </w:rPr>
            </w:pPr>
            <w:r w:rsidRPr="00FB76CC">
              <w:rPr>
                <w:rFonts w:ascii="Times New Roman" w:hAnsi="Times New Roman" w:cs="Times New Roman"/>
                <w:lang w:val="uk-UA"/>
              </w:rPr>
              <w:t>Таким чином, відповідна процедура</w:t>
            </w:r>
            <w:r>
              <w:rPr>
                <w:rFonts w:ascii="Times New Roman" w:hAnsi="Times New Roman" w:cs="Times New Roman"/>
                <w:lang w:val="uk-UA"/>
              </w:rPr>
              <w:t xml:space="preserve"> щодо програми відповідності власника газотранспортної системи, передбаченої статтею 31 Закону, та порядок її моніторингу</w:t>
            </w:r>
            <w:r w:rsidRPr="00FB76CC">
              <w:rPr>
                <w:rFonts w:ascii="Times New Roman" w:hAnsi="Times New Roman" w:cs="Times New Roman"/>
                <w:lang w:val="uk-UA"/>
              </w:rPr>
              <w:t xml:space="preserve"> прописана в Порядку сертифікації</w:t>
            </w:r>
            <w:r>
              <w:rPr>
                <w:rFonts w:ascii="Times New Roman" w:hAnsi="Times New Roman" w:cs="Times New Roman"/>
                <w:lang w:val="uk-UA"/>
              </w:rPr>
              <w:t>.</w:t>
            </w:r>
            <w:r w:rsidRPr="00FB76CC">
              <w:rPr>
                <w:rFonts w:ascii="Times New Roman" w:hAnsi="Times New Roman" w:cs="Times New Roman"/>
                <w:lang w:val="uk-UA"/>
              </w:rPr>
              <w:t xml:space="preserve"> </w:t>
            </w:r>
          </w:p>
          <w:p w14:paraId="63180F37" w14:textId="77777777" w:rsidR="003D7EBF" w:rsidRPr="00303DD4" w:rsidRDefault="003D7EBF" w:rsidP="00B173BF">
            <w:pPr>
              <w:shd w:val="clear" w:color="auto" w:fill="FFFFFF" w:themeFill="background1"/>
              <w:jc w:val="both"/>
              <w:rPr>
                <w:rFonts w:ascii="Times New Roman" w:hAnsi="Times New Roman" w:cs="Times New Roman"/>
                <w:sz w:val="20"/>
                <w:szCs w:val="20"/>
                <w:lang w:val="uk-UA"/>
              </w:rPr>
            </w:pPr>
          </w:p>
          <w:p w14:paraId="5C2DAA6D" w14:textId="77777777" w:rsidR="00FB76CC" w:rsidRPr="00303DD4" w:rsidRDefault="00FB76CC" w:rsidP="00FB76CC">
            <w:pPr>
              <w:jc w:val="both"/>
              <w:rPr>
                <w:rFonts w:ascii="Times New Roman" w:hAnsi="Times New Roman" w:cs="Times New Roman"/>
                <w:sz w:val="20"/>
                <w:szCs w:val="20"/>
                <w:lang w:val="uk-UA"/>
              </w:rPr>
            </w:pPr>
          </w:p>
          <w:p w14:paraId="5EEFFD0D" w14:textId="77777777" w:rsidR="00FB76CC" w:rsidRPr="00303DD4" w:rsidRDefault="00FB76CC" w:rsidP="00FB76CC">
            <w:pPr>
              <w:jc w:val="both"/>
              <w:rPr>
                <w:rFonts w:ascii="Times New Roman" w:hAnsi="Times New Roman" w:cs="Times New Roman"/>
                <w:sz w:val="20"/>
                <w:szCs w:val="20"/>
                <w:lang w:val="uk-UA"/>
              </w:rPr>
            </w:pPr>
          </w:p>
          <w:p w14:paraId="37CBB351" w14:textId="77777777" w:rsidR="00FB76CC" w:rsidRPr="00303DD4" w:rsidRDefault="00FB76CC" w:rsidP="00FB76CC">
            <w:pPr>
              <w:jc w:val="both"/>
              <w:rPr>
                <w:rFonts w:ascii="Times New Roman" w:hAnsi="Times New Roman" w:cs="Times New Roman"/>
                <w:sz w:val="20"/>
                <w:szCs w:val="20"/>
                <w:lang w:val="uk-UA"/>
              </w:rPr>
            </w:pPr>
          </w:p>
          <w:p w14:paraId="1CAAEADE" w14:textId="77777777" w:rsidR="00FB76CC" w:rsidRPr="00303DD4" w:rsidRDefault="00FB76CC" w:rsidP="00FB76CC">
            <w:pPr>
              <w:jc w:val="both"/>
              <w:rPr>
                <w:rFonts w:ascii="Times New Roman" w:hAnsi="Times New Roman" w:cs="Times New Roman"/>
                <w:sz w:val="20"/>
                <w:szCs w:val="20"/>
                <w:lang w:val="uk-UA"/>
              </w:rPr>
            </w:pPr>
          </w:p>
          <w:p w14:paraId="64010237" w14:textId="77777777" w:rsidR="00FB76CC" w:rsidRPr="00303DD4" w:rsidRDefault="00FB76CC" w:rsidP="00FB76CC">
            <w:pPr>
              <w:jc w:val="both"/>
              <w:rPr>
                <w:rFonts w:ascii="Times New Roman" w:hAnsi="Times New Roman" w:cs="Times New Roman"/>
                <w:sz w:val="20"/>
                <w:szCs w:val="20"/>
                <w:lang w:val="uk-UA"/>
              </w:rPr>
            </w:pPr>
          </w:p>
          <w:p w14:paraId="15BEE155" w14:textId="77777777" w:rsidR="00FB76CC" w:rsidRPr="00303DD4" w:rsidRDefault="00FB76CC" w:rsidP="00FB76CC">
            <w:pPr>
              <w:jc w:val="both"/>
              <w:rPr>
                <w:rFonts w:ascii="Times New Roman" w:hAnsi="Times New Roman" w:cs="Times New Roman"/>
                <w:sz w:val="20"/>
                <w:szCs w:val="20"/>
                <w:lang w:val="uk-UA"/>
              </w:rPr>
            </w:pPr>
          </w:p>
          <w:p w14:paraId="56D73C30" w14:textId="77777777" w:rsidR="00FB76CC" w:rsidRPr="00303DD4" w:rsidRDefault="00FB76CC" w:rsidP="00FB76CC">
            <w:pPr>
              <w:jc w:val="both"/>
              <w:rPr>
                <w:rFonts w:ascii="Times New Roman" w:hAnsi="Times New Roman" w:cs="Times New Roman"/>
                <w:sz w:val="20"/>
                <w:szCs w:val="20"/>
                <w:lang w:val="uk-UA"/>
              </w:rPr>
            </w:pPr>
          </w:p>
          <w:p w14:paraId="1A2CF420" w14:textId="77777777" w:rsidR="00FB76CC" w:rsidRPr="00303DD4" w:rsidRDefault="00FB76CC" w:rsidP="00FB76CC">
            <w:pPr>
              <w:jc w:val="both"/>
              <w:rPr>
                <w:rFonts w:ascii="Times New Roman" w:hAnsi="Times New Roman" w:cs="Times New Roman"/>
                <w:sz w:val="20"/>
                <w:szCs w:val="20"/>
                <w:lang w:val="uk-UA"/>
              </w:rPr>
            </w:pPr>
          </w:p>
          <w:p w14:paraId="499E3EAD" w14:textId="77777777" w:rsidR="00FB76CC" w:rsidRPr="00303DD4" w:rsidRDefault="00FB76CC" w:rsidP="00FB76CC">
            <w:pPr>
              <w:jc w:val="both"/>
              <w:rPr>
                <w:rFonts w:ascii="Times New Roman" w:hAnsi="Times New Roman" w:cs="Times New Roman"/>
                <w:sz w:val="20"/>
                <w:szCs w:val="20"/>
                <w:lang w:val="uk-UA"/>
              </w:rPr>
            </w:pPr>
          </w:p>
          <w:p w14:paraId="56D73E86" w14:textId="77777777" w:rsidR="00FB76CC" w:rsidRPr="00303DD4" w:rsidRDefault="00FB76CC" w:rsidP="00FB76CC">
            <w:pPr>
              <w:jc w:val="both"/>
              <w:rPr>
                <w:rFonts w:ascii="Times New Roman" w:hAnsi="Times New Roman" w:cs="Times New Roman"/>
                <w:sz w:val="20"/>
                <w:szCs w:val="20"/>
                <w:lang w:val="uk-UA"/>
              </w:rPr>
            </w:pPr>
          </w:p>
          <w:p w14:paraId="1A86860E" w14:textId="77777777" w:rsidR="00FB76CC" w:rsidRPr="00303DD4" w:rsidRDefault="00FB76CC" w:rsidP="00FB76CC">
            <w:pPr>
              <w:jc w:val="both"/>
              <w:rPr>
                <w:rFonts w:ascii="Times New Roman" w:hAnsi="Times New Roman" w:cs="Times New Roman"/>
                <w:sz w:val="20"/>
                <w:szCs w:val="20"/>
                <w:lang w:val="uk-UA"/>
              </w:rPr>
            </w:pPr>
          </w:p>
          <w:p w14:paraId="35D185BA" w14:textId="77777777" w:rsidR="00FB76CC" w:rsidRPr="00303DD4" w:rsidRDefault="00FB76CC" w:rsidP="00FB76CC">
            <w:pPr>
              <w:jc w:val="both"/>
              <w:rPr>
                <w:rFonts w:ascii="Times New Roman" w:hAnsi="Times New Roman" w:cs="Times New Roman"/>
                <w:sz w:val="20"/>
                <w:szCs w:val="20"/>
                <w:lang w:val="uk-UA"/>
              </w:rPr>
            </w:pPr>
          </w:p>
          <w:p w14:paraId="420404B7" w14:textId="77777777" w:rsidR="00FB76CC" w:rsidRPr="00303DD4" w:rsidRDefault="00FB76CC" w:rsidP="00FB76CC">
            <w:pPr>
              <w:jc w:val="both"/>
              <w:rPr>
                <w:rFonts w:ascii="Times New Roman" w:hAnsi="Times New Roman" w:cs="Times New Roman"/>
                <w:sz w:val="20"/>
                <w:szCs w:val="20"/>
                <w:lang w:val="uk-UA"/>
              </w:rPr>
            </w:pPr>
          </w:p>
          <w:p w14:paraId="2F35B9A6" w14:textId="77777777" w:rsidR="00FB76CC" w:rsidRPr="00303DD4" w:rsidRDefault="00FB76CC" w:rsidP="00FB76CC">
            <w:pPr>
              <w:jc w:val="both"/>
              <w:rPr>
                <w:rFonts w:ascii="Times New Roman" w:hAnsi="Times New Roman" w:cs="Times New Roman"/>
                <w:sz w:val="20"/>
                <w:szCs w:val="20"/>
                <w:lang w:val="uk-UA"/>
              </w:rPr>
            </w:pPr>
          </w:p>
          <w:p w14:paraId="3B1FCEA0" w14:textId="77777777" w:rsidR="00FB76CC" w:rsidRPr="00303DD4" w:rsidRDefault="00FB76CC" w:rsidP="00FB76CC">
            <w:pPr>
              <w:jc w:val="both"/>
              <w:rPr>
                <w:rFonts w:ascii="Times New Roman" w:hAnsi="Times New Roman" w:cs="Times New Roman"/>
                <w:sz w:val="20"/>
                <w:szCs w:val="20"/>
                <w:lang w:val="uk-UA"/>
              </w:rPr>
            </w:pPr>
          </w:p>
          <w:p w14:paraId="4E46A83D" w14:textId="77777777" w:rsidR="00FB76CC" w:rsidRPr="00303DD4" w:rsidRDefault="00FB76CC" w:rsidP="00FB76CC">
            <w:pPr>
              <w:jc w:val="both"/>
              <w:rPr>
                <w:rFonts w:ascii="Times New Roman" w:hAnsi="Times New Roman" w:cs="Times New Roman"/>
                <w:sz w:val="20"/>
                <w:szCs w:val="20"/>
                <w:lang w:val="uk-UA"/>
              </w:rPr>
            </w:pPr>
          </w:p>
          <w:p w14:paraId="07B11D61" w14:textId="77777777" w:rsidR="00FB76CC" w:rsidRPr="00303DD4" w:rsidRDefault="00FB76CC" w:rsidP="00FB76CC">
            <w:pPr>
              <w:jc w:val="both"/>
              <w:rPr>
                <w:rFonts w:ascii="Times New Roman" w:hAnsi="Times New Roman" w:cs="Times New Roman"/>
                <w:sz w:val="20"/>
                <w:szCs w:val="20"/>
                <w:lang w:val="uk-UA"/>
              </w:rPr>
            </w:pPr>
          </w:p>
          <w:p w14:paraId="30C0D753" w14:textId="77777777" w:rsidR="00FB76CC" w:rsidRPr="00303DD4" w:rsidRDefault="00FB76CC" w:rsidP="00FB76CC">
            <w:pPr>
              <w:jc w:val="both"/>
              <w:rPr>
                <w:rFonts w:ascii="Times New Roman" w:hAnsi="Times New Roman" w:cs="Times New Roman"/>
                <w:sz w:val="20"/>
                <w:szCs w:val="20"/>
                <w:lang w:val="uk-UA"/>
              </w:rPr>
            </w:pPr>
          </w:p>
          <w:p w14:paraId="711150C2" w14:textId="77777777" w:rsidR="00FB76CC" w:rsidRPr="00303DD4" w:rsidRDefault="00FB76CC" w:rsidP="00FB76CC">
            <w:pPr>
              <w:jc w:val="both"/>
              <w:rPr>
                <w:rFonts w:ascii="Times New Roman" w:hAnsi="Times New Roman" w:cs="Times New Roman"/>
                <w:sz w:val="20"/>
                <w:szCs w:val="20"/>
                <w:lang w:val="uk-UA"/>
              </w:rPr>
            </w:pPr>
          </w:p>
          <w:p w14:paraId="405418DD" w14:textId="77777777" w:rsidR="00FB76CC" w:rsidRPr="00303DD4" w:rsidRDefault="00FB76CC" w:rsidP="00FB76CC">
            <w:pPr>
              <w:jc w:val="both"/>
              <w:rPr>
                <w:rFonts w:ascii="Times New Roman" w:hAnsi="Times New Roman" w:cs="Times New Roman"/>
                <w:sz w:val="20"/>
                <w:szCs w:val="20"/>
                <w:lang w:val="uk-UA"/>
              </w:rPr>
            </w:pPr>
          </w:p>
          <w:p w14:paraId="754AAFD2" w14:textId="77777777" w:rsidR="00FB76CC" w:rsidRPr="00303DD4" w:rsidRDefault="00FB76CC" w:rsidP="00FB76CC">
            <w:pPr>
              <w:jc w:val="both"/>
              <w:rPr>
                <w:rFonts w:ascii="Times New Roman" w:hAnsi="Times New Roman" w:cs="Times New Roman"/>
                <w:sz w:val="20"/>
                <w:szCs w:val="20"/>
                <w:lang w:val="uk-UA"/>
              </w:rPr>
            </w:pPr>
          </w:p>
          <w:p w14:paraId="4D480DD0" w14:textId="77777777" w:rsidR="00FB76CC" w:rsidRPr="00303DD4" w:rsidRDefault="00FB76CC" w:rsidP="00FB76CC">
            <w:pPr>
              <w:jc w:val="both"/>
              <w:rPr>
                <w:rFonts w:ascii="Times New Roman" w:hAnsi="Times New Roman" w:cs="Times New Roman"/>
                <w:sz w:val="20"/>
                <w:szCs w:val="20"/>
                <w:lang w:val="uk-UA"/>
              </w:rPr>
            </w:pPr>
          </w:p>
          <w:p w14:paraId="6046CE96" w14:textId="77777777" w:rsidR="00FB76CC" w:rsidRPr="00303DD4" w:rsidRDefault="00FB76CC" w:rsidP="00FB76CC">
            <w:pPr>
              <w:jc w:val="both"/>
              <w:rPr>
                <w:rFonts w:ascii="Times New Roman" w:hAnsi="Times New Roman" w:cs="Times New Roman"/>
                <w:sz w:val="20"/>
                <w:szCs w:val="20"/>
                <w:lang w:val="uk-UA"/>
              </w:rPr>
            </w:pPr>
          </w:p>
          <w:p w14:paraId="17702B29" w14:textId="77777777" w:rsidR="00FB76CC" w:rsidRPr="00303DD4" w:rsidRDefault="00FB76CC" w:rsidP="00FB76CC">
            <w:pPr>
              <w:jc w:val="both"/>
              <w:rPr>
                <w:rFonts w:ascii="Times New Roman" w:hAnsi="Times New Roman" w:cs="Times New Roman"/>
                <w:sz w:val="20"/>
                <w:szCs w:val="20"/>
                <w:lang w:val="uk-UA"/>
              </w:rPr>
            </w:pPr>
          </w:p>
          <w:p w14:paraId="45346F21" w14:textId="77777777" w:rsidR="00FB76CC" w:rsidRPr="00303DD4" w:rsidRDefault="00FB76CC" w:rsidP="00FB76CC">
            <w:pPr>
              <w:jc w:val="both"/>
              <w:rPr>
                <w:rFonts w:ascii="Times New Roman" w:hAnsi="Times New Roman" w:cs="Times New Roman"/>
                <w:sz w:val="20"/>
                <w:szCs w:val="20"/>
                <w:lang w:val="uk-UA"/>
              </w:rPr>
            </w:pPr>
          </w:p>
          <w:p w14:paraId="0798176A" w14:textId="77777777" w:rsidR="00FB76CC" w:rsidRPr="00303DD4" w:rsidRDefault="00FB76CC" w:rsidP="00FB76CC">
            <w:pPr>
              <w:jc w:val="both"/>
              <w:rPr>
                <w:rFonts w:ascii="Times New Roman" w:hAnsi="Times New Roman" w:cs="Times New Roman"/>
                <w:sz w:val="20"/>
                <w:szCs w:val="20"/>
                <w:lang w:val="uk-UA"/>
              </w:rPr>
            </w:pPr>
          </w:p>
          <w:p w14:paraId="70C6E97D" w14:textId="77777777" w:rsidR="00FB76CC" w:rsidRPr="00303DD4" w:rsidRDefault="00FB76CC" w:rsidP="00FB76CC">
            <w:pPr>
              <w:jc w:val="both"/>
              <w:rPr>
                <w:rFonts w:ascii="Times New Roman" w:hAnsi="Times New Roman" w:cs="Times New Roman"/>
                <w:sz w:val="20"/>
                <w:szCs w:val="20"/>
                <w:lang w:val="uk-UA"/>
              </w:rPr>
            </w:pPr>
          </w:p>
          <w:p w14:paraId="19F85227" w14:textId="77777777" w:rsidR="00FB76CC" w:rsidRPr="00303DD4" w:rsidRDefault="00FB76CC" w:rsidP="00FB76CC">
            <w:pPr>
              <w:jc w:val="both"/>
              <w:rPr>
                <w:rFonts w:ascii="Times New Roman" w:hAnsi="Times New Roman" w:cs="Times New Roman"/>
                <w:sz w:val="20"/>
                <w:szCs w:val="20"/>
                <w:lang w:val="uk-UA"/>
              </w:rPr>
            </w:pPr>
          </w:p>
          <w:p w14:paraId="667471D1" w14:textId="77777777" w:rsidR="00FB76CC" w:rsidRPr="00303DD4" w:rsidRDefault="00FB76CC" w:rsidP="00FB76CC">
            <w:pPr>
              <w:jc w:val="both"/>
              <w:rPr>
                <w:rFonts w:ascii="Times New Roman" w:hAnsi="Times New Roman" w:cs="Times New Roman"/>
                <w:sz w:val="20"/>
                <w:szCs w:val="20"/>
                <w:lang w:val="uk-UA"/>
              </w:rPr>
            </w:pPr>
          </w:p>
          <w:p w14:paraId="1C3F3BFD" w14:textId="77777777" w:rsidR="00FB76CC" w:rsidRPr="00303DD4" w:rsidRDefault="00FB76CC" w:rsidP="00FB76CC">
            <w:pPr>
              <w:jc w:val="both"/>
              <w:rPr>
                <w:rFonts w:ascii="Times New Roman" w:hAnsi="Times New Roman" w:cs="Times New Roman"/>
                <w:sz w:val="20"/>
                <w:szCs w:val="20"/>
                <w:lang w:val="uk-UA"/>
              </w:rPr>
            </w:pPr>
          </w:p>
          <w:p w14:paraId="40ED2350" w14:textId="77777777" w:rsidR="00FB76CC" w:rsidRPr="00303DD4" w:rsidRDefault="00FB76CC" w:rsidP="00FB76CC">
            <w:pPr>
              <w:jc w:val="both"/>
              <w:rPr>
                <w:rFonts w:ascii="Times New Roman" w:hAnsi="Times New Roman" w:cs="Times New Roman"/>
                <w:sz w:val="20"/>
                <w:szCs w:val="20"/>
                <w:lang w:val="uk-UA"/>
              </w:rPr>
            </w:pPr>
          </w:p>
          <w:p w14:paraId="64709C10" w14:textId="77777777" w:rsidR="00FB76CC" w:rsidRPr="00303DD4" w:rsidRDefault="00FB76CC" w:rsidP="00FB76CC">
            <w:pPr>
              <w:jc w:val="both"/>
              <w:rPr>
                <w:rFonts w:ascii="Times New Roman" w:hAnsi="Times New Roman" w:cs="Times New Roman"/>
                <w:sz w:val="20"/>
                <w:szCs w:val="20"/>
                <w:lang w:val="uk-UA"/>
              </w:rPr>
            </w:pPr>
          </w:p>
          <w:p w14:paraId="4F1FF026" w14:textId="77777777" w:rsidR="00FB76CC" w:rsidRPr="00303DD4" w:rsidRDefault="00FB76CC" w:rsidP="00FB76CC">
            <w:pPr>
              <w:jc w:val="both"/>
              <w:rPr>
                <w:rFonts w:ascii="Times New Roman" w:hAnsi="Times New Roman" w:cs="Times New Roman"/>
                <w:sz w:val="20"/>
                <w:szCs w:val="20"/>
                <w:lang w:val="uk-UA"/>
              </w:rPr>
            </w:pPr>
          </w:p>
          <w:p w14:paraId="174CAF95" w14:textId="77777777" w:rsidR="00FB76CC" w:rsidRPr="00303DD4" w:rsidRDefault="00FB76CC" w:rsidP="00FB76CC">
            <w:pPr>
              <w:jc w:val="both"/>
              <w:rPr>
                <w:rFonts w:ascii="Times New Roman" w:hAnsi="Times New Roman" w:cs="Times New Roman"/>
                <w:sz w:val="20"/>
                <w:szCs w:val="20"/>
                <w:lang w:val="uk-UA"/>
              </w:rPr>
            </w:pPr>
          </w:p>
          <w:p w14:paraId="73F8AF6F" w14:textId="77777777" w:rsidR="00FB76CC" w:rsidRPr="00303DD4" w:rsidRDefault="00FB76CC" w:rsidP="00FB76CC">
            <w:pPr>
              <w:jc w:val="both"/>
              <w:rPr>
                <w:rFonts w:ascii="Times New Roman" w:hAnsi="Times New Roman" w:cs="Times New Roman"/>
                <w:sz w:val="20"/>
                <w:szCs w:val="20"/>
                <w:lang w:val="uk-UA"/>
              </w:rPr>
            </w:pPr>
          </w:p>
          <w:p w14:paraId="266F1A08" w14:textId="77777777" w:rsidR="00FB76CC" w:rsidRPr="00303DD4" w:rsidRDefault="00FB76CC" w:rsidP="00FB76CC">
            <w:pPr>
              <w:jc w:val="both"/>
              <w:rPr>
                <w:rFonts w:ascii="Times New Roman" w:hAnsi="Times New Roman" w:cs="Times New Roman"/>
                <w:sz w:val="20"/>
                <w:szCs w:val="20"/>
                <w:lang w:val="uk-UA"/>
              </w:rPr>
            </w:pPr>
          </w:p>
          <w:p w14:paraId="0F465D2E" w14:textId="77777777" w:rsidR="00FB76CC" w:rsidRPr="00303DD4" w:rsidRDefault="00FB76CC" w:rsidP="00FB76CC">
            <w:pPr>
              <w:jc w:val="both"/>
              <w:rPr>
                <w:rFonts w:ascii="Times New Roman" w:hAnsi="Times New Roman" w:cs="Times New Roman"/>
                <w:sz w:val="20"/>
                <w:szCs w:val="20"/>
                <w:lang w:val="uk-UA"/>
              </w:rPr>
            </w:pPr>
          </w:p>
          <w:p w14:paraId="19717100" w14:textId="77777777" w:rsidR="00FB76CC" w:rsidRPr="00303DD4" w:rsidRDefault="00FB76CC" w:rsidP="00FB76CC">
            <w:pPr>
              <w:jc w:val="both"/>
              <w:rPr>
                <w:rFonts w:ascii="Times New Roman" w:hAnsi="Times New Roman" w:cs="Times New Roman"/>
                <w:sz w:val="20"/>
                <w:szCs w:val="20"/>
                <w:lang w:val="uk-UA"/>
              </w:rPr>
            </w:pPr>
          </w:p>
          <w:p w14:paraId="3008C4D3" w14:textId="77777777" w:rsidR="00FB76CC" w:rsidRPr="00303DD4" w:rsidRDefault="00FB76CC" w:rsidP="00FB76CC">
            <w:pPr>
              <w:jc w:val="both"/>
              <w:rPr>
                <w:rFonts w:ascii="Times New Roman" w:hAnsi="Times New Roman" w:cs="Times New Roman"/>
                <w:sz w:val="20"/>
                <w:szCs w:val="20"/>
                <w:lang w:val="uk-UA"/>
              </w:rPr>
            </w:pPr>
          </w:p>
          <w:p w14:paraId="5B73927D" w14:textId="77777777" w:rsidR="00FB76CC" w:rsidRPr="00303DD4" w:rsidRDefault="00FB76CC" w:rsidP="00FB76CC">
            <w:pPr>
              <w:jc w:val="both"/>
              <w:rPr>
                <w:rFonts w:ascii="Times New Roman" w:hAnsi="Times New Roman" w:cs="Times New Roman"/>
                <w:sz w:val="20"/>
                <w:szCs w:val="20"/>
                <w:lang w:val="uk-UA"/>
              </w:rPr>
            </w:pPr>
          </w:p>
          <w:p w14:paraId="7BC7BC51" w14:textId="77777777" w:rsidR="00FB76CC" w:rsidRPr="00303DD4" w:rsidRDefault="00FB76CC" w:rsidP="00FB76CC">
            <w:pPr>
              <w:jc w:val="both"/>
              <w:rPr>
                <w:rFonts w:ascii="Times New Roman" w:hAnsi="Times New Roman" w:cs="Times New Roman"/>
                <w:sz w:val="20"/>
                <w:szCs w:val="20"/>
                <w:lang w:val="uk-UA"/>
              </w:rPr>
            </w:pPr>
          </w:p>
          <w:p w14:paraId="389079BF" w14:textId="77777777" w:rsidR="00FB76CC" w:rsidRPr="00303DD4" w:rsidRDefault="00FB76CC" w:rsidP="00FB76CC">
            <w:pPr>
              <w:jc w:val="both"/>
              <w:rPr>
                <w:rFonts w:ascii="Times New Roman" w:hAnsi="Times New Roman" w:cs="Times New Roman"/>
                <w:sz w:val="20"/>
                <w:szCs w:val="20"/>
                <w:lang w:val="uk-UA"/>
              </w:rPr>
            </w:pPr>
          </w:p>
          <w:p w14:paraId="199B53DB" w14:textId="77777777" w:rsidR="00FB76CC" w:rsidRPr="00303DD4" w:rsidRDefault="00FB76CC" w:rsidP="00FB76CC">
            <w:pPr>
              <w:jc w:val="both"/>
              <w:rPr>
                <w:rFonts w:ascii="Times New Roman" w:hAnsi="Times New Roman" w:cs="Times New Roman"/>
                <w:sz w:val="20"/>
                <w:szCs w:val="20"/>
                <w:lang w:val="uk-UA"/>
              </w:rPr>
            </w:pPr>
          </w:p>
          <w:p w14:paraId="76ECA643" w14:textId="77777777" w:rsidR="00FB76CC" w:rsidRPr="00303DD4" w:rsidRDefault="00FB76CC" w:rsidP="00FB76CC">
            <w:pPr>
              <w:jc w:val="both"/>
              <w:rPr>
                <w:rFonts w:ascii="Times New Roman" w:hAnsi="Times New Roman" w:cs="Times New Roman"/>
                <w:sz w:val="20"/>
                <w:szCs w:val="20"/>
                <w:lang w:val="uk-UA"/>
              </w:rPr>
            </w:pPr>
          </w:p>
          <w:p w14:paraId="6FB350E6" w14:textId="77777777" w:rsidR="00FB76CC" w:rsidRPr="00303DD4" w:rsidRDefault="00FB76CC" w:rsidP="00FB76CC">
            <w:pPr>
              <w:jc w:val="both"/>
              <w:rPr>
                <w:rFonts w:ascii="Times New Roman" w:hAnsi="Times New Roman" w:cs="Times New Roman"/>
                <w:sz w:val="20"/>
                <w:szCs w:val="20"/>
                <w:lang w:val="uk-UA"/>
              </w:rPr>
            </w:pPr>
          </w:p>
          <w:p w14:paraId="4D336B6F" w14:textId="77777777" w:rsidR="00FB76CC" w:rsidRPr="00303DD4" w:rsidRDefault="00FB76CC" w:rsidP="00FB76CC">
            <w:pPr>
              <w:jc w:val="both"/>
              <w:rPr>
                <w:rFonts w:ascii="Times New Roman" w:hAnsi="Times New Roman" w:cs="Times New Roman"/>
                <w:sz w:val="20"/>
                <w:szCs w:val="20"/>
                <w:lang w:val="uk-UA"/>
              </w:rPr>
            </w:pPr>
          </w:p>
          <w:p w14:paraId="48AD601C" w14:textId="77777777" w:rsidR="00FB76CC" w:rsidRPr="00303DD4" w:rsidRDefault="00FB76CC" w:rsidP="00FB76CC">
            <w:pPr>
              <w:jc w:val="both"/>
              <w:rPr>
                <w:rFonts w:ascii="Times New Roman" w:hAnsi="Times New Roman" w:cs="Times New Roman"/>
                <w:sz w:val="20"/>
                <w:szCs w:val="20"/>
                <w:lang w:val="uk-UA"/>
              </w:rPr>
            </w:pPr>
          </w:p>
          <w:p w14:paraId="3E4CE365" w14:textId="77777777" w:rsidR="00FB76CC" w:rsidRPr="00303DD4" w:rsidRDefault="00FB76CC" w:rsidP="00FB76CC">
            <w:pPr>
              <w:jc w:val="both"/>
              <w:rPr>
                <w:rFonts w:ascii="Times New Roman" w:hAnsi="Times New Roman" w:cs="Times New Roman"/>
                <w:sz w:val="20"/>
                <w:szCs w:val="20"/>
                <w:lang w:val="uk-UA"/>
              </w:rPr>
            </w:pPr>
          </w:p>
          <w:p w14:paraId="26BC6FA3" w14:textId="77777777" w:rsidR="00FB76CC" w:rsidRPr="00303DD4" w:rsidRDefault="00FB76CC" w:rsidP="00FB76CC">
            <w:pPr>
              <w:jc w:val="both"/>
              <w:rPr>
                <w:rFonts w:ascii="Times New Roman" w:hAnsi="Times New Roman" w:cs="Times New Roman"/>
                <w:sz w:val="20"/>
                <w:szCs w:val="20"/>
                <w:lang w:val="uk-UA"/>
              </w:rPr>
            </w:pPr>
          </w:p>
          <w:p w14:paraId="261380CE" w14:textId="77777777" w:rsidR="00FB76CC" w:rsidRPr="00303DD4" w:rsidRDefault="00FB76CC" w:rsidP="00FB76CC">
            <w:pPr>
              <w:jc w:val="both"/>
              <w:rPr>
                <w:rFonts w:ascii="Times New Roman" w:hAnsi="Times New Roman" w:cs="Times New Roman"/>
                <w:sz w:val="20"/>
                <w:szCs w:val="20"/>
                <w:lang w:val="uk-UA"/>
              </w:rPr>
            </w:pPr>
          </w:p>
          <w:p w14:paraId="55412857" w14:textId="77777777" w:rsidR="00FB76CC" w:rsidRPr="00303DD4" w:rsidRDefault="00FB76CC" w:rsidP="00FB76CC">
            <w:pPr>
              <w:jc w:val="both"/>
              <w:rPr>
                <w:rFonts w:ascii="Times New Roman" w:hAnsi="Times New Roman" w:cs="Times New Roman"/>
                <w:sz w:val="20"/>
                <w:szCs w:val="20"/>
                <w:lang w:val="uk-UA"/>
              </w:rPr>
            </w:pPr>
          </w:p>
          <w:p w14:paraId="3FB572B6" w14:textId="77777777" w:rsidR="00FB76CC" w:rsidRPr="00303DD4" w:rsidRDefault="00FB76CC" w:rsidP="00FB76CC">
            <w:pPr>
              <w:jc w:val="both"/>
              <w:rPr>
                <w:rFonts w:ascii="Times New Roman" w:hAnsi="Times New Roman" w:cs="Times New Roman"/>
                <w:sz w:val="20"/>
                <w:szCs w:val="20"/>
                <w:lang w:val="uk-UA"/>
              </w:rPr>
            </w:pPr>
          </w:p>
          <w:p w14:paraId="2EFE998B" w14:textId="77777777" w:rsidR="00FB76CC" w:rsidRPr="00303DD4" w:rsidRDefault="00FB76CC" w:rsidP="00FB76CC">
            <w:pPr>
              <w:jc w:val="both"/>
              <w:rPr>
                <w:rFonts w:ascii="Times New Roman" w:hAnsi="Times New Roman" w:cs="Times New Roman"/>
                <w:sz w:val="20"/>
                <w:szCs w:val="20"/>
                <w:lang w:val="uk-UA"/>
              </w:rPr>
            </w:pPr>
          </w:p>
          <w:p w14:paraId="785532C6" w14:textId="77777777" w:rsidR="00FB76CC" w:rsidRPr="00303DD4" w:rsidRDefault="00FB76CC" w:rsidP="00FB76CC">
            <w:pPr>
              <w:jc w:val="both"/>
              <w:rPr>
                <w:rFonts w:ascii="Times New Roman" w:hAnsi="Times New Roman" w:cs="Times New Roman"/>
                <w:sz w:val="20"/>
                <w:szCs w:val="20"/>
                <w:lang w:val="uk-UA"/>
              </w:rPr>
            </w:pPr>
          </w:p>
          <w:p w14:paraId="7789C87E" w14:textId="77777777" w:rsidR="00FB76CC" w:rsidRPr="00303DD4" w:rsidRDefault="00FB76CC" w:rsidP="00FB76CC">
            <w:pPr>
              <w:jc w:val="both"/>
              <w:rPr>
                <w:rFonts w:ascii="Times New Roman" w:hAnsi="Times New Roman" w:cs="Times New Roman"/>
                <w:sz w:val="20"/>
                <w:szCs w:val="20"/>
                <w:lang w:val="uk-UA"/>
              </w:rPr>
            </w:pPr>
          </w:p>
          <w:p w14:paraId="7BDD7FA2" w14:textId="77777777" w:rsidR="00FB76CC" w:rsidRPr="00303DD4" w:rsidRDefault="00FB76CC" w:rsidP="00FB76CC">
            <w:pPr>
              <w:jc w:val="both"/>
              <w:rPr>
                <w:rFonts w:ascii="Times New Roman" w:hAnsi="Times New Roman" w:cs="Times New Roman"/>
                <w:sz w:val="20"/>
                <w:szCs w:val="20"/>
                <w:lang w:val="uk-UA"/>
              </w:rPr>
            </w:pPr>
          </w:p>
          <w:p w14:paraId="7B765F69" w14:textId="77777777" w:rsidR="00FB76CC" w:rsidRPr="00303DD4" w:rsidRDefault="00FB76CC" w:rsidP="00FB76CC">
            <w:pPr>
              <w:jc w:val="both"/>
              <w:rPr>
                <w:rFonts w:ascii="Times New Roman" w:hAnsi="Times New Roman" w:cs="Times New Roman"/>
                <w:sz w:val="20"/>
                <w:szCs w:val="20"/>
                <w:lang w:val="uk-UA"/>
              </w:rPr>
            </w:pPr>
          </w:p>
          <w:p w14:paraId="07373F33" w14:textId="77777777" w:rsidR="00FB76CC" w:rsidRPr="00303DD4" w:rsidRDefault="00FB76CC" w:rsidP="00FB76CC">
            <w:pPr>
              <w:jc w:val="both"/>
              <w:rPr>
                <w:rFonts w:ascii="Times New Roman" w:hAnsi="Times New Roman" w:cs="Times New Roman"/>
                <w:sz w:val="20"/>
                <w:szCs w:val="20"/>
                <w:lang w:val="uk-UA"/>
              </w:rPr>
            </w:pPr>
          </w:p>
          <w:p w14:paraId="6D804B56" w14:textId="77777777" w:rsidR="00FB76CC" w:rsidRPr="00303DD4" w:rsidRDefault="00FB76CC" w:rsidP="00FB76CC">
            <w:pPr>
              <w:jc w:val="both"/>
              <w:rPr>
                <w:rFonts w:ascii="Times New Roman" w:hAnsi="Times New Roman" w:cs="Times New Roman"/>
                <w:sz w:val="20"/>
                <w:szCs w:val="20"/>
                <w:lang w:val="uk-UA"/>
              </w:rPr>
            </w:pPr>
          </w:p>
          <w:p w14:paraId="6DD70AD7" w14:textId="77777777" w:rsidR="00FB76CC" w:rsidRPr="00303DD4" w:rsidRDefault="00FB76CC" w:rsidP="00FB76CC">
            <w:pPr>
              <w:jc w:val="both"/>
              <w:rPr>
                <w:rFonts w:ascii="Times New Roman" w:hAnsi="Times New Roman" w:cs="Times New Roman"/>
                <w:sz w:val="20"/>
                <w:szCs w:val="20"/>
                <w:lang w:val="uk-UA"/>
              </w:rPr>
            </w:pPr>
          </w:p>
          <w:p w14:paraId="6DC7C9D2" w14:textId="77777777" w:rsidR="00FB76CC" w:rsidRPr="00303DD4" w:rsidRDefault="00FB76CC" w:rsidP="00FB76CC">
            <w:pPr>
              <w:jc w:val="both"/>
              <w:rPr>
                <w:rFonts w:ascii="Times New Roman" w:hAnsi="Times New Roman" w:cs="Times New Roman"/>
                <w:sz w:val="20"/>
                <w:szCs w:val="20"/>
                <w:lang w:val="uk-UA"/>
              </w:rPr>
            </w:pPr>
          </w:p>
          <w:p w14:paraId="249676E6" w14:textId="77777777" w:rsidR="00FB76CC" w:rsidRPr="00303DD4" w:rsidRDefault="00FB76CC" w:rsidP="00FB76CC">
            <w:pPr>
              <w:jc w:val="both"/>
              <w:rPr>
                <w:rFonts w:ascii="Times New Roman" w:hAnsi="Times New Roman" w:cs="Times New Roman"/>
                <w:sz w:val="20"/>
                <w:szCs w:val="20"/>
                <w:lang w:val="uk-UA"/>
              </w:rPr>
            </w:pPr>
          </w:p>
          <w:p w14:paraId="3B5C27E7" w14:textId="77777777" w:rsidR="00FB76CC" w:rsidRPr="00303DD4" w:rsidRDefault="00FB76CC" w:rsidP="00FB76CC">
            <w:pPr>
              <w:jc w:val="both"/>
              <w:rPr>
                <w:rFonts w:ascii="Times New Roman" w:hAnsi="Times New Roman" w:cs="Times New Roman"/>
                <w:sz w:val="20"/>
                <w:szCs w:val="20"/>
                <w:lang w:val="uk-UA"/>
              </w:rPr>
            </w:pPr>
          </w:p>
          <w:p w14:paraId="5973944B" w14:textId="77777777" w:rsidR="00FB76CC" w:rsidRPr="00303DD4" w:rsidRDefault="00FB76CC" w:rsidP="001B621E">
            <w:pPr>
              <w:shd w:val="clear" w:color="auto" w:fill="FFFFFF" w:themeFill="background1"/>
              <w:jc w:val="both"/>
              <w:rPr>
                <w:rFonts w:ascii="Times New Roman" w:hAnsi="Times New Roman" w:cs="Times New Roman"/>
                <w:sz w:val="20"/>
                <w:szCs w:val="20"/>
                <w:lang w:val="uk-UA"/>
              </w:rPr>
            </w:pPr>
          </w:p>
          <w:p w14:paraId="6F4A1FBA" w14:textId="77777777" w:rsidR="00310B33" w:rsidRDefault="00310B33" w:rsidP="001B621E">
            <w:pPr>
              <w:shd w:val="clear" w:color="auto" w:fill="FFFFFF" w:themeFill="background1"/>
              <w:jc w:val="both"/>
              <w:rPr>
                <w:rFonts w:ascii="Times New Roman" w:hAnsi="Times New Roman" w:cs="Times New Roman"/>
                <w:b/>
                <w:lang w:val="uk-UA"/>
              </w:rPr>
            </w:pPr>
          </w:p>
          <w:p w14:paraId="41674364" w14:textId="77777777" w:rsidR="00310B33" w:rsidRDefault="00310B33" w:rsidP="001B621E">
            <w:pPr>
              <w:shd w:val="clear" w:color="auto" w:fill="FFFFFF" w:themeFill="background1"/>
              <w:jc w:val="both"/>
              <w:rPr>
                <w:rFonts w:ascii="Times New Roman" w:hAnsi="Times New Roman" w:cs="Times New Roman"/>
                <w:b/>
                <w:lang w:val="uk-UA"/>
              </w:rPr>
            </w:pPr>
          </w:p>
          <w:p w14:paraId="267F1ED3" w14:textId="77777777" w:rsidR="00310B33" w:rsidRDefault="00310B33" w:rsidP="001B621E">
            <w:pPr>
              <w:shd w:val="clear" w:color="auto" w:fill="FFFFFF" w:themeFill="background1"/>
              <w:jc w:val="both"/>
              <w:rPr>
                <w:rFonts w:ascii="Times New Roman" w:hAnsi="Times New Roman" w:cs="Times New Roman"/>
                <w:b/>
                <w:lang w:val="uk-UA"/>
              </w:rPr>
            </w:pPr>
          </w:p>
          <w:p w14:paraId="07260F4E" w14:textId="77777777" w:rsidR="00310B33" w:rsidRDefault="00310B33" w:rsidP="001B621E">
            <w:pPr>
              <w:shd w:val="clear" w:color="auto" w:fill="FFFFFF" w:themeFill="background1"/>
              <w:jc w:val="both"/>
              <w:rPr>
                <w:rFonts w:ascii="Times New Roman" w:hAnsi="Times New Roman" w:cs="Times New Roman"/>
                <w:b/>
                <w:lang w:val="uk-UA"/>
              </w:rPr>
            </w:pPr>
          </w:p>
          <w:p w14:paraId="798371A9" w14:textId="77777777" w:rsidR="00310B33" w:rsidRDefault="00310B33" w:rsidP="001B621E">
            <w:pPr>
              <w:shd w:val="clear" w:color="auto" w:fill="FFFFFF" w:themeFill="background1"/>
              <w:jc w:val="both"/>
              <w:rPr>
                <w:rFonts w:ascii="Times New Roman" w:hAnsi="Times New Roman" w:cs="Times New Roman"/>
                <w:b/>
                <w:lang w:val="uk-UA"/>
              </w:rPr>
            </w:pPr>
          </w:p>
          <w:p w14:paraId="6A3C1CBD" w14:textId="77777777" w:rsidR="00310B33" w:rsidRDefault="00310B33" w:rsidP="001B621E">
            <w:pPr>
              <w:shd w:val="clear" w:color="auto" w:fill="FFFFFF" w:themeFill="background1"/>
              <w:jc w:val="both"/>
              <w:rPr>
                <w:rFonts w:ascii="Times New Roman" w:hAnsi="Times New Roman" w:cs="Times New Roman"/>
                <w:b/>
                <w:lang w:val="uk-UA"/>
              </w:rPr>
            </w:pPr>
          </w:p>
          <w:p w14:paraId="495A5489" w14:textId="77777777" w:rsidR="00310B33" w:rsidRDefault="00310B33" w:rsidP="001B621E">
            <w:pPr>
              <w:shd w:val="clear" w:color="auto" w:fill="FFFFFF" w:themeFill="background1"/>
              <w:jc w:val="both"/>
              <w:rPr>
                <w:rFonts w:ascii="Times New Roman" w:hAnsi="Times New Roman" w:cs="Times New Roman"/>
                <w:b/>
                <w:lang w:val="uk-UA"/>
              </w:rPr>
            </w:pPr>
          </w:p>
          <w:p w14:paraId="5D7DD025" w14:textId="77777777" w:rsidR="00310B33" w:rsidRDefault="00310B33" w:rsidP="001B621E">
            <w:pPr>
              <w:shd w:val="clear" w:color="auto" w:fill="FFFFFF" w:themeFill="background1"/>
              <w:jc w:val="both"/>
              <w:rPr>
                <w:rFonts w:ascii="Times New Roman" w:hAnsi="Times New Roman" w:cs="Times New Roman"/>
                <w:b/>
                <w:lang w:val="uk-UA"/>
              </w:rPr>
            </w:pPr>
          </w:p>
          <w:p w14:paraId="29B19393" w14:textId="77777777" w:rsidR="00310B33" w:rsidRDefault="00310B33" w:rsidP="001B621E">
            <w:pPr>
              <w:shd w:val="clear" w:color="auto" w:fill="FFFFFF" w:themeFill="background1"/>
              <w:jc w:val="both"/>
              <w:rPr>
                <w:rFonts w:ascii="Times New Roman" w:hAnsi="Times New Roman" w:cs="Times New Roman"/>
                <w:b/>
                <w:lang w:val="uk-UA"/>
              </w:rPr>
            </w:pPr>
          </w:p>
          <w:p w14:paraId="258036B1" w14:textId="77777777" w:rsidR="00310B33" w:rsidRDefault="00310B33" w:rsidP="001B621E">
            <w:pPr>
              <w:shd w:val="clear" w:color="auto" w:fill="FFFFFF" w:themeFill="background1"/>
              <w:jc w:val="both"/>
              <w:rPr>
                <w:rFonts w:ascii="Times New Roman" w:hAnsi="Times New Roman" w:cs="Times New Roman"/>
                <w:b/>
                <w:lang w:val="uk-UA"/>
              </w:rPr>
            </w:pPr>
          </w:p>
          <w:p w14:paraId="306B47D1" w14:textId="77777777" w:rsidR="00310B33" w:rsidRDefault="00310B33" w:rsidP="001B621E">
            <w:pPr>
              <w:shd w:val="clear" w:color="auto" w:fill="FFFFFF" w:themeFill="background1"/>
              <w:jc w:val="both"/>
              <w:rPr>
                <w:rFonts w:ascii="Times New Roman" w:hAnsi="Times New Roman" w:cs="Times New Roman"/>
                <w:b/>
                <w:lang w:val="uk-UA"/>
              </w:rPr>
            </w:pPr>
          </w:p>
          <w:p w14:paraId="37DBFEC8" w14:textId="77777777" w:rsidR="00310B33" w:rsidRDefault="00310B33" w:rsidP="001B621E">
            <w:pPr>
              <w:shd w:val="clear" w:color="auto" w:fill="FFFFFF" w:themeFill="background1"/>
              <w:jc w:val="both"/>
              <w:rPr>
                <w:rFonts w:ascii="Times New Roman" w:hAnsi="Times New Roman" w:cs="Times New Roman"/>
                <w:b/>
                <w:lang w:val="uk-UA"/>
              </w:rPr>
            </w:pPr>
          </w:p>
          <w:p w14:paraId="1E42A47E" w14:textId="77777777" w:rsidR="00310B33" w:rsidRDefault="00310B33" w:rsidP="001B621E">
            <w:pPr>
              <w:shd w:val="clear" w:color="auto" w:fill="FFFFFF" w:themeFill="background1"/>
              <w:jc w:val="both"/>
              <w:rPr>
                <w:rFonts w:ascii="Times New Roman" w:hAnsi="Times New Roman" w:cs="Times New Roman"/>
                <w:b/>
                <w:lang w:val="uk-UA"/>
              </w:rPr>
            </w:pPr>
          </w:p>
          <w:p w14:paraId="76A432F6" w14:textId="77777777" w:rsidR="00310B33" w:rsidRDefault="00310B33" w:rsidP="001B621E">
            <w:pPr>
              <w:shd w:val="clear" w:color="auto" w:fill="FFFFFF" w:themeFill="background1"/>
              <w:jc w:val="both"/>
              <w:rPr>
                <w:rFonts w:ascii="Times New Roman" w:hAnsi="Times New Roman" w:cs="Times New Roman"/>
                <w:b/>
                <w:lang w:val="uk-UA"/>
              </w:rPr>
            </w:pPr>
          </w:p>
          <w:p w14:paraId="11EBB1E4" w14:textId="77777777" w:rsidR="00310B33" w:rsidRDefault="00310B33" w:rsidP="001B621E">
            <w:pPr>
              <w:shd w:val="clear" w:color="auto" w:fill="FFFFFF" w:themeFill="background1"/>
              <w:jc w:val="both"/>
              <w:rPr>
                <w:rFonts w:ascii="Times New Roman" w:hAnsi="Times New Roman" w:cs="Times New Roman"/>
                <w:b/>
                <w:lang w:val="uk-UA"/>
              </w:rPr>
            </w:pPr>
          </w:p>
          <w:p w14:paraId="1474AE00" w14:textId="77777777" w:rsidR="00310B33" w:rsidRDefault="00310B33" w:rsidP="001B621E">
            <w:pPr>
              <w:shd w:val="clear" w:color="auto" w:fill="FFFFFF" w:themeFill="background1"/>
              <w:jc w:val="both"/>
              <w:rPr>
                <w:rFonts w:ascii="Times New Roman" w:hAnsi="Times New Roman" w:cs="Times New Roman"/>
                <w:b/>
                <w:lang w:val="uk-UA"/>
              </w:rPr>
            </w:pPr>
          </w:p>
          <w:p w14:paraId="588311EE" w14:textId="77777777" w:rsidR="00310B33" w:rsidRDefault="00310B33" w:rsidP="001B621E">
            <w:pPr>
              <w:shd w:val="clear" w:color="auto" w:fill="FFFFFF" w:themeFill="background1"/>
              <w:jc w:val="both"/>
              <w:rPr>
                <w:rFonts w:ascii="Times New Roman" w:hAnsi="Times New Roman" w:cs="Times New Roman"/>
                <w:b/>
                <w:lang w:val="uk-UA"/>
              </w:rPr>
            </w:pPr>
          </w:p>
          <w:p w14:paraId="2191BF77" w14:textId="77777777" w:rsidR="00310B33" w:rsidRDefault="00310B33" w:rsidP="001B621E">
            <w:pPr>
              <w:shd w:val="clear" w:color="auto" w:fill="FFFFFF" w:themeFill="background1"/>
              <w:jc w:val="both"/>
              <w:rPr>
                <w:rFonts w:ascii="Times New Roman" w:hAnsi="Times New Roman" w:cs="Times New Roman"/>
                <w:b/>
                <w:lang w:val="uk-UA"/>
              </w:rPr>
            </w:pPr>
          </w:p>
          <w:p w14:paraId="75F5187F" w14:textId="77777777" w:rsidR="00310B33" w:rsidRDefault="00310B33" w:rsidP="001B621E">
            <w:pPr>
              <w:shd w:val="clear" w:color="auto" w:fill="FFFFFF" w:themeFill="background1"/>
              <w:jc w:val="both"/>
              <w:rPr>
                <w:rFonts w:ascii="Times New Roman" w:hAnsi="Times New Roman" w:cs="Times New Roman"/>
                <w:b/>
                <w:lang w:val="uk-UA"/>
              </w:rPr>
            </w:pPr>
          </w:p>
          <w:p w14:paraId="2FC11398" w14:textId="77777777" w:rsidR="00310B33" w:rsidRDefault="00310B33" w:rsidP="001B621E">
            <w:pPr>
              <w:shd w:val="clear" w:color="auto" w:fill="FFFFFF" w:themeFill="background1"/>
              <w:jc w:val="both"/>
              <w:rPr>
                <w:rFonts w:ascii="Times New Roman" w:hAnsi="Times New Roman" w:cs="Times New Roman"/>
                <w:b/>
                <w:lang w:val="uk-UA"/>
              </w:rPr>
            </w:pPr>
          </w:p>
          <w:p w14:paraId="75F02B5A" w14:textId="77777777" w:rsidR="00310B33" w:rsidRDefault="00310B33" w:rsidP="001B621E">
            <w:pPr>
              <w:shd w:val="clear" w:color="auto" w:fill="FFFFFF" w:themeFill="background1"/>
              <w:jc w:val="both"/>
              <w:rPr>
                <w:rFonts w:ascii="Times New Roman" w:hAnsi="Times New Roman" w:cs="Times New Roman"/>
                <w:b/>
                <w:lang w:val="uk-UA"/>
              </w:rPr>
            </w:pPr>
          </w:p>
          <w:p w14:paraId="614D6F4D" w14:textId="77777777" w:rsidR="00310B33" w:rsidRDefault="00310B33" w:rsidP="001B621E">
            <w:pPr>
              <w:shd w:val="clear" w:color="auto" w:fill="FFFFFF" w:themeFill="background1"/>
              <w:jc w:val="both"/>
              <w:rPr>
                <w:rFonts w:ascii="Times New Roman" w:hAnsi="Times New Roman" w:cs="Times New Roman"/>
                <w:b/>
                <w:lang w:val="uk-UA"/>
              </w:rPr>
            </w:pPr>
          </w:p>
          <w:p w14:paraId="76C91515" w14:textId="77777777" w:rsidR="00310B33" w:rsidRDefault="00310B33" w:rsidP="001B621E">
            <w:pPr>
              <w:shd w:val="clear" w:color="auto" w:fill="FFFFFF" w:themeFill="background1"/>
              <w:jc w:val="both"/>
              <w:rPr>
                <w:rFonts w:ascii="Times New Roman" w:hAnsi="Times New Roman" w:cs="Times New Roman"/>
                <w:b/>
                <w:lang w:val="uk-UA"/>
              </w:rPr>
            </w:pPr>
          </w:p>
          <w:p w14:paraId="34E5996D" w14:textId="77777777" w:rsidR="00310B33" w:rsidRDefault="00310B33" w:rsidP="001B621E">
            <w:pPr>
              <w:shd w:val="clear" w:color="auto" w:fill="FFFFFF" w:themeFill="background1"/>
              <w:jc w:val="both"/>
              <w:rPr>
                <w:rFonts w:ascii="Times New Roman" w:hAnsi="Times New Roman" w:cs="Times New Roman"/>
                <w:b/>
                <w:lang w:val="uk-UA"/>
              </w:rPr>
            </w:pPr>
          </w:p>
          <w:p w14:paraId="78C6C70F" w14:textId="77777777" w:rsidR="00310B33" w:rsidRDefault="00310B33" w:rsidP="001B621E">
            <w:pPr>
              <w:shd w:val="clear" w:color="auto" w:fill="FFFFFF" w:themeFill="background1"/>
              <w:jc w:val="both"/>
              <w:rPr>
                <w:rFonts w:ascii="Times New Roman" w:hAnsi="Times New Roman" w:cs="Times New Roman"/>
                <w:b/>
                <w:lang w:val="uk-UA"/>
              </w:rPr>
            </w:pPr>
          </w:p>
          <w:p w14:paraId="3E2FBB36" w14:textId="77777777" w:rsidR="00310B33" w:rsidRDefault="00310B33" w:rsidP="001B621E">
            <w:pPr>
              <w:shd w:val="clear" w:color="auto" w:fill="FFFFFF" w:themeFill="background1"/>
              <w:jc w:val="both"/>
              <w:rPr>
                <w:rFonts w:ascii="Times New Roman" w:hAnsi="Times New Roman" w:cs="Times New Roman"/>
                <w:b/>
                <w:lang w:val="uk-UA"/>
              </w:rPr>
            </w:pPr>
          </w:p>
          <w:p w14:paraId="03DCE1D9" w14:textId="7CCF77B1" w:rsidR="00B003CB" w:rsidRPr="001B621E" w:rsidRDefault="00FB76CC" w:rsidP="001B621E">
            <w:pPr>
              <w:shd w:val="clear" w:color="auto" w:fill="FFFFFF" w:themeFill="background1"/>
              <w:jc w:val="both"/>
              <w:rPr>
                <w:rFonts w:ascii="Times New Roman" w:hAnsi="Times New Roman" w:cs="Times New Roman"/>
                <w:b/>
                <w:lang w:val="uk-UA"/>
              </w:rPr>
            </w:pPr>
            <w:r w:rsidRPr="001B621E">
              <w:rPr>
                <w:rFonts w:ascii="Times New Roman" w:hAnsi="Times New Roman" w:cs="Times New Roman"/>
                <w:b/>
                <w:lang w:val="uk-UA"/>
              </w:rPr>
              <w:t>Не враховано</w:t>
            </w:r>
          </w:p>
          <w:p w14:paraId="2B653D9B" w14:textId="6FA70AE9" w:rsidR="00FB76CC" w:rsidRPr="00B003CB" w:rsidRDefault="00FB76CC" w:rsidP="001B621E">
            <w:pPr>
              <w:shd w:val="clear" w:color="auto" w:fill="FFFFFF" w:themeFill="background1"/>
              <w:jc w:val="both"/>
              <w:rPr>
                <w:rFonts w:ascii="Times New Roman" w:hAnsi="Times New Roman" w:cs="Times New Roman"/>
                <w:lang w:val="uk-UA"/>
              </w:rPr>
            </w:pPr>
            <w:r w:rsidRPr="001B621E">
              <w:rPr>
                <w:rFonts w:ascii="Times New Roman" w:hAnsi="Times New Roman" w:cs="Times New Roman"/>
                <w:lang w:val="uk-UA"/>
              </w:rPr>
              <w:t>Програма відповідності визначає</w:t>
            </w:r>
            <w:r w:rsidR="001B621E">
              <w:rPr>
                <w:rFonts w:ascii="Times New Roman" w:hAnsi="Times New Roman" w:cs="Times New Roman"/>
                <w:lang w:val="uk-UA"/>
              </w:rPr>
              <w:t xml:space="preserve"> у тому числі</w:t>
            </w:r>
            <w:r w:rsidRPr="001B621E">
              <w:rPr>
                <w:rFonts w:ascii="Times New Roman" w:hAnsi="Times New Roman" w:cs="Times New Roman"/>
                <w:lang w:val="uk-UA"/>
              </w:rPr>
              <w:t xml:space="preserve"> заходи, виконання яких забезпечує відокремлення та незалежність </w:t>
            </w:r>
            <w:r w:rsidR="00B003CB" w:rsidRPr="001B621E">
              <w:rPr>
                <w:rFonts w:ascii="Times New Roman" w:hAnsi="Times New Roman" w:cs="Times New Roman"/>
                <w:lang w:val="uk-UA"/>
              </w:rPr>
              <w:t>оператора газотранспортної системи</w:t>
            </w:r>
            <w:r w:rsidR="001B621E">
              <w:rPr>
                <w:rFonts w:ascii="Times New Roman" w:hAnsi="Times New Roman" w:cs="Times New Roman"/>
                <w:lang w:val="uk-UA"/>
              </w:rPr>
              <w:t>.</w:t>
            </w:r>
          </w:p>
          <w:p w14:paraId="65F91EF3" w14:textId="77777777" w:rsidR="00FB76CC" w:rsidRDefault="00FB76CC" w:rsidP="00FB76CC">
            <w:pPr>
              <w:jc w:val="both"/>
              <w:rPr>
                <w:rFonts w:ascii="Times New Roman" w:hAnsi="Times New Roman" w:cs="Times New Roman"/>
                <w:sz w:val="20"/>
                <w:szCs w:val="20"/>
                <w:lang w:val="uk-UA"/>
              </w:rPr>
            </w:pPr>
          </w:p>
          <w:p w14:paraId="21254099" w14:textId="77777777" w:rsidR="00FB76CC" w:rsidRPr="00303DD4" w:rsidRDefault="00FB76CC" w:rsidP="00FB76CC">
            <w:pPr>
              <w:jc w:val="both"/>
              <w:rPr>
                <w:rFonts w:ascii="Times New Roman" w:hAnsi="Times New Roman" w:cs="Times New Roman"/>
                <w:sz w:val="20"/>
                <w:szCs w:val="20"/>
                <w:lang w:val="uk-UA"/>
              </w:rPr>
            </w:pPr>
          </w:p>
          <w:p w14:paraId="2D2BEBC6" w14:textId="77777777" w:rsidR="00FB76CC" w:rsidRPr="00303DD4" w:rsidRDefault="00FB76CC" w:rsidP="00FB76CC">
            <w:pPr>
              <w:jc w:val="both"/>
              <w:rPr>
                <w:rFonts w:ascii="Times New Roman" w:hAnsi="Times New Roman" w:cs="Times New Roman"/>
                <w:sz w:val="20"/>
                <w:szCs w:val="20"/>
                <w:lang w:val="uk-UA"/>
              </w:rPr>
            </w:pPr>
          </w:p>
          <w:p w14:paraId="0900DBA2" w14:textId="77777777" w:rsidR="00FB76CC" w:rsidRPr="00303DD4" w:rsidRDefault="00FB76CC" w:rsidP="00FB76CC">
            <w:pPr>
              <w:jc w:val="both"/>
              <w:rPr>
                <w:rFonts w:ascii="Times New Roman" w:hAnsi="Times New Roman" w:cs="Times New Roman"/>
                <w:sz w:val="20"/>
                <w:szCs w:val="20"/>
                <w:lang w:val="uk-UA"/>
              </w:rPr>
            </w:pPr>
          </w:p>
          <w:p w14:paraId="00F67B05" w14:textId="77777777" w:rsidR="00FB76CC" w:rsidRPr="00303DD4" w:rsidRDefault="00FB76CC" w:rsidP="00FB76CC">
            <w:pPr>
              <w:jc w:val="both"/>
              <w:rPr>
                <w:rFonts w:ascii="Times New Roman" w:hAnsi="Times New Roman" w:cs="Times New Roman"/>
                <w:sz w:val="20"/>
                <w:szCs w:val="20"/>
                <w:lang w:val="uk-UA"/>
              </w:rPr>
            </w:pPr>
          </w:p>
          <w:p w14:paraId="0ADA25E4" w14:textId="77777777" w:rsidR="00FB76CC" w:rsidRPr="00303DD4" w:rsidRDefault="00FB76CC" w:rsidP="00FB76CC">
            <w:pPr>
              <w:jc w:val="both"/>
              <w:rPr>
                <w:rFonts w:ascii="Times New Roman" w:hAnsi="Times New Roman" w:cs="Times New Roman"/>
                <w:sz w:val="20"/>
                <w:szCs w:val="20"/>
                <w:lang w:val="uk-UA"/>
              </w:rPr>
            </w:pPr>
          </w:p>
          <w:p w14:paraId="6DEC62B6" w14:textId="77777777" w:rsidR="00FB76CC" w:rsidRPr="00303DD4" w:rsidRDefault="00FB76CC" w:rsidP="00FB76CC">
            <w:pPr>
              <w:jc w:val="both"/>
              <w:rPr>
                <w:rFonts w:ascii="Times New Roman" w:hAnsi="Times New Roman" w:cs="Times New Roman"/>
                <w:sz w:val="20"/>
                <w:szCs w:val="20"/>
                <w:lang w:val="uk-UA"/>
              </w:rPr>
            </w:pPr>
          </w:p>
          <w:p w14:paraId="2093BF04" w14:textId="77777777" w:rsidR="00FB76CC" w:rsidRPr="00303DD4" w:rsidRDefault="00FB76CC" w:rsidP="00FB76CC">
            <w:pPr>
              <w:jc w:val="both"/>
              <w:rPr>
                <w:rFonts w:ascii="Times New Roman" w:hAnsi="Times New Roman" w:cs="Times New Roman"/>
                <w:sz w:val="20"/>
                <w:szCs w:val="20"/>
                <w:lang w:val="uk-UA"/>
              </w:rPr>
            </w:pPr>
          </w:p>
          <w:p w14:paraId="07F493F3" w14:textId="77777777" w:rsidR="001B621E" w:rsidRDefault="001B621E" w:rsidP="00FB76CC">
            <w:pPr>
              <w:jc w:val="both"/>
              <w:rPr>
                <w:rFonts w:ascii="Times New Roman" w:hAnsi="Times New Roman" w:cs="Times New Roman"/>
                <w:b/>
                <w:lang w:val="uk-UA"/>
              </w:rPr>
            </w:pPr>
          </w:p>
          <w:p w14:paraId="4236F949" w14:textId="77777777" w:rsidR="001B621E" w:rsidRDefault="001B621E" w:rsidP="00FB76CC">
            <w:pPr>
              <w:jc w:val="both"/>
              <w:rPr>
                <w:rFonts w:ascii="Times New Roman" w:hAnsi="Times New Roman" w:cs="Times New Roman"/>
                <w:b/>
                <w:lang w:val="uk-UA"/>
              </w:rPr>
            </w:pPr>
          </w:p>
          <w:p w14:paraId="674F09E8" w14:textId="7D0DC077" w:rsidR="00FB76CC" w:rsidRPr="00303DD4" w:rsidRDefault="001B621E" w:rsidP="00FB76CC">
            <w:pPr>
              <w:jc w:val="both"/>
              <w:rPr>
                <w:rFonts w:ascii="Times New Roman" w:hAnsi="Times New Roman" w:cs="Times New Roman"/>
                <w:sz w:val="20"/>
                <w:szCs w:val="20"/>
                <w:lang w:val="uk-UA"/>
              </w:rPr>
            </w:pPr>
            <w:r>
              <w:rPr>
                <w:rFonts w:ascii="Times New Roman" w:hAnsi="Times New Roman" w:cs="Times New Roman"/>
                <w:b/>
                <w:lang w:val="uk-UA"/>
              </w:rPr>
              <w:t>Потребує обговорення</w:t>
            </w:r>
          </w:p>
        </w:tc>
      </w:tr>
      <w:tr w:rsidR="00FB76CC" w:rsidRPr="00303DD4" w14:paraId="1A324FF6" w14:textId="77777777" w:rsidTr="00E3340C">
        <w:trPr>
          <w:gridAfter w:val="1"/>
          <w:wAfter w:w="9" w:type="dxa"/>
          <w:trHeight w:val="322"/>
        </w:trPr>
        <w:tc>
          <w:tcPr>
            <w:tcW w:w="15119" w:type="dxa"/>
            <w:gridSpan w:val="3"/>
          </w:tcPr>
          <w:p w14:paraId="3D1CF00F" w14:textId="77777777" w:rsidR="00FB76CC" w:rsidRPr="00867211" w:rsidRDefault="00FB76CC" w:rsidP="00FB76CC">
            <w:pPr>
              <w:pStyle w:val="a4"/>
              <w:spacing w:before="0" w:beforeAutospacing="0" w:after="0" w:afterAutospacing="0"/>
              <w:jc w:val="center"/>
              <w:rPr>
                <w:sz w:val="22"/>
                <w:szCs w:val="22"/>
              </w:rPr>
            </w:pPr>
            <w:r w:rsidRPr="00867211">
              <w:rPr>
                <w:b/>
                <w:sz w:val="22"/>
                <w:szCs w:val="22"/>
              </w:rPr>
              <w:lastRenderedPageBreak/>
              <w:t>X. Порядок моніторингу виконання програми відповідності оператора газотранспортної системи</w:t>
            </w:r>
          </w:p>
        </w:tc>
      </w:tr>
      <w:tr w:rsidR="00FB76CC" w:rsidRPr="00303DD4" w14:paraId="4035A173" w14:textId="77777777" w:rsidTr="00813782">
        <w:trPr>
          <w:gridAfter w:val="1"/>
          <w:wAfter w:w="9" w:type="dxa"/>
          <w:trHeight w:val="322"/>
        </w:trPr>
        <w:tc>
          <w:tcPr>
            <w:tcW w:w="5161" w:type="dxa"/>
          </w:tcPr>
          <w:p w14:paraId="1732420C" w14:textId="77777777" w:rsidR="00FB76CC" w:rsidRPr="00867211" w:rsidRDefault="00FB76CC" w:rsidP="00FB76CC">
            <w:pPr>
              <w:jc w:val="both"/>
              <w:rPr>
                <w:rFonts w:ascii="Times New Roman" w:hAnsi="Times New Roman" w:cs="Times New Roman"/>
                <w:lang w:val="uk-UA"/>
              </w:rPr>
            </w:pPr>
            <w:r w:rsidRPr="00867211">
              <w:rPr>
                <w:rFonts w:ascii="Times New Roman" w:hAnsi="Times New Roman" w:cs="Times New Roman"/>
                <w:lang w:val="uk-UA"/>
              </w:rPr>
              <w:t xml:space="preserve">           1. Контролер щорічно та щоквартально готує письмові звіти про виконання Програми відповідності оператора ГТС за попередній календарний рік або квартал відповідно і подає його виконавчому органу оператора газотранспортної системи та Регулятору не пізніше: </w:t>
            </w:r>
          </w:p>
          <w:p w14:paraId="7E1C8A3E" w14:textId="77777777" w:rsidR="00FB76CC" w:rsidRPr="00867211" w:rsidRDefault="00FB76CC" w:rsidP="00FB76CC">
            <w:pPr>
              <w:jc w:val="both"/>
              <w:rPr>
                <w:rFonts w:ascii="Times New Roman" w:hAnsi="Times New Roman" w:cs="Times New Roman"/>
                <w:lang w:val="uk-UA"/>
              </w:rPr>
            </w:pPr>
            <w:r w:rsidRPr="00867211">
              <w:rPr>
                <w:rFonts w:ascii="Times New Roman" w:hAnsi="Times New Roman" w:cs="Times New Roman"/>
                <w:lang w:val="uk-UA"/>
              </w:rPr>
              <w:tab/>
              <w:t>01 березня року, наступного за звітним (для річного звіту);</w:t>
            </w:r>
          </w:p>
          <w:p w14:paraId="27F05C18" w14:textId="77777777" w:rsidR="00FB76CC" w:rsidRPr="00867211" w:rsidRDefault="00FB76CC" w:rsidP="00FB76CC">
            <w:pPr>
              <w:jc w:val="both"/>
              <w:rPr>
                <w:rFonts w:ascii="Times New Roman" w:hAnsi="Times New Roman" w:cs="Times New Roman"/>
                <w:lang w:val="uk-UA"/>
              </w:rPr>
            </w:pPr>
            <w:r w:rsidRPr="00867211">
              <w:rPr>
                <w:rFonts w:ascii="Times New Roman" w:hAnsi="Times New Roman" w:cs="Times New Roman"/>
                <w:lang w:val="uk-UA"/>
              </w:rPr>
              <w:tab/>
              <w:t>20 числа місяця, наступного за звітним кварталом (для квартального звіту).</w:t>
            </w:r>
          </w:p>
          <w:p w14:paraId="4B09CA07" w14:textId="77777777" w:rsidR="00FB76CC" w:rsidRPr="00867211" w:rsidRDefault="00FB76CC" w:rsidP="00FB76CC">
            <w:pPr>
              <w:jc w:val="both"/>
              <w:rPr>
                <w:rFonts w:ascii="Times New Roman" w:hAnsi="Times New Roman" w:cs="Times New Roman"/>
                <w:lang w:val="uk-UA"/>
              </w:rPr>
            </w:pPr>
            <w:r w:rsidRPr="00867211">
              <w:rPr>
                <w:rFonts w:ascii="Times New Roman" w:hAnsi="Times New Roman" w:cs="Times New Roman"/>
                <w:lang w:val="uk-UA"/>
              </w:rPr>
              <w:t xml:space="preserve">             2. Річний звіт про виконання Програми відповідності оператора ГТС</w:t>
            </w:r>
            <w:ins w:id="6" w:author="Лисенко Владислав Владиславович" w:date="2023-09-29T09:42:00Z">
              <w:r w:rsidRPr="00867211">
                <w:rPr>
                  <w:rFonts w:ascii="Times New Roman" w:hAnsi="Times New Roman" w:cs="Times New Roman"/>
                  <w:lang w:val="uk-UA"/>
                </w:rPr>
                <w:t xml:space="preserve"> </w:t>
              </w:r>
            </w:ins>
            <w:r w:rsidRPr="00867211">
              <w:rPr>
                <w:rFonts w:ascii="Times New Roman" w:hAnsi="Times New Roman" w:cs="Times New Roman"/>
                <w:lang w:val="uk-UA"/>
              </w:rPr>
              <w:t>(далі – річний звіт) повинен, зокрема, містити інформацію щодо:</w:t>
            </w:r>
          </w:p>
          <w:p w14:paraId="5198490E" w14:textId="77777777" w:rsidR="00FB76CC" w:rsidRPr="00867211" w:rsidRDefault="00FB76CC" w:rsidP="00FB76CC">
            <w:pPr>
              <w:jc w:val="both"/>
              <w:rPr>
                <w:rFonts w:ascii="Times New Roman" w:hAnsi="Times New Roman" w:cs="Times New Roman"/>
                <w:lang w:val="uk-UA"/>
              </w:rPr>
            </w:pPr>
            <w:r w:rsidRPr="00867211">
              <w:rPr>
                <w:rFonts w:ascii="Times New Roman" w:hAnsi="Times New Roman" w:cs="Times New Roman"/>
                <w:lang w:val="uk-UA"/>
              </w:rPr>
              <w:tab/>
              <w:t xml:space="preserve">1) розроблених та впроваджених оператором газотранспортної системи заходів щодо забезпечення відокремлення і незалежності оператора газотранспортної системи та з виконання Програми відповідності оператора ГТС  протягом звітного року;  </w:t>
            </w:r>
          </w:p>
          <w:p w14:paraId="5A37881C" w14:textId="77777777" w:rsidR="00FB76CC" w:rsidRPr="00867211" w:rsidRDefault="00FB76CC" w:rsidP="00FB76CC">
            <w:pPr>
              <w:jc w:val="both"/>
              <w:rPr>
                <w:rFonts w:ascii="Times New Roman" w:hAnsi="Times New Roman" w:cs="Times New Roman"/>
                <w:lang w:val="uk-UA"/>
              </w:rPr>
            </w:pPr>
            <w:r w:rsidRPr="00867211">
              <w:rPr>
                <w:rFonts w:ascii="Times New Roman" w:hAnsi="Times New Roman" w:cs="Times New Roman"/>
                <w:lang w:val="uk-UA"/>
              </w:rPr>
              <w:tab/>
              <w:t xml:space="preserve">2) змін у переліку суб’єктів господарювання, які перебувають під прямим або опосередкованим контролем оператора газотранспортної системи,  способу здійснення такого контролю та обсягу відповідних прав, а також щодо змін у видах діяльності таких суб’єктів господарювання; </w:t>
            </w:r>
          </w:p>
          <w:p w14:paraId="1F6D74D6" w14:textId="77777777" w:rsidR="00FB76CC" w:rsidRPr="00867211" w:rsidRDefault="00FB76CC" w:rsidP="00FB76CC">
            <w:pPr>
              <w:jc w:val="both"/>
              <w:rPr>
                <w:rFonts w:ascii="Times New Roman" w:hAnsi="Times New Roman" w:cs="Times New Roman"/>
                <w:lang w:val="uk-UA"/>
              </w:rPr>
            </w:pPr>
            <w:r w:rsidRPr="00867211">
              <w:rPr>
                <w:rFonts w:ascii="Times New Roman" w:hAnsi="Times New Roman" w:cs="Times New Roman"/>
                <w:lang w:val="uk-UA"/>
              </w:rPr>
              <w:tab/>
              <w:t xml:space="preserve">3) змін у переліку суб’єктів господарювання, які здійснюють прямий або опосередкований </w:t>
            </w:r>
            <w:r w:rsidRPr="00867211">
              <w:rPr>
                <w:rFonts w:ascii="Times New Roman" w:hAnsi="Times New Roman" w:cs="Times New Roman"/>
                <w:lang w:val="uk-UA"/>
              </w:rPr>
              <w:lastRenderedPageBreak/>
              <w:t xml:space="preserve">контроль над оператором газотранспортної системи, способу контролю та відповідних правах, які мають такі суб’єкти господарювання; </w:t>
            </w:r>
          </w:p>
          <w:p w14:paraId="45280757" w14:textId="77777777" w:rsidR="00FB76CC" w:rsidRPr="00867211" w:rsidRDefault="00FB76CC" w:rsidP="00FB76CC">
            <w:pPr>
              <w:jc w:val="both"/>
              <w:rPr>
                <w:rFonts w:ascii="Times New Roman" w:hAnsi="Times New Roman" w:cs="Times New Roman"/>
                <w:lang w:val="uk-UA"/>
              </w:rPr>
            </w:pPr>
            <w:r w:rsidRPr="00867211">
              <w:rPr>
                <w:rFonts w:ascii="Times New Roman" w:hAnsi="Times New Roman" w:cs="Times New Roman"/>
                <w:lang w:val="uk-UA"/>
              </w:rPr>
              <w:tab/>
              <w:t>4) змін у складі органів управління оператора газотранспортної системи  та/або власника газотранспортної системи (єдиного учасника) з наданням інформації щодо відповідності вимогам про відокремлення і незалежність;</w:t>
            </w:r>
          </w:p>
          <w:p w14:paraId="2BAE6707" w14:textId="77777777" w:rsidR="00FB76CC" w:rsidRPr="00867211" w:rsidRDefault="00FB76CC" w:rsidP="00FB76CC">
            <w:pPr>
              <w:jc w:val="both"/>
              <w:rPr>
                <w:rFonts w:ascii="Times New Roman" w:hAnsi="Times New Roman" w:cs="Times New Roman"/>
                <w:lang w:val="uk-UA"/>
              </w:rPr>
            </w:pPr>
            <w:r w:rsidRPr="00867211">
              <w:rPr>
                <w:rFonts w:ascii="Times New Roman" w:hAnsi="Times New Roman" w:cs="Times New Roman"/>
                <w:lang w:val="uk-UA"/>
              </w:rPr>
              <w:tab/>
              <w:t xml:space="preserve">5) будь-яких змін в документах, даних та інформації, поданих Регулятору відповідно до запиту на сертифікацію оператора газотранспортної системи, якщо вони впливають на виконання вимог про відокремлення і незалежність оператора газотранспортної системи, а також які забезпечують виконання Програми відповідності оператора ГТС протягом звітного періоду; </w:t>
            </w:r>
          </w:p>
          <w:p w14:paraId="5CB349E3" w14:textId="77777777" w:rsidR="00FB76CC" w:rsidRPr="00867211" w:rsidRDefault="00FB76CC" w:rsidP="00FB76CC">
            <w:pPr>
              <w:jc w:val="both"/>
              <w:rPr>
                <w:rFonts w:ascii="Times New Roman" w:hAnsi="Times New Roman" w:cs="Times New Roman"/>
                <w:lang w:val="uk-UA"/>
              </w:rPr>
            </w:pPr>
            <w:r w:rsidRPr="00867211">
              <w:rPr>
                <w:rFonts w:ascii="Times New Roman" w:hAnsi="Times New Roman" w:cs="Times New Roman"/>
                <w:lang w:val="uk-UA"/>
              </w:rPr>
              <w:tab/>
              <w:t xml:space="preserve">6) поводження з інформацією, що становить комерційну таємницю та/або конфіденційну інформацію, зокрема щодо її </w:t>
            </w:r>
            <w:proofErr w:type="spellStart"/>
            <w:r w:rsidRPr="00867211">
              <w:rPr>
                <w:rFonts w:ascii="Times New Roman" w:hAnsi="Times New Roman" w:cs="Times New Roman"/>
                <w:lang w:val="uk-UA"/>
              </w:rPr>
              <w:t>нерозкриття</w:t>
            </w:r>
            <w:proofErr w:type="spellEnd"/>
            <w:r w:rsidRPr="00867211">
              <w:rPr>
                <w:rFonts w:ascii="Times New Roman" w:hAnsi="Times New Roman" w:cs="Times New Roman"/>
                <w:lang w:val="uk-UA"/>
              </w:rPr>
              <w:t xml:space="preserve"> з метою попередження надання переваги суб’єктам господарювання, що здійснюють діяльність на ринку природного газу;</w:t>
            </w:r>
          </w:p>
          <w:p w14:paraId="65267B34" w14:textId="77777777" w:rsidR="00FB76CC" w:rsidRPr="00867211" w:rsidRDefault="00FB76CC" w:rsidP="00FB76CC">
            <w:pPr>
              <w:jc w:val="both"/>
              <w:rPr>
                <w:rFonts w:ascii="Times New Roman" w:hAnsi="Times New Roman" w:cs="Times New Roman"/>
                <w:lang w:val="uk-UA"/>
              </w:rPr>
            </w:pPr>
            <w:r w:rsidRPr="00867211">
              <w:rPr>
                <w:rFonts w:ascii="Times New Roman" w:hAnsi="Times New Roman" w:cs="Times New Roman"/>
                <w:lang w:val="uk-UA"/>
              </w:rPr>
              <w:tab/>
              <w:t xml:space="preserve">7) взаємовідносин між оператором газотранспортної системи та/або власником газотранспортної системи та/або вертикально інтегрованим суб’єктом господарювання чи іншим суб’єктом господарювання, що входить до складу такого вертикально інтегрованого суб’єкта господарювання або є афілійованим до такого вертикально інтегрованого суб’єкта господарювання (надається перелік укладених договорів, будь-яких доручень, листів, розпорядчих документів, інших документів, що надходили до оператора газотранспортної системи від власника газотранспортної системи (єдиного учасника) та/або вертикально інтегрованого суб’єкта господарювання тощо із зазначенням їх тематики із висновками щодо відповідності вимогам про відокремлення і незалежність оператора газотранспортної системи); </w:t>
            </w:r>
          </w:p>
          <w:p w14:paraId="10516FC2" w14:textId="77777777" w:rsidR="00FB76CC" w:rsidRPr="00867211" w:rsidRDefault="00FB76CC" w:rsidP="00FB76CC">
            <w:pPr>
              <w:jc w:val="both"/>
              <w:rPr>
                <w:rFonts w:ascii="Times New Roman" w:hAnsi="Times New Roman" w:cs="Times New Roman"/>
                <w:lang w:val="uk-UA"/>
              </w:rPr>
            </w:pPr>
            <w:r w:rsidRPr="00867211">
              <w:rPr>
                <w:rFonts w:ascii="Times New Roman" w:hAnsi="Times New Roman" w:cs="Times New Roman"/>
                <w:lang w:val="uk-UA"/>
              </w:rPr>
              <w:tab/>
              <w:t xml:space="preserve">8) виявлених контролером випадків недотримання Програми відповідності оператора ГТС, поданих заяв про порушення Програми відповідності оператора ГТС та заходів оператора </w:t>
            </w:r>
            <w:r w:rsidRPr="00867211">
              <w:rPr>
                <w:rFonts w:ascii="Times New Roman" w:hAnsi="Times New Roman" w:cs="Times New Roman"/>
                <w:lang w:val="uk-UA"/>
              </w:rPr>
              <w:lastRenderedPageBreak/>
              <w:t xml:space="preserve">газотранспортної системи щодо усунення відповідних порушень, розроблених та впроваджених щодо забезпечення відокремлення і незалежності оператора газотранспортної системи та виконання Програми відповідності оператора ГТС протягом звітного року; </w:t>
            </w:r>
          </w:p>
          <w:p w14:paraId="1F390E3D" w14:textId="77777777" w:rsidR="00FB76CC" w:rsidRPr="00867211" w:rsidRDefault="00FB76CC" w:rsidP="00FB76CC">
            <w:pPr>
              <w:jc w:val="both"/>
              <w:rPr>
                <w:rFonts w:ascii="Times New Roman" w:hAnsi="Times New Roman" w:cs="Times New Roman"/>
                <w:lang w:val="uk-UA"/>
              </w:rPr>
            </w:pPr>
            <w:r w:rsidRPr="00867211">
              <w:rPr>
                <w:rFonts w:ascii="Times New Roman" w:hAnsi="Times New Roman" w:cs="Times New Roman"/>
                <w:lang w:val="uk-UA"/>
              </w:rPr>
              <w:tab/>
              <w:t>9) результатів врегулювання випадків недотримання Програми відповідності оператора ГТС та заходів оператора газотранспортної системи щодо їх усунення;</w:t>
            </w:r>
          </w:p>
          <w:p w14:paraId="6AE40CCE" w14:textId="77777777" w:rsidR="00FB76CC" w:rsidRPr="00867211" w:rsidRDefault="00FB76CC" w:rsidP="00FB76CC">
            <w:pPr>
              <w:jc w:val="both"/>
              <w:rPr>
                <w:rFonts w:ascii="Times New Roman" w:hAnsi="Times New Roman" w:cs="Times New Roman"/>
                <w:lang w:val="uk-UA"/>
              </w:rPr>
            </w:pPr>
            <w:r w:rsidRPr="00867211">
              <w:rPr>
                <w:rFonts w:ascii="Times New Roman" w:hAnsi="Times New Roman" w:cs="Times New Roman"/>
                <w:lang w:val="uk-UA"/>
              </w:rPr>
              <w:tab/>
              <w:t>10) діяльності контролера, вжитих ним заходів та їх результатів протягом звітного року;</w:t>
            </w:r>
          </w:p>
          <w:p w14:paraId="49CC2216" w14:textId="77777777" w:rsidR="00FB76CC" w:rsidRPr="00867211" w:rsidRDefault="00FB76CC" w:rsidP="00FB76CC">
            <w:pPr>
              <w:jc w:val="both"/>
              <w:rPr>
                <w:rFonts w:ascii="Times New Roman" w:hAnsi="Times New Roman" w:cs="Times New Roman"/>
                <w:lang w:val="uk-UA"/>
              </w:rPr>
            </w:pPr>
            <w:r w:rsidRPr="00867211">
              <w:rPr>
                <w:rFonts w:ascii="Times New Roman" w:hAnsi="Times New Roman" w:cs="Times New Roman"/>
                <w:lang w:val="uk-UA"/>
              </w:rPr>
              <w:tab/>
              <w:t>11) дотримання контролером (у тому числі повноваження якого припинені) вимог частини третьої статті 31 Закону впродовж строку, визначеного Законом;</w:t>
            </w:r>
          </w:p>
          <w:p w14:paraId="37448B85" w14:textId="77777777" w:rsidR="00FB76CC" w:rsidRPr="00867211" w:rsidRDefault="00FB76CC" w:rsidP="00FB76CC">
            <w:pPr>
              <w:jc w:val="both"/>
              <w:rPr>
                <w:rFonts w:ascii="Times New Roman" w:hAnsi="Times New Roman" w:cs="Times New Roman"/>
                <w:lang w:val="uk-UA"/>
              </w:rPr>
            </w:pPr>
            <w:r w:rsidRPr="00867211">
              <w:rPr>
                <w:rFonts w:ascii="Times New Roman" w:hAnsi="Times New Roman" w:cs="Times New Roman"/>
                <w:lang w:val="uk-UA"/>
              </w:rPr>
              <w:tab/>
              <w:t>12) рекомендацій контролера щодо виконання вимог із забезпечення відокремлення та незалежності оператора газотранспортної системи відповідно до Закону та щодо вдосконалення Програми відповідності оператора ГТС.</w:t>
            </w:r>
          </w:p>
          <w:p w14:paraId="5BA94BE0" w14:textId="77777777" w:rsidR="00FB76CC" w:rsidRPr="00867211" w:rsidRDefault="00FB76CC" w:rsidP="00FB76CC">
            <w:pPr>
              <w:jc w:val="both"/>
              <w:rPr>
                <w:rFonts w:ascii="Times New Roman" w:hAnsi="Times New Roman" w:cs="Times New Roman"/>
                <w:lang w:val="uk-UA"/>
              </w:rPr>
            </w:pPr>
            <w:r w:rsidRPr="00867211">
              <w:rPr>
                <w:rFonts w:ascii="Times New Roman" w:hAnsi="Times New Roman" w:cs="Times New Roman"/>
                <w:lang w:val="uk-UA"/>
              </w:rPr>
              <w:tab/>
              <w:t>Річний звіт готується контролером у двох варіантах:</w:t>
            </w:r>
          </w:p>
          <w:p w14:paraId="08D0B30F" w14:textId="77777777" w:rsidR="00FB76CC" w:rsidRPr="00867211" w:rsidRDefault="00FB76CC" w:rsidP="00FB76CC">
            <w:pPr>
              <w:jc w:val="both"/>
              <w:rPr>
                <w:rFonts w:ascii="Times New Roman" w:hAnsi="Times New Roman" w:cs="Times New Roman"/>
                <w:lang w:val="uk-UA"/>
              </w:rPr>
            </w:pPr>
            <w:r w:rsidRPr="00867211">
              <w:rPr>
                <w:rFonts w:ascii="Times New Roman" w:hAnsi="Times New Roman" w:cs="Times New Roman"/>
                <w:lang w:val="uk-UA"/>
              </w:rPr>
              <w:tab/>
              <w:t xml:space="preserve">1) звіт без конфіденційної інформації та інформації, що становить комерційну таємницю оператора газотранспортної системи, який має бути оприлюднений на вебсайті оператора газотранспортної системи і офіційному вебсайті Регулятора; </w:t>
            </w:r>
          </w:p>
          <w:p w14:paraId="49720264" w14:textId="77777777" w:rsidR="00FB76CC" w:rsidRPr="00867211" w:rsidRDefault="00FB76CC" w:rsidP="00FB76CC">
            <w:pPr>
              <w:jc w:val="both"/>
              <w:rPr>
                <w:rFonts w:ascii="Times New Roman" w:hAnsi="Times New Roman" w:cs="Times New Roman"/>
                <w:lang w:val="uk-UA"/>
              </w:rPr>
            </w:pPr>
            <w:r w:rsidRPr="00867211">
              <w:rPr>
                <w:rFonts w:ascii="Times New Roman" w:hAnsi="Times New Roman" w:cs="Times New Roman"/>
                <w:lang w:val="uk-UA"/>
              </w:rPr>
              <w:tab/>
              <w:t>2) звіт з конфіденційною інформацією та інформацією, що становить комерційну таємницю оператора газотранспортної системи, який надається Регулятору без його оприлюднення.</w:t>
            </w:r>
          </w:p>
          <w:p w14:paraId="35D29C28" w14:textId="77777777" w:rsidR="00FB76CC" w:rsidRPr="00867211" w:rsidRDefault="00FB76CC" w:rsidP="00FB76CC">
            <w:pPr>
              <w:jc w:val="both"/>
              <w:rPr>
                <w:rFonts w:ascii="Times New Roman" w:hAnsi="Times New Roman" w:cs="Times New Roman"/>
                <w:lang w:val="uk-UA"/>
              </w:rPr>
            </w:pPr>
            <w:r w:rsidRPr="00867211">
              <w:rPr>
                <w:rFonts w:ascii="Times New Roman" w:hAnsi="Times New Roman" w:cs="Times New Roman"/>
                <w:lang w:val="uk-UA"/>
              </w:rPr>
              <w:tab/>
              <w:t xml:space="preserve"> Оператор газотранспортної системи оприлюднює річний звіт (без конфіденційної інформації та інформації, що становить комерційну таємницю) на своєму вебсайті не пізніше п’яти робочих днів після його подання Регулятору. </w:t>
            </w:r>
          </w:p>
          <w:p w14:paraId="6BBD7E99" w14:textId="77777777" w:rsidR="00FB76CC" w:rsidRPr="00867211" w:rsidRDefault="00FB76CC" w:rsidP="00FB76CC">
            <w:pPr>
              <w:jc w:val="both"/>
              <w:rPr>
                <w:rFonts w:ascii="Times New Roman" w:hAnsi="Times New Roman" w:cs="Times New Roman"/>
                <w:lang w:val="uk-UA"/>
              </w:rPr>
            </w:pPr>
            <w:r w:rsidRPr="00867211">
              <w:rPr>
                <w:rFonts w:ascii="Times New Roman" w:hAnsi="Times New Roman" w:cs="Times New Roman"/>
                <w:lang w:val="uk-UA"/>
              </w:rPr>
              <w:tab/>
              <w:t>Контролер надає свій річний звіт Секретаріату Енергетичного Співтовариства.</w:t>
            </w:r>
          </w:p>
          <w:p w14:paraId="5FAEAC24" w14:textId="77777777" w:rsidR="00FB76CC" w:rsidRPr="00867211" w:rsidRDefault="00FB76CC" w:rsidP="00FB76CC">
            <w:pPr>
              <w:jc w:val="both"/>
              <w:rPr>
                <w:rFonts w:ascii="Times New Roman" w:hAnsi="Times New Roman" w:cs="Times New Roman"/>
                <w:lang w:val="uk-UA"/>
              </w:rPr>
            </w:pPr>
            <w:r w:rsidRPr="00867211">
              <w:rPr>
                <w:rFonts w:ascii="Times New Roman" w:hAnsi="Times New Roman" w:cs="Times New Roman"/>
                <w:lang w:val="uk-UA"/>
              </w:rPr>
              <w:tab/>
              <w:t xml:space="preserve">3. Квартальний звіт про виконання Програми відповідності </w:t>
            </w:r>
          </w:p>
          <w:p w14:paraId="4B0EC4F5" w14:textId="77777777" w:rsidR="00FB76CC" w:rsidRPr="00867211" w:rsidRDefault="00FB76CC" w:rsidP="00FB76CC">
            <w:pPr>
              <w:jc w:val="both"/>
              <w:rPr>
                <w:rFonts w:ascii="Times New Roman" w:hAnsi="Times New Roman" w:cs="Times New Roman"/>
                <w:lang w:val="uk-UA"/>
              </w:rPr>
            </w:pPr>
            <w:r w:rsidRPr="00867211">
              <w:rPr>
                <w:rFonts w:ascii="Times New Roman" w:hAnsi="Times New Roman" w:cs="Times New Roman"/>
                <w:lang w:val="uk-UA"/>
              </w:rPr>
              <w:lastRenderedPageBreak/>
              <w:t xml:space="preserve">оператора ГТС (далі – квартальний звіт) повинен, зокрема, містити інформацію щодо: </w:t>
            </w:r>
          </w:p>
          <w:p w14:paraId="10A6C9B7" w14:textId="77777777" w:rsidR="00FB76CC" w:rsidRPr="00867211" w:rsidRDefault="00FB76CC" w:rsidP="00FB76CC">
            <w:pPr>
              <w:jc w:val="both"/>
              <w:rPr>
                <w:rFonts w:ascii="Times New Roman" w:hAnsi="Times New Roman" w:cs="Times New Roman"/>
                <w:lang w:val="uk-UA"/>
              </w:rPr>
            </w:pPr>
            <w:r w:rsidRPr="00867211">
              <w:rPr>
                <w:rFonts w:ascii="Times New Roman" w:hAnsi="Times New Roman" w:cs="Times New Roman"/>
                <w:lang w:val="uk-UA"/>
              </w:rPr>
              <w:tab/>
              <w:t xml:space="preserve">1) випадків недотримання вимог про відокремлення і незалежність оператора газотранспортної системи протягом звітного кварталу та/або недотримання вимог Програми відповідності оператора ГТС працівниками/органами управління оператора газотранспортної системи;  </w:t>
            </w:r>
          </w:p>
          <w:p w14:paraId="69953BBB" w14:textId="77777777" w:rsidR="00FB76CC" w:rsidRPr="00867211" w:rsidRDefault="00FB76CC" w:rsidP="00FB76CC">
            <w:pPr>
              <w:jc w:val="both"/>
              <w:rPr>
                <w:rFonts w:ascii="Times New Roman" w:hAnsi="Times New Roman" w:cs="Times New Roman"/>
                <w:lang w:val="uk-UA"/>
              </w:rPr>
            </w:pPr>
            <w:r w:rsidRPr="00867211">
              <w:rPr>
                <w:rFonts w:ascii="Times New Roman" w:hAnsi="Times New Roman" w:cs="Times New Roman"/>
                <w:lang w:val="uk-UA"/>
              </w:rPr>
              <w:tab/>
              <w:t xml:space="preserve">2) змін у переліку суб’єктів господарювання, які перебувають під прямим або опосередкованим контролем оператора газотранспортної системи, способу здійснення такого контролю і обсязі відповідних прав, а також щодо змін у видах діяльності таких суб’єктів господарювання; </w:t>
            </w:r>
          </w:p>
          <w:p w14:paraId="1D21755D" w14:textId="77777777" w:rsidR="00FB76CC" w:rsidRPr="00867211" w:rsidRDefault="00FB76CC" w:rsidP="00FB76CC">
            <w:pPr>
              <w:jc w:val="both"/>
              <w:rPr>
                <w:rFonts w:ascii="Times New Roman" w:hAnsi="Times New Roman" w:cs="Times New Roman"/>
                <w:lang w:val="uk-UA"/>
              </w:rPr>
            </w:pPr>
            <w:r w:rsidRPr="00867211">
              <w:rPr>
                <w:rFonts w:ascii="Times New Roman" w:hAnsi="Times New Roman" w:cs="Times New Roman"/>
                <w:lang w:val="uk-UA"/>
              </w:rPr>
              <w:tab/>
              <w:t xml:space="preserve">3) змін у переліку суб’єктів господарювання, які здійснюють прямий або опосередкований контроль над оператором газотранспортної системи, способу контролю та відповідних прав, які мають такі суб’єкти господарювання; </w:t>
            </w:r>
          </w:p>
          <w:p w14:paraId="27A03100" w14:textId="77777777" w:rsidR="00FB76CC" w:rsidRPr="00867211" w:rsidRDefault="00FB76CC" w:rsidP="00FB76CC">
            <w:pPr>
              <w:jc w:val="both"/>
              <w:rPr>
                <w:rFonts w:ascii="Times New Roman" w:hAnsi="Times New Roman" w:cs="Times New Roman"/>
                <w:lang w:val="uk-UA"/>
              </w:rPr>
            </w:pPr>
            <w:r w:rsidRPr="00867211">
              <w:rPr>
                <w:rFonts w:ascii="Times New Roman" w:hAnsi="Times New Roman" w:cs="Times New Roman"/>
                <w:lang w:val="uk-UA"/>
              </w:rPr>
              <w:tab/>
              <w:t>4) змін у складі органів управління оператора газотранспортної системи та або власника газотранспортної системи з наданням інформації щодо відповідності вимогам про відокремлення і незалежність;</w:t>
            </w:r>
          </w:p>
          <w:p w14:paraId="47849A07" w14:textId="77777777" w:rsidR="00FB76CC" w:rsidRPr="00867211" w:rsidRDefault="00FB76CC" w:rsidP="00FB76CC">
            <w:pPr>
              <w:jc w:val="both"/>
              <w:rPr>
                <w:rFonts w:ascii="Times New Roman" w:hAnsi="Times New Roman" w:cs="Times New Roman"/>
                <w:lang w:val="uk-UA"/>
              </w:rPr>
            </w:pPr>
            <w:r w:rsidRPr="00867211">
              <w:rPr>
                <w:rFonts w:ascii="Times New Roman" w:hAnsi="Times New Roman" w:cs="Times New Roman"/>
                <w:lang w:val="uk-UA"/>
              </w:rPr>
              <w:tab/>
              <w:t xml:space="preserve">5) будь-яких змін в документах, даних та інформації, поданих Регулятору відповідно до запиту на сертифікацію оператора газотранспортної системи, якщо вони впливають на виконання вимог про відокремлення і незалежність оператора газотранспортної системи, а також які забезпечують виконання Програми відповідності оператора ГТС протягом звітного кварталу, в тому числі щодо укладених за звітний квартал договорів про придбання та/або надання, та/або отримання, та/або спільне використання товарів і послуг з єдиним учасником, вертикально інтегрованою організацією, у тому числі до складу якої оператор газотранспортної системи входив до 31 грудня 2019 року та суб’єктами господарювання, що входять до складу або є афілійованими підприємствами вертикально інтегрованої організації, у тому числі до складу якої оператор газотранспортної системи </w:t>
            </w:r>
            <w:r w:rsidRPr="00867211">
              <w:rPr>
                <w:rFonts w:ascii="Times New Roman" w:hAnsi="Times New Roman" w:cs="Times New Roman"/>
                <w:lang w:val="uk-UA"/>
              </w:rPr>
              <w:lastRenderedPageBreak/>
              <w:t>входив до 31 грудня 2019 року, та про умови таких договорів (зокрема щодо цін (вартості) товарів і послуг за вказаними договорами);</w:t>
            </w:r>
          </w:p>
          <w:p w14:paraId="4515CDE4" w14:textId="77777777" w:rsidR="00FB76CC" w:rsidRPr="00867211" w:rsidRDefault="00FB76CC" w:rsidP="00FB76CC">
            <w:pPr>
              <w:jc w:val="both"/>
              <w:rPr>
                <w:rFonts w:ascii="Times New Roman" w:hAnsi="Times New Roman" w:cs="Times New Roman"/>
                <w:lang w:val="uk-UA"/>
              </w:rPr>
            </w:pPr>
            <w:r w:rsidRPr="00867211">
              <w:rPr>
                <w:rFonts w:ascii="Times New Roman" w:hAnsi="Times New Roman" w:cs="Times New Roman"/>
                <w:lang w:val="uk-UA"/>
              </w:rPr>
              <w:tab/>
              <w:t>6) всіх нарад (засідань) органів управління оператора газотранспортної системи за участі представників власника газотранспортної системи з питань, що стосуються управління державним майном газотранспортної системи.</w:t>
            </w:r>
          </w:p>
          <w:p w14:paraId="70888B60" w14:textId="77777777" w:rsidR="00FB76CC" w:rsidRPr="00867211" w:rsidRDefault="00FB76CC" w:rsidP="00FB76CC">
            <w:pPr>
              <w:jc w:val="both"/>
              <w:rPr>
                <w:rFonts w:ascii="Times New Roman" w:hAnsi="Times New Roman" w:cs="Times New Roman"/>
                <w:lang w:val="uk-UA"/>
              </w:rPr>
            </w:pPr>
            <w:r w:rsidRPr="00867211">
              <w:rPr>
                <w:rFonts w:ascii="Times New Roman" w:hAnsi="Times New Roman" w:cs="Times New Roman"/>
                <w:lang w:val="uk-UA"/>
              </w:rPr>
              <w:tab/>
              <w:t>4. Органи управління оператора газотранспортної системи не мають права вносити будь-які виправлення (зміни) у підготовлені річний та/або квартальний звіти про дотримання положень Програми відповідності оператора ГТС і пропонувати робити це контролеру.</w:t>
            </w:r>
          </w:p>
          <w:p w14:paraId="4157E320" w14:textId="77777777" w:rsidR="00FB76CC" w:rsidRPr="00867211" w:rsidRDefault="00FB76CC" w:rsidP="00FB76CC">
            <w:pPr>
              <w:jc w:val="both"/>
              <w:rPr>
                <w:rFonts w:ascii="Times New Roman" w:hAnsi="Times New Roman" w:cs="Times New Roman"/>
                <w:lang w:val="uk-UA"/>
              </w:rPr>
            </w:pPr>
            <w:r w:rsidRPr="00867211">
              <w:rPr>
                <w:rFonts w:ascii="Times New Roman" w:hAnsi="Times New Roman" w:cs="Times New Roman"/>
                <w:lang w:val="uk-UA"/>
              </w:rPr>
              <w:tab/>
              <w:t xml:space="preserve">5. Регулятор має право у будь-який час запитувати в оператора газотранспортної системи та/або контролера додаткову інформацію/пояснення щодо заходів, вжитих оператором газотранспортної системи для забезпечення відокремлення і незалежності оператора газотранспортної системи, та з виконання Програми відповідності оператора ГТС. За потреби Регулятор має право звертатися до оператора газотранспортної системи за поясненнями з виконання Програми відповідності оператора ГТС, а оператор газотранспортної системи зобов’язаний їх надати. </w:t>
            </w:r>
          </w:p>
          <w:p w14:paraId="63B12933" w14:textId="77777777" w:rsidR="00FB76CC" w:rsidRPr="00867211" w:rsidRDefault="00FB76CC" w:rsidP="00FB76CC">
            <w:pPr>
              <w:jc w:val="both"/>
              <w:rPr>
                <w:rFonts w:ascii="Times New Roman" w:hAnsi="Times New Roman" w:cs="Times New Roman"/>
                <w:lang w:val="uk-UA"/>
              </w:rPr>
            </w:pPr>
            <w:r w:rsidRPr="00867211">
              <w:rPr>
                <w:rFonts w:ascii="Times New Roman" w:hAnsi="Times New Roman" w:cs="Times New Roman"/>
                <w:lang w:val="uk-UA"/>
              </w:rPr>
              <w:tab/>
              <w:t xml:space="preserve">6. Регулятор упродовж двох місяців розглядає річний звіт контролера та надає висновок до нього. Висновок до звіту без конфіденційної інформації та інформації, що становить комерційну таємницю оприлюднюється на вебсайті оператора газотранспортної системи та офіційному вебсайті Регулятора. Регулятор у висновку зазначає обов’язкові для виконання оператором газотранспортної системи та контролером заходи, необхідні для усунення невиконання вимог про відокремлення і незалежність оператора газотранспортної системи, обґрунтовані строки їх виконання (але не більше двох місяців) та/або вимоги щодо внесення відповідних змін та доповнень до Програми відповідності оператора ГТС (у разі наявності та необхідності таких). </w:t>
            </w:r>
          </w:p>
          <w:p w14:paraId="1E867CEB" w14:textId="77777777" w:rsidR="00FB76CC" w:rsidRPr="00867211" w:rsidRDefault="00FB76CC" w:rsidP="00FB76CC">
            <w:pPr>
              <w:jc w:val="both"/>
              <w:rPr>
                <w:rFonts w:ascii="Times New Roman" w:hAnsi="Times New Roman" w:cs="Times New Roman"/>
                <w:lang w:val="uk-UA"/>
              </w:rPr>
            </w:pPr>
            <w:r w:rsidRPr="00867211">
              <w:rPr>
                <w:rFonts w:ascii="Times New Roman" w:hAnsi="Times New Roman" w:cs="Times New Roman"/>
                <w:lang w:val="uk-UA"/>
              </w:rPr>
              <w:lastRenderedPageBreak/>
              <w:tab/>
              <w:t xml:space="preserve">Оператор газотранспортної системи та контролер зобов'язані звітувати про виконання відповідних заходів.   </w:t>
            </w:r>
          </w:p>
          <w:p w14:paraId="287312B9" w14:textId="77777777" w:rsidR="00FB76CC" w:rsidRPr="00867211" w:rsidRDefault="00FB76CC" w:rsidP="00FB76CC">
            <w:pPr>
              <w:jc w:val="both"/>
              <w:rPr>
                <w:rFonts w:ascii="Times New Roman" w:hAnsi="Times New Roman" w:cs="Times New Roman"/>
                <w:lang w:val="uk-UA"/>
              </w:rPr>
            </w:pPr>
            <w:r w:rsidRPr="00867211">
              <w:rPr>
                <w:rFonts w:ascii="Times New Roman" w:hAnsi="Times New Roman" w:cs="Times New Roman"/>
                <w:lang w:val="uk-UA"/>
              </w:rPr>
              <w:tab/>
              <w:t>У випадку невиконання таких заходів протягом визначеного строку Регулятор має право ініціювати проведення перевірки оператора газотранспортної системи у порядку, передбаченому статтею 25 Закону.</w:t>
            </w:r>
          </w:p>
          <w:p w14:paraId="61A20465" w14:textId="77777777" w:rsidR="00FB76CC" w:rsidRPr="00867211" w:rsidRDefault="00FB76CC" w:rsidP="00FB76CC">
            <w:pPr>
              <w:jc w:val="both"/>
              <w:rPr>
                <w:rFonts w:ascii="Times New Roman" w:hAnsi="Times New Roman" w:cs="Times New Roman"/>
                <w:lang w:val="uk-UA"/>
              </w:rPr>
            </w:pPr>
            <w:r w:rsidRPr="00867211">
              <w:rPr>
                <w:rFonts w:ascii="Times New Roman" w:hAnsi="Times New Roman" w:cs="Times New Roman"/>
                <w:lang w:val="uk-UA"/>
              </w:rPr>
              <w:tab/>
              <w:t xml:space="preserve">Контролер подає квартальні та річні звіти з моніторингу дотримання та виконання оператором газотранспортної системи Програми відповідності оператора ГТС на офіційному бланку оператора газотранспортної системи в електронному вигляді з накладенням кваліфікованого електронного підпису з дотриманням вимог законів України «Про електронні документи та електронний документообіг» та «Про електронні довірчі послуги» та без погодження посадовими особами оператора газотранспортної системи.   </w:t>
            </w:r>
          </w:p>
        </w:tc>
        <w:tc>
          <w:tcPr>
            <w:tcW w:w="5717" w:type="dxa"/>
          </w:tcPr>
          <w:p w14:paraId="1F8F7195" w14:textId="77777777" w:rsidR="00FB76CC" w:rsidRPr="00054104" w:rsidRDefault="00FB76CC" w:rsidP="00FB76CC">
            <w:pPr>
              <w:rPr>
                <w:rFonts w:ascii="Times New Roman" w:hAnsi="Times New Roman" w:cs="Times New Roman"/>
                <w:b/>
                <w:lang w:val="uk-UA"/>
              </w:rPr>
            </w:pPr>
            <w:r w:rsidRPr="00054104">
              <w:rPr>
                <w:rFonts w:ascii="Times New Roman" w:hAnsi="Times New Roman" w:cs="Times New Roman"/>
                <w:b/>
                <w:lang w:val="uk-UA"/>
              </w:rPr>
              <w:lastRenderedPageBreak/>
              <w:t>ТОВ «Оператор ГТС України»</w:t>
            </w:r>
          </w:p>
          <w:p w14:paraId="5D052144" w14:textId="77777777" w:rsidR="00FB76CC" w:rsidRPr="00867211" w:rsidRDefault="00FB76CC" w:rsidP="00FB76CC">
            <w:pPr>
              <w:rPr>
                <w:rFonts w:ascii="Times New Roman" w:hAnsi="Times New Roman" w:cs="Times New Roman"/>
                <w:lang w:val="uk-UA"/>
              </w:rPr>
            </w:pPr>
            <w:r w:rsidRPr="00867211">
              <w:rPr>
                <w:rFonts w:ascii="Times New Roman" w:hAnsi="Times New Roman" w:cs="Times New Roman"/>
                <w:lang w:val="uk-UA"/>
              </w:rPr>
              <w:t>Загальні зауваження до розділу.</w:t>
            </w:r>
          </w:p>
          <w:p w14:paraId="28DA1A20" w14:textId="77777777" w:rsidR="00FB76CC" w:rsidRPr="00054104" w:rsidRDefault="00FB76CC" w:rsidP="00FB76CC">
            <w:pPr>
              <w:jc w:val="both"/>
              <w:rPr>
                <w:rFonts w:ascii="Times New Roman" w:hAnsi="Times New Roman" w:cs="Times New Roman"/>
                <w:sz w:val="8"/>
                <w:szCs w:val="8"/>
                <w:lang w:val="uk-UA"/>
              </w:rPr>
            </w:pPr>
          </w:p>
          <w:p w14:paraId="52291118" w14:textId="77777777" w:rsidR="00FB76CC" w:rsidRPr="00054104" w:rsidRDefault="00FB76CC" w:rsidP="00FB76CC">
            <w:pPr>
              <w:jc w:val="both"/>
              <w:rPr>
                <w:rFonts w:ascii="Times New Roman" w:hAnsi="Times New Roman" w:cs="Times New Roman"/>
                <w:b/>
                <w:i/>
                <w:lang w:val="uk-UA"/>
              </w:rPr>
            </w:pPr>
            <w:r w:rsidRPr="00054104">
              <w:rPr>
                <w:rFonts w:ascii="Times New Roman" w:hAnsi="Times New Roman" w:cs="Times New Roman"/>
                <w:i/>
                <w:lang w:val="uk-UA"/>
              </w:rPr>
              <w:t>Пропонується розглянути варіант врегулювати питання щодо моніторингу програми відповідності в окремому акті Регулятора.</w:t>
            </w:r>
          </w:p>
          <w:p w14:paraId="0C81ACE6" w14:textId="77777777" w:rsidR="00FB76CC" w:rsidRPr="00054104" w:rsidRDefault="00FB76CC" w:rsidP="00FB76CC">
            <w:pPr>
              <w:jc w:val="both"/>
              <w:rPr>
                <w:rFonts w:ascii="Times New Roman" w:hAnsi="Times New Roman" w:cs="Times New Roman"/>
                <w:b/>
                <w:sz w:val="8"/>
                <w:szCs w:val="8"/>
                <w:lang w:val="uk-UA"/>
              </w:rPr>
            </w:pPr>
          </w:p>
          <w:p w14:paraId="65D2AB99" w14:textId="77777777" w:rsidR="00FB76CC" w:rsidRPr="00303DD4" w:rsidRDefault="00FB76CC" w:rsidP="00FB76CC">
            <w:pPr>
              <w:jc w:val="both"/>
              <w:rPr>
                <w:rFonts w:ascii="Times New Roman" w:hAnsi="Times New Roman" w:cs="Times New Roman"/>
                <w:b/>
                <w:sz w:val="20"/>
                <w:szCs w:val="20"/>
                <w:lang w:val="uk-UA"/>
              </w:rPr>
            </w:pPr>
            <w:r w:rsidRPr="00867211">
              <w:rPr>
                <w:rFonts w:ascii="Times New Roman" w:hAnsi="Times New Roman" w:cs="Times New Roman"/>
                <w:lang w:val="uk-UA"/>
              </w:rPr>
              <w:t>Запропонований перелік заходів не відповідає ст.31 Закону України «Про ринок природного газу».</w:t>
            </w:r>
          </w:p>
        </w:tc>
        <w:tc>
          <w:tcPr>
            <w:tcW w:w="4241" w:type="dxa"/>
          </w:tcPr>
          <w:p w14:paraId="5E0E07B0" w14:textId="77777777" w:rsidR="00FB76CC" w:rsidRPr="00F23C0F" w:rsidRDefault="00FB76CC" w:rsidP="00FB76CC">
            <w:pPr>
              <w:widowControl w:val="0"/>
              <w:rPr>
                <w:rFonts w:ascii="Times New Roman" w:eastAsia="Times New Roman" w:hAnsi="Times New Roman" w:cs="Times New Roman"/>
                <w:b/>
                <w:lang w:val="uk-UA"/>
              </w:rPr>
            </w:pPr>
            <w:r w:rsidRPr="00F23C0F">
              <w:rPr>
                <w:rFonts w:ascii="Times New Roman" w:eastAsia="Times New Roman" w:hAnsi="Times New Roman" w:cs="Times New Roman"/>
                <w:b/>
                <w:lang w:val="uk-UA"/>
              </w:rPr>
              <w:t>Не враховано</w:t>
            </w:r>
          </w:p>
          <w:p w14:paraId="3BD635BD" w14:textId="18C0A0ED" w:rsidR="00FB76CC" w:rsidRPr="00F40766" w:rsidRDefault="001B621E" w:rsidP="00F23C0F">
            <w:pPr>
              <w:jc w:val="both"/>
              <w:rPr>
                <w:rFonts w:ascii="Times New Roman" w:hAnsi="Times New Roman" w:cs="Times New Roman"/>
                <w:b/>
                <w:color w:val="FF0000"/>
                <w:lang w:val="uk-UA"/>
              </w:rPr>
            </w:pPr>
            <w:r>
              <w:rPr>
                <w:rFonts w:ascii="Times New Roman" w:hAnsi="Times New Roman" w:cs="Times New Roman"/>
                <w:lang w:val="uk-UA"/>
              </w:rPr>
              <w:t>Позиція викладена вище</w:t>
            </w:r>
          </w:p>
          <w:p w14:paraId="23D868B5" w14:textId="77777777" w:rsidR="00FB76CC" w:rsidRPr="00F40766" w:rsidRDefault="00FB76CC" w:rsidP="00FB76CC">
            <w:pPr>
              <w:ind w:firstLine="708"/>
              <w:rPr>
                <w:rFonts w:ascii="Times New Roman" w:hAnsi="Times New Roman" w:cs="Times New Roman"/>
                <w:sz w:val="20"/>
                <w:szCs w:val="20"/>
                <w:lang w:val="uk-UA"/>
              </w:rPr>
            </w:pPr>
          </w:p>
        </w:tc>
      </w:tr>
      <w:tr w:rsidR="00FB76CC" w:rsidRPr="00303DD4" w14:paraId="0C5F5220" w14:textId="77777777" w:rsidTr="00E3340C">
        <w:trPr>
          <w:gridAfter w:val="1"/>
          <w:wAfter w:w="9" w:type="dxa"/>
          <w:trHeight w:val="322"/>
        </w:trPr>
        <w:tc>
          <w:tcPr>
            <w:tcW w:w="15119" w:type="dxa"/>
            <w:gridSpan w:val="3"/>
          </w:tcPr>
          <w:p w14:paraId="647F8D5F" w14:textId="77777777" w:rsidR="00FB76CC" w:rsidRPr="00867211" w:rsidRDefault="00FB76CC" w:rsidP="00FB76CC">
            <w:pPr>
              <w:pStyle w:val="a4"/>
              <w:spacing w:before="0" w:beforeAutospacing="0" w:after="0" w:afterAutospacing="0"/>
              <w:jc w:val="center"/>
              <w:rPr>
                <w:b/>
                <w:sz w:val="22"/>
                <w:szCs w:val="22"/>
              </w:rPr>
            </w:pPr>
            <w:r w:rsidRPr="00867211">
              <w:rPr>
                <w:b/>
                <w:sz w:val="22"/>
                <w:szCs w:val="22"/>
              </w:rPr>
              <w:lastRenderedPageBreak/>
              <w:t xml:space="preserve">XI. Уповноважений з питань відповідності </w:t>
            </w:r>
          </w:p>
        </w:tc>
      </w:tr>
      <w:tr w:rsidR="00FB76CC" w:rsidRPr="00B173BF" w14:paraId="4A3AC481" w14:textId="77777777" w:rsidTr="00813782">
        <w:trPr>
          <w:gridAfter w:val="1"/>
          <w:wAfter w:w="9" w:type="dxa"/>
          <w:trHeight w:val="322"/>
        </w:trPr>
        <w:tc>
          <w:tcPr>
            <w:tcW w:w="5161" w:type="dxa"/>
          </w:tcPr>
          <w:p w14:paraId="3FDE5C95" w14:textId="77777777" w:rsidR="00FB76CC" w:rsidRPr="00867211" w:rsidRDefault="00FB76CC" w:rsidP="00FB76CC">
            <w:pPr>
              <w:jc w:val="both"/>
              <w:rPr>
                <w:rFonts w:ascii="Times New Roman" w:hAnsi="Times New Roman" w:cs="Times New Roman"/>
                <w:lang w:val="uk-UA"/>
              </w:rPr>
            </w:pPr>
            <w:r w:rsidRPr="00867211">
              <w:rPr>
                <w:rFonts w:ascii="Times New Roman" w:hAnsi="Times New Roman" w:cs="Times New Roman"/>
                <w:lang w:val="uk-UA"/>
              </w:rPr>
              <w:t xml:space="preserve">           1. Уповноважений з питань відповідності призначається власником газотранспортної системи після проведення попередніх консультацій з Регулятором.</w:t>
            </w:r>
          </w:p>
          <w:p w14:paraId="50929A7E" w14:textId="77777777" w:rsidR="00FB76CC" w:rsidRPr="00867211" w:rsidRDefault="00FB76CC" w:rsidP="00FB76CC">
            <w:pPr>
              <w:jc w:val="both"/>
              <w:rPr>
                <w:rFonts w:ascii="Times New Roman" w:hAnsi="Times New Roman" w:cs="Times New Roman"/>
                <w:lang w:val="uk-UA"/>
              </w:rPr>
            </w:pPr>
            <w:r w:rsidRPr="00867211">
              <w:rPr>
                <w:rFonts w:ascii="Times New Roman" w:hAnsi="Times New Roman" w:cs="Times New Roman"/>
                <w:lang w:val="uk-UA"/>
              </w:rPr>
              <w:tab/>
              <w:t>Власник газотранспортної системи надає Регулятору:</w:t>
            </w:r>
          </w:p>
          <w:p w14:paraId="233DAFDD" w14:textId="77777777" w:rsidR="00FB76CC" w:rsidRPr="00867211" w:rsidRDefault="00FB76CC" w:rsidP="00FB76CC">
            <w:pPr>
              <w:jc w:val="both"/>
              <w:rPr>
                <w:rFonts w:ascii="Times New Roman" w:hAnsi="Times New Roman" w:cs="Times New Roman"/>
                <w:lang w:val="uk-UA"/>
              </w:rPr>
            </w:pPr>
            <w:r w:rsidRPr="00867211">
              <w:rPr>
                <w:rFonts w:ascii="Times New Roman" w:hAnsi="Times New Roman" w:cs="Times New Roman"/>
                <w:lang w:val="uk-UA"/>
              </w:rPr>
              <w:tab/>
              <w:t>копії документів про особу, яка претендує на посаду Уповноваженого з питань відповідності – автобіографію, посадову інструкцію та/або трудовий договір;</w:t>
            </w:r>
          </w:p>
          <w:p w14:paraId="10906DD5" w14:textId="77777777" w:rsidR="00FB76CC" w:rsidRPr="00867211" w:rsidRDefault="00FB76CC" w:rsidP="00FB76CC">
            <w:pPr>
              <w:jc w:val="both"/>
              <w:rPr>
                <w:rFonts w:ascii="Times New Roman" w:hAnsi="Times New Roman" w:cs="Times New Roman"/>
                <w:lang w:val="uk-UA"/>
              </w:rPr>
            </w:pPr>
            <w:r w:rsidRPr="00867211">
              <w:rPr>
                <w:rFonts w:ascii="Times New Roman" w:hAnsi="Times New Roman" w:cs="Times New Roman"/>
                <w:lang w:val="uk-UA"/>
              </w:rPr>
              <w:tab/>
              <w:t>інформацію/документи, що підтверджують незалежність Уповноваженого з питань відповідності від суб’єктів господарювання, що здійснюють діяльність з видобутку, розподілу, постачання природного газу, оптових продавців газу</w:t>
            </w:r>
          </w:p>
          <w:p w14:paraId="0FD22EDE" w14:textId="77777777" w:rsidR="00FB76CC" w:rsidRPr="00867211" w:rsidRDefault="00FB76CC" w:rsidP="00FB76CC">
            <w:pPr>
              <w:jc w:val="both"/>
              <w:rPr>
                <w:rFonts w:ascii="Times New Roman" w:hAnsi="Times New Roman" w:cs="Times New Roman"/>
                <w:lang w:val="uk-UA"/>
              </w:rPr>
            </w:pPr>
            <w:r w:rsidRPr="00867211">
              <w:rPr>
                <w:rFonts w:ascii="Times New Roman" w:hAnsi="Times New Roman" w:cs="Times New Roman"/>
                <w:lang w:val="uk-UA"/>
              </w:rPr>
              <w:t xml:space="preserve">(далі – суб’єкти господарювання) – зокрема, не суміщення посади Уповноваженого з питань відповідності з будь-якою посадою/виконанням функцій у суб’єктах господарювання (в тому числі в органах управління); не володіння та/або управління будь-якими цінними паперами/корпоративними  правами суб’єктів господарювання та/або оператора </w:t>
            </w:r>
            <w:r w:rsidRPr="00867211">
              <w:rPr>
                <w:rFonts w:ascii="Times New Roman" w:hAnsi="Times New Roman" w:cs="Times New Roman"/>
                <w:lang w:val="uk-UA"/>
              </w:rPr>
              <w:lastRenderedPageBreak/>
              <w:t>газотранспортної системи; відсутність пов’язаних осіб, що є посадовими особами/працівниками суб’єктів господарювання; не суміщення посади Уповноваженого з питань відповідності виконанням функцій власника газотранспортної системи (здійснення функцій з управління об’єктами державної власності, що використовуються у процесі провадження діяльності з транспортування природного газу), з виконанням функцій  формування державної політики у нафтогазовому комплексі.</w:t>
            </w:r>
          </w:p>
          <w:p w14:paraId="0D5CADC1" w14:textId="77777777" w:rsidR="00FB76CC" w:rsidRPr="00867211" w:rsidRDefault="00FB76CC" w:rsidP="00FB76CC">
            <w:pPr>
              <w:jc w:val="both"/>
              <w:rPr>
                <w:rFonts w:ascii="Times New Roman" w:hAnsi="Times New Roman" w:cs="Times New Roman"/>
                <w:lang w:val="uk-UA"/>
              </w:rPr>
            </w:pPr>
            <w:r w:rsidRPr="00867211">
              <w:rPr>
                <w:rFonts w:ascii="Times New Roman" w:hAnsi="Times New Roman" w:cs="Times New Roman"/>
                <w:lang w:val="uk-UA"/>
              </w:rPr>
              <w:tab/>
              <w:t>Регулятор впродовж десяти робочих днів має право надати зауваження та/або заперечення щодо запропонованої кандидатури на посаду Уповноваженого з питань відповідності у разі її невідповідності вимогам сертифікації.</w:t>
            </w:r>
          </w:p>
          <w:p w14:paraId="378273F2" w14:textId="77777777" w:rsidR="00FB76CC" w:rsidRPr="00867211" w:rsidRDefault="00FB76CC" w:rsidP="00FB76CC">
            <w:pPr>
              <w:jc w:val="both"/>
              <w:rPr>
                <w:rFonts w:ascii="Times New Roman" w:hAnsi="Times New Roman" w:cs="Times New Roman"/>
                <w:lang w:val="uk-UA"/>
              </w:rPr>
            </w:pPr>
            <w:r w:rsidRPr="00867211">
              <w:rPr>
                <w:rFonts w:ascii="Times New Roman" w:hAnsi="Times New Roman" w:cs="Times New Roman"/>
                <w:lang w:val="uk-UA"/>
              </w:rPr>
              <w:tab/>
              <w:t>2. Для належного здійснення повноважень Уповноважений з питань відповідності має право:</w:t>
            </w:r>
          </w:p>
          <w:p w14:paraId="22A6D28C" w14:textId="77777777" w:rsidR="00FB76CC" w:rsidRPr="00867211" w:rsidRDefault="00FB76CC" w:rsidP="00FB76CC">
            <w:pPr>
              <w:jc w:val="both"/>
              <w:rPr>
                <w:rFonts w:ascii="Times New Roman" w:hAnsi="Times New Roman" w:cs="Times New Roman"/>
                <w:lang w:val="uk-UA"/>
              </w:rPr>
            </w:pPr>
            <w:r w:rsidRPr="00867211">
              <w:rPr>
                <w:rFonts w:ascii="Times New Roman" w:hAnsi="Times New Roman" w:cs="Times New Roman"/>
                <w:lang w:val="uk-UA"/>
              </w:rPr>
              <w:tab/>
              <w:t>1) надавати  висновки  та  пропозиції  щодо  будь-якого  запропонованого проєкту  документа,  розробленого  власником газотранспортної системи,  у  тому  числі  організаційно-розпорядчих  документів,  або  діяльності  власника газотранспортної системи  щодо  виконання  положень Програми відповідності власника ГТС;</w:t>
            </w:r>
          </w:p>
          <w:p w14:paraId="74E81135" w14:textId="77777777" w:rsidR="00FB76CC" w:rsidRPr="00867211" w:rsidRDefault="00FB76CC" w:rsidP="00FB76CC">
            <w:pPr>
              <w:jc w:val="both"/>
              <w:rPr>
                <w:rFonts w:ascii="Times New Roman" w:hAnsi="Times New Roman" w:cs="Times New Roman"/>
                <w:lang w:val="uk-UA"/>
              </w:rPr>
            </w:pPr>
            <w:r w:rsidRPr="00867211">
              <w:rPr>
                <w:rFonts w:ascii="Times New Roman" w:hAnsi="Times New Roman" w:cs="Times New Roman"/>
                <w:lang w:val="uk-UA"/>
              </w:rPr>
              <w:tab/>
              <w:t xml:space="preserve">2) отримувати доступ до даних та інформації, яка є у розпорядженні власника газотранспортної системи, необхідних для виконання його завдань виключно з питань виконання Програми відповідності власника ГТС та/або дотримання вимог щодо незалежності власника газотранспортної системи; </w:t>
            </w:r>
          </w:p>
          <w:p w14:paraId="05E921FB" w14:textId="77777777" w:rsidR="00FB76CC" w:rsidRPr="00867211" w:rsidRDefault="00FB76CC" w:rsidP="00FB76CC">
            <w:pPr>
              <w:jc w:val="both"/>
              <w:rPr>
                <w:rFonts w:ascii="Times New Roman" w:hAnsi="Times New Roman" w:cs="Times New Roman"/>
                <w:lang w:val="uk-UA"/>
              </w:rPr>
            </w:pPr>
            <w:r w:rsidRPr="00867211">
              <w:rPr>
                <w:rFonts w:ascii="Times New Roman" w:hAnsi="Times New Roman" w:cs="Times New Roman"/>
                <w:lang w:val="uk-UA"/>
              </w:rPr>
              <w:tab/>
              <w:t>3) відвідувати всі засідання власника газотранспортної системи (зокрема керівництва), наради та/або публічні заходи, що прямо або опосередковано стосуються питань управління державним майном газотранспортної  системи  та управління  корпоративними  правами  держави  в  статутному  капіталі оператора газотранспортної системи;</w:t>
            </w:r>
          </w:p>
          <w:p w14:paraId="5BC95A3F" w14:textId="77777777" w:rsidR="00FB76CC" w:rsidRPr="00867211" w:rsidRDefault="00FB76CC" w:rsidP="00FB76CC">
            <w:pPr>
              <w:jc w:val="both"/>
              <w:rPr>
                <w:rFonts w:ascii="Times New Roman" w:hAnsi="Times New Roman" w:cs="Times New Roman"/>
                <w:lang w:val="uk-UA"/>
              </w:rPr>
            </w:pPr>
            <w:r w:rsidRPr="00867211">
              <w:rPr>
                <w:rFonts w:ascii="Times New Roman" w:hAnsi="Times New Roman" w:cs="Times New Roman"/>
                <w:lang w:val="uk-UA"/>
              </w:rPr>
              <w:tab/>
              <w:t xml:space="preserve">4) отримувати доступ до внутрішніх та зовнішніх (вхідних та/або вихідних) документів власника газотранспортної системи  з  питань </w:t>
            </w:r>
            <w:r w:rsidRPr="00867211">
              <w:rPr>
                <w:rFonts w:ascii="Times New Roman" w:hAnsi="Times New Roman" w:cs="Times New Roman"/>
                <w:lang w:val="uk-UA"/>
              </w:rPr>
              <w:lastRenderedPageBreak/>
              <w:t>управління  державним  майном  газотранспортної  системи  та управління  корпоративними  правами  держави  в  статутному  капіталі оператора газотранспортної системи.</w:t>
            </w:r>
          </w:p>
          <w:p w14:paraId="56980857" w14:textId="77777777" w:rsidR="00FB76CC" w:rsidRPr="00867211" w:rsidRDefault="00FB76CC" w:rsidP="00FB76CC">
            <w:pPr>
              <w:jc w:val="both"/>
              <w:rPr>
                <w:rFonts w:ascii="Times New Roman" w:hAnsi="Times New Roman" w:cs="Times New Roman"/>
                <w:lang w:val="uk-UA"/>
              </w:rPr>
            </w:pPr>
            <w:r w:rsidRPr="00867211">
              <w:rPr>
                <w:rFonts w:ascii="Times New Roman" w:hAnsi="Times New Roman" w:cs="Times New Roman"/>
                <w:lang w:val="uk-UA"/>
              </w:rPr>
              <w:tab/>
              <w:t>У разі втручання/блокування власником газотранспортної системи  у процес виконання Уповноваженим з питань відповідності своїх функцій та зобов’язань щодо моніторингу дотримання та виконання Програми відповідності власника ГТС, Уповноважений з питань відповідності негайно повідомляє про це Регулятора.</w:t>
            </w:r>
          </w:p>
          <w:p w14:paraId="2184C933" w14:textId="77777777" w:rsidR="00FB76CC" w:rsidRPr="00867211" w:rsidRDefault="00FB76CC" w:rsidP="00FB76CC">
            <w:pPr>
              <w:jc w:val="both"/>
              <w:rPr>
                <w:rFonts w:ascii="Times New Roman" w:hAnsi="Times New Roman" w:cs="Times New Roman"/>
                <w:lang w:val="uk-UA"/>
              </w:rPr>
            </w:pPr>
            <w:r w:rsidRPr="00867211">
              <w:rPr>
                <w:rFonts w:ascii="Times New Roman" w:hAnsi="Times New Roman" w:cs="Times New Roman"/>
                <w:lang w:val="uk-UA"/>
              </w:rPr>
              <w:tab/>
              <w:t>3. З метою забезпечення прозорих та недискримінаційних  відносин між власником газотранспортної системи та оператором газотранспортної системи, а також з метою дотримання вимог щодо незалежності власника газотранспортної системи Уповноважений з питань відповідності зобов’язаний:</w:t>
            </w:r>
          </w:p>
          <w:p w14:paraId="7E2769F6" w14:textId="77777777" w:rsidR="00FB76CC" w:rsidRPr="00867211" w:rsidRDefault="00FB76CC" w:rsidP="00FB76CC">
            <w:pPr>
              <w:jc w:val="both"/>
              <w:rPr>
                <w:rFonts w:ascii="Times New Roman" w:hAnsi="Times New Roman" w:cs="Times New Roman"/>
                <w:lang w:val="uk-UA"/>
              </w:rPr>
            </w:pPr>
            <w:r w:rsidRPr="00867211">
              <w:rPr>
                <w:rFonts w:ascii="Times New Roman" w:hAnsi="Times New Roman" w:cs="Times New Roman"/>
                <w:lang w:val="uk-UA"/>
              </w:rPr>
              <w:tab/>
              <w:t>1) відвідувати наради (засідання) власника газотранспортної системи за участі оператора газотранспортної системи;</w:t>
            </w:r>
          </w:p>
          <w:p w14:paraId="49190AA9" w14:textId="77777777" w:rsidR="00FB76CC" w:rsidRPr="00867211" w:rsidRDefault="00FB76CC" w:rsidP="00FB76CC">
            <w:pPr>
              <w:jc w:val="both"/>
              <w:rPr>
                <w:rFonts w:ascii="Times New Roman" w:hAnsi="Times New Roman" w:cs="Times New Roman"/>
                <w:lang w:val="uk-UA"/>
              </w:rPr>
            </w:pPr>
            <w:r w:rsidRPr="00867211">
              <w:rPr>
                <w:rFonts w:ascii="Times New Roman" w:hAnsi="Times New Roman" w:cs="Times New Roman"/>
                <w:lang w:val="uk-UA"/>
              </w:rPr>
              <w:tab/>
              <w:t xml:space="preserve">2) відвідувати спільні  наради  (засідання)  керівника власника газотранспортної системи  та  осіб, які здійснюють функції з управління корпоративними правами та управління об’єктами державної власності, що використовуються у процесі провадження діяльності з транспортування природного газу; </w:t>
            </w:r>
          </w:p>
          <w:p w14:paraId="60BADED1" w14:textId="77777777" w:rsidR="00FB76CC" w:rsidRPr="00867211" w:rsidRDefault="00FB76CC" w:rsidP="00FB76CC">
            <w:pPr>
              <w:jc w:val="both"/>
              <w:rPr>
                <w:rFonts w:ascii="Times New Roman" w:hAnsi="Times New Roman" w:cs="Times New Roman"/>
                <w:lang w:val="uk-UA"/>
              </w:rPr>
            </w:pPr>
            <w:r w:rsidRPr="00867211">
              <w:rPr>
                <w:rFonts w:ascii="Times New Roman" w:hAnsi="Times New Roman" w:cs="Times New Roman"/>
                <w:lang w:val="uk-UA"/>
              </w:rPr>
              <w:tab/>
              <w:t>3) розглядати  листи  (доручення),  накази, будь-які інші організаційно-розпорядчі документи власника газотранспортної системи, що стосуються діяльності оператора газотранспортної системи з  метою перевірки дотримання  вимог законодавства про відокремлення і незалежність оператора газотранспортної системи та/або незалежності власника газотранспортної системи та розподілу функціональних обов’язків між керівним складом власника газотранспортної системи;</w:t>
            </w:r>
          </w:p>
          <w:p w14:paraId="7C02E791" w14:textId="77777777" w:rsidR="00FB76CC" w:rsidRPr="00867211" w:rsidRDefault="00FB76CC" w:rsidP="00FB76CC">
            <w:pPr>
              <w:jc w:val="both"/>
              <w:rPr>
                <w:rFonts w:ascii="Times New Roman" w:hAnsi="Times New Roman" w:cs="Times New Roman"/>
                <w:lang w:val="uk-UA"/>
              </w:rPr>
            </w:pPr>
            <w:r w:rsidRPr="00867211">
              <w:rPr>
                <w:rFonts w:ascii="Times New Roman" w:hAnsi="Times New Roman" w:cs="Times New Roman"/>
                <w:lang w:val="uk-UA"/>
              </w:rPr>
              <w:tab/>
              <w:t>4) складати та подавати Регулятору річні звіти за кожен  календарний  рік, що передує року подання звіту.</w:t>
            </w:r>
          </w:p>
          <w:p w14:paraId="167A983E" w14:textId="77777777" w:rsidR="00FB76CC" w:rsidRPr="00867211" w:rsidRDefault="00FB76CC" w:rsidP="00FB76CC">
            <w:pPr>
              <w:jc w:val="both"/>
              <w:rPr>
                <w:rFonts w:ascii="Times New Roman" w:hAnsi="Times New Roman" w:cs="Times New Roman"/>
                <w:lang w:val="uk-UA"/>
              </w:rPr>
            </w:pPr>
            <w:r w:rsidRPr="00867211">
              <w:rPr>
                <w:rFonts w:ascii="Times New Roman" w:hAnsi="Times New Roman" w:cs="Times New Roman"/>
                <w:lang w:val="uk-UA"/>
              </w:rPr>
              <w:tab/>
              <w:t xml:space="preserve">У  разі  виявлення  порушень  вимог, передбачених Законом  та  Програмою відповідності </w:t>
            </w:r>
            <w:r w:rsidRPr="00867211">
              <w:rPr>
                <w:rFonts w:ascii="Times New Roman" w:hAnsi="Times New Roman" w:cs="Times New Roman"/>
                <w:lang w:val="uk-UA"/>
              </w:rPr>
              <w:lastRenderedPageBreak/>
              <w:t>власника ГТС,  Уповноважений  з питань відповідності  протягом  трьох робочих  днів  з  моменту  виявлення  порушення повідомляє про це Регулятора.</w:t>
            </w:r>
          </w:p>
          <w:p w14:paraId="782F5205" w14:textId="77777777" w:rsidR="00FB76CC" w:rsidRPr="00867211" w:rsidRDefault="00FB76CC" w:rsidP="00FB76CC">
            <w:pPr>
              <w:jc w:val="both"/>
              <w:rPr>
                <w:rFonts w:ascii="Times New Roman" w:hAnsi="Times New Roman" w:cs="Times New Roman"/>
                <w:lang w:val="uk-UA"/>
              </w:rPr>
            </w:pPr>
            <w:r w:rsidRPr="00867211">
              <w:rPr>
                <w:rFonts w:ascii="Times New Roman" w:hAnsi="Times New Roman" w:cs="Times New Roman"/>
                <w:lang w:val="uk-UA"/>
              </w:rPr>
              <w:tab/>
              <w:t xml:space="preserve">4. У разі звільнення Уповноваженого з питань відповідності власник газотранспортної системи повідомляє Регулятора про намір змінити Уповноваженого з питань відповідності не пізніше, ніж десять робочих днів до дати призначення нового Уповноваженого з питань відповідності.  </w:t>
            </w:r>
          </w:p>
          <w:p w14:paraId="4A6A7F4E" w14:textId="77777777" w:rsidR="00FB76CC" w:rsidRPr="00867211" w:rsidRDefault="00FB76CC" w:rsidP="00FB76CC">
            <w:pPr>
              <w:jc w:val="both"/>
              <w:rPr>
                <w:rFonts w:ascii="Times New Roman" w:hAnsi="Times New Roman" w:cs="Times New Roman"/>
                <w:lang w:val="uk-UA"/>
              </w:rPr>
            </w:pPr>
            <w:r w:rsidRPr="00867211">
              <w:rPr>
                <w:rFonts w:ascii="Times New Roman" w:hAnsi="Times New Roman" w:cs="Times New Roman"/>
                <w:lang w:val="uk-UA"/>
              </w:rPr>
              <w:t>У разі виявлення Регулятором недотримання вимог законодавства щодо відокремлення та незалежності Уповноваженим з питань відповідності та/або невиконання чи неналежного виконання ним своїх обов’язків, передбачених цим Порядком, Програмою відповідності власника ГТС чи трудовим договором (посадовою інструкцією) з власником газотранспортної системи, Регулятор повідомляє про це власника газотранспортної системи та надає рекомендації щодо усунення виявлених порушень.</w:t>
            </w:r>
          </w:p>
          <w:p w14:paraId="72A2A5FB" w14:textId="77777777" w:rsidR="00FB76CC" w:rsidRPr="00867211" w:rsidRDefault="00FB76CC" w:rsidP="00FB76CC">
            <w:pPr>
              <w:jc w:val="both"/>
              <w:rPr>
                <w:rFonts w:ascii="Times New Roman" w:hAnsi="Times New Roman" w:cs="Times New Roman"/>
                <w:lang w:val="uk-UA"/>
              </w:rPr>
            </w:pPr>
            <w:r w:rsidRPr="00867211">
              <w:rPr>
                <w:rFonts w:ascii="Times New Roman" w:hAnsi="Times New Roman" w:cs="Times New Roman"/>
                <w:lang w:val="uk-UA"/>
              </w:rPr>
              <w:tab/>
              <w:t>Разом з повідомленням про звільнення Уповноважений з питань відповідності надає Регулятору звіт за відповідний період календарного року до дати звільнення та річний звіт за попередній звітний період (якщо такий не було надано раніше).</w:t>
            </w:r>
          </w:p>
        </w:tc>
        <w:tc>
          <w:tcPr>
            <w:tcW w:w="5717" w:type="dxa"/>
          </w:tcPr>
          <w:p w14:paraId="64C6756F" w14:textId="77777777" w:rsidR="00FB76CC" w:rsidRDefault="00FB76CC" w:rsidP="00FB76CC">
            <w:pPr>
              <w:rPr>
                <w:rFonts w:ascii="Times New Roman" w:hAnsi="Times New Roman" w:cs="Times New Roman"/>
                <w:b/>
                <w:lang w:val="uk-UA"/>
              </w:rPr>
            </w:pPr>
            <w:r w:rsidRPr="00054104">
              <w:rPr>
                <w:rFonts w:ascii="Times New Roman" w:hAnsi="Times New Roman" w:cs="Times New Roman"/>
                <w:b/>
                <w:lang w:val="uk-UA"/>
              </w:rPr>
              <w:lastRenderedPageBreak/>
              <w:t>ТОВ «Оператор ГТС України»</w:t>
            </w:r>
          </w:p>
          <w:p w14:paraId="2C9408DB" w14:textId="77777777" w:rsidR="00FB76CC" w:rsidRPr="00054104" w:rsidRDefault="00FB76CC" w:rsidP="00FB76CC">
            <w:pPr>
              <w:rPr>
                <w:rFonts w:ascii="Times New Roman" w:hAnsi="Times New Roman" w:cs="Times New Roman"/>
                <w:b/>
                <w:sz w:val="8"/>
                <w:szCs w:val="8"/>
                <w:lang w:val="uk-UA"/>
              </w:rPr>
            </w:pPr>
          </w:p>
          <w:p w14:paraId="462471C1" w14:textId="77777777" w:rsidR="00FB76CC" w:rsidRDefault="00FB76CC" w:rsidP="00FB76CC">
            <w:pPr>
              <w:rPr>
                <w:rFonts w:ascii="Times New Roman" w:hAnsi="Times New Roman" w:cs="Times New Roman"/>
                <w:lang w:val="uk-UA"/>
              </w:rPr>
            </w:pPr>
            <w:r w:rsidRPr="00867211">
              <w:rPr>
                <w:rFonts w:ascii="Times New Roman" w:hAnsi="Times New Roman" w:cs="Times New Roman"/>
                <w:lang w:val="uk-UA"/>
              </w:rPr>
              <w:t>Загальне зауваження до розділу.</w:t>
            </w:r>
          </w:p>
          <w:p w14:paraId="7F2CDBCA" w14:textId="77777777" w:rsidR="00FB76CC" w:rsidRPr="00054104" w:rsidRDefault="00FB76CC" w:rsidP="00FB76CC">
            <w:pPr>
              <w:rPr>
                <w:rFonts w:ascii="Times New Roman" w:hAnsi="Times New Roman" w:cs="Times New Roman"/>
                <w:sz w:val="8"/>
                <w:szCs w:val="8"/>
                <w:lang w:val="uk-UA"/>
              </w:rPr>
            </w:pPr>
          </w:p>
          <w:p w14:paraId="76F8DD0D" w14:textId="77777777" w:rsidR="00FB76CC" w:rsidRPr="00054104" w:rsidRDefault="00FB76CC" w:rsidP="00FB76CC">
            <w:pPr>
              <w:jc w:val="both"/>
              <w:rPr>
                <w:rFonts w:ascii="Times New Roman" w:hAnsi="Times New Roman" w:cs="Times New Roman"/>
                <w:b/>
                <w:i/>
                <w:lang w:val="uk-UA"/>
              </w:rPr>
            </w:pPr>
            <w:r w:rsidRPr="00054104">
              <w:rPr>
                <w:rFonts w:ascii="Times New Roman" w:hAnsi="Times New Roman" w:cs="Times New Roman"/>
                <w:i/>
                <w:lang w:val="uk-UA"/>
              </w:rPr>
              <w:t>Пропонується розглянути варіант врегулювати питання щодо Уповноваженого з питань відповідності в окремому акті Регулятора.</w:t>
            </w:r>
          </w:p>
          <w:p w14:paraId="4445218D" w14:textId="77777777" w:rsidR="00FB76CC" w:rsidRPr="00867211" w:rsidRDefault="00FB76CC" w:rsidP="00FB76CC">
            <w:pPr>
              <w:jc w:val="both"/>
              <w:rPr>
                <w:rFonts w:ascii="Times New Roman" w:hAnsi="Times New Roman" w:cs="Times New Roman"/>
                <w:b/>
                <w:lang w:val="uk-UA"/>
              </w:rPr>
            </w:pPr>
          </w:p>
        </w:tc>
        <w:tc>
          <w:tcPr>
            <w:tcW w:w="4241" w:type="dxa"/>
          </w:tcPr>
          <w:p w14:paraId="2B24F25E" w14:textId="77777777" w:rsidR="00FB76CC" w:rsidRPr="00674A62" w:rsidRDefault="00FB76CC" w:rsidP="00FB76CC">
            <w:pPr>
              <w:widowControl w:val="0"/>
              <w:rPr>
                <w:rFonts w:ascii="Times New Roman" w:eastAsia="Times New Roman" w:hAnsi="Times New Roman" w:cs="Times New Roman"/>
                <w:b/>
                <w:lang w:val="uk-UA"/>
              </w:rPr>
            </w:pPr>
            <w:r w:rsidRPr="00674A62">
              <w:rPr>
                <w:rFonts w:ascii="Times New Roman" w:eastAsia="Times New Roman" w:hAnsi="Times New Roman" w:cs="Times New Roman"/>
                <w:b/>
                <w:lang w:val="uk-UA"/>
              </w:rPr>
              <w:t>Не враховано</w:t>
            </w:r>
          </w:p>
          <w:p w14:paraId="2807B1BF" w14:textId="308776CC" w:rsidR="00FB76CC" w:rsidRPr="00303DD4" w:rsidRDefault="00B173BF" w:rsidP="00F23C0F">
            <w:pPr>
              <w:jc w:val="both"/>
              <w:rPr>
                <w:rFonts w:ascii="Times New Roman" w:hAnsi="Times New Roman" w:cs="Times New Roman"/>
                <w:b/>
                <w:sz w:val="20"/>
                <w:szCs w:val="20"/>
                <w:lang w:val="uk-UA"/>
              </w:rPr>
            </w:pPr>
            <w:r>
              <w:rPr>
                <w:rFonts w:ascii="Times New Roman" w:hAnsi="Times New Roman" w:cs="Times New Roman"/>
                <w:lang w:val="uk-UA"/>
              </w:rPr>
              <w:t>З</w:t>
            </w:r>
            <w:r w:rsidRPr="00F0566D">
              <w:rPr>
                <w:rFonts w:ascii="Times New Roman" w:hAnsi="Times New Roman" w:cs="Times New Roman"/>
                <w:lang w:val="uk-UA"/>
              </w:rPr>
              <w:t xml:space="preserve">аконом не передбачено </w:t>
            </w:r>
            <w:r w:rsidRPr="00B173BF">
              <w:rPr>
                <w:rFonts w:ascii="Times New Roman" w:hAnsi="Times New Roman" w:cs="Times New Roman"/>
                <w:lang w:val="uk-UA"/>
              </w:rPr>
              <w:t>можливість врегулювати</w:t>
            </w:r>
            <w:r w:rsidRPr="00703AF2">
              <w:rPr>
                <w:rFonts w:ascii="Times New Roman" w:hAnsi="Times New Roman" w:cs="Times New Roman"/>
                <w:i/>
                <w:lang w:val="uk-UA"/>
              </w:rPr>
              <w:t xml:space="preserve"> </w:t>
            </w:r>
            <w:r w:rsidRPr="00B173BF">
              <w:rPr>
                <w:rFonts w:ascii="Times New Roman" w:hAnsi="Times New Roman" w:cs="Times New Roman"/>
                <w:lang w:val="uk-UA"/>
              </w:rPr>
              <w:t>питання щодо Уповноваженого з питань відповідності в окремому акті Регулятора</w:t>
            </w:r>
            <w:r>
              <w:rPr>
                <w:rFonts w:ascii="Times New Roman" w:hAnsi="Times New Roman" w:cs="Times New Roman"/>
                <w:lang w:val="uk-UA"/>
              </w:rPr>
              <w:t xml:space="preserve">. Разом з цим, питання діяльності </w:t>
            </w:r>
            <w:r w:rsidRPr="00B173BF">
              <w:rPr>
                <w:rFonts w:ascii="Times New Roman" w:hAnsi="Times New Roman" w:cs="Times New Roman"/>
                <w:lang w:val="uk-UA"/>
              </w:rPr>
              <w:t>Уповноваженого з питань відповідності</w:t>
            </w:r>
            <w:r>
              <w:rPr>
                <w:rFonts w:ascii="Times New Roman" w:hAnsi="Times New Roman" w:cs="Times New Roman"/>
                <w:lang w:val="uk-UA"/>
              </w:rPr>
              <w:t xml:space="preserve"> відноситься до процесу моніторингу дотримання вимог щодо відокремлення та незалежності.</w:t>
            </w:r>
          </w:p>
        </w:tc>
      </w:tr>
      <w:tr w:rsidR="00FB76CC" w:rsidRPr="00303DD4" w14:paraId="21457EEE" w14:textId="77777777" w:rsidTr="00E3340C">
        <w:trPr>
          <w:gridAfter w:val="1"/>
          <w:wAfter w:w="9" w:type="dxa"/>
          <w:trHeight w:val="322"/>
        </w:trPr>
        <w:tc>
          <w:tcPr>
            <w:tcW w:w="15119" w:type="dxa"/>
            <w:gridSpan w:val="3"/>
          </w:tcPr>
          <w:p w14:paraId="4B9153B7" w14:textId="77777777" w:rsidR="00FB76CC" w:rsidRPr="00867211" w:rsidRDefault="00FB76CC" w:rsidP="00FB76CC">
            <w:pPr>
              <w:jc w:val="center"/>
              <w:rPr>
                <w:rFonts w:ascii="Times New Roman" w:hAnsi="Times New Roman" w:cs="Times New Roman"/>
                <w:lang w:val="uk-UA"/>
              </w:rPr>
            </w:pPr>
            <w:r w:rsidRPr="00867211">
              <w:rPr>
                <w:rFonts w:ascii="Times New Roman" w:hAnsi="Times New Roman" w:cs="Times New Roman"/>
                <w:b/>
                <w:lang w:val="uk-UA"/>
              </w:rPr>
              <w:lastRenderedPageBreak/>
              <w:t>XII. Контролер</w:t>
            </w:r>
          </w:p>
        </w:tc>
      </w:tr>
      <w:tr w:rsidR="00FB76CC" w:rsidRPr="00303DD4" w14:paraId="17091FE8" w14:textId="77777777" w:rsidTr="00813782">
        <w:trPr>
          <w:gridAfter w:val="1"/>
          <w:wAfter w:w="9" w:type="dxa"/>
          <w:trHeight w:val="322"/>
        </w:trPr>
        <w:tc>
          <w:tcPr>
            <w:tcW w:w="5161" w:type="dxa"/>
          </w:tcPr>
          <w:p w14:paraId="02233613" w14:textId="77777777" w:rsidR="00FB76CC" w:rsidRPr="00867211" w:rsidRDefault="00FB76CC" w:rsidP="00FB76CC">
            <w:pPr>
              <w:jc w:val="both"/>
              <w:rPr>
                <w:rFonts w:ascii="Times New Roman" w:hAnsi="Times New Roman" w:cs="Times New Roman"/>
                <w:lang w:val="uk-UA"/>
              </w:rPr>
            </w:pPr>
            <w:r w:rsidRPr="00867211">
              <w:rPr>
                <w:rFonts w:ascii="Times New Roman" w:hAnsi="Times New Roman" w:cs="Times New Roman"/>
                <w:lang w:val="uk-UA"/>
              </w:rPr>
              <w:tab/>
              <w:t xml:space="preserve">1. Призначення контролера здійснюється наглядовою радою оператора газотранспортної системи, а у разі відсутності наглядової ради – </w:t>
            </w:r>
            <w:r w:rsidRPr="00867211">
              <w:rPr>
                <w:rFonts w:ascii="Times New Roman" w:hAnsi="Times New Roman" w:cs="Times New Roman"/>
                <w:u w:val="single"/>
                <w:lang w:val="uk-UA"/>
              </w:rPr>
              <w:t>колегіальним</w:t>
            </w:r>
            <w:r w:rsidRPr="00867211">
              <w:rPr>
                <w:rFonts w:ascii="Times New Roman" w:hAnsi="Times New Roman" w:cs="Times New Roman"/>
                <w:lang w:val="uk-UA"/>
              </w:rPr>
              <w:t xml:space="preserve"> виконавчим органом оператора газотранспортної системи за погодженням з Регулятором. Особа, яка претендує на посаду контролера, повинна відповідати вимогам статті 31 Закону.</w:t>
            </w:r>
          </w:p>
          <w:p w14:paraId="1BDE2091" w14:textId="77777777" w:rsidR="00FB76CC" w:rsidRPr="00867211" w:rsidRDefault="00FB76CC" w:rsidP="00FB76CC">
            <w:pPr>
              <w:jc w:val="both"/>
              <w:rPr>
                <w:rFonts w:ascii="Times New Roman" w:hAnsi="Times New Roman" w:cs="Times New Roman"/>
                <w:lang w:val="uk-UA"/>
              </w:rPr>
            </w:pPr>
            <w:r w:rsidRPr="00867211">
              <w:rPr>
                <w:rFonts w:ascii="Times New Roman" w:hAnsi="Times New Roman" w:cs="Times New Roman"/>
                <w:lang w:val="uk-UA"/>
              </w:rPr>
              <w:tab/>
              <w:t>Оператор газотранспортної системи надає Регулятору інформацію та документи про особу, яка претендує на посаду контролера:</w:t>
            </w:r>
          </w:p>
          <w:p w14:paraId="33940DDB" w14:textId="77777777" w:rsidR="00FB76CC" w:rsidRPr="00867211" w:rsidRDefault="00FB76CC" w:rsidP="00FB76CC">
            <w:pPr>
              <w:jc w:val="both"/>
              <w:rPr>
                <w:rFonts w:ascii="Times New Roman" w:hAnsi="Times New Roman" w:cs="Times New Roman"/>
                <w:lang w:val="uk-UA"/>
              </w:rPr>
            </w:pPr>
          </w:p>
          <w:p w14:paraId="51E4575C" w14:textId="77777777" w:rsidR="00FB76CC" w:rsidRPr="00867211" w:rsidRDefault="00FB76CC" w:rsidP="00FB76CC">
            <w:pPr>
              <w:ind w:firstLine="745"/>
              <w:jc w:val="both"/>
              <w:rPr>
                <w:rFonts w:ascii="Times New Roman" w:hAnsi="Times New Roman" w:cs="Times New Roman"/>
                <w:lang w:val="uk-UA"/>
              </w:rPr>
            </w:pPr>
            <w:r w:rsidRPr="00867211">
              <w:rPr>
                <w:rFonts w:ascii="Times New Roman" w:hAnsi="Times New Roman" w:cs="Times New Roman"/>
                <w:lang w:val="uk-UA"/>
              </w:rPr>
              <w:t>1)</w:t>
            </w:r>
            <w:r w:rsidRPr="00867211">
              <w:rPr>
                <w:rFonts w:ascii="Times New Roman" w:hAnsi="Times New Roman" w:cs="Times New Roman"/>
                <w:lang w:val="uk-UA"/>
              </w:rPr>
              <w:tab/>
              <w:t>якщо кандидат на посаду контролера є фізичною особою, він надає такі документи:</w:t>
            </w:r>
          </w:p>
          <w:p w14:paraId="3FF8453B" w14:textId="77777777" w:rsidR="00FB76CC" w:rsidRPr="00867211" w:rsidRDefault="00FB76CC" w:rsidP="00FB76CC">
            <w:pPr>
              <w:jc w:val="both"/>
              <w:rPr>
                <w:rFonts w:ascii="Times New Roman" w:hAnsi="Times New Roman" w:cs="Times New Roman"/>
                <w:lang w:val="uk-UA"/>
              </w:rPr>
            </w:pPr>
            <w:r w:rsidRPr="00867211">
              <w:rPr>
                <w:rFonts w:ascii="Times New Roman" w:hAnsi="Times New Roman" w:cs="Times New Roman"/>
                <w:lang w:val="uk-UA"/>
              </w:rPr>
              <w:tab/>
              <w:t>резюме (автобіографію);</w:t>
            </w:r>
          </w:p>
          <w:p w14:paraId="3284B5FC" w14:textId="77777777" w:rsidR="00FB76CC" w:rsidRPr="00867211" w:rsidRDefault="00FB76CC" w:rsidP="00FB76CC">
            <w:pPr>
              <w:jc w:val="both"/>
              <w:rPr>
                <w:rFonts w:ascii="Times New Roman" w:hAnsi="Times New Roman" w:cs="Times New Roman"/>
                <w:lang w:val="uk-UA"/>
              </w:rPr>
            </w:pPr>
            <w:r w:rsidRPr="00867211">
              <w:rPr>
                <w:rFonts w:ascii="Times New Roman" w:hAnsi="Times New Roman" w:cs="Times New Roman"/>
                <w:lang w:val="uk-UA"/>
              </w:rPr>
              <w:lastRenderedPageBreak/>
              <w:tab/>
              <w:t>документи, що підтверджують вищу освіту (технічну, юридичну або економічну);</w:t>
            </w:r>
          </w:p>
          <w:p w14:paraId="28465E50" w14:textId="77777777" w:rsidR="00FB76CC" w:rsidRPr="00867211" w:rsidRDefault="00FB76CC" w:rsidP="00FB76CC">
            <w:pPr>
              <w:jc w:val="both"/>
              <w:rPr>
                <w:rFonts w:ascii="Times New Roman" w:hAnsi="Times New Roman" w:cs="Times New Roman"/>
                <w:lang w:val="uk-UA"/>
              </w:rPr>
            </w:pPr>
            <w:r w:rsidRPr="00867211">
              <w:rPr>
                <w:rFonts w:ascii="Times New Roman" w:hAnsi="Times New Roman" w:cs="Times New Roman"/>
                <w:lang w:val="uk-UA"/>
              </w:rPr>
              <w:tab/>
              <w:t>проєкт трудового договору (контракту) з контролером;</w:t>
            </w:r>
          </w:p>
          <w:p w14:paraId="2E9CEDC4" w14:textId="77777777" w:rsidR="00FB76CC" w:rsidRPr="00867211" w:rsidRDefault="00FB76CC" w:rsidP="00FB76CC">
            <w:pPr>
              <w:jc w:val="both"/>
              <w:rPr>
                <w:rFonts w:ascii="Times New Roman" w:hAnsi="Times New Roman" w:cs="Times New Roman"/>
                <w:lang w:val="uk-UA"/>
              </w:rPr>
            </w:pPr>
            <w:r w:rsidRPr="00867211">
              <w:rPr>
                <w:rFonts w:ascii="Times New Roman" w:hAnsi="Times New Roman" w:cs="Times New Roman"/>
                <w:lang w:val="uk-UA"/>
              </w:rPr>
              <w:tab/>
              <w:t>чинні трудові угоди, заяву на влаштування на роботу контролера та копію його трудової книжки із відомостями за останні три роки трудової діяльності (або відповідну виписку з електронного реєстру тощо);</w:t>
            </w:r>
          </w:p>
          <w:p w14:paraId="555A55B6" w14:textId="77777777" w:rsidR="00FB76CC" w:rsidRPr="00867211" w:rsidRDefault="00FB76CC" w:rsidP="00FB76CC">
            <w:pPr>
              <w:jc w:val="both"/>
              <w:rPr>
                <w:rFonts w:ascii="Times New Roman" w:hAnsi="Times New Roman" w:cs="Times New Roman"/>
                <w:lang w:val="uk-UA"/>
              </w:rPr>
            </w:pPr>
            <w:r w:rsidRPr="00867211">
              <w:rPr>
                <w:rFonts w:ascii="Times New Roman" w:hAnsi="Times New Roman" w:cs="Times New Roman"/>
                <w:lang w:val="uk-UA"/>
              </w:rPr>
              <w:tab/>
              <w:t>інформацію про доходи кандидата (за останні три роки до дати подання інформації) із зазначенням джерел доходів та наданням відповідних підтверджувальних документів;</w:t>
            </w:r>
          </w:p>
          <w:p w14:paraId="05971B56" w14:textId="77777777" w:rsidR="00FB76CC" w:rsidRPr="00867211" w:rsidRDefault="00FB76CC" w:rsidP="00FB76CC">
            <w:pPr>
              <w:jc w:val="both"/>
              <w:rPr>
                <w:rFonts w:ascii="Times New Roman" w:hAnsi="Times New Roman" w:cs="Times New Roman"/>
                <w:lang w:val="uk-UA"/>
              </w:rPr>
            </w:pPr>
            <w:r w:rsidRPr="00867211">
              <w:rPr>
                <w:rFonts w:ascii="Times New Roman" w:hAnsi="Times New Roman" w:cs="Times New Roman"/>
                <w:lang w:val="uk-UA"/>
              </w:rPr>
              <w:tab/>
              <w:t>інформацію щодо наявності усіх прямих та опосередкованих прав власності кандидата на цінні папери, корпоративних прав та інших прав власності (управління) щодо суб’єктів господарювання із зазначенням назви суб’єкта господарювання, його видів діяльності та інших власників такого суб’єкта господарювання (на момент подання інформації та за останні три роки до дати подання) з наданням  відповідних підтверджувальних документів;</w:t>
            </w:r>
          </w:p>
          <w:p w14:paraId="11005B28" w14:textId="77777777" w:rsidR="00FB76CC" w:rsidRPr="00867211" w:rsidRDefault="00FB76CC" w:rsidP="00FB76CC">
            <w:pPr>
              <w:ind w:firstLine="745"/>
              <w:jc w:val="both"/>
              <w:rPr>
                <w:rFonts w:ascii="Times New Roman" w:hAnsi="Times New Roman" w:cs="Times New Roman"/>
                <w:lang w:val="uk-UA"/>
              </w:rPr>
            </w:pPr>
            <w:r w:rsidRPr="00867211">
              <w:rPr>
                <w:rFonts w:ascii="Times New Roman" w:hAnsi="Times New Roman" w:cs="Times New Roman"/>
                <w:lang w:val="uk-UA"/>
              </w:rPr>
              <w:t>2)</w:t>
            </w:r>
            <w:r w:rsidRPr="00867211">
              <w:rPr>
                <w:rFonts w:ascii="Times New Roman" w:hAnsi="Times New Roman" w:cs="Times New Roman"/>
                <w:lang w:val="uk-UA"/>
              </w:rPr>
              <w:tab/>
              <w:t>якщо кандидат на посаду контролера є юридичною особою, він надає аналогічні документи, зазначені у підпункті 1 цього пункту) щодо всіх фізичних осіб, що є штатними працівниками такої юридичної особи, які будуть виконувати функції контролера.</w:t>
            </w:r>
          </w:p>
          <w:p w14:paraId="55B5C7C0" w14:textId="77777777" w:rsidR="00FB76CC" w:rsidRPr="00867211" w:rsidRDefault="00FB76CC" w:rsidP="00FB76CC">
            <w:pPr>
              <w:jc w:val="both"/>
              <w:rPr>
                <w:rFonts w:ascii="Times New Roman" w:hAnsi="Times New Roman" w:cs="Times New Roman"/>
                <w:lang w:val="uk-UA"/>
              </w:rPr>
            </w:pPr>
            <w:r w:rsidRPr="00867211">
              <w:rPr>
                <w:rFonts w:ascii="Times New Roman" w:hAnsi="Times New Roman" w:cs="Times New Roman"/>
                <w:lang w:val="uk-UA"/>
              </w:rPr>
              <w:tab/>
              <w:t xml:space="preserve">Регулятор має право вимагати від оператора газотранспортної системи надання додаткової інформації для проведення перевірки особи, яка претендує на посаду контролера, на відповідність вимогам, передбаченим Законом. Оператор газотранспортної системи зобов’язаний надати таку інформацію протягом десяти робочих днів з дня отримання запиту від Регулятора.    </w:t>
            </w:r>
          </w:p>
          <w:p w14:paraId="39BCEFC3" w14:textId="77777777" w:rsidR="00FB76CC" w:rsidRPr="00867211" w:rsidRDefault="00FB76CC" w:rsidP="00FB76CC">
            <w:pPr>
              <w:jc w:val="both"/>
              <w:rPr>
                <w:rFonts w:ascii="Times New Roman" w:hAnsi="Times New Roman" w:cs="Times New Roman"/>
                <w:lang w:val="uk-UA"/>
              </w:rPr>
            </w:pPr>
            <w:r w:rsidRPr="00867211">
              <w:rPr>
                <w:rFonts w:ascii="Times New Roman" w:hAnsi="Times New Roman" w:cs="Times New Roman"/>
                <w:lang w:val="uk-UA"/>
              </w:rPr>
              <w:tab/>
              <w:t xml:space="preserve">Регулятор протягом трьох тижнів здійснює перевірку інформації та документів, наданої оператором газотранспортної системи щодо кандидатури контролера, зокрема проєкту трудового договору (контракту) з ним, і у разі невідповідності особи, яка претендує на посаду контролера чи умов трудового договору, вимогам, передбаченим </w:t>
            </w:r>
            <w:r w:rsidRPr="00867211">
              <w:rPr>
                <w:rFonts w:ascii="Times New Roman" w:hAnsi="Times New Roman" w:cs="Times New Roman"/>
                <w:lang w:val="uk-UA"/>
              </w:rPr>
              <w:lastRenderedPageBreak/>
              <w:t>статтею 31 Закону, повідомляє про це оператора газотранспортної системи.</w:t>
            </w:r>
          </w:p>
          <w:p w14:paraId="2046CB9B" w14:textId="77777777" w:rsidR="00FB76CC" w:rsidRPr="00867211" w:rsidRDefault="00FB76CC" w:rsidP="00FB76CC">
            <w:pPr>
              <w:jc w:val="both"/>
              <w:rPr>
                <w:rFonts w:ascii="Times New Roman" w:hAnsi="Times New Roman" w:cs="Times New Roman"/>
                <w:lang w:val="uk-UA"/>
              </w:rPr>
            </w:pPr>
            <w:r w:rsidRPr="00867211">
              <w:rPr>
                <w:rFonts w:ascii="Times New Roman" w:hAnsi="Times New Roman" w:cs="Times New Roman"/>
                <w:lang w:val="uk-UA"/>
              </w:rPr>
              <w:tab/>
              <w:t>Строк здійснення перевірки інформації про особу, яка претендує на посаду контролера, збільшується на строк підготовки та подачі Регулятору додаткових документів та інформації оператором газотранспортної системи відповідно до цього Порядку.</w:t>
            </w:r>
          </w:p>
          <w:p w14:paraId="56FDC2E3" w14:textId="77777777" w:rsidR="00FB76CC" w:rsidRPr="00867211" w:rsidRDefault="00FB76CC" w:rsidP="00FB76CC">
            <w:pPr>
              <w:jc w:val="both"/>
              <w:rPr>
                <w:rFonts w:ascii="Times New Roman" w:hAnsi="Times New Roman" w:cs="Times New Roman"/>
                <w:lang w:val="uk-UA"/>
              </w:rPr>
            </w:pPr>
            <w:r w:rsidRPr="00867211">
              <w:rPr>
                <w:rFonts w:ascii="Times New Roman" w:hAnsi="Times New Roman" w:cs="Times New Roman"/>
                <w:lang w:val="uk-UA"/>
              </w:rPr>
              <w:tab/>
              <w:t xml:space="preserve">У разі визначення Регулятором невідповідності особи, що претендує на посаду контролера, та/або проєкту трудового договору (контракту) вимогам Закону оператор газотранспортної системи у визначений Регулятором строк, що не може бути меншим, ніж десять робочих днів повинен надати інформацію, яка свідчить про усунення причин та фактів невідповідності, або запропонувати іншу особу на посаду контролера та/або інший проєкт трудового договору (контракту). </w:t>
            </w:r>
          </w:p>
          <w:p w14:paraId="602A668A" w14:textId="77777777" w:rsidR="00FB76CC" w:rsidRPr="00867211" w:rsidRDefault="00FB76CC" w:rsidP="00FB76CC">
            <w:pPr>
              <w:jc w:val="both"/>
              <w:rPr>
                <w:rFonts w:ascii="Times New Roman" w:hAnsi="Times New Roman" w:cs="Times New Roman"/>
                <w:lang w:val="uk-UA"/>
              </w:rPr>
            </w:pPr>
            <w:r w:rsidRPr="00867211">
              <w:rPr>
                <w:rFonts w:ascii="Times New Roman" w:hAnsi="Times New Roman" w:cs="Times New Roman"/>
                <w:lang w:val="uk-UA"/>
              </w:rPr>
              <w:tab/>
              <w:t xml:space="preserve">Повторне визначення Регулятором невідповідності особи, яка претендує на посаду контролера, вимогам Закону та цього Порядку кваліфікується як порушення вимог про відокремлення і незалежність оператора газотранспортної системи, передбачених Законом. </w:t>
            </w:r>
          </w:p>
          <w:p w14:paraId="55ACA16F" w14:textId="77777777" w:rsidR="00FB76CC" w:rsidRPr="00867211" w:rsidRDefault="00FB76CC" w:rsidP="00FB76CC">
            <w:pPr>
              <w:jc w:val="both"/>
              <w:rPr>
                <w:rFonts w:ascii="Times New Roman" w:hAnsi="Times New Roman" w:cs="Times New Roman"/>
                <w:lang w:val="uk-UA"/>
              </w:rPr>
            </w:pPr>
            <w:r w:rsidRPr="00867211">
              <w:rPr>
                <w:rFonts w:ascii="Times New Roman" w:hAnsi="Times New Roman" w:cs="Times New Roman"/>
                <w:lang w:val="uk-UA"/>
              </w:rPr>
              <w:tab/>
              <w:t>2. Контролер має права та обов’язки визначені у статті 31 Закону.</w:t>
            </w:r>
          </w:p>
          <w:p w14:paraId="5ABA0F57" w14:textId="77777777" w:rsidR="00FB76CC" w:rsidRPr="00867211" w:rsidRDefault="00FB76CC" w:rsidP="00FB76CC">
            <w:pPr>
              <w:jc w:val="both"/>
              <w:rPr>
                <w:rFonts w:ascii="Times New Roman" w:hAnsi="Times New Roman" w:cs="Times New Roman"/>
                <w:lang w:val="uk-UA"/>
              </w:rPr>
            </w:pPr>
            <w:r w:rsidRPr="00867211">
              <w:rPr>
                <w:rFonts w:ascii="Times New Roman" w:hAnsi="Times New Roman" w:cs="Times New Roman"/>
                <w:lang w:val="uk-UA"/>
              </w:rPr>
              <w:tab/>
              <w:t>У разі внесення змін до трудового договору (контракту) з контролером щодо прав, обов’язків, відповідальності сторін, умов фінансової винагороди/оплати праці, переліку підстав для розірвання трудового договору (контракту) оператор газотранспортної системи зобов’язаний попередньо подати проєкт таких змін на погодження Регулятору.</w:t>
            </w:r>
          </w:p>
          <w:p w14:paraId="2EEB6BA7" w14:textId="77777777" w:rsidR="00FB76CC" w:rsidRPr="00867211" w:rsidRDefault="00FB76CC" w:rsidP="00FB76CC">
            <w:pPr>
              <w:jc w:val="both"/>
              <w:rPr>
                <w:rFonts w:ascii="Times New Roman" w:hAnsi="Times New Roman" w:cs="Times New Roman"/>
                <w:lang w:val="uk-UA"/>
              </w:rPr>
            </w:pPr>
            <w:r w:rsidRPr="00867211">
              <w:rPr>
                <w:rFonts w:ascii="Times New Roman" w:hAnsi="Times New Roman" w:cs="Times New Roman"/>
                <w:lang w:val="uk-UA"/>
              </w:rPr>
              <w:tab/>
              <w:t>Контролер подає Регулятору інформацію про доходи упродовж усього терміну перебування особи на посаді контролера. Інформація про доходи контролера за попередній календарний рік подається контролером не пізніше 01 березня року, наступного за звітним.</w:t>
            </w:r>
          </w:p>
          <w:p w14:paraId="188DA07D" w14:textId="77777777" w:rsidR="00FB76CC" w:rsidRPr="00867211" w:rsidRDefault="00FB76CC" w:rsidP="00FB76CC">
            <w:pPr>
              <w:jc w:val="both"/>
              <w:rPr>
                <w:rFonts w:ascii="Times New Roman" w:hAnsi="Times New Roman" w:cs="Times New Roman"/>
                <w:lang w:val="uk-UA"/>
              </w:rPr>
            </w:pPr>
            <w:r w:rsidRPr="00867211">
              <w:rPr>
                <w:rFonts w:ascii="Times New Roman" w:hAnsi="Times New Roman" w:cs="Times New Roman"/>
                <w:lang w:val="uk-UA"/>
              </w:rPr>
              <w:tab/>
              <w:t>3. Підстави звільнення контролера визначені у трудовому договорі (контракті) контролера з оператором газотранспортної системи.</w:t>
            </w:r>
          </w:p>
          <w:p w14:paraId="0C52A571" w14:textId="77777777" w:rsidR="00FB76CC" w:rsidRPr="00867211" w:rsidRDefault="00FB76CC" w:rsidP="00FB76CC">
            <w:pPr>
              <w:jc w:val="both"/>
              <w:rPr>
                <w:rFonts w:ascii="Times New Roman" w:hAnsi="Times New Roman" w:cs="Times New Roman"/>
                <w:lang w:val="uk-UA"/>
              </w:rPr>
            </w:pPr>
            <w:r w:rsidRPr="00867211">
              <w:rPr>
                <w:rFonts w:ascii="Times New Roman" w:hAnsi="Times New Roman" w:cs="Times New Roman"/>
                <w:lang w:val="uk-UA"/>
              </w:rPr>
              <w:lastRenderedPageBreak/>
              <w:tab/>
              <w:t xml:space="preserve">Оператор газотранспортної системи після погодження з Регулятором має право звільнити контролера у випадку порушення ним вимог Програми відповідності оператора ГТС, цього Порядку та/або Закону. </w:t>
            </w:r>
          </w:p>
          <w:p w14:paraId="59A1A535" w14:textId="77777777" w:rsidR="00FB76CC" w:rsidRPr="00867211" w:rsidRDefault="00FB76CC" w:rsidP="00FB76CC">
            <w:pPr>
              <w:jc w:val="both"/>
              <w:rPr>
                <w:rFonts w:ascii="Times New Roman" w:hAnsi="Times New Roman" w:cs="Times New Roman"/>
                <w:lang w:val="uk-UA"/>
              </w:rPr>
            </w:pPr>
            <w:r w:rsidRPr="00867211">
              <w:rPr>
                <w:rFonts w:ascii="Times New Roman" w:hAnsi="Times New Roman" w:cs="Times New Roman"/>
                <w:lang w:val="uk-UA"/>
              </w:rPr>
              <w:tab/>
              <w:t>У разі якщо оператор газотранспортної системи має намір звільнити контролера з посади, він не пізніше ніж за один місяць до звільнення інформує про це Регулятора із зазначенням підстав (причин) звільнення. Регулятор має право не погодити звільнення контролера з посади, якщо причини такого звільнення не обґрунтовані та не відповідають положенням Закону та укладеного договору (контракту) між оператором газотранспортної системи та контролером.</w:t>
            </w:r>
          </w:p>
          <w:p w14:paraId="294BD532" w14:textId="77777777" w:rsidR="00FB76CC" w:rsidRPr="00867211" w:rsidRDefault="00FB76CC" w:rsidP="00FB76CC">
            <w:pPr>
              <w:jc w:val="both"/>
              <w:rPr>
                <w:rFonts w:ascii="Times New Roman" w:hAnsi="Times New Roman" w:cs="Times New Roman"/>
                <w:lang w:val="uk-UA"/>
              </w:rPr>
            </w:pPr>
            <w:r w:rsidRPr="00867211">
              <w:rPr>
                <w:rFonts w:ascii="Times New Roman" w:hAnsi="Times New Roman" w:cs="Times New Roman"/>
                <w:lang w:val="uk-UA"/>
              </w:rPr>
              <w:tab/>
              <w:t>Регулятор приймає рішення про погодження або відмову у погодженні звільнення контролера не пізніше ніж двадцять  робочих днів з дати отримання звернення оператора газотранспортної системи.</w:t>
            </w:r>
          </w:p>
          <w:p w14:paraId="5D3EAB11" w14:textId="77777777" w:rsidR="00FB76CC" w:rsidRPr="00867211" w:rsidRDefault="00FB76CC" w:rsidP="00FB76CC">
            <w:pPr>
              <w:jc w:val="both"/>
              <w:rPr>
                <w:rFonts w:ascii="Times New Roman" w:hAnsi="Times New Roman" w:cs="Times New Roman"/>
                <w:lang w:val="uk-UA"/>
              </w:rPr>
            </w:pPr>
            <w:r w:rsidRPr="00867211">
              <w:rPr>
                <w:rFonts w:ascii="Times New Roman" w:hAnsi="Times New Roman" w:cs="Times New Roman"/>
                <w:lang w:val="uk-UA"/>
              </w:rPr>
              <w:tab/>
              <w:t xml:space="preserve"> Контролер (фізична особа) має право звільнитись з цієї посади згідно з умовами трудового договору (контракту) та положеннями законодавства про працю. Разом з повідомленням про звільнення контролер надає Регулятору інформацію про доходи, звіт за відповідний період календарного року до дати звільнення та річний звіт за попередній звітний період (якщо такий не було надано раніше).</w:t>
            </w:r>
          </w:p>
          <w:p w14:paraId="48358517" w14:textId="77777777" w:rsidR="00FB76CC" w:rsidRPr="00867211" w:rsidRDefault="00FB76CC" w:rsidP="00FB76CC">
            <w:pPr>
              <w:jc w:val="both"/>
              <w:rPr>
                <w:rFonts w:ascii="Times New Roman" w:hAnsi="Times New Roman" w:cs="Times New Roman"/>
                <w:lang w:val="uk-UA"/>
              </w:rPr>
            </w:pPr>
            <w:r w:rsidRPr="00867211">
              <w:rPr>
                <w:rFonts w:ascii="Times New Roman" w:hAnsi="Times New Roman" w:cs="Times New Roman"/>
                <w:lang w:val="uk-UA"/>
              </w:rPr>
              <w:tab/>
              <w:t>Контролер (юридична особа) має право звільнитись з цієї посади шляхом розірвання договору з оператором газотранспортної системи.</w:t>
            </w:r>
          </w:p>
          <w:p w14:paraId="483F9BFF" w14:textId="77777777" w:rsidR="00FB76CC" w:rsidRPr="00867211" w:rsidRDefault="00FB76CC" w:rsidP="00FB76CC">
            <w:pPr>
              <w:jc w:val="both"/>
              <w:rPr>
                <w:rFonts w:ascii="Times New Roman" w:hAnsi="Times New Roman" w:cs="Times New Roman"/>
                <w:lang w:val="uk-UA"/>
              </w:rPr>
            </w:pPr>
            <w:r w:rsidRPr="00867211">
              <w:rPr>
                <w:rFonts w:ascii="Times New Roman" w:hAnsi="Times New Roman" w:cs="Times New Roman"/>
                <w:lang w:val="uk-UA"/>
              </w:rPr>
              <w:tab/>
              <w:t xml:space="preserve">Оператор газотранспортної системи упродовж одного календарного місяця з дати звільнення контролера (незалежно від підстав звільнення) повинен подати Регулятору пропозиції щодо особи (кандидатури), яка претендує на посаду контролера, з урахуванням вимог Закону та цього Порядку.  </w:t>
            </w:r>
          </w:p>
        </w:tc>
        <w:tc>
          <w:tcPr>
            <w:tcW w:w="5717" w:type="dxa"/>
          </w:tcPr>
          <w:p w14:paraId="4B505AE8" w14:textId="77777777" w:rsidR="00FB76CC" w:rsidRDefault="00FB76CC" w:rsidP="00FB76CC">
            <w:pPr>
              <w:jc w:val="both"/>
              <w:rPr>
                <w:rFonts w:ascii="Times New Roman" w:hAnsi="Times New Roman" w:cs="Times New Roman"/>
                <w:b/>
                <w:lang w:val="uk-UA"/>
              </w:rPr>
            </w:pPr>
            <w:r w:rsidRPr="00054104">
              <w:rPr>
                <w:rFonts w:ascii="Times New Roman" w:hAnsi="Times New Roman" w:cs="Times New Roman"/>
                <w:b/>
                <w:lang w:val="uk-UA"/>
              </w:rPr>
              <w:lastRenderedPageBreak/>
              <w:t>ТОВ «Оператор ГТС України»</w:t>
            </w:r>
          </w:p>
          <w:p w14:paraId="64BC44E1" w14:textId="77777777" w:rsidR="00FB76CC" w:rsidRPr="00054104" w:rsidRDefault="00FB76CC" w:rsidP="00FB76CC">
            <w:pPr>
              <w:rPr>
                <w:rFonts w:ascii="Times New Roman" w:hAnsi="Times New Roman" w:cs="Times New Roman"/>
                <w:sz w:val="8"/>
                <w:szCs w:val="8"/>
                <w:lang w:val="uk-UA"/>
              </w:rPr>
            </w:pPr>
          </w:p>
          <w:p w14:paraId="25AB5A56" w14:textId="77777777" w:rsidR="00FB76CC" w:rsidRPr="00E05002" w:rsidRDefault="00FB76CC" w:rsidP="00FB76CC">
            <w:pPr>
              <w:ind w:firstLine="36"/>
              <w:jc w:val="both"/>
              <w:rPr>
                <w:rFonts w:ascii="Times New Roman" w:hAnsi="Times New Roman" w:cs="Times New Roman"/>
                <w:i/>
                <w:lang w:val="uk-UA"/>
              </w:rPr>
            </w:pPr>
            <w:r w:rsidRPr="00E05002">
              <w:rPr>
                <w:rFonts w:ascii="Times New Roman" w:hAnsi="Times New Roman" w:cs="Times New Roman"/>
                <w:i/>
                <w:lang w:val="uk-UA"/>
              </w:rPr>
              <w:t>Обґрунтування:</w:t>
            </w:r>
          </w:p>
          <w:p w14:paraId="39B54C9D" w14:textId="77777777" w:rsidR="00FB76CC" w:rsidRDefault="00FB76CC" w:rsidP="00FB76CC">
            <w:pPr>
              <w:rPr>
                <w:rFonts w:ascii="Times New Roman" w:hAnsi="Times New Roman" w:cs="Times New Roman"/>
                <w:lang w:val="uk-UA"/>
              </w:rPr>
            </w:pPr>
            <w:r w:rsidRPr="00867211">
              <w:rPr>
                <w:rFonts w:ascii="Times New Roman" w:hAnsi="Times New Roman" w:cs="Times New Roman"/>
                <w:lang w:val="uk-UA"/>
              </w:rPr>
              <w:t>Загальне зауваження до розділу.</w:t>
            </w:r>
          </w:p>
          <w:p w14:paraId="7B4905CA" w14:textId="77777777" w:rsidR="00FB76CC" w:rsidRPr="00054104" w:rsidRDefault="00FB76CC" w:rsidP="00FB76CC">
            <w:pPr>
              <w:rPr>
                <w:rFonts w:ascii="Times New Roman" w:hAnsi="Times New Roman" w:cs="Times New Roman"/>
                <w:sz w:val="8"/>
                <w:szCs w:val="8"/>
                <w:lang w:val="uk-UA"/>
              </w:rPr>
            </w:pPr>
          </w:p>
          <w:p w14:paraId="3B6FFFA8" w14:textId="77777777" w:rsidR="00FB76CC" w:rsidRPr="00054104" w:rsidRDefault="00FB76CC" w:rsidP="00FB76CC">
            <w:pPr>
              <w:jc w:val="both"/>
              <w:rPr>
                <w:rFonts w:ascii="Times New Roman" w:hAnsi="Times New Roman" w:cs="Times New Roman"/>
                <w:b/>
                <w:i/>
                <w:lang w:val="uk-UA"/>
              </w:rPr>
            </w:pPr>
            <w:r w:rsidRPr="00054104">
              <w:rPr>
                <w:rFonts w:ascii="Times New Roman" w:hAnsi="Times New Roman" w:cs="Times New Roman"/>
                <w:i/>
                <w:lang w:val="uk-UA"/>
              </w:rPr>
              <w:t>Пропонується розглянути варіант врегулювати питання щодо програми відповідності та контролера в окремому акті Регулятора.</w:t>
            </w:r>
          </w:p>
          <w:p w14:paraId="52AFB1D0" w14:textId="77777777" w:rsidR="00FB76CC" w:rsidRPr="00867211" w:rsidRDefault="00FB76CC" w:rsidP="00FB76CC">
            <w:pPr>
              <w:jc w:val="both"/>
              <w:rPr>
                <w:rFonts w:ascii="Times New Roman" w:hAnsi="Times New Roman" w:cs="Times New Roman"/>
                <w:b/>
                <w:highlight w:val="yellow"/>
                <w:lang w:val="uk-UA"/>
              </w:rPr>
            </w:pPr>
          </w:p>
          <w:p w14:paraId="394553FA" w14:textId="77777777" w:rsidR="00FB76CC" w:rsidRPr="00867211" w:rsidRDefault="00FB76CC" w:rsidP="00FB76CC">
            <w:pPr>
              <w:jc w:val="both"/>
              <w:rPr>
                <w:rFonts w:ascii="Times New Roman" w:hAnsi="Times New Roman" w:cs="Times New Roman"/>
                <w:b/>
                <w:highlight w:val="yellow"/>
                <w:lang w:val="uk-UA"/>
              </w:rPr>
            </w:pPr>
          </w:p>
          <w:p w14:paraId="33B36860" w14:textId="77777777" w:rsidR="00FB76CC" w:rsidRPr="00216B66" w:rsidRDefault="00FB76CC" w:rsidP="00FB76CC">
            <w:pPr>
              <w:jc w:val="both"/>
              <w:rPr>
                <w:rFonts w:ascii="Times New Roman" w:hAnsi="Times New Roman" w:cs="Times New Roman"/>
                <w:b/>
                <w:sz w:val="20"/>
                <w:szCs w:val="20"/>
                <w:highlight w:val="yellow"/>
                <w:lang w:val="uk-UA"/>
              </w:rPr>
            </w:pPr>
          </w:p>
          <w:p w14:paraId="04B7FA74" w14:textId="77777777" w:rsidR="00FB76CC" w:rsidRPr="00216B66" w:rsidRDefault="00FB76CC" w:rsidP="00FB76CC">
            <w:pPr>
              <w:jc w:val="both"/>
              <w:rPr>
                <w:rFonts w:ascii="Times New Roman" w:hAnsi="Times New Roman" w:cs="Times New Roman"/>
                <w:b/>
                <w:sz w:val="20"/>
                <w:szCs w:val="20"/>
                <w:highlight w:val="yellow"/>
                <w:lang w:val="uk-UA"/>
              </w:rPr>
            </w:pPr>
          </w:p>
          <w:p w14:paraId="210FE3DF" w14:textId="77777777" w:rsidR="00FB76CC" w:rsidRPr="00216B66" w:rsidRDefault="00FB76CC" w:rsidP="00FB76CC">
            <w:pPr>
              <w:jc w:val="both"/>
              <w:rPr>
                <w:rFonts w:ascii="Times New Roman" w:hAnsi="Times New Roman" w:cs="Times New Roman"/>
                <w:b/>
                <w:sz w:val="20"/>
                <w:szCs w:val="20"/>
                <w:highlight w:val="yellow"/>
                <w:lang w:val="uk-UA"/>
              </w:rPr>
            </w:pPr>
          </w:p>
          <w:p w14:paraId="79A5B089" w14:textId="77777777" w:rsidR="00FB76CC" w:rsidRPr="00216B66" w:rsidRDefault="00FB76CC" w:rsidP="00FB76CC">
            <w:pPr>
              <w:jc w:val="both"/>
              <w:rPr>
                <w:rFonts w:ascii="Times New Roman" w:hAnsi="Times New Roman" w:cs="Times New Roman"/>
                <w:b/>
                <w:sz w:val="20"/>
                <w:szCs w:val="20"/>
                <w:highlight w:val="yellow"/>
                <w:lang w:val="uk-UA"/>
              </w:rPr>
            </w:pPr>
          </w:p>
          <w:p w14:paraId="64725F65" w14:textId="77777777" w:rsidR="00FB76CC" w:rsidRPr="00216B66" w:rsidRDefault="00FB76CC" w:rsidP="00FB76CC">
            <w:pPr>
              <w:jc w:val="both"/>
              <w:rPr>
                <w:rFonts w:ascii="Times New Roman" w:hAnsi="Times New Roman" w:cs="Times New Roman"/>
                <w:b/>
                <w:sz w:val="20"/>
                <w:szCs w:val="20"/>
                <w:highlight w:val="yellow"/>
                <w:lang w:val="uk-UA"/>
              </w:rPr>
            </w:pPr>
          </w:p>
          <w:p w14:paraId="12C287A0" w14:textId="77777777" w:rsidR="00216B66" w:rsidRPr="00216B66" w:rsidRDefault="00216B66" w:rsidP="00FB76CC">
            <w:pPr>
              <w:jc w:val="both"/>
              <w:rPr>
                <w:rFonts w:ascii="Times New Roman" w:hAnsi="Times New Roman" w:cs="Times New Roman"/>
                <w:b/>
                <w:sz w:val="20"/>
                <w:szCs w:val="20"/>
                <w:highlight w:val="yellow"/>
                <w:lang w:val="uk-UA"/>
              </w:rPr>
            </w:pPr>
          </w:p>
          <w:p w14:paraId="4BD9C81C" w14:textId="77777777" w:rsidR="00FB76CC" w:rsidRPr="00216B66" w:rsidRDefault="00FB76CC" w:rsidP="00FB76CC">
            <w:pPr>
              <w:jc w:val="both"/>
              <w:rPr>
                <w:rFonts w:ascii="Times New Roman" w:hAnsi="Times New Roman" w:cs="Times New Roman"/>
                <w:b/>
                <w:sz w:val="20"/>
                <w:szCs w:val="20"/>
                <w:highlight w:val="yellow"/>
                <w:lang w:val="uk-UA"/>
              </w:rPr>
            </w:pPr>
          </w:p>
          <w:p w14:paraId="7CDEC2D8" w14:textId="5E721731" w:rsidR="00FB76CC" w:rsidRPr="00867211" w:rsidRDefault="00FB76CC" w:rsidP="00FB76CC">
            <w:pPr>
              <w:jc w:val="both"/>
              <w:rPr>
                <w:rFonts w:ascii="Times New Roman" w:hAnsi="Times New Roman" w:cs="Times New Roman"/>
                <w:b/>
                <w:lang w:val="uk-UA"/>
              </w:rPr>
            </w:pPr>
            <w:r w:rsidRPr="00867211">
              <w:rPr>
                <w:rFonts w:ascii="Times New Roman" w:hAnsi="Times New Roman" w:cs="Times New Roman"/>
                <w:b/>
                <w:lang w:val="uk-UA"/>
              </w:rPr>
              <w:lastRenderedPageBreak/>
              <w:t>документи, що підтверджують вищу освіту (технічну, юридичну або економічну)</w:t>
            </w:r>
            <w:r w:rsidR="002F2E91">
              <w:rPr>
                <w:rFonts w:ascii="Times New Roman" w:hAnsi="Times New Roman" w:cs="Times New Roman"/>
                <w:b/>
                <w:lang w:val="uk-UA"/>
              </w:rPr>
              <w:t xml:space="preserve"> </w:t>
            </w:r>
            <w:r w:rsidRPr="00867211">
              <w:rPr>
                <w:rFonts w:ascii="Times New Roman" w:hAnsi="Times New Roman" w:cs="Times New Roman"/>
                <w:b/>
                <w:lang w:val="uk-UA"/>
              </w:rPr>
              <w:t>;</w:t>
            </w:r>
          </w:p>
          <w:p w14:paraId="08E5CF29" w14:textId="77777777" w:rsidR="00FB76CC" w:rsidRDefault="00FB76CC" w:rsidP="00FB76CC">
            <w:pPr>
              <w:ind w:firstLine="36"/>
              <w:jc w:val="both"/>
              <w:rPr>
                <w:rFonts w:ascii="Times New Roman" w:hAnsi="Times New Roman" w:cs="Times New Roman"/>
                <w:i/>
                <w:lang w:val="uk-UA"/>
              </w:rPr>
            </w:pPr>
          </w:p>
          <w:p w14:paraId="73490094" w14:textId="77777777" w:rsidR="00FB76CC" w:rsidRPr="00E05002" w:rsidRDefault="00FB76CC" w:rsidP="00FB76CC">
            <w:pPr>
              <w:ind w:firstLine="36"/>
              <w:jc w:val="both"/>
              <w:rPr>
                <w:rFonts w:ascii="Times New Roman" w:hAnsi="Times New Roman" w:cs="Times New Roman"/>
                <w:i/>
                <w:lang w:val="uk-UA"/>
              </w:rPr>
            </w:pPr>
            <w:r w:rsidRPr="00E05002">
              <w:rPr>
                <w:rFonts w:ascii="Times New Roman" w:hAnsi="Times New Roman" w:cs="Times New Roman"/>
                <w:i/>
                <w:lang w:val="uk-UA"/>
              </w:rPr>
              <w:t>Обґрунтування:</w:t>
            </w:r>
          </w:p>
          <w:p w14:paraId="52A81FCE" w14:textId="77777777" w:rsidR="00FB76CC" w:rsidRPr="00867211" w:rsidRDefault="00FB76CC" w:rsidP="00FB76CC">
            <w:pPr>
              <w:jc w:val="both"/>
              <w:rPr>
                <w:rFonts w:ascii="Times New Roman" w:hAnsi="Times New Roman" w:cs="Times New Roman"/>
                <w:lang w:val="uk-UA"/>
              </w:rPr>
            </w:pPr>
            <w:r w:rsidRPr="00867211">
              <w:rPr>
                <w:rFonts w:ascii="Times New Roman" w:hAnsi="Times New Roman" w:cs="Times New Roman"/>
                <w:lang w:val="uk-UA"/>
              </w:rPr>
              <w:t>Відповідно до статті 5 Закону України «Про вищу освіту» підготовка фахівців з вищою освітою здійснюється за відповідними освітніми програмами та рівнях вищої освіти (початковий рівень, перший (бакалаврський) рівень, другий (магістерський) рівень, третій (</w:t>
            </w:r>
            <w:proofErr w:type="spellStart"/>
            <w:r w:rsidRPr="00867211">
              <w:rPr>
                <w:rFonts w:ascii="Times New Roman" w:hAnsi="Times New Roman" w:cs="Times New Roman"/>
                <w:lang w:val="uk-UA"/>
              </w:rPr>
              <w:t>освітньо</w:t>
            </w:r>
            <w:proofErr w:type="spellEnd"/>
            <w:r w:rsidRPr="00867211">
              <w:rPr>
                <w:rFonts w:ascii="Times New Roman" w:hAnsi="Times New Roman" w:cs="Times New Roman"/>
                <w:lang w:val="uk-UA"/>
              </w:rPr>
              <w:t>-науковий) рівень.</w:t>
            </w:r>
          </w:p>
          <w:p w14:paraId="16D90D5C" w14:textId="77777777" w:rsidR="00FB76CC" w:rsidRPr="00867211" w:rsidRDefault="00FB76CC" w:rsidP="00FB76CC">
            <w:pPr>
              <w:jc w:val="both"/>
              <w:rPr>
                <w:rFonts w:ascii="Times New Roman" w:hAnsi="Times New Roman" w:cs="Times New Roman"/>
                <w:lang w:val="uk-UA"/>
              </w:rPr>
            </w:pPr>
            <w:r w:rsidRPr="00867211">
              <w:rPr>
                <w:rFonts w:ascii="Times New Roman" w:hAnsi="Times New Roman" w:cs="Times New Roman"/>
                <w:lang w:val="uk-UA"/>
              </w:rPr>
              <w:t>З огляду на викладене, існує доцільність уточнення рівня вищої освіти необхідної для зайняття посади контролера.</w:t>
            </w:r>
          </w:p>
          <w:p w14:paraId="1FE24F00" w14:textId="77777777" w:rsidR="00FB76CC" w:rsidRPr="00867211" w:rsidRDefault="00FB76CC" w:rsidP="00FB76CC">
            <w:pPr>
              <w:jc w:val="both"/>
              <w:rPr>
                <w:rFonts w:ascii="Times New Roman" w:hAnsi="Times New Roman" w:cs="Times New Roman"/>
                <w:lang w:val="uk-UA"/>
              </w:rPr>
            </w:pPr>
          </w:p>
          <w:p w14:paraId="47FD7EE7" w14:textId="77777777" w:rsidR="00FB76CC" w:rsidRPr="00867211" w:rsidRDefault="00FB76CC" w:rsidP="00FB76CC">
            <w:pPr>
              <w:jc w:val="both"/>
              <w:rPr>
                <w:rFonts w:ascii="Times New Roman" w:hAnsi="Times New Roman" w:cs="Times New Roman"/>
                <w:b/>
                <w:highlight w:val="yellow"/>
                <w:lang w:val="uk-UA"/>
              </w:rPr>
            </w:pPr>
          </w:p>
          <w:p w14:paraId="62FA3DD5" w14:textId="77777777" w:rsidR="00FB76CC" w:rsidRPr="00867211" w:rsidRDefault="00FB76CC" w:rsidP="00FB76CC">
            <w:pPr>
              <w:jc w:val="both"/>
              <w:rPr>
                <w:rFonts w:ascii="Times New Roman" w:hAnsi="Times New Roman" w:cs="Times New Roman"/>
                <w:b/>
                <w:highlight w:val="yellow"/>
                <w:lang w:val="uk-UA"/>
              </w:rPr>
            </w:pPr>
          </w:p>
          <w:p w14:paraId="3522ED05" w14:textId="77777777" w:rsidR="00FB76CC" w:rsidRPr="00867211" w:rsidRDefault="00FB76CC" w:rsidP="00FB76CC">
            <w:pPr>
              <w:jc w:val="both"/>
              <w:rPr>
                <w:rFonts w:ascii="Times New Roman" w:hAnsi="Times New Roman" w:cs="Times New Roman"/>
                <w:b/>
                <w:highlight w:val="yellow"/>
                <w:lang w:val="uk-UA"/>
              </w:rPr>
            </w:pPr>
          </w:p>
          <w:p w14:paraId="17EBAE16" w14:textId="77777777" w:rsidR="00FB76CC" w:rsidRPr="00867211" w:rsidRDefault="00FB76CC" w:rsidP="00FB76CC">
            <w:pPr>
              <w:jc w:val="both"/>
              <w:rPr>
                <w:rFonts w:ascii="Times New Roman" w:hAnsi="Times New Roman" w:cs="Times New Roman"/>
                <w:b/>
                <w:highlight w:val="yellow"/>
                <w:lang w:val="uk-UA"/>
              </w:rPr>
            </w:pPr>
          </w:p>
          <w:p w14:paraId="47825098" w14:textId="77777777" w:rsidR="00FB76CC" w:rsidRPr="00867211" w:rsidRDefault="00FB76CC" w:rsidP="00FB76CC">
            <w:pPr>
              <w:jc w:val="both"/>
              <w:rPr>
                <w:rFonts w:ascii="Times New Roman" w:hAnsi="Times New Roman" w:cs="Times New Roman"/>
                <w:b/>
                <w:highlight w:val="yellow"/>
                <w:lang w:val="uk-UA"/>
              </w:rPr>
            </w:pPr>
          </w:p>
          <w:p w14:paraId="6D5A9F72" w14:textId="77777777" w:rsidR="00FB76CC" w:rsidRPr="00867211" w:rsidRDefault="00FB76CC" w:rsidP="00FB76CC">
            <w:pPr>
              <w:jc w:val="both"/>
              <w:rPr>
                <w:rFonts w:ascii="Times New Roman" w:hAnsi="Times New Roman" w:cs="Times New Roman"/>
                <w:b/>
                <w:highlight w:val="yellow"/>
                <w:lang w:val="uk-UA"/>
              </w:rPr>
            </w:pPr>
          </w:p>
          <w:p w14:paraId="48A3DC83" w14:textId="77777777" w:rsidR="00FB76CC" w:rsidRPr="00867211" w:rsidRDefault="00FB76CC" w:rsidP="00FB76CC">
            <w:pPr>
              <w:jc w:val="both"/>
              <w:rPr>
                <w:rFonts w:ascii="Times New Roman" w:hAnsi="Times New Roman" w:cs="Times New Roman"/>
                <w:b/>
                <w:highlight w:val="yellow"/>
                <w:lang w:val="uk-UA"/>
              </w:rPr>
            </w:pPr>
          </w:p>
          <w:p w14:paraId="514F706B" w14:textId="77777777" w:rsidR="00FB76CC" w:rsidRPr="00867211" w:rsidRDefault="00FB76CC" w:rsidP="00FB76CC">
            <w:pPr>
              <w:jc w:val="both"/>
              <w:rPr>
                <w:rFonts w:ascii="Times New Roman" w:hAnsi="Times New Roman" w:cs="Times New Roman"/>
                <w:b/>
                <w:highlight w:val="yellow"/>
                <w:lang w:val="uk-UA"/>
              </w:rPr>
            </w:pPr>
          </w:p>
          <w:p w14:paraId="6F98A91C" w14:textId="77777777" w:rsidR="00FB76CC" w:rsidRPr="00867211" w:rsidRDefault="00FB76CC" w:rsidP="00FB76CC">
            <w:pPr>
              <w:jc w:val="both"/>
              <w:rPr>
                <w:rFonts w:ascii="Times New Roman" w:hAnsi="Times New Roman" w:cs="Times New Roman"/>
                <w:b/>
                <w:highlight w:val="yellow"/>
                <w:lang w:val="uk-UA"/>
              </w:rPr>
            </w:pPr>
          </w:p>
          <w:p w14:paraId="4E9C9B1F" w14:textId="77777777" w:rsidR="00FB76CC" w:rsidRPr="00867211" w:rsidRDefault="00FB76CC" w:rsidP="00FB76CC">
            <w:pPr>
              <w:jc w:val="both"/>
              <w:rPr>
                <w:rFonts w:ascii="Times New Roman" w:hAnsi="Times New Roman" w:cs="Times New Roman"/>
                <w:b/>
                <w:highlight w:val="yellow"/>
                <w:lang w:val="uk-UA"/>
              </w:rPr>
            </w:pPr>
          </w:p>
          <w:p w14:paraId="68F7C927" w14:textId="77777777" w:rsidR="00FB76CC" w:rsidRPr="00867211" w:rsidRDefault="00FB76CC" w:rsidP="00FB76CC">
            <w:pPr>
              <w:jc w:val="both"/>
              <w:rPr>
                <w:rFonts w:ascii="Times New Roman" w:hAnsi="Times New Roman" w:cs="Times New Roman"/>
                <w:b/>
                <w:highlight w:val="yellow"/>
                <w:lang w:val="uk-UA"/>
              </w:rPr>
            </w:pPr>
          </w:p>
          <w:p w14:paraId="04ECD5A8" w14:textId="77777777" w:rsidR="00FB76CC" w:rsidRPr="00867211" w:rsidRDefault="00FB76CC" w:rsidP="00FB76CC">
            <w:pPr>
              <w:jc w:val="both"/>
              <w:rPr>
                <w:rFonts w:ascii="Times New Roman" w:hAnsi="Times New Roman" w:cs="Times New Roman"/>
                <w:b/>
                <w:highlight w:val="yellow"/>
                <w:lang w:val="uk-UA"/>
              </w:rPr>
            </w:pPr>
          </w:p>
          <w:p w14:paraId="0CCD4482" w14:textId="77777777" w:rsidR="00FB76CC" w:rsidRPr="00867211" w:rsidRDefault="00FB76CC" w:rsidP="00FB76CC">
            <w:pPr>
              <w:jc w:val="both"/>
              <w:rPr>
                <w:rFonts w:ascii="Times New Roman" w:hAnsi="Times New Roman" w:cs="Times New Roman"/>
                <w:b/>
                <w:highlight w:val="yellow"/>
                <w:lang w:val="uk-UA"/>
              </w:rPr>
            </w:pPr>
          </w:p>
          <w:p w14:paraId="39C9E4BA" w14:textId="77777777" w:rsidR="00FB76CC" w:rsidRPr="00867211" w:rsidRDefault="00FB76CC" w:rsidP="00FB76CC">
            <w:pPr>
              <w:jc w:val="both"/>
              <w:rPr>
                <w:rFonts w:ascii="Times New Roman" w:hAnsi="Times New Roman" w:cs="Times New Roman"/>
                <w:b/>
                <w:highlight w:val="yellow"/>
                <w:lang w:val="uk-UA"/>
              </w:rPr>
            </w:pPr>
          </w:p>
          <w:p w14:paraId="11588193" w14:textId="77777777" w:rsidR="00FB76CC" w:rsidRPr="00867211" w:rsidRDefault="00FB76CC" w:rsidP="00FB76CC">
            <w:pPr>
              <w:jc w:val="both"/>
              <w:rPr>
                <w:rFonts w:ascii="Times New Roman" w:hAnsi="Times New Roman" w:cs="Times New Roman"/>
                <w:b/>
                <w:highlight w:val="yellow"/>
                <w:lang w:val="uk-UA"/>
              </w:rPr>
            </w:pPr>
          </w:p>
          <w:p w14:paraId="0B6F9B41" w14:textId="77777777" w:rsidR="00FB76CC" w:rsidRPr="00867211" w:rsidRDefault="00FB76CC" w:rsidP="00FB76CC">
            <w:pPr>
              <w:jc w:val="both"/>
              <w:rPr>
                <w:rFonts w:ascii="Times New Roman" w:hAnsi="Times New Roman" w:cs="Times New Roman"/>
                <w:b/>
                <w:highlight w:val="yellow"/>
                <w:lang w:val="uk-UA"/>
              </w:rPr>
            </w:pPr>
          </w:p>
          <w:p w14:paraId="53A3BE97" w14:textId="77777777" w:rsidR="00FB76CC" w:rsidRPr="00867211" w:rsidRDefault="00FB76CC" w:rsidP="00FB76CC">
            <w:pPr>
              <w:jc w:val="both"/>
              <w:rPr>
                <w:rFonts w:ascii="Times New Roman" w:hAnsi="Times New Roman" w:cs="Times New Roman"/>
                <w:b/>
                <w:highlight w:val="yellow"/>
                <w:lang w:val="uk-UA"/>
              </w:rPr>
            </w:pPr>
          </w:p>
          <w:p w14:paraId="4BD3869D" w14:textId="77777777" w:rsidR="00FB76CC" w:rsidRPr="00867211" w:rsidRDefault="00FB76CC" w:rsidP="00FB76CC">
            <w:pPr>
              <w:jc w:val="both"/>
              <w:rPr>
                <w:rFonts w:ascii="Times New Roman" w:hAnsi="Times New Roman" w:cs="Times New Roman"/>
                <w:b/>
                <w:highlight w:val="yellow"/>
                <w:lang w:val="uk-UA"/>
              </w:rPr>
            </w:pPr>
          </w:p>
          <w:p w14:paraId="0CE0141F" w14:textId="77777777" w:rsidR="00FB76CC" w:rsidRPr="00867211" w:rsidRDefault="00FB76CC" w:rsidP="00FB76CC">
            <w:pPr>
              <w:jc w:val="both"/>
              <w:rPr>
                <w:rFonts w:ascii="Times New Roman" w:hAnsi="Times New Roman" w:cs="Times New Roman"/>
                <w:b/>
                <w:highlight w:val="yellow"/>
                <w:lang w:val="uk-UA"/>
              </w:rPr>
            </w:pPr>
          </w:p>
          <w:p w14:paraId="0B70AFFF" w14:textId="77777777" w:rsidR="00FB76CC" w:rsidRPr="00867211" w:rsidRDefault="00FB76CC" w:rsidP="00FB76CC">
            <w:pPr>
              <w:jc w:val="both"/>
              <w:rPr>
                <w:rFonts w:ascii="Times New Roman" w:hAnsi="Times New Roman" w:cs="Times New Roman"/>
                <w:b/>
                <w:highlight w:val="yellow"/>
                <w:lang w:val="uk-UA"/>
              </w:rPr>
            </w:pPr>
          </w:p>
          <w:p w14:paraId="7D1C8F18" w14:textId="77777777" w:rsidR="00FB76CC" w:rsidRPr="00867211" w:rsidRDefault="00FB76CC" w:rsidP="00FB76CC">
            <w:pPr>
              <w:jc w:val="both"/>
              <w:rPr>
                <w:rFonts w:ascii="Times New Roman" w:hAnsi="Times New Roman" w:cs="Times New Roman"/>
                <w:b/>
                <w:highlight w:val="yellow"/>
                <w:lang w:val="uk-UA"/>
              </w:rPr>
            </w:pPr>
          </w:p>
          <w:p w14:paraId="4BAA742B" w14:textId="77777777" w:rsidR="00FB76CC" w:rsidRPr="00867211" w:rsidRDefault="00FB76CC" w:rsidP="00FB76CC">
            <w:pPr>
              <w:jc w:val="both"/>
              <w:rPr>
                <w:rFonts w:ascii="Times New Roman" w:hAnsi="Times New Roman" w:cs="Times New Roman"/>
                <w:b/>
                <w:highlight w:val="yellow"/>
                <w:lang w:val="uk-UA"/>
              </w:rPr>
            </w:pPr>
          </w:p>
          <w:p w14:paraId="6537778D" w14:textId="77777777" w:rsidR="00FB76CC" w:rsidRPr="00867211" w:rsidRDefault="00FB76CC" w:rsidP="00FB76CC">
            <w:pPr>
              <w:jc w:val="both"/>
              <w:rPr>
                <w:rFonts w:ascii="Times New Roman" w:hAnsi="Times New Roman" w:cs="Times New Roman"/>
                <w:b/>
                <w:highlight w:val="yellow"/>
                <w:lang w:val="uk-UA"/>
              </w:rPr>
            </w:pPr>
          </w:p>
          <w:p w14:paraId="1BF24593" w14:textId="77777777" w:rsidR="00FB76CC" w:rsidRPr="00867211" w:rsidRDefault="00FB76CC" w:rsidP="00FB76CC">
            <w:pPr>
              <w:jc w:val="both"/>
              <w:rPr>
                <w:rFonts w:ascii="Times New Roman" w:hAnsi="Times New Roman" w:cs="Times New Roman"/>
                <w:b/>
                <w:highlight w:val="yellow"/>
                <w:lang w:val="uk-UA"/>
              </w:rPr>
            </w:pPr>
          </w:p>
          <w:p w14:paraId="3863DAB7" w14:textId="77777777" w:rsidR="00FB76CC" w:rsidRPr="00867211" w:rsidRDefault="00FB76CC" w:rsidP="00FB76CC">
            <w:pPr>
              <w:jc w:val="both"/>
              <w:rPr>
                <w:rFonts w:ascii="Times New Roman" w:hAnsi="Times New Roman" w:cs="Times New Roman"/>
                <w:b/>
                <w:highlight w:val="yellow"/>
                <w:lang w:val="uk-UA"/>
              </w:rPr>
            </w:pPr>
          </w:p>
          <w:p w14:paraId="69CA6ECD" w14:textId="77777777" w:rsidR="00FB76CC" w:rsidRPr="00867211" w:rsidRDefault="00FB76CC" w:rsidP="00FB76CC">
            <w:pPr>
              <w:jc w:val="both"/>
              <w:rPr>
                <w:rFonts w:ascii="Times New Roman" w:hAnsi="Times New Roman" w:cs="Times New Roman"/>
                <w:b/>
                <w:highlight w:val="yellow"/>
                <w:lang w:val="uk-UA"/>
              </w:rPr>
            </w:pPr>
          </w:p>
          <w:p w14:paraId="1609A3E3" w14:textId="77777777" w:rsidR="00FB76CC" w:rsidRPr="00867211" w:rsidRDefault="00FB76CC" w:rsidP="00FB76CC">
            <w:pPr>
              <w:jc w:val="both"/>
              <w:rPr>
                <w:rFonts w:ascii="Times New Roman" w:hAnsi="Times New Roman" w:cs="Times New Roman"/>
                <w:b/>
                <w:highlight w:val="yellow"/>
                <w:lang w:val="uk-UA"/>
              </w:rPr>
            </w:pPr>
          </w:p>
          <w:p w14:paraId="0AE10725" w14:textId="77777777" w:rsidR="00FB76CC" w:rsidRPr="00867211" w:rsidRDefault="00FB76CC" w:rsidP="00FB76CC">
            <w:pPr>
              <w:jc w:val="both"/>
              <w:rPr>
                <w:rFonts w:ascii="Times New Roman" w:hAnsi="Times New Roman" w:cs="Times New Roman"/>
                <w:b/>
                <w:highlight w:val="yellow"/>
                <w:lang w:val="uk-UA"/>
              </w:rPr>
            </w:pPr>
          </w:p>
          <w:p w14:paraId="75DBDB73" w14:textId="77777777" w:rsidR="00FB76CC" w:rsidRPr="00867211" w:rsidRDefault="00FB76CC" w:rsidP="00FB76CC">
            <w:pPr>
              <w:jc w:val="both"/>
              <w:rPr>
                <w:rFonts w:ascii="Times New Roman" w:hAnsi="Times New Roman" w:cs="Times New Roman"/>
                <w:b/>
                <w:highlight w:val="yellow"/>
                <w:lang w:val="uk-UA"/>
              </w:rPr>
            </w:pPr>
          </w:p>
          <w:p w14:paraId="0E7EAFC9" w14:textId="77777777" w:rsidR="00FB76CC" w:rsidRPr="00867211" w:rsidRDefault="00FB76CC" w:rsidP="00FB76CC">
            <w:pPr>
              <w:jc w:val="both"/>
              <w:rPr>
                <w:rFonts w:ascii="Times New Roman" w:hAnsi="Times New Roman" w:cs="Times New Roman"/>
                <w:b/>
                <w:highlight w:val="yellow"/>
                <w:lang w:val="uk-UA"/>
              </w:rPr>
            </w:pPr>
          </w:p>
          <w:p w14:paraId="2D2A5FCD" w14:textId="77777777" w:rsidR="00FB76CC" w:rsidRPr="00867211" w:rsidRDefault="00FB76CC" w:rsidP="00FB76CC">
            <w:pPr>
              <w:jc w:val="both"/>
              <w:rPr>
                <w:rFonts w:ascii="Times New Roman" w:hAnsi="Times New Roman" w:cs="Times New Roman"/>
                <w:b/>
                <w:highlight w:val="yellow"/>
                <w:lang w:val="uk-UA"/>
              </w:rPr>
            </w:pPr>
          </w:p>
          <w:p w14:paraId="4DAA14A3" w14:textId="77777777" w:rsidR="00FB76CC" w:rsidRPr="00867211" w:rsidRDefault="00FB76CC" w:rsidP="00FB76CC">
            <w:pPr>
              <w:jc w:val="both"/>
              <w:rPr>
                <w:rFonts w:ascii="Times New Roman" w:hAnsi="Times New Roman" w:cs="Times New Roman"/>
                <w:b/>
                <w:highlight w:val="yellow"/>
                <w:lang w:val="uk-UA"/>
              </w:rPr>
            </w:pPr>
          </w:p>
          <w:p w14:paraId="10E690E7" w14:textId="77777777" w:rsidR="00FB76CC" w:rsidRPr="00867211" w:rsidRDefault="00FB76CC" w:rsidP="00FB76CC">
            <w:pPr>
              <w:jc w:val="both"/>
              <w:rPr>
                <w:rFonts w:ascii="Times New Roman" w:hAnsi="Times New Roman" w:cs="Times New Roman"/>
                <w:b/>
                <w:highlight w:val="yellow"/>
                <w:lang w:val="uk-UA"/>
              </w:rPr>
            </w:pPr>
          </w:p>
          <w:p w14:paraId="78519FAB" w14:textId="77777777" w:rsidR="00FB76CC" w:rsidRPr="00867211" w:rsidRDefault="00FB76CC" w:rsidP="00FB76CC">
            <w:pPr>
              <w:jc w:val="both"/>
              <w:rPr>
                <w:rFonts w:ascii="Times New Roman" w:hAnsi="Times New Roman" w:cs="Times New Roman"/>
                <w:b/>
                <w:highlight w:val="yellow"/>
                <w:lang w:val="uk-UA"/>
              </w:rPr>
            </w:pPr>
          </w:p>
          <w:p w14:paraId="6E675456" w14:textId="77777777" w:rsidR="00FB76CC" w:rsidRPr="00867211" w:rsidRDefault="00FB76CC" w:rsidP="00FB76CC">
            <w:pPr>
              <w:jc w:val="both"/>
              <w:rPr>
                <w:rFonts w:ascii="Times New Roman" w:hAnsi="Times New Roman" w:cs="Times New Roman"/>
                <w:b/>
                <w:highlight w:val="yellow"/>
                <w:lang w:val="uk-UA"/>
              </w:rPr>
            </w:pPr>
          </w:p>
          <w:p w14:paraId="0D1B52C5" w14:textId="77777777" w:rsidR="00FB76CC" w:rsidRPr="00867211" w:rsidRDefault="00FB76CC" w:rsidP="00FB76CC">
            <w:pPr>
              <w:jc w:val="both"/>
              <w:rPr>
                <w:rFonts w:ascii="Times New Roman" w:hAnsi="Times New Roman" w:cs="Times New Roman"/>
                <w:b/>
                <w:highlight w:val="yellow"/>
                <w:lang w:val="uk-UA"/>
              </w:rPr>
            </w:pPr>
          </w:p>
          <w:p w14:paraId="6C42F5DA" w14:textId="77777777" w:rsidR="00FB76CC" w:rsidRPr="00867211" w:rsidRDefault="00FB76CC" w:rsidP="00FB76CC">
            <w:pPr>
              <w:jc w:val="both"/>
              <w:rPr>
                <w:rFonts w:ascii="Times New Roman" w:hAnsi="Times New Roman" w:cs="Times New Roman"/>
                <w:b/>
                <w:highlight w:val="yellow"/>
                <w:lang w:val="uk-UA"/>
              </w:rPr>
            </w:pPr>
          </w:p>
          <w:p w14:paraId="5FDEA56D" w14:textId="77777777" w:rsidR="00FB76CC" w:rsidRPr="00867211" w:rsidRDefault="00FB76CC" w:rsidP="00FB76CC">
            <w:pPr>
              <w:jc w:val="both"/>
              <w:rPr>
                <w:rFonts w:ascii="Times New Roman" w:hAnsi="Times New Roman" w:cs="Times New Roman"/>
                <w:b/>
                <w:highlight w:val="yellow"/>
                <w:lang w:val="uk-UA"/>
              </w:rPr>
            </w:pPr>
          </w:p>
          <w:p w14:paraId="7B7D42E6" w14:textId="77777777" w:rsidR="00FB76CC" w:rsidRPr="00867211" w:rsidRDefault="00FB76CC" w:rsidP="00FB76CC">
            <w:pPr>
              <w:jc w:val="both"/>
              <w:rPr>
                <w:rFonts w:ascii="Times New Roman" w:hAnsi="Times New Roman" w:cs="Times New Roman"/>
                <w:b/>
                <w:highlight w:val="yellow"/>
                <w:lang w:val="uk-UA"/>
              </w:rPr>
            </w:pPr>
          </w:p>
          <w:p w14:paraId="0F7C7EDF" w14:textId="77777777" w:rsidR="00FB76CC" w:rsidRPr="00867211" w:rsidRDefault="00FB76CC" w:rsidP="00FB76CC">
            <w:pPr>
              <w:jc w:val="both"/>
              <w:rPr>
                <w:rFonts w:ascii="Times New Roman" w:hAnsi="Times New Roman" w:cs="Times New Roman"/>
                <w:b/>
                <w:highlight w:val="yellow"/>
                <w:lang w:val="uk-UA"/>
              </w:rPr>
            </w:pPr>
          </w:p>
          <w:p w14:paraId="361BFAAB" w14:textId="77777777" w:rsidR="00FB76CC" w:rsidRPr="00867211" w:rsidRDefault="00FB76CC" w:rsidP="00FB76CC">
            <w:pPr>
              <w:jc w:val="both"/>
              <w:rPr>
                <w:rFonts w:ascii="Times New Roman" w:hAnsi="Times New Roman" w:cs="Times New Roman"/>
                <w:b/>
                <w:highlight w:val="yellow"/>
                <w:lang w:val="uk-UA"/>
              </w:rPr>
            </w:pPr>
          </w:p>
          <w:p w14:paraId="6A6C3ACD" w14:textId="77777777" w:rsidR="00FB76CC" w:rsidRPr="00867211" w:rsidRDefault="00FB76CC" w:rsidP="00FB76CC">
            <w:pPr>
              <w:jc w:val="both"/>
              <w:rPr>
                <w:rFonts w:ascii="Times New Roman" w:hAnsi="Times New Roman" w:cs="Times New Roman"/>
                <w:b/>
                <w:highlight w:val="yellow"/>
                <w:lang w:val="uk-UA"/>
              </w:rPr>
            </w:pPr>
          </w:p>
          <w:p w14:paraId="5518ABA7" w14:textId="77777777" w:rsidR="00FB76CC" w:rsidRDefault="00FB76CC" w:rsidP="00FB76CC">
            <w:pPr>
              <w:jc w:val="both"/>
              <w:rPr>
                <w:rFonts w:ascii="Times New Roman" w:hAnsi="Times New Roman" w:cs="Times New Roman"/>
                <w:b/>
                <w:highlight w:val="yellow"/>
                <w:lang w:val="uk-UA"/>
              </w:rPr>
            </w:pPr>
          </w:p>
          <w:p w14:paraId="2E7E1610" w14:textId="77777777" w:rsidR="00FB76CC" w:rsidRDefault="00FB76CC" w:rsidP="00FB76CC">
            <w:pPr>
              <w:jc w:val="both"/>
              <w:rPr>
                <w:rFonts w:ascii="Times New Roman" w:hAnsi="Times New Roman" w:cs="Times New Roman"/>
                <w:b/>
                <w:highlight w:val="yellow"/>
                <w:lang w:val="uk-UA"/>
              </w:rPr>
            </w:pPr>
          </w:p>
          <w:p w14:paraId="362128F9" w14:textId="77777777" w:rsidR="00FB76CC" w:rsidRDefault="00FB76CC" w:rsidP="00FB76CC">
            <w:pPr>
              <w:jc w:val="both"/>
              <w:rPr>
                <w:rFonts w:ascii="Times New Roman" w:hAnsi="Times New Roman" w:cs="Times New Roman"/>
                <w:b/>
                <w:highlight w:val="yellow"/>
                <w:lang w:val="uk-UA"/>
              </w:rPr>
            </w:pPr>
          </w:p>
          <w:p w14:paraId="312DA509" w14:textId="77777777" w:rsidR="00FB76CC" w:rsidRDefault="00FB76CC" w:rsidP="00FB76CC">
            <w:pPr>
              <w:jc w:val="both"/>
              <w:rPr>
                <w:rFonts w:ascii="Times New Roman" w:hAnsi="Times New Roman" w:cs="Times New Roman"/>
                <w:b/>
                <w:highlight w:val="yellow"/>
                <w:lang w:val="uk-UA"/>
              </w:rPr>
            </w:pPr>
          </w:p>
          <w:p w14:paraId="3F21162C" w14:textId="77777777" w:rsidR="00FB76CC" w:rsidRDefault="00FB76CC" w:rsidP="00FB76CC">
            <w:pPr>
              <w:jc w:val="both"/>
              <w:rPr>
                <w:rFonts w:ascii="Times New Roman" w:hAnsi="Times New Roman" w:cs="Times New Roman"/>
                <w:b/>
                <w:highlight w:val="yellow"/>
                <w:lang w:val="uk-UA"/>
              </w:rPr>
            </w:pPr>
          </w:p>
          <w:p w14:paraId="735C6FE5" w14:textId="77777777" w:rsidR="00FB76CC" w:rsidRDefault="00FB76CC" w:rsidP="00FB76CC">
            <w:pPr>
              <w:jc w:val="both"/>
              <w:rPr>
                <w:rFonts w:ascii="Times New Roman" w:hAnsi="Times New Roman" w:cs="Times New Roman"/>
                <w:b/>
                <w:highlight w:val="yellow"/>
                <w:lang w:val="uk-UA"/>
              </w:rPr>
            </w:pPr>
          </w:p>
          <w:p w14:paraId="23AA8A82" w14:textId="77777777" w:rsidR="00FB76CC" w:rsidRPr="00867211" w:rsidRDefault="00FB76CC" w:rsidP="00FB76CC">
            <w:pPr>
              <w:jc w:val="both"/>
              <w:rPr>
                <w:rFonts w:ascii="Times New Roman" w:hAnsi="Times New Roman" w:cs="Times New Roman"/>
                <w:b/>
                <w:highlight w:val="yellow"/>
                <w:lang w:val="uk-UA"/>
              </w:rPr>
            </w:pPr>
          </w:p>
          <w:p w14:paraId="609072CB" w14:textId="77777777" w:rsidR="00FB76CC" w:rsidRPr="00867211" w:rsidRDefault="00FB76CC" w:rsidP="00FB76CC">
            <w:pPr>
              <w:jc w:val="both"/>
              <w:rPr>
                <w:rFonts w:ascii="Times New Roman" w:hAnsi="Times New Roman" w:cs="Times New Roman"/>
                <w:b/>
                <w:lang w:val="uk-UA"/>
              </w:rPr>
            </w:pPr>
            <w:r w:rsidRPr="00867211">
              <w:rPr>
                <w:rFonts w:ascii="Times New Roman" w:hAnsi="Times New Roman" w:cs="Times New Roman"/>
                <w:b/>
                <w:strike/>
                <w:lang w:val="uk-UA"/>
              </w:rPr>
              <w:t>Повторне визначення Регулятором невідповідності особи, яка претендує на посаду контролера, вимогам Закону та цього Порядку кваліфікується як порушення вимог про відокремлення і незалежність оператора газотранспортної системи, передбачених Законом</w:t>
            </w:r>
            <w:r w:rsidRPr="00867211">
              <w:rPr>
                <w:rFonts w:ascii="Times New Roman" w:hAnsi="Times New Roman" w:cs="Times New Roman"/>
                <w:b/>
                <w:lang w:val="uk-UA"/>
              </w:rPr>
              <w:t xml:space="preserve">. </w:t>
            </w:r>
          </w:p>
          <w:p w14:paraId="2090C039" w14:textId="77777777" w:rsidR="00FB76CC" w:rsidRDefault="00FB76CC" w:rsidP="00FB76CC">
            <w:pPr>
              <w:ind w:firstLine="36"/>
              <w:jc w:val="both"/>
              <w:rPr>
                <w:rFonts w:ascii="Times New Roman" w:hAnsi="Times New Roman" w:cs="Times New Roman"/>
                <w:i/>
                <w:lang w:val="uk-UA"/>
              </w:rPr>
            </w:pPr>
          </w:p>
          <w:p w14:paraId="6C2B0274" w14:textId="77777777" w:rsidR="00FB76CC" w:rsidRPr="00E05002" w:rsidRDefault="00FB76CC" w:rsidP="00FB76CC">
            <w:pPr>
              <w:ind w:firstLine="36"/>
              <w:jc w:val="both"/>
              <w:rPr>
                <w:rFonts w:ascii="Times New Roman" w:hAnsi="Times New Roman" w:cs="Times New Roman"/>
                <w:i/>
                <w:lang w:val="uk-UA"/>
              </w:rPr>
            </w:pPr>
            <w:r w:rsidRPr="00E05002">
              <w:rPr>
                <w:rFonts w:ascii="Times New Roman" w:hAnsi="Times New Roman" w:cs="Times New Roman"/>
                <w:i/>
                <w:lang w:val="uk-UA"/>
              </w:rPr>
              <w:t>Обґрунтування:</w:t>
            </w:r>
          </w:p>
          <w:p w14:paraId="4909FB60" w14:textId="77777777" w:rsidR="00FB76CC" w:rsidRPr="00867211" w:rsidRDefault="00FB76CC" w:rsidP="00FB76CC">
            <w:pPr>
              <w:jc w:val="both"/>
              <w:rPr>
                <w:rFonts w:ascii="Times New Roman" w:hAnsi="Times New Roman" w:cs="Times New Roman"/>
                <w:b/>
                <w:lang w:val="uk-UA"/>
              </w:rPr>
            </w:pPr>
            <w:r w:rsidRPr="00867211">
              <w:rPr>
                <w:rFonts w:ascii="Times New Roman" w:hAnsi="Times New Roman" w:cs="Times New Roman"/>
                <w:lang w:val="uk-UA"/>
              </w:rPr>
              <w:t>Пропонується до виключення, оскільки положення норми не уточнюють з яких саме підстав повинна бути визначена така невідповідність (це можуть бути і формальні підстави), через що  норма може бути використана для зловживань</w:t>
            </w:r>
          </w:p>
        </w:tc>
        <w:tc>
          <w:tcPr>
            <w:tcW w:w="4241" w:type="dxa"/>
          </w:tcPr>
          <w:p w14:paraId="1EFD669F" w14:textId="77777777" w:rsidR="00FB76CC" w:rsidRDefault="00FB76CC" w:rsidP="00FB76CC">
            <w:pPr>
              <w:jc w:val="both"/>
              <w:rPr>
                <w:rFonts w:ascii="Times New Roman" w:hAnsi="Times New Roman" w:cs="Times New Roman"/>
                <w:b/>
                <w:sz w:val="20"/>
                <w:szCs w:val="20"/>
                <w:lang w:val="uk-UA"/>
              </w:rPr>
            </w:pPr>
          </w:p>
          <w:p w14:paraId="7A56A5F1" w14:textId="77777777" w:rsidR="00FB76CC" w:rsidRDefault="00FB76CC" w:rsidP="00FB76CC">
            <w:pPr>
              <w:jc w:val="both"/>
              <w:rPr>
                <w:rFonts w:ascii="Times New Roman" w:hAnsi="Times New Roman" w:cs="Times New Roman"/>
                <w:b/>
                <w:sz w:val="20"/>
                <w:szCs w:val="20"/>
                <w:lang w:val="uk-UA"/>
              </w:rPr>
            </w:pPr>
          </w:p>
          <w:p w14:paraId="692919FD" w14:textId="77777777" w:rsidR="00FB76CC" w:rsidRDefault="00FB76CC" w:rsidP="00FB76CC">
            <w:pPr>
              <w:jc w:val="both"/>
              <w:rPr>
                <w:rFonts w:ascii="Times New Roman" w:hAnsi="Times New Roman" w:cs="Times New Roman"/>
                <w:b/>
                <w:sz w:val="20"/>
                <w:szCs w:val="20"/>
                <w:lang w:val="uk-UA"/>
              </w:rPr>
            </w:pPr>
          </w:p>
          <w:p w14:paraId="68D70076" w14:textId="77777777" w:rsidR="00FB76CC" w:rsidRDefault="00FB76CC" w:rsidP="00FB76CC">
            <w:pPr>
              <w:jc w:val="both"/>
              <w:rPr>
                <w:rFonts w:ascii="Times New Roman" w:hAnsi="Times New Roman" w:cs="Times New Roman"/>
                <w:b/>
                <w:sz w:val="20"/>
                <w:szCs w:val="20"/>
                <w:lang w:val="uk-UA"/>
              </w:rPr>
            </w:pPr>
          </w:p>
          <w:p w14:paraId="1B398AE2" w14:textId="77777777" w:rsidR="00FB76CC" w:rsidRPr="00303DD4" w:rsidRDefault="00FB76CC" w:rsidP="00FB76CC">
            <w:pPr>
              <w:jc w:val="both"/>
              <w:rPr>
                <w:rFonts w:ascii="Times New Roman" w:hAnsi="Times New Roman" w:cs="Times New Roman"/>
                <w:b/>
                <w:sz w:val="20"/>
                <w:szCs w:val="20"/>
                <w:lang w:val="uk-UA"/>
              </w:rPr>
            </w:pPr>
          </w:p>
          <w:p w14:paraId="0991B5AE" w14:textId="77777777" w:rsidR="00FB76CC" w:rsidRPr="00303DD4" w:rsidRDefault="00FB76CC" w:rsidP="00FB76CC">
            <w:pPr>
              <w:jc w:val="both"/>
              <w:rPr>
                <w:rFonts w:ascii="Times New Roman" w:hAnsi="Times New Roman" w:cs="Times New Roman"/>
                <w:b/>
                <w:sz w:val="20"/>
                <w:szCs w:val="20"/>
                <w:lang w:val="uk-UA"/>
              </w:rPr>
            </w:pPr>
          </w:p>
          <w:p w14:paraId="35F382D1" w14:textId="77777777" w:rsidR="00FB76CC" w:rsidRPr="00303DD4" w:rsidRDefault="00FB76CC" w:rsidP="00FB76CC">
            <w:pPr>
              <w:jc w:val="both"/>
              <w:rPr>
                <w:rFonts w:ascii="Times New Roman" w:hAnsi="Times New Roman" w:cs="Times New Roman"/>
                <w:b/>
                <w:sz w:val="20"/>
                <w:szCs w:val="20"/>
                <w:lang w:val="uk-UA"/>
              </w:rPr>
            </w:pPr>
          </w:p>
          <w:p w14:paraId="59EE6504" w14:textId="77777777" w:rsidR="00FB76CC" w:rsidRPr="00303DD4" w:rsidRDefault="00FB76CC" w:rsidP="00FB76CC">
            <w:pPr>
              <w:jc w:val="both"/>
              <w:rPr>
                <w:rFonts w:ascii="Times New Roman" w:hAnsi="Times New Roman" w:cs="Times New Roman"/>
                <w:b/>
                <w:sz w:val="20"/>
                <w:szCs w:val="20"/>
                <w:lang w:val="uk-UA"/>
              </w:rPr>
            </w:pPr>
          </w:p>
          <w:p w14:paraId="29A6232B" w14:textId="77777777" w:rsidR="00FB76CC" w:rsidRPr="00303DD4" w:rsidRDefault="00FB76CC" w:rsidP="00FB76CC">
            <w:pPr>
              <w:jc w:val="both"/>
              <w:rPr>
                <w:rFonts w:ascii="Times New Roman" w:hAnsi="Times New Roman" w:cs="Times New Roman"/>
                <w:b/>
                <w:sz w:val="20"/>
                <w:szCs w:val="20"/>
                <w:lang w:val="uk-UA"/>
              </w:rPr>
            </w:pPr>
          </w:p>
          <w:p w14:paraId="65A004DB" w14:textId="77777777" w:rsidR="00FB76CC" w:rsidRPr="00303DD4" w:rsidRDefault="00FB76CC" w:rsidP="00FB76CC">
            <w:pPr>
              <w:jc w:val="both"/>
              <w:rPr>
                <w:rFonts w:ascii="Times New Roman" w:hAnsi="Times New Roman" w:cs="Times New Roman"/>
                <w:b/>
                <w:sz w:val="20"/>
                <w:szCs w:val="20"/>
                <w:lang w:val="uk-UA"/>
              </w:rPr>
            </w:pPr>
          </w:p>
          <w:p w14:paraId="46E73667" w14:textId="77777777" w:rsidR="00FB76CC" w:rsidRPr="00303DD4" w:rsidRDefault="00FB76CC" w:rsidP="00FB76CC">
            <w:pPr>
              <w:jc w:val="both"/>
              <w:rPr>
                <w:rFonts w:ascii="Times New Roman" w:hAnsi="Times New Roman" w:cs="Times New Roman"/>
                <w:b/>
                <w:sz w:val="20"/>
                <w:szCs w:val="20"/>
                <w:lang w:val="uk-UA"/>
              </w:rPr>
            </w:pPr>
          </w:p>
          <w:p w14:paraId="2F1ED606" w14:textId="77777777" w:rsidR="00FB76CC" w:rsidRDefault="00FB76CC" w:rsidP="00FB76CC">
            <w:pPr>
              <w:jc w:val="both"/>
              <w:rPr>
                <w:rFonts w:ascii="Times New Roman" w:hAnsi="Times New Roman" w:cs="Times New Roman"/>
                <w:b/>
                <w:sz w:val="20"/>
                <w:szCs w:val="20"/>
                <w:lang w:val="uk-UA"/>
              </w:rPr>
            </w:pPr>
          </w:p>
          <w:p w14:paraId="4D057E65" w14:textId="77777777" w:rsidR="00FB76CC" w:rsidRDefault="00FB76CC" w:rsidP="00FB76CC">
            <w:pPr>
              <w:jc w:val="both"/>
              <w:rPr>
                <w:rFonts w:ascii="Times New Roman" w:hAnsi="Times New Roman" w:cs="Times New Roman"/>
                <w:b/>
                <w:sz w:val="20"/>
                <w:szCs w:val="20"/>
                <w:lang w:val="uk-UA"/>
              </w:rPr>
            </w:pPr>
          </w:p>
          <w:p w14:paraId="66CEB6D7" w14:textId="77777777" w:rsidR="00FB76CC" w:rsidRDefault="00FB76CC" w:rsidP="00FB76CC">
            <w:pPr>
              <w:jc w:val="both"/>
              <w:rPr>
                <w:rFonts w:ascii="Times New Roman" w:hAnsi="Times New Roman" w:cs="Times New Roman"/>
                <w:b/>
                <w:sz w:val="20"/>
                <w:szCs w:val="20"/>
                <w:lang w:val="uk-UA"/>
              </w:rPr>
            </w:pPr>
          </w:p>
          <w:p w14:paraId="23494141" w14:textId="77777777" w:rsidR="00FB76CC" w:rsidRPr="00216B66" w:rsidRDefault="00FB76CC" w:rsidP="00FB76CC">
            <w:pPr>
              <w:jc w:val="both"/>
              <w:rPr>
                <w:rFonts w:ascii="Times New Roman" w:hAnsi="Times New Roman" w:cs="Times New Roman"/>
                <w:b/>
                <w:sz w:val="18"/>
                <w:szCs w:val="18"/>
                <w:lang w:val="uk-UA"/>
              </w:rPr>
            </w:pPr>
          </w:p>
          <w:p w14:paraId="4C592AB6" w14:textId="77777777" w:rsidR="00FB76CC" w:rsidRPr="00216B66" w:rsidRDefault="00FB76CC" w:rsidP="00FB76CC">
            <w:pPr>
              <w:jc w:val="both"/>
              <w:rPr>
                <w:rFonts w:ascii="Times New Roman" w:hAnsi="Times New Roman" w:cs="Times New Roman"/>
                <w:b/>
                <w:sz w:val="18"/>
                <w:szCs w:val="18"/>
                <w:lang w:val="uk-UA"/>
              </w:rPr>
            </w:pPr>
          </w:p>
          <w:p w14:paraId="13C868A1" w14:textId="77777777" w:rsidR="00FB76CC" w:rsidRPr="00303DD4" w:rsidRDefault="00FB76CC" w:rsidP="00FB76CC">
            <w:pPr>
              <w:jc w:val="both"/>
              <w:rPr>
                <w:rFonts w:ascii="Times New Roman" w:hAnsi="Times New Roman" w:cs="Times New Roman"/>
                <w:sz w:val="20"/>
                <w:szCs w:val="20"/>
                <w:lang w:val="uk-UA"/>
              </w:rPr>
            </w:pPr>
          </w:p>
          <w:p w14:paraId="680ADC62" w14:textId="77777777" w:rsidR="002F2E91" w:rsidRDefault="002F2E91" w:rsidP="00FB76CC">
            <w:pPr>
              <w:jc w:val="both"/>
              <w:rPr>
                <w:rFonts w:ascii="Times New Roman" w:hAnsi="Times New Roman" w:cs="Times New Roman"/>
                <w:b/>
                <w:lang w:val="uk-UA"/>
              </w:rPr>
            </w:pPr>
            <w:r>
              <w:rPr>
                <w:rFonts w:ascii="Times New Roman" w:hAnsi="Times New Roman" w:cs="Times New Roman"/>
                <w:b/>
                <w:lang w:val="uk-UA"/>
              </w:rPr>
              <w:lastRenderedPageBreak/>
              <w:t>Враховано в редакції:</w:t>
            </w:r>
          </w:p>
          <w:p w14:paraId="0A629A2B" w14:textId="30EA50E8" w:rsidR="00FB76CC" w:rsidRPr="00216B66" w:rsidRDefault="002F2E91" w:rsidP="00FB76CC">
            <w:pPr>
              <w:jc w:val="both"/>
              <w:rPr>
                <w:rFonts w:ascii="Times New Roman" w:hAnsi="Times New Roman" w:cs="Times New Roman"/>
                <w:b/>
                <w:lang w:val="uk-UA"/>
              </w:rPr>
            </w:pPr>
            <w:r w:rsidRPr="00867211">
              <w:rPr>
                <w:rFonts w:ascii="Times New Roman" w:hAnsi="Times New Roman" w:cs="Times New Roman"/>
                <w:b/>
                <w:lang w:val="uk-UA"/>
              </w:rPr>
              <w:t>документи, що підтверджують вищу освіту (технічну, юридичну або економічну</w:t>
            </w:r>
            <w:r w:rsidRPr="002F2E91">
              <w:rPr>
                <w:rFonts w:ascii="Times New Roman" w:hAnsi="Times New Roman" w:cs="Times New Roman"/>
                <w:b/>
                <w:lang w:val="uk-UA"/>
              </w:rPr>
              <w:t xml:space="preserve">) </w:t>
            </w:r>
            <w:r w:rsidRPr="002F2E91">
              <w:rPr>
                <w:rFonts w:ascii="Times New Roman" w:hAnsi="Times New Roman" w:cs="Times New Roman"/>
                <w:b/>
                <w:shd w:val="clear" w:color="auto" w:fill="FFFFFF"/>
                <w:lang w:val="uk-UA"/>
              </w:rPr>
              <w:t>за освітньо-кваліфікаційним рівнем магістра або спеціаліста</w:t>
            </w:r>
            <w:r>
              <w:rPr>
                <w:rFonts w:ascii="Times New Roman" w:hAnsi="Times New Roman" w:cs="Times New Roman"/>
                <w:b/>
                <w:shd w:val="clear" w:color="auto" w:fill="FFFFFF"/>
                <w:lang w:val="uk-UA"/>
              </w:rPr>
              <w:t>;</w:t>
            </w:r>
          </w:p>
          <w:p w14:paraId="6560BA8E" w14:textId="77777777" w:rsidR="00FB76CC" w:rsidRDefault="00FB76CC" w:rsidP="00FB76CC">
            <w:pPr>
              <w:jc w:val="both"/>
              <w:rPr>
                <w:rFonts w:ascii="Times New Roman" w:hAnsi="Times New Roman" w:cs="Times New Roman"/>
                <w:sz w:val="20"/>
                <w:szCs w:val="20"/>
                <w:lang w:val="uk-UA"/>
              </w:rPr>
            </w:pPr>
          </w:p>
          <w:p w14:paraId="4AE1D37E" w14:textId="77777777" w:rsidR="00FB76CC" w:rsidRDefault="00FB76CC" w:rsidP="00FB76CC">
            <w:pPr>
              <w:jc w:val="both"/>
              <w:rPr>
                <w:rFonts w:ascii="Times New Roman" w:hAnsi="Times New Roman" w:cs="Times New Roman"/>
                <w:sz w:val="20"/>
                <w:szCs w:val="20"/>
                <w:lang w:val="uk-UA"/>
              </w:rPr>
            </w:pPr>
          </w:p>
          <w:p w14:paraId="547B76EB" w14:textId="77777777" w:rsidR="00FB76CC" w:rsidRDefault="00FB76CC" w:rsidP="00FB76CC">
            <w:pPr>
              <w:jc w:val="both"/>
              <w:rPr>
                <w:rFonts w:ascii="Times New Roman" w:hAnsi="Times New Roman" w:cs="Times New Roman"/>
                <w:sz w:val="20"/>
                <w:szCs w:val="20"/>
                <w:lang w:val="uk-UA"/>
              </w:rPr>
            </w:pPr>
          </w:p>
          <w:p w14:paraId="1F8DEFA9" w14:textId="77777777" w:rsidR="00FB76CC" w:rsidRDefault="00FB76CC" w:rsidP="00FB76CC">
            <w:pPr>
              <w:jc w:val="both"/>
              <w:rPr>
                <w:rFonts w:ascii="Times New Roman" w:hAnsi="Times New Roman" w:cs="Times New Roman"/>
                <w:sz w:val="20"/>
                <w:szCs w:val="20"/>
                <w:lang w:val="uk-UA"/>
              </w:rPr>
            </w:pPr>
          </w:p>
          <w:p w14:paraId="232FFB84" w14:textId="77777777" w:rsidR="00FB76CC" w:rsidRDefault="00FB76CC" w:rsidP="00FB76CC">
            <w:pPr>
              <w:jc w:val="both"/>
              <w:rPr>
                <w:rFonts w:ascii="Times New Roman" w:hAnsi="Times New Roman" w:cs="Times New Roman"/>
                <w:sz w:val="20"/>
                <w:szCs w:val="20"/>
                <w:lang w:val="uk-UA"/>
              </w:rPr>
            </w:pPr>
          </w:p>
          <w:p w14:paraId="02D0B79F" w14:textId="77777777" w:rsidR="00FB76CC" w:rsidRDefault="00FB76CC" w:rsidP="00FB76CC">
            <w:pPr>
              <w:jc w:val="both"/>
              <w:rPr>
                <w:rFonts w:ascii="Times New Roman" w:hAnsi="Times New Roman" w:cs="Times New Roman"/>
                <w:sz w:val="20"/>
                <w:szCs w:val="20"/>
                <w:lang w:val="uk-UA"/>
              </w:rPr>
            </w:pPr>
          </w:p>
          <w:p w14:paraId="1C20F8E0" w14:textId="77777777" w:rsidR="00FB76CC" w:rsidRDefault="00FB76CC" w:rsidP="00FB76CC">
            <w:pPr>
              <w:jc w:val="both"/>
              <w:rPr>
                <w:rFonts w:ascii="Times New Roman" w:hAnsi="Times New Roman" w:cs="Times New Roman"/>
                <w:sz w:val="20"/>
                <w:szCs w:val="20"/>
                <w:lang w:val="uk-UA"/>
              </w:rPr>
            </w:pPr>
          </w:p>
          <w:p w14:paraId="37F86000" w14:textId="77777777" w:rsidR="00FB76CC" w:rsidRDefault="00FB76CC" w:rsidP="00FB76CC">
            <w:pPr>
              <w:jc w:val="both"/>
              <w:rPr>
                <w:rFonts w:ascii="Times New Roman" w:hAnsi="Times New Roman" w:cs="Times New Roman"/>
                <w:sz w:val="20"/>
                <w:szCs w:val="20"/>
                <w:lang w:val="uk-UA"/>
              </w:rPr>
            </w:pPr>
          </w:p>
          <w:p w14:paraId="4E87BA70" w14:textId="77777777" w:rsidR="00FB76CC" w:rsidRDefault="00FB76CC" w:rsidP="00FB76CC">
            <w:pPr>
              <w:jc w:val="both"/>
              <w:rPr>
                <w:rFonts w:ascii="Times New Roman" w:hAnsi="Times New Roman" w:cs="Times New Roman"/>
                <w:sz w:val="20"/>
                <w:szCs w:val="20"/>
                <w:lang w:val="uk-UA"/>
              </w:rPr>
            </w:pPr>
          </w:p>
          <w:p w14:paraId="48083DBE" w14:textId="77777777" w:rsidR="00FB76CC" w:rsidRDefault="00FB76CC" w:rsidP="00FB76CC">
            <w:pPr>
              <w:jc w:val="both"/>
              <w:rPr>
                <w:rFonts w:ascii="Times New Roman" w:hAnsi="Times New Roman" w:cs="Times New Roman"/>
                <w:sz w:val="20"/>
                <w:szCs w:val="20"/>
                <w:lang w:val="uk-UA"/>
              </w:rPr>
            </w:pPr>
          </w:p>
          <w:p w14:paraId="7F3580CE" w14:textId="77777777" w:rsidR="00FB76CC" w:rsidRDefault="00FB76CC" w:rsidP="00FB76CC">
            <w:pPr>
              <w:jc w:val="both"/>
              <w:rPr>
                <w:rFonts w:ascii="Times New Roman" w:hAnsi="Times New Roman" w:cs="Times New Roman"/>
                <w:sz w:val="20"/>
                <w:szCs w:val="20"/>
                <w:lang w:val="uk-UA"/>
              </w:rPr>
            </w:pPr>
          </w:p>
          <w:p w14:paraId="429B566C" w14:textId="77777777" w:rsidR="00FB76CC" w:rsidRDefault="00FB76CC" w:rsidP="00FB76CC">
            <w:pPr>
              <w:jc w:val="both"/>
              <w:rPr>
                <w:rFonts w:ascii="Times New Roman" w:hAnsi="Times New Roman" w:cs="Times New Roman"/>
                <w:sz w:val="20"/>
                <w:szCs w:val="20"/>
                <w:lang w:val="uk-UA"/>
              </w:rPr>
            </w:pPr>
          </w:p>
          <w:p w14:paraId="5C4F432D" w14:textId="77777777" w:rsidR="00FB76CC" w:rsidRDefault="00FB76CC" w:rsidP="00FB76CC">
            <w:pPr>
              <w:jc w:val="both"/>
              <w:rPr>
                <w:rFonts w:ascii="Times New Roman" w:hAnsi="Times New Roman" w:cs="Times New Roman"/>
                <w:sz w:val="20"/>
                <w:szCs w:val="20"/>
                <w:lang w:val="uk-UA"/>
              </w:rPr>
            </w:pPr>
          </w:p>
          <w:p w14:paraId="67D0FC4C" w14:textId="77777777" w:rsidR="00FB76CC" w:rsidRDefault="00FB76CC" w:rsidP="00FB76CC">
            <w:pPr>
              <w:jc w:val="both"/>
              <w:rPr>
                <w:rFonts w:ascii="Times New Roman" w:hAnsi="Times New Roman" w:cs="Times New Roman"/>
                <w:sz w:val="20"/>
                <w:szCs w:val="20"/>
                <w:lang w:val="uk-UA"/>
              </w:rPr>
            </w:pPr>
          </w:p>
          <w:p w14:paraId="576BDF7A" w14:textId="77777777" w:rsidR="00FB76CC" w:rsidRDefault="00FB76CC" w:rsidP="00FB76CC">
            <w:pPr>
              <w:jc w:val="both"/>
              <w:rPr>
                <w:rFonts w:ascii="Times New Roman" w:hAnsi="Times New Roman" w:cs="Times New Roman"/>
                <w:sz w:val="20"/>
                <w:szCs w:val="20"/>
                <w:lang w:val="uk-UA"/>
              </w:rPr>
            </w:pPr>
          </w:p>
          <w:p w14:paraId="60692C6D" w14:textId="77777777" w:rsidR="00FB76CC" w:rsidRDefault="00FB76CC" w:rsidP="00FB76CC">
            <w:pPr>
              <w:jc w:val="both"/>
              <w:rPr>
                <w:rFonts w:ascii="Times New Roman" w:hAnsi="Times New Roman" w:cs="Times New Roman"/>
                <w:sz w:val="20"/>
                <w:szCs w:val="20"/>
                <w:lang w:val="uk-UA"/>
              </w:rPr>
            </w:pPr>
          </w:p>
          <w:p w14:paraId="3DDA3B06" w14:textId="77777777" w:rsidR="00FB76CC" w:rsidRDefault="00FB76CC" w:rsidP="00FB76CC">
            <w:pPr>
              <w:jc w:val="both"/>
              <w:rPr>
                <w:rFonts w:ascii="Times New Roman" w:hAnsi="Times New Roman" w:cs="Times New Roman"/>
                <w:sz w:val="20"/>
                <w:szCs w:val="20"/>
                <w:lang w:val="uk-UA"/>
              </w:rPr>
            </w:pPr>
          </w:p>
          <w:p w14:paraId="78171E75" w14:textId="77777777" w:rsidR="00FB76CC" w:rsidRDefault="00FB76CC" w:rsidP="00FB76CC">
            <w:pPr>
              <w:jc w:val="both"/>
              <w:rPr>
                <w:rFonts w:ascii="Times New Roman" w:hAnsi="Times New Roman" w:cs="Times New Roman"/>
                <w:sz w:val="20"/>
                <w:szCs w:val="20"/>
                <w:lang w:val="uk-UA"/>
              </w:rPr>
            </w:pPr>
          </w:p>
          <w:p w14:paraId="29F86112" w14:textId="77777777" w:rsidR="00FB76CC" w:rsidRDefault="00FB76CC" w:rsidP="00FB76CC">
            <w:pPr>
              <w:jc w:val="both"/>
              <w:rPr>
                <w:rFonts w:ascii="Times New Roman" w:hAnsi="Times New Roman" w:cs="Times New Roman"/>
                <w:sz w:val="20"/>
                <w:szCs w:val="20"/>
                <w:lang w:val="uk-UA"/>
              </w:rPr>
            </w:pPr>
          </w:p>
          <w:p w14:paraId="38B0BF0A" w14:textId="77777777" w:rsidR="00FB76CC" w:rsidRDefault="00FB76CC" w:rsidP="00FB76CC">
            <w:pPr>
              <w:jc w:val="both"/>
              <w:rPr>
                <w:rFonts w:ascii="Times New Roman" w:hAnsi="Times New Roman" w:cs="Times New Roman"/>
                <w:sz w:val="20"/>
                <w:szCs w:val="20"/>
                <w:lang w:val="uk-UA"/>
              </w:rPr>
            </w:pPr>
          </w:p>
          <w:p w14:paraId="6F9DB1C1" w14:textId="77777777" w:rsidR="00FB76CC" w:rsidRDefault="00FB76CC" w:rsidP="00FB76CC">
            <w:pPr>
              <w:jc w:val="both"/>
              <w:rPr>
                <w:rFonts w:ascii="Times New Roman" w:hAnsi="Times New Roman" w:cs="Times New Roman"/>
                <w:sz w:val="20"/>
                <w:szCs w:val="20"/>
                <w:lang w:val="uk-UA"/>
              </w:rPr>
            </w:pPr>
          </w:p>
          <w:p w14:paraId="0FB93220" w14:textId="77777777" w:rsidR="00FB76CC" w:rsidRDefault="00FB76CC" w:rsidP="00FB76CC">
            <w:pPr>
              <w:jc w:val="both"/>
              <w:rPr>
                <w:rFonts w:ascii="Times New Roman" w:hAnsi="Times New Roman" w:cs="Times New Roman"/>
                <w:sz w:val="20"/>
                <w:szCs w:val="20"/>
                <w:lang w:val="uk-UA"/>
              </w:rPr>
            </w:pPr>
          </w:p>
          <w:p w14:paraId="4EC4B696" w14:textId="77777777" w:rsidR="00FB76CC" w:rsidRDefault="00FB76CC" w:rsidP="00FB76CC">
            <w:pPr>
              <w:jc w:val="both"/>
              <w:rPr>
                <w:rFonts w:ascii="Times New Roman" w:hAnsi="Times New Roman" w:cs="Times New Roman"/>
                <w:sz w:val="20"/>
                <w:szCs w:val="20"/>
                <w:lang w:val="uk-UA"/>
              </w:rPr>
            </w:pPr>
          </w:p>
          <w:p w14:paraId="6B9D84D6" w14:textId="77777777" w:rsidR="00FB76CC" w:rsidRDefault="00FB76CC" w:rsidP="00FB76CC">
            <w:pPr>
              <w:jc w:val="both"/>
              <w:rPr>
                <w:rFonts w:ascii="Times New Roman" w:hAnsi="Times New Roman" w:cs="Times New Roman"/>
                <w:sz w:val="20"/>
                <w:szCs w:val="20"/>
                <w:lang w:val="uk-UA"/>
              </w:rPr>
            </w:pPr>
          </w:p>
          <w:p w14:paraId="14FDF89C" w14:textId="77777777" w:rsidR="00FB76CC" w:rsidRDefault="00FB76CC" w:rsidP="00FB76CC">
            <w:pPr>
              <w:jc w:val="both"/>
              <w:rPr>
                <w:rFonts w:ascii="Times New Roman" w:hAnsi="Times New Roman" w:cs="Times New Roman"/>
                <w:sz w:val="20"/>
                <w:szCs w:val="20"/>
                <w:lang w:val="uk-UA"/>
              </w:rPr>
            </w:pPr>
          </w:p>
          <w:p w14:paraId="6E373DAE" w14:textId="77777777" w:rsidR="00FB76CC" w:rsidRDefault="00FB76CC" w:rsidP="00FB76CC">
            <w:pPr>
              <w:jc w:val="both"/>
              <w:rPr>
                <w:rFonts w:ascii="Times New Roman" w:hAnsi="Times New Roman" w:cs="Times New Roman"/>
                <w:sz w:val="20"/>
                <w:szCs w:val="20"/>
                <w:lang w:val="uk-UA"/>
              </w:rPr>
            </w:pPr>
          </w:p>
          <w:p w14:paraId="58462137" w14:textId="77777777" w:rsidR="00FB76CC" w:rsidRDefault="00FB76CC" w:rsidP="00FB76CC">
            <w:pPr>
              <w:jc w:val="both"/>
              <w:rPr>
                <w:rFonts w:ascii="Times New Roman" w:hAnsi="Times New Roman" w:cs="Times New Roman"/>
                <w:sz w:val="20"/>
                <w:szCs w:val="20"/>
                <w:lang w:val="uk-UA"/>
              </w:rPr>
            </w:pPr>
          </w:p>
          <w:p w14:paraId="15750F21" w14:textId="77777777" w:rsidR="00FB76CC" w:rsidRDefault="00FB76CC" w:rsidP="00FB76CC">
            <w:pPr>
              <w:jc w:val="both"/>
              <w:rPr>
                <w:rFonts w:ascii="Times New Roman" w:hAnsi="Times New Roman" w:cs="Times New Roman"/>
                <w:sz w:val="20"/>
                <w:szCs w:val="20"/>
                <w:lang w:val="uk-UA"/>
              </w:rPr>
            </w:pPr>
          </w:p>
          <w:p w14:paraId="46D217CA" w14:textId="77777777" w:rsidR="00FB76CC" w:rsidRDefault="00FB76CC" w:rsidP="00FB76CC">
            <w:pPr>
              <w:jc w:val="both"/>
              <w:rPr>
                <w:rFonts w:ascii="Times New Roman" w:hAnsi="Times New Roman" w:cs="Times New Roman"/>
                <w:sz w:val="20"/>
                <w:szCs w:val="20"/>
                <w:lang w:val="uk-UA"/>
              </w:rPr>
            </w:pPr>
          </w:p>
          <w:p w14:paraId="04E78012" w14:textId="77777777" w:rsidR="00FB76CC" w:rsidRDefault="00FB76CC" w:rsidP="00FB76CC">
            <w:pPr>
              <w:jc w:val="both"/>
              <w:rPr>
                <w:rFonts w:ascii="Times New Roman" w:hAnsi="Times New Roman" w:cs="Times New Roman"/>
                <w:sz w:val="20"/>
                <w:szCs w:val="20"/>
                <w:lang w:val="uk-UA"/>
              </w:rPr>
            </w:pPr>
          </w:p>
          <w:p w14:paraId="4028E44B" w14:textId="77777777" w:rsidR="00FB76CC" w:rsidRDefault="00FB76CC" w:rsidP="00FB76CC">
            <w:pPr>
              <w:jc w:val="both"/>
              <w:rPr>
                <w:rFonts w:ascii="Times New Roman" w:hAnsi="Times New Roman" w:cs="Times New Roman"/>
                <w:sz w:val="20"/>
                <w:szCs w:val="20"/>
                <w:lang w:val="uk-UA"/>
              </w:rPr>
            </w:pPr>
          </w:p>
          <w:p w14:paraId="7BCADC19" w14:textId="77777777" w:rsidR="00FB76CC" w:rsidRDefault="00FB76CC" w:rsidP="00FB76CC">
            <w:pPr>
              <w:jc w:val="both"/>
              <w:rPr>
                <w:rFonts w:ascii="Times New Roman" w:hAnsi="Times New Roman" w:cs="Times New Roman"/>
                <w:sz w:val="20"/>
                <w:szCs w:val="20"/>
                <w:lang w:val="uk-UA"/>
              </w:rPr>
            </w:pPr>
          </w:p>
          <w:p w14:paraId="306A9688" w14:textId="77777777" w:rsidR="00FB76CC" w:rsidRDefault="00FB76CC" w:rsidP="00FB76CC">
            <w:pPr>
              <w:jc w:val="both"/>
              <w:rPr>
                <w:rFonts w:ascii="Times New Roman" w:hAnsi="Times New Roman" w:cs="Times New Roman"/>
                <w:sz w:val="20"/>
                <w:szCs w:val="20"/>
                <w:lang w:val="uk-UA"/>
              </w:rPr>
            </w:pPr>
          </w:p>
          <w:p w14:paraId="041DA52B" w14:textId="77777777" w:rsidR="00FB76CC" w:rsidRDefault="00FB76CC" w:rsidP="00FB76CC">
            <w:pPr>
              <w:jc w:val="both"/>
              <w:rPr>
                <w:rFonts w:ascii="Times New Roman" w:hAnsi="Times New Roman" w:cs="Times New Roman"/>
                <w:sz w:val="20"/>
                <w:szCs w:val="20"/>
                <w:lang w:val="uk-UA"/>
              </w:rPr>
            </w:pPr>
          </w:p>
          <w:p w14:paraId="00561A39" w14:textId="77777777" w:rsidR="00FB76CC" w:rsidRDefault="00FB76CC" w:rsidP="00FB76CC">
            <w:pPr>
              <w:jc w:val="both"/>
              <w:rPr>
                <w:rFonts w:ascii="Times New Roman" w:hAnsi="Times New Roman" w:cs="Times New Roman"/>
                <w:sz w:val="20"/>
                <w:szCs w:val="20"/>
                <w:lang w:val="uk-UA"/>
              </w:rPr>
            </w:pPr>
          </w:p>
          <w:p w14:paraId="0238A7A5" w14:textId="77777777" w:rsidR="00FB76CC" w:rsidRDefault="00FB76CC" w:rsidP="00FB76CC">
            <w:pPr>
              <w:jc w:val="both"/>
              <w:rPr>
                <w:rFonts w:ascii="Times New Roman" w:hAnsi="Times New Roman" w:cs="Times New Roman"/>
                <w:sz w:val="20"/>
                <w:szCs w:val="20"/>
                <w:lang w:val="uk-UA"/>
              </w:rPr>
            </w:pPr>
          </w:p>
          <w:p w14:paraId="52841B7D" w14:textId="77777777" w:rsidR="00FB76CC" w:rsidRDefault="00FB76CC" w:rsidP="00FB76CC">
            <w:pPr>
              <w:jc w:val="both"/>
              <w:rPr>
                <w:rFonts w:ascii="Times New Roman" w:hAnsi="Times New Roman" w:cs="Times New Roman"/>
                <w:sz w:val="20"/>
                <w:szCs w:val="20"/>
                <w:lang w:val="uk-UA"/>
              </w:rPr>
            </w:pPr>
          </w:p>
          <w:p w14:paraId="311F7B9E" w14:textId="77777777" w:rsidR="00FB76CC" w:rsidRDefault="00FB76CC" w:rsidP="00FB76CC">
            <w:pPr>
              <w:jc w:val="both"/>
              <w:rPr>
                <w:rFonts w:ascii="Times New Roman" w:hAnsi="Times New Roman" w:cs="Times New Roman"/>
                <w:sz w:val="20"/>
                <w:szCs w:val="20"/>
                <w:lang w:val="uk-UA"/>
              </w:rPr>
            </w:pPr>
          </w:p>
          <w:p w14:paraId="1FD6218F" w14:textId="77777777" w:rsidR="00FB76CC" w:rsidRDefault="00FB76CC" w:rsidP="00FB76CC">
            <w:pPr>
              <w:jc w:val="both"/>
              <w:rPr>
                <w:rFonts w:ascii="Times New Roman" w:hAnsi="Times New Roman" w:cs="Times New Roman"/>
                <w:sz w:val="20"/>
                <w:szCs w:val="20"/>
                <w:lang w:val="uk-UA"/>
              </w:rPr>
            </w:pPr>
          </w:p>
          <w:p w14:paraId="74D23786" w14:textId="77777777" w:rsidR="00FB76CC" w:rsidRDefault="00FB76CC" w:rsidP="00FB76CC">
            <w:pPr>
              <w:jc w:val="both"/>
              <w:rPr>
                <w:rFonts w:ascii="Times New Roman" w:hAnsi="Times New Roman" w:cs="Times New Roman"/>
                <w:sz w:val="20"/>
                <w:szCs w:val="20"/>
                <w:lang w:val="uk-UA"/>
              </w:rPr>
            </w:pPr>
          </w:p>
          <w:p w14:paraId="3FA901F2" w14:textId="77777777" w:rsidR="00FB76CC" w:rsidRDefault="00FB76CC" w:rsidP="00FB76CC">
            <w:pPr>
              <w:jc w:val="both"/>
              <w:rPr>
                <w:rFonts w:ascii="Times New Roman" w:hAnsi="Times New Roman" w:cs="Times New Roman"/>
                <w:sz w:val="20"/>
                <w:szCs w:val="20"/>
                <w:lang w:val="uk-UA"/>
              </w:rPr>
            </w:pPr>
          </w:p>
          <w:p w14:paraId="51BC7AE7" w14:textId="77777777" w:rsidR="00FB76CC" w:rsidRDefault="00FB76CC" w:rsidP="00FB76CC">
            <w:pPr>
              <w:jc w:val="both"/>
              <w:rPr>
                <w:rFonts w:ascii="Times New Roman" w:hAnsi="Times New Roman" w:cs="Times New Roman"/>
                <w:sz w:val="20"/>
                <w:szCs w:val="20"/>
                <w:lang w:val="uk-UA"/>
              </w:rPr>
            </w:pPr>
          </w:p>
          <w:p w14:paraId="46C3CF87" w14:textId="77777777" w:rsidR="00FB76CC" w:rsidRDefault="00FB76CC" w:rsidP="00FB76CC">
            <w:pPr>
              <w:jc w:val="both"/>
              <w:rPr>
                <w:rFonts w:ascii="Times New Roman" w:hAnsi="Times New Roman" w:cs="Times New Roman"/>
                <w:sz w:val="20"/>
                <w:szCs w:val="20"/>
                <w:lang w:val="uk-UA"/>
              </w:rPr>
            </w:pPr>
          </w:p>
          <w:p w14:paraId="60FD3F30" w14:textId="77777777" w:rsidR="00FB76CC" w:rsidRDefault="00FB76CC" w:rsidP="00FB76CC">
            <w:pPr>
              <w:jc w:val="both"/>
              <w:rPr>
                <w:rFonts w:ascii="Times New Roman" w:hAnsi="Times New Roman" w:cs="Times New Roman"/>
                <w:sz w:val="20"/>
                <w:szCs w:val="20"/>
                <w:lang w:val="uk-UA"/>
              </w:rPr>
            </w:pPr>
          </w:p>
          <w:p w14:paraId="6E6E09C6" w14:textId="77777777" w:rsidR="00FB76CC" w:rsidRDefault="00FB76CC" w:rsidP="00FB76CC">
            <w:pPr>
              <w:jc w:val="both"/>
              <w:rPr>
                <w:rFonts w:ascii="Times New Roman" w:hAnsi="Times New Roman" w:cs="Times New Roman"/>
                <w:sz w:val="20"/>
                <w:szCs w:val="20"/>
                <w:lang w:val="uk-UA"/>
              </w:rPr>
            </w:pPr>
          </w:p>
          <w:p w14:paraId="0E79DC01" w14:textId="77777777" w:rsidR="00FB76CC" w:rsidRDefault="00FB76CC" w:rsidP="00FB76CC">
            <w:pPr>
              <w:jc w:val="both"/>
              <w:rPr>
                <w:rFonts w:ascii="Times New Roman" w:hAnsi="Times New Roman" w:cs="Times New Roman"/>
                <w:sz w:val="20"/>
                <w:szCs w:val="20"/>
                <w:lang w:val="uk-UA"/>
              </w:rPr>
            </w:pPr>
          </w:p>
          <w:p w14:paraId="73F9DB91" w14:textId="77777777" w:rsidR="00FB76CC" w:rsidRDefault="00FB76CC" w:rsidP="00FB76CC">
            <w:pPr>
              <w:jc w:val="both"/>
              <w:rPr>
                <w:rFonts w:ascii="Times New Roman" w:hAnsi="Times New Roman" w:cs="Times New Roman"/>
                <w:sz w:val="20"/>
                <w:szCs w:val="20"/>
                <w:lang w:val="uk-UA"/>
              </w:rPr>
            </w:pPr>
          </w:p>
          <w:p w14:paraId="53693546" w14:textId="77777777" w:rsidR="00FB76CC" w:rsidRDefault="00FB76CC" w:rsidP="00FB76CC">
            <w:pPr>
              <w:jc w:val="both"/>
              <w:rPr>
                <w:rFonts w:ascii="Times New Roman" w:hAnsi="Times New Roman" w:cs="Times New Roman"/>
                <w:sz w:val="20"/>
                <w:szCs w:val="20"/>
                <w:lang w:val="uk-UA"/>
              </w:rPr>
            </w:pPr>
          </w:p>
          <w:p w14:paraId="062D91FB" w14:textId="77777777" w:rsidR="00FB76CC" w:rsidRDefault="00FB76CC" w:rsidP="00FB76CC">
            <w:pPr>
              <w:jc w:val="both"/>
              <w:rPr>
                <w:rFonts w:ascii="Times New Roman" w:hAnsi="Times New Roman" w:cs="Times New Roman"/>
                <w:sz w:val="20"/>
                <w:szCs w:val="20"/>
                <w:lang w:val="uk-UA"/>
              </w:rPr>
            </w:pPr>
          </w:p>
          <w:p w14:paraId="1D45EB9B" w14:textId="77777777" w:rsidR="00FB76CC" w:rsidRDefault="00FB76CC" w:rsidP="00FB76CC">
            <w:pPr>
              <w:jc w:val="both"/>
              <w:rPr>
                <w:rFonts w:ascii="Times New Roman" w:hAnsi="Times New Roman" w:cs="Times New Roman"/>
                <w:sz w:val="20"/>
                <w:szCs w:val="20"/>
                <w:lang w:val="uk-UA"/>
              </w:rPr>
            </w:pPr>
          </w:p>
          <w:p w14:paraId="1E6C4D3C" w14:textId="77777777" w:rsidR="00FB76CC" w:rsidRDefault="00FB76CC" w:rsidP="00FB76CC">
            <w:pPr>
              <w:jc w:val="both"/>
              <w:rPr>
                <w:rFonts w:ascii="Times New Roman" w:hAnsi="Times New Roman" w:cs="Times New Roman"/>
                <w:sz w:val="20"/>
                <w:szCs w:val="20"/>
                <w:lang w:val="uk-UA"/>
              </w:rPr>
            </w:pPr>
          </w:p>
          <w:p w14:paraId="3BDBCBEA" w14:textId="77777777" w:rsidR="00FB76CC" w:rsidRDefault="00FB76CC" w:rsidP="00FB76CC">
            <w:pPr>
              <w:jc w:val="both"/>
              <w:rPr>
                <w:rFonts w:ascii="Times New Roman" w:hAnsi="Times New Roman" w:cs="Times New Roman"/>
                <w:sz w:val="20"/>
                <w:szCs w:val="20"/>
                <w:lang w:val="uk-UA"/>
              </w:rPr>
            </w:pPr>
          </w:p>
          <w:p w14:paraId="7A2AB708" w14:textId="77777777" w:rsidR="00FB76CC" w:rsidRDefault="00FB76CC" w:rsidP="00FB76CC">
            <w:pPr>
              <w:jc w:val="both"/>
              <w:rPr>
                <w:rFonts w:ascii="Times New Roman" w:hAnsi="Times New Roman" w:cs="Times New Roman"/>
                <w:sz w:val="20"/>
                <w:szCs w:val="20"/>
                <w:lang w:val="uk-UA"/>
              </w:rPr>
            </w:pPr>
          </w:p>
          <w:p w14:paraId="53BCA4BE" w14:textId="77777777" w:rsidR="00FB76CC" w:rsidRDefault="00FB76CC" w:rsidP="00FB76CC">
            <w:pPr>
              <w:jc w:val="both"/>
              <w:rPr>
                <w:rFonts w:ascii="Times New Roman" w:hAnsi="Times New Roman" w:cs="Times New Roman"/>
                <w:sz w:val="20"/>
                <w:szCs w:val="20"/>
                <w:lang w:val="uk-UA"/>
              </w:rPr>
            </w:pPr>
          </w:p>
          <w:p w14:paraId="0708EA2A" w14:textId="77777777" w:rsidR="00FB76CC" w:rsidRDefault="00FB76CC" w:rsidP="00FB76CC">
            <w:pPr>
              <w:jc w:val="both"/>
              <w:rPr>
                <w:rFonts w:ascii="Times New Roman" w:hAnsi="Times New Roman" w:cs="Times New Roman"/>
                <w:sz w:val="20"/>
                <w:szCs w:val="20"/>
                <w:lang w:val="uk-UA"/>
              </w:rPr>
            </w:pPr>
          </w:p>
          <w:p w14:paraId="7C0BF843" w14:textId="77777777" w:rsidR="00FB76CC" w:rsidRDefault="00FB76CC" w:rsidP="00FB76CC">
            <w:pPr>
              <w:jc w:val="both"/>
              <w:rPr>
                <w:rFonts w:ascii="Times New Roman" w:hAnsi="Times New Roman" w:cs="Times New Roman"/>
                <w:sz w:val="20"/>
                <w:szCs w:val="20"/>
                <w:lang w:val="uk-UA"/>
              </w:rPr>
            </w:pPr>
          </w:p>
          <w:p w14:paraId="72402C94" w14:textId="77777777" w:rsidR="00FB76CC" w:rsidRDefault="00FB76CC" w:rsidP="00FB76CC">
            <w:pPr>
              <w:jc w:val="both"/>
              <w:rPr>
                <w:rFonts w:ascii="Times New Roman" w:hAnsi="Times New Roman" w:cs="Times New Roman"/>
                <w:sz w:val="20"/>
                <w:szCs w:val="20"/>
                <w:lang w:val="uk-UA"/>
              </w:rPr>
            </w:pPr>
          </w:p>
          <w:p w14:paraId="1943984F" w14:textId="77777777" w:rsidR="00FB76CC" w:rsidRDefault="00FB76CC" w:rsidP="00FB76CC">
            <w:pPr>
              <w:jc w:val="both"/>
              <w:rPr>
                <w:rFonts w:ascii="Times New Roman" w:hAnsi="Times New Roman" w:cs="Times New Roman"/>
                <w:sz w:val="20"/>
                <w:szCs w:val="20"/>
                <w:lang w:val="uk-UA"/>
              </w:rPr>
            </w:pPr>
          </w:p>
          <w:p w14:paraId="5136C53F" w14:textId="77777777" w:rsidR="00FB76CC" w:rsidRPr="00AB0473" w:rsidRDefault="00FB76CC" w:rsidP="00FB76CC">
            <w:pPr>
              <w:jc w:val="both"/>
              <w:rPr>
                <w:rFonts w:ascii="Times New Roman" w:hAnsi="Times New Roman" w:cs="Times New Roman"/>
                <w:sz w:val="16"/>
                <w:szCs w:val="16"/>
                <w:lang w:val="uk-UA"/>
              </w:rPr>
            </w:pPr>
          </w:p>
          <w:p w14:paraId="3D39E4B8" w14:textId="77777777" w:rsidR="00FB76CC" w:rsidRPr="00AB0473" w:rsidRDefault="00FB76CC" w:rsidP="00FB76CC">
            <w:pPr>
              <w:jc w:val="both"/>
              <w:rPr>
                <w:rFonts w:ascii="Times New Roman" w:hAnsi="Times New Roman" w:cs="Times New Roman"/>
                <w:sz w:val="16"/>
                <w:szCs w:val="16"/>
                <w:lang w:val="uk-UA"/>
              </w:rPr>
            </w:pPr>
          </w:p>
          <w:p w14:paraId="710830B8" w14:textId="77777777" w:rsidR="00FB76CC" w:rsidRPr="00AB0473" w:rsidRDefault="00FB76CC" w:rsidP="00FB76CC">
            <w:pPr>
              <w:jc w:val="both"/>
              <w:rPr>
                <w:rFonts w:ascii="Times New Roman" w:hAnsi="Times New Roman" w:cs="Times New Roman"/>
                <w:sz w:val="16"/>
                <w:szCs w:val="16"/>
                <w:lang w:val="uk-UA"/>
              </w:rPr>
            </w:pPr>
          </w:p>
          <w:p w14:paraId="624206CA" w14:textId="77777777" w:rsidR="00216B66" w:rsidRPr="00216B66" w:rsidRDefault="00216B66" w:rsidP="00216B66">
            <w:pPr>
              <w:jc w:val="both"/>
              <w:rPr>
                <w:rFonts w:ascii="Times New Roman" w:hAnsi="Times New Roman" w:cs="Times New Roman"/>
                <w:b/>
                <w:lang w:val="uk-UA"/>
              </w:rPr>
            </w:pPr>
            <w:r w:rsidRPr="00216B66">
              <w:rPr>
                <w:rFonts w:ascii="Times New Roman" w:hAnsi="Times New Roman" w:cs="Times New Roman"/>
                <w:b/>
                <w:lang w:val="uk-UA"/>
              </w:rPr>
              <w:t xml:space="preserve">Не враховано </w:t>
            </w:r>
          </w:p>
          <w:p w14:paraId="43A05BB3" w14:textId="4E6DF560" w:rsidR="00FB76CC" w:rsidRPr="00216B66" w:rsidRDefault="00FB76CC" w:rsidP="00AB0473">
            <w:pPr>
              <w:jc w:val="both"/>
              <w:rPr>
                <w:rFonts w:ascii="Times New Roman" w:hAnsi="Times New Roman" w:cs="Times New Roman"/>
                <w:lang w:val="uk-UA"/>
              </w:rPr>
            </w:pPr>
            <w:r w:rsidRPr="00977CDA">
              <w:rPr>
                <w:rFonts w:ascii="Times New Roman" w:hAnsi="Times New Roman" w:cs="Times New Roman"/>
                <w:lang w:val="uk-UA"/>
              </w:rPr>
              <w:t xml:space="preserve">Підстави щодо визначення Регулятором невідповідності кандидатури на посаду Контролера визначені в </w:t>
            </w:r>
            <w:r w:rsidRPr="00B173BF">
              <w:rPr>
                <w:rFonts w:ascii="Times New Roman" w:hAnsi="Times New Roman" w:cs="Times New Roman"/>
                <w:lang w:val="uk-UA"/>
              </w:rPr>
              <w:t>частин</w:t>
            </w:r>
            <w:r w:rsidR="000732DF" w:rsidRPr="00B173BF">
              <w:rPr>
                <w:rFonts w:ascii="Times New Roman" w:hAnsi="Times New Roman" w:cs="Times New Roman"/>
                <w:lang w:val="uk-UA"/>
              </w:rPr>
              <w:t>ах 2 та</w:t>
            </w:r>
            <w:r w:rsidRPr="00B173BF">
              <w:rPr>
                <w:rFonts w:ascii="Times New Roman" w:hAnsi="Times New Roman" w:cs="Times New Roman"/>
                <w:lang w:val="uk-UA"/>
              </w:rPr>
              <w:t xml:space="preserve"> 5</w:t>
            </w:r>
            <w:r w:rsidRPr="00977CDA">
              <w:rPr>
                <w:rFonts w:ascii="Times New Roman" w:hAnsi="Times New Roman" w:cs="Times New Roman"/>
                <w:lang w:val="uk-UA"/>
              </w:rPr>
              <w:t xml:space="preserve"> статті 31</w:t>
            </w:r>
            <w:r w:rsidR="00216B66" w:rsidRPr="00977CDA">
              <w:rPr>
                <w:rFonts w:ascii="Times New Roman" w:hAnsi="Times New Roman" w:cs="Times New Roman"/>
                <w:lang w:val="uk-UA"/>
              </w:rPr>
              <w:t xml:space="preserve"> Закону</w:t>
            </w:r>
            <w:r w:rsidRPr="00977CDA">
              <w:rPr>
                <w:rFonts w:ascii="Times New Roman" w:hAnsi="Times New Roman" w:cs="Times New Roman"/>
                <w:lang w:val="uk-UA"/>
              </w:rPr>
              <w:t xml:space="preserve">. Посада контролера є ключовою в процесі моніторингу регулятором вимог щодо відокремлення та незалежності </w:t>
            </w:r>
            <w:r w:rsidR="00977CDA" w:rsidRPr="00977CDA">
              <w:rPr>
                <w:rFonts w:ascii="Times New Roman" w:hAnsi="Times New Roman" w:cs="Times New Roman"/>
                <w:lang w:val="uk-UA"/>
              </w:rPr>
              <w:t>оператора газотранспортної системи</w:t>
            </w:r>
            <w:r w:rsidRPr="00977CDA">
              <w:rPr>
                <w:rFonts w:ascii="Times New Roman" w:hAnsi="Times New Roman" w:cs="Times New Roman"/>
                <w:lang w:val="uk-UA"/>
              </w:rPr>
              <w:t>, тому тривала відсутність на посаді Контролера є порушенням вимог законодавства щодо відокремлення оператора</w:t>
            </w:r>
            <w:r w:rsidR="00977CDA" w:rsidRPr="00977CDA">
              <w:rPr>
                <w:rFonts w:ascii="Times New Roman" w:hAnsi="Times New Roman" w:cs="Times New Roman"/>
                <w:lang w:val="uk-UA"/>
              </w:rPr>
              <w:t xml:space="preserve"> газотранспортної системи</w:t>
            </w:r>
            <w:r w:rsidRPr="00977CDA">
              <w:rPr>
                <w:rFonts w:ascii="Times New Roman" w:hAnsi="Times New Roman" w:cs="Times New Roman"/>
                <w:lang w:val="uk-UA"/>
              </w:rPr>
              <w:t>, зокрема в частині здійснення контролю</w:t>
            </w:r>
            <w:r w:rsidR="003765EB">
              <w:rPr>
                <w:rFonts w:ascii="Times New Roman" w:hAnsi="Times New Roman" w:cs="Times New Roman"/>
                <w:lang w:val="uk-UA"/>
              </w:rPr>
              <w:t xml:space="preserve"> за дотриманням вимог законодавства</w:t>
            </w:r>
            <w:r w:rsidRPr="00977CDA">
              <w:rPr>
                <w:rFonts w:ascii="Times New Roman" w:hAnsi="Times New Roman" w:cs="Times New Roman"/>
                <w:lang w:val="uk-UA"/>
              </w:rPr>
              <w:t xml:space="preserve">. Про це неодноразово наголошувалося </w:t>
            </w:r>
            <w:r w:rsidR="00AB0473">
              <w:rPr>
                <w:rFonts w:ascii="Times New Roman" w:hAnsi="Times New Roman" w:cs="Times New Roman"/>
                <w:lang w:val="uk-UA"/>
              </w:rPr>
              <w:t>С</w:t>
            </w:r>
            <w:r w:rsidRPr="00977CDA">
              <w:rPr>
                <w:rFonts w:ascii="Times New Roman" w:hAnsi="Times New Roman" w:cs="Times New Roman"/>
                <w:lang w:val="uk-UA"/>
              </w:rPr>
              <w:t>екретаріатом</w:t>
            </w:r>
            <w:r w:rsidR="00977CDA" w:rsidRPr="00977CDA">
              <w:rPr>
                <w:rFonts w:ascii="Times New Roman" w:hAnsi="Times New Roman" w:cs="Times New Roman"/>
                <w:lang w:val="uk-UA"/>
              </w:rPr>
              <w:t xml:space="preserve"> Енергетичного Співтовариства</w:t>
            </w:r>
            <w:r w:rsidRPr="00977CDA">
              <w:rPr>
                <w:rFonts w:ascii="Times New Roman" w:hAnsi="Times New Roman" w:cs="Times New Roman"/>
                <w:lang w:val="uk-UA"/>
              </w:rPr>
              <w:t>.</w:t>
            </w:r>
            <w:r w:rsidRPr="00216B66">
              <w:rPr>
                <w:rFonts w:ascii="Times New Roman" w:hAnsi="Times New Roman" w:cs="Times New Roman"/>
                <w:lang w:val="uk-UA"/>
              </w:rPr>
              <w:t xml:space="preserve"> </w:t>
            </w:r>
          </w:p>
          <w:p w14:paraId="79EABEDC" w14:textId="77777777" w:rsidR="00FB76CC" w:rsidRDefault="00FB76CC" w:rsidP="00FB76CC">
            <w:pPr>
              <w:jc w:val="both"/>
              <w:rPr>
                <w:rFonts w:ascii="Times New Roman" w:hAnsi="Times New Roman" w:cs="Times New Roman"/>
                <w:sz w:val="20"/>
                <w:szCs w:val="20"/>
                <w:lang w:val="uk-UA"/>
              </w:rPr>
            </w:pPr>
          </w:p>
          <w:p w14:paraId="3DA90026" w14:textId="77777777" w:rsidR="00FB76CC" w:rsidRPr="00303DD4" w:rsidRDefault="00FB76CC" w:rsidP="00FB76CC">
            <w:pPr>
              <w:jc w:val="both"/>
              <w:rPr>
                <w:rFonts w:ascii="Times New Roman" w:hAnsi="Times New Roman" w:cs="Times New Roman"/>
                <w:sz w:val="20"/>
                <w:szCs w:val="20"/>
                <w:lang w:val="uk-UA"/>
              </w:rPr>
            </w:pPr>
          </w:p>
          <w:p w14:paraId="17777FF5" w14:textId="77777777" w:rsidR="00FB76CC" w:rsidRPr="00303DD4" w:rsidRDefault="00FB76CC" w:rsidP="00FB76CC">
            <w:pPr>
              <w:jc w:val="both"/>
              <w:rPr>
                <w:rFonts w:ascii="Times New Roman" w:hAnsi="Times New Roman" w:cs="Times New Roman"/>
                <w:sz w:val="20"/>
                <w:szCs w:val="20"/>
                <w:lang w:val="uk-UA"/>
              </w:rPr>
            </w:pPr>
          </w:p>
          <w:p w14:paraId="5E749EC9" w14:textId="77777777" w:rsidR="00FB76CC" w:rsidRPr="00303DD4" w:rsidRDefault="00FB76CC" w:rsidP="00FB76CC">
            <w:pPr>
              <w:jc w:val="both"/>
              <w:rPr>
                <w:rFonts w:ascii="Times New Roman" w:hAnsi="Times New Roman" w:cs="Times New Roman"/>
                <w:sz w:val="20"/>
                <w:szCs w:val="20"/>
                <w:lang w:val="uk-UA"/>
              </w:rPr>
            </w:pPr>
          </w:p>
          <w:p w14:paraId="3AFC7B7B" w14:textId="77777777" w:rsidR="00FB76CC" w:rsidRPr="00303DD4" w:rsidRDefault="00FB76CC" w:rsidP="00FB76CC">
            <w:pPr>
              <w:jc w:val="both"/>
              <w:rPr>
                <w:rFonts w:ascii="Times New Roman" w:hAnsi="Times New Roman" w:cs="Times New Roman"/>
                <w:sz w:val="20"/>
                <w:szCs w:val="20"/>
                <w:lang w:val="uk-UA"/>
              </w:rPr>
            </w:pPr>
          </w:p>
          <w:p w14:paraId="0319FE32" w14:textId="77777777" w:rsidR="00FB76CC" w:rsidRPr="00303DD4" w:rsidRDefault="00FB76CC" w:rsidP="00FB76CC">
            <w:pPr>
              <w:jc w:val="both"/>
              <w:rPr>
                <w:rFonts w:ascii="Times New Roman" w:hAnsi="Times New Roman" w:cs="Times New Roman"/>
                <w:sz w:val="20"/>
                <w:szCs w:val="20"/>
                <w:lang w:val="uk-UA"/>
              </w:rPr>
            </w:pPr>
          </w:p>
          <w:p w14:paraId="173975D8" w14:textId="77777777" w:rsidR="00FB76CC" w:rsidRPr="00303DD4" w:rsidRDefault="00FB76CC" w:rsidP="00FB76CC">
            <w:pPr>
              <w:jc w:val="both"/>
              <w:rPr>
                <w:rFonts w:ascii="Times New Roman" w:hAnsi="Times New Roman" w:cs="Times New Roman"/>
                <w:sz w:val="20"/>
                <w:szCs w:val="20"/>
                <w:lang w:val="uk-UA"/>
              </w:rPr>
            </w:pPr>
          </w:p>
          <w:p w14:paraId="126AA35C" w14:textId="77777777" w:rsidR="00FB76CC" w:rsidRPr="00303DD4" w:rsidRDefault="00FB76CC" w:rsidP="00FB76CC">
            <w:pPr>
              <w:jc w:val="both"/>
              <w:rPr>
                <w:rFonts w:ascii="Times New Roman" w:hAnsi="Times New Roman" w:cs="Times New Roman"/>
                <w:sz w:val="20"/>
                <w:szCs w:val="20"/>
                <w:lang w:val="uk-UA"/>
              </w:rPr>
            </w:pPr>
          </w:p>
          <w:p w14:paraId="2009BA45" w14:textId="77777777" w:rsidR="00FB76CC" w:rsidRPr="00303DD4" w:rsidRDefault="00FB76CC" w:rsidP="00FB76CC">
            <w:pPr>
              <w:jc w:val="both"/>
              <w:rPr>
                <w:rFonts w:ascii="Times New Roman" w:hAnsi="Times New Roman" w:cs="Times New Roman"/>
                <w:sz w:val="20"/>
                <w:szCs w:val="20"/>
                <w:lang w:val="uk-UA"/>
              </w:rPr>
            </w:pPr>
          </w:p>
          <w:p w14:paraId="303BA53C" w14:textId="77777777" w:rsidR="00FB76CC" w:rsidRPr="00303DD4" w:rsidRDefault="00FB76CC" w:rsidP="00FB76CC">
            <w:pPr>
              <w:jc w:val="both"/>
              <w:rPr>
                <w:rFonts w:ascii="Times New Roman" w:hAnsi="Times New Roman" w:cs="Times New Roman"/>
                <w:sz w:val="20"/>
                <w:szCs w:val="20"/>
                <w:lang w:val="uk-UA"/>
              </w:rPr>
            </w:pPr>
          </w:p>
          <w:p w14:paraId="7B3EC32A" w14:textId="77777777" w:rsidR="00FB76CC" w:rsidRPr="00303DD4" w:rsidRDefault="00FB76CC" w:rsidP="00FB76CC">
            <w:pPr>
              <w:jc w:val="both"/>
              <w:rPr>
                <w:rFonts w:ascii="Times New Roman" w:hAnsi="Times New Roman" w:cs="Times New Roman"/>
                <w:sz w:val="20"/>
                <w:szCs w:val="20"/>
                <w:lang w:val="uk-UA"/>
              </w:rPr>
            </w:pPr>
          </w:p>
          <w:p w14:paraId="31D21054" w14:textId="77777777" w:rsidR="00FB76CC" w:rsidRPr="00303DD4" w:rsidRDefault="00FB76CC" w:rsidP="00FB76CC">
            <w:pPr>
              <w:jc w:val="both"/>
              <w:rPr>
                <w:rFonts w:ascii="Times New Roman" w:hAnsi="Times New Roman" w:cs="Times New Roman"/>
                <w:sz w:val="20"/>
                <w:szCs w:val="20"/>
                <w:lang w:val="uk-UA"/>
              </w:rPr>
            </w:pPr>
          </w:p>
          <w:p w14:paraId="62C939E9" w14:textId="77777777" w:rsidR="00FB76CC" w:rsidRPr="00303DD4" w:rsidRDefault="00FB76CC" w:rsidP="00FB76CC">
            <w:pPr>
              <w:jc w:val="both"/>
              <w:rPr>
                <w:rFonts w:ascii="Times New Roman" w:hAnsi="Times New Roman" w:cs="Times New Roman"/>
                <w:sz w:val="20"/>
                <w:szCs w:val="20"/>
                <w:lang w:val="uk-UA"/>
              </w:rPr>
            </w:pPr>
          </w:p>
          <w:p w14:paraId="5CBF7FDA" w14:textId="77777777" w:rsidR="00FB76CC" w:rsidRPr="00303DD4" w:rsidRDefault="00FB76CC" w:rsidP="00FB76CC">
            <w:pPr>
              <w:jc w:val="both"/>
              <w:rPr>
                <w:rFonts w:ascii="Times New Roman" w:hAnsi="Times New Roman" w:cs="Times New Roman"/>
                <w:sz w:val="20"/>
                <w:szCs w:val="20"/>
                <w:lang w:val="uk-UA"/>
              </w:rPr>
            </w:pPr>
          </w:p>
          <w:p w14:paraId="3998B0BA" w14:textId="77777777" w:rsidR="00FB76CC" w:rsidRPr="00303DD4" w:rsidRDefault="00FB76CC" w:rsidP="00FB76CC">
            <w:pPr>
              <w:jc w:val="both"/>
              <w:rPr>
                <w:rFonts w:ascii="Times New Roman" w:hAnsi="Times New Roman" w:cs="Times New Roman"/>
                <w:sz w:val="20"/>
                <w:szCs w:val="20"/>
                <w:lang w:val="uk-UA"/>
              </w:rPr>
            </w:pPr>
          </w:p>
          <w:p w14:paraId="31C0A3F1" w14:textId="77777777" w:rsidR="00FB76CC" w:rsidRPr="00303DD4" w:rsidRDefault="00FB76CC" w:rsidP="00FB76CC">
            <w:pPr>
              <w:jc w:val="both"/>
              <w:rPr>
                <w:rFonts w:ascii="Times New Roman" w:hAnsi="Times New Roman" w:cs="Times New Roman"/>
                <w:sz w:val="20"/>
                <w:szCs w:val="20"/>
                <w:lang w:val="uk-UA"/>
              </w:rPr>
            </w:pPr>
          </w:p>
          <w:p w14:paraId="465E1C42" w14:textId="77777777" w:rsidR="00FB76CC" w:rsidRPr="00303DD4" w:rsidRDefault="00FB76CC" w:rsidP="00FB76CC">
            <w:pPr>
              <w:jc w:val="both"/>
              <w:rPr>
                <w:rFonts w:ascii="Times New Roman" w:hAnsi="Times New Roman" w:cs="Times New Roman"/>
                <w:sz w:val="20"/>
                <w:szCs w:val="20"/>
                <w:lang w:val="uk-UA"/>
              </w:rPr>
            </w:pPr>
          </w:p>
          <w:p w14:paraId="236EE34D" w14:textId="77777777" w:rsidR="00FB76CC" w:rsidRPr="00303DD4" w:rsidRDefault="00FB76CC" w:rsidP="00FB76CC">
            <w:pPr>
              <w:jc w:val="both"/>
              <w:rPr>
                <w:rFonts w:ascii="Times New Roman" w:hAnsi="Times New Roman" w:cs="Times New Roman"/>
                <w:sz w:val="20"/>
                <w:szCs w:val="20"/>
                <w:lang w:val="uk-UA"/>
              </w:rPr>
            </w:pPr>
          </w:p>
          <w:p w14:paraId="7012B3D9" w14:textId="77777777" w:rsidR="00FB76CC" w:rsidRPr="00303DD4" w:rsidRDefault="00FB76CC" w:rsidP="00FB76CC">
            <w:pPr>
              <w:jc w:val="both"/>
              <w:rPr>
                <w:rFonts w:ascii="Times New Roman" w:hAnsi="Times New Roman" w:cs="Times New Roman"/>
                <w:sz w:val="20"/>
                <w:szCs w:val="20"/>
                <w:lang w:val="uk-UA"/>
              </w:rPr>
            </w:pPr>
          </w:p>
          <w:p w14:paraId="188A727D" w14:textId="77777777" w:rsidR="00FB76CC" w:rsidRPr="00303DD4" w:rsidRDefault="00FB76CC" w:rsidP="00FB76CC">
            <w:pPr>
              <w:jc w:val="both"/>
              <w:rPr>
                <w:rFonts w:ascii="Times New Roman" w:hAnsi="Times New Roman" w:cs="Times New Roman"/>
                <w:sz w:val="20"/>
                <w:szCs w:val="20"/>
                <w:lang w:val="uk-UA"/>
              </w:rPr>
            </w:pPr>
          </w:p>
          <w:p w14:paraId="1256D332" w14:textId="77777777" w:rsidR="00FB76CC" w:rsidRPr="00303DD4" w:rsidRDefault="00FB76CC" w:rsidP="00FB76CC">
            <w:pPr>
              <w:jc w:val="both"/>
              <w:rPr>
                <w:rFonts w:ascii="Times New Roman" w:hAnsi="Times New Roman" w:cs="Times New Roman"/>
                <w:sz w:val="20"/>
                <w:szCs w:val="20"/>
                <w:lang w:val="uk-UA"/>
              </w:rPr>
            </w:pPr>
          </w:p>
          <w:p w14:paraId="27F0D7F8" w14:textId="77777777" w:rsidR="00FB76CC" w:rsidRPr="00303DD4" w:rsidRDefault="00FB76CC" w:rsidP="00FB76CC">
            <w:pPr>
              <w:jc w:val="both"/>
              <w:rPr>
                <w:rFonts w:ascii="Times New Roman" w:hAnsi="Times New Roman" w:cs="Times New Roman"/>
                <w:sz w:val="20"/>
                <w:szCs w:val="20"/>
                <w:lang w:val="uk-UA"/>
              </w:rPr>
            </w:pPr>
          </w:p>
          <w:p w14:paraId="5D99FE6A" w14:textId="77777777" w:rsidR="00FB76CC" w:rsidRPr="00303DD4" w:rsidRDefault="00FB76CC" w:rsidP="00FB76CC">
            <w:pPr>
              <w:jc w:val="both"/>
              <w:rPr>
                <w:rFonts w:ascii="Times New Roman" w:hAnsi="Times New Roman" w:cs="Times New Roman"/>
                <w:sz w:val="20"/>
                <w:szCs w:val="20"/>
                <w:lang w:val="uk-UA"/>
              </w:rPr>
            </w:pPr>
          </w:p>
          <w:p w14:paraId="77C2009F" w14:textId="77777777" w:rsidR="00FB76CC" w:rsidRPr="00303DD4" w:rsidRDefault="00FB76CC" w:rsidP="00FB76CC">
            <w:pPr>
              <w:jc w:val="both"/>
              <w:rPr>
                <w:rFonts w:ascii="Times New Roman" w:hAnsi="Times New Roman" w:cs="Times New Roman"/>
                <w:sz w:val="20"/>
                <w:szCs w:val="20"/>
                <w:lang w:val="uk-UA"/>
              </w:rPr>
            </w:pPr>
          </w:p>
          <w:p w14:paraId="689EC4FA" w14:textId="77777777" w:rsidR="00FB76CC" w:rsidRPr="00303DD4" w:rsidRDefault="00FB76CC" w:rsidP="00FB76CC">
            <w:pPr>
              <w:jc w:val="both"/>
              <w:rPr>
                <w:rFonts w:ascii="Times New Roman" w:hAnsi="Times New Roman" w:cs="Times New Roman"/>
                <w:sz w:val="20"/>
                <w:szCs w:val="20"/>
                <w:lang w:val="uk-UA"/>
              </w:rPr>
            </w:pPr>
          </w:p>
          <w:p w14:paraId="2DF79658" w14:textId="77777777" w:rsidR="00FB76CC" w:rsidRPr="00303DD4" w:rsidRDefault="00FB76CC" w:rsidP="00FB76CC">
            <w:pPr>
              <w:jc w:val="both"/>
              <w:rPr>
                <w:rFonts w:ascii="Times New Roman" w:hAnsi="Times New Roman" w:cs="Times New Roman"/>
                <w:sz w:val="20"/>
                <w:szCs w:val="20"/>
                <w:lang w:val="uk-UA"/>
              </w:rPr>
            </w:pPr>
          </w:p>
          <w:p w14:paraId="0E4F7A8C" w14:textId="77777777" w:rsidR="00FB76CC" w:rsidRPr="00303DD4" w:rsidRDefault="00FB76CC" w:rsidP="00FB76CC">
            <w:pPr>
              <w:jc w:val="both"/>
              <w:rPr>
                <w:rFonts w:ascii="Times New Roman" w:hAnsi="Times New Roman" w:cs="Times New Roman"/>
                <w:sz w:val="20"/>
                <w:szCs w:val="20"/>
                <w:lang w:val="uk-UA"/>
              </w:rPr>
            </w:pPr>
          </w:p>
          <w:p w14:paraId="1A1D18C4" w14:textId="77777777" w:rsidR="00FB76CC" w:rsidRPr="00303DD4" w:rsidRDefault="00FB76CC" w:rsidP="00FB76CC">
            <w:pPr>
              <w:jc w:val="both"/>
              <w:rPr>
                <w:rFonts w:ascii="Times New Roman" w:hAnsi="Times New Roman" w:cs="Times New Roman"/>
                <w:sz w:val="20"/>
                <w:szCs w:val="20"/>
                <w:lang w:val="uk-UA"/>
              </w:rPr>
            </w:pPr>
          </w:p>
          <w:p w14:paraId="694BCAC0" w14:textId="77777777" w:rsidR="00FB76CC" w:rsidRPr="00303DD4" w:rsidRDefault="00FB76CC" w:rsidP="00FB76CC">
            <w:pPr>
              <w:jc w:val="both"/>
              <w:rPr>
                <w:rFonts w:ascii="Times New Roman" w:hAnsi="Times New Roman" w:cs="Times New Roman"/>
                <w:sz w:val="20"/>
                <w:szCs w:val="20"/>
                <w:lang w:val="uk-UA"/>
              </w:rPr>
            </w:pPr>
          </w:p>
          <w:p w14:paraId="1BAE26C2" w14:textId="77777777" w:rsidR="00FB76CC" w:rsidRPr="00303DD4" w:rsidRDefault="00FB76CC" w:rsidP="00FB76CC">
            <w:pPr>
              <w:jc w:val="both"/>
              <w:rPr>
                <w:rFonts w:ascii="Times New Roman" w:hAnsi="Times New Roman" w:cs="Times New Roman"/>
                <w:sz w:val="20"/>
                <w:szCs w:val="20"/>
                <w:lang w:val="uk-UA"/>
              </w:rPr>
            </w:pPr>
          </w:p>
          <w:p w14:paraId="03118F63" w14:textId="77777777" w:rsidR="00FB76CC" w:rsidRPr="00303DD4" w:rsidRDefault="00FB76CC" w:rsidP="00FB76CC">
            <w:pPr>
              <w:jc w:val="both"/>
              <w:rPr>
                <w:rFonts w:ascii="Times New Roman" w:hAnsi="Times New Roman" w:cs="Times New Roman"/>
                <w:sz w:val="20"/>
                <w:szCs w:val="20"/>
                <w:lang w:val="uk-UA"/>
              </w:rPr>
            </w:pPr>
          </w:p>
          <w:p w14:paraId="53B67133" w14:textId="77777777" w:rsidR="00FB76CC" w:rsidRPr="00303DD4" w:rsidRDefault="00FB76CC" w:rsidP="00FB76CC">
            <w:pPr>
              <w:jc w:val="both"/>
              <w:rPr>
                <w:rFonts w:ascii="Times New Roman" w:hAnsi="Times New Roman" w:cs="Times New Roman"/>
                <w:sz w:val="20"/>
                <w:szCs w:val="20"/>
                <w:lang w:val="uk-UA"/>
              </w:rPr>
            </w:pPr>
          </w:p>
          <w:p w14:paraId="1921A020" w14:textId="77777777" w:rsidR="00FB76CC" w:rsidRPr="00303DD4" w:rsidRDefault="00FB76CC" w:rsidP="00FB76CC">
            <w:pPr>
              <w:jc w:val="both"/>
              <w:rPr>
                <w:rFonts w:ascii="Times New Roman" w:hAnsi="Times New Roman" w:cs="Times New Roman"/>
                <w:sz w:val="20"/>
                <w:szCs w:val="20"/>
                <w:lang w:val="uk-UA"/>
              </w:rPr>
            </w:pPr>
          </w:p>
          <w:p w14:paraId="3A08BA00" w14:textId="77777777" w:rsidR="00FB76CC" w:rsidRPr="00303DD4" w:rsidRDefault="00FB76CC" w:rsidP="00FB76CC">
            <w:pPr>
              <w:jc w:val="both"/>
              <w:rPr>
                <w:rFonts w:ascii="Times New Roman" w:hAnsi="Times New Roman" w:cs="Times New Roman"/>
                <w:sz w:val="20"/>
                <w:szCs w:val="20"/>
                <w:lang w:val="uk-UA"/>
              </w:rPr>
            </w:pPr>
          </w:p>
          <w:p w14:paraId="7BD46BB0" w14:textId="77777777" w:rsidR="00FB76CC" w:rsidRPr="00303DD4" w:rsidRDefault="00FB76CC" w:rsidP="00FB76CC">
            <w:pPr>
              <w:jc w:val="both"/>
              <w:rPr>
                <w:rFonts w:ascii="Times New Roman" w:hAnsi="Times New Roman" w:cs="Times New Roman"/>
                <w:sz w:val="20"/>
                <w:szCs w:val="20"/>
                <w:lang w:val="uk-UA"/>
              </w:rPr>
            </w:pPr>
          </w:p>
          <w:p w14:paraId="1F34290A" w14:textId="77777777" w:rsidR="00FB76CC" w:rsidRPr="00303DD4" w:rsidRDefault="00FB76CC" w:rsidP="00FB76CC">
            <w:pPr>
              <w:jc w:val="both"/>
              <w:rPr>
                <w:rFonts w:ascii="Times New Roman" w:hAnsi="Times New Roman" w:cs="Times New Roman"/>
                <w:sz w:val="20"/>
                <w:szCs w:val="20"/>
                <w:lang w:val="uk-UA"/>
              </w:rPr>
            </w:pPr>
          </w:p>
          <w:p w14:paraId="2F171FE7" w14:textId="77777777" w:rsidR="00FB76CC" w:rsidRPr="00303DD4" w:rsidRDefault="00FB76CC" w:rsidP="00FB76CC">
            <w:pPr>
              <w:jc w:val="both"/>
              <w:rPr>
                <w:rFonts w:ascii="Times New Roman" w:hAnsi="Times New Roman" w:cs="Times New Roman"/>
                <w:sz w:val="20"/>
                <w:szCs w:val="20"/>
                <w:lang w:val="uk-UA"/>
              </w:rPr>
            </w:pPr>
          </w:p>
          <w:p w14:paraId="252FAE65" w14:textId="77777777" w:rsidR="00FB76CC" w:rsidRPr="00303DD4" w:rsidRDefault="00FB76CC" w:rsidP="00FB76CC">
            <w:pPr>
              <w:jc w:val="both"/>
              <w:rPr>
                <w:rFonts w:ascii="Times New Roman" w:hAnsi="Times New Roman" w:cs="Times New Roman"/>
                <w:sz w:val="20"/>
                <w:szCs w:val="20"/>
                <w:lang w:val="uk-UA"/>
              </w:rPr>
            </w:pPr>
          </w:p>
          <w:p w14:paraId="31422B7D" w14:textId="77777777" w:rsidR="00FB76CC" w:rsidRPr="00303DD4" w:rsidRDefault="00FB76CC" w:rsidP="00FB76CC">
            <w:pPr>
              <w:jc w:val="both"/>
              <w:rPr>
                <w:rFonts w:ascii="Times New Roman" w:hAnsi="Times New Roman" w:cs="Times New Roman"/>
                <w:sz w:val="20"/>
                <w:szCs w:val="20"/>
                <w:lang w:val="uk-UA"/>
              </w:rPr>
            </w:pPr>
          </w:p>
          <w:p w14:paraId="528B293C" w14:textId="77777777" w:rsidR="00FB76CC" w:rsidRPr="00303DD4" w:rsidRDefault="00FB76CC" w:rsidP="00FB76CC">
            <w:pPr>
              <w:jc w:val="both"/>
              <w:rPr>
                <w:rFonts w:ascii="Times New Roman" w:hAnsi="Times New Roman" w:cs="Times New Roman"/>
                <w:sz w:val="20"/>
                <w:szCs w:val="20"/>
                <w:lang w:val="uk-UA"/>
              </w:rPr>
            </w:pPr>
          </w:p>
          <w:p w14:paraId="3FB9BFEF" w14:textId="77777777" w:rsidR="00FB76CC" w:rsidRPr="00303DD4" w:rsidRDefault="00FB76CC" w:rsidP="00FB76CC">
            <w:pPr>
              <w:jc w:val="both"/>
              <w:rPr>
                <w:rFonts w:ascii="Times New Roman" w:hAnsi="Times New Roman" w:cs="Times New Roman"/>
                <w:sz w:val="20"/>
                <w:szCs w:val="20"/>
                <w:lang w:val="uk-UA"/>
              </w:rPr>
            </w:pPr>
          </w:p>
          <w:p w14:paraId="54050532" w14:textId="77777777" w:rsidR="00FB76CC" w:rsidRPr="00303DD4" w:rsidRDefault="00FB76CC" w:rsidP="00FB76CC">
            <w:pPr>
              <w:jc w:val="both"/>
              <w:rPr>
                <w:rFonts w:ascii="Times New Roman" w:hAnsi="Times New Roman" w:cs="Times New Roman"/>
                <w:sz w:val="20"/>
                <w:szCs w:val="20"/>
                <w:lang w:val="uk-UA"/>
              </w:rPr>
            </w:pPr>
          </w:p>
          <w:p w14:paraId="5FA5330B" w14:textId="77777777" w:rsidR="00FB76CC" w:rsidRPr="00303DD4" w:rsidRDefault="00FB76CC" w:rsidP="00FB76CC">
            <w:pPr>
              <w:jc w:val="both"/>
              <w:rPr>
                <w:rFonts w:ascii="Times New Roman" w:hAnsi="Times New Roman" w:cs="Times New Roman"/>
                <w:sz w:val="20"/>
                <w:szCs w:val="20"/>
                <w:lang w:val="uk-UA"/>
              </w:rPr>
            </w:pPr>
          </w:p>
          <w:p w14:paraId="5FA40BB4" w14:textId="77777777" w:rsidR="00FB76CC" w:rsidRPr="00303DD4" w:rsidRDefault="00FB76CC" w:rsidP="00FB76CC">
            <w:pPr>
              <w:jc w:val="both"/>
              <w:rPr>
                <w:rFonts w:ascii="Times New Roman" w:hAnsi="Times New Roman" w:cs="Times New Roman"/>
                <w:sz w:val="20"/>
                <w:szCs w:val="20"/>
                <w:lang w:val="uk-UA"/>
              </w:rPr>
            </w:pPr>
          </w:p>
          <w:p w14:paraId="7289442B" w14:textId="358FCB3E" w:rsidR="00FB76CC" w:rsidRPr="00303DD4" w:rsidRDefault="00FB76CC" w:rsidP="00FB76CC">
            <w:pPr>
              <w:jc w:val="both"/>
              <w:rPr>
                <w:rFonts w:ascii="Times New Roman" w:hAnsi="Times New Roman" w:cs="Times New Roman"/>
                <w:sz w:val="20"/>
                <w:szCs w:val="20"/>
                <w:lang w:val="uk-UA"/>
              </w:rPr>
            </w:pPr>
          </w:p>
        </w:tc>
      </w:tr>
      <w:tr w:rsidR="00FB76CC" w:rsidRPr="00303DD4" w14:paraId="7CA2592D" w14:textId="77777777" w:rsidTr="00E3340C">
        <w:trPr>
          <w:gridAfter w:val="1"/>
          <w:wAfter w:w="9" w:type="dxa"/>
          <w:trHeight w:val="322"/>
        </w:trPr>
        <w:tc>
          <w:tcPr>
            <w:tcW w:w="15119" w:type="dxa"/>
            <w:gridSpan w:val="3"/>
          </w:tcPr>
          <w:p w14:paraId="5419CB8A" w14:textId="77777777" w:rsidR="00FB76CC" w:rsidRPr="00867211" w:rsidRDefault="00FB76CC" w:rsidP="00FB76CC">
            <w:pPr>
              <w:jc w:val="center"/>
              <w:rPr>
                <w:rFonts w:ascii="Times New Roman" w:hAnsi="Times New Roman" w:cs="Times New Roman"/>
                <w:lang w:val="uk-UA"/>
              </w:rPr>
            </w:pPr>
            <w:r w:rsidRPr="00867211">
              <w:rPr>
                <w:rFonts w:ascii="Times New Roman" w:hAnsi="Times New Roman" w:cs="Times New Roman"/>
                <w:b/>
                <w:lang w:val="uk-UA"/>
              </w:rPr>
              <w:lastRenderedPageBreak/>
              <w:t>XIII. Відповідальність контролера та Уповноваженого з питань відповідності</w:t>
            </w:r>
          </w:p>
        </w:tc>
      </w:tr>
      <w:tr w:rsidR="00FB76CC" w:rsidRPr="00B173BF" w14:paraId="735F6396" w14:textId="77777777" w:rsidTr="00813782">
        <w:trPr>
          <w:gridAfter w:val="1"/>
          <w:wAfter w:w="9" w:type="dxa"/>
          <w:trHeight w:val="322"/>
        </w:trPr>
        <w:tc>
          <w:tcPr>
            <w:tcW w:w="5161" w:type="dxa"/>
          </w:tcPr>
          <w:p w14:paraId="7B4410B3" w14:textId="77777777" w:rsidR="00FB76CC" w:rsidRPr="00867211" w:rsidRDefault="00FB76CC" w:rsidP="00FB76CC">
            <w:pPr>
              <w:ind w:firstLine="745"/>
              <w:jc w:val="both"/>
              <w:rPr>
                <w:rFonts w:ascii="Times New Roman" w:hAnsi="Times New Roman" w:cs="Times New Roman"/>
                <w:lang w:val="uk-UA"/>
              </w:rPr>
            </w:pPr>
            <w:bookmarkStart w:id="7" w:name="_Hlk140249793"/>
            <w:r w:rsidRPr="00867211">
              <w:rPr>
                <w:rFonts w:ascii="Times New Roman" w:hAnsi="Times New Roman" w:cs="Times New Roman"/>
                <w:lang w:val="uk-UA"/>
              </w:rPr>
              <w:t xml:space="preserve">1. У разі виявлення Регулятором фактів невиконання контролером/Уповноваженим з питань відповідності функцій, передбачених Законом, Програмою відповідності оператора </w:t>
            </w:r>
            <w:r w:rsidRPr="00867211">
              <w:rPr>
                <w:rFonts w:ascii="Times New Roman" w:hAnsi="Times New Roman" w:cs="Times New Roman"/>
                <w:lang w:val="uk-UA"/>
              </w:rPr>
              <w:lastRenderedPageBreak/>
              <w:t>ГТС/Програмою відповідності власника ГТС та цим Порядком щодо моніторингу дотримання та виконання Програми відповідності оператора ГТС/Програми відповідності власника ГТС, Регулятор у своєму висновку до річного звіту зазначає обов’язкові для виконання контролером/Уповноваженим з питань відповідності заходи, необхідні для усунення невиконання функцій щодо моніторингу Програми відповідності оператора ГТС/Програми відповідності власника ГТС, обґрунтовані строки їх виконання (але не більше одного місяця).</w:t>
            </w:r>
          </w:p>
          <w:p w14:paraId="7D419EE1" w14:textId="77777777" w:rsidR="00FB76CC" w:rsidRPr="00867211" w:rsidRDefault="00FB76CC" w:rsidP="00FB76CC">
            <w:pPr>
              <w:jc w:val="both"/>
              <w:rPr>
                <w:rFonts w:ascii="Times New Roman" w:hAnsi="Times New Roman" w:cs="Times New Roman"/>
                <w:lang w:val="uk-UA"/>
              </w:rPr>
            </w:pPr>
            <w:r w:rsidRPr="00867211">
              <w:rPr>
                <w:rFonts w:ascii="Times New Roman" w:hAnsi="Times New Roman" w:cs="Times New Roman"/>
                <w:lang w:val="uk-UA"/>
              </w:rPr>
              <w:tab/>
              <w:t xml:space="preserve">2. Контролер та Уповноважений з питань відповідності зобов'язані звітувати перед Регулятором про виконання заходів, необхідних для усунення виявлених порушень, у встановлений Регулятором строк. </w:t>
            </w:r>
          </w:p>
          <w:p w14:paraId="597927AE" w14:textId="77777777" w:rsidR="00FB76CC" w:rsidRPr="00867211" w:rsidRDefault="00FB76CC" w:rsidP="00FB76CC">
            <w:pPr>
              <w:jc w:val="both"/>
              <w:rPr>
                <w:rFonts w:ascii="Times New Roman" w:hAnsi="Times New Roman" w:cs="Times New Roman"/>
                <w:b/>
                <w:lang w:val="uk-UA"/>
              </w:rPr>
            </w:pPr>
            <w:r w:rsidRPr="00867211">
              <w:rPr>
                <w:rFonts w:ascii="Times New Roman" w:hAnsi="Times New Roman" w:cs="Times New Roman"/>
                <w:lang w:val="uk-UA"/>
              </w:rPr>
              <w:tab/>
              <w:t xml:space="preserve">3. У разі </w:t>
            </w:r>
            <w:proofErr w:type="spellStart"/>
            <w:r w:rsidRPr="00867211">
              <w:rPr>
                <w:rFonts w:ascii="Times New Roman" w:hAnsi="Times New Roman" w:cs="Times New Roman"/>
                <w:lang w:val="uk-UA"/>
              </w:rPr>
              <w:t>неусунення</w:t>
            </w:r>
            <w:proofErr w:type="spellEnd"/>
            <w:r w:rsidRPr="00867211">
              <w:rPr>
                <w:rFonts w:ascii="Times New Roman" w:hAnsi="Times New Roman" w:cs="Times New Roman"/>
                <w:lang w:val="uk-UA"/>
              </w:rPr>
              <w:t xml:space="preserve"> контролером/Уповноваженим з питань відповідності у визначений Регулятором строк виявлених фактів невиконання функцій щодо моніторингу Програми відповідності оператора ГТС/Програми відповідності власника ГТС, передбачених Законом, Програмою відповідності оператора ГТС/Програмою відповідності власника ГТС та цим Порядком, Регулятор ініціює звільнення контролера або зміну Уповноваженого з питань відповідності.</w:t>
            </w:r>
          </w:p>
        </w:tc>
        <w:tc>
          <w:tcPr>
            <w:tcW w:w="5717" w:type="dxa"/>
          </w:tcPr>
          <w:p w14:paraId="17F4277D" w14:textId="77777777" w:rsidR="00FB76CC" w:rsidRDefault="00FB76CC" w:rsidP="00FB76CC">
            <w:pPr>
              <w:jc w:val="both"/>
              <w:rPr>
                <w:rFonts w:ascii="Times New Roman" w:hAnsi="Times New Roman" w:cs="Times New Roman"/>
                <w:b/>
                <w:lang w:val="uk-UA"/>
              </w:rPr>
            </w:pPr>
            <w:r w:rsidRPr="00054104">
              <w:rPr>
                <w:rFonts w:ascii="Times New Roman" w:hAnsi="Times New Roman" w:cs="Times New Roman"/>
                <w:b/>
                <w:lang w:val="uk-UA"/>
              </w:rPr>
              <w:lastRenderedPageBreak/>
              <w:t>ТОВ «Оператор ГТС України»</w:t>
            </w:r>
          </w:p>
          <w:p w14:paraId="0C9BA1C2" w14:textId="77777777" w:rsidR="00FB76CC" w:rsidRDefault="00FB76CC" w:rsidP="00FB76CC">
            <w:pPr>
              <w:jc w:val="both"/>
              <w:rPr>
                <w:rFonts w:ascii="Times New Roman" w:hAnsi="Times New Roman" w:cs="Times New Roman"/>
                <w:b/>
                <w:sz w:val="8"/>
                <w:szCs w:val="8"/>
                <w:lang w:val="uk-UA"/>
              </w:rPr>
            </w:pPr>
          </w:p>
          <w:p w14:paraId="49993D8F" w14:textId="77777777" w:rsidR="00FB76CC" w:rsidRDefault="00FB76CC" w:rsidP="00FB76CC">
            <w:pPr>
              <w:jc w:val="both"/>
              <w:rPr>
                <w:rFonts w:ascii="Times New Roman" w:hAnsi="Times New Roman" w:cs="Times New Roman"/>
                <w:b/>
                <w:sz w:val="8"/>
                <w:szCs w:val="8"/>
                <w:lang w:val="uk-UA"/>
              </w:rPr>
            </w:pPr>
          </w:p>
          <w:p w14:paraId="16DB65A0" w14:textId="77777777" w:rsidR="00FB76CC" w:rsidRPr="00281003" w:rsidRDefault="00FB76CC" w:rsidP="00FB76CC">
            <w:pPr>
              <w:spacing w:line="259" w:lineRule="auto"/>
              <w:ind w:firstLine="36"/>
              <w:jc w:val="both"/>
              <w:rPr>
                <w:rFonts w:ascii="Times New Roman" w:hAnsi="Times New Roman" w:cs="Times New Roman"/>
                <w:i/>
                <w:lang w:val="uk-UA"/>
              </w:rPr>
            </w:pPr>
            <w:r w:rsidRPr="00281003">
              <w:rPr>
                <w:rFonts w:ascii="Times New Roman" w:hAnsi="Times New Roman" w:cs="Times New Roman"/>
                <w:i/>
                <w:lang w:val="uk-UA"/>
              </w:rPr>
              <w:t>Обґрунтування:</w:t>
            </w:r>
          </w:p>
          <w:p w14:paraId="79D67A52" w14:textId="77777777" w:rsidR="00FB76CC" w:rsidRPr="00703AF2" w:rsidRDefault="00FB76CC" w:rsidP="00FB76CC">
            <w:pPr>
              <w:jc w:val="both"/>
              <w:rPr>
                <w:rFonts w:ascii="Times New Roman" w:hAnsi="Times New Roman" w:cs="Times New Roman"/>
                <w:b/>
                <w:sz w:val="8"/>
                <w:szCs w:val="8"/>
                <w:lang w:val="uk-UA"/>
              </w:rPr>
            </w:pPr>
          </w:p>
          <w:p w14:paraId="341F9BC5" w14:textId="77777777" w:rsidR="00FB76CC" w:rsidRDefault="00FB76CC" w:rsidP="00FB76CC">
            <w:pPr>
              <w:rPr>
                <w:rFonts w:ascii="Times New Roman" w:hAnsi="Times New Roman" w:cs="Times New Roman"/>
                <w:lang w:val="uk-UA"/>
              </w:rPr>
            </w:pPr>
            <w:r w:rsidRPr="00867211">
              <w:rPr>
                <w:rFonts w:ascii="Times New Roman" w:hAnsi="Times New Roman" w:cs="Times New Roman"/>
                <w:lang w:val="uk-UA"/>
              </w:rPr>
              <w:t>Загальне зауваження до розділу.</w:t>
            </w:r>
          </w:p>
          <w:p w14:paraId="3BA79155" w14:textId="77777777" w:rsidR="00FB76CC" w:rsidRPr="00703AF2" w:rsidRDefault="00FB76CC" w:rsidP="00FB76CC">
            <w:pPr>
              <w:rPr>
                <w:rFonts w:ascii="Times New Roman" w:hAnsi="Times New Roman" w:cs="Times New Roman"/>
                <w:sz w:val="8"/>
                <w:szCs w:val="8"/>
                <w:lang w:val="uk-UA"/>
              </w:rPr>
            </w:pPr>
          </w:p>
          <w:p w14:paraId="267F4FA2" w14:textId="77777777" w:rsidR="00FB76CC" w:rsidRPr="00703AF2" w:rsidRDefault="00FB76CC" w:rsidP="00FB76CC">
            <w:pPr>
              <w:jc w:val="both"/>
              <w:rPr>
                <w:rFonts w:ascii="Times New Roman" w:hAnsi="Times New Roman" w:cs="Times New Roman"/>
                <w:b/>
                <w:i/>
                <w:lang w:val="uk-UA"/>
              </w:rPr>
            </w:pPr>
            <w:r w:rsidRPr="00703AF2">
              <w:rPr>
                <w:rFonts w:ascii="Times New Roman" w:hAnsi="Times New Roman" w:cs="Times New Roman"/>
                <w:i/>
                <w:lang w:val="uk-UA"/>
              </w:rPr>
              <w:lastRenderedPageBreak/>
              <w:t>Пропонується розглянути варіант врегулювати питання щодо відповідальність Контролера та Уповноваженого з питань відповідності в окремому акті Регулятора.</w:t>
            </w:r>
          </w:p>
        </w:tc>
        <w:tc>
          <w:tcPr>
            <w:tcW w:w="4241" w:type="dxa"/>
          </w:tcPr>
          <w:p w14:paraId="7D1EC6F3" w14:textId="77777777" w:rsidR="00FB76CC" w:rsidRPr="00B553BA" w:rsidRDefault="00FB76CC" w:rsidP="00FB76CC">
            <w:pPr>
              <w:widowControl w:val="0"/>
              <w:rPr>
                <w:rFonts w:ascii="Times New Roman" w:eastAsia="Times New Roman" w:hAnsi="Times New Roman" w:cs="Times New Roman"/>
                <w:b/>
                <w:lang w:val="uk-UA"/>
              </w:rPr>
            </w:pPr>
            <w:r w:rsidRPr="00B553BA">
              <w:rPr>
                <w:rFonts w:ascii="Times New Roman" w:eastAsia="Times New Roman" w:hAnsi="Times New Roman" w:cs="Times New Roman"/>
                <w:b/>
                <w:lang w:val="uk-UA"/>
              </w:rPr>
              <w:lastRenderedPageBreak/>
              <w:t>Не враховано</w:t>
            </w:r>
          </w:p>
          <w:p w14:paraId="009F1E70" w14:textId="4232B794" w:rsidR="00FB76CC" w:rsidRPr="002C3E8F" w:rsidRDefault="0079266E" w:rsidP="00FB76CC">
            <w:pPr>
              <w:jc w:val="both"/>
              <w:rPr>
                <w:rFonts w:ascii="Times New Roman" w:hAnsi="Times New Roman" w:cs="Times New Roman"/>
                <w:b/>
                <w:color w:val="FF0000"/>
                <w:lang w:val="uk-UA"/>
              </w:rPr>
            </w:pPr>
            <w:r>
              <w:rPr>
                <w:rFonts w:ascii="Times New Roman" w:hAnsi="Times New Roman" w:cs="Times New Roman"/>
                <w:lang w:val="uk-UA"/>
              </w:rPr>
              <w:t>З</w:t>
            </w:r>
            <w:r w:rsidRPr="00F0566D">
              <w:rPr>
                <w:rFonts w:ascii="Times New Roman" w:hAnsi="Times New Roman" w:cs="Times New Roman"/>
                <w:lang w:val="uk-UA"/>
              </w:rPr>
              <w:t xml:space="preserve">аконом не передбачено </w:t>
            </w:r>
            <w:r w:rsidR="00B173BF" w:rsidRPr="00B173BF">
              <w:rPr>
                <w:rFonts w:ascii="Times New Roman" w:hAnsi="Times New Roman" w:cs="Times New Roman"/>
                <w:lang w:val="uk-UA"/>
              </w:rPr>
              <w:t>можливість врегулювати</w:t>
            </w:r>
            <w:r w:rsidR="00B173BF" w:rsidRPr="00703AF2">
              <w:rPr>
                <w:rFonts w:ascii="Times New Roman" w:hAnsi="Times New Roman" w:cs="Times New Roman"/>
                <w:i/>
                <w:lang w:val="uk-UA"/>
              </w:rPr>
              <w:t xml:space="preserve"> </w:t>
            </w:r>
            <w:r w:rsidR="00B173BF" w:rsidRPr="00B173BF">
              <w:rPr>
                <w:rFonts w:ascii="Times New Roman" w:hAnsi="Times New Roman" w:cs="Times New Roman"/>
                <w:lang w:val="uk-UA"/>
              </w:rPr>
              <w:t xml:space="preserve">питання щодо відповідальності Контролера та </w:t>
            </w:r>
            <w:r w:rsidR="00B173BF" w:rsidRPr="00B173BF">
              <w:rPr>
                <w:rFonts w:ascii="Times New Roman" w:hAnsi="Times New Roman" w:cs="Times New Roman"/>
                <w:lang w:val="uk-UA"/>
              </w:rPr>
              <w:lastRenderedPageBreak/>
              <w:t>Уповноваженого з питань відповідності в окремому акті Регулятора</w:t>
            </w:r>
            <w:r w:rsidR="002F2E91">
              <w:rPr>
                <w:rFonts w:ascii="Times New Roman" w:hAnsi="Times New Roman" w:cs="Times New Roman"/>
                <w:lang w:val="uk-UA"/>
              </w:rPr>
              <w:t xml:space="preserve">. </w:t>
            </w:r>
            <w:r w:rsidR="00B173BF">
              <w:rPr>
                <w:rFonts w:ascii="Times New Roman" w:hAnsi="Times New Roman" w:cs="Times New Roman"/>
                <w:lang w:val="uk-UA"/>
              </w:rPr>
              <w:t xml:space="preserve">Разом з цим, питання діяльності </w:t>
            </w:r>
            <w:r w:rsidR="00B173BF" w:rsidRPr="00B173BF">
              <w:rPr>
                <w:rFonts w:ascii="Times New Roman" w:hAnsi="Times New Roman" w:cs="Times New Roman"/>
                <w:lang w:val="uk-UA"/>
              </w:rPr>
              <w:t>Контролера та Уповноваженого з питань відповідності</w:t>
            </w:r>
            <w:r w:rsidR="00B173BF">
              <w:rPr>
                <w:rFonts w:ascii="Times New Roman" w:hAnsi="Times New Roman" w:cs="Times New Roman"/>
                <w:lang w:val="uk-UA"/>
              </w:rPr>
              <w:t xml:space="preserve"> відносяться до процесу моніторингу дотримання вимог щодо відокремлення та незалежності.</w:t>
            </w:r>
          </w:p>
        </w:tc>
      </w:tr>
      <w:bookmarkEnd w:id="7"/>
    </w:tbl>
    <w:p w14:paraId="2D7C547A" w14:textId="77777777" w:rsidR="00C8440B" w:rsidRPr="00303DD4" w:rsidRDefault="00C8440B" w:rsidP="005D4E52">
      <w:pPr>
        <w:spacing w:after="0" w:line="240" w:lineRule="auto"/>
        <w:jc w:val="both"/>
        <w:rPr>
          <w:rFonts w:ascii="Times New Roman" w:hAnsi="Times New Roman" w:cs="Times New Roman"/>
          <w:sz w:val="24"/>
          <w:szCs w:val="24"/>
          <w:lang w:val="uk-UA"/>
        </w:rPr>
      </w:pPr>
    </w:p>
    <w:p w14:paraId="15C18964" w14:textId="77777777" w:rsidR="005B7501" w:rsidRDefault="005B7501" w:rsidP="005D4E52">
      <w:pPr>
        <w:spacing w:after="0" w:line="240" w:lineRule="auto"/>
        <w:jc w:val="both"/>
        <w:rPr>
          <w:rFonts w:ascii="Times New Roman" w:hAnsi="Times New Roman" w:cs="Times New Roman"/>
          <w:sz w:val="24"/>
          <w:szCs w:val="24"/>
          <w:lang w:val="uk-UA"/>
        </w:rPr>
      </w:pPr>
    </w:p>
    <w:p w14:paraId="3CC0763A" w14:textId="77777777" w:rsidR="00742572" w:rsidRPr="00742572" w:rsidRDefault="00742572" w:rsidP="005D4E52">
      <w:pPr>
        <w:spacing w:after="0" w:line="240" w:lineRule="auto"/>
        <w:jc w:val="both"/>
        <w:rPr>
          <w:rFonts w:ascii="Times New Roman" w:hAnsi="Times New Roman" w:cs="Times New Roman"/>
          <w:sz w:val="28"/>
          <w:szCs w:val="28"/>
          <w:lang w:val="uk-UA"/>
        </w:rPr>
      </w:pPr>
    </w:p>
    <w:p w14:paraId="3E84720D" w14:textId="77777777" w:rsidR="00742572" w:rsidRPr="00742572" w:rsidRDefault="00742572" w:rsidP="005D4E52">
      <w:pPr>
        <w:spacing w:after="0" w:line="240" w:lineRule="auto"/>
        <w:jc w:val="both"/>
        <w:rPr>
          <w:rFonts w:ascii="Times New Roman" w:hAnsi="Times New Roman" w:cs="Times New Roman"/>
          <w:sz w:val="28"/>
          <w:szCs w:val="28"/>
          <w:lang w:val="uk-UA"/>
        </w:rPr>
      </w:pPr>
      <w:r w:rsidRPr="00742572">
        <w:rPr>
          <w:rFonts w:ascii="Times New Roman" w:hAnsi="Times New Roman" w:cs="Times New Roman"/>
          <w:sz w:val="28"/>
          <w:szCs w:val="28"/>
          <w:lang w:val="uk-UA"/>
        </w:rPr>
        <w:t>Начальник Управління ліцензування                                                Юрій АНТОНЮК</w:t>
      </w:r>
    </w:p>
    <w:sectPr w:rsidR="00742572" w:rsidRPr="00742572" w:rsidSect="00F40766">
      <w:footerReference w:type="default" r:id="rId14"/>
      <w:footerReference w:type="first" r:id="rId15"/>
      <w:pgSz w:w="16838" w:h="11906" w:orient="landscape"/>
      <w:pgMar w:top="284" w:right="850" w:bottom="709" w:left="850" w:header="708" w:footer="17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23B3AC" w14:textId="77777777" w:rsidR="003337FF" w:rsidRDefault="003337FF" w:rsidP="00804793">
      <w:pPr>
        <w:spacing w:after="0" w:line="240" w:lineRule="auto"/>
      </w:pPr>
      <w:r>
        <w:separator/>
      </w:r>
    </w:p>
  </w:endnote>
  <w:endnote w:type="continuationSeparator" w:id="0">
    <w:p w14:paraId="43D66F69" w14:textId="77777777" w:rsidR="003337FF" w:rsidRDefault="003337FF" w:rsidP="008047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8967065"/>
      <w:docPartObj>
        <w:docPartGallery w:val="Page Numbers (Bottom of Page)"/>
        <w:docPartUnique/>
      </w:docPartObj>
    </w:sdtPr>
    <w:sdtEndPr/>
    <w:sdtContent>
      <w:p w14:paraId="19A70A6E" w14:textId="77777777" w:rsidR="004125D8" w:rsidRDefault="004125D8">
        <w:pPr>
          <w:pStyle w:val="aa"/>
          <w:jc w:val="right"/>
        </w:pPr>
        <w:r>
          <w:fldChar w:fldCharType="begin"/>
        </w:r>
        <w:r>
          <w:instrText>PAGE   \* MERGEFORMAT</w:instrText>
        </w:r>
        <w:r>
          <w:fldChar w:fldCharType="separate"/>
        </w:r>
        <w:r w:rsidRPr="008E2A3E">
          <w:rPr>
            <w:noProof/>
            <w:lang w:val="uk-UA"/>
          </w:rPr>
          <w:t>24</w:t>
        </w:r>
        <w:r>
          <w:fldChar w:fldCharType="end"/>
        </w:r>
      </w:p>
    </w:sdtContent>
  </w:sdt>
  <w:p w14:paraId="3847EBD0" w14:textId="77777777" w:rsidR="004125D8" w:rsidRDefault="004125D8">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60079102"/>
      <w:docPartObj>
        <w:docPartGallery w:val="Page Numbers (Bottom of Page)"/>
        <w:docPartUnique/>
      </w:docPartObj>
    </w:sdtPr>
    <w:sdtEndPr/>
    <w:sdtContent>
      <w:p w14:paraId="1F394754" w14:textId="77777777" w:rsidR="004125D8" w:rsidRDefault="004125D8">
        <w:pPr>
          <w:pStyle w:val="aa"/>
          <w:jc w:val="right"/>
        </w:pPr>
        <w:r>
          <w:fldChar w:fldCharType="begin"/>
        </w:r>
        <w:r>
          <w:instrText>PAGE   \* MERGEFORMAT</w:instrText>
        </w:r>
        <w:r>
          <w:fldChar w:fldCharType="separate"/>
        </w:r>
        <w:r>
          <w:rPr>
            <w:noProof/>
          </w:rPr>
          <w:t>1</w:t>
        </w:r>
        <w:r>
          <w:fldChar w:fldCharType="end"/>
        </w:r>
      </w:p>
    </w:sdtContent>
  </w:sdt>
  <w:p w14:paraId="73721A29" w14:textId="77777777" w:rsidR="004125D8" w:rsidRDefault="004125D8">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0020DC" w14:textId="77777777" w:rsidR="003337FF" w:rsidRDefault="003337FF" w:rsidP="00804793">
      <w:pPr>
        <w:spacing w:after="0" w:line="240" w:lineRule="auto"/>
      </w:pPr>
      <w:r>
        <w:separator/>
      </w:r>
    </w:p>
  </w:footnote>
  <w:footnote w:type="continuationSeparator" w:id="0">
    <w:p w14:paraId="2464FFC6" w14:textId="77777777" w:rsidR="003337FF" w:rsidRDefault="003337FF" w:rsidP="0080479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68092A"/>
    <w:multiLevelType w:val="hybridMultilevel"/>
    <w:tmpl w:val="48E62C3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59765DFA"/>
    <w:multiLevelType w:val="hybridMultilevel"/>
    <w:tmpl w:val="CAA6E542"/>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6EBC750A"/>
    <w:multiLevelType w:val="hybridMultilevel"/>
    <w:tmpl w:val="C0226186"/>
    <w:lvl w:ilvl="0" w:tplc="1F2C5C1A">
      <w:start w:val="2"/>
      <w:numFmt w:val="bullet"/>
      <w:lvlText w:val="-"/>
      <w:lvlJc w:val="left"/>
      <w:pPr>
        <w:ind w:left="927" w:hanging="360"/>
      </w:pPr>
      <w:rPr>
        <w:rFonts w:ascii="Times New Roman" w:eastAsiaTheme="minorEastAsia"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1"/>
  </w:num>
  <w:num w:numId="2">
    <w:abstractNumId w:val="0"/>
  </w:num>
  <w:num w:numId="3">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Лисенко Владислав Владиславович">
    <w15:presenceInfo w15:providerId="None" w15:userId="Лисенко Владислав Владиславович"/>
  </w15:person>
  <w15:person w15:author="user_">
    <w15:presenceInfo w15:providerId="None" w15:userId="user_"/>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440B"/>
    <w:rsid w:val="00001CD7"/>
    <w:rsid w:val="00002861"/>
    <w:rsid w:val="000044FB"/>
    <w:rsid w:val="000163EB"/>
    <w:rsid w:val="00020D4B"/>
    <w:rsid w:val="00026D61"/>
    <w:rsid w:val="0004218B"/>
    <w:rsid w:val="00042DAD"/>
    <w:rsid w:val="00054104"/>
    <w:rsid w:val="00056B1F"/>
    <w:rsid w:val="000626EE"/>
    <w:rsid w:val="000730FB"/>
    <w:rsid w:val="000732DF"/>
    <w:rsid w:val="000740AD"/>
    <w:rsid w:val="000840C9"/>
    <w:rsid w:val="00090530"/>
    <w:rsid w:val="00097AEC"/>
    <w:rsid w:val="000A2E5B"/>
    <w:rsid w:val="000B0FAE"/>
    <w:rsid w:val="000B35A9"/>
    <w:rsid w:val="000B3B5A"/>
    <w:rsid w:val="000C46D2"/>
    <w:rsid w:val="000D6467"/>
    <w:rsid w:val="000D7F20"/>
    <w:rsid w:val="000E3EDF"/>
    <w:rsid w:val="000F4278"/>
    <w:rsid w:val="00121D2F"/>
    <w:rsid w:val="00131EE9"/>
    <w:rsid w:val="00133691"/>
    <w:rsid w:val="00135C44"/>
    <w:rsid w:val="00140BF8"/>
    <w:rsid w:val="001417DD"/>
    <w:rsid w:val="001456A1"/>
    <w:rsid w:val="00154D4F"/>
    <w:rsid w:val="001639CA"/>
    <w:rsid w:val="00173EB4"/>
    <w:rsid w:val="001746D1"/>
    <w:rsid w:val="00183227"/>
    <w:rsid w:val="00186DCB"/>
    <w:rsid w:val="001B06ED"/>
    <w:rsid w:val="001B1E18"/>
    <w:rsid w:val="001B621E"/>
    <w:rsid w:val="001C50D2"/>
    <w:rsid w:val="001D11B8"/>
    <w:rsid w:val="001F4431"/>
    <w:rsid w:val="001F71AC"/>
    <w:rsid w:val="00201F03"/>
    <w:rsid w:val="00206B5F"/>
    <w:rsid w:val="0021361B"/>
    <w:rsid w:val="00216321"/>
    <w:rsid w:val="00216602"/>
    <w:rsid w:val="00216AEC"/>
    <w:rsid w:val="00216B66"/>
    <w:rsid w:val="00224ADD"/>
    <w:rsid w:val="00232BB1"/>
    <w:rsid w:val="00234912"/>
    <w:rsid w:val="00235162"/>
    <w:rsid w:val="002371C4"/>
    <w:rsid w:val="00237D29"/>
    <w:rsid w:val="00245D02"/>
    <w:rsid w:val="002464DC"/>
    <w:rsid w:val="002544C4"/>
    <w:rsid w:val="00262B37"/>
    <w:rsid w:val="00275BBC"/>
    <w:rsid w:val="00281003"/>
    <w:rsid w:val="00285CC3"/>
    <w:rsid w:val="00290EA3"/>
    <w:rsid w:val="002A3229"/>
    <w:rsid w:val="002A3806"/>
    <w:rsid w:val="002A3E58"/>
    <w:rsid w:val="002A3EEE"/>
    <w:rsid w:val="002A4E8D"/>
    <w:rsid w:val="002A5DF2"/>
    <w:rsid w:val="002C3E8F"/>
    <w:rsid w:val="002C6200"/>
    <w:rsid w:val="002C6D90"/>
    <w:rsid w:val="002C7018"/>
    <w:rsid w:val="002F2E91"/>
    <w:rsid w:val="0030082E"/>
    <w:rsid w:val="00303DD4"/>
    <w:rsid w:val="00305019"/>
    <w:rsid w:val="00310B33"/>
    <w:rsid w:val="00311C7E"/>
    <w:rsid w:val="0032460D"/>
    <w:rsid w:val="00327395"/>
    <w:rsid w:val="003337FF"/>
    <w:rsid w:val="0033755E"/>
    <w:rsid w:val="003466C6"/>
    <w:rsid w:val="00353188"/>
    <w:rsid w:val="0035599F"/>
    <w:rsid w:val="003578D0"/>
    <w:rsid w:val="00371099"/>
    <w:rsid w:val="003765EB"/>
    <w:rsid w:val="00377718"/>
    <w:rsid w:val="00396802"/>
    <w:rsid w:val="003A22EB"/>
    <w:rsid w:val="003A4B85"/>
    <w:rsid w:val="003B42CA"/>
    <w:rsid w:val="003B5BE9"/>
    <w:rsid w:val="003D7EBF"/>
    <w:rsid w:val="003E2D63"/>
    <w:rsid w:val="003F25A3"/>
    <w:rsid w:val="003F693F"/>
    <w:rsid w:val="00400F0A"/>
    <w:rsid w:val="00411676"/>
    <w:rsid w:val="004125D8"/>
    <w:rsid w:val="004212E4"/>
    <w:rsid w:val="00430378"/>
    <w:rsid w:val="004459BF"/>
    <w:rsid w:val="004470FB"/>
    <w:rsid w:val="00472FDC"/>
    <w:rsid w:val="00480EA9"/>
    <w:rsid w:val="00485C4F"/>
    <w:rsid w:val="00490E64"/>
    <w:rsid w:val="004B69CB"/>
    <w:rsid w:val="004B6CBB"/>
    <w:rsid w:val="004B7ECD"/>
    <w:rsid w:val="004C2383"/>
    <w:rsid w:val="004D048D"/>
    <w:rsid w:val="004D412B"/>
    <w:rsid w:val="004D6E30"/>
    <w:rsid w:val="004E0E5F"/>
    <w:rsid w:val="00502DDF"/>
    <w:rsid w:val="00510754"/>
    <w:rsid w:val="00514038"/>
    <w:rsid w:val="005143A1"/>
    <w:rsid w:val="00524505"/>
    <w:rsid w:val="00547C7D"/>
    <w:rsid w:val="00551F4C"/>
    <w:rsid w:val="00554FBD"/>
    <w:rsid w:val="00560D48"/>
    <w:rsid w:val="00560E97"/>
    <w:rsid w:val="00563496"/>
    <w:rsid w:val="00571425"/>
    <w:rsid w:val="00575FFB"/>
    <w:rsid w:val="005A7246"/>
    <w:rsid w:val="005B12A7"/>
    <w:rsid w:val="005B7501"/>
    <w:rsid w:val="005D2E2F"/>
    <w:rsid w:val="005D4C39"/>
    <w:rsid w:val="005D4D7E"/>
    <w:rsid w:val="005D4E52"/>
    <w:rsid w:val="005D6190"/>
    <w:rsid w:val="005F311F"/>
    <w:rsid w:val="005F5DCE"/>
    <w:rsid w:val="006131CD"/>
    <w:rsid w:val="00613B58"/>
    <w:rsid w:val="0062425B"/>
    <w:rsid w:val="00625A8D"/>
    <w:rsid w:val="00636014"/>
    <w:rsid w:val="0064532F"/>
    <w:rsid w:val="00645BFD"/>
    <w:rsid w:val="00646A77"/>
    <w:rsid w:val="0065189D"/>
    <w:rsid w:val="0065340F"/>
    <w:rsid w:val="006560BB"/>
    <w:rsid w:val="00663FED"/>
    <w:rsid w:val="00674A62"/>
    <w:rsid w:val="00677552"/>
    <w:rsid w:val="00685066"/>
    <w:rsid w:val="00686EA3"/>
    <w:rsid w:val="006902DA"/>
    <w:rsid w:val="006A0238"/>
    <w:rsid w:val="006A3FFD"/>
    <w:rsid w:val="006B4823"/>
    <w:rsid w:val="006B55CB"/>
    <w:rsid w:val="006C098B"/>
    <w:rsid w:val="006D4551"/>
    <w:rsid w:val="006F0EF5"/>
    <w:rsid w:val="00703AF2"/>
    <w:rsid w:val="0070790C"/>
    <w:rsid w:val="00712305"/>
    <w:rsid w:val="00720E8C"/>
    <w:rsid w:val="00721FA5"/>
    <w:rsid w:val="00725A75"/>
    <w:rsid w:val="007331BB"/>
    <w:rsid w:val="00734D15"/>
    <w:rsid w:val="0074191F"/>
    <w:rsid w:val="00742572"/>
    <w:rsid w:val="00742A1C"/>
    <w:rsid w:val="00745FF0"/>
    <w:rsid w:val="0074731C"/>
    <w:rsid w:val="007545DF"/>
    <w:rsid w:val="00770E92"/>
    <w:rsid w:val="00783341"/>
    <w:rsid w:val="007836EB"/>
    <w:rsid w:val="007841CC"/>
    <w:rsid w:val="007925B1"/>
    <w:rsid w:val="0079266E"/>
    <w:rsid w:val="007A3EF7"/>
    <w:rsid w:val="007A4E3C"/>
    <w:rsid w:val="007A6540"/>
    <w:rsid w:val="007A7B05"/>
    <w:rsid w:val="007B5D74"/>
    <w:rsid w:val="007C083E"/>
    <w:rsid w:val="007C60D3"/>
    <w:rsid w:val="007D5A3E"/>
    <w:rsid w:val="007E3F94"/>
    <w:rsid w:val="007E46EE"/>
    <w:rsid w:val="007E4AB8"/>
    <w:rsid w:val="007F38C8"/>
    <w:rsid w:val="007F3D99"/>
    <w:rsid w:val="00802DC5"/>
    <w:rsid w:val="00804793"/>
    <w:rsid w:val="00805854"/>
    <w:rsid w:val="00812369"/>
    <w:rsid w:val="00813782"/>
    <w:rsid w:val="00814E41"/>
    <w:rsid w:val="00832850"/>
    <w:rsid w:val="00850A67"/>
    <w:rsid w:val="00853880"/>
    <w:rsid w:val="00856960"/>
    <w:rsid w:val="00867211"/>
    <w:rsid w:val="00892678"/>
    <w:rsid w:val="008A15C1"/>
    <w:rsid w:val="008A73B3"/>
    <w:rsid w:val="008B134F"/>
    <w:rsid w:val="008B420E"/>
    <w:rsid w:val="008B4D0F"/>
    <w:rsid w:val="008C2A1E"/>
    <w:rsid w:val="008C4F4B"/>
    <w:rsid w:val="008C7CA9"/>
    <w:rsid w:val="008D255A"/>
    <w:rsid w:val="008D329A"/>
    <w:rsid w:val="008D34A8"/>
    <w:rsid w:val="008E21A2"/>
    <w:rsid w:val="008E2A3E"/>
    <w:rsid w:val="008F7E1D"/>
    <w:rsid w:val="00904442"/>
    <w:rsid w:val="00904F9D"/>
    <w:rsid w:val="00927C2D"/>
    <w:rsid w:val="00934EB5"/>
    <w:rsid w:val="00950F9D"/>
    <w:rsid w:val="00952E23"/>
    <w:rsid w:val="00956E88"/>
    <w:rsid w:val="00966028"/>
    <w:rsid w:val="0097333F"/>
    <w:rsid w:val="00977CDA"/>
    <w:rsid w:val="00984C6E"/>
    <w:rsid w:val="0098538E"/>
    <w:rsid w:val="009B08D0"/>
    <w:rsid w:val="009C43F3"/>
    <w:rsid w:val="009C46EC"/>
    <w:rsid w:val="009D007E"/>
    <w:rsid w:val="009D02FC"/>
    <w:rsid w:val="009E500B"/>
    <w:rsid w:val="009E512C"/>
    <w:rsid w:val="009F1FC5"/>
    <w:rsid w:val="00A02B5B"/>
    <w:rsid w:val="00A072FE"/>
    <w:rsid w:val="00A136C6"/>
    <w:rsid w:val="00A241AB"/>
    <w:rsid w:val="00A2617B"/>
    <w:rsid w:val="00A36C43"/>
    <w:rsid w:val="00A42AFF"/>
    <w:rsid w:val="00A50865"/>
    <w:rsid w:val="00A55071"/>
    <w:rsid w:val="00A552E0"/>
    <w:rsid w:val="00A607F1"/>
    <w:rsid w:val="00A6142A"/>
    <w:rsid w:val="00A771CA"/>
    <w:rsid w:val="00A77CBA"/>
    <w:rsid w:val="00A815AF"/>
    <w:rsid w:val="00A83452"/>
    <w:rsid w:val="00AA6338"/>
    <w:rsid w:val="00AA7DB7"/>
    <w:rsid w:val="00AB0473"/>
    <w:rsid w:val="00AB26C5"/>
    <w:rsid w:val="00AB3686"/>
    <w:rsid w:val="00AB69CF"/>
    <w:rsid w:val="00AB7722"/>
    <w:rsid w:val="00AB781D"/>
    <w:rsid w:val="00AD60EF"/>
    <w:rsid w:val="00AD71D5"/>
    <w:rsid w:val="00AE4FAE"/>
    <w:rsid w:val="00AE5DB8"/>
    <w:rsid w:val="00AE6670"/>
    <w:rsid w:val="00B003CB"/>
    <w:rsid w:val="00B173BF"/>
    <w:rsid w:val="00B27B23"/>
    <w:rsid w:val="00B34332"/>
    <w:rsid w:val="00B37305"/>
    <w:rsid w:val="00B553BA"/>
    <w:rsid w:val="00B631A8"/>
    <w:rsid w:val="00B64A4C"/>
    <w:rsid w:val="00B656BB"/>
    <w:rsid w:val="00B6793A"/>
    <w:rsid w:val="00B96989"/>
    <w:rsid w:val="00BA4FA1"/>
    <w:rsid w:val="00BB1AD7"/>
    <w:rsid w:val="00BB21F5"/>
    <w:rsid w:val="00BB2EBB"/>
    <w:rsid w:val="00BB438A"/>
    <w:rsid w:val="00BB6612"/>
    <w:rsid w:val="00BC13F0"/>
    <w:rsid w:val="00BC56B4"/>
    <w:rsid w:val="00BD03A9"/>
    <w:rsid w:val="00BD479D"/>
    <w:rsid w:val="00BE03D7"/>
    <w:rsid w:val="00BF188C"/>
    <w:rsid w:val="00BF3E64"/>
    <w:rsid w:val="00BF5FA6"/>
    <w:rsid w:val="00BF7300"/>
    <w:rsid w:val="00C02E50"/>
    <w:rsid w:val="00C062BC"/>
    <w:rsid w:val="00C10122"/>
    <w:rsid w:val="00C2617D"/>
    <w:rsid w:val="00C32255"/>
    <w:rsid w:val="00C441F6"/>
    <w:rsid w:val="00C46E44"/>
    <w:rsid w:val="00C502C0"/>
    <w:rsid w:val="00C54954"/>
    <w:rsid w:val="00C609D9"/>
    <w:rsid w:val="00C72D0F"/>
    <w:rsid w:val="00C73232"/>
    <w:rsid w:val="00C8204C"/>
    <w:rsid w:val="00C8440B"/>
    <w:rsid w:val="00C921F5"/>
    <w:rsid w:val="00C93E9C"/>
    <w:rsid w:val="00C973EF"/>
    <w:rsid w:val="00CA56FE"/>
    <w:rsid w:val="00CA6BFA"/>
    <w:rsid w:val="00CD1373"/>
    <w:rsid w:val="00CD1D4C"/>
    <w:rsid w:val="00CD634E"/>
    <w:rsid w:val="00CE0A89"/>
    <w:rsid w:val="00CE3A6C"/>
    <w:rsid w:val="00CE6C65"/>
    <w:rsid w:val="00D00815"/>
    <w:rsid w:val="00D0106A"/>
    <w:rsid w:val="00D027E0"/>
    <w:rsid w:val="00D07099"/>
    <w:rsid w:val="00D07D5D"/>
    <w:rsid w:val="00D11FCC"/>
    <w:rsid w:val="00D363B0"/>
    <w:rsid w:val="00D66E36"/>
    <w:rsid w:val="00D71C9B"/>
    <w:rsid w:val="00D777CF"/>
    <w:rsid w:val="00DF1349"/>
    <w:rsid w:val="00E04338"/>
    <w:rsid w:val="00E05002"/>
    <w:rsid w:val="00E06D27"/>
    <w:rsid w:val="00E10C4C"/>
    <w:rsid w:val="00E12D4D"/>
    <w:rsid w:val="00E204F0"/>
    <w:rsid w:val="00E3340C"/>
    <w:rsid w:val="00E378E3"/>
    <w:rsid w:val="00E46FB0"/>
    <w:rsid w:val="00E66787"/>
    <w:rsid w:val="00E82A37"/>
    <w:rsid w:val="00E845D6"/>
    <w:rsid w:val="00E85187"/>
    <w:rsid w:val="00E97254"/>
    <w:rsid w:val="00EA3C9A"/>
    <w:rsid w:val="00EA4195"/>
    <w:rsid w:val="00EB55A8"/>
    <w:rsid w:val="00EC1691"/>
    <w:rsid w:val="00EC6492"/>
    <w:rsid w:val="00ED3442"/>
    <w:rsid w:val="00ED62B1"/>
    <w:rsid w:val="00ED64F4"/>
    <w:rsid w:val="00F0566D"/>
    <w:rsid w:val="00F233AA"/>
    <w:rsid w:val="00F2381B"/>
    <w:rsid w:val="00F23C0F"/>
    <w:rsid w:val="00F25609"/>
    <w:rsid w:val="00F318E5"/>
    <w:rsid w:val="00F40766"/>
    <w:rsid w:val="00F5704A"/>
    <w:rsid w:val="00F57AC3"/>
    <w:rsid w:val="00F61AA7"/>
    <w:rsid w:val="00F76007"/>
    <w:rsid w:val="00F83AFF"/>
    <w:rsid w:val="00F877D6"/>
    <w:rsid w:val="00FB7327"/>
    <w:rsid w:val="00FB76CC"/>
    <w:rsid w:val="00FC671C"/>
    <w:rsid w:val="00FC6A5B"/>
    <w:rsid w:val="00FD1CEE"/>
    <w:rsid w:val="00FD4D2C"/>
    <w:rsid w:val="00FD4F3B"/>
    <w:rsid w:val="00FE683F"/>
    <w:rsid w:val="00FF32BD"/>
    <w:rsid w:val="00FF4E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4CFA49"/>
  <w15:chartTrackingRefBased/>
  <w15:docId w15:val="{BE3DF332-77A9-431D-AC20-24A6673AF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03AF2"/>
  </w:style>
  <w:style w:type="paragraph" w:styleId="3">
    <w:name w:val="heading 3"/>
    <w:basedOn w:val="a"/>
    <w:link w:val="30"/>
    <w:uiPriority w:val="9"/>
    <w:qFormat/>
    <w:rsid w:val="00904442"/>
    <w:pPr>
      <w:spacing w:before="100" w:beforeAutospacing="1" w:after="100" w:afterAutospacing="1" w:line="240" w:lineRule="auto"/>
      <w:outlineLvl w:val="2"/>
    </w:pPr>
    <w:rPr>
      <w:rFonts w:ascii="Times New Roman" w:eastAsiaTheme="minorEastAsia" w:hAnsi="Times New Roman" w:cs="Times New Roman"/>
      <w:b/>
      <w:bCs/>
      <w:sz w:val="27"/>
      <w:szCs w:val="27"/>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844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C8440B"/>
    <w:pPr>
      <w:spacing w:before="100" w:beforeAutospacing="1" w:after="100" w:afterAutospacing="1" w:line="240" w:lineRule="auto"/>
    </w:pPr>
    <w:rPr>
      <w:rFonts w:ascii="Times New Roman" w:eastAsiaTheme="minorEastAsia" w:hAnsi="Times New Roman" w:cs="Times New Roman"/>
      <w:sz w:val="24"/>
      <w:szCs w:val="24"/>
      <w:lang w:val="uk-UA" w:eastAsia="uk-UA"/>
    </w:rPr>
  </w:style>
  <w:style w:type="character" w:customStyle="1" w:styleId="30">
    <w:name w:val="Заголовок 3 Знак"/>
    <w:basedOn w:val="a0"/>
    <w:link w:val="3"/>
    <w:uiPriority w:val="9"/>
    <w:rsid w:val="00904442"/>
    <w:rPr>
      <w:rFonts w:ascii="Times New Roman" w:eastAsiaTheme="minorEastAsia" w:hAnsi="Times New Roman" w:cs="Times New Roman"/>
      <w:b/>
      <w:bCs/>
      <w:sz w:val="27"/>
      <w:szCs w:val="27"/>
      <w:lang w:val="uk-UA" w:eastAsia="uk-UA"/>
    </w:rPr>
  </w:style>
  <w:style w:type="paragraph" w:styleId="a5">
    <w:name w:val="List Paragraph"/>
    <w:basedOn w:val="a"/>
    <w:uiPriority w:val="34"/>
    <w:qFormat/>
    <w:rsid w:val="001F71AC"/>
    <w:pPr>
      <w:ind w:left="720"/>
      <w:contextualSpacing/>
    </w:pPr>
  </w:style>
  <w:style w:type="paragraph" w:styleId="a6">
    <w:name w:val="Balloon Text"/>
    <w:basedOn w:val="a"/>
    <w:link w:val="a7"/>
    <w:uiPriority w:val="99"/>
    <w:semiHidden/>
    <w:unhideWhenUsed/>
    <w:rsid w:val="005D4E52"/>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5D4E52"/>
    <w:rPr>
      <w:rFonts w:ascii="Segoe UI" w:hAnsi="Segoe UI" w:cs="Segoe UI"/>
      <w:sz w:val="18"/>
      <w:szCs w:val="18"/>
    </w:rPr>
  </w:style>
  <w:style w:type="paragraph" w:styleId="a8">
    <w:name w:val="header"/>
    <w:basedOn w:val="a"/>
    <w:link w:val="a9"/>
    <w:uiPriority w:val="99"/>
    <w:unhideWhenUsed/>
    <w:rsid w:val="00804793"/>
    <w:pPr>
      <w:tabs>
        <w:tab w:val="center" w:pos="4677"/>
        <w:tab w:val="right" w:pos="9355"/>
      </w:tabs>
      <w:spacing w:after="0" w:line="240" w:lineRule="auto"/>
    </w:pPr>
  </w:style>
  <w:style w:type="character" w:customStyle="1" w:styleId="a9">
    <w:name w:val="Верхній колонтитул Знак"/>
    <w:basedOn w:val="a0"/>
    <w:link w:val="a8"/>
    <w:uiPriority w:val="99"/>
    <w:rsid w:val="00804793"/>
  </w:style>
  <w:style w:type="paragraph" w:styleId="aa">
    <w:name w:val="footer"/>
    <w:basedOn w:val="a"/>
    <w:link w:val="ab"/>
    <w:uiPriority w:val="99"/>
    <w:unhideWhenUsed/>
    <w:rsid w:val="00804793"/>
    <w:pPr>
      <w:tabs>
        <w:tab w:val="center" w:pos="4677"/>
        <w:tab w:val="right" w:pos="9355"/>
      </w:tabs>
      <w:spacing w:after="0" w:line="240" w:lineRule="auto"/>
    </w:pPr>
  </w:style>
  <w:style w:type="character" w:customStyle="1" w:styleId="ab">
    <w:name w:val="Нижній колонтитул Знак"/>
    <w:basedOn w:val="a0"/>
    <w:link w:val="aa"/>
    <w:uiPriority w:val="99"/>
    <w:rsid w:val="00804793"/>
  </w:style>
  <w:style w:type="character" w:styleId="ac">
    <w:name w:val="annotation reference"/>
    <w:basedOn w:val="a0"/>
    <w:uiPriority w:val="99"/>
    <w:semiHidden/>
    <w:unhideWhenUsed/>
    <w:rsid w:val="00245D02"/>
    <w:rPr>
      <w:sz w:val="16"/>
      <w:szCs w:val="16"/>
    </w:rPr>
  </w:style>
  <w:style w:type="paragraph" w:styleId="ad">
    <w:name w:val="annotation text"/>
    <w:basedOn w:val="a"/>
    <w:link w:val="ae"/>
    <w:uiPriority w:val="99"/>
    <w:unhideWhenUsed/>
    <w:rsid w:val="00245D02"/>
    <w:pPr>
      <w:spacing w:line="240" w:lineRule="auto"/>
    </w:pPr>
    <w:rPr>
      <w:sz w:val="20"/>
      <w:szCs w:val="20"/>
    </w:rPr>
  </w:style>
  <w:style w:type="character" w:customStyle="1" w:styleId="ae">
    <w:name w:val="Текст примітки Знак"/>
    <w:basedOn w:val="a0"/>
    <w:link w:val="ad"/>
    <w:uiPriority w:val="99"/>
    <w:rsid w:val="00245D02"/>
    <w:rPr>
      <w:sz w:val="20"/>
      <w:szCs w:val="20"/>
    </w:rPr>
  </w:style>
  <w:style w:type="paragraph" w:styleId="af">
    <w:name w:val="annotation subject"/>
    <w:basedOn w:val="ad"/>
    <w:next w:val="ad"/>
    <w:link w:val="af0"/>
    <w:uiPriority w:val="99"/>
    <w:semiHidden/>
    <w:unhideWhenUsed/>
    <w:rsid w:val="00245D02"/>
    <w:rPr>
      <w:b/>
      <w:bCs/>
    </w:rPr>
  </w:style>
  <w:style w:type="character" w:customStyle="1" w:styleId="af0">
    <w:name w:val="Тема примітки Знак"/>
    <w:basedOn w:val="ae"/>
    <w:link w:val="af"/>
    <w:uiPriority w:val="99"/>
    <w:semiHidden/>
    <w:rsid w:val="00245D02"/>
    <w:rPr>
      <w:b/>
      <w:bCs/>
      <w:sz w:val="20"/>
      <w:szCs w:val="20"/>
    </w:rPr>
  </w:style>
  <w:style w:type="character" w:customStyle="1" w:styleId="rvts9">
    <w:name w:val="rvts9"/>
    <w:basedOn w:val="a0"/>
    <w:rsid w:val="00BB21F5"/>
  </w:style>
  <w:style w:type="character" w:styleId="af1">
    <w:name w:val="Hyperlink"/>
    <w:basedOn w:val="a0"/>
    <w:uiPriority w:val="99"/>
    <w:semiHidden/>
    <w:unhideWhenUsed/>
    <w:rsid w:val="00BB21F5"/>
    <w:rPr>
      <w:color w:val="0000FF"/>
      <w:u w:val="single"/>
    </w:rPr>
  </w:style>
  <w:style w:type="character" w:customStyle="1" w:styleId="rvts37">
    <w:name w:val="rvts37"/>
    <w:basedOn w:val="a0"/>
    <w:rsid w:val="006B4823"/>
  </w:style>
  <w:style w:type="paragraph" w:customStyle="1" w:styleId="rvps2">
    <w:name w:val="rvps2"/>
    <w:basedOn w:val="a"/>
    <w:rsid w:val="00A55071"/>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718140">
      <w:bodyDiv w:val="1"/>
      <w:marLeft w:val="0"/>
      <w:marRight w:val="0"/>
      <w:marTop w:val="0"/>
      <w:marBottom w:val="0"/>
      <w:divBdr>
        <w:top w:val="none" w:sz="0" w:space="0" w:color="auto"/>
        <w:left w:val="none" w:sz="0" w:space="0" w:color="auto"/>
        <w:bottom w:val="none" w:sz="0" w:space="0" w:color="auto"/>
        <w:right w:val="none" w:sz="0" w:space="0" w:color="auto"/>
      </w:divBdr>
    </w:div>
    <w:div w:id="147985820">
      <w:bodyDiv w:val="1"/>
      <w:marLeft w:val="0"/>
      <w:marRight w:val="0"/>
      <w:marTop w:val="0"/>
      <w:marBottom w:val="0"/>
      <w:divBdr>
        <w:top w:val="none" w:sz="0" w:space="0" w:color="auto"/>
        <w:left w:val="none" w:sz="0" w:space="0" w:color="auto"/>
        <w:bottom w:val="none" w:sz="0" w:space="0" w:color="auto"/>
        <w:right w:val="none" w:sz="0" w:space="0" w:color="auto"/>
      </w:divBdr>
    </w:div>
    <w:div w:id="546336324">
      <w:bodyDiv w:val="1"/>
      <w:marLeft w:val="0"/>
      <w:marRight w:val="0"/>
      <w:marTop w:val="0"/>
      <w:marBottom w:val="0"/>
      <w:divBdr>
        <w:top w:val="none" w:sz="0" w:space="0" w:color="auto"/>
        <w:left w:val="none" w:sz="0" w:space="0" w:color="auto"/>
        <w:bottom w:val="none" w:sz="0" w:space="0" w:color="auto"/>
        <w:right w:val="none" w:sz="0" w:space="0" w:color="auto"/>
      </w:divBdr>
    </w:div>
    <w:div w:id="943683339">
      <w:bodyDiv w:val="1"/>
      <w:marLeft w:val="0"/>
      <w:marRight w:val="0"/>
      <w:marTop w:val="0"/>
      <w:marBottom w:val="0"/>
      <w:divBdr>
        <w:top w:val="none" w:sz="0" w:space="0" w:color="auto"/>
        <w:left w:val="none" w:sz="0" w:space="0" w:color="auto"/>
        <w:bottom w:val="none" w:sz="0" w:space="0" w:color="auto"/>
        <w:right w:val="none" w:sz="0" w:space="0" w:color="auto"/>
      </w:divBdr>
    </w:div>
    <w:div w:id="1149901049">
      <w:bodyDiv w:val="1"/>
      <w:marLeft w:val="0"/>
      <w:marRight w:val="0"/>
      <w:marTop w:val="0"/>
      <w:marBottom w:val="0"/>
      <w:divBdr>
        <w:top w:val="none" w:sz="0" w:space="0" w:color="auto"/>
        <w:left w:val="none" w:sz="0" w:space="0" w:color="auto"/>
        <w:bottom w:val="none" w:sz="0" w:space="0" w:color="auto"/>
        <w:right w:val="none" w:sz="0" w:space="0" w:color="auto"/>
      </w:divBdr>
    </w:div>
    <w:div w:id="1225138807">
      <w:bodyDiv w:val="1"/>
      <w:marLeft w:val="0"/>
      <w:marRight w:val="0"/>
      <w:marTop w:val="0"/>
      <w:marBottom w:val="0"/>
      <w:divBdr>
        <w:top w:val="none" w:sz="0" w:space="0" w:color="auto"/>
        <w:left w:val="none" w:sz="0" w:space="0" w:color="auto"/>
        <w:bottom w:val="none" w:sz="0" w:space="0" w:color="auto"/>
        <w:right w:val="none" w:sz="0" w:space="0" w:color="auto"/>
      </w:divBdr>
    </w:div>
    <w:div w:id="1300651982">
      <w:bodyDiv w:val="1"/>
      <w:marLeft w:val="0"/>
      <w:marRight w:val="0"/>
      <w:marTop w:val="0"/>
      <w:marBottom w:val="0"/>
      <w:divBdr>
        <w:top w:val="none" w:sz="0" w:space="0" w:color="auto"/>
        <w:left w:val="none" w:sz="0" w:space="0" w:color="auto"/>
        <w:bottom w:val="none" w:sz="0" w:space="0" w:color="auto"/>
        <w:right w:val="none" w:sz="0" w:space="0" w:color="auto"/>
      </w:divBdr>
    </w:div>
    <w:div w:id="1699891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29-19" TargetMode="External"/><Relationship Id="rId13" Type="http://schemas.openxmlformats.org/officeDocument/2006/relationships/hyperlink" Target="https://zakon.rada.gov.ua/laws/show/329-19"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on.rada.gov.ua/laws/show/329-19"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329-19"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zakon.rada.gov.ua/laws/show/329-19" TargetMode="External"/><Relationship Id="rId4" Type="http://schemas.openxmlformats.org/officeDocument/2006/relationships/settings" Target="settings.xml"/><Relationship Id="rId9" Type="http://schemas.openxmlformats.org/officeDocument/2006/relationships/hyperlink" Target="https://zakon.rada.gov.ua/laws/show/329-19"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70E9AD-ADC8-4E28-AABD-C6CAFF3C0B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1203</TotalTime>
  <Pages>29</Pages>
  <Words>10809</Words>
  <Characters>61617</Characters>
  <Application>Microsoft Office Word</Application>
  <DocSecurity>0</DocSecurity>
  <Lines>513</Lines>
  <Paragraphs>144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72282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Антон Усенко</dc:creator>
  <cp:keywords/>
  <dc:description/>
  <cp:lastModifiedBy>Лілія Ковальська</cp:lastModifiedBy>
  <cp:revision>19</cp:revision>
  <cp:lastPrinted>2023-09-13T10:08:00Z</cp:lastPrinted>
  <dcterms:created xsi:type="dcterms:W3CDTF">2023-10-23T11:18:00Z</dcterms:created>
  <dcterms:modified xsi:type="dcterms:W3CDTF">2023-10-25T08:06:00Z</dcterms:modified>
</cp:coreProperties>
</file>