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3CF" w:rsidRPr="00E05016" w:rsidRDefault="009B2DBB">
      <w:pPr>
        <w:spacing w:after="0"/>
        <w:jc w:val="center"/>
        <w:rPr>
          <w:rFonts w:ascii="Times New Roman" w:eastAsia="Times New Roman" w:hAnsi="Times New Roman" w:cs="Times New Roman"/>
          <w:b/>
        </w:rPr>
      </w:pPr>
      <w:r w:rsidRPr="00E05016">
        <w:rPr>
          <w:rFonts w:ascii="Times New Roman" w:eastAsia="Times New Roman" w:hAnsi="Times New Roman" w:cs="Times New Roman"/>
          <w:b/>
        </w:rPr>
        <w:t xml:space="preserve">Узагальнені зауваження та пропозиції до проєкту </w:t>
      </w:r>
      <w:r w:rsidR="00C640A4">
        <w:rPr>
          <w:rFonts w:ascii="Times New Roman" w:eastAsia="Times New Roman" w:hAnsi="Times New Roman" w:cs="Times New Roman"/>
          <w:b/>
        </w:rPr>
        <w:t xml:space="preserve">рішення, </w:t>
      </w:r>
      <w:r w:rsidR="00C640A4" w:rsidRPr="00E05016">
        <w:rPr>
          <w:rFonts w:ascii="Times New Roman" w:eastAsia="Times New Roman" w:hAnsi="Times New Roman" w:cs="Times New Roman"/>
          <w:b/>
        </w:rPr>
        <w:t>що має ознаки регуляторного акта</w:t>
      </w:r>
      <w:r w:rsidR="00C640A4">
        <w:rPr>
          <w:rFonts w:ascii="Times New Roman" w:eastAsia="Times New Roman" w:hAnsi="Times New Roman" w:cs="Times New Roman"/>
          <w:b/>
        </w:rPr>
        <w:t xml:space="preserve">, </w:t>
      </w:r>
      <w:r w:rsidR="00C640A4">
        <w:rPr>
          <w:rFonts w:ascii="Times New Roman" w:hAnsi="Times New Roman" w:cs="Times New Roman"/>
        </w:rPr>
        <w:t>–</w:t>
      </w:r>
      <w:r w:rsidR="00C640A4" w:rsidRPr="00E05016">
        <w:rPr>
          <w:rFonts w:ascii="Times New Roman" w:eastAsia="Times New Roman" w:hAnsi="Times New Roman" w:cs="Times New Roman"/>
          <w:b/>
        </w:rPr>
        <w:t xml:space="preserve"> </w:t>
      </w:r>
      <w:r w:rsidRPr="00E05016">
        <w:rPr>
          <w:rFonts w:ascii="Times New Roman" w:eastAsia="Times New Roman" w:hAnsi="Times New Roman" w:cs="Times New Roman"/>
          <w:b/>
        </w:rPr>
        <w:t xml:space="preserve">постанови НКРЕКП </w:t>
      </w:r>
      <w:r w:rsidR="006814ED" w:rsidRPr="00E05016">
        <w:rPr>
          <w:rFonts w:ascii="Times New Roman" w:eastAsia="Times New Roman" w:hAnsi="Times New Roman" w:cs="Times New Roman"/>
          <w:b/>
        </w:rPr>
        <w:t>«Про затвердження Змін до Правил ринку»</w:t>
      </w:r>
      <w:r w:rsidRPr="00E05016">
        <w:rPr>
          <w:rFonts w:ascii="Times New Roman" w:eastAsia="Times New Roman" w:hAnsi="Times New Roman" w:cs="Times New Roman"/>
          <w:b/>
        </w:rPr>
        <w:t xml:space="preserve"> </w:t>
      </w:r>
    </w:p>
    <w:p w:rsidR="001F03CF" w:rsidRPr="00E05016" w:rsidRDefault="001F03CF">
      <w:pPr>
        <w:spacing w:after="0"/>
        <w:jc w:val="center"/>
        <w:rPr>
          <w:rFonts w:ascii="Times New Roman" w:eastAsia="Times New Roman" w:hAnsi="Times New Roman" w:cs="Times New Roman"/>
          <w:b/>
          <w:color w:val="000000"/>
        </w:rPr>
      </w:pPr>
    </w:p>
    <w:tbl>
      <w:tblPr>
        <w:tblStyle w:val="af2"/>
        <w:tblW w:w="14601"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13"/>
        <w:gridCol w:w="6378"/>
        <w:gridCol w:w="2410"/>
      </w:tblGrid>
      <w:tr w:rsidR="00D916D1" w:rsidRPr="00E05016" w:rsidTr="00D916D1">
        <w:tc>
          <w:tcPr>
            <w:tcW w:w="5813" w:type="dxa"/>
          </w:tcPr>
          <w:p w:rsidR="00D916D1" w:rsidRPr="00E05016" w:rsidRDefault="00D916D1" w:rsidP="009B2DBB">
            <w:pPr>
              <w:jc w:val="center"/>
              <w:rPr>
                <w:rFonts w:ascii="Times New Roman" w:eastAsia="Times New Roman" w:hAnsi="Times New Roman" w:cs="Times New Roman"/>
              </w:rPr>
            </w:pPr>
            <w:r w:rsidRPr="00E05016">
              <w:rPr>
                <w:rFonts w:ascii="Times New Roman" w:eastAsia="Times New Roman" w:hAnsi="Times New Roman" w:cs="Times New Roman"/>
              </w:rPr>
              <w:t>Редакція проєкту рішення НКРЕКП</w:t>
            </w:r>
          </w:p>
        </w:tc>
        <w:tc>
          <w:tcPr>
            <w:tcW w:w="6378" w:type="dxa"/>
          </w:tcPr>
          <w:p w:rsidR="00D916D1" w:rsidRPr="00D916D1" w:rsidRDefault="00D916D1" w:rsidP="009B2DBB">
            <w:pPr>
              <w:jc w:val="center"/>
              <w:rPr>
                <w:rFonts w:ascii="Times New Roman" w:eastAsia="Times New Roman" w:hAnsi="Times New Roman" w:cs="Times New Roman"/>
              </w:rPr>
            </w:pPr>
            <w:r w:rsidRPr="00D916D1">
              <w:rPr>
                <w:rFonts w:ascii="Times New Roman" w:eastAsia="Times New Roman" w:hAnsi="Times New Roman" w:cs="Times New Roman"/>
              </w:rPr>
              <w:t>Зауваження та пропозиції до проєкту рішення НКРЕКП</w:t>
            </w:r>
          </w:p>
        </w:tc>
        <w:tc>
          <w:tcPr>
            <w:tcW w:w="2410" w:type="dxa"/>
          </w:tcPr>
          <w:p w:rsidR="00D916D1" w:rsidRPr="00E05016" w:rsidRDefault="00D916D1" w:rsidP="009B2DBB">
            <w:pPr>
              <w:jc w:val="center"/>
              <w:rPr>
                <w:rFonts w:ascii="Times New Roman" w:eastAsia="Times New Roman" w:hAnsi="Times New Roman" w:cs="Times New Roman"/>
              </w:rPr>
            </w:pPr>
            <w:r w:rsidRPr="00E05016">
              <w:rPr>
                <w:rFonts w:ascii="Times New Roman" w:eastAsia="Times New Roman" w:hAnsi="Times New Roman" w:cs="Times New Roman"/>
              </w:rPr>
              <w:t>Попередня позиція НКРЕКП щодо наданих зауважень та пропозицій з обґрунтуванням щодо прийняття або відхилення</w:t>
            </w:r>
          </w:p>
        </w:tc>
      </w:tr>
      <w:tr w:rsidR="00D916D1" w:rsidRPr="00E05016" w:rsidTr="00D916D1">
        <w:tc>
          <w:tcPr>
            <w:tcW w:w="14601" w:type="dxa"/>
            <w:gridSpan w:val="3"/>
          </w:tcPr>
          <w:p w:rsidR="00D916D1" w:rsidRPr="00D916D1" w:rsidRDefault="00D916D1" w:rsidP="00446182">
            <w:pPr>
              <w:jc w:val="center"/>
              <w:rPr>
                <w:rFonts w:ascii="Times New Roman" w:eastAsia="Times New Roman" w:hAnsi="Times New Roman" w:cs="Times New Roman"/>
              </w:rPr>
            </w:pPr>
            <w:r w:rsidRPr="00D916D1">
              <w:rPr>
                <w:rFonts w:ascii="Times New Roman" w:eastAsia="Times New Roman" w:hAnsi="Times New Roman" w:cs="Times New Roman"/>
              </w:rPr>
              <w:t>Проєкт постанови НКРЕКП «Про затвердження Змін до Правил ринку»</w:t>
            </w:r>
          </w:p>
        </w:tc>
      </w:tr>
      <w:tr w:rsidR="00430435" w:rsidRPr="00E05016" w:rsidTr="00430435">
        <w:trPr>
          <w:trHeight w:val="3938"/>
        </w:trPr>
        <w:tc>
          <w:tcPr>
            <w:tcW w:w="5813" w:type="dxa"/>
            <w:vMerge w:val="restart"/>
          </w:tcPr>
          <w:p w:rsidR="00430435" w:rsidRPr="00430435" w:rsidRDefault="00430435" w:rsidP="00430435">
            <w:pPr>
              <w:ind w:firstLine="709"/>
              <w:jc w:val="both"/>
              <w:rPr>
                <w:rFonts w:ascii="Times New Roman" w:eastAsia="Times New Roman" w:hAnsi="Times New Roman" w:cs="Times New Roman"/>
              </w:rPr>
            </w:pPr>
            <w:r w:rsidRPr="00430435">
              <w:rPr>
                <w:rFonts w:ascii="Times New Roman" w:eastAsia="Times New Roman" w:hAnsi="Times New Roman" w:cs="Times New Roman"/>
              </w:rPr>
              <w:t>1. Затвердити Зміни до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 (далі – Зміни), що додаються.</w:t>
            </w:r>
          </w:p>
          <w:p w:rsidR="00430435" w:rsidRPr="00430435" w:rsidRDefault="00430435" w:rsidP="00430435">
            <w:pPr>
              <w:ind w:firstLine="709"/>
              <w:jc w:val="both"/>
              <w:rPr>
                <w:rFonts w:ascii="Times New Roman" w:eastAsia="Times New Roman" w:hAnsi="Times New Roman" w:cs="Times New Roman"/>
              </w:rPr>
            </w:pPr>
          </w:p>
          <w:p w:rsidR="00430435" w:rsidRPr="00430435" w:rsidRDefault="00430435" w:rsidP="00430435">
            <w:pPr>
              <w:ind w:firstLine="709"/>
              <w:jc w:val="both"/>
              <w:rPr>
                <w:rFonts w:ascii="Times New Roman" w:eastAsia="Times New Roman" w:hAnsi="Times New Roman" w:cs="Times New Roman"/>
              </w:rPr>
            </w:pPr>
            <w:r w:rsidRPr="00430435">
              <w:rPr>
                <w:rFonts w:ascii="Times New Roman" w:eastAsia="Times New Roman" w:hAnsi="Times New Roman" w:cs="Times New Roman"/>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пункту 1 та пункту 3 Змін до Правил ринку, які набирають чинності з 01 січня 2024 року, але не раніше набрання чинності підпунктом 1 пункту 1 Змін до Правил ринку, затверджених постановою Національної комісії, що здійснює державне регулювання у сферах енергетики та комунальних послуг, від 17 січня 2023 року № 109.</w:t>
            </w:r>
          </w:p>
        </w:tc>
        <w:tc>
          <w:tcPr>
            <w:tcW w:w="6378" w:type="dxa"/>
          </w:tcPr>
          <w:p w:rsidR="00430435" w:rsidRPr="00897676" w:rsidRDefault="00430435" w:rsidP="00446182">
            <w:pPr>
              <w:jc w:val="center"/>
              <w:rPr>
                <w:rFonts w:ascii="Times New Roman" w:eastAsia="Times New Roman" w:hAnsi="Times New Roman" w:cs="Times New Roman"/>
                <w:b/>
                <w:bCs/>
                <w:u w:val="single"/>
              </w:rPr>
            </w:pPr>
            <w:r w:rsidRPr="00897676">
              <w:rPr>
                <w:rFonts w:ascii="Times New Roman" w:eastAsia="Times New Roman" w:hAnsi="Times New Roman" w:cs="Times New Roman"/>
                <w:b/>
                <w:bCs/>
                <w:u w:val="single"/>
              </w:rPr>
              <w:t>ТОВ «НЬЮ ЕНЕРДЖІ ЮКРЕЙН»</w:t>
            </w:r>
          </w:p>
          <w:p w:rsidR="00430435" w:rsidRPr="00897676" w:rsidRDefault="00430435" w:rsidP="00D916D1">
            <w:pPr>
              <w:ind w:firstLine="600"/>
              <w:jc w:val="both"/>
              <w:rPr>
                <w:rFonts w:ascii="Times New Roman" w:eastAsia="Times New Roman" w:hAnsi="Times New Roman" w:cs="Times New Roman"/>
              </w:rPr>
            </w:pPr>
            <w:r w:rsidRPr="00897676">
              <w:rPr>
                <w:rFonts w:ascii="Times New Roman" w:hAnsi="Times New Roman" w:cs="Times New Roman"/>
                <w:iCs/>
              </w:rPr>
              <w:t xml:space="preserve">Внести відповідні зміни </w:t>
            </w:r>
            <w:r w:rsidRPr="00897676">
              <w:rPr>
                <w:rFonts w:ascii="Times New Roman" w:hAnsi="Times New Roman" w:cs="Times New Roman"/>
              </w:rPr>
              <w:t>до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 що має</w:t>
            </w:r>
            <w:r>
              <w:rPr>
                <w:rFonts w:ascii="Times New Roman" w:hAnsi="Times New Roman" w:cs="Times New Roman"/>
              </w:rPr>
              <w:t xml:space="preserve"> </w:t>
            </w:r>
            <w:r w:rsidRPr="00897676">
              <w:rPr>
                <w:rFonts w:ascii="Times New Roman" w:hAnsi="Times New Roman" w:cs="Times New Roman"/>
              </w:rPr>
              <w:t xml:space="preserve">на меті запровадження механізму забезпечення грошової гарантії виконання своїх фінансових зобов'язань учасниками ринку на рахунках умовного зберігання (ескроу), які передбачені Проектом постанови № 111, опублікованого на сайті НКРЕКП 26.07.2023 р.,  </w:t>
            </w:r>
            <w:r w:rsidRPr="00897676">
              <w:rPr>
                <w:rFonts w:ascii="Times New Roman" w:hAnsi="Times New Roman" w:cs="Times New Roman"/>
                <w:b/>
                <w:u w:val="single"/>
              </w:rPr>
              <w:t>які набирають чинності з 01 жовтня 2023 року.</w:t>
            </w:r>
          </w:p>
        </w:tc>
        <w:tc>
          <w:tcPr>
            <w:tcW w:w="2410" w:type="dxa"/>
          </w:tcPr>
          <w:p w:rsidR="00430435" w:rsidRPr="00E05016" w:rsidRDefault="00430435" w:rsidP="00446182">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484E71">
        <w:tc>
          <w:tcPr>
            <w:tcW w:w="5813" w:type="dxa"/>
            <w:vMerge/>
          </w:tcPr>
          <w:p w:rsidR="00430435" w:rsidRPr="00430435" w:rsidRDefault="00430435" w:rsidP="00430435">
            <w:pPr>
              <w:ind w:firstLine="709"/>
              <w:jc w:val="both"/>
              <w:rPr>
                <w:rFonts w:ascii="Times New Roman" w:eastAsia="Times New Roman" w:hAnsi="Times New Roman" w:cs="Times New Roman"/>
              </w:rPr>
            </w:pPr>
          </w:p>
        </w:tc>
        <w:tc>
          <w:tcPr>
            <w:tcW w:w="6378" w:type="dxa"/>
          </w:tcPr>
          <w:p w:rsidR="00430435" w:rsidRPr="00E05016" w:rsidRDefault="00430435" w:rsidP="00430435">
            <w:pPr>
              <w:jc w:val="center"/>
              <w:rPr>
                <w:rFonts w:ascii="Times New Roman" w:hAnsi="Times New Roman" w:cs="Times New Roman"/>
                <w:b/>
                <w:u w:val="single"/>
              </w:rPr>
            </w:pPr>
            <w:r w:rsidRPr="00E05016">
              <w:rPr>
                <w:rFonts w:ascii="Times New Roman" w:hAnsi="Times New Roman" w:cs="Times New Roman"/>
                <w:b/>
                <w:u w:val="single"/>
              </w:rPr>
              <w:t>НЕК «Укренерго»</w:t>
            </w:r>
          </w:p>
          <w:p w:rsidR="00430435" w:rsidRPr="00E05016" w:rsidRDefault="00430435" w:rsidP="00430435">
            <w:pPr>
              <w:jc w:val="both"/>
              <w:rPr>
                <w:rFonts w:ascii="Times New Roman" w:hAnsi="Times New Roman" w:cs="Times New Roman"/>
              </w:rPr>
            </w:pPr>
            <w:r w:rsidRPr="00E05016">
              <w:rPr>
                <w:rFonts w:ascii="Times New Roman" w:hAnsi="Times New Roman" w:cs="Times New Roman"/>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пункту 1 та пункту 3</w:t>
            </w:r>
            <w:r w:rsidRPr="00E05016">
              <w:rPr>
                <w:rFonts w:ascii="Times New Roman" w:hAnsi="Times New Roman" w:cs="Times New Roman"/>
                <w:u w:val="single"/>
              </w:rPr>
              <w:t xml:space="preserve">, </w:t>
            </w:r>
            <w:r w:rsidRPr="00E05016">
              <w:rPr>
                <w:rFonts w:ascii="Times New Roman" w:hAnsi="Times New Roman" w:cs="Times New Roman"/>
                <w:b/>
                <w:bCs/>
                <w:u w:val="single"/>
              </w:rPr>
              <w:t>пункту 4</w:t>
            </w:r>
            <w:r w:rsidRPr="00E05016">
              <w:rPr>
                <w:rFonts w:ascii="Times New Roman" w:hAnsi="Times New Roman" w:cs="Times New Roman"/>
              </w:rPr>
              <w:t xml:space="preserve"> Змін до Правил ринку, які набирають чинності з 01 січня 2024 року, але не раніше набрання чинності підпунктом 1 пункту 1 Змін до Правил ринку, затверджених постановою Національної комісії, що здійснює державне регулювання у сферах енергетики та комунальних послуг, від 17 січня 2023 року №109.</w:t>
            </w:r>
          </w:p>
          <w:p w:rsidR="00430435" w:rsidRPr="00E05016" w:rsidRDefault="00430435" w:rsidP="00430435">
            <w:pPr>
              <w:rPr>
                <w:rFonts w:ascii="Times New Roman" w:eastAsia="Times New Roman" w:hAnsi="Times New Roman" w:cs="Times New Roman"/>
                <w:i/>
                <w:iCs/>
              </w:rPr>
            </w:pPr>
          </w:p>
          <w:p w:rsidR="00430435" w:rsidRPr="00E05016" w:rsidRDefault="00430435" w:rsidP="00430435">
            <w:pPr>
              <w:jc w:val="both"/>
              <w:rPr>
                <w:rFonts w:ascii="Times New Roman" w:eastAsia="Times New Roman" w:hAnsi="Times New Roman" w:cs="Times New Roman"/>
                <w:b/>
                <w:bCs/>
              </w:rPr>
            </w:pPr>
            <w:r w:rsidRPr="00E05016">
              <w:rPr>
                <w:rFonts w:ascii="Times New Roman" w:eastAsia="Times New Roman" w:hAnsi="Times New Roman" w:cs="Times New Roman"/>
                <w:i/>
                <w:iCs/>
              </w:rPr>
              <w:t xml:space="preserve">Пункт 4 змін передбачає зміни в Додаток 1 до Правил ринку, пов’язані із впровадженням рахунків ескроу для фінансових гарантій. Вони не можуть набути чинності раніше, ніж зміни для впровадження фінансових гарантій на балансуючому ринку. </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14601" w:type="dxa"/>
            <w:gridSpan w:val="3"/>
            <w:vAlign w:val="center"/>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rPr>
              <w:lastRenderedPageBreak/>
              <w:t>Правила ринку</w:t>
            </w:r>
          </w:p>
        </w:tc>
      </w:tr>
      <w:tr w:rsidR="00430435" w:rsidRPr="00E05016" w:rsidTr="00D916D1">
        <w:tc>
          <w:tcPr>
            <w:tcW w:w="5813" w:type="dxa"/>
            <w:vMerge w:val="restart"/>
          </w:tcPr>
          <w:p w:rsidR="00430435" w:rsidRPr="00E05016" w:rsidRDefault="00430435" w:rsidP="00430435">
            <w:pPr>
              <w:ind w:firstLine="609"/>
              <w:jc w:val="both"/>
              <w:rPr>
                <w:rFonts w:ascii="Times New Roman" w:eastAsia="Times New Roman" w:hAnsi="Times New Roman" w:cs="Times New Roman"/>
              </w:rPr>
            </w:pPr>
            <w:r w:rsidRPr="00E05016">
              <w:rPr>
                <w:rFonts w:ascii="Times New Roman" w:eastAsia="Times New Roman" w:hAnsi="Times New Roman" w:cs="Times New Roman"/>
              </w:rPr>
              <w:t>1.1.2. У цих Правилах терміни вживаються в таких значеннях:</w:t>
            </w:r>
          </w:p>
          <w:p w:rsidR="00430435" w:rsidRPr="00E05016" w:rsidRDefault="00430435" w:rsidP="00430435">
            <w:pPr>
              <w:ind w:firstLine="609"/>
              <w:jc w:val="both"/>
              <w:rPr>
                <w:rFonts w:ascii="Times New Roman" w:eastAsia="Times New Roman" w:hAnsi="Times New Roman" w:cs="Times New Roman"/>
              </w:rPr>
            </w:pPr>
            <w:r w:rsidRPr="00E05016">
              <w:rPr>
                <w:rFonts w:ascii="Times New Roman" w:eastAsia="Times New Roman" w:hAnsi="Times New Roman" w:cs="Times New Roman"/>
              </w:rPr>
              <w:t>...</w:t>
            </w:r>
          </w:p>
          <w:p w:rsidR="00430435" w:rsidRPr="00E05016" w:rsidRDefault="00430435" w:rsidP="00430435">
            <w:pPr>
              <w:ind w:firstLine="604"/>
              <w:jc w:val="both"/>
            </w:pPr>
            <w:r w:rsidRPr="00E05016">
              <w:rPr>
                <w:rFonts w:ascii="Times New Roman" w:eastAsia="Times New Roman" w:hAnsi="Times New Roman" w:cs="Times New Roman"/>
                <w:b/>
              </w:rPr>
              <w:t>рахунок ескроу ФГ - рахунок умовного зберігання, відкритий в уповноваженому банку учасником ринку, для забезпечення фінансової гарантії.</w:t>
            </w: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ДП «НАЕК «Енергоатом»</w:t>
            </w:r>
          </w:p>
          <w:p w:rsidR="00430435" w:rsidRPr="00E05016" w:rsidRDefault="00430435" w:rsidP="00430435">
            <w:pPr>
              <w:ind w:firstLine="607"/>
              <w:jc w:val="both"/>
              <w:rPr>
                <w:rFonts w:ascii="Times New Roman" w:eastAsia="Times New Roman" w:hAnsi="Times New Roman" w:cs="Times New Roman"/>
              </w:rPr>
            </w:pPr>
            <w:r w:rsidRPr="00E05016">
              <w:rPr>
                <w:rFonts w:ascii="Times New Roman" w:eastAsia="Times New Roman" w:hAnsi="Times New Roman" w:cs="Times New Roman"/>
              </w:rPr>
              <w:t>1.1.2. У цих Правилах терміни вживаються в таких значеннях:</w:t>
            </w:r>
          </w:p>
          <w:p w:rsidR="00430435" w:rsidRPr="00E05016" w:rsidRDefault="00430435" w:rsidP="00430435">
            <w:pPr>
              <w:ind w:firstLine="607"/>
              <w:jc w:val="both"/>
              <w:rPr>
                <w:rFonts w:ascii="Times New Roman" w:eastAsia="Times New Roman" w:hAnsi="Times New Roman" w:cs="Times New Roman"/>
              </w:rPr>
            </w:pPr>
            <w:r w:rsidRPr="00E05016">
              <w:rPr>
                <w:rFonts w:ascii="Times New Roman" w:eastAsia="Times New Roman" w:hAnsi="Times New Roman" w:cs="Times New Roman"/>
              </w:rPr>
              <w:t>…</w:t>
            </w:r>
          </w:p>
          <w:p w:rsidR="00430435" w:rsidRPr="00E05016" w:rsidRDefault="00430435" w:rsidP="00430435">
            <w:pPr>
              <w:spacing w:after="160"/>
              <w:ind w:firstLine="426"/>
              <w:jc w:val="both"/>
              <w:rPr>
                <w:rFonts w:ascii="Times New Roman" w:eastAsia="Times New Roman" w:hAnsi="Times New Roman" w:cs="Times New Roman"/>
                <w:b/>
              </w:rPr>
            </w:pPr>
            <w:r w:rsidRPr="00E05016">
              <w:rPr>
                <w:rFonts w:ascii="Times New Roman" w:eastAsia="Times New Roman" w:hAnsi="Times New Roman" w:cs="Times New Roman"/>
              </w:rPr>
              <w:t>рахунок ескроу ФГ - рахунок умовного зберігання, відкритий</w:t>
            </w:r>
            <w:r w:rsidRPr="00E05016">
              <w:rPr>
                <w:rFonts w:ascii="Times New Roman" w:eastAsia="Times New Roman" w:hAnsi="Times New Roman" w:cs="Times New Roman"/>
                <w:b/>
              </w:rPr>
              <w:t xml:space="preserve"> СВБ в уповноваженому банку для забезпечення грошової гарантії за договором про врегулювання небалансів, укладеним між ОСП та СВБ.</w:t>
            </w:r>
          </w:p>
          <w:p w:rsidR="00430435" w:rsidRPr="00E05016" w:rsidRDefault="00430435" w:rsidP="00430435">
            <w:pPr>
              <w:spacing w:after="160"/>
              <w:ind w:firstLine="426"/>
              <w:jc w:val="both"/>
              <w:rPr>
                <w:rFonts w:ascii="Times New Roman" w:eastAsia="Times New Roman" w:hAnsi="Times New Roman" w:cs="Times New Roman"/>
                <w:b/>
                <w:i/>
              </w:rPr>
            </w:pPr>
            <w:r w:rsidRPr="00E05016">
              <w:rPr>
                <w:rFonts w:ascii="Times New Roman" w:eastAsia="Times New Roman" w:hAnsi="Times New Roman" w:cs="Times New Roman"/>
                <w:i/>
              </w:rPr>
              <w:t>Редакційне уточнення. Пропонуємо деталізувати визначення задля загального розуміння.</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vMerge/>
          </w:tcPr>
          <w:p w:rsidR="00430435" w:rsidRPr="00E05016" w:rsidRDefault="00430435" w:rsidP="00430435">
            <w:pPr>
              <w:ind w:firstLine="609"/>
              <w:jc w:val="both"/>
              <w:rPr>
                <w:rFonts w:ascii="Times New Roman" w:eastAsia="Times New Roman" w:hAnsi="Times New Roman" w:cs="Times New Roman"/>
              </w:rPr>
            </w:pP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АБ «УКРГАЗБАНК»</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Пропонуємо доповнити цей пункт або передбачити окремим пунктом в Правилах ринку положення, що визначає, які банки є уповноваженими для відкриття рахунків ескроу.</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 xml:space="preserve">Наприклад: </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А) ОСП визначає та оприлюднює на своєму вебсайті перелік банків, у яких учасники ринку можуть відкрити рахунки ескроу ФГ;</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або</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Б) учасники ринку можуть відкрити рахунки ескроу ФГ в банках, визначених Кабінетом Міністрів України як уповноважені банки ринку електричної енергії.</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 xml:space="preserve">Постановою Кабінету Міністрів України від 08.07.2020 р. № 581 «Про визначення уповноважених банків ринку електричної енергії» визначено перелік </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уповноважених банків, які обслуговують поточні рахунки із спеціальним режимом використання ринку електричної енергії. Уповноважені банки, що відкривають рахунки умовного зберігання (ескроу) не визначені.</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Пропонуємо:</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 xml:space="preserve">А) внести в Правила ринку положення, що такі уповноважені банки визначаються Оператором системи передачі  (в цьому випадку треба відповідно скоригувати пп.6 п. </w:t>
            </w:r>
            <w:r w:rsidRPr="00E05016">
              <w:rPr>
                <w:rFonts w:ascii="Times New Roman" w:eastAsia="Times New Roman" w:hAnsi="Times New Roman" w:cs="Times New Roman"/>
                <w:i/>
              </w:rPr>
              <w:lastRenderedPageBreak/>
              <w:t>3.3. Типового договору про врегулювання небалансів електричної енергії, Додаток 1 до Правил ринку);</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 xml:space="preserve">або </w:t>
            </w:r>
          </w:p>
          <w:p w:rsidR="00430435" w:rsidRPr="00E05016" w:rsidRDefault="00430435" w:rsidP="00430435">
            <w:pPr>
              <w:spacing w:after="160"/>
              <w:ind w:firstLine="426"/>
              <w:jc w:val="both"/>
              <w:rPr>
                <w:rFonts w:ascii="Times New Roman" w:eastAsia="Times New Roman" w:hAnsi="Times New Roman" w:cs="Times New Roman"/>
                <w:b/>
                <w:bCs/>
                <w:u w:val="single"/>
              </w:rPr>
            </w:pPr>
            <w:r w:rsidRPr="00E05016">
              <w:rPr>
                <w:rFonts w:ascii="Times New Roman" w:eastAsia="Times New Roman" w:hAnsi="Times New Roman" w:cs="Times New Roman"/>
                <w:i/>
              </w:rPr>
              <w:t>Б) ініціювати зміни до постанови Кабінету Міністрів України в частині визначення уповноважених банків, які забезпечують проведення ОСП усіх фінансових розрахунків з учасниками ринку, в тому числі відкривають та обслуговують рахунки умовного зберігання (ескроу).</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5813" w:type="dxa"/>
          </w:tcPr>
          <w:p w:rsidR="00430435" w:rsidRPr="00E05016" w:rsidRDefault="00430435" w:rsidP="00430435">
            <w:pPr>
              <w:ind w:right="28"/>
              <w:jc w:val="both"/>
              <w:rPr>
                <w:rFonts w:ascii="Times New Roman" w:eastAsia="Times New Roman" w:hAnsi="Times New Roman" w:cs="Times New Roman"/>
                <w:highlight w:val="white"/>
              </w:rPr>
            </w:pPr>
            <w:r w:rsidRPr="00E05016">
              <w:rPr>
                <w:rFonts w:ascii="Times New Roman" w:eastAsia="Times New Roman" w:hAnsi="Times New Roman" w:cs="Times New Roman"/>
                <w:b/>
                <w:color w:val="000000"/>
              </w:rPr>
              <w:t>Редакція відсутня.</w:t>
            </w: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АБ «УКРГАЗБАНК»</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Пропонуємо доповнити Правила ринку пунктом, що визначає порядок розрахунків з використанням рахунків ескроу ФГ, в тому числі:</w:t>
            </w:r>
          </w:p>
          <w:p w:rsidR="00430435" w:rsidRPr="00E05016" w:rsidRDefault="00430435" w:rsidP="00430435">
            <w:pPr>
              <w:spacing w:after="160"/>
              <w:ind w:firstLine="426"/>
              <w:jc w:val="both"/>
              <w:rPr>
                <w:rFonts w:ascii="Times New Roman" w:eastAsia="Times New Roman" w:hAnsi="Times New Roman" w:cs="Times New Roman"/>
                <w:b/>
              </w:rPr>
            </w:pPr>
            <w:r w:rsidRPr="00E05016">
              <w:rPr>
                <w:rFonts w:ascii="Times New Roman" w:eastAsia="Times New Roman" w:hAnsi="Times New Roman" w:cs="Times New Roman"/>
                <w:b/>
              </w:rPr>
              <w:t>А) повідомлення учасником ринку ОСП про відкриття рахунків ескроу ФГ в уповноважених банках (надання ОСП реквізитів рахунків ескроу);</w:t>
            </w:r>
          </w:p>
          <w:p w:rsidR="00430435" w:rsidRPr="00E05016" w:rsidRDefault="00430435" w:rsidP="00430435">
            <w:pPr>
              <w:spacing w:after="160"/>
              <w:ind w:firstLine="426"/>
              <w:jc w:val="both"/>
              <w:rPr>
                <w:rFonts w:ascii="Times New Roman" w:eastAsia="Times New Roman" w:hAnsi="Times New Roman" w:cs="Times New Roman"/>
                <w:b/>
              </w:rPr>
            </w:pPr>
            <w:r w:rsidRPr="00E05016">
              <w:rPr>
                <w:rFonts w:ascii="Times New Roman" w:eastAsia="Times New Roman" w:hAnsi="Times New Roman" w:cs="Times New Roman"/>
                <w:b/>
              </w:rPr>
              <w:t>Б) закріплення за ОСП виключного права надання уповноваженому банку платіжних інструкції щодо перерахування коштів з рахунку ескроу;</w:t>
            </w:r>
          </w:p>
          <w:p w:rsidR="00430435" w:rsidRPr="00E05016" w:rsidRDefault="00430435" w:rsidP="00430435">
            <w:pPr>
              <w:spacing w:after="160"/>
              <w:ind w:firstLine="426"/>
              <w:jc w:val="both"/>
              <w:rPr>
                <w:rFonts w:ascii="Times New Roman" w:eastAsia="Times New Roman" w:hAnsi="Times New Roman" w:cs="Times New Roman"/>
                <w:b/>
              </w:rPr>
            </w:pPr>
            <w:r w:rsidRPr="00E05016">
              <w:rPr>
                <w:rFonts w:ascii="Times New Roman" w:eastAsia="Times New Roman" w:hAnsi="Times New Roman" w:cs="Times New Roman"/>
                <w:b/>
              </w:rPr>
              <w:t xml:space="preserve">В) право уповноваженого банку на перерахування коштів з цього рахунка за платіжними інструкціями ОСП та право доступу ОСП до інформації щодо наявних на цьому рахунку коштів. </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А) Повідомлення учасником ринку ОСП про відкриття рахунків ескроу ФГ в уповноважених банках (надання ОСП реквізитів рахунків ескроу) – необхідно для наступного надання платіжних інструкцій уповноваженому банку щодо списання коштів з рахунків ескроу ФГ.</w:t>
            </w:r>
          </w:p>
          <w:p w:rsidR="00430435" w:rsidRPr="00E05016" w:rsidRDefault="00430435" w:rsidP="00430435">
            <w:pPr>
              <w:spacing w:after="160"/>
              <w:ind w:firstLine="426"/>
              <w:jc w:val="both"/>
              <w:rPr>
                <w:rFonts w:ascii="Times New Roman" w:eastAsia="Times New Roman" w:hAnsi="Times New Roman" w:cs="Times New Roman"/>
                <w:i/>
              </w:rPr>
            </w:pPr>
            <w:r w:rsidRPr="00E05016">
              <w:rPr>
                <w:rFonts w:ascii="Times New Roman" w:eastAsia="Times New Roman" w:hAnsi="Times New Roman" w:cs="Times New Roman"/>
                <w:i/>
              </w:rPr>
              <w:t>Б), В) Закріплення за ОСП виключного права надання уповноваженому банку платіжних інструкції щодо перерахування коштів з рахунку ескроу – для однозначного розуміння, чи може учасник ринку розпоряджатись коштами, що зараховані на рахунок ескроу ФГ.</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vMerge w:val="restart"/>
          </w:tcPr>
          <w:p w:rsidR="00430435" w:rsidRPr="00E05016" w:rsidRDefault="00430435" w:rsidP="00430435">
            <w:pPr>
              <w:pStyle w:val="ae"/>
              <w:spacing w:after="0" w:line="228" w:lineRule="auto"/>
              <w:contextualSpacing/>
              <w:rPr>
                <w:rFonts w:ascii="Times New Roman" w:hAnsi="Times New Roman" w:cs="Times New Roman"/>
                <w:lang w:eastAsia="ru-RU"/>
              </w:rPr>
            </w:pPr>
            <w:bookmarkStart w:id="0" w:name="_heading=h.gjdgxs" w:colFirst="0" w:colLast="0"/>
            <w:bookmarkEnd w:id="0"/>
            <w:r w:rsidRPr="00E05016">
              <w:rPr>
                <w:rFonts w:ascii="Times New Roman" w:eastAsia="Times New Roman" w:hAnsi="Times New Roman" w:cs="Times New Roman"/>
                <w:color w:val="333333"/>
              </w:rPr>
              <w:t>5.13.3. У кожній зоні ціна (у грн/МВт·год) небалансу для врегулювання небалансів за кожен розрахунковий період визначається за формулою</w:t>
            </w:r>
          </w:p>
          <w:p w:rsidR="00430435" w:rsidRPr="00E05016" w:rsidRDefault="00430435" w:rsidP="00430435">
            <w:pPr>
              <w:contextualSpacing/>
              <w:jc w:val="center"/>
              <w:rPr>
                <w:rFonts w:ascii="Times New Roman" w:eastAsiaTheme="minorEastAsia" w:hAnsi="Times New Roman" w:cs="Times New Roman"/>
                <w:iCs/>
                <w:color w:val="000000" w:themeColor="text1"/>
              </w:rPr>
            </w:pPr>
            <m:oMath>
              <m:r>
                <m:rPr>
                  <m:sty m:val="p"/>
                </m:rPr>
                <w:rPr>
                  <w:rFonts w:ascii="Cambria Math" w:hAnsi="Cambria Math" w:cs="Times New Roman"/>
                  <w:color w:val="000000" w:themeColor="text1"/>
                </w:rPr>
                <w:lastRenderedPageBreak/>
                <m:t>I</m:t>
              </m:r>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az-Latn-AZ"/>
                    </w:rPr>
                    <m:t>MSP</m:t>
                  </m:r>
                </m:e>
                <m:sub>
                  <m:r>
                    <m:rPr>
                      <m:sty m:val="p"/>
                    </m:rPr>
                    <w:rPr>
                      <w:rFonts w:ascii="Cambria Math" w:hAnsi="Cambria Math" w:cs="Times New Roman"/>
                      <w:color w:val="000000" w:themeColor="text1"/>
                    </w:rPr>
                    <m:t>z,t</m:t>
                  </m:r>
                </m:sub>
                <m:sup/>
              </m:sSubSup>
              <m:r>
                <m:rPr>
                  <m:sty m:val="p"/>
                </m:rPr>
                <w:rPr>
                  <w:rFonts w:ascii="Cambria Math" w:hAnsi="Cambria Math" w:cs="Times New Roman"/>
                  <w:color w:val="000000" w:themeColor="text1"/>
                </w:rPr>
                <m:t>=</m:t>
              </m:r>
              <m:d>
                <m:dPr>
                  <m:begChr m:val="|"/>
                  <m:endChr m:val="|"/>
                  <m:ctrlPr>
                    <w:rPr>
                      <w:rFonts w:ascii="Cambria Math" w:hAnsi="Cambria Math" w:cs="Times New Roman"/>
                      <w:iCs/>
                      <w:color w:val="000000" w:themeColor="text1"/>
                    </w:rPr>
                  </m:ctrlPr>
                </m:dPr>
                <m:e>
                  <m:f>
                    <m:fPr>
                      <m:ctrlPr>
                        <w:rPr>
                          <w:rFonts w:ascii="Cambria Math" w:hAnsi="Cambria Math" w:cs="Times New Roman"/>
                          <w:iCs/>
                          <w:color w:val="000000" w:themeColor="text1"/>
                        </w:rPr>
                      </m:ctrlPr>
                    </m:fPr>
                    <m:num>
                      <m:nary>
                        <m:naryPr>
                          <m:chr m:val="∑"/>
                          <m:limLoc m:val="undOvr"/>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rtu∈t</m:t>
                          </m:r>
                        </m:sub>
                        <m:sup/>
                        <m:e>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az-Latn-AZ"/>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MP</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lang w:val="az-Latn-AZ"/>
                                </w:rPr>
                                <m:t>up</m:t>
                              </m:r>
                            </m:sup>
                          </m:sSubSup>
                        </m:e>
                      </m:nary>
                      <m:r>
                        <m:rPr>
                          <m:sty m:val="p"/>
                        </m:rPr>
                        <w:rPr>
                          <w:rFonts w:ascii="Cambria Math" w:hAnsi="Cambria Math" w:cs="Times New Roman"/>
                          <w:color w:val="000000" w:themeColor="text1"/>
                        </w:rPr>
                        <m:t>)</m:t>
                      </m:r>
                    </m:num>
                    <m:den>
                      <m:nary>
                        <m:naryPr>
                          <m:chr m:val="∑"/>
                          <m:limLoc m:val="undOvr"/>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rtu∈t</m:t>
                          </m:r>
                        </m:sub>
                        <m:sup/>
                        <m:e>
                          <m:d>
                            <m:dPr>
                              <m:ctrlPr>
                                <w:rPr>
                                  <w:rFonts w:ascii="Cambria Math" w:hAnsi="Cambria Math" w:cs="Times New Roman"/>
                                  <w:color w:val="000000" w:themeColor="text1"/>
                                </w:rPr>
                              </m:ctrlPr>
                            </m:dPr>
                            <m:e>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az-Latn-AZ"/>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e>
                          </m:d>
                        </m:e>
                      </m:nary>
                    </m:den>
                  </m:f>
                </m:e>
              </m:d>
            </m:oMath>
            <w:r w:rsidRPr="00E05016">
              <w:rPr>
                <w:rFonts w:ascii="Times New Roman" w:eastAsiaTheme="minorEastAsia" w:hAnsi="Times New Roman" w:cs="Times New Roman"/>
                <w:iCs/>
                <w:color w:val="000000" w:themeColor="text1"/>
              </w:rPr>
              <w:t>,</w:t>
            </w:r>
          </w:p>
          <w:p w:rsidR="00430435" w:rsidRPr="00E05016" w:rsidRDefault="00430435" w:rsidP="00430435">
            <w:pPr>
              <w:contextualSpacing/>
              <w:jc w:val="center"/>
              <w:rPr>
                <w:rFonts w:ascii="Times New Roman" w:eastAsiaTheme="minorEastAsia" w:hAnsi="Times New Roman" w:cs="Times New Roman"/>
                <w:iCs/>
                <w:color w:val="000000" w:themeColor="text1"/>
              </w:rPr>
            </w:pPr>
          </w:p>
          <w:p w:rsidR="00430435" w:rsidRPr="00E05016" w:rsidRDefault="00430435" w:rsidP="00430435">
            <w:pPr>
              <w:pStyle w:val="Default"/>
              <w:ind w:firstLine="851"/>
              <w:contextualSpacing/>
              <w:jc w:val="center"/>
              <w:rPr>
                <w:iCs/>
                <w:color w:val="000000" w:themeColor="text1"/>
                <w:sz w:val="22"/>
                <w:szCs w:val="22"/>
                <w:lang w:val="uk-UA"/>
              </w:rPr>
            </w:pPr>
            <w:r w:rsidRPr="00E05016">
              <w:rPr>
                <w:color w:val="000000" w:themeColor="text1"/>
                <w:sz w:val="22"/>
                <w:szCs w:val="22"/>
                <w:lang w:val="uk-UA"/>
              </w:rPr>
              <w:t xml:space="preserve">якщо </w:t>
            </w:r>
            <m:oMath>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lang w:val="en-US"/>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up</m:t>
                          </m:r>
                        </m:sup>
                      </m:sSubSup>
                    </m:e>
                  </m:d>
                </m:e>
              </m:nary>
              <m:r>
                <m:rPr>
                  <m:sty m:val="p"/>
                </m:rPr>
                <w:rPr>
                  <w:rFonts w:ascii="Cambria Math" w:hAnsi="Cambria Math"/>
                  <w:color w:val="000000" w:themeColor="text1"/>
                  <w:sz w:val="22"/>
                  <w:szCs w:val="22"/>
                </w:rPr>
                <m:t>+</m:t>
              </m:r>
              <m:r>
                <w:rPr>
                  <w:rFonts w:ascii="Cambria Math" w:hAnsi="Cambria Math"/>
                  <w:color w:val="000000" w:themeColor="text1"/>
                  <w:sz w:val="22"/>
                  <w:szCs w:val="22"/>
                </w:rPr>
                <m:t xml:space="preserve"> </m:t>
              </m:r>
              <m:nary>
                <m:naryPr>
                  <m:chr m:val="∑"/>
                  <m:limLoc m:val="undOvr"/>
                  <m:supHide m:val="1"/>
                  <m:ctrlPr>
                    <w:rPr>
                      <w:rFonts w:ascii="Cambria Math" w:hAnsi="Cambria Math"/>
                      <w:b/>
                      <w:iCs/>
                      <w:color w:val="auto"/>
                      <w:sz w:val="22"/>
                      <w:szCs w:val="22"/>
                    </w:rPr>
                  </m:ctrlPr>
                </m:naryPr>
                <m:sub>
                  <m:r>
                    <m:rPr>
                      <m:sty m:val="b"/>
                    </m:rPr>
                    <w:rPr>
                      <w:rFonts w:ascii="Cambria Math" w:hAnsi="Cambria Math"/>
                      <w:color w:val="auto"/>
                      <w:sz w:val="22"/>
                      <w:szCs w:val="22"/>
                    </w:rPr>
                    <m:t>rtu∈t</m:t>
                  </m:r>
                </m:sub>
                <m:sup/>
                <m:e>
                  <m:d>
                    <m:dPr>
                      <m:ctrlPr>
                        <w:rPr>
                          <w:rFonts w:ascii="Cambria Math" w:hAnsi="Cambria Math"/>
                          <w:b/>
                          <w:color w:val="auto"/>
                          <w:sz w:val="22"/>
                          <w:szCs w:val="22"/>
                        </w:rPr>
                      </m:ctrlPr>
                    </m:dPr>
                    <m:e>
                      <m:sSub>
                        <m:sSubPr>
                          <m:ctrlPr>
                            <w:rPr>
                              <w:rFonts w:ascii="Cambria Math" w:eastAsia="Times New Roman" w:hAnsi="Cambria Math"/>
                              <w:b/>
                              <w:i/>
                              <w:iCs/>
                              <w:color w:val="auto"/>
                              <w:sz w:val="22"/>
                              <w:szCs w:val="22"/>
                              <w:lang w:val="uk-UA"/>
                            </w:rPr>
                          </m:ctrlPr>
                        </m:sSubPr>
                        <m:e>
                          <m:r>
                            <m:rPr>
                              <m:sty m:val="b"/>
                            </m:rPr>
                            <w:rPr>
                              <w:rFonts w:ascii="Cambria Math" w:eastAsia="Times New Roman" w:hAnsi="Cambria Math"/>
                              <w:color w:val="auto"/>
                              <w:sz w:val="22"/>
                              <w:szCs w:val="22"/>
                              <w:lang w:val="en-US"/>
                            </w:rPr>
                            <m:t>REC</m:t>
                          </m:r>
                        </m:e>
                        <m:sub>
                          <m:r>
                            <m:rPr>
                              <m:sty m:val="b"/>
                            </m:rPr>
                            <w:rPr>
                              <w:rFonts w:ascii="Cambria Math" w:eastAsia="Times New Roman" w:hAnsi="Cambria Math"/>
                              <w:color w:val="auto"/>
                              <w:sz w:val="22"/>
                              <w:szCs w:val="22"/>
                            </w:rPr>
                            <m:t>z, rtu</m:t>
                          </m:r>
                        </m:sub>
                      </m:sSub>
                    </m:e>
                  </m:d>
                </m:e>
              </m:nary>
              <m:r>
                <m:rPr>
                  <m:sty m:val="p"/>
                </m:rPr>
                <w:rPr>
                  <w:rFonts w:ascii="Cambria Math" w:hAnsi="Cambria Math"/>
                  <w:color w:val="000000" w:themeColor="text1"/>
                  <w:sz w:val="22"/>
                  <w:szCs w:val="22"/>
                </w:rPr>
                <m:t>&gt;</m:t>
              </m:r>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lang w:val="en-US"/>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dn</m:t>
                          </m:r>
                        </m:sup>
                      </m:sSubSup>
                    </m:e>
                  </m:d>
                </m:e>
              </m:nary>
            </m:oMath>
            <w:r w:rsidRPr="00E05016">
              <w:rPr>
                <w:iCs/>
                <w:color w:val="000000" w:themeColor="text1"/>
                <w:sz w:val="22"/>
                <w:szCs w:val="22"/>
                <w:lang w:val="uk-UA"/>
              </w:rPr>
              <w:t>,</w:t>
            </w:r>
          </w:p>
          <w:p w:rsidR="00430435" w:rsidRPr="00E05016" w:rsidRDefault="00430435" w:rsidP="00430435">
            <w:pPr>
              <w:pStyle w:val="Default"/>
              <w:ind w:firstLine="851"/>
              <w:contextualSpacing/>
              <w:jc w:val="center"/>
              <w:rPr>
                <w:rFonts w:eastAsiaTheme="minorEastAsia"/>
                <w:iCs/>
                <w:color w:val="000000" w:themeColor="text1"/>
                <w:sz w:val="22"/>
                <w:szCs w:val="22"/>
                <w:lang w:val="uk-UA"/>
              </w:rPr>
            </w:pPr>
          </w:p>
          <w:p w:rsidR="00430435" w:rsidRPr="00E05016" w:rsidRDefault="00430435" w:rsidP="00430435">
            <w:pPr>
              <w:pStyle w:val="Default"/>
              <w:ind w:firstLine="851"/>
              <w:contextualSpacing/>
              <w:jc w:val="center"/>
              <w:rPr>
                <w:rFonts w:eastAsiaTheme="minorEastAsia"/>
                <w:color w:val="000000" w:themeColor="text1"/>
                <w:sz w:val="22"/>
                <w:szCs w:val="22"/>
                <w:lang w:val="uk-UA"/>
              </w:rPr>
            </w:pPr>
            <m:oMath>
              <m:r>
                <m:rPr>
                  <m:sty m:val="p"/>
                </m:rPr>
                <w:rPr>
                  <w:rFonts w:ascii="Cambria Math" w:hAnsi="Cambria Math"/>
                  <w:color w:val="000000" w:themeColor="text1"/>
                  <w:sz w:val="22"/>
                  <w:szCs w:val="22"/>
                </w:rPr>
                <m:t>I</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lang w:val="en-US"/>
                    </w:rPr>
                    <m:t>MSP</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sSubSup>
              <m:r>
                <m:rPr>
                  <m:sty m:val="p"/>
                </m:rPr>
                <w:rPr>
                  <w:rFonts w:ascii="Cambria Math" w:hAnsi="Cambria Math"/>
                  <w:color w:val="000000" w:themeColor="text1"/>
                  <w:sz w:val="22"/>
                  <w:szCs w:val="22"/>
                  <w:lang w:val="uk-UA"/>
                </w:rPr>
                <m:t>=</m:t>
              </m:r>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PDAM</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Sub>
            </m:oMath>
            <w:r w:rsidRPr="00E05016">
              <w:rPr>
                <w:rFonts w:eastAsiaTheme="minorEastAsia"/>
                <w:color w:val="000000" w:themeColor="text1"/>
                <w:sz w:val="22"/>
                <w:szCs w:val="22"/>
                <w:lang w:val="uk-UA"/>
              </w:rPr>
              <w:t>,</w:t>
            </w:r>
          </w:p>
          <w:p w:rsidR="00430435" w:rsidRPr="00E05016" w:rsidRDefault="00430435" w:rsidP="00430435">
            <w:pPr>
              <w:pStyle w:val="Default"/>
              <w:ind w:firstLine="851"/>
              <w:jc w:val="center"/>
              <w:rPr>
                <w:iCs/>
                <w:color w:val="000000" w:themeColor="text1"/>
                <w:sz w:val="22"/>
                <w:szCs w:val="22"/>
                <w:lang w:val="uk-UA"/>
              </w:rPr>
            </w:pPr>
            <w:r w:rsidRPr="00E05016">
              <w:rPr>
                <w:color w:val="000000" w:themeColor="text1"/>
                <w:sz w:val="22"/>
                <w:szCs w:val="22"/>
                <w:lang w:val="uk-UA"/>
              </w:rPr>
              <w:t xml:space="preserve">якщо </w:t>
            </w:r>
            <m:oMath>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lang w:val="en-US"/>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up</m:t>
                          </m:r>
                        </m:sup>
                      </m:sSubSup>
                    </m:e>
                  </m:d>
                  <m:r>
                    <w:rPr>
                      <w:rFonts w:ascii="Cambria Math" w:hAnsi="Cambria Math"/>
                      <w:color w:val="000000" w:themeColor="text1"/>
                      <w:sz w:val="22"/>
                      <w:szCs w:val="22"/>
                    </w:rPr>
                    <m:t xml:space="preserve">+ </m:t>
                  </m:r>
                  <m:nary>
                    <m:naryPr>
                      <m:chr m:val="∑"/>
                      <m:limLoc m:val="undOvr"/>
                      <m:supHide m:val="1"/>
                      <m:ctrlPr>
                        <w:rPr>
                          <w:rFonts w:ascii="Cambria Math" w:hAnsi="Cambria Math"/>
                          <w:b/>
                          <w:iCs/>
                          <w:color w:val="auto"/>
                          <w:sz w:val="22"/>
                          <w:szCs w:val="22"/>
                        </w:rPr>
                      </m:ctrlPr>
                    </m:naryPr>
                    <m:sub>
                      <m:r>
                        <m:rPr>
                          <m:sty m:val="b"/>
                        </m:rPr>
                        <w:rPr>
                          <w:rFonts w:ascii="Cambria Math" w:hAnsi="Cambria Math"/>
                          <w:color w:val="auto"/>
                          <w:sz w:val="22"/>
                          <w:szCs w:val="22"/>
                        </w:rPr>
                        <m:t>rtu∈t</m:t>
                      </m:r>
                    </m:sub>
                    <m:sup/>
                    <m:e>
                      <m:d>
                        <m:dPr>
                          <m:ctrlPr>
                            <w:rPr>
                              <w:rFonts w:ascii="Cambria Math" w:hAnsi="Cambria Math"/>
                              <w:b/>
                              <w:color w:val="auto"/>
                              <w:sz w:val="22"/>
                              <w:szCs w:val="22"/>
                            </w:rPr>
                          </m:ctrlPr>
                        </m:dPr>
                        <m:e>
                          <m:sSub>
                            <m:sSubPr>
                              <m:ctrlPr>
                                <w:rPr>
                                  <w:rFonts w:ascii="Cambria Math" w:eastAsia="Times New Roman" w:hAnsi="Cambria Math"/>
                                  <w:b/>
                                  <w:i/>
                                  <w:iCs/>
                                  <w:color w:val="auto"/>
                                  <w:sz w:val="22"/>
                                  <w:szCs w:val="22"/>
                                  <w:lang w:val="uk-UA"/>
                                </w:rPr>
                              </m:ctrlPr>
                            </m:sSubPr>
                            <m:e>
                              <m:r>
                                <m:rPr>
                                  <m:sty m:val="b"/>
                                </m:rPr>
                                <w:rPr>
                                  <w:rFonts w:ascii="Cambria Math" w:eastAsia="Times New Roman" w:hAnsi="Cambria Math"/>
                                  <w:color w:val="auto"/>
                                  <w:sz w:val="22"/>
                                  <w:szCs w:val="22"/>
                                  <w:lang w:val="en-US"/>
                                </w:rPr>
                                <m:t>REC</m:t>
                              </m:r>
                            </m:e>
                            <m:sub>
                              <m:r>
                                <m:rPr>
                                  <m:sty m:val="b"/>
                                </m:rPr>
                                <w:rPr>
                                  <w:rFonts w:ascii="Cambria Math" w:eastAsia="Times New Roman" w:hAnsi="Cambria Math"/>
                                  <w:color w:val="auto"/>
                                  <w:sz w:val="22"/>
                                  <w:szCs w:val="22"/>
                                </w:rPr>
                                <m:t>z, rtu</m:t>
                              </m:r>
                            </m:sub>
                          </m:sSub>
                        </m:e>
                      </m:d>
                    </m:e>
                  </m:nary>
                </m:e>
              </m:nary>
              <m:r>
                <m:rPr>
                  <m:sty m:val="p"/>
                </m:rPr>
                <w:rPr>
                  <w:rFonts w:ascii="Cambria Math" w:hAnsi="Cambria Math"/>
                  <w:color w:val="000000" w:themeColor="text1"/>
                  <w:sz w:val="22"/>
                  <w:szCs w:val="22"/>
                </w:rPr>
                <m:t>=</m:t>
              </m:r>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lang w:val="en-US"/>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dn</m:t>
                          </m:r>
                        </m:sup>
                      </m:sSubSup>
                    </m:e>
                  </m:d>
                </m:e>
              </m:nary>
            </m:oMath>
            <w:r w:rsidRPr="00E05016">
              <w:rPr>
                <w:iCs/>
                <w:color w:val="000000" w:themeColor="text1"/>
                <w:sz w:val="22"/>
                <w:szCs w:val="22"/>
                <w:lang w:val="uk-UA"/>
              </w:rPr>
              <w:t>,</w:t>
            </w:r>
          </w:p>
          <w:p w:rsidR="00430435" w:rsidRPr="00E05016" w:rsidRDefault="00430435" w:rsidP="00430435">
            <w:pPr>
              <w:pStyle w:val="Default"/>
              <w:ind w:firstLine="851"/>
              <w:jc w:val="center"/>
              <w:rPr>
                <w:iCs/>
                <w:color w:val="000000" w:themeColor="text1"/>
                <w:sz w:val="22"/>
                <w:szCs w:val="22"/>
                <w:lang w:val="uk-UA"/>
              </w:rPr>
            </w:pPr>
          </w:p>
          <w:p w:rsidR="00430435" w:rsidRPr="00E05016" w:rsidRDefault="00430435" w:rsidP="00430435">
            <w:pPr>
              <w:pStyle w:val="Default"/>
              <w:ind w:firstLine="851"/>
              <w:jc w:val="center"/>
              <w:rPr>
                <w:rFonts w:eastAsiaTheme="minorEastAsia"/>
                <w:iCs/>
                <w:color w:val="000000" w:themeColor="text1"/>
                <w:sz w:val="22"/>
                <w:szCs w:val="22"/>
                <w:lang w:val="uk-UA"/>
              </w:rPr>
            </w:pPr>
            <m:oMath>
              <m:r>
                <m:rPr>
                  <m:sty m:val="p"/>
                </m:rPr>
                <w:rPr>
                  <w:rFonts w:ascii="Cambria Math" w:hAnsi="Cambria Math"/>
                  <w:color w:val="000000" w:themeColor="text1"/>
                  <w:sz w:val="22"/>
                  <w:szCs w:val="22"/>
                </w:rPr>
                <m:t>I</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MSP</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sSubSup>
              <m:r>
                <m:rPr>
                  <m:sty m:val="p"/>
                </m:rPr>
                <w:rPr>
                  <w:rFonts w:ascii="Cambria Math" w:hAnsi="Cambria Math"/>
                  <w:color w:val="000000" w:themeColor="text1"/>
                  <w:sz w:val="22"/>
                  <w:szCs w:val="22"/>
                  <w:lang w:val="uk-UA"/>
                </w:rPr>
                <m:t>=</m:t>
              </m:r>
              <m:d>
                <m:dPr>
                  <m:begChr m:val="|"/>
                  <m:endChr m:val="|"/>
                  <m:ctrlPr>
                    <w:rPr>
                      <w:rFonts w:ascii="Cambria Math" w:hAnsi="Cambria Math"/>
                      <w:iCs/>
                      <w:color w:val="000000" w:themeColor="text1"/>
                      <w:sz w:val="22"/>
                      <w:szCs w:val="22"/>
                    </w:rPr>
                  </m:ctrlPr>
                </m:dPr>
                <m:e>
                  <m:f>
                    <m:fPr>
                      <m:ctrlPr>
                        <w:rPr>
                          <w:rFonts w:ascii="Cambria Math" w:hAnsi="Cambria Math"/>
                          <w:iCs/>
                          <w:color w:val="000000" w:themeColor="text1"/>
                          <w:sz w:val="22"/>
                          <w:szCs w:val="22"/>
                        </w:rPr>
                      </m:ctrlPr>
                    </m:fPr>
                    <m:num>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e>
                          <m:r>
                            <m:rPr>
                              <m:sty m:val="p"/>
                            </m:rPr>
                            <w:rPr>
                              <w:rFonts w:ascii="Cambria Math" w:hAnsi="Cambria Math"/>
                              <w:color w:val="000000" w:themeColor="text1"/>
                              <w:sz w:val="22"/>
                              <w:szCs w:val="22"/>
                              <w:lang w:val="uk-UA"/>
                            </w:rPr>
                            <m:t>((</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rtu</m:t>
                              </m:r>
                            </m:sub>
                            <m:sup>
                              <m:r>
                                <m:rPr>
                                  <m:sty m:val="p"/>
                                </m:rPr>
                                <w:rPr>
                                  <w:rFonts w:ascii="Cambria Math" w:hAnsi="Cambria Math"/>
                                  <w:color w:val="000000" w:themeColor="text1"/>
                                  <w:sz w:val="22"/>
                                  <w:szCs w:val="22"/>
                                </w:rPr>
                                <m:t>dn</m:t>
                              </m:r>
                            </m:sup>
                          </m:sSubSup>
                          <m:r>
                            <m:rPr>
                              <m:sty m:val="p"/>
                            </m:rPr>
                            <w:rPr>
                              <w:rFonts w:ascii="Cambria Math" w:hAnsi="Cambria Math"/>
                              <w:color w:val="000000" w:themeColor="text1"/>
                              <w:sz w:val="22"/>
                              <w:szCs w:val="22"/>
                              <w:lang w:val="uk-UA"/>
                            </w:rPr>
                            <m:t>×</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MP</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rtu</m:t>
                              </m:r>
                            </m:sub>
                            <m:sup>
                              <m:r>
                                <m:rPr>
                                  <m:sty m:val="p"/>
                                </m:rPr>
                                <w:rPr>
                                  <w:rFonts w:ascii="Cambria Math" w:hAnsi="Cambria Math"/>
                                  <w:color w:val="000000" w:themeColor="text1"/>
                                  <w:sz w:val="22"/>
                                  <w:szCs w:val="22"/>
                                </w:rPr>
                                <m:t>dn</m:t>
                              </m:r>
                            </m:sup>
                          </m:sSubSup>
                        </m:e>
                      </m:nary>
                      <m:r>
                        <m:rPr>
                          <m:sty m:val="p"/>
                        </m:rPr>
                        <w:rPr>
                          <w:rFonts w:ascii="Cambria Math" w:hAnsi="Cambria Math"/>
                          <w:color w:val="000000" w:themeColor="text1"/>
                          <w:sz w:val="22"/>
                          <w:szCs w:val="22"/>
                          <w:lang w:val="uk-UA"/>
                        </w:rPr>
                        <m:t>)</m:t>
                      </m:r>
                    </m:num>
                    <m:den>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rtu</m:t>
                                  </m:r>
                                </m:sub>
                                <m:sup>
                                  <m:r>
                                    <m:rPr>
                                      <m:sty m:val="p"/>
                                    </m:rPr>
                                    <w:rPr>
                                      <w:rFonts w:ascii="Cambria Math" w:hAnsi="Cambria Math"/>
                                      <w:color w:val="000000" w:themeColor="text1"/>
                                      <w:sz w:val="22"/>
                                      <w:szCs w:val="22"/>
                                    </w:rPr>
                                    <m:t>dn</m:t>
                                  </m:r>
                                </m:sup>
                              </m:sSubSup>
                            </m:e>
                          </m:d>
                        </m:e>
                      </m:nary>
                    </m:den>
                  </m:f>
                </m:e>
              </m:d>
            </m:oMath>
            <w:r w:rsidRPr="00E05016">
              <w:rPr>
                <w:rFonts w:eastAsiaTheme="minorEastAsia"/>
                <w:iCs/>
                <w:color w:val="000000" w:themeColor="text1"/>
                <w:sz w:val="22"/>
                <w:szCs w:val="22"/>
                <w:lang w:val="uk-UA"/>
              </w:rPr>
              <w:t>,</w:t>
            </w:r>
          </w:p>
          <w:p w:rsidR="00430435" w:rsidRPr="00E05016" w:rsidRDefault="00430435" w:rsidP="00430435">
            <w:pPr>
              <w:pStyle w:val="Default"/>
              <w:ind w:firstLine="851"/>
              <w:jc w:val="center"/>
              <w:rPr>
                <w:rFonts w:eastAsiaTheme="minorEastAsia"/>
                <w:iCs/>
                <w:color w:val="000000" w:themeColor="text1"/>
                <w:sz w:val="22"/>
                <w:szCs w:val="22"/>
                <w:lang w:val="uk-UA"/>
              </w:rPr>
            </w:pPr>
          </w:p>
          <w:p w:rsidR="00430435" w:rsidRPr="00E05016" w:rsidRDefault="00430435" w:rsidP="00430435">
            <w:pPr>
              <w:pStyle w:val="Default"/>
              <w:jc w:val="center"/>
              <w:rPr>
                <w:rFonts w:eastAsiaTheme="minorEastAsia"/>
                <w:iCs/>
                <w:color w:val="000000" w:themeColor="text1"/>
                <w:sz w:val="22"/>
                <w:szCs w:val="22"/>
                <w:lang w:val="uk-UA"/>
              </w:rPr>
            </w:pPr>
            <w:r w:rsidRPr="00E05016">
              <w:rPr>
                <w:rFonts w:eastAsiaTheme="minorEastAsia"/>
                <w:b/>
                <w:iCs/>
                <w:color w:val="000000" w:themeColor="text1"/>
                <w:sz w:val="22"/>
                <w:szCs w:val="22"/>
                <w:lang w:val="uk-UA"/>
              </w:rPr>
              <w:t>якщо</w:t>
            </w:r>
            <w:r w:rsidRPr="00E05016">
              <w:rPr>
                <w:rFonts w:eastAsiaTheme="minorEastAsia"/>
                <w:iCs/>
                <w:color w:val="000000" w:themeColor="text1"/>
                <w:sz w:val="22"/>
                <w:szCs w:val="22"/>
                <w:lang w:val="uk-UA"/>
              </w:rPr>
              <w:t xml:space="preserve"> </w:t>
            </w:r>
            <m:oMath>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dn</m:t>
                          </m:r>
                        </m:sup>
                      </m:sSubSup>
                    </m:e>
                  </m:d>
                </m:e>
              </m:nary>
              <m:r>
                <m:rPr>
                  <m:sty m:val="p"/>
                </m:rPr>
                <w:rPr>
                  <w:rFonts w:ascii="Cambria Math" w:hAnsi="Cambria Math"/>
                  <w:color w:val="000000" w:themeColor="text1"/>
                  <w:sz w:val="22"/>
                  <w:szCs w:val="22"/>
                  <w:lang w:val="uk-UA"/>
                </w:rPr>
                <m:t>&gt;</m:t>
              </m:r>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up</m:t>
                          </m:r>
                        </m:sup>
                      </m:sSubSup>
                    </m:e>
                  </m:d>
                  <m:r>
                    <w:rPr>
                      <w:rFonts w:ascii="Cambria Math" w:hAnsi="Cambria Math"/>
                      <w:color w:val="000000" w:themeColor="text1"/>
                      <w:sz w:val="22"/>
                      <w:szCs w:val="22"/>
                      <w:lang w:val="uk-UA"/>
                    </w:rPr>
                    <m:t xml:space="preserve">+ </m:t>
                  </m:r>
                  <m:nary>
                    <m:naryPr>
                      <m:chr m:val="∑"/>
                      <m:limLoc m:val="undOvr"/>
                      <m:supHide m:val="1"/>
                      <m:ctrlPr>
                        <w:rPr>
                          <w:rFonts w:ascii="Cambria Math" w:hAnsi="Cambria Math"/>
                          <w:b/>
                          <w:iCs/>
                          <w:color w:val="auto"/>
                          <w:sz w:val="22"/>
                          <w:szCs w:val="22"/>
                        </w:rPr>
                      </m:ctrlPr>
                    </m:naryPr>
                    <m:sub>
                      <m:r>
                        <m:rPr>
                          <m:sty m:val="b"/>
                        </m:rPr>
                        <w:rPr>
                          <w:rFonts w:ascii="Cambria Math" w:hAnsi="Cambria Math"/>
                          <w:color w:val="auto"/>
                          <w:sz w:val="22"/>
                          <w:szCs w:val="22"/>
                        </w:rPr>
                        <m:t>rtu</m:t>
                      </m:r>
                      <m:r>
                        <m:rPr>
                          <m:sty m:val="b"/>
                        </m:rPr>
                        <w:rPr>
                          <w:rFonts w:ascii="Cambria Math" w:hAnsi="Cambria Math"/>
                          <w:color w:val="auto"/>
                          <w:sz w:val="22"/>
                          <w:szCs w:val="22"/>
                          <w:lang w:val="uk-UA"/>
                        </w:rPr>
                        <m:t>∈</m:t>
                      </m:r>
                      <m:r>
                        <m:rPr>
                          <m:sty m:val="b"/>
                        </m:rPr>
                        <w:rPr>
                          <w:rFonts w:ascii="Cambria Math" w:hAnsi="Cambria Math"/>
                          <w:color w:val="auto"/>
                          <w:sz w:val="22"/>
                          <w:szCs w:val="22"/>
                        </w:rPr>
                        <m:t>t</m:t>
                      </m:r>
                    </m:sub>
                    <m:sup/>
                    <m:e>
                      <m:d>
                        <m:dPr>
                          <m:ctrlPr>
                            <w:rPr>
                              <w:rFonts w:ascii="Cambria Math" w:hAnsi="Cambria Math"/>
                              <w:b/>
                              <w:color w:val="auto"/>
                              <w:sz w:val="22"/>
                              <w:szCs w:val="22"/>
                            </w:rPr>
                          </m:ctrlPr>
                        </m:dPr>
                        <m:e>
                          <m:sSub>
                            <m:sSubPr>
                              <m:ctrlPr>
                                <w:rPr>
                                  <w:rFonts w:ascii="Cambria Math" w:eastAsia="Times New Roman" w:hAnsi="Cambria Math"/>
                                  <w:b/>
                                  <w:i/>
                                  <w:iCs/>
                                  <w:color w:val="auto"/>
                                  <w:sz w:val="22"/>
                                  <w:szCs w:val="22"/>
                                  <w:lang w:val="uk-UA"/>
                                </w:rPr>
                              </m:ctrlPr>
                            </m:sSubPr>
                            <m:e>
                              <m:r>
                                <m:rPr>
                                  <m:sty m:val="b"/>
                                </m:rPr>
                                <w:rPr>
                                  <w:rFonts w:ascii="Cambria Math" w:eastAsia="Times New Roman" w:hAnsi="Cambria Math"/>
                                  <w:color w:val="auto"/>
                                  <w:sz w:val="22"/>
                                  <w:szCs w:val="22"/>
                                  <w:lang w:val="en-US"/>
                                </w:rPr>
                                <m:t>REC</m:t>
                              </m:r>
                            </m:e>
                            <m:sub>
                              <m:r>
                                <m:rPr>
                                  <m:sty m:val="b"/>
                                </m:rPr>
                                <w:rPr>
                                  <w:rFonts w:ascii="Cambria Math" w:eastAsia="Times New Roman" w:hAnsi="Cambria Math"/>
                                  <w:color w:val="auto"/>
                                  <w:sz w:val="22"/>
                                  <w:szCs w:val="22"/>
                                </w:rPr>
                                <m:t>z</m:t>
                              </m:r>
                              <m:r>
                                <m:rPr>
                                  <m:sty m:val="b"/>
                                </m:rPr>
                                <w:rPr>
                                  <w:rFonts w:ascii="Cambria Math" w:eastAsia="Times New Roman" w:hAnsi="Cambria Math"/>
                                  <w:color w:val="auto"/>
                                  <w:sz w:val="22"/>
                                  <w:szCs w:val="22"/>
                                  <w:lang w:val="uk-UA"/>
                                </w:rPr>
                                <m:t xml:space="preserve">, </m:t>
                              </m:r>
                              <m:r>
                                <m:rPr>
                                  <m:sty m:val="b"/>
                                </m:rPr>
                                <w:rPr>
                                  <w:rFonts w:ascii="Cambria Math" w:eastAsia="Times New Roman" w:hAnsi="Cambria Math"/>
                                  <w:color w:val="auto"/>
                                  <w:sz w:val="22"/>
                                  <w:szCs w:val="22"/>
                                </w:rPr>
                                <m:t>rtu</m:t>
                              </m:r>
                            </m:sub>
                          </m:sSub>
                        </m:e>
                      </m:d>
                    </m:e>
                  </m:nary>
                </m:e>
              </m:nary>
            </m:oMath>
            <w:r w:rsidRPr="00E05016">
              <w:rPr>
                <w:rFonts w:eastAsiaTheme="minorEastAsia"/>
                <w:iCs/>
                <w:color w:val="000000" w:themeColor="text1"/>
                <w:sz w:val="22"/>
                <w:szCs w:val="22"/>
                <w:lang w:val="uk-UA"/>
              </w:rPr>
              <w:t>,</w:t>
            </w:r>
          </w:p>
          <w:p w:rsidR="00430435" w:rsidRPr="00E05016" w:rsidRDefault="00430435" w:rsidP="00430435">
            <w:pPr>
              <w:pStyle w:val="Default"/>
              <w:jc w:val="center"/>
              <w:rPr>
                <w:rFonts w:eastAsiaTheme="minorEastAsia"/>
                <w:iCs/>
                <w:color w:val="000000" w:themeColor="text1"/>
                <w:sz w:val="22"/>
                <w:szCs w:val="22"/>
                <w:lang w:val="uk-UA"/>
              </w:rPr>
            </w:pPr>
          </w:p>
          <w:p w:rsidR="00430435" w:rsidRPr="00E05016" w:rsidRDefault="00430435" w:rsidP="00430435">
            <w:pPr>
              <w:ind w:firstLine="851"/>
              <w:jc w:val="center"/>
              <w:rPr>
                <w:rFonts w:ascii="Times New Roman" w:eastAsiaTheme="minorEastAsia" w:hAnsi="Times New Roman" w:cs="Times New Roman"/>
                <w:color w:val="000000" w:themeColor="text1"/>
              </w:rPr>
            </w:pPr>
            <w:r w:rsidRPr="00E05016">
              <w:rPr>
                <w:rFonts w:ascii="Times New Roman" w:hAnsi="Times New Roman" w:cs="Times New Roman"/>
                <w:iCs/>
                <w:color w:val="000000" w:themeColor="text1"/>
              </w:rPr>
              <w:t xml:space="preserve">де </w:t>
            </w: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nary>
                <m:naryPr>
                  <m:chr m:val="∑"/>
                  <m:limLoc m:val="subSup"/>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e∈Z</m:t>
                  </m:r>
                </m:sub>
                <m:sup/>
                <m:e>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e>
              </m:nary>
              <m:r>
                <m:rPr>
                  <m:sty m:val="p"/>
                </m:rPr>
                <w:rPr>
                  <w:rFonts w:ascii="Cambria Math" w:hAnsi="Cambria Math" w:cs="Times New Roman"/>
                  <w:color w:val="000000" w:themeColor="text1"/>
                </w:rPr>
                <m:t>;</m:t>
              </m:r>
            </m:oMath>
          </w:p>
          <w:p w:rsidR="00430435" w:rsidRPr="00E05016" w:rsidRDefault="00430435" w:rsidP="00430435">
            <w:pPr>
              <w:ind w:firstLine="851"/>
              <w:jc w:val="center"/>
              <w:rPr>
                <w:rFonts w:ascii="Times New Roman" w:hAnsi="Times New Roman" w:cs="Times New Roman"/>
                <w:iCs/>
                <w:color w:val="000000" w:themeColor="text1"/>
              </w:rPr>
            </w:pPr>
          </w:p>
          <w:p w:rsidR="00430435" w:rsidRPr="00E05016" w:rsidRDefault="008F7B03" w:rsidP="00430435">
            <w:pPr>
              <w:ind w:firstLine="851"/>
              <w:jc w:val="center"/>
              <w:rPr>
                <w:rFonts w:ascii="Times New Roman" w:hAnsi="Times New Roman" w:cs="Times New Roman"/>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dn</m:t>
                  </m:r>
                </m:sup>
              </m:sSubSup>
              <m:r>
                <m:rPr>
                  <m:sty m:val="p"/>
                </m:rPr>
                <w:rPr>
                  <w:rFonts w:ascii="Cambria Math" w:hAnsi="Cambria Math" w:cs="Times New Roman"/>
                  <w:color w:val="000000" w:themeColor="text1"/>
                </w:rPr>
                <m:t>=</m:t>
              </m:r>
              <m:nary>
                <m:naryPr>
                  <m:chr m:val="∑"/>
                  <m:limLoc m:val="subSup"/>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e∈Z</m:t>
                  </m:r>
                </m:sub>
                <m:sup/>
                <m:e>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e>
              </m:nary>
              <m:r>
                <m:rPr>
                  <m:sty m:val="p"/>
                </m:rPr>
                <w:rPr>
                  <w:rFonts w:ascii="Cambria Math" w:hAnsi="Cambria Math" w:cs="Times New Roman"/>
                  <w:color w:val="000000" w:themeColor="text1"/>
                </w:rPr>
                <m:t xml:space="preserve"> </m:t>
              </m:r>
            </m:oMath>
            <w:r w:rsidR="00430435" w:rsidRPr="00E05016">
              <w:rPr>
                <w:rFonts w:ascii="Times New Roman" w:hAnsi="Times New Roman" w:cs="Times New Roman"/>
                <w:color w:val="000000" w:themeColor="text1"/>
              </w:rPr>
              <w:t>,</w:t>
            </w:r>
          </w:p>
          <w:p w:rsidR="00430435" w:rsidRPr="00E05016" w:rsidRDefault="00430435" w:rsidP="00430435">
            <w:pPr>
              <w:ind w:firstLine="851"/>
              <w:jc w:val="center"/>
              <w:rPr>
                <w:rFonts w:ascii="Times New Roman" w:hAnsi="Times New Roman" w:cs="Times New Roman"/>
                <w:color w:val="000000" w:themeColor="text1"/>
              </w:rPr>
            </w:pPr>
          </w:p>
          <w:p w:rsidR="00430435" w:rsidRPr="00E05016" w:rsidRDefault="008F7B03" w:rsidP="00430435">
            <w:pPr>
              <w:shd w:val="clear" w:color="auto" w:fill="FFFFFF"/>
              <w:ind w:firstLine="851"/>
              <w:contextualSpacing/>
              <w:jc w:val="center"/>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lang w:val="en-US"/>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oMath>
            <w:r w:rsidR="00430435" w:rsidRPr="00E05016">
              <w:rPr>
                <w:rFonts w:ascii="Times New Roman" w:eastAsia="Times New Roman" w:hAnsi="Times New Roman" w:cs="Times New Roman"/>
                <w:iCs/>
                <w:color w:val="000000" w:themeColor="text1"/>
              </w:rPr>
              <w:t>,</w:t>
            </w:r>
          </w:p>
          <w:p w:rsidR="00430435" w:rsidRPr="00E05016" w:rsidRDefault="00430435" w:rsidP="00430435">
            <w:pPr>
              <w:shd w:val="clear" w:color="auto" w:fill="FFFFFF"/>
              <w:ind w:firstLine="851"/>
              <w:contextualSpacing/>
              <w:jc w:val="center"/>
              <w:rPr>
                <w:rFonts w:ascii="Times New Roman" w:eastAsia="Times New Roman" w:hAnsi="Times New Roman" w:cs="Times New Roman"/>
                <w:iCs/>
                <w:color w:val="000000" w:themeColor="text1"/>
              </w:rPr>
            </w:pPr>
          </w:p>
          <w:p w:rsidR="00430435" w:rsidRPr="00E05016" w:rsidRDefault="00430435" w:rsidP="00430435">
            <w:pPr>
              <w:shd w:val="clear" w:color="auto" w:fill="FFFFFF"/>
              <w:ind w:firstLine="851"/>
              <w:contextualSpacing/>
              <w:rPr>
                <w:rFonts w:ascii="Times New Roman" w:eastAsia="Times New Roman" w:hAnsi="Times New Roman" w:cs="Times New Roman"/>
              </w:rPr>
            </w:pPr>
            <w:r w:rsidRPr="00E05016">
              <w:rPr>
                <w:rFonts w:ascii="Times New Roman" w:eastAsia="Times New Roman" w:hAnsi="Times New Roman" w:cs="Times New Roman"/>
                <w:iCs/>
                <w:color w:val="000000" w:themeColor="text1"/>
              </w:rPr>
              <w:t xml:space="preserve">де </w:t>
            </w: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oMath>
            <w:r w:rsidRPr="00E05016">
              <w:rPr>
                <w:rFonts w:ascii="Times New Roman" w:eastAsia="Times New Roman" w:hAnsi="Times New Roman" w:cs="Times New Roman"/>
                <w:iCs/>
                <w:color w:val="000000" w:themeColor="text1"/>
              </w:rPr>
              <w:t xml:space="preserve"> – </w:t>
            </w:r>
            <w:r w:rsidRPr="00E05016">
              <w:rPr>
                <w:rFonts w:ascii="Times New Roman" w:eastAsia="Times New Roman" w:hAnsi="Times New Roman" w:cs="Times New Roman"/>
              </w:rPr>
              <w:t xml:space="preserve">активована балансуюча електрична енергія на завантаження одиниці постачання послуг з балансування e в зоні z для ОРЧ </w:t>
            </w:r>
            <w:proofErr w:type="spellStart"/>
            <w:r w:rsidRPr="00E05016">
              <w:rPr>
                <w:rFonts w:ascii="Times New Roman" w:eastAsia="Times New Roman" w:hAnsi="Times New Roman" w:cs="Times New Roman"/>
              </w:rPr>
              <w:t>rtu</w:t>
            </w:r>
            <w:proofErr w:type="spellEnd"/>
            <w:r w:rsidRPr="00E05016">
              <w:rPr>
                <w:rFonts w:ascii="Times New Roman" w:eastAsia="Times New Roman" w:hAnsi="Times New Roman" w:cs="Times New Roman"/>
              </w:rPr>
              <w:t>, МВт·год, що розраховується за формулою</w:t>
            </w:r>
          </w:p>
          <w:p w:rsidR="00430435" w:rsidRPr="00E05016" w:rsidRDefault="00430435" w:rsidP="00430435">
            <w:pPr>
              <w:shd w:val="clear" w:color="auto" w:fill="FFFFFF"/>
              <w:ind w:firstLine="851"/>
              <w:contextualSpacing/>
              <w:rPr>
                <w:rFonts w:ascii="Times New Roman" w:eastAsia="Times New Roman" w:hAnsi="Times New Roman" w:cs="Times New Roman"/>
                <w:color w:val="000000" w:themeColor="text1"/>
              </w:rPr>
            </w:pPr>
          </w:p>
          <w:p w:rsidR="00430435" w:rsidRPr="00E05016" w:rsidRDefault="008F7B03" w:rsidP="00430435">
            <w:pPr>
              <w:shd w:val="clear" w:color="auto" w:fill="FFFFFF"/>
              <w:ind w:firstLine="851"/>
              <w:jc w:val="center"/>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lang w:val="en-US"/>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oMath>
            <w:r w:rsidR="00430435" w:rsidRPr="00E05016">
              <w:rPr>
                <w:rFonts w:ascii="Times New Roman" w:eastAsia="Times New Roman" w:hAnsi="Times New Roman" w:cs="Times New Roman"/>
                <w:iCs/>
                <w:color w:val="000000" w:themeColor="text1"/>
              </w:rPr>
              <w:t>,</w:t>
            </w:r>
          </w:p>
          <w:p w:rsidR="00430435" w:rsidRPr="00E05016" w:rsidRDefault="00430435" w:rsidP="00430435">
            <w:pPr>
              <w:shd w:val="clear" w:color="auto" w:fill="FFFFFF"/>
              <w:ind w:firstLine="851"/>
              <w:jc w:val="center"/>
              <w:rPr>
                <w:rFonts w:ascii="Times New Roman" w:eastAsia="Times New Roman" w:hAnsi="Times New Roman" w:cs="Times New Roman"/>
              </w:rPr>
            </w:pPr>
          </w:p>
          <w:p w:rsidR="00430435" w:rsidRPr="00E05016" w:rsidRDefault="00430435" w:rsidP="00430435">
            <w:pPr>
              <w:shd w:val="clear" w:color="auto" w:fill="FFFFFF"/>
              <w:ind w:firstLine="851"/>
              <w:rPr>
                <w:rFonts w:ascii="Times New Roman" w:eastAsia="Times New Roman" w:hAnsi="Times New Roman" w:cs="Times New Roman"/>
              </w:rPr>
            </w:pPr>
            <w:r w:rsidRPr="00E05016">
              <w:rPr>
                <w:rFonts w:ascii="Times New Roman" w:eastAsia="Times New Roman" w:hAnsi="Times New Roman" w:cs="Times New Roman"/>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ABE</m:t>
                  </m:r>
                </m:e>
                <m:sub>
                  <m:r>
                    <w:rPr>
                      <w:rFonts w:ascii="Cambria Math" w:eastAsia="Cambria Math" w:hAnsi="Cambria Math" w:cs="Cambria Math"/>
                    </w:rPr>
                    <m:t>e,z,rtu</m:t>
                  </m:r>
                </m:sub>
                <m:sup>
                  <m:r>
                    <w:rPr>
                      <w:rFonts w:ascii="Cambria Math" w:eastAsia="Cambria Math" w:hAnsi="Cambria Math" w:cs="Cambria Math"/>
                    </w:rPr>
                    <m:t>up</m:t>
                  </m:r>
                </m:sup>
              </m:sSubSup>
            </m:oMath>
            <w:r w:rsidRPr="00E05016">
              <w:rPr>
                <w:rFonts w:ascii="Times New Roman" w:eastAsia="Times New Roman" w:hAnsi="Times New Roman" w:cs="Times New Roman"/>
              </w:rPr>
              <w:t xml:space="preserve"> – активована балансуюча електрична енергія на завантаження одиниці постачання послуг з балансування e в зоні z для ОРЧ rtu, МВт·год, що розраховується за формулою</w:t>
            </w:r>
          </w:p>
          <w:p w:rsidR="00430435" w:rsidRPr="00E05016" w:rsidRDefault="00430435" w:rsidP="00430435">
            <w:pPr>
              <w:shd w:val="clear" w:color="auto" w:fill="FFFFFF"/>
              <w:ind w:firstLine="851"/>
              <w:rPr>
                <w:rFonts w:ascii="Times New Roman" w:eastAsia="Times New Roman" w:hAnsi="Times New Roman" w:cs="Times New Roman"/>
              </w:rPr>
            </w:pPr>
          </w:p>
          <w:p w:rsidR="00430435" w:rsidRPr="00E05016" w:rsidRDefault="008F7B03" w:rsidP="00430435">
            <w:pPr>
              <w:shd w:val="clear" w:color="auto" w:fill="FFFFFF"/>
              <w:ind w:firstLine="851"/>
              <w:jc w:val="center"/>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lang w:val="en-US"/>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oMath>
            <w:r w:rsidR="00430435" w:rsidRPr="00E05016">
              <w:rPr>
                <w:rFonts w:ascii="Times New Roman" w:eastAsia="Times New Roman" w:hAnsi="Times New Roman" w:cs="Times New Roman"/>
                <w:iCs/>
                <w:color w:val="000000" w:themeColor="text1"/>
              </w:rPr>
              <w:t>,</w:t>
            </w:r>
          </w:p>
          <w:p w:rsidR="00430435" w:rsidRPr="00E05016" w:rsidRDefault="00430435" w:rsidP="00430435">
            <w:pPr>
              <w:shd w:val="clear" w:color="auto" w:fill="FFFFFF"/>
              <w:ind w:firstLine="851"/>
              <w:jc w:val="center"/>
              <w:rPr>
                <w:rFonts w:ascii="Times New Roman" w:eastAsia="Times New Roman" w:hAnsi="Times New Roman" w:cs="Times New Roman"/>
              </w:rPr>
            </w:pPr>
          </w:p>
          <w:p w:rsidR="00430435" w:rsidRPr="00E05016" w:rsidRDefault="00430435" w:rsidP="00430435">
            <w:pPr>
              <w:tabs>
                <w:tab w:val="left" w:pos="2410"/>
              </w:tabs>
              <w:ind w:firstLine="851"/>
              <w:jc w:val="both"/>
              <w:rPr>
                <w:rFonts w:ascii="Times New Roman" w:eastAsia="Times New Roman" w:hAnsi="Times New Roman" w:cs="Times New Roman"/>
                <w:b/>
              </w:rPr>
            </w:pPr>
            <w:r w:rsidRPr="00E05016">
              <w:rPr>
                <w:rFonts w:ascii="Times New Roman" w:eastAsia="Times New Roman" w:hAnsi="Times New Roman" w:cs="Times New Roman"/>
                <w:b/>
              </w:rPr>
              <w:t xml:space="preserve">де </w:t>
            </w:r>
            <m:oMath>
              <m:sSub>
                <m:sSubPr>
                  <m:ctrlPr>
                    <w:rPr>
                      <w:rFonts w:ascii="Cambria Math" w:eastAsia="Cambria Math" w:hAnsi="Cambria Math" w:cs="Cambria Math"/>
                    </w:rPr>
                  </m:ctrlPr>
                </m:sSubPr>
                <m:e>
                  <m:r>
                    <w:rPr>
                      <w:rFonts w:ascii="Cambria Math" w:eastAsia="Cambria Math" w:hAnsi="Cambria Math" w:cs="Cambria Math"/>
                    </w:rPr>
                    <m:t>REC</m:t>
                  </m:r>
                </m:e>
                <m:sub>
                  <m:r>
                    <w:rPr>
                      <w:rFonts w:ascii="Cambria Math" w:eastAsia="Cambria Math" w:hAnsi="Cambria Math" w:cs="Cambria Math"/>
                    </w:rPr>
                    <m:t>z, rtu</m:t>
                  </m:r>
                </m:sub>
              </m:sSub>
            </m:oMath>
            <w:r w:rsidRPr="00E05016">
              <w:rPr>
                <w:rFonts w:ascii="Times New Roman" w:eastAsia="Times New Roman" w:hAnsi="Times New Roman" w:cs="Times New Roman"/>
                <w:b/>
              </w:rPr>
              <w:t xml:space="preserve"> –  обсяг примусового зменшення відбору електричної енергії на виконання оперативної </w:t>
            </w:r>
            <w:r w:rsidRPr="00E05016">
              <w:rPr>
                <w:rFonts w:ascii="Times New Roman" w:eastAsia="Times New Roman" w:hAnsi="Times New Roman" w:cs="Times New Roman"/>
                <w:b/>
              </w:rPr>
              <w:lastRenderedPageBreak/>
              <w:t>команди або розпорядження (включаючи обсяги, відключені спеціальною автоматикою вимкнення навантаження) в зоні z за ОРЧ rtu, МВт</w:t>
            </w:r>
            <w:r w:rsidRPr="00E05016">
              <w:rPr>
                <w:rFonts w:ascii="Cambria Math" w:eastAsia="Cambria Math" w:hAnsi="Cambria Math" w:cs="Cambria Math"/>
                <w:b/>
              </w:rPr>
              <w:t>⋅</w:t>
            </w:r>
            <w:r w:rsidRPr="00E05016">
              <w:rPr>
                <w:rFonts w:ascii="Times New Roman" w:eastAsia="Times New Roman" w:hAnsi="Times New Roman" w:cs="Times New Roman"/>
                <w:b/>
              </w:rPr>
              <w:t>год;</w:t>
            </w:r>
          </w:p>
          <w:p w:rsidR="00430435" w:rsidRPr="00E05016" w:rsidRDefault="00430435" w:rsidP="00430435">
            <w:pPr>
              <w:ind w:firstLine="851"/>
              <w:rPr>
                <w:rFonts w:ascii="Times New Roman" w:eastAsia="Times New Roman" w:hAnsi="Times New Roman" w:cs="Times New Roman"/>
              </w:rPr>
            </w:pPr>
            <w:r w:rsidRPr="00E05016">
              <w:rPr>
                <w:rFonts w:ascii="Times New Roman" w:eastAsia="Times New Roman" w:hAnsi="Times New Roman" w:cs="Times New Roman"/>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АВ</m:t>
                  </m:r>
                </m:e>
                <m:sub>
                  <m:r>
                    <w:rPr>
                      <w:rFonts w:ascii="Cambria Math" w:eastAsia="Cambria Math" w:hAnsi="Cambria Math" w:cs="Cambria Math"/>
                    </w:rPr>
                    <m:t>e,z,rtu</m:t>
                  </m:r>
                </m:sub>
                <m:sup>
                  <m:r>
                    <w:rPr>
                      <w:rFonts w:ascii="Cambria Math" w:eastAsia="Cambria Math" w:hAnsi="Cambria Math" w:cs="Cambria Math"/>
                    </w:rPr>
                    <m:t>up</m:t>
                  </m:r>
                </m:sup>
              </m:sSubSup>
            </m:oMath>
            <w:r w:rsidRPr="00E05016">
              <w:rPr>
                <w:rFonts w:ascii="Times New Roman" w:eastAsia="Times New Roman" w:hAnsi="Times New Roman" w:cs="Times New Roman"/>
              </w:rPr>
              <w:t xml:space="preserve"> – 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w:t>
            </w:r>
            <w:proofErr w:type="spellStart"/>
            <w:r w:rsidRPr="00E05016">
              <w:rPr>
                <w:rFonts w:ascii="Times New Roman" w:eastAsia="Times New Roman" w:hAnsi="Times New Roman" w:cs="Times New Roman"/>
              </w:rPr>
              <w:t>rtu</w:t>
            </w:r>
            <w:proofErr w:type="spellEnd"/>
            <w:r w:rsidRPr="00E05016">
              <w:rPr>
                <w:rFonts w:ascii="Times New Roman" w:eastAsia="Times New Roman" w:hAnsi="Times New Roman" w:cs="Times New Roman"/>
              </w:rPr>
              <w:t>, МВт·год;</w:t>
            </w:r>
          </w:p>
          <w:p w:rsidR="00430435" w:rsidRPr="00E05016" w:rsidRDefault="008F7B03" w:rsidP="00430435">
            <w:pPr>
              <w:ind w:firstLine="851"/>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ABE</m:t>
                  </m:r>
                </m:e>
                <m:sub>
                  <m:r>
                    <w:rPr>
                      <w:rFonts w:ascii="Cambria Math" w:eastAsia="Cambria Math" w:hAnsi="Cambria Math" w:cs="Cambria Math"/>
                    </w:rPr>
                    <m:t>e,z,rtu</m:t>
                  </m:r>
                </m:sub>
                <m:sup>
                  <m:r>
                    <w:rPr>
                      <w:rFonts w:ascii="Cambria Math" w:eastAsia="Cambria Math" w:hAnsi="Cambria Math" w:cs="Cambria Math"/>
                    </w:rPr>
                    <m:t>dn</m:t>
                  </m:r>
                </m:sup>
              </m:sSubSup>
            </m:oMath>
            <w:r w:rsidR="00430435" w:rsidRPr="00E05016">
              <w:rPr>
                <w:rFonts w:ascii="Times New Roman" w:eastAsia="Times New Roman" w:hAnsi="Times New Roman" w:cs="Times New Roman"/>
              </w:rPr>
              <w:t xml:space="preserve"> – активована балансуюча електрична енергія на розвантаження одиниці постачання послуг з балансування e в зоні z для ОРЧ </w:t>
            </w:r>
            <w:proofErr w:type="spellStart"/>
            <w:r w:rsidR="00430435" w:rsidRPr="00E05016">
              <w:rPr>
                <w:rFonts w:ascii="Times New Roman" w:eastAsia="Times New Roman" w:hAnsi="Times New Roman" w:cs="Times New Roman"/>
              </w:rPr>
              <w:t>rtu</w:t>
            </w:r>
            <w:proofErr w:type="spellEnd"/>
            <w:r w:rsidR="00430435" w:rsidRPr="00E05016">
              <w:rPr>
                <w:rFonts w:ascii="Times New Roman" w:eastAsia="Times New Roman" w:hAnsi="Times New Roman" w:cs="Times New Roman"/>
              </w:rPr>
              <w:t>, МВт·год, що розраховується за формулою</w:t>
            </w:r>
          </w:p>
          <w:p w:rsidR="00430435" w:rsidRPr="00E05016" w:rsidRDefault="008F7B03" w:rsidP="00430435">
            <w:pPr>
              <w:ind w:firstLine="851"/>
              <w:jc w:val="center"/>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lang w:val="en-US"/>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oMath>
            <w:r w:rsidR="00430435" w:rsidRPr="00E05016">
              <w:rPr>
                <w:rFonts w:ascii="Times New Roman" w:eastAsia="Times New Roman" w:hAnsi="Times New Roman" w:cs="Times New Roman"/>
                <w:iCs/>
                <w:color w:val="000000" w:themeColor="text1"/>
              </w:rPr>
              <w:t>,</w:t>
            </w:r>
          </w:p>
          <w:p w:rsidR="00430435" w:rsidRPr="00E05016" w:rsidRDefault="008F7B03" w:rsidP="00430435">
            <w:pPr>
              <w:ind w:firstLine="851"/>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АВ</m:t>
                  </m:r>
                </m:e>
                <m:sub>
                  <m:r>
                    <w:rPr>
                      <w:rFonts w:ascii="Cambria Math" w:eastAsia="Cambria Math" w:hAnsi="Cambria Math" w:cs="Cambria Math"/>
                    </w:rPr>
                    <m:t>e,z,rtu</m:t>
                  </m:r>
                </m:sub>
                <m:sup>
                  <m:r>
                    <w:rPr>
                      <w:rFonts w:ascii="Cambria Math" w:eastAsia="Cambria Math" w:hAnsi="Cambria Math" w:cs="Cambria Math"/>
                    </w:rPr>
                    <m:t>dn</m:t>
                  </m:r>
                </m:sup>
              </m:sSubSup>
            </m:oMath>
            <w:r w:rsidR="00430435" w:rsidRPr="00E05016">
              <w:rPr>
                <w:rFonts w:ascii="Times New Roman" w:eastAsia="Times New Roman" w:hAnsi="Times New Roman" w:cs="Times New Roman"/>
              </w:rPr>
              <w:t xml:space="preserve"> – активовані з ранжиру відповідно до алгоритму балансуючого ринку пропозиції на балансуючу електричну енергію на розвантаження одиниці постачання послуг з балансування e в зоні z для ОРЧ </w:t>
            </w:r>
            <w:proofErr w:type="spellStart"/>
            <w:r w:rsidR="00430435" w:rsidRPr="00E05016">
              <w:rPr>
                <w:rFonts w:ascii="Times New Roman" w:eastAsia="Times New Roman" w:hAnsi="Times New Roman" w:cs="Times New Roman"/>
              </w:rPr>
              <w:t>rtu</w:t>
            </w:r>
            <w:proofErr w:type="spellEnd"/>
            <w:r w:rsidR="00430435" w:rsidRPr="00E05016">
              <w:rPr>
                <w:rFonts w:ascii="Times New Roman" w:eastAsia="Times New Roman" w:hAnsi="Times New Roman" w:cs="Times New Roman"/>
              </w:rPr>
              <w:t>, МВт·год;</w:t>
            </w:r>
          </w:p>
          <w:p w:rsidR="00430435" w:rsidRPr="00E05016" w:rsidRDefault="008F7B03" w:rsidP="00430435">
            <w:pPr>
              <w:ind w:firstLine="851"/>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MP</m:t>
                  </m:r>
                </m:e>
                <m:sub>
                  <m:r>
                    <w:rPr>
                      <w:rFonts w:ascii="Cambria Math" w:eastAsia="Cambria Math" w:hAnsi="Cambria Math" w:cs="Cambria Math"/>
                    </w:rPr>
                    <m:t>z,rtu</m:t>
                  </m:r>
                </m:sub>
                <m:sup>
                  <m:r>
                    <w:rPr>
                      <w:rFonts w:ascii="Cambria Math" w:eastAsia="Cambria Math" w:hAnsi="Cambria Math" w:cs="Cambria Math"/>
                    </w:rPr>
                    <m:t>up</m:t>
                  </m:r>
                </m:sup>
              </m:sSubSup>
            </m:oMath>
            <w:r w:rsidR="00430435" w:rsidRPr="00E05016">
              <w:rPr>
                <w:rFonts w:ascii="Times New Roman" w:eastAsia="Times New Roman" w:hAnsi="Times New Roman" w:cs="Times New Roman"/>
              </w:rPr>
              <w:t xml:space="preserve"> – маржинальна ціна балансуючої електричної енергії на завантаження в зоні z на балансуючому ринку реального часу за ОРЧ rtu, грн/МВт·год;</w:t>
            </w:r>
          </w:p>
          <w:p w:rsidR="00430435" w:rsidRPr="00E05016" w:rsidRDefault="008F7B03" w:rsidP="00430435">
            <w:pPr>
              <w:ind w:firstLine="882"/>
              <w:jc w:val="both"/>
              <w:rPr>
                <w:rFonts w:ascii="Times New Roman" w:eastAsia="Times New Roman" w:hAnsi="Times New Roman" w:cs="Times New Roman"/>
                <w:highlight w:val="lightGray"/>
              </w:rPr>
            </w:pPr>
            <m:oMath>
              <m:sSubSup>
                <m:sSubSupPr>
                  <m:ctrlPr>
                    <w:rPr>
                      <w:rFonts w:ascii="Cambria Math" w:eastAsia="Cambria Math" w:hAnsi="Cambria Math" w:cs="Cambria Math"/>
                    </w:rPr>
                  </m:ctrlPr>
                </m:sSubSupPr>
                <m:e>
                  <m:r>
                    <w:rPr>
                      <w:rFonts w:ascii="Cambria Math" w:eastAsia="Cambria Math" w:hAnsi="Cambria Math" w:cs="Cambria Math"/>
                    </w:rPr>
                    <m:t>MP</m:t>
                  </m:r>
                </m:e>
                <m:sub>
                  <m:r>
                    <w:rPr>
                      <w:rFonts w:ascii="Cambria Math" w:eastAsia="Cambria Math" w:hAnsi="Cambria Math" w:cs="Cambria Math"/>
                    </w:rPr>
                    <m:t>z,rtu</m:t>
                  </m:r>
                </m:sub>
                <m:sup>
                  <m:r>
                    <w:rPr>
                      <w:rFonts w:ascii="Cambria Math" w:eastAsia="Cambria Math" w:hAnsi="Cambria Math" w:cs="Cambria Math"/>
                    </w:rPr>
                    <m:t>dn</m:t>
                  </m:r>
                </m:sup>
              </m:sSubSup>
            </m:oMath>
            <w:r w:rsidR="00430435" w:rsidRPr="00E05016">
              <w:rPr>
                <w:rFonts w:ascii="Times New Roman" w:eastAsia="Times New Roman" w:hAnsi="Times New Roman" w:cs="Times New Roman"/>
              </w:rPr>
              <w:t xml:space="preserve"> – маржинальна ціна балансуючої електричної енергії на розвантаження в зоні z на балансуючому ринку реального часу за ОРЧ rtu, грн/МВт·год.</w:t>
            </w: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lastRenderedPageBreak/>
              <w:t>ДП «НАЕК «Енергоатом»</w:t>
            </w:r>
          </w:p>
          <w:p w:rsidR="00430435" w:rsidRPr="00E05016" w:rsidRDefault="00430435" w:rsidP="00430435">
            <w:pPr>
              <w:pStyle w:val="ae"/>
              <w:spacing w:after="0" w:line="228" w:lineRule="auto"/>
              <w:ind w:left="33" w:firstLine="250"/>
              <w:contextualSpacing/>
              <w:jc w:val="both"/>
              <w:rPr>
                <w:rFonts w:ascii="Times New Roman" w:hAnsi="Times New Roman" w:cs="Times New Roman"/>
                <w:lang w:eastAsia="ru-RU"/>
              </w:rPr>
            </w:pPr>
            <w:r w:rsidRPr="00E05016">
              <w:rPr>
                <w:rFonts w:ascii="Times New Roman" w:eastAsia="Times New Roman" w:hAnsi="Times New Roman" w:cs="Times New Roman"/>
                <w:color w:val="333333"/>
              </w:rPr>
              <w:t>5.13.3. У кожній зоні ціна (у грн/МВт·год) небалансу для врегулювання небалансів за кожен розрахунковий період визначається за формулою</w:t>
            </w:r>
          </w:p>
          <w:p w:rsidR="00430435" w:rsidRPr="00E05016" w:rsidRDefault="00430435" w:rsidP="00430435">
            <w:pPr>
              <w:contextualSpacing/>
              <w:jc w:val="center"/>
              <w:rPr>
                <w:rFonts w:ascii="Times New Roman" w:eastAsiaTheme="minorEastAsia" w:hAnsi="Times New Roman" w:cs="Times New Roman"/>
                <w:iCs/>
                <w:color w:val="000000" w:themeColor="text1"/>
              </w:rPr>
            </w:pPr>
            <m:oMath>
              <m:r>
                <m:rPr>
                  <m:sty m:val="p"/>
                </m:rPr>
                <w:rPr>
                  <w:rFonts w:ascii="Cambria Math" w:hAnsi="Cambria Math" w:cs="Times New Roman"/>
                  <w:color w:val="000000" w:themeColor="text1"/>
                </w:rPr>
                <w:lastRenderedPageBreak/>
                <m:t>I</m:t>
              </m:r>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MSP</m:t>
                  </m:r>
                </m:e>
                <m:sub>
                  <m:r>
                    <m:rPr>
                      <m:sty m:val="p"/>
                    </m:rPr>
                    <w:rPr>
                      <w:rFonts w:ascii="Cambria Math" w:hAnsi="Cambria Math" w:cs="Times New Roman"/>
                      <w:color w:val="000000" w:themeColor="text1"/>
                    </w:rPr>
                    <m:t>z,t</m:t>
                  </m:r>
                </m:sub>
                <m:sup/>
              </m:sSubSup>
              <m:r>
                <m:rPr>
                  <m:sty m:val="p"/>
                </m:rPr>
                <w:rPr>
                  <w:rFonts w:ascii="Cambria Math" w:hAnsi="Cambria Math" w:cs="Times New Roman"/>
                  <w:color w:val="000000" w:themeColor="text1"/>
                </w:rPr>
                <m:t>=</m:t>
              </m:r>
              <m:d>
                <m:dPr>
                  <m:begChr m:val="|"/>
                  <m:endChr m:val="|"/>
                  <m:ctrlPr>
                    <w:rPr>
                      <w:rFonts w:ascii="Cambria Math" w:hAnsi="Cambria Math" w:cs="Times New Roman"/>
                      <w:iCs/>
                      <w:color w:val="000000" w:themeColor="text1"/>
                    </w:rPr>
                  </m:ctrlPr>
                </m:dPr>
                <m:e>
                  <m:f>
                    <m:fPr>
                      <m:ctrlPr>
                        <w:rPr>
                          <w:rFonts w:ascii="Cambria Math" w:hAnsi="Cambria Math" w:cs="Times New Roman"/>
                          <w:iCs/>
                          <w:color w:val="000000" w:themeColor="text1"/>
                        </w:rPr>
                      </m:ctrlPr>
                    </m:fPr>
                    <m:num>
                      <m:nary>
                        <m:naryPr>
                          <m:chr m:val="∑"/>
                          <m:limLoc m:val="undOvr"/>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rtu∈t</m:t>
                          </m:r>
                        </m:sub>
                        <m:sup/>
                        <m:e>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MP</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e>
                      </m:nary>
                      <m:r>
                        <m:rPr>
                          <m:sty m:val="p"/>
                        </m:rPr>
                        <w:rPr>
                          <w:rFonts w:ascii="Cambria Math" w:hAnsi="Cambria Math" w:cs="Times New Roman"/>
                          <w:color w:val="000000" w:themeColor="text1"/>
                        </w:rPr>
                        <m:t>)</m:t>
                      </m:r>
                    </m:num>
                    <m:den>
                      <m:nary>
                        <m:naryPr>
                          <m:chr m:val="∑"/>
                          <m:limLoc m:val="undOvr"/>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rtu∈t</m:t>
                          </m:r>
                        </m:sub>
                        <m:sup/>
                        <m:e>
                          <m:d>
                            <m:dPr>
                              <m:ctrlPr>
                                <w:rPr>
                                  <w:rFonts w:ascii="Cambria Math" w:hAnsi="Cambria Math" w:cs="Times New Roman"/>
                                  <w:color w:val="000000" w:themeColor="text1"/>
                                </w:rPr>
                              </m:ctrlPr>
                            </m:dPr>
                            <m:e>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e>
                          </m:d>
                        </m:e>
                      </m:nary>
                    </m:den>
                  </m:f>
                </m:e>
              </m:d>
            </m:oMath>
            <w:r w:rsidRPr="00E05016">
              <w:rPr>
                <w:rFonts w:ascii="Times New Roman" w:eastAsiaTheme="minorEastAsia" w:hAnsi="Times New Roman" w:cs="Times New Roman"/>
                <w:iCs/>
                <w:color w:val="000000" w:themeColor="text1"/>
              </w:rPr>
              <w:t>,</w:t>
            </w:r>
          </w:p>
          <w:p w:rsidR="00430435" w:rsidRPr="00E05016" w:rsidRDefault="00430435" w:rsidP="00430435">
            <w:pPr>
              <w:contextualSpacing/>
              <w:jc w:val="center"/>
              <w:rPr>
                <w:rFonts w:ascii="Times New Roman" w:eastAsiaTheme="minorEastAsia" w:hAnsi="Times New Roman" w:cs="Times New Roman"/>
                <w:iCs/>
                <w:color w:val="000000" w:themeColor="text1"/>
              </w:rPr>
            </w:pPr>
          </w:p>
          <w:p w:rsidR="00430435" w:rsidRPr="00E05016" w:rsidRDefault="00430435" w:rsidP="00430435">
            <w:pPr>
              <w:pStyle w:val="Default"/>
              <w:ind w:firstLine="851"/>
              <w:contextualSpacing/>
              <w:jc w:val="center"/>
              <w:rPr>
                <w:iCs/>
                <w:color w:val="000000" w:themeColor="text1"/>
                <w:sz w:val="22"/>
                <w:szCs w:val="22"/>
              </w:rPr>
            </w:pPr>
            <w:proofErr w:type="spellStart"/>
            <w:r w:rsidRPr="00E05016">
              <w:rPr>
                <w:color w:val="000000" w:themeColor="text1"/>
                <w:sz w:val="22"/>
                <w:szCs w:val="22"/>
              </w:rPr>
              <w:t>якщо</w:t>
            </w:r>
            <w:proofErr w:type="spellEnd"/>
            <m:oMath>
              <m:nary>
                <m:naryPr>
                  <m:chr m:val="∑"/>
                  <m:limLoc m:val="undOvr"/>
                  <m:supHide m:val="1"/>
                  <m:ctrlPr>
                    <w:rPr>
                      <w:rFonts w:ascii="Cambria Math" w:hAnsi="Cambria Math"/>
                      <w:iCs/>
                      <w:color w:val="000000" w:themeColor="text1"/>
                      <w:sz w:val="20"/>
                      <w:szCs w:val="20"/>
                    </w:rPr>
                  </m:ctrlPr>
                </m:naryPr>
                <m:sub>
                  <m:r>
                    <m:rPr>
                      <m:sty m:val="p"/>
                    </m:rPr>
                    <w:rPr>
                      <w:rFonts w:ascii="Cambria Math" w:hAnsi="Cambria Math"/>
                      <w:color w:val="000000" w:themeColor="text1"/>
                      <w:sz w:val="20"/>
                      <w:szCs w:val="20"/>
                    </w:rPr>
                    <m:t>rtu∈t</m:t>
                  </m:r>
                </m:sub>
                <m:sup/>
                <m:e>
                  <m:d>
                    <m:dPr>
                      <m:ctrlPr>
                        <w:rPr>
                          <w:rFonts w:ascii="Cambria Math" w:hAnsi="Cambria Math"/>
                          <w:color w:val="000000" w:themeColor="text1"/>
                          <w:sz w:val="20"/>
                          <w:szCs w:val="20"/>
                        </w:rPr>
                      </m:ctrlPr>
                    </m:dPr>
                    <m:e>
                      <m:sSubSup>
                        <m:sSubSupPr>
                          <m:ctrlPr>
                            <w:rPr>
                              <w:rFonts w:ascii="Cambria Math" w:hAnsi="Cambria Math"/>
                              <w:iCs/>
                              <w:color w:val="000000" w:themeColor="text1"/>
                              <w:sz w:val="20"/>
                              <w:szCs w:val="20"/>
                            </w:rPr>
                          </m:ctrlPr>
                        </m:sSubSupPr>
                        <m:e>
                          <m:r>
                            <m:rPr>
                              <m:sty m:val="p"/>
                            </m:rPr>
                            <w:rPr>
                              <w:rFonts w:ascii="Cambria Math" w:hAnsi="Cambria Math"/>
                              <w:color w:val="000000" w:themeColor="text1"/>
                              <w:sz w:val="20"/>
                              <w:szCs w:val="20"/>
                            </w:rPr>
                            <m:t>ABE</m:t>
                          </m:r>
                        </m:e>
                        <m:sub>
                          <m:r>
                            <m:rPr>
                              <m:sty m:val="p"/>
                            </m:rPr>
                            <w:rPr>
                              <w:rFonts w:ascii="Cambria Math" w:hAnsi="Cambria Math"/>
                              <w:color w:val="000000" w:themeColor="text1"/>
                              <w:sz w:val="20"/>
                              <w:szCs w:val="20"/>
                            </w:rPr>
                            <m:t>z,rtu</m:t>
                          </m:r>
                        </m:sub>
                        <m:sup>
                          <m:r>
                            <m:rPr>
                              <m:sty m:val="p"/>
                            </m:rPr>
                            <w:rPr>
                              <w:rFonts w:ascii="Cambria Math" w:hAnsi="Cambria Math"/>
                              <w:color w:val="000000" w:themeColor="text1"/>
                              <w:sz w:val="20"/>
                              <w:szCs w:val="20"/>
                            </w:rPr>
                            <m:t>up</m:t>
                          </m:r>
                        </m:sup>
                      </m:sSubSup>
                    </m:e>
                  </m:d>
                </m:e>
              </m:nary>
              <m:r>
                <m:rPr>
                  <m:sty m:val="p"/>
                </m:rPr>
                <w:rPr>
                  <w:rFonts w:ascii="Cambria Math" w:hAnsi="Cambria Math"/>
                  <w:color w:val="000000" w:themeColor="text1"/>
                  <w:sz w:val="20"/>
                  <w:szCs w:val="20"/>
                </w:rPr>
                <m:t>+</m:t>
              </m:r>
              <m:r>
                <w:rPr>
                  <w:rFonts w:ascii="Cambria Math" w:hAnsi="Cambria Math"/>
                  <w:color w:val="000000" w:themeColor="text1"/>
                  <w:sz w:val="20"/>
                  <w:szCs w:val="20"/>
                </w:rPr>
                <m:t xml:space="preserve"> </m:t>
              </m:r>
              <m:nary>
                <m:naryPr>
                  <m:chr m:val="∑"/>
                  <m:limLoc m:val="undOvr"/>
                  <m:supHide m:val="1"/>
                  <m:ctrlPr>
                    <w:rPr>
                      <w:rFonts w:ascii="Cambria Math" w:hAnsi="Cambria Math"/>
                      <w:iCs/>
                      <w:color w:val="auto"/>
                      <w:sz w:val="20"/>
                      <w:szCs w:val="20"/>
                    </w:rPr>
                  </m:ctrlPr>
                </m:naryPr>
                <m:sub>
                  <m:r>
                    <m:rPr>
                      <m:sty m:val="p"/>
                    </m:rPr>
                    <w:rPr>
                      <w:rFonts w:ascii="Cambria Math" w:hAnsi="Cambria Math"/>
                      <w:color w:val="auto"/>
                      <w:sz w:val="20"/>
                      <w:szCs w:val="20"/>
                    </w:rPr>
                    <m:t>rtu∈t</m:t>
                  </m:r>
                </m:sub>
                <m:sup/>
                <m:e>
                  <m:d>
                    <m:dPr>
                      <m:ctrlPr>
                        <w:rPr>
                          <w:rFonts w:ascii="Cambria Math" w:hAnsi="Cambria Math"/>
                          <w:color w:val="auto"/>
                          <w:sz w:val="20"/>
                          <w:szCs w:val="20"/>
                        </w:rPr>
                      </m:ctrlPr>
                    </m:dPr>
                    <m:e>
                      <m:sSub>
                        <m:sSubPr>
                          <m:ctrlPr>
                            <w:rPr>
                              <w:rFonts w:ascii="Cambria Math" w:eastAsia="Times New Roman" w:hAnsi="Cambria Math"/>
                              <w:i/>
                              <w:iCs/>
                              <w:color w:val="auto"/>
                              <w:sz w:val="20"/>
                              <w:szCs w:val="20"/>
                            </w:rPr>
                          </m:ctrlPr>
                        </m:sSubPr>
                        <m:e>
                          <m:r>
                            <m:rPr>
                              <m:sty m:val="p"/>
                            </m:rPr>
                            <w:rPr>
                              <w:rFonts w:ascii="Cambria Math" w:eastAsia="Times New Roman" w:hAnsi="Cambria Math"/>
                              <w:color w:val="auto"/>
                              <w:sz w:val="20"/>
                              <w:szCs w:val="20"/>
                            </w:rPr>
                            <m:t>REC</m:t>
                          </m:r>
                        </m:e>
                        <m:sub>
                          <m:r>
                            <m:rPr>
                              <m:sty m:val="p"/>
                            </m:rPr>
                            <w:rPr>
                              <w:rFonts w:ascii="Cambria Math" w:eastAsia="Times New Roman" w:hAnsi="Cambria Math"/>
                              <w:color w:val="auto"/>
                              <w:sz w:val="20"/>
                              <w:szCs w:val="20"/>
                            </w:rPr>
                            <m:t>z, rtu</m:t>
                          </m:r>
                        </m:sub>
                      </m:sSub>
                    </m:e>
                  </m:d>
                  <m:r>
                    <w:rPr>
                      <w:rFonts w:ascii="Cambria Math" w:hAnsi="Cambria Math"/>
                      <w:color w:val="auto"/>
                      <w:sz w:val="20"/>
                      <w:szCs w:val="20"/>
                    </w:rPr>
                    <m:t>+</m:t>
                  </m:r>
                </m:e>
              </m:nary>
              <m:nary>
                <m:naryPr>
                  <m:chr m:val="∑"/>
                  <m:limLoc m:val="undOvr"/>
                  <m:supHide m:val="1"/>
                  <m:ctrlPr>
                    <w:rPr>
                      <w:rFonts w:ascii="Cambria Math" w:hAnsi="Cambria Math"/>
                      <w:b/>
                      <w:iCs/>
                      <w:color w:val="auto"/>
                      <w:sz w:val="20"/>
                      <w:szCs w:val="20"/>
                    </w:rPr>
                  </m:ctrlPr>
                </m:naryPr>
                <m:sub>
                  <m:r>
                    <m:rPr>
                      <m:sty m:val="b"/>
                    </m:rPr>
                    <w:rPr>
                      <w:rFonts w:ascii="Cambria Math" w:hAnsi="Cambria Math"/>
                      <w:color w:val="auto"/>
                      <w:sz w:val="20"/>
                      <w:szCs w:val="20"/>
                    </w:rPr>
                    <m:t>rtu∈t</m:t>
                  </m:r>
                </m:sub>
                <m:sup/>
                <m:e>
                  <m:d>
                    <m:dPr>
                      <m:ctrlPr>
                        <w:rPr>
                          <w:rFonts w:ascii="Cambria Math" w:hAnsi="Cambria Math"/>
                          <w:b/>
                          <w:color w:val="auto"/>
                          <w:sz w:val="20"/>
                          <w:szCs w:val="20"/>
                        </w:rPr>
                      </m:ctrlPr>
                    </m:dPr>
                    <m:e>
                      <m:sSubSup>
                        <m:sSubSupPr>
                          <m:ctrlPr>
                            <w:rPr>
                              <w:rFonts w:ascii="Cambria Math" w:eastAsia="Times New Roman" w:hAnsi="Cambria Math"/>
                              <w:b/>
                              <w:sz w:val="20"/>
                              <w:szCs w:val="20"/>
                            </w:rPr>
                          </m:ctrlPr>
                        </m:sSubSupPr>
                        <m:e>
                          <m:r>
                            <m:rPr>
                              <m:sty m:val="b"/>
                            </m:rPr>
                            <w:rPr>
                              <w:rFonts w:ascii="Cambria Math" w:eastAsia="Times New Roman" w:hAnsi="Cambria Math"/>
                              <w:sz w:val="20"/>
                              <w:szCs w:val="20"/>
                            </w:rPr>
                            <m:t xml:space="preserve">FABE </m:t>
                          </m:r>
                        </m:e>
                        <m:sub>
                          <m:r>
                            <m:rPr>
                              <m:sty m:val="b"/>
                            </m:rPr>
                            <w:rPr>
                              <w:rFonts w:ascii="Cambria Math" w:eastAsia="Times New Roman" w:hAnsi="Cambria Math"/>
                              <w:sz w:val="20"/>
                              <w:szCs w:val="20"/>
                            </w:rPr>
                            <m:t>e,z,rtu</m:t>
                          </m:r>
                        </m:sub>
                        <m:sup>
                          <m:r>
                            <m:rPr>
                              <m:sty m:val="b"/>
                            </m:rPr>
                            <w:rPr>
                              <w:rFonts w:ascii="Cambria Math" w:eastAsia="Times New Roman" w:hAnsi="Cambria Math"/>
                              <w:sz w:val="20"/>
                              <w:szCs w:val="20"/>
                            </w:rPr>
                            <m:t>up</m:t>
                          </m:r>
                        </m:sup>
                      </m:sSubSup>
                    </m:e>
                  </m:d>
                </m:e>
              </m:nary>
              <m:r>
                <m:rPr>
                  <m:sty m:val="p"/>
                </m:rPr>
                <w:rPr>
                  <w:rFonts w:ascii="Cambria Math" w:hAnsi="Cambria Math"/>
                  <w:color w:val="000000" w:themeColor="text1"/>
                  <w:sz w:val="20"/>
                  <w:szCs w:val="20"/>
                </w:rPr>
                <m:t>&gt;</m:t>
              </m:r>
              <m:nary>
                <m:naryPr>
                  <m:chr m:val="∑"/>
                  <m:limLoc m:val="undOvr"/>
                  <m:supHide m:val="1"/>
                  <m:ctrlPr>
                    <w:rPr>
                      <w:rFonts w:ascii="Cambria Math" w:hAnsi="Cambria Math"/>
                      <w:iCs/>
                      <w:color w:val="000000" w:themeColor="text1"/>
                      <w:sz w:val="20"/>
                      <w:szCs w:val="20"/>
                    </w:rPr>
                  </m:ctrlPr>
                </m:naryPr>
                <m:sub>
                  <m:r>
                    <m:rPr>
                      <m:sty m:val="p"/>
                    </m:rPr>
                    <w:rPr>
                      <w:rFonts w:ascii="Cambria Math" w:hAnsi="Cambria Math"/>
                      <w:color w:val="000000" w:themeColor="text1"/>
                      <w:sz w:val="20"/>
                      <w:szCs w:val="20"/>
                    </w:rPr>
                    <m:t>rtu∈t</m:t>
                  </m:r>
                </m:sub>
                <m:sup/>
                <m:e>
                  <m:d>
                    <m:dPr>
                      <m:ctrlPr>
                        <w:rPr>
                          <w:rFonts w:ascii="Cambria Math" w:hAnsi="Cambria Math"/>
                          <w:color w:val="000000" w:themeColor="text1"/>
                          <w:sz w:val="20"/>
                          <w:szCs w:val="20"/>
                        </w:rPr>
                      </m:ctrlPr>
                    </m:dPr>
                    <m:e>
                      <m:sSubSup>
                        <m:sSubSupPr>
                          <m:ctrlPr>
                            <w:rPr>
                              <w:rFonts w:ascii="Cambria Math" w:hAnsi="Cambria Math"/>
                              <w:iCs/>
                              <w:color w:val="000000" w:themeColor="text1"/>
                              <w:sz w:val="20"/>
                              <w:szCs w:val="20"/>
                            </w:rPr>
                          </m:ctrlPr>
                        </m:sSubSupPr>
                        <m:e>
                          <m:r>
                            <m:rPr>
                              <m:sty m:val="p"/>
                            </m:rPr>
                            <w:rPr>
                              <w:rFonts w:ascii="Cambria Math" w:hAnsi="Cambria Math"/>
                              <w:color w:val="000000" w:themeColor="text1"/>
                              <w:sz w:val="20"/>
                              <w:szCs w:val="20"/>
                            </w:rPr>
                            <m:t>ABE</m:t>
                          </m:r>
                        </m:e>
                        <m:sub>
                          <m:r>
                            <m:rPr>
                              <m:sty m:val="p"/>
                            </m:rPr>
                            <w:rPr>
                              <w:rFonts w:ascii="Cambria Math" w:hAnsi="Cambria Math"/>
                              <w:color w:val="000000" w:themeColor="text1"/>
                              <w:sz w:val="20"/>
                              <w:szCs w:val="20"/>
                            </w:rPr>
                            <m:t>z,rtu</m:t>
                          </m:r>
                        </m:sub>
                        <m:sup>
                          <m:r>
                            <m:rPr>
                              <m:sty m:val="p"/>
                            </m:rPr>
                            <w:rPr>
                              <w:rFonts w:ascii="Cambria Math" w:hAnsi="Cambria Math"/>
                              <w:color w:val="000000" w:themeColor="text1"/>
                              <w:sz w:val="20"/>
                              <w:szCs w:val="20"/>
                            </w:rPr>
                            <m:t>dn</m:t>
                          </m:r>
                        </m:sup>
                      </m:sSubSup>
                    </m:e>
                  </m:d>
                  <m:r>
                    <w:rPr>
                      <w:rFonts w:ascii="Cambria Math" w:hAnsi="Cambria Math"/>
                      <w:color w:val="000000" w:themeColor="text1"/>
                      <w:sz w:val="20"/>
                      <w:szCs w:val="20"/>
                    </w:rPr>
                    <m:t>+</m:t>
                  </m:r>
                </m:e>
              </m:nary>
              <m:nary>
                <m:naryPr>
                  <m:chr m:val="∑"/>
                  <m:limLoc m:val="undOvr"/>
                  <m:supHide m:val="1"/>
                  <m:ctrlPr>
                    <w:rPr>
                      <w:rFonts w:ascii="Cambria Math" w:hAnsi="Cambria Math"/>
                      <w:iCs/>
                      <w:color w:val="000000" w:themeColor="text1"/>
                      <w:sz w:val="20"/>
                      <w:szCs w:val="20"/>
                    </w:rPr>
                  </m:ctrlPr>
                </m:naryPr>
                <m:sub>
                  <m:r>
                    <m:rPr>
                      <m:sty m:val="p"/>
                    </m:rPr>
                    <w:rPr>
                      <w:rFonts w:ascii="Cambria Math" w:hAnsi="Cambria Math"/>
                      <w:color w:val="000000" w:themeColor="text1"/>
                      <w:sz w:val="20"/>
                      <w:szCs w:val="20"/>
                    </w:rPr>
                    <m:t>rtu∈t</m:t>
                  </m:r>
                </m:sub>
                <m:sup/>
                <m:e>
                  <m:d>
                    <m:dPr>
                      <m:ctrlPr>
                        <w:rPr>
                          <w:rFonts w:ascii="Cambria Math" w:hAnsi="Cambria Math"/>
                          <w:color w:val="000000" w:themeColor="text1"/>
                          <w:sz w:val="20"/>
                          <w:szCs w:val="20"/>
                        </w:rPr>
                      </m:ctrlPr>
                    </m:dPr>
                    <m:e>
                      <m:sSubSup>
                        <m:sSubSupPr>
                          <m:ctrlPr>
                            <w:rPr>
                              <w:rFonts w:ascii="Cambria Math" w:eastAsia="Times New Roman" w:hAnsi="Cambria Math"/>
                              <w:b/>
                              <w:sz w:val="20"/>
                              <w:szCs w:val="20"/>
                            </w:rPr>
                          </m:ctrlPr>
                        </m:sSubSupPr>
                        <m:e>
                          <m:r>
                            <m:rPr>
                              <m:sty m:val="b"/>
                            </m:rPr>
                            <w:rPr>
                              <w:rFonts w:ascii="Cambria Math" w:eastAsia="Times New Roman" w:hAnsi="Cambria Math"/>
                              <w:sz w:val="20"/>
                              <w:szCs w:val="20"/>
                            </w:rPr>
                            <m:t>FABE</m:t>
                          </m:r>
                        </m:e>
                        <m:sub>
                          <m:r>
                            <m:rPr>
                              <m:sty m:val="b"/>
                            </m:rPr>
                            <w:rPr>
                              <w:rFonts w:ascii="Cambria Math" w:eastAsia="Times New Roman" w:hAnsi="Cambria Math"/>
                              <w:sz w:val="20"/>
                              <w:szCs w:val="20"/>
                            </w:rPr>
                            <m:t xml:space="preserve">e,z,rtu </m:t>
                          </m:r>
                        </m:sub>
                        <m:sup>
                          <m:r>
                            <m:rPr>
                              <m:sty m:val="b"/>
                            </m:rPr>
                            <w:rPr>
                              <w:rFonts w:ascii="Cambria Math" w:eastAsia="Times New Roman" w:hAnsi="Cambria Math"/>
                              <w:sz w:val="20"/>
                              <w:szCs w:val="20"/>
                            </w:rPr>
                            <m:t>dn</m:t>
                          </m:r>
                        </m:sup>
                      </m:sSubSup>
                    </m:e>
                  </m:d>
                </m:e>
              </m:nary>
            </m:oMath>
            <w:r w:rsidRPr="00E05016">
              <w:rPr>
                <w:iCs/>
                <w:color w:val="000000" w:themeColor="text1"/>
                <w:sz w:val="22"/>
                <w:szCs w:val="22"/>
              </w:rPr>
              <w:t>,</w:t>
            </w:r>
          </w:p>
          <w:p w:rsidR="00430435" w:rsidRPr="00E05016" w:rsidRDefault="00430435" w:rsidP="00430435">
            <w:pPr>
              <w:pStyle w:val="Default"/>
              <w:ind w:firstLine="851"/>
              <w:contextualSpacing/>
              <w:jc w:val="center"/>
              <w:rPr>
                <w:rFonts w:eastAsiaTheme="minorEastAsia"/>
                <w:iCs/>
                <w:color w:val="000000" w:themeColor="text1"/>
                <w:sz w:val="22"/>
                <w:szCs w:val="22"/>
              </w:rPr>
            </w:pPr>
          </w:p>
          <w:p w:rsidR="00430435" w:rsidRPr="00E05016" w:rsidRDefault="00430435" w:rsidP="00430435">
            <w:pPr>
              <w:pStyle w:val="Default"/>
              <w:ind w:firstLine="851"/>
              <w:contextualSpacing/>
              <w:jc w:val="center"/>
              <w:rPr>
                <w:rFonts w:eastAsiaTheme="minorEastAsia"/>
                <w:color w:val="000000" w:themeColor="text1"/>
                <w:sz w:val="22"/>
                <w:szCs w:val="22"/>
              </w:rPr>
            </w:pPr>
            <m:oMath>
              <m:r>
                <m:rPr>
                  <m:sty m:val="p"/>
                </m:rPr>
                <w:rPr>
                  <w:rFonts w:ascii="Cambria Math" w:hAnsi="Cambria Math"/>
                  <w:color w:val="000000" w:themeColor="text1"/>
                  <w:sz w:val="22"/>
                  <w:szCs w:val="22"/>
                </w:rPr>
                <m:t>I</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MSP</m:t>
                  </m:r>
                </m:e>
                <m:sub>
                  <m:r>
                    <m:rPr>
                      <m:sty m:val="p"/>
                    </m:rPr>
                    <w:rPr>
                      <w:rFonts w:ascii="Cambria Math" w:hAnsi="Cambria Math"/>
                      <w:color w:val="000000" w:themeColor="text1"/>
                      <w:sz w:val="22"/>
                      <w:szCs w:val="22"/>
                    </w:rPr>
                    <m:t>z,t</m:t>
                  </m:r>
                </m:sub>
                <m:sup/>
              </m:sSubSup>
              <m:r>
                <m:rPr>
                  <m:sty m:val="p"/>
                </m:rP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PDAM</m:t>
                  </m:r>
                </m:e>
                <m:sub>
                  <m:r>
                    <m:rPr>
                      <m:sty m:val="p"/>
                    </m:rPr>
                    <w:rPr>
                      <w:rFonts w:ascii="Cambria Math" w:hAnsi="Cambria Math"/>
                      <w:color w:val="000000" w:themeColor="text1"/>
                      <w:sz w:val="22"/>
                      <w:szCs w:val="22"/>
                    </w:rPr>
                    <m:t>z,t</m:t>
                  </m:r>
                </m:sub>
              </m:sSub>
            </m:oMath>
            <w:r w:rsidRPr="00E05016">
              <w:rPr>
                <w:rFonts w:eastAsiaTheme="minorEastAsia"/>
                <w:color w:val="000000" w:themeColor="text1"/>
                <w:sz w:val="22"/>
                <w:szCs w:val="22"/>
              </w:rPr>
              <w:t>,</w:t>
            </w:r>
          </w:p>
          <w:p w:rsidR="00430435" w:rsidRPr="00E05016" w:rsidRDefault="00430435" w:rsidP="00430435">
            <w:pPr>
              <w:pStyle w:val="Default"/>
              <w:ind w:firstLine="851"/>
              <w:jc w:val="center"/>
              <w:rPr>
                <w:iCs/>
                <w:color w:val="000000" w:themeColor="text1"/>
                <w:sz w:val="22"/>
                <w:szCs w:val="22"/>
              </w:rPr>
            </w:pPr>
            <w:proofErr w:type="spellStart"/>
            <w:r w:rsidRPr="00E05016">
              <w:rPr>
                <w:color w:val="000000" w:themeColor="text1"/>
                <w:sz w:val="22"/>
                <w:szCs w:val="22"/>
              </w:rPr>
              <w:t>якщо</w:t>
            </w:r>
            <w:proofErr w:type="spellEnd"/>
            <w:r w:rsidRPr="00E05016">
              <w:rPr>
                <w:color w:val="000000" w:themeColor="text1"/>
                <w:sz w:val="22"/>
                <w:szCs w:val="22"/>
              </w:rPr>
              <w:t xml:space="preserve"> </w:t>
            </w:r>
            <m:oMath>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z,rtu</m:t>
                          </m:r>
                        </m:sub>
                        <m:sup>
                          <m:r>
                            <m:rPr>
                              <m:sty m:val="p"/>
                            </m:rPr>
                            <w:rPr>
                              <w:rFonts w:ascii="Cambria Math" w:hAnsi="Cambria Math"/>
                              <w:color w:val="000000" w:themeColor="text1"/>
                              <w:sz w:val="22"/>
                              <w:szCs w:val="22"/>
                            </w:rPr>
                            <m:t>up</m:t>
                          </m:r>
                        </m:sup>
                      </m:sSubSup>
                    </m:e>
                  </m:d>
                  <m:r>
                    <w:rPr>
                      <w:rFonts w:ascii="Cambria Math" w:hAnsi="Cambria Math"/>
                      <w:color w:val="000000" w:themeColor="text1"/>
                      <w:sz w:val="22"/>
                      <w:szCs w:val="22"/>
                    </w:rPr>
                    <m:t xml:space="preserve">+ </m:t>
                  </m:r>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rtu∈t</m:t>
                      </m:r>
                    </m:sub>
                    <m:sup/>
                    <m:e>
                      <m:d>
                        <m:dPr>
                          <m:ctrlPr>
                            <w:rPr>
                              <w:rFonts w:ascii="Cambria Math" w:hAnsi="Cambria Math"/>
                              <w:color w:val="auto"/>
                              <w:sz w:val="22"/>
                              <w:szCs w:val="22"/>
                            </w:rPr>
                          </m:ctrlPr>
                        </m:dPr>
                        <m:e>
                          <m:sSub>
                            <m:sSubPr>
                              <m:ctrlPr>
                                <w:rPr>
                                  <w:rFonts w:ascii="Cambria Math" w:eastAsia="Times New Roman" w:hAnsi="Cambria Math"/>
                                  <w:i/>
                                  <w:iCs/>
                                  <w:color w:val="auto"/>
                                  <w:sz w:val="22"/>
                                  <w:szCs w:val="22"/>
                                </w:rPr>
                              </m:ctrlPr>
                            </m:sSubPr>
                            <m:e>
                              <m:r>
                                <m:rPr>
                                  <m:sty m:val="p"/>
                                </m:rPr>
                                <w:rPr>
                                  <w:rFonts w:ascii="Cambria Math" w:eastAsia="Times New Roman" w:hAnsi="Cambria Math"/>
                                  <w:color w:val="auto"/>
                                  <w:sz w:val="22"/>
                                  <w:szCs w:val="22"/>
                                </w:rPr>
                                <m:t>REC</m:t>
                              </m:r>
                            </m:e>
                            <m:sub>
                              <m:r>
                                <m:rPr>
                                  <m:sty m:val="p"/>
                                </m:rPr>
                                <w:rPr>
                                  <w:rFonts w:ascii="Cambria Math" w:eastAsia="Times New Roman" w:hAnsi="Cambria Math"/>
                                  <w:color w:val="auto"/>
                                  <w:sz w:val="22"/>
                                  <w:szCs w:val="22"/>
                                </w:rPr>
                                <m:t>z, rtu</m:t>
                              </m:r>
                            </m:sub>
                          </m:sSub>
                        </m:e>
                      </m:d>
                    </m:e>
                  </m:nary>
                </m:e>
              </m:nary>
              <m:r>
                <m:rPr>
                  <m:sty m:val="p"/>
                </m:rPr>
                <w:rPr>
                  <w:rFonts w:ascii="Cambria Math" w:hAnsi="Cambria Math"/>
                  <w:color w:val="000000" w:themeColor="text1"/>
                  <w:sz w:val="22"/>
                  <w:szCs w:val="22"/>
                </w:rPr>
                <m:t>+</m:t>
              </m:r>
              <m:nary>
                <m:naryPr>
                  <m:chr m:val="∑"/>
                  <m:limLoc m:val="undOvr"/>
                  <m:supHide m:val="1"/>
                  <m:ctrlPr>
                    <w:rPr>
                      <w:rFonts w:ascii="Cambria Math" w:hAnsi="Cambria Math"/>
                      <w:b/>
                      <w:iCs/>
                      <w:color w:val="auto"/>
                      <w:sz w:val="22"/>
                      <w:szCs w:val="22"/>
                    </w:rPr>
                  </m:ctrlPr>
                </m:naryPr>
                <m:sub>
                  <m:r>
                    <m:rPr>
                      <m:sty m:val="b"/>
                    </m:rPr>
                    <w:rPr>
                      <w:rFonts w:ascii="Cambria Math" w:hAnsi="Cambria Math"/>
                      <w:color w:val="auto"/>
                      <w:sz w:val="22"/>
                      <w:szCs w:val="22"/>
                    </w:rPr>
                    <m:t>rtu∈t</m:t>
                  </m:r>
                </m:sub>
                <m:sup/>
                <m:e>
                  <m:d>
                    <m:dPr>
                      <m:ctrlPr>
                        <w:rPr>
                          <w:rFonts w:ascii="Cambria Math" w:hAnsi="Cambria Math"/>
                          <w:b/>
                          <w:color w:val="auto"/>
                          <w:sz w:val="22"/>
                          <w:szCs w:val="22"/>
                        </w:rPr>
                      </m:ctrlPr>
                    </m:dPr>
                    <m:e>
                      <m:sSubSup>
                        <m:sSubSupPr>
                          <m:ctrlPr>
                            <w:rPr>
                              <w:rFonts w:ascii="Cambria Math" w:eastAsia="Times New Roman" w:hAnsi="Cambria Math"/>
                              <w:b/>
                              <w:sz w:val="22"/>
                              <w:szCs w:val="22"/>
                            </w:rPr>
                          </m:ctrlPr>
                        </m:sSubSupPr>
                        <m:e>
                          <m:r>
                            <m:rPr>
                              <m:sty m:val="b"/>
                            </m:rPr>
                            <w:rPr>
                              <w:rFonts w:ascii="Cambria Math" w:eastAsia="Times New Roman" w:hAnsi="Cambria Math"/>
                              <w:sz w:val="22"/>
                              <w:szCs w:val="22"/>
                            </w:rPr>
                            <m:t xml:space="preserve">FABE </m:t>
                          </m:r>
                        </m:e>
                        <m:sub>
                          <m:r>
                            <m:rPr>
                              <m:sty m:val="b"/>
                            </m:rPr>
                            <w:rPr>
                              <w:rFonts w:ascii="Cambria Math" w:eastAsia="Times New Roman" w:hAnsi="Cambria Math"/>
                              <w:sz w:val="22"/>
                              <w:szCs w:val="22"/>
                            </w:rPr>
                            <m:t>e,z,rtu</m:t>
                          </m:r>
                        </m:sub>
                        <m:sup>
                          <m:r>
                            <m:rPr>
                              <m:sty m:val="b"/>
                            </m:rPr>
                            <w:rPr>
                              <w:rFonts w:ascii="Cambria Math" w:eastAsia="Times New Roman" w:hAnsi="Cambria Math"/>
                              <w:sz w:val="22"/>
                              <w:szCs w:val="22"/>
                            </w:rPr>
                            <m:t>up</m:t>
                          </m:r>
                        </m:sup>
                      </m:sSubSup>
                    </m:e>
                  </m:d>
                </m:e>
              </m:nary>
              <m:r>
                <m:rPr>
                  <m:sty m:val="p"/>
                </m:rPr>
                <w:rPr>
                  <w:rFonts w:ascii="Cambria Math" w:hAnsi="Cambria Math"/>
                  <w:color w:val="000000" w:themeColor="text1"/>
                  <w:sz w:val="22"/>
                  <w:szCs w:val="22"/>
                </w:rPr>
                <m:t>=</m:t>
              </m:r>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z,rtu</m:t>
                          </m:r>
                        </m:sub>
                        <m:sup>
                          <m:r>
                            <m:rPr>
                              <m:sty m:val="p"/>
                            </m:rPr>
                            <w:rPr>
                              <w:rFonts w:ascii="Cambria Math" w:hAnsi="Cambria Math"/>
                              <w:color w:val="000000" w:themeColor="text1"/>
                              <w:sz w:val="22"/>
                              <w:szCs w:val="22"/>
                            </w:rPr>
                            <m:t>dn</m:t>
                          </m:r>
                        </m:sup>
                      </m:sSubSup>
                    </m:e>
                  </m:d>
                </m:e>
              </m:nary>
            </m:oMath>
            <w:r w:rsidRPr="00E05016">
              <w:rPr>
                <w:iCs/>
                <w:color w:val="000000" w:themeColor="text1"/>
                <w:sz w:val="22"/>
                <w:szCs w:val="22"/>
              </w:rPr>
              <w:t>+</w:t>
            </w:r>
            <m:oMath>
              <m:nary>
                <m:naryPr>
                  <m:chr m:val="∑"/>
                  <m:limLoc m:val="undOvr"/>
                  <m:supHide m:val="1"/>
                  <m:ctrlPr>
                    <w:rPr>
                      <w:rFonts w:ascii="Cambria Math" w:hAnsi="Cambria Math"/>
                      <w:b/>
                      <w:iCs/>
                      <w:color w:val="000000" w:themeColor="text1"/>
                      <w:sz w:val="22"/>
                      <w:szCs w:val="22"/>
                    </w:rPr>
                  </m:ctrlPr>
                </m:naryPr>
                <m:sub>
                  <m:r>
                    <m:rPr>
                      <m:sty m:val="b"/>
                    </m:rPr>
                    <w:rPr>
                      <w:rFonts w:ascii="Cambria Math" w:hAnsi="Cambria Math"/>
                      <w:color w:val="000000" w:themeColor="text1"/>
                      <w:sz w:val="22"/>
                      <w:szCs w:val="22"/>
                    </w:rPr>
                    <m:t>rtu∈t</m:t>
                  </m:r>
                </m:sub>
                <m:sup/>
                <m:e>
                  <m:d>
                    <m:dPr>
                      <m:ctrlPr>
                        <w:rPr>
                          <w:rFonts w:ascii="Cambria Math" w:hAnsi="Cambria Math"/>
                          <w:b/>
                          <w:color w:val="000000" w:themeColor="text1"/>
                          <w:sz w:val="22"/>
                          <w:szCs w:val="22"/>
                        </w:rPr>
                      </m:ctrlPr>
                    </m:dPr>
                    <m:e>
                      <m:sSubSup>
                        <m:sSubSupPr>
                          <m:ctrlPr>
                            <w:rPr>
                              <w:rFonts w:ascii="Cambria Math" w:eastAsia="Times New Roman" w:hAnsi="Cambria Math"/>
                              <w:b/>
                              <w:sz w:val="22"/>
                              <w:szCs w:val="22"/>
                            </w:rPr>
                          </m:ctrlPr>
                        </m:sSubSupPr>
                        <m:e>
                          <m:r>
                            <m:rPr>
                              <m:sty m:val="b"/>
                            </m:rPr>
                            <w:rPr>
                              <w:rFonts w:ascii="Cambria Math" w:eastAsia="Times New Roman" w:hAnsi="Cambria Math"/>
                              <w:sz w:val="22"/>
                              <w:szCs w:val="22"/>
                            </w:rPr>
                            <m:t>FABE</m:t>
                          </m:r>
                        </m:e>
                        <m:sub>
                          <m:r>
                            <m:rPr>
                              <m:sty m:val="b"/>
                            </m:rPr>
                            <w:rPr>
                              <w:rFonts w:ascii="Cambria Math" w:eastAsia="Times New Roman" w:hAnsi="Cambria Math"/>
                              <w:sz w:val="22"/>
                              <w:szCs w:val="22"/>
                            </w:rPr>
                            <m:t xml:space="preserve">e,z,rtu </m:t>
                          </m:r>
                        </m:sub>
                        <m:sup>
                          <m:r>
                            <m:rPr>
                              <m:sty m:val="b"/>
                            </m:rPr>
                            <w:rPr>
                              <w:rFonts w:ascii="Cambria Math" w:eastAsia="Times New Roman" w:hAnsi="Cambria Math"/>
                              <w:sz w:val="22"/>
                              <w:szCs w:val="22"/>
                            </w:rPr>
                            <m:t>dn</m:t>
                          </m:r>
                        </m:sup>
                      </m:sSubSup>
                    </m:e>
                  </m:d>
                </m:e>
              </m:nary>
            </m:oMath>
            <w:r w:rsidRPr="00E05016">
              <w:rPr>
                <w:iCs/>
                <w:color w:val="000000" w:themeColor="text1"/>
                <w:sz w:val="22"/>
                <w:szCs w:val="22"/>
              </w:rPr>
              <w:t>,</w:t>
            </w:r>
          </w:p>
          <w:p w:rsidR="00430435" w:rsidRPr="00E05016" w:rsidRDefault="00430435" w:rsidP="00430435">
            <w:pPr>
              <w:pStyle w:val="Default"/>
              <w:ind w:firstLine="851"/>
              <w:jc w:val="center"/>
              <w:rPr>
                <w:iCs/>
                <w:color w:val="000000" w:themeColor="text1"/>
                <w:sz w:val="22"/>
                <w:szCs w:val="22"/>
              </w:rPr>
            </w:pPr>
          </w:p>
          <w:p w:rsidR="00430435" w:rsidRPr="00E05016" w:rsidRDefault="00430435" w:rsidP="00430435">
            <w:pPr>
              <w:pStyle w:val="Default"/>
              <w:ind w:firstLine="851"/>
              <w:jc w:val="center"/>
              <w:rPr>
                <w:rFonts w:eastAsiaTheme="minorEastAsia"/>
                <w:iCs/>
                <w:color w:val="000000" w:themeColor="text1"/>
                <w:sz w:val="22"/>
                <w:szCs w:val="22"/>
              </w:rPr>
            </w:pPr>
            <m:oMath>
              <m:r>
                <m:rPr>
                  <m:sty m:val="p"/>
                </m:rPr>
                <w:rPr>
                  <w:rFonts w:ascii="Cambria Math" w:hAnsi="Cambria Math"/>
                  <w:color w:val="000000" w:themeColor="text1"/>
                  <w:sz w:val="22"/>
                  <w:szCs w:val="22"/>
                </w:rPr>
                <m:t>I</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MSP</m:t>
                  </m:r>
                </m:e>
                <m:sub>
                  <m:r>
                    <m:rPr>
                      <m:sty m:val="p"/>
                    </m:rPr>
                    <w:rPr>
                      <w:rFonts w:ascii="Cambria Math" w:hAnsi="Cambria Math"/>
                      <w:color w:val="000000" w:themeColor="text1"/>
                      <w:sz w:val="22"/>
                      <w:szCs w:val="22"/>
                    </w:rPr>
                    <m:t>z,t</m:t>
                  </m:r>
                </m:sub>
                <m:sup/>
              </m:sSubSup>
              <m:r>
                <m:rPr>
                  <m:sty m:val="p"/>
                </m:rPr>
                <w:rPr>
                  <w:rFonts w:ascii="Cambria Math" w:hAnsi="Cambria Math"/>
                  <w:color w:val="000000" w:themeColor="text1"/>
                  <w:sz w:val="22"/>
                  <w:szCs w:val="22"/>
                </w:rPr>
                <m:t>=</m:t>
              </m:r>
              <m:d>
                <m:dPr>
                  <m:begChr m:val="|"/>
                  <m:endChr m:val="|"/>
                  <m:ctrlPr>
                    <w:rPr>
                      <w:rFonts w:ascii="Cambria Math" w:hAnsi="Cambria Math"/>
                      <w:iCs/>
                      <w:color w:val="000000" w:themeColor="text1"/>
                      <w:sz w:val="22"/>
                      <w:szCs w:val="22"/>
                    </w:rPr>
                  </m:ctrlPr>
                </m:dPr>
                <m:e>
                  <m:f>
                    <m:fPr>
                      <m:ctrlPr>
                        <w:rPr>
                          <w:rFonts w:ascii="Cambria Math" w:hAnsi="Cambria Math"/>
                          <w:iCs/>
                          <w:color w:val="000000" w:themeColor="text1"/>
                          <w:sz w:val="22"/>
                          <w:szCs w:val="22"/>
                        </w:rPr>
                      </m:ctrlPr>
                    </m:fPr>
                    <m:num>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r>
                            <m:rPr>
                              <m:sty m:val="p"/>
                            </m:rPr>
                            <w:rPr>
                              <w:rFonts w:ascii="Cambria Math" w:hAnsi="Cambria Math"/>
                              <w:color w:val="000000" w:themeColor="text1"/>
                              <w:sz w:val="22"/>
                              <w:szCs w:val="22"/>
                            </w:rPr>
                            <m:t>((</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z,rtu</m:t>
                              </m:r>
                            </m:sub>
                            <m:sup>
                              <m:r>
                                <m:rPr>
                                  <m:sty m:val="p"/>
                                </m:rPr>
                                <w:rPr>
                                  <w:rFonts w:ascii="Cambria Math" w:hAnsi="Cambria Math"/>
                                  <w:color w:val="000000" w:themeColor="text1"/>
                                  <w:sz w:val="22"/>
                                  <w:szCs w:val="22"/>
                                </w:rPr>
                                <m:t>dn</m:t>
                              </m:r>
                            </m:sup>
                          </m:sSubSup>
                          <m:r>
                            <m:rPr>
                              <m:sty m:val="p"/>
                            </m:rPr>
                            <w:rPr>
                              <w:rFonts w:ascii="Cambria Math" w:hAnsi="Cambria Math"/>
                              <w:color w:val="000000" w:themeColor="text1"/>
                              <w:sz w:val="22"/>
                              <w:szCs w:val="22"/>
                            </w:rPr>
                            <m:t>×</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MP</m:t>
                              </m:r>
                            </m:e>
                            <m:sub>
                              <m:r>
                                <m:rPr>
                                  <m:sty m:val="p"/>
                                </m:rPr>
                                <w:rPr>
                                  <w:rFonts w:ascii="Cambria Math" w:hAnsi="Cambria Math"/>
                                  <w:color w:val="000000" w:themeColor="text1"/>
                                  <w:sz w:val="22"/>
                                  <w:szCs w:val="22"/>
                                </w:rPr>
                                <m:t>z,rtu</m:t>
                              </m:r>
                            </m:sub>
                            <m:sup>
                              <m:r>
                                <m:rPr>
                                  <m:sty m:val="p"/>
                                </m:rPr>
                                <w:rPr>
                                  <w:rFonts w:ascii="Cambria Math" w:hAnsi="Cambria Math"/>
                                  <w:color w:val="000000" w:themeColor="text1"/>
                                  <w:sz w:val="22"/>
                                  <w:szCs w:val="22"/>
                                </w:rPr>
                                <m:t>dn</m:t>
                              </m:r>
                            </m:sup>
                          </m:sSubSup>
                        </m:e>
                      </m:nary>
                      <m:r>
                        <m:rPr>
                          <m:sty m:val="p"/>
                        </m:rPr>
                        <w:rPr>
                          <w:rFonts w:ascii="Cambria Math" w:hAnsi="Cambria Math"/>
                          <w:color w:val="000000" w:themeColor="text1"/>
                          <w:sz w:val="22"/>
                          <w:szCs w:val="22"/>
                        </w:rPr>
                        <m:t>)</m:t>
                      </m:r>
                    </m:num>
                    <m:den>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z,rtu</m:t>
                                  </m:r>
                                </m:sub>
                                <m:sup>
                                  <m:r>
                                    <m:rPr>
                                      <m:sty m:val="p"/>
                                    </m:rPr>
                                    <w:rPr>
                                      <w:rFonts w:ascii="Cambria Math" w:hAnsi="Cambria Math"/>
                                      <w:color w:val="000000" w:themeColor="text1"/>
                                      <w:sz w:val="22"/>
                                      <w:szCs w:val="22"/>
                                    </w:rPr>
                                    <m:t>dn</m:t>
                                  </m:r>
                                </m:sup>
                              </m:sSubSup>
                            </m:e>
                          </m:d>
                        </m:e>
                      </m:nary>
                    </m:den>
                  </m:f>
                </m:e>
              </m:d>
            </m:oMath>
            <w:r w:rsidRPr="00E05016">
              <w:rPr>
                <w:rFonts w:eastAsiaTheme="minorEastAsia"/>
                <w:iCs/>
                <w:color w:val="000000" w:themeColor="text1"/>
                <w:sz w:val="22"/>
                <w:szCs w:val="22"/>
              </w:rPr>
              <w:t>,</w:t>
            </w:r>
          </w:p>
          <w:p w:rsidR="00430435" w:rsidRPr="00E05016" w:rsidRDefault="00430435" w:rsidP="00430435">
            <w:pPr>
              <w:pStyle w:val="Default"/>
              <w:ind w:firstLine="851"/>
              <w:jc w:val="center"/>
              <w:rPr>
                <w:rFonts w:eastAsiaTheme="minorEastAsia"/>
                <w:iCs/>
                <w:color w:val="000000" w:themeColor="text1"/>
                <w:sz w:val="22"/>
                <w:szCs w:val="22"/>
              </w:rPr>
            </w:pPr>
          </w:p>
          <w:p w:rsidR="00430435" w:rsidRPr="00E05016" w:rsidRDefault="00430435" w:rsidP="00430435">
            <w:pPr>
              <w:pStyle w:val="Default"/>
              <w:jc w:val="center"/>
              <w:rPr>
                <w:rFonts w:eastAsiaTheme="minorEastAsia"/>
                <w:iCs/>
                <w:color w:val="000000" w:themeColor="text1"/>
                <w:sz w:val="22"/>
                <w:szCs w:val="22"/>
              </w:rPr>
            </w:pPr>
            <w:proofErr w:type="spellStart"/>
            <w:r w:rsidRPr="00E05016">
              <w:rPr>
                <w:rFonts w:eastAsiaTheme="minorEastAsia"/>
                <w:b/>
                <w:iCs/>
                <w:color w:val="000000" w:themeColor="text1"/>
                <w:sz w:val="22"/>
                <w:szCs w:val="22"/>
              </w:rPr>
              <w:t>якщо</w:t>
            </w:r>
            <w:proofErr w:type="spellEnd"/>
            <w:r w:rsidRPr="00E05016">
              <w:rPr>
                <w:rFonts w:eastAsiaTheme="minorEastAsia"/>
                <w:iCs/>
                <w:color w:val="000000" w:themeColor="text1"/>
                <w:sz w:val="22"/>
                <w:szCs w:val="22"/>
              </w:rPr>
              <w:t xml:space="preserve"> </w:t>
            </w:r>
            <m:oMath>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z,rtu</m:t>
                          </m:r>
                        </m:sub>
                        <m:sup>
                          <m:r>
                            <m:rPr>
                              <m:sty m:val="p"/>
                            </m:rPr>
                            <w:rPr>
                              <w:rFonts w:ascii="Cambria Math" w:hAnsi="Cambria Math"/>
                              <w:color w:val="000000" w:themeColor="text1"/>
                              <w:sz w:val="22"/>
                              <w:szCs w:val="22"/>
                            </w:rPr>
                            <m:t>dn</m:t>
                          </m:r>
                        </m:sup>
                      </m:sSubSup>
                    </m:e>
                  </m:d>
                  <m:r>
                    <w:rPr>
                      <w:rFonts w:ascii="Cambria Math" w:hAnsi="Cambria Math"/>
                      <w:color w:val="000000" w:themeColor="text1"/>
                      <w:sz w:val="22"/>
                      <w:szCs w:val="22"/>
                    </w:rPr>
                    <m:t>+</m:t>
                  </m:r>
                  <m:nary>
                    <m:naryPr>
                      <m:chr m:val="∑"/>
                      <m:limLoc m:val="undOvr"/>
                      <m:supHide m:val="1"/>
                      <m:ctrlPr>
                        <w:rPr>
                          <w:rFonts w:ascii="Cambria Math" w:hAnsi="Cambria Math"/>
                          <w:b/>
                          <w:iCs/>
                          <w:color w:val="000000" w:themeColor="text1"/>
                          <w:sz w:val="22"/>
                          <w:szCs w:val="22"/>
                        </w:rPr>
                      </m:ctrlPr>
                    </m:naryPr>
                    <m:sub>
                      <m:r>
                        <m:rPr>
                          <m:sty m:val="b"/>
                        </m:rPr>
                        <w:rPr>
                          <w:rFonts w:ascii="Cambria Math" w:hAnsi="Cambria Math"/>
                          <w:color w:val="000000" w:themeColor="text1"/>
                          <w:sz w:val="22"/>
                          <w:szCs w:val="22"/>
                        </w:rPr>
                        <m:t>rtu∈t</m:t>
                      </m:r>
                    </m:sub>
                    <m:sup/>
                    <m:e>
                      <m:d>
                        <m:dPr>
                          <m:ctrlPr>
                            <w:rPr>
                              <w:rFonts w:ascii="Cambria Math" w:hAnsi="Cambria Math"/>
                              <w:b/>
                              <w:color w:val="000000" w:themeColor="text1"/>
                              <w:sz w:val="22"/>
                              <w:szCs w:val="22"/>
                            </w:rPr>
                          </m:ctrlPr>
                        </m:dPr>
                        <m:e>
                          <m:sSubSup>
                            <m:sSubSupPr>
                              <m:ctrlPr>
                                <w:rPr>
                                  <w:rFonts w:ascii="Cambria Math" w:eastAsia="Times New Roman" w:hAnsi="Cambria Math"/>
                                  <w:b/>
                                  <w:sz w:val="22"/>
                                  <w:szCs w:val="22"/>
                                </w:rPr>
                              </m:ctrlPr>
                            </m:sSubSupPr>
                            <m:e>
                              <m:r>
                                <m:rPr>
                                  <m:sty m:val="b"/>
                                </m:rPr>
                                <w:rPr>
                                  <w:rFonts w:ascii="Cambria Math" w:eastAsia="Times New Roman" w:hAnsi="Cambria Math"/>
                                  <w:sz w:val="22"/>
                                  <w:szCs w:val="22"/>
                                </w:rPr>
                                <m:t>FABE</m:t>
                              </m:r>
                            </m:e>
                            <m:sub>
                              <m:r>
                                <m:rPr>
                                  <m:sty m:val="b"/>
                                </m:rPr>
                                <w:rPr>
                                  <w:rFonts w:ascii="Cambria Math" w:eastAsia="Times New Roman" w:hAnsi="Cambria Math"/>
                                  <w:sz w:val="22"/>
                                  <w:szCs w:val="22"/>
                                </w:rPr>
                                <m:t xml:space="preserve">e,z,rtu </m:t>
                              </m:r>
                            </m:sub>
                            <m:sup>
                              <m:r>
                                <m:rPr>
                                  <m:sty m:val="b"/>
                                </m:rPr>
                                <w:rPr>
                                  <w:rFonts w:ascii="Cambria Math" w:eastAsia="Times New Roman" w:hAnsi="Cambria Math"/>
                                  <w:sz w:val="22"/>
                                  <w:szCs w:val="22"/>
                                </w:rPr>
                                <m:t>dn</m:t>
                              </m:r>
                            </m:sup>
                          </m:sSubSup>
                        </m:e>
                      </m:d>
                    </m:e>
                  </m:nary>
                </m:e>
              </m:nary>
              <m:r>
                <m:rPr>
                  <m:sty m:val="p"/>
                </m:rPr>
                <w:rPr>
                  <w:rFonts w:ascii="Cambria Math" w:hAnsi="Cambria Math"/>
                  <w:color w:val="000000" w:themeColor="text1"/>
                  <w:sz w:val="22"/>
                  <w:szCs w:val="22"/>
                </w:rPr>
                <m:t>&gt;</m:t>
              </m:r>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z,rtu</m:t>
                          </m:r>
                        </m:sub>
                        <m:sup>
                          <m:r>
                            <m:rPr>
                              <m:sty m:val="p"/>
                            </m:rPr>
                            <w:rPr>
                              <w:rFonts w:ascii="Cambria Math" w:hAnsi="Cambria Math"/>
                              <w:color w:val="000000" w:themeColor="text1"/>
                              <w:sz w:val="22"/>
                              <w:szCs w:val="22"/>
                            </w:rPr>
                            <m:t>up</m:t>
                          </m:r>
                        </m:sup>
                      </m:sSubSup>
                    </m:e>
                  </m:d>
                  <m:r>
                    <w:rPr>
                      <w:rFonts w:ascii="Cambria Math" w:hAnsi="Cambria Math"/>
                      <w:color w:val="000000" w:themeColor="text1"/>
                      <w:sz w:val="22"/>
                      <w:szCs w:val="22"/>
                    </w:rPr>
                    <m:t xml:space="preserve">+ </m:t>
                  </m:r>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rtu∈t</m:t>
                      </m:r>
                    </m:sub>
                    <m:sup/>
                    <m:e>
                      <m:d>
                        <m:dPr>
                          <m:ctrlPr>
                            <w:rPr>
                              <w:rFonts w:ascii="Cambria Math" w:hAnsi="Cambria Math"/>
                              <w:color w:val="auto"/>
                              <w:sz w:val="22"/>
                              <w:szCs w:val="22"/>
                            </w:rPr>
                          </m:ctrlPr>
                        </m:dPr>
                        <m:e>
                          <m:sSub>
                            <m:sSubPr>
                              <m:ctrlPr>
                                <w:rPr>
                                  <w:rFonts w:ascii="Cambria Math" w:eastAsia="Times New Roman" w:hAnsi="Cambria Math"/>
                                  <w:i/>
                                  <w:iCs/>
                                  <w:color w:val="auto"/>
                                  <w:sz w:val="22"/>
                                  <w:szCs w:val="22"/>
                                </w:rPr>
                              </m:ctrlPr>
                            </m:sSubPr>
                            <m:e>
                              <m:r>
                                <m:rPr>
                                  <m:sty m:val="p"/>
                                </m:rPr>
                                <w:rPr>
                                  <w:rFonts w:ascii="Cambria Math" w:eastAsia="Times New Roman" w:hAnsi="Cambria Math"/>
                                  <w:color w:val="auto"/>
                                  <w:sz w:val="22"/>
                                  <w:szCs w:val="22"/>
                                </w:rPr>
                                <m:t>REC</m:t>
                              </m:r>
                            </m:e>
                            <m:sub>
                              <m:r>
                                <m:rPr>
                                  <m:sty m:val="p"/>
                                </m:rPr>
                                <w:rPr>
                                  <w:rFonts w:ascii="Cambria Math" w:eastAsia="Times New Roman" w:hAnsi="Cambria Math"/>
                                  <w:color w:val="auto"/>
                                  <w:sz w:val="22"/>
                                  <w:szCs w:val="22"/>
                                </w:rPr>
                                <m:t>z, rtu</m:t>
                              </m:r>
                            </m:sub>
                          </m:sSub>
                        </m:e>
                      </m:d>
                      <m:r>
                        <w:rPr>
                          <w:rFonts w:ascii="Cambria Math" w:hAnsi="Cambria Math"/>
                          <w:color w:val="auto"/>
                          <w:sz w:val="22"/>
                          <w:szCs w:val="22"/>
                        </w:rPr>
                        <m:t>+</m:t>
                      </m:r>
                      <m:nary>
                        <m:naryPr>
                          <m:chr m:val="∑"/>
                          <m:limLoc m:val="undOvr"/>
                          <m:supHide m:val="1"/>
                          <m:ctrlPr>
                            <w:rPr>
                              <w:rFonts w:ascii="Cambria Math" w:hAnsi="Cambria Math"/>
                              <w:b/>
                              <w:iCs/>
                              <w:color w:val="auto"/>
                              <w:sz w:val="22"/>
                              <w:szCs w:val="22"/>
                            </w:rPr>
                          </m:ctrlPr>
                        </m:naryPr>
                        <m:sub>
                          <m:r>
                            <m:rPr>
                              <m:sty m:val="b"/>
                            </m:rPr>
                            <w:rPr>
                              <w:rFonts w:ascii="Cambria Math" w:hAnsi="Cambria Math"/>
                              <w:color w:val="auto"/>
                              <w:sz w:val="22"/>
                              <w:szCs w:val="22"/>
                            </w:rPr>
                            <m:t>rtu∈t</m:t>
                          </m:r>
                        </m:sub>
                        <m:sup/>
                        <m:e>
                          <m:d>
                            <m:dPr>
                              <m:ctrlPr>
                                <w:rPr>
                                  <w:rFonts w:ascii="Cambria Math" w:hAnsi="Cambria Math"/>
                                  <w:b/>
                                  <w:color w:val="auto"/>
                                  <w:sz w:val="22"/>
                                  <w:szCs w:val="22"/>
                                </w:rPr>
                              </m:ctrlPr>
                            </m:dPr>
                            <m:e>
                              <m:sSubSup>
                                <m:sSubSupPr>
                                  <m:ctrlPr>
                                    <w:rPr>
                                      <w:rFonts w:ascii="Cambria Math" w:eastAsia="Times New Roman" w:hAnsi="Cambria Math"/>
                                      <w:b/>
                                      <w:sz w:val="22"/>
                                      <w:szCs w:val="22"/>
                                    </w:rPr>
                                  </m:ctrlPr>
                                </m:sSubSupPr>
                                <m:e>
                                  <m:r>
                                    <m:rPr>
                                      <m:sty m:val="b"/>
                                    </m:rPr>
                                    <w:rPr>
                                      <w:rFonts w:ascii="Cambria Math" w:eastAsia="Times New Roman" w:hAnsi="Cambria Math"/>
                                      <w:sz w:val="22"/>
                                      <w:szCs w:val="22"/>
                                    </w:rPr>
                                    <m:t xml:space="preserve">FABE </m:t>
                                  </m:r>
                                </m:e>
                                <m:sub>
                                  <m:r>
                                    <m:rPr>
                                      <m:sty m:val="b"/>
                                    </m:rPr>
                                    <w:rPr>
                                      <w:rFonts w:ascii="Cambria Math" w:eastAsia="Times New Roman" w:hAnsi="Cambria Math"/>
                                      <w:sz w:val="22"/>
                                      <w:szCs w:val="22"/>
                                    </w:rPr>
                                    <m:t>e,z,rtu</m:t>
                                  </m:r>
                                </m:sub>
                                <m:sup>
                                  <m:r>
                                    <m:rPr>
                                      <m:sty m:val="b"/>
                                    </m:rPr>
                                    <w:rPr>
                                      <w:rFonts w:ascii="Cambria Math" w:eastAsia="Times New Roman" w:hAnsi="Cambria Math"/>
                                      <w:sz w:val="22"/>
                                      <w:szCs w:val="22"/>
                                    </w:rPr>
                                    <m:t>up</m:t>
                                  </m:r>
                                </m:sup>
                              </m:sSubSup>
                            </m:e>
                          </m:d>
                        </m:e>
                      </m:nary>
                    </m:e>
                  </m:nary>
                </m:e>
              </m:nary>
            </m:oMath>
            <w:r w:rsidRPr="00E05016">
              <w:rPr>
                <w:rFonts w:eastAsiaTheme="minorEastAsia"/>
                <w:iCs/>
                <w:color w:val="000000" w:themeColor="text1"/>
                <w:sz w:val="22"/>
                <w:szCs w:val="22"/>
              </w:rPr>
              <w:t>,</w:t>
            </w:r>
          </w:p>
          <w:p w:rsidR="00430435" w:rsidRPr="00E05016" w:rsidRDefault="00430435" w:rsidP="00430435">
            <w:pPr>
              <w:pStyle w:val="Default"/>
              <w:jc w:val="both"/>
              <w:rPr>
                <w:rFonts w:eastAsiaTheme="minorEastAsia"/>
                <w:iCs/>
                <w:color w:val="000000" w:themeColor="text1"/>
                <w:sz w:val="22"/>
                <w:szCs w:val="22"/>
              </w:rPr>
            </w:pPr>
          </w:p>
          <w:p w:rsidR="00430435" w:rsidRPr="00E05016" w:rsidRDefault="00430435" w:rsidP="00430435">
            <w:pPr>
              <w:ind w:right="-125" w:firstLine="851"/>
              <w:jc w:val="center"/>
              <w:rPr>
                <w:rFonts w:ascii="Times New Roman" w:eastAsiaTheme="minorEastAsia" w:hAnsi="Times New Roman" w:cs="Times New Roman"/>
                <w:color w:val="000000" w:themeColor="text1"/>
              </w:rPr>
            </w:pPr>
            <w:r w:rsidRPr="00E05016">
              <w:rPr>
                <w:rFonts w:ascii="Times New Roman" w:hAnsi="Times New Roman" w:cs="Times New Roman"/>
                <w:iCs/>
                <w:color w:val="000000" w:themeColor="text1"/>
              </w:rPr>
              <w:t xml:space="preserve">де </w:t>
            </w: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nary>
                <m:naryPr>
                  <m:chr m:val="∑"/>
                  <m:limLoc m:val="subSup"/>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e∈Z</m:t>
                  </m:r>
                </m:sub>
                <m:sup/>
                <m:e>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e>
              </m:nary>
              <m:r>
                <m:rPr>
                  <m:sty m:val="p"/>
                </m:rPr>
                <w:rPr>
                  <w:rFonts w:ascii="Cambria Math" w:hAnsi="Cambria Math" w:cs="Times New Roman"/>
                  <w:color w:val="000000" w:themeColor="text1"/>
                </w:rPr>
                <m:t>;</m:t>
              </m:r>
            </m:oMath>
          </w:p>
          <w:p w:rsidR="00430435" w:rsidRPr="00E05016" w:rsidRDefault="00430435" w:rsidP="00430435">
            <w:pPr>
              <w:ind w:right="-125" w:firstLine="851"/>
              <w:jc w:val="center"/>
              <w:rPr>
                <w:rFonts w:ascii="Times New Roman" w:hAnsi="Times New Roman" w:cs="Times New Roman"/>
                <w:iCs/>
                <w:color w:val="000000" w:themeColor="text1"/>
              </w:rPr>
            </w:pPr>
          </w:p>
          <w:p w:rsidR="00430435" w:rsidRPr="00E05016" w:rsidRDefault="008F7B03" w:rsidP="00430435">
            <w:pPr>
              <w:ind w:right="-125" w:firstLine="851"/>
              <w:jc w:val="center"/>
              <w:rPr>
                <w:rFonts w:ascii="Times New Roman" w:hAnsi="Times New Roman" w:cs="Times New Roman"/>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dn</m:t>
                  </m:r>
                </m:sup>
              </m:sSubSup>
              <m:r>
                <m:rPr>
                  <m:sty m:val="p"/>
                </m:rPr>
                <w:rPr>
                  <w:rFonts w:ascii="Cambria Math" w:hAnsi="Cambria Math" w:cs="Times New Roman"/>
                  <w:color w:val="000000" w:themeColor="text1"/>
                </w:rPr>
                <m:t>=</m:t>
              </m:r>
              <m:nary>
                <m:naryPr>
                  <m:chr m:val="∑"/>
                  <m:limLoc m:val="subSup"/>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e∈Z</m:t>
                  </m:r>
                </m:sub>
                <m:sup/>
                <m:e>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e>
              </m:nary>
              <m:r>
                <m:rPr>
                  <m:sty m:val="p"/>
                </m:rPr>
                <w:rPr>
                  <w:rFonts w:ascii="Cambria Math" w:hAnsi="Cambria Math" w:cs="Times New Roman"/>
                  <w:color w:val="000000" w:themeColor="text1"/>
                </w:rPr>
                <m:t xml:space="preserve"> </m:t>
              </m:r>
            </m:oMath>
            <w:r w:rsidR="00430435" w:rsidRPr="00E05016">
              <w:rPr>
                <w:rFonts w:ascii="Times New Roman" w:hAnsi="Times New Roman" w:cs="Times New Roman"/>
                <w:color w:val="000000" w:themeColor="text1"/>
              </w:rPr>
              <w:t>,</w:t>
            </w:r>
          </w:p>
          <w:p w:rsidR="00430435" w:rsidRPr="00E05016" w:rsidRDefault="00430435" w:rsidP="00430435">
            <w:pPr>
              <w:ind w:right="-125" w:firstLine="851"/>
              <w:jc w:val="center"/>
              <w:rPr>
                <w:rFonts w:ascii="Times New Roman" w:hAnsi="Times New Roman" w:cs="Times New Roman"/>
                <w:color w:val="000000" w:themeColor="text1"/>
              </w:rPr>
            </w:pPr>
          </w:p>
          <w:p w:rsidR="00430435" w:rsidRPr="00E05016" w:rsidRDefault="008F7B03" w:rsidP="00430435">
            <w:pPr>
              <w:shd w:val="clear" w:color="auto" w:fill="FFFFFF"/>
              <w:ind w:right="-125" w:firstLine="851"/>
              <w:contextualSpacing/>
              <w:jc w:val="center"/>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oMath>
            <w:r w:rsidR="00430435" w:rsidRPr="00E05016">
              <w:rPr>
                <w:rFonts w:ascii="Times New Roman" w:eastAsia="Times New Roman" w:hAnsi="Times New Roman" w:cs="Times New Roman"/>
                <w:iCs/>
                <w:color w:val="000000" w:themeColor="text1"/>
              </w:rPr>
              <w:t>,</w:t>
            </w:r>
          </w:p>
          <w:p w:rsidR="00430435" w:rsidRPr="00E05016" w:rsidRDefault="00430435" w:rsidP="00430435">
            <w:pPr>
              <w:shd w:val="clear" w:color="auto" w:fill="FFFFFF"/>
              <w:ind w:firstLine="851"/>
              <w:contextualSpacing/>
              <w:rPr>
                <w:rFonts w:ascii="Times New Roman" w:eastAsia="Times New Roman" w:hAnsi="Times New Roman" w:cs="Times New Roman"/>
                <w:iCs/>
                <w:color w:val="000000" w:themeColor="text1"/>
              </w:rPr>
            </w:pPr>
          </w:p>
          <w:p w:rsidR="00430435" w:rsidRPr="00E05016" w:rsidRDefault="00430435" w:rsidP="00430435">
            <w:pPr>
              <w:shd w:val="clear" w:color="auto" w:fill="FFFFFF"/>
              <w:ind w:firstLine="851"/>
              <w:contextualSpacing/>
              <w:rPr>
                <w:rFonts w:ascii="Times New Roman" w:eastAsia="Times New Roman" w:hAnsi="Times New Roman" w:cs="Times New Roman"/>
              </w:rPr>
            </w:pPr>
            <w:r w:rsidRPr="00E05016">
              <w:rPr>
                <w:rFonts w:ascii="Times New Roman" w:eastAsia="Times New Roman" w:hAnsi="Times New Roman" w:cs="Times New Roman"/>
                <w:iCs/>
                <w:color w:val="000000" w:themeColor="text1"/>
              </w:rPr>
              <w:t xml:space="preserve">де </w:t>
            </w: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oMath>
            <w:r w:rsidRPr="00E05016">
              <w:rPr>
                <w:rFonts w:ascii="Times New Roman" w:eastAsia="Times New Roman" w:hAnsi="Times New Roman" w:cs="Times New Roman"/>
                <w:iCs/>
                <w:color w:val="000000" w:themeColor="text1"/>
              </w:rPr>
              <w:t xml:space="preserve"> – </w:t>
            </w:r>
            <w:r w:rsidRPr="00E05016">
              <w:rPr>
                <w:rFonts w:ascii="Times New Roman" w:eastAsia="Times New Roman" w:hAnsi="Times New Roman" w:cs="Times New Roman"/>
              </w:rPr>
              <w:t xml:space="preserve">активована балансуюча електрична енергія на завантаження одиниці постачання послуг з балансування e в зоні z для ОРЧ </w:t>
            </w:r>
            <w:proofErr w:type="spellStart"/>
            <w:r w:rsidRPr="00E05016">
              <w:rPr>
                <w:rFonts w:ascii="Times New Roman" w:eastAsia="Times New Roman" w:hAnsi="Times New Roman" w:cs="Times New Roman"/>
              </w:rPr>
              <w:t>rtu</w:t>
            </w:r>
            <w:proofErr w:type="spellEnd"/>
            <w:r w:rsidRPr="00E05016">
              <w:rPr>
                <w:rFonts w:ascii="Times New Roman" w:eastAsia="Times New Roman" w:hAnsi="Times New Roman" w:cs="Times New Roman"/>
              </w:rPr>
              <w:t>, МВт·год, що розраховується за формулою</w:t>
            </w:r>
          </w:p>
          <w:p w:rsidR="00430435" w:rsidRPr="00E05016" w:rsidRDefault="00430435" w:rsidP="00430435">
            <w:pPr>
              <w:shd w:val="clear" w:color="auto" w:fill="FFFFFF"/>
              <w:ind w:firstLine="851"/>
              <w:contextualSpacing/>
              <w:rPr>
                <w:rFonts w:ascii="Times New Roman" w:eastAsia="Times New Roman" w:hAnsi="Times New Roman" w:cs="Times New Roman"/>
                <w:color w:val="000000" w:themeColor="text1"/>
              </w:rPr>
            </w:pPr>
          </w:p>
          <w:p w:rsidR="00430435" w:rsidRPr="00E05016" w:rsidRDefault="008F7B03" w:rsidP="00430435">
            <w:pPr>
              <w:shd w:val="clear" w:color="auto" w:fill="FFFFFF"/>
              <w:ind w:firstLine="851"/>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oMath>
            <w:r w:rsidR="00430435" w:rsidRPr="00E05016">
              <w:rPr>
                <w:rFonts w:ascii="Times New Roman" w:eastAsia="Times New Roman" w:hAnsi="Times New Roman" w:cs="Times New Roman"/>
                <w:iCs/>
                <w:color w:val="000000" w:themeColor="text1"/>
              </w:rPr>
              <w:t>,</w:t>
            </w:r>
          </w:p>
          <w:p w:rsidR="00430435" w:rsidRPr="00E05016" w:rsidRDefault="00430435" w:rsidP="00430435">
            <w:pPr>
              <w:shd w:val="clear" w:color="auto" w:fill="FFFFFF"/>
              <w:ind w:firstLine="851"/>
              <w:rPr>
                <w:rFonts w:ascii="Times New Roman" w:eastAsia="Times New Roman" w:hAnsi="Times New Roman" w:cs="Times New Roman"/>
              </w:rPr>
            </w:pPr>
          </w:p>
          <w:p w:rsidR="00430435" w:rsidRPr="00E05016" w:rsidRDefault="00430435" w:rsidP="00430435">
            <w:pPr>
              <w:shd w:val="clear" w:color="auto" w:fill="FFFFFF"/>
              <w:ind w:firstLine="851"/>
              <w:rPr>
                <w:rFonts w:ascii="Times New Roman" w:eastAsia="Times New Roman" w:hAnsi="Times New Roman" w:cs="Times New Roman"/>
              </w:rPr>
            </w:pPr>
            <w:r w:rsidRPr="00E05016">
              <w:rPr>
                <w:rFonts w:ascii="Times New Roman" w:eastAsia="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ABE</m:t>
                  </m:r>
                </m:e>
                <m:sub>
                  <m:r>
                    <w:rPr>
                      <w:rFonts w:ascii="Cambria Math" w:eastAsia="Cambria Math" w:hAnsi="Cambria Math" w:cs="Times New Roman"/>
                    </w:rPr>
                    <m:t>e,z,rtu</m:t>
                  </m:r>
                </m:sub>
                <m:sup>
                  <m:r>
                    <w:rPr>
                      <w:rFonts w:ascii="Cambria Math" w:eastAsia="Cambria Math" w:hAnsi="Cambria Math" w:cs="Times New Roman"/>
                    </w:rPr>
                    <m:t>up</m:t>
                  </m:r>
                </m:sup>
              </m:sSubSup>
            </m:oMath>
            <w:r w:rsidRPr="00E05016">
              <w:rPr>
                <w:rFonts w:ascii="Times New Roman" w:eastAsia="Times New Roman" w:hAnsi="Times New Roman" w:cs="Times New Roman"/>
              </w:rPr>
              <w:t xml:space="preserve"> – активована балансуюча електрична енергія на завантаження одиниці постачання послуг з балансування e в зоні z для ОРЧ </w:t>
            </w:r>
            <w:proofErr w:type="spellStart"/>
            <w:r w:rsidRPr="00E05016">
              <w:rPr>
                <w:rFonts w:ascii="Times New Roman" w:eastAsia="Times New Roman" w:hAnsi="Times New Roman" w:cs="Times New Roman"/>
              </w:rPr>
              <w:t>rtu</w:t>
            </w:r>
            <w:proofErr w:type="spellEnd"/>
            <w:r w:rsidRPr="00E05016">
              <w:rPr>
                <w:rFonts w:ascii="Times New Roman" w:eastAsia="Times New Roman" w:hAnsi="Times New Roman" w:cs="Times New Roman"/>
              </w:rPr>
              <w:t>, МВт·год, що розраховується за формулою</w:t>
            </w:r>
          </w:p>
          <w:p w:rsidR="00430435" w:rsidRPr="00E05016" w:rsidRDefault="00430435" w:rsidP="00430435">
            <w:pPr>
              <w:shd w:val="clear" w:color="auto" w:fill="FFFFFF"/>
              <w:ind w:firstLine="851"/>
              <w:rPr>
                <w:rFonts w:ascii="Times New Roman" w:eastAsia="Times New Roman" w:hAnsi="Times New Roman" w:cs="Times New Roman"/>
              </w:rPr>
            </w:pPr>
          </w:p>
          <w:p w:rsidR="00430435" w:rsidRPr="00E05016" w:rsidRDefault="008F7B03" w:rsidP="00430435">
            <w:pPr>
              <w:shd w:val="clear" w:color="auto" w:fill="FFFFFF"/>
              <w:ind w:firstLine="851"/>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oMath>
            <w:r w:rsidR="00430435" w:rsidRPr="00E05016">
              <w:rPr>
                <w:rFonts w:ascii="Times New Roman" w:eastAsia="Times New Roman" w:hAnsi="Times New Roman" w:cs="Times New Roman"/>
                <w:iCs/>
                <w:color w:val="000000" w:themeColor="text1"/>
              </w:rPr>
              <w:t>,</w:t>
            </w:r>
          </w:p>
          <w:p w:rsidR="00430435" w:rsidRPr="00E05016" w:rsidRDefault="00430435" w:rsidP="00430435">
            <w:pPr>
              <w:shd w:val="clear" w:color="auto" w:fill="FFFFFF"/>
              <w:ind w:firstLine="851"/>
              <w:rPr>
                <w:rFonts w:ascii="Times New Roman" w:eastAsia="Times New Roman" w:hAnsi="Times New Roman" w:cs="Times New Roman"/>
              </w:rPr>
            </w:pPr>
          </w:p>
          <w:p w:rsidR="00430435" w:rsidRPr="00E05016" w:rsidRDefault="00430435" w:rsidP="00430435">
            <w:pPr>
              <w:tabs>
                <w:tab w:val="left" w:pos="2410"/>
              </w:tabs>
              <w:ind w:firstLine="851"/>
              <w:rPr>
                <w:rFonts w:ascii="Times New Roman" w:eastAsia="Times New Roman" w:hAnsi="Times New Roman" w:cs="Times New Roman"/>
              </w:rPr>
            </w:pPr>
            <w:r w:rsidRPr="00E05016">
              <w:rPr>
                <w:rFonts w:ascii="Times New Roman" w:eastAsia="Times New Roman" w:hAnsi="Times New Roman" w:cs="Times New Roman"/>
              </w:rPr>
              <w:t xml:space="preserve">де </w:t>
            </w:r>
            <m:oMath>
              <m:sSub>
                <m:sSubPr>
                  <m:ctrlPr>
                    <w:rPr>
                      <w:rFonts w:ascii="Cambria Math" w:eastAsia="Cambria Math" w:hAnsi="Cambria Math" w:cs="Times New Roman"/>
                    </w:rPr>
                  </m:ctrlPr>
                </m:sSubPr>
                <m:e>
                  <m:r>
                    <w:rPr>
                      <w:rFonts w:ascii="Cambria Math" w:eastAsia="Cambria Math" w:hAnsi="Cambria Math" w:cs="Times New Roman"/>
                    </w:rPr>
                    <m:t>REC</m:t>
                  </m:r>
                </m:e>
                <m:sub>
                  <m:r>
                    <w:rPr>
                      <w:rFonts w:ascii="Cambria Math" w:eastAsia="Cambria Math" w:hAnsi="Cambria Math" w:cs="Times New Roman"/>
                    </w:rPr>
                    <m:t>z, rtu</m:t>
                  </m:r>
                </m:sub>
              </m:sSub>
            </m:oMath>
            <w:r w:rsidRPr="00E05016">
              <w:rPr>
                <w:rFonts w:ascii="Times New Roman" w:eastAsia="Times New Roman" w:hAnsi="Times New Roman" w:cs="Times New Roman"/>
              </w:rPr>
              <w:t xml:space="preserve"> –  обсяг примусового зменшення відбору електричної енергії на виконання оперативної команди або </w:t>
            </w:r>
            <w:r w:rsidRPr="00E05016">
              <w:rPr>
                <w:rFonts w:ascii="Times New Roman" w:eastAsia="Times New Roman" w:hAnsi="Times New Roman" w:cs="Times New Roman"/>
              </w:rPr>
              <w:lastRenderedPageBreak/>
              <w:t>розпорядження (включаючи обсяги, відключені спеціальною автоматикою вимкнення навантаження) в зоні z за ОРЧ rtu, МВт</w:t>
            </w:r>
            <w:r w:rsidRPr="00E05016">
              <w:rPr>
                <w:rFonts w:ascii="Cambria Math" w:eastAsia="Cambria Math" w:hAnsi="Cambria Math" w:cs="Cambria Math"/>
              </w:rPr>
              <w:t>⋅</w:t>
            </w:r>
            <w:r w:rsidRPr="00E05016">
              <w:rPr>
                <w:rFonts w:ascii="Times New Roman" w:eastAsia="Times New Roman" w:hAnsi="Times New Roman" w:cs="Times New Roman"/>
              </w:rPr>
              <w:t>год;</w:t>
            </w:r>
          </w:p>
          <w:p w:rsidR="00430435" w:rsidRPr="00E05016" w:rsidRDefault="008F7B03" w:rsidP="00430435">
            <w:pPr>
              <w:tabs>
                <w:tab w:val="left" w:pos="2410"/>
              </w:tabs>
              <w:ind w:firstLine="851"/>
              <w:rPr>
                <w:rFonts w:ascii="Times New Roman" w:eastAsia="Times New Roman" w:hAnsi="Times New Roman" w:cs="Times New Roman"/>
                <w:b/>
              </w:rPr>
            </w:pPr>
            <m:oMath>
              <m:sSubSup>
                <m:sSubSupPr>
                  <m:ctrlPr>
                    <w:rPr>
                      <w:rFonts w:ascii="Cambria Math" w:eastAsia="Times New Roman" w:hAnsi="Cambria Math" w:cs="Times New Roman"/>
                      <w:b/>
                    </w:rPr>
                  </m:ctrlPr>
                </m:sSubSupPr>
                <m:e>
                  <m:r>
                    <m:rPr>
                      <m:sty m:val="b"/>
                    </m:rPr>
                    <w:rPr>
                      <w:rFonts w:ascii="Cambria Math" w:eastAsia="Times New Roman" w:hAnsi="Cambria Math" w:cs="Times New Roman"/>
                    </w:rPr>
                    <m:t xml:space="preserve">FABE </m:t>
                  </m:r>
                </m:e>
                <m:sub>
                  <m:r>
                    <m:rPr>
                      <m:sty m:val="b"/>
                    </m:rPr>
                    <w:rPr>
                      <w:rFonts w:ascii="Cambria Math" w:eastAsia="Times New Roman" w:hAnsi="Cambria Math" w:cs="Times New Roman"/>
                    </w:rPr>
                    <m:t>e,z,rtu</m:t>
                  </m:r>
                </m:sub>
                <m:sup>
                  <m:r>
                    <m:rPr>
                      <m:sty m:val="b"/>
                    </m:rPr>
                    <w:rPr>
                      <w:rFonts w:ascii="Cambria Math" w:eastAsia="Times New Roman" w:hAnsi="Cambria Math" w:cs="Times New Roman"/>
                    </w:rPr>
                    <m:t>up</m:t>
                  </m:r>
                </m:sup>
              </m:sSubSup>
            </m:oMath>
            <w:r w:rsidR="00430435" w:rsidRPr="00E05016">
              <w:rPr>
                <w:rFonts w:ascii="Times New Roman" w:eastAsia="Times New Roman" w:hAnsi="Times New Roman" w:cs="Times New Roman"/>
                <w:b/>
              </w:rPr>
              <w:t>– обсяг примусового збільшення відпуску або зменшення відбору електричної енергії одиниці надання послуг з балансування e</w:t>
            </w:r>
            <w:r w:rsidR="00430435" w:rsidRPr="00E05016">
              <w:rPr>
                <w:rFonts w:ascii="Times New Roman" w:eastAsia="Times New Roman" w:hAnsi="Times New Roman" w:cs="Times New Roman"/>
              </w:rPr>
              <w:t xml:space="preserve"> </w:t>
            </w:r>
            <w:r w:rsidR="00430435" w:rsidRPr="00E05016">
              <w:rPr>
                <w:rFonts w:ascii="Times New Roman" w:eastAsia="Times New Roman" w:hAnsi="Times New Roman" w:cs="Times New Roman"/>
                <w:b/>
              </w:rPr>
              <w:t xml:space="preserve">на виконання оперативної команди або розпорядження в зоні z за ОРЧ </w:t>
            </w:r>
            <w:proofErr w:type="spellStart"/>
            <w:r w:rsidR="00430435" w:rsidRPr="00E05016">
              <w:rPr>
                <w:rFonts w:ascii="Times New Roman" w:eastAsia="Times New Roman" w:hAnsi="Times New Roman" w:cs="Times New Roman"/>
                <w:b/>
              </w:rPr>
              <w:t>rtu</w:t>
            </w:r>
            <w:proofErr w:type="spellEnd"/>
            <w:r w:rsidR="00430435" w:rsidRPr="00E05016">
              <w:rPr>
                <w:rFonts w:ascii="Times New Roman" w:eastAsia="Times New Roman" w:hAnsi="Times New Roman" w:cs="Times New Roman"/>
                <w:b/>
              </w:rPr>
              <w:t xml:space="preserve">, </w:t>
            </w:r>
            <w:proofErr w:type="spellStart"/>
            <w:r w:rsidR="00430435" w:rsidRPr="00E05016">
              <w:rPr>
                <w:rFonts w:ascii="Times New Roman" w:eastAsia="Times New Roman" w:hAnsi="Times New Roman" w:cs="Times New Roman"/>
                <w:b/>
              </w:rPr>
              <w:t>МВт</w:t>
            </w:r>
            <w:r w:rsidR="00430435" w:rsidRPr="00E05016">
              <w:rPr>
                <w:rFonts w:ascii="Cambria Math" w:eastAsia="Cambria Math" w:hAnsi="Cambria Math" w:cs="Cambria Math"/>
                <w:b/>
              </w:rPr>
              <w:t>⋅</w:t>
            </w:r>
            <w:r w:rsidR="00430435" w:rsidRPr="00E05016">
              <w:rPr>
                <w:rFonts w:ascii="Times New Roman" w:eastAsia="Times New Roman" w:hAnsi="Times New Roman" w:cs="Times New Roman"/>
                <w:b/>
              </w:rPr>
              <w:t>год</w:t>
            </w:r>
            <w:proofErr w:type="spellEnd"/>
            <w:r w:rsidR="00430435" w:rsidRPr="00E05016">
              <w:rPr>
                <w:rFonts w:ascii="Times New Roman" w:eastAsia="Times New Roman" w:hAnsi="Times New Roman" w:cs="Times New Roman"/>
                <w:b/>
              </w:rPr>
              <w:t>;</w:t>
            </w:r>
          </w:p>
          <w:p w:rsidR="00430435" w:rsidRPr="00E05016" w:rsidRDefault="008F7B03" w:rsidP="00430435">
            <w:pPr>
              <w:tabs>
                <w:tab w:val="left" w:pos="2410"/>
              </w:tabs>
              <w:ind w:firstLine="851"/>
              <w:rPr>
                <w:rFonts w:ascii="Times New Roman" w:eastAsia="Times New Roman" w:hAnsi="Times New Roman" w:cs="Times New Roman"/>
                <w:b/>
              </w:rPr>
            </w:pPr>
            <m:oMath>
              <m:sSubSup>
                <m:sSubSupPr>
                  <m:ctrlPr>
                    <w:rPr>
                      <w:rFonts w:ascii="Cambria Math" w:eastAsia="Times New Roman" w:hAnsi="Cambria Math" w:cs="Times New Roman"/>
                      <w:b/>
                    </w:rPr>
                  </m:ctrlPr>
                </m:sSubSupPr>
                <m:e>
                  <m:r>
                    <m:rPr>
                      <m:sty m:val="b"/>
                    </m:rPr>
                    <w:rPr>
                      <w:rFonts w:ascii="Cambria Math" w:eastAsia="Times New Roman" w:hAnsi="Cambria Math" w:cs="Times New Roman"/>
                    </w:rPr>
                    <m:t>FABE</m:t>
                  </m:r>
                </m:e>
                <m:sub>
                  <m:r>
                    <m:rPr>
                      <m:sty m:val="b"/>
                    </m:rPr>
                    <w:rPr>
                      <w:rFonts w:ascii="Cambria Math" w:eastAsia="Times New Roman" w:hAnsi="Cambria Math" w:cs="Times New Roman"/>
                    </w:rPr>
                    <m:t xml:space="preserve">e,z,rtu </m:t>
                  </m:r>
                </m:sub>
                <m:sup>
                  <m:r>
                    <m:rPr>
                      <m:sty m:val="b"/>
                    </m:rPr>
                    <w:rPr>
                      <w:rFonts w:ascii="Cambria Math" w:eastAsia="Times New Roman" w:hAnsi="Cambria Math" w:cs="Times New Roman"/>
                    </w:rPr>
                    <m:t>dn</m:t>
                  </m:r>
                </m:sup>
              </m:sSubSup>
            </m:oMath>
            <w:r w:rsidR="00430435" w:rsidRPr="00E05016">
              <w:rPr>
                <w:rFonts w:ascii="Times New Roman" w:eastAsia="Times New Roman" w:hAnsi="Times New Roman" w:cs="Times New Roman"/>
                <w:b/>
              </w:rPr>
              <w:t xml:space="preserve"> – обсяг примусового зменшення відпуску або збільшення відбору електричної енергії одиниці надання послуг з балансування e</w:t>
            </w:r>
            <w:r w:rsidR="00430435" w:rsidRPr="00E05016">
              <w:rPr>
                <w:rFonts w:ascii="Times New Roman" w:eastAsia="Times New Roman" w:hAnsi="Times New Roman" w:cs="Times New Roman"/>
              </w:rPr>
              <w:t xml:space="preserve"> </w:t>
            </w:r>
            <w:r w:rsidR="00430435" w:rsidRPr="00E05016">
              <w:rPr>
                <w:rFonts w:ascii="Times New Roman" w:eastAsia="Times New Roman" w:hAnsi="Times New Roman" w:cs="Times New Roman"/>
                <w:b/>
              </w:rPr>
              <w:t xml:space="preserve">на виконання оперативної команди або розпорядження в зоні z за ОРЧ </w:t>
            </w:r>
            <w:proofErr w:type="spellStart"/>
            <w:r w:rsidR="00430435" w:rsidRPr="00E05016">
              <w:rPr>
                <w:rFonts w:ascii="Times New Roman" w:eastAsia="Times New Roman" w:hAnsi="Times New Roman" w:cs="Times New Roman"/>
                <w:b/>
              </w:rPr>
              <w:t>rtu</w:t>
            </w:r>
            <w:proofErr w:type="spellEnd"/>
            <w:r w:rsidR="00430435" w:rsidRPr="00E05016">
              <w:rPr>
                <w:rFonts w:ascii="Times New Roman" w:eastAsia="Times New Roman" w:hAnsi="Times New Roman" w:cs="Times New Roman"/>
                <w:b/>
              </w:rPr>
              <w:t xml:space="preserve">, </w:t>
            </w:r>
            <w:proofErr w:type="spellStart"/>
            <w:r w:rsidR="00430435" w:rsidRPr="00E05016">
              <w:rPr>
                <w:rFonts w:ascii="Times New Roman" w:eastAsia="Times New Roman" w:hAnsi="Times New Roman" w:cs="Times New Roman"/>
                <w:b/>
              </w:rPr>
              <w:t>МВт</w:t>
            </w:r>
            <w:r w:rsidR="00430435" w:rsidRPr="00E05016">
              <w:rPr>
                <w:rFonts w:ascii="Cambria Math" w:eastAsia="Cambria Math" w:hAnsi="Cambria Math" w:cs="Cambria Math"/>
                <w:b/>
              </w:rPr>
              <w:t>⋅</w:t>
            </w:r>
            <w:r w:rsidR="00430435" w:rsidRPr="00E05016">
              <w:rPr>
                <w:rFonts w:ascii="Times New Roman" w:eastAsia="Times New Roman" w:hAnsi="Times New Roman" w:cs="Times New Roman"/>
                <w:b/>
              </w:rPr>
              <w:t>год</w:t>
            </w:r>
            <w:proofErr w:type="spellEnd"/>
            <w:r w:rsidR="00430435" w:rsidRPr="00E05016">
              <w:rPr>
                <w:rFonts w:ascii="Times New Roman" w:eastAsia="Times New Roman" w:hAnsi="Times New Roman" w:cs="Times New Roman"/>
                <w:b/>
              </w:rPr>
              <w:t>;</w:t>
            </w:r>
          </w:p>
          <w:p w:rsidR="00430435" w:rsidRPr="00E05016" w:rsidRDefault="00430435" w:rsidP="00430435">
            <w:pPr>
              <w:ind w:firstLine="851"/>
              <w:rPr>
                <w:rFonts w:ascii="Times New Roman" w:eastAsia="Times New Roman" w:hAnsi="Times New Roman" w:cs="Times New Roman"/>
              </w:rPr>
            </w:pPr>
            <w:r w:rsidRPr="00E05016">
              <w:rPr>
                <w:rFonts w:ascii="Times New Roman" w:eastAsia="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АВ</m:t>
                  </m:r>
                </m:e>
                <m:sub>
                  <m:r>
                    <w:rPr>
                      <w:rFonts w:ascii="Cambria Math" w:eastAsia="Cambria Math" w:hAnsi="Cambria Math" w:cs="Times New Roman"/>
                    </w:rPr>
                    <m:t>e,z,rtu</m:t>
                  </m:r>
                </m:sub>
                <m:sup>
                  <m:r>
                    <w:rPr>
                      <w:rFonts w:ascii="Cambria Math" w:eastAsia="Cambria Math" w:hAnsi="Cambria Math" w:cs="Times New Roman"/>
                    </w:rPr>
                    <m:t>up</m:t>
                  </m:r>
                </m:sup>
              </m:sSubSup>
            </m:oMath>
            <w:r w:rsidRPr="00E05016">
              <w:rPr>
                <w:rFonts w:ascii="Times New Roman" w:eastAsia="Times New Roman" w:hAnsi="Times New Roman" w:cs="Times New Roman"/>
              </w:rPr>
              <w:t xml:space="preserve"> – 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w:t>
            </w:r>
            <w:proofErr w:type="spellStart"/>
            <w:r w:rsidRPr="00E05016">
              <w:rPr>
                <w:rFonts w:ascii="Times New Roman" w:eastAsia="Times New Roman" w:hAnsi="Times New Roman" w:cs="Times New Roman"/>
              </w:rPr>
              <w:t>rtu</w:t>
            </w:r>
            <w:proofErr w:type="spellEnd"/>
            <w:r w:rsidRPr="00E05016">
              <w:rPr>
                <w:rFonts w:ascii="Times New Roman" w:eastAsia="Times New Roman" w:hAnsi="Times New Roman" w:cs="Times New Roman"/>
              </w:rPr>
              <w:t>, МВт·год;</w:t>
            </w:r>
          </w:p>
          <w:p w:rsidR="00430435" w:rsidRPr="00E05016" w:rsidRDefault="008F7B03" w:rsidP="00430435">
            <w:pPr>
              <w:ind w:firstLine="851"/>
              <w:rPr>
                <w:rFonts w:ascii="Times New Roman" w:eastAsia="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ABE</m:t>
                  </m:r>
                </m:e>
                <m:sub>
                  <m:r>
                    <w:rPr>
                      <w:rFonts w:ascii="Cambria Math" w:eastAsia="Cambria Math" w:hAnsi="Cambria Math" w:cs="Times New Roman"/>
                    </w:rPr>
                    <m:t>e,z,rtu</m:t>
                  </m:r>
                </m:sub>
                <m:sup>
                  <m:r>
                    <w:rPr>
                      <w:rFonts w:ascii="Cambria Math" w:eastAsia="Cambria Math" w:hAnsi="Cambria Math" w:cs="Times New Roman"/>
                    </w:rPr>
                    <m:t>dn</m:t>
                  </m:r>
                </m:sup>
              </m:sSubSup>
            </m:oMath>
            <w:r w:rsidR="00430435" w:rsidRPr="00E05016">
              <w:rPr>
                <w:rFonts w:ascii="Times New Roman" w:eastAsia="Times New Roman" w:hAnsi="Times New Roman" w:cs="Times New Roman"/>
              </w:rPr>
              <w:t xml:space="preserve"> – активована балансуюча електрична енергія на розвантаження одиниці постачання послуг з балансування e в зоні z для ОРЧ </w:t>
            </w:r>
            <w:proofErr w:type="spellStart"/>
            <w:r w:rsidR="00430435" w:rsidRPr="00E05016">
              <w:rPr>
                <w:rFonts w:ascii="Times New Roman" w:eastAsia="Times New Roman" w:hAnsi="Times New Roman" w:cs="Times New Roman"/>
              </w:rPr>
              <w:t>rtu</w:t>
            </w:r>
            <w:proofErr w:type="spellEnd"/>
            <w:r w:rsidR="00430435" w:rsidRPr="00E05016">
              <w:rPr>
                <w:rFonts w:ascii="Times New Roman" w:eastAsia="Times New Roman" w:hAnsi="Times New Roman" w:cs="Times New Roman"/>
              </w:rPr>
              <w:t>, МВт·год, що розраховується за формулою</w:t>
            </w:r>
          </w:p>
          <w:p w:rsidR="00430435" w:rsidRPr="00E05016" w:rsidRDefault="008F7B03" w:rsidP="00430435">
            <w:pPr>
              <w:ind w:firstLine="851"/>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oMath>
            <w:r w:rsidR="00430435" w:rsidRPr="00E05016">
              <w:rPr>
                <w:rFonts w:ascii="Times New Roman" w:eastAsia="Times New Roman" w:hAnsi="Times New Roman" w:cs="Times New Roman"/>
                <w:iCs/>
                <w:color w:val="000000" w:themeColor="text1"/>
              </w:rPr>
              <w:t>,</w:t>
            </w:r>
          </w:p>
          <w:p w:rsidR="00430435" w:rsidRPr="00E05016" w:rsidRDefault="008F7B03" w:rsidP="00430435">
            <w:pPr>
              <w:ind w:firstLine="851"/>
              <w:rPr>
                <w:rFonts w:ascii="Times New Roman" w:eastAsia="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АВ</m:t>
                  </m:r>
                </m:e>
                <m:sub>
                  <m:r>
                    <w:rPr>
                      <w:rFonts w:ascii="Cambria Math" w:eastAsia="Cambria Math" w:hAnsi="Cambria Math" w:cs="Times New Roman"/>
                    </w:rPr>
                    <m:t>e,z,rtu</m:t>
                  </m:r>
                </m:sub>
                <m:sup>
                  <m:r>
                    <w:rPr>
                      <w:rFonts w:ascii="Cambria Math" w:eastAsia="Cambria Math" w:hAnsi="Cambria Math" w:cs="Times New Roman"/>
                    </w:rPr>
                    <m:t>dn</m:t>
                  </m:r>
                </m:sup>
              </m:sSubSup>
            </m:oMath>
            <w:r w:rsidR="00430435" w:rsidRPr="00E05016">
              <w:rPr>
                <w:rFonts w:ascii="Times New Roman" w:eastAsia="Times New Roman" w:hAnsi="Times New Roman" w:cs="Times New Roman"/>
              </w:rPr>
              <w:t xml:space="preserve"> – активовані з ранжиру відповідно до алгоритму балансуючого ринку пропозиції на балансуючу електричну енергію на розвантаження одиниці постачання послуг з балансування e в зоні z для ОРЧ rtu, МВт·год;</w:t>
            </w:r>
          </w:p>
          <w:p w:rsidR="00430435" w:rsidRPr="00E05016" w:rsidRDefault="008F7B03" w:rsidP="00430435">
            <w:pPr>
              <w:ind w:firstLine="851"/>
              <w:rPr>
                <w:rFonts w:ascii="Times New Roman" w:eastAsia="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MP</m:t>
                  </m:r>
                </m:e>
                <m:sub>
                  <m:r>
                    <w:rPr>
                      <w:rFonts w:ascii="Cambria Math" w:eastAsia="Cambria Math" w:hAnsi="Cambria Math" w:cs="Times New Roman"/>
                    </w:rPr>
                    <m:t>z,rtu</m:t>
                  </m:r>
                </m:sub>
                <m:sup>
                  <m:r>
                    <w:rPr>
                      <w:rFonts w:ascii="Cambria Math" w:eastAsia="Cambria Math" w:hAnsi="Cambria Math" w:cs="Times New Roman"/>
                    </w:rPr>
                    <m:t>up</m:t>
                  </m:r>
                </m:sup>
              </m:sSubSup>
            </m:oMath>
            <w:r w:rsidR="00430435" w:rsidRPr="00E05016">
              <w:rPr>
                <w:rFonts w:ascii="Times New Roman" w:eastAsia="Times New Roman" w:hAnsi="Times New Roman" w:cs="Times New Roman"/>
              </w:rPr>
              <w:t xml:space="preserve"> – маржинальна ціна балансуючої електричної енергії на завантаження в зоні z на балансуючому ринку реального часу за ОРЧ </w:t>
            </w:r>
            <w:proofErr w:type="spellStart"/>
            <w:r w:rsidR="00430435" w:rsidRPr="00E05016">
              <w:rPr>
                <w:rFonts w:ascii="Times New Roman" w:eastAsia="Times New Roman" w:hAnsi="Times New Roman" w:cs="Times New Roman"/>
              </w:rPr>
              <w:t>rtu</w:t>
            </w:r>
            <w:proofErr w:type="spellEnd"/>
            <w:r w:rsidR="00430435" w:rsidRPr="00E05016">
              <w:rPr>
                <w:rFonts w:ascii="Times New Roman" w:eastAsia="Times New Roman" w:hAnsi="Times New Roman" w:cs="Times New Roman"/>
              </w:rPr>
              <w:t>, грн/МВт·год;</w:t>
            </w:r>
          </w:p>
          <w:p w:rsidR="00430435" w:rsidRPr="00E05016" w:rsidRDefault="008F7B03" w:rsidP="00430435">
            <w:pPr>
              <w:pStyle w:val="ae"/>
              <w:spacing w:after="0" w:line="228" w:lineRule="auto"/>
              <w:contextualSpacing/>
              <w:rPr>
                <w:rFonts w:ascii="Times New Roman" w:eastAsia="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MP</m:t>
                  </m:r>
                </m:e>
                <m:sub>
                  <m:r>
                    <w:rPr>
                      <w:rFonts w:ascii="Cambria Math" w:eastAsia="Cambria Math" w:hAnsi="Cambria Math" w:cs="Times New Roman"/>
                    </w:rPr>
                    <m:t>z,rtu</m:t>
                  </m:r>
                </m:sub>
                <m:sup>
                  <m:r>
                    <w:rPr>
                      <w:rFonts w:ascii="Cambria Math" w:eastAsia="Cambria Math" w:hAnsi="Cambria Math" w:cs="Times New Roman"/>
                    </w:rPr>
                    <m:t>dn</m:t>
                  </m:r>
                </m:sup>
              </m:sSubSup>
            </m:oMath>
            <w:r w:rsidR="00430435" w:rsidRPr="00E05016">
              <w:rPr>
                <w:rFonts w:ascii="Times New Roman" w:eastAsia="Times New Roman" w:hAnsi="Times New Roman" w:cs="Times New Roman"/>
              </w:rPr>
              <w:t xml:space="preserve"> – маржинальна ціна балансуючої електричної енергії на розвантаження в зоні z на балансуючому ринку реального часу за ОРЧ rtu, грн/МВт·год.</w:t>
            </w:r>
          </w:p>
          <w:p w:rsidR="00430435" w:rsidRPr="00E05016" w:rsidRDefault="00430435" w:rsidP="00430435">
            <w:pPr>
              <w:pStyle w:val="ae"/>
              <w:spacing w:after="0" w:line="228" w:lineRule="auto"/>
              <w:contextualSpacing/>
              <w:rPr>
                <w:rFonts w:ascii="Times New Roman" w:eastAsia="Times New Roman" w:hAnsi="Times New Roman" w:cs="Times New Roman"/>
                <w:color w:val="333333"/>
              </w:rPr>
            </w:pPr>
          </w:p>
          <w:p w:rsidR="00430435" w:rsidRPr="00E05016" w:rsidRDefault="00430435" w:rsidP="00430435">
            <w:pPr>
              <w:pStyle w:val="ae"/>
              <w:spacing w:after="0" w:line="228" w:lineRule="auto"/>
              <w:ind w:left="0" w:firstLine="407"/>
              <w:contextualSpacing/>
              <w:jc w:val="both"/>
              <w:rPr>
                <w:rFonts w:ascii="Times New Roman" w:eastAsia="Times New Roman" w:hAnsi="Times New Roman" w:cs="Times New Roman"/>
                <w:i/>
                <w:color w:val="333333"/>
              </w:rPr>
            </w:pPr>
            <w:r w:rsidRPr="00E05016">
              <w:rPr>
                <w:rFonts w:ascii="Times New Roman" w:eastAsia="Times New Roman" w:hAnsi="Times New Roman" w:cs="Times New Roman"/>
                <w:i/>
                <w:color w:val="000000"/>
              </w:rPr>
              <w:t>Оскільки дані зміни до Правил ринку, зокрема,  направлені на вирішення проблемних питань, пов’язаних із виникненням у учасників ринку небалансів електричної енергії виключно внаслідок примусового зменшення навантаження на виконання команд диспетчера та аварійних ситуацій в ОЕС України, пропонуємо внести зміни до пунктів 5.13.3, 5.14.1 та 5.14.2 Правил ринку, виклавши їх в запропонованій редакції, які дозволять уникнути появи у учасників ринку необґрунтованих, як позитивних так і негативних небалансів електричної енергії внаслідок надання команд диспетчером НЕК «Укренерго» поза алгоритмом балансуючого ринку.</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5813" w:type="dxa"/>
            <w:vMerge/>
          </w:tcPr>
          <w:p w:rsidR="00430435" w:rsidRPr="00E05016" w:rsidRDefault="00430435" w:rsidP="00430435">
            <w:pPr>
              <w:pStyle w:val="ae"/>
              <w:spacing w:after="0" w:line="228" w:lineRule="auto"/>
              <w:contextualSpacing/>
              <w:rPr>
                <w:rFonts w:ascii="Times New Roman" w:eastAsia="Times New Roman" w:hAnsi="Times New Roman" w:cs="Times New Roman"/>
                <w:color w:val="333333"/>
              </w:rPr>
            </w:pPr>
          </w:p>
        </w:tc>
        <w:tc>
          <w:tcPr>
            <w:tcW w:w="6378" w:type="dxa"/>
          </w:tcPr>
          <w:p w:rsidR="00430435" w:rsidRPr="00E05016" w:rsidRDefault="00430435" w:rsidP="00430435">
            <w:pPr>
              <w:pStyle w:val="ae"/>
              <w:spacing w:after="0" w:line="228" w:lineRule="auto"/>
              <w:ind w:left="0"/>
              <w:contextualSpacing/>
              <w:jc w:val="center"/>
              <w:rPr>
                <w:rFonts w:ascii="Times New Roman" w:eastAsia="Times New Roman" w:hAnsi="Times New Roman" w:cs="Times New Roman"/>
                <w:b/>
                <w:u w:val="single"/>
              </w:rPr>
            </w:pPr>
            <w:r w:rsidRPr="00E05016">
              <w:rPr>
                <w:rFonts w:ascii="Times New Roman" w:eastAsia="Times New Roman" w:hAnsi="Times New Roman" w:cs="Times New Roman"/>
                <w:b/>
                <w:u w:val="single"/>
              </w:rPr>
              <w:t>НЕК «Укренерго»</w:t>
            </w:r>
          </w:p>
          <w:p w:rsidR="00430435" w:rsidRPr="00E05016" w:rsidRDefault="00430435" w:rsidP="00430435">
            <w:pPr>
              <w:pStyle w:val="ae"/>
              <w:spacing w:after="0" w:line="228" w:lineRule="auto"/>
              <w:ind w:left="0"/>
              <w:contextualSpacing/>
              <w:rPr>
                <w:rFonts w:ascii="Times New Roman" w:hAnsi="Times New Roman" w:cs="Times New Roman"/>
                <w:lang w:eastAsia="ru-RU"/>
              </w:rPr>
            </w:pPr>
            <w:r w:rsidRPr="00E05016">
              <w:rPr>
                <w:rFonts w:ascii="Times New Roman" w:eastAsia="Times New Roman" w:hAnsi="Times New Roman" w:cs="Times New Roman"/>
              </w:rPr>
              <w:t>5.13.3. У кожній зоні ціна (у грн/МВт·год) небалансу для врегулювання небалансів за кожен розрахунковий період визначається за формулою</w:t>
            </w:r>
          </w:p>
          <w:p w:rsidR="00430435" w:rsidRPr="00E05016" w:rsidRDefault="00430435" w:rsidP="00430435">
            <w:pPr>
              <w:contextualSpacing/>
              <w:rPr>
                <w:rFonts w:ascii="Times New Roman" w:eastAsiaTheme="minorEastAsia" w:hAnsi="Times New Roman" w:cs="Times New Roman"/>
                <w:iCs/>
              </w:rPr>
            </w:pPr>
            <m:oMath>
              <m:r>
                <m:rPr>
                  <m:sty m:val="p"/>
                </m:rPr>
                <w:rPr>
                  <w:rFonts w:ascii="Cambria Math" w:hAnsi="Cambria Math" w:cs="Times New Roman"/>
                </w:rPr>
                <m:t>I</m:t>
              </m:r>
              <m:sSubSup>
                <m:sSubSupPr>
                  <m:ctrlPr>
                    <w:rPr>
                      <w:rFonts w:ascii="Cambria Math" w:hAnsi="Cambria Math" w:cs="Times New Roman"/>
                      <w:iCs/>
                    </w:rPr>
                  </m:ctrlPr>
                </m:sSubSupPr>
                <m:e>
                  <m:r>
                    <m:rPr>
                      <m:sty m:val="p"/>
                    </m:rPr>
                    <w:rPr>
                      <w:rFonts w:ascii="Cambria Math" w:hAnsi="Cambria Math" w:cs="Times New Roman"/>
                      <w:lang w:val="az-Latn-AZ"/>
                    </w:rPr>
                    <m:t>MSP</m:t>
                  </m:r>
                </m:e>
                <m:sub>
                  <m:r>
                    <m:rPr>
                      <m:sty m:val="p"/>
                    </m:rPr>
                    <w:rPr>
                      <w:rFonts w:ascii="Cambria Math" w:hAnsi="Cambria Math" w:cs="Times New Roman"/>
                    </w:rPr>
                    <m:t>z,t</m:t>
                  </m:r>
                </m:sub>
                <m:sup/>
              </m:sSubSup>
              <m:r>
                <m:rPr>
                  <m:sty m:val="p"/>
                </m:rPr>
                <w:rPr>
                  <w:rFonts w:ascii="Cambria Math" w:hAnsi="Cambria Math" w:cs="Times New Roman"/>
                </w:rPr>
                <m:t>=</m:t>
              </m:r>
              <m:d>
                <m:dPr>
                  <m:begChr m:val="|"/>
                  <m:endChr m:val="|"/>
                  <m:ctrlPr>
                    <w:rPr>
                      <w:rFonts w:ascii="Cambria Math" w:hAnsi="Cambria Math" w:cs="Times New Roman"/>
                      <w:iCs/>
                    </w:rPr>
                  </m:ctrlPr>
                </m:dPr>
                <m:e>
                  <m:f>
                    <m:fPr>
                      <m:ctrlPr>
                        <w:rPr>
                          <w:rFonts w:ascii="Cambria Math" w:hAnsi="Cambria Math" w:cs="Times New Roman"/>
                          <w:iCs/>
                        </w:rPr>
                      </m:ctrlPr>
                    </m:fPr>
                    <m:num>
                      <m:nary>
                        <m:naryPr>
                          <m:chr m:val="∑"/>
                          <m:limLoc m:val="undOvr"/>
                          <m:supHide m:val="1"/>
                          <m:ctrlPr>
                            <w:rPr>
                              <w:rFonts w:ascii="Cambria Math" w:hAnsi="Cambria Math" w:cs="Times New Roman"/>
                              <w:iCs/>
                            </w:rPr>
                          </m:ctrlPr>
                        </m:naryPr>
                        <m:sub>
                          <m:r>
                            <m:rPr>
                              <m:sty m:val="p"/>
                            </m:rPr>
                            <w:rPr>
                              <w:rFonts w:ascii="Cambria Math" w:hAnsi="Cambria Math" w:cs="Times New Roman"/>
                            </w:rPr>
                            <m:t>rtu∈t</m:t>
                          </m:r>
                        </m:sub>
                        <m:sup/>
                        <m:e>
                          <m:r>
                            <m:rPr>
                              <m:sty m:val="p"/>
                            </m:rPr>
                            <w:rPr>
                              <w:rFonts w:ascii="Cambria Math" w:hAnsi="Cambria Math" w:cs="Times New Roman"/>
                            </w:rPr>
                            <m:t>(</m:t>
                          </m:r>
                          <m:sSubSup>
                            <m:sSubSupPr>
                              <m:ctrlPr>
                                <w:rPr>
                                  <w:rFonts w:ascii="Cambria Math" w:hAnsi="Cambria Math" w:cs="Times New Roman"/>
                                  <w:iCs/>
                                </w:rPr>
                              </m:ctrlPr>
                            </m:sSubSupPr>
                            <m:e>
                              <m:r>
                                <m:rPr>
                                  <m:sty m:val="p"/>
                                </m:rPr>
                                <w:rPr>
                                  <w:rFonts w:ascii="Cambria Math" w:hAnsi="Cambria Math" w:cs="Times New Roman"/>
                                  <w:lang w:val="az-Latn-AZ"/>
                                </w:rPr>
                                <m:t>ABE</m:t>
                              </m:r>
                            </m:e>
                            <m:sub>
                              <m:r>
                                <m:rPr>
                                  <m:sty m:val="p"/>
                                </m:rPr>
                                <w:rPr>
                                  <w:rFonts w:ascii="Cambria Math" w:hAnsi="Cambria Math" w:cs="Times New Roman"/>
                                </w:rPr>
                                <m:t>z,rtu</m:t>
                              </m:r>
                            </m:sub>
                            <m:sup>
                              <m:r>
                                <m:rPr>
                                  <m:sty m:val="p"/>
                                </m:rPr>
                                <w:rPr>
                                  <w:rFonts w:ascii="Cambria Math" w:hAnsi="Cambria Math" w:cs="Times New Roman"/>
                                </w:rPr>
                                <m:t>up</m:t>
                              </m:r>
                            </m:sup>
                          </m:sSubSup>
                          <m:r>
                            <m:rPr>
                              <m:sty m:val="p"/>
                            </m:rPr>
                            <w:rPr>
                              <w:rFonts w:ascii="Cambria Math" w:hAnsi="Cambria Math" w:cs="Times New Roman"/>
                            </w:rPr>
                            <m:t>×</m:t>
                          </m:r>
                          <m:sSubSup>
                            <m:sSubSupPr>
                              <m:ctrlPr>
                                <w:rPr>
                                  <w:rFonts w:ascii="Cambria Math" w:hAnsi="Cambria Math" w:cs="Times New Roman"/>
                                  <w:iCs/>
                                </w:rPr>
                              </m:ctrlPr>
                            </m:sSubSupPr>
                            <m:e>
                              <m:r>
                                <m:rPr>
                                  <m:sty m:val="p"/>
                                </m:rPr>
                                <w:rPr>
                                  <w:rFonts w:ascii="Cambria Math" w:hAnsi="Cambria Math" w:cs="Times New Roman"/>
                                </w:rPr>
                                <m:t>MP</m:t>
                              </m:r>
                            </m:e>
                            <m:sub>
                              <m:r>
                                <m:rPr>
                                  <m:sty m:val="p"/>
                                </m:rPr>
                                <w:rPr>
                                  <w:rFonts w:ascii="Cambria Math" w:hAnsi="Cambria Math" w:cs="Times New Roman"/>
                                </w:rPr>
                                <m:t>z,rtu</m:t>
                              </m:r>
                            </m:sub>
                            <m:sup>
                              <m:r>
                                <m:rPr>
                                  <m:sty m:val="p"/>
                                </m:rPr>
                                <w:rPr>
                                  <w:rFonts w:ascii="Cambria Math" w:hAnsi="Cambria Math" w:cs="Times New Roman"/>
                                  <w:lang w:val="az-Latn-AZ"/>
                                </w:rPr>
                                <m:t>up</m:t>
                              </m:r>
                            </m:sup>
                          </m:sSubSup>
                        </m:e>
                      </m:nary>
                      <m:r>
                        <m:rPr>
                          <m:sty m:val="p"/>
                        </m:rPr>
                        <w:rPr>
                          <w:rFonts w:ascii="Cambria Math" w:hAnsi="Cambria Math" w:cs="Times New Roman"/>
                        </w:rPr>
                        <m:t>)</m:t>
                      </m:r>
                    </m:num>
                    <m:den>
                      <m:nary>
                        <m:naryPr>
                          <m:chr m:val="∑"/>
                          <m:limLoc m:val="undOvr"/>
                          <m:supHide m:val="1"/>
                          <m:ctrlPr>
                            <w:rPr>
                              <w:rFonts w:ascii="Cambria Math" w:hAnsi="Cambria Math" w:cs="Times New Roman"/>
                              <w:iCs/>
                            </w:rPr>
                          </m:ctrlPr>
                        </m:naryPr>
                        <m:sub>
                          <m:r>
                            <m:rPr>
                              <m:sty m:val="p"/>
                            </m:rPr>
                            <w:rPr>
                              <w:rFonts w:ascii="Cambria Math" w:hAnsi="Cambria Math" w:cs="Times New Roman"/>
                            </w:rPr>
                            <m:t>rtu∈t</m:t>
                          </m:r>
                        </m:sub>
                        <m:sup/>
                        <m:e>
                          <m:d>
                            <m:dPr>
                              <m:ctrlPr>
                                <w:rPr>
                                  <w:rFonts w:ascii="Cambria Math" w:hAnsi="Cambria Math" w:cs="Times New Roman"/>
                                </w:rPr>
                              </m:ctrlPr>
                            </m:dPr>
                            <m:e>
                              <m:sSubSup>
                                <m:sSubSupPr>
                                  <m:ctrlPr>
                                    <w:rPr>
                                      <w:rFonts w:ascii="Cambria Math" w:hAnsi="Cambria Math" w:cs="Times New Roman"/>
                                      <w:iCs/>
                                    </w:rPr>
                                  </m:ctrlPr>
                                </m:sSubSupPr>
                                <m:e>
                                  <m:r>
                                    <m:rPr>
                                      <m:sty m:val="p"/>
                                    </m:rPr>
                                    <w:rPr>
                                      <w:rFonts w:ascii="Cambria Math" w:hAnsi="Cambria Math" w:cs="Times New Roman"/>
                                      <w:lang w:val="az-Latn-AZ"/>
                                    </w:rPr>
                                    <m:t>ABE</m:t>
                                  </m:r>
                                </m:e>
                                <m:sub>
                                  <m:r>
                                    <m:rPr>
                                      <m:sty m:val="p"/>
                                    </m:rPr>
                                    <w:rPr>
                                      <w:rFonts w:ascii="Cambria Math" w:hAnsi="Cambria Math" w:cs="Times New Roman"/>
                                    </w:rPr>
                                    <m:t>z,rtu</m:t>
                                  </m:r>
                                </m:sub>
                                <m:sup>
                                  <m:r>
                                    <m:rPr>
                                      <m:sty m:val="p"/>
                                    </m:rPr>
                                    <w:rPr>
                                      <w:rFonts w:ascii="Cambria Math" w:hAnsi="Cambria Math" w:cs="Times New Roman"/>
                                    </w:rPr>
                                    <m:t>up</m:t>
                                  </m:r>
                                </m:sup>
                              </m:sSubSup>
                            </m:e>
                          </m:d>
                        </m:e>
                      </m:nary>
                    </m:den>
                  </m:f>
                </m:e>
              </m:d>
            </m:oMath>
            <w:r w:rsidRPr="00E05016">
              <w:rPr>
                <w:rFonts w:ascii="Times New Roman" w:eastAsiaTheme="minorEastAsia" w:hAnsi="Times New Roman" w:cs="Times New Roman"/>
                <w:iCs/>
              </w:rPr>
              <w:t>,</w:t>
            </w:r>
          </w:p>
          <w:p w:rsidR="00430435" w:rsidRPr="00E05016" w:rsidRDefault="00430435" w:rsidP="00430435">
            <w:pPr>
              <w:contextualSpacing/>
              <w:rPr>
                <w:rFonts w:ascii="Times New Roman" w:eastAsiaTheme="minorEastAsia" w:hAnsi="Times New Roman" w:cs="Times New Roman"/>
                <w:iCs/>
              </w:rPr>
            </w:pPr>
          </w:p>
          <w:p w:rsidR="00430435" w:rsidRPr="00E05016" w:rsidRDefault="00430435" w:rsidP="00430435">
            <w:pPr>
              <w:pStyle w:val="Default"/>
              <w:contextualSpacing/>
              <w:rPr>
                <w:iCs/>
                <w:color w:val="auto"/>
                <w:sz w:val="22"/>
                <w:szCs w:val="22"/>
                <w:lang w:val="uk-UA"/>
              </w:rPr>
            </w:pPr>
            <w:r w:rsidRPr="00E05016">
              <w:rPr>
                <w:b/>
                <w:bCs/>
                <w:color w:val="auto"/>
                <w:sz w:val="22"/>
                <w:szCs w:val="22"/>
                <w:u w:val="single"/>
                <w:lang w:val="uk-UA"/>
              </w:rPr>
              <w:t>якщо</w:t>
            </w:r>
            <w:r w:rsidRPr="00E05016">
              <w:rPr>
                <w:color w:val="auto"/>
                <w:sz w:val="22"/>
                <w:szCs w:val="22"/>
                <w:lang w:val="uk-UA"/>
              </w:rPr>
              <w:t xml:space="preserve"> </w:t>
            </w:r>
            <m:oMath>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rtu∈t</m:t>
                  </m:r>
                </m:sub>
                <m:sup/>
                <m:e>
                  <m:d>
                    <m:dPr>
                      <m:ctrlPr>
                        <w:rPr>
                          <w:rFonts w:ascii="Cambria Math" w:hAnsi="Cambria Math"/>
                          <w:color w:val="auto"/>
                          <w:sz w:val="22"/>
                          <w:szCs w:val="22"/>
                        </w:rPr>
                      </m:ctrlPr>
                    </m:dPr>
                    <m:e>
                      <m:sSubSup>
                        <m:sSubSupPr>
                          <m:ctrlPr>
                            <w:rPr>
                              <w:rFonts w:ascii="Cambria Math" w:hAnsi="Cambria Math"/>
                              <w:iCs/>
                              <w:color w:val="auto"/>
                              <w:sz w:val="22"/>
                              <w:szCs w:val="22"/>
                              <w:lang w:val="uk-UA"/>
                            </w:rPr>
                          </m:ctrlPr>
                        </m:sSubSupPr>
                        <m:e>
                          <m:r>
                            <m:rPr>
                              <m:sty m:val="p"/>
                            </m:rPr>
                            <w:rPr>
                              <w:rFonts w:ascii="Cambria Math" w:hAnsi="Cambria Math"/>
                              <w:color w:val="auto"/>
                              <w:sz w:val="22"/>
                              <w:szCs w:val="22"/>
                              <w:lang w:val="en-US"/>
                            </w:rPr>
                            <m:t>ABE</m:t>
                          </m:r>
                        </m:e>
                        <m:sub>
                          <m:r>
                            <m:rPr>
                              <m:sty m:val="p"/>
                            </m:rPr>
                            <w:rPr>
                              <w:rFonts w:ascii="Cambria Math" w:hAnsi="Cambria Math"/>
                              <w:color w:val="auto"/>
                              <w:sz w:val="22"/>
                              <w:szCs w:val="22"/>
                              <w:lang w:val="uk-UA"/>
                            </w:rPr>
                            <m:t>z,rtu</m:t>
                          </m:r>
                        </m:sub>
                        <m:sup>
                          <m:r>
                            <m:rPr>
                              <m:sty m:val="p"/>
                            </m:rPr>
                            <w:rPr>
                              <w:rFonts w:ascii="Cambria Math" w:hAnsi="Cambria Math"/>
                              <w:color w:val="auto"/>
                              <w:sz w:val="22"/>
                              <w:szCs w:val="22"/>
                              <w:lang w:val="uk-UA"/>
                            </w:rPr>
                            <m:t>up</m:t>
                          </m:r>
                        </m:sup>
                      </m:sSubSup>
                    </m:e>
                  </m:d>
                </m:e>
              </m:nary>
              <m:r>
                <m:rPr>
                  <m:sty m:val="b"/>
                </m:rPr>
                <w:rPr>
                  <w:rFonts w:ascii="Cambria Math" w:hAnsi="Cambria Math"/>
                  <w:strike/>
                  <w:color w:val="auto"/>
                  <w:sz w:val="22"/>
                  <w:szCs w:val="22"/>
                </w:rPr>
                <m:t>+</m:t>
              </m:r>
              <m:r>
                <m:rPr>
                  <m:sty m:val="bi"/>
                </m:rPr>
                <w:rPr>
                  <w:rFonts w:ascii="Cambria Math" w:hAnsi="Cambria Math"/>
                  <w:strike/>
                  <w:color w:val="auto"/>
                  <w:sz w:val="22"/>
                  <w:szCs w:val="22"/>
                </w:rPr>
                <m:t xml:space="preserve"> </m:t>
              </m:r>
              <m:nary>
                <m:naryPr>
                  <m:chr m:val="∑"/>
                  <m:limLoc m:val="undOvr"/>
                  <m:supHide m:val="1"/>
                  <m:ctrlPr>
                    <w:rPr>
                      <w:rFonts w:ascii="Cambria Math" w:hAnsi="Cambria Math"/>
                      <w:b/>
                      <w:bCs/>
                      <w:iCs/>
                      <w:strike/>
                      <w:color w:val="auto"/>
                      <w:sz w:val="22"/>
                      <w:szCs w:val="22"/>
                    </w:rPr>
                  </m:ctrlPr>
                </m:naryPr>
                <m:sub>
                  <m:r>
                    <m:rPr>
                      <m:sty m:val="b"/>
                    </m:rPr>
                    <w:rPr>
                      <w:rFonts w:ascii="Cambria Math" w:hAnsi="Cambria Math"/>
                      <w:strike/>
                      <w:color w:val="auto"/>
                      <w:sz w:val="22"/>
                      <w:szCs w:val="22"/>
                    </w:rPr>
                    <m:t>rtu∈t</m:t>
                  </m:r>
                </m:sub>
                <m:sup/>
                <m:e>
                  <m:d>
                    <m:dPr>
                      <m:ctrlPr>
                        <w:rPr>
                          <w:rFonts w:ascii="Cambria Math" w:hAnsi="Cambria Math"/>
                          <w:b/>
                          <w:bCs/>
                          <w:strike/>
                          <w:color w:val="auto"/>
                          <w:sz w:val="22"/>
                          <w:szCs w:val="22"/>
                        </w:rPr>
                      </m:ctrlPr>
                    </m:dPr>
                    <m:e>
                      <m:sSub>
                        <m:sSubPr>
                          <m:ctrlPr>
                            <w:rPr>
                              <w:rFonts w:ascii="Cambria Math" w:eastAsia="Times New Roman" w:hAnsi="Cambria Math"/>
                              <w:b/>
                              <w:bCs/>
                              <w:i/>
                              <w:iCs/>
                              <w:strike/>
                              <w:color w:val="auto"/>
                              <w:sz w:val="22"/>
                              <w:szCs w:val="22"/>
                              <w:lang w:val="uk-UA"/>
                            </w:rPr>
                          </m:ctrlPr>
                        </m:sSubPr>
                        <m:e>
                          <m:r>
                            <m:rPr>
                              <m:sty m:val="b"/>
                            </m:rPr>
                            <w:rPr>
                              <w:rFonts w:ascii="Cambria Math" w:eastAsia="Times New Roman" w:hAnsi="Cambria Math"/>
                              <w:strike/>
                              <w:color w:val="auto"/>
                              <w:sz w:val="22"/>
                              <w:szCs w:val="22"/>
                              <w:lang w:val="en-US"/>
                            </w:rPr>
                            <m:t>REC</m:t>
                          </m:r>
                        </m:e>
                        <m:sub>
                          <m:r>
                            <m:rPr>
                              <m:sty m:val="b"/>
                            </m:rPr>
                            <w:rPr>
                              <w:rFonts w:ascii="Cambria Math" w:eastAsia="Times New Roman" w:hAnsi="Cambria Math"/>
                              <w:strike/>
                              <w:color w:val="auto"/>
                              <w:sz w:val="22"/>
                              <w:szCs w:val="22"/>
                            </w:rPr>
                            <m:t>z, rtu</m:t>
                          </m:r>
                        </m:sub>
                      </m:sSub>
                    </m:e>
                  </m:d>
                </m:e>
              </m:nary>
              <m:r>
                <m:rPr>
                  <m:sty m:val="p"/>
                </m:rPr>
                <w:rPr>
                  <w:rFonts w:ascii="Cambria Math" w:hAnsi="Cambria Math"/>
                  <w:color w:val="auto"/>
                  <w:sz w:val="22"/>
                  <w:szCs w:val="22"/>
                </w:rPr>
                <m:t>&gt;</m:t>
              </m:r>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rtu∈t</m:t>
                  </m:r>
                </m:sub>
                <m:sup/>
                <m:e>
                  <m:d>
                    <m:dPr>
                      <m:ctrlPr>
                        <w:rPr>
                          <w:rFonts w:ascii="Cambria Math" w:hAnsi="Cambria Math"/>
                          <w:color w:val="auto"/>
                          <w:sz w:val="22"/>
                          <w:szCs w:val="22"/>
                        </w:rPr>
                      </m:ctrlPr>
                    </m:dPr>
                    <m:e>
                      <m:sSubSup>
                        <m:sSubSupPr>
                          <m:ctrlPr>
                            <w:rPr>
                              <w:rFonts w:ascii="Cambria Math" w:hAnsi="Cambria Math"/>
                              <w:iCs/>
                              <w:color w:val="auto"/>
                              <w:sz w:val="22"/>
                              <w:szCs w:val="22"/>
                              <w:lang w:val="uk-UA"/>
                            </w:rPr>
                          </m:ctrlPr>
                        </m:sSubSupPr>
                        <m:e>
                          <m:r>
                            <m:rPr>
                              <m:sty m:val="p"/>
                            </m:rPr>
                            <w:rPr>
                              <w:rFonts w:ascii="Cambria Math" w:hAnsi="Cambria Math"/>
                              <w:color w:val="auto"/>
                              <w:sz w:val="22"/>
                              <w:szCs w:val="22"/>
                              <w:lang w:val="en-US"/>
                            </w:rPr>
                            <m:t>ABE</m:t>
                          </m:r>
                        </m:e>
                        <m:sub>
                          <m:r>
                            <m:rPr>
                              <m:sty m:val="p"/>
                            </m:rPr>
                            <w:rPr>
                              <w:rFonts w:ascii="Cambria Math" w:hAnsi="Cambria Math"/>
                              <w:color w:val="auto"/>
                              <w:sz w:val="22"/>
                              <w:szCs w:val="22"/>
                              <w:lang w:val="uk-UA"/>
                            </w:rPr>
                            <m:t>z,rtu</m:t>
                          </m:r>
                        </m:sub>
                        <m:sup>
                          <m:r>
                            <m:rPr>
                              <m:sty m:val="p"/>
                            </m:rPr>
                            <w:rPr>
                              <w:rFonts w:ascii="Cambria Math" w:hAnsi="Cambria Math"/>
                              <w:color w:val="auto"/>
                              <w:sz w:val="22"/>
                              <w:szCs w:val="22"/>
                              <w:lang w:val="uk-UA"/>
                            </w:rPr>
                            <m:t>dn</m:t>
                          </m:r>
                        </m:sup>
                      </m:sSubSup>
                    </m:e>
                  </m:d>
                </m:e>
              </m:nary>
            </m:oMath>
            <w:r w:rsidRPr="00E05016">
              <w:rPr>
                <w:iCs/>
                <w:color w:val="auto"/>
                <w:sz w:val="22"/>
                <w:szCs w:val="22"/>
                <w:lang w:val="uk-UA"/>
              </w:rPr>
              <w:t>,</w:t>
            </w:r>
          </w:p>
          <w:p w:rsidR="00430435" w:rsidRPr="00E05016" w:rsidRDefault="00430435" w:rsidP="00430435">
            <w:pPr>
              <w:pStyle w:val="Default"/>
              <w:contextualSpacing/>
              <w:rPr>
                <w:rFonts w:eastAsiaTheme="minorEastAsia"/>
                <w:iCs/>
                <w:color w:val="auto"/>
                <w:sz w:val="22"/>
                <w:szCs w:val="22"/>
                <w:lang w:val="uk-UA"/>
              </w:rPr>
            </w:pPr>
          </w:p>
          <w:p w:rsidR="00430435" w:rsidRPr="00E05016" w:rsidRDefault="00430435" w:rsidP="00430435">
            <w:pPr>
              <w:pStyle w:val="Default"/>
              <w:contextualSpacing/>
              <w:rPr>
                <w:rFonts w:eastAsiaTheme="minorEastAsia"/>
                <w:color w:val="auto"/>
                <w:sz w:val="22"/>
                <w:szCs w:val="22"/>
                <w:lang w:val="uk-UA"/>
              </w:rPr>
            </w:pPr>
            <m:oMath>
              <m:r>
                <m:rPr>
                  <m:sty m:val="p"/>
                </m:rPr>
                <w:rPr>
                  <w:rFonts w:ascii="Cambria Math" w:hAnsi="Cambria Math"/>
                  <w:color w:val="auto"/>
                  <w:sz w:val="22"/>
                  <w:szCs w:val="22"/>
                </w:rPr>
                <m:t>I</m:t>
              </m:r>
              <m:sSubSup>
                <m:sSubSupPr>
                  <m:ctrlPr>
                    <w:rPr>
                      <w:rFonts w:ascii="Cambria Math" w:hAnsi="Cambria Math"/>
                      <w:iCs/>
                      <w:color w:val="auto"/>
                      <w:sz w:val="22"/>
                      <w:szCs w:val="22"/>
                    </w:rPr>
                  </m:ctrlPr>
                </m:sSubSupPr>
                <m:e>
                  <m:r>
                    <m:rPr>
                      <m:sty m:val="p"/>
                    </m:rPr>
                    <w:rPr>
                      <w:rFonts w:ascii="Cambria Math" w:hAnsi="Cambria Math"/>
                      <w:color w:val="auto"/>
                      <w:sz w:val="22"/>
                      <w:szCs w:val="22"/>
                      <w:lang w:val="en-US"/>
                    </w:rPr>
                    <m:t>MSP</m:t>
                  </m:r>
                </m:e>
                <m:sub>
                  <m:r>
                    <m:rPr>
                      <m:sty m:val="p"/>
                    </m:rPr>
                    <w:rPr>
                      <w:rFonts w:ascii="Cambria Math" w:hAnsi="Cambria Math"/>
                      <w:color w:val="auto"/>
                      <w:sz w:val="22"/>
                      <w:szCs w:val="22"/>
                    </w:rPr>
                    <m:t>z</m:t>
                  </m:r>
                  <m:r>
                    <m:rPr>
                      <m:sty m:val="p"/>
                    </m:rPr>
                    <w:rPr>
                      <w:rFonts w:ascii="Cambria Math" w:hAnsi="Cambria Math"/>
                      <w:color w:val="auto"/>
                      <w:sz w:val="22"/>
                      <w:szCs w:val="22"/>
                      <w:lang w:val="uk-UA"/>
                    </w:rPr>
                    <m:t>,</m:t>
                  </m:r>
                  <m:r>
                    <m:rPr>
                      <m:sty m:val="p"/>
                    </m:rPr>
                    <w:rPr>
                      <w:rFonts w:ascii="Cambria Math" w:hAnsi="Cambria Math"/>
                      <w:color w:val="auto"/>
                      <w:sz w:val="22"/>
                      <w:szCs w:val="22"/>
                    </w:rPr>
                    <m:t>t</m:t>
                  </m:r>
                </m:sub>
                <m:sup/>
              </m:sSubSup>
              <m:r>
                <m:rPr>
                  <m:sty m:val="p"/>
                </m:rPr>
                <w:rPr>
                  <w:rFonts w:ascii="Cambria Math" w:hAnsi="Cambria Math"/>
                  <w:color w:val="auto"/>
                  <w:sz w:val="22"/>
                  <w:szCs w:val="22"/>
                  <w:lang w:val="uk-UA"/>
                </w:rPr>
                <m:t>=</m:t>
              </m:r>
              <m:sSub>
                <m:sSubPr>
                  <m:ctrlPr>
                    <w:rPr>
                      <w:rFonts w:ascii="Cambria Math" w:hAnsi="Cambria Math"/>
                      <w:color w:val="auto"/>
                      <w:sz w:val="22"/>
                      <w:szCs w:val="22"/>
                    </w:rPr>
                  </m:ctrlPr>
                </m:sSubPr>
                <m:e>
                  <m:r>
                    <m:rPr>
                      <m:sty m:val="p"/>
                    </m:rPr>
                    <w:rPr>
                      <w:rFonts w:ascii="Cambria Math" w:hAnsi="Cambria Math"/>
                      <w:color w:val="auto"/>
                      <w:sz w:val="22"/>
                      <w:szCs w:val="22"/>
                    </w:rPr>
                    <m:t>PDAM</m:t>
                  </m:r>
                </m:e>
                <m:sub>
                  <m:r>
                    <m:rPr>
                      <m:sty m:val="p"/>
                    </m:rPr>
                    <w:rPr>
                      <w:rFonts w:ascii="Cambria Math" w:hAnsi="Cambria Math"/>
                      <w:color w:val="auto"/>
                      <w:sz w:val="22"/>
                      <w:szCs w:val="22"/>
                    </w:rPr>
                    <m:t>z</m:t>
                  </m:r>
                  <m:r>
                    <m:rPr>
                      <m:sty m:val="p"/>
                    </m:rPr>
                    <w:rPr>
                      <w:rFonts w:ascii="Cambria Math" w:hAnsi="Cambria Math"/>
                      <w:color w:val="auto"/>
                      <w:sz w:val="22"/>
                      <w:szCs w:val="22"/>
                      <w:lang w:val="uk-UA"/>
                    </w:rPr>
                    <m:t>,</m:t>
                  </m:r>
                  <m:r>
                    <m:rPr>
                      <m:sty m:val="p"/>
                    </m:rPr>
                    <w:rPr>
                      <w:rFonts w:ascii="Cambria Math" w:hAnsi="Cambria Math"/>
                      <w:color w:val="auto"/>
                      <w:sz w:val="22"/>
                      <w:szCs w:val="22"/>
                    </w:rPr>
                    <m:t>t</m:t>
                  </m:r>
                </m:sub>
              </m:sSub>
            </m:oMath>
            <w:r w:rsidRPr="00E05016">
              <w:rPr>
                <w:rFonts w:eastAsiaTheme="minorEastAsia"/>
                <w:color w:val="auto"/>
                <w:sz w:val="22"/>
                <w:szCs w:val="22"/>
                <w:lang w:val="uk-UA"/>
              </w:rPr>
              <w:t>,</w:t>
            </w:r>
          </w:p>
          <w:p w:rsidR="00430435" w:rsidRPr="00E05016" w:rsidRDefault="00430435" w:rsidP="00430435">
            <w:pPr>
              <w:pStyle w:val="Default"/>
              <w:rPr>
                <w:iCs/>
                <w:color w:val="auto"/>
                <w:sz w:val="22"/>
                <w:szCs w:val="22"/>
                <w:lang w:val="uk-UA"/>
              </w:rPr>
            </w:pPr>
            <w:r w:rsidRPr="00E05016">
              <w:rPr>
                <w:color w:val="auto"/>
                <w:sz w:val="22"/>
                <w:szCs w:val="22"/>
                <w:lang w:val="uk-UA"/>
              </w:rPr>
              <w:t xml:space="preserve">якщо </w:t>
            </w:r>
            <m:oMath>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rtu∈t</m:t>
                  </m:r>
                </m:sub>
                <m:sup/>
                <m:e>
                  <m:d>
                    <m:dPr>
                      <m:ctrlPr>
                        <w:rPr>
                          <w:rFonts w:ascii="Cambria Math" w:hAnsi="Cambria Math"/>
                          <w:color w:val="auto"/>
                          <w:sz w:val="22"/>
                          <w:szCs w:val="22"/>
                        </w:rPr>
                      </m:ctrlPr>
                    </m:dPr>
                    <m:e>
                      <m:sSubSup>
                        <m:sSubSupPr>
                          <m:ctrlPr>
                            <w:rPr>
                              <w:rFonts w:ascii="Cambria Math" w:hAnsi="Cambria Math"/>
                              <w:iCs/>
                              <w:color w:val="auto"/>
                              <w:sz w:val="22"/>
                              <w:szCs w:val="22"/>
                              <w:lang w:val="uk-UA"/>
                            </w:rPr>
                          </m:ctrlPr>
                        </m:sSubSupPr>
                        <m:e>
                          <m:r>
                            <m:rPr>
                              <m:sty m:val="p"/>
                            </m:rPr>
                            <w:rPr>
                              <w:rFonts w:ascii="Cambria Math" w:hAnsi="Cambria Math"/>
                              <w:color w:val="auto"/>
                              <w:sz w:val="22"/>
                              <w:szCs w:val="22"/>
                              <w:lang w:val="en-US"/>
                            </w:rPr>
                            <m:t>ABE</m:t>
                          </m:r>
                        </m:e>
                        <m:sub>
                          <m:r>
                            <m:rPr>
                              <m:sty m:val="p"/>
                            </m:rPr>
                            <w:rPr>
                              <w:rFonts w:ascii="Cambria Math" w:hAnsi="Cambria Math"/>
                              <w:color w:val="auto"/>
                              <w:sz w:val="22"/>
                              <w:szCs w:val="22"/>
                              <w:lang w:val="uk-UA"/>
                            </w:rPr>
                            <m:t>z,rtu</m:t>
                          </m:r>
                        </m:sub>
                        <m:sup>
                          <m:r>
                            <m:rPr>
                              <m:sty m:val="p"/>
                            </m:rPr>
                            <w:rPr>
                              <w:rFonts w:ascii="Cambria Math" w:hAnsi="Cambria Math"/>
                              <w:color w:val="auto"/>
                              <w:sz w:val="22"/>
                              <w:szCs w:val="22"/>
                              <w:lang w:val="uk-UA"/>
                            </w:rPr>
                            <m:t>up</m:t>
                          </m:r>
                        </m:sup>
                      </m:sSubSup>
                    </m:e>
                  </m:d>
                  <m:r>
                    <m:rPr>
                      <m:sty m:val="bi"/>
                    </m:rPr>
                    <w:rPr>
                      <w:rFonts w:ascii="Cambria Math" w:hAnsi="Cambria Math"/>
                      <w:strike/>
                      <w:color w:val="auto"/>
                      <w:sz w:val="22"/>
                      <w:szCs w:val="22"/>
                    </w:rPr>
                    <m:t xml:space="preserve">+ </m:t>
                  </m:r>
                  <m:nary>
                    <m:naryPr>
                      <m:chr m:val="∑"/>
                      <m:limLoc m:val="undOvr"/>
                      <m:supHide m:val="1"/>
                      <m:ctrlPr>
                        <w:rPr>
                          <w:rFonts w:ascii="Cambria Math" w:hAnsi="Cambria Math"/>
                          <w:b/>
                          <w:bCs/>
                          <w:iCs/>
                          <w:strike/>
                          <w:color w:val="auto"/>
                          <w:sz w:val="22"/>
                          <w:szCs w:val="22"/>
                        </w:rPr>
                      </m:ctrlPr>
                    </m:naryPr>
                    <m:sub>
                      <m:r>
                        <m:rPr>
                          <m:sty m:val="b"/>
                        </m:rPr>
                        <w:rPr>
                          <w:rFonts w:ascii="Cambria Math" w:hAnsi="Cambria Math"/>
                          <w:strike/>
                          <w:color w:val="auto"/>
                          <w:sz w:val="22"/>
                          <w:szCs w:val="22"/>
                        </w:rPr>
                        <m:t>rtu∈t</m:t>
                      </m:r>
                    </m:sub>
                    <m:sup/>
                    <m:e>
                      <m:d>
                        <m:dPr>
                          <m:ctrlPr>
                            <w:rPr>
                              <w:rFonts w:ascii="Cambria Math" w:hAnsi="Cambria Math"/>
                              <w:b/>
                              <w:bCs/>
                              <w:strike/>
                              <w:color w:val="auto"/>
                              <w:sz w:val="22"/>
                              <w:szCs w:val="22"/>
                            </w:rPr>
                          </m:ctrlPr>
                        </m:dPr>
                        <m:e>
                          <m:sSub>
                            <m:sSubPr>
                              <m:ctrlPr>
                                <w:rPr>
                                  <w:rFonts w:ascii="Cambria Math" w:eastAsia="Times New Roman" w:hAnsi="Cambria Math"/>
                                  <w:b/>
                                  <w:bCs/>
                                  <w:i/>
                                  <w:iCs/>
                                  <w:strike/>
                                  <w:color w:val="auto"/>
                                  <w:sz w:val="22"/>
                                  <w:szCs w:val="22"/>
                                  <w:lang w:val="uk-UA"/>
                                </w:rPr>
                              </m:ctrlPr>
                            </m:sSubPr>
                            <m:e>
                              <m:r>
                                <m:rPr>
                                  <m:sty m:val="b"/>
                                </m:rPr>
                                <w:rPr>
                                  <w:rFonts w:ascii="Cambria Math" w:eastAsia="Times New Roman" w:hAnsi="Cambria Math"/>
                                  <w:strike/>
                                  <w:color w:val="auto"/>
                                  <w:sz w:val="22"/>
                                  <w:szCs w:val="22"/>
                                  <w:lang w:val="en-US"/>
                                </w:rPr>
                                <m:t>REC</m:t>
                              </m:r>
                            </m:e>
                            <m:sub>
                              <m:r>
                                <m:rPr>
                                  <m:sty m:val="b"/>
                                </m:rPr>
                                <w:rPr>
                                  <w:rFonts w:ascii="Cambria Math" w:eastAsia="Times New Roman" w:hAnsi="Cambria Math"/>
                                  <w:strike/>
                                  <w:color w:val="auto"/>
                                  <w:sz w:val="22"/>
                                  <w:szCs w:val="22"/>
                                </w:rPr>
                                <m:t>z, rtu</m:t>
                              </m:r>
                            </m:sub>
                          </m:sSub>
                        </m:e>
                      </m:d>
                    </m:e>
                  </m:nary>
                </m:e>
              </m:nary>
              <m:r>
                <m:rPr>
                  <m:sty m:val="p"/>
                </m:rPr>
                <w:rPr>
                  <w:rFonts w:ascii="Cambria Math" w:hAnsi="Cambria Math"/>
                  <w:color w:val="auto"/>
                  <w:sz w:val="22"/>
                  <w:szCs w:val="22"/>
                </w:rPr>
                <m:t>=</m:t>
              </m:r>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rtu∈t</m:t>
                  </m:r>
                </m:sub>
                <m:sup/>
                <m:e>
                  <m:d>
                    <m:dPr>
                      <m:ctrlPr>
                        <w:rPr>
                          <w:rFonts w:ascii="Cambria Math" w:hAnsi="Cambria Math"/>
                          <w:color w:val="auto"/>
                          <w:sz w:val="22"/>
                          <w:szCs w:val="22"/>
                        </w:rPr>
                      </m:ctrlPr>
                    </m:dPr>
                    <m:e>
                      <m:sSubSup>
                        <m:sSubSupPr>
                          <m:ctrlPr>
                            <w:rPr>
                              <w:rFonts w:ascii="Cambria Math" w:hAnsi="Cambria Math"/>
                              <w:iCs/>
                              <w:color w:val="auto"/>
                              <w:sz w:val="22"/>
                              <w:szCs w:val="22"/>
                              <w:lang w:val="uk-UA"/>
                            </w:rPr>
                          </m:ctrlPr>
                        </m:sSubSupPr>
                        <m:e>
                          <m:r>
                            <m:rPr>
                              <m:sty m:val="p"/>
                            </m:rPr>
                            <w:rPr>
                              <w:rFonts w:ascii="Cambria Math" w:hAnsi="Cambria Math"/>
                              <w:color w:val="auto"/>
                              <w:sz w:val="22"/>
                              <w:szCs w:val="22"/>
                              <w:lang w:val="en-US"/>
                            </w:rPr>
                            <m:t>ABE</m:t>
                          </m:r>
                        </m:e>
                        <m:sub>
                          <m:r>
                            <m:rPr>
                              <m:sty m:val="p"/>
                            </m:rPr>
                            <w:rPr>
                              <w:rFonts w:ascii="Cambria Math" w:hAnsi="Cambria Math"/>
                              <w:color w:val="auto"/>
                              <w:sz w:val="22"/>
                              <w:szCs w:val="22"/>
                              <w:lang w:val="uk-UA"/>
                            </w:rPr>
                            <m:t>z,rtu</m:t>
                          </m:r>
                        </m:sub>
                        <m:sup>
                          <m:r>
                            <m:rPr>
                              <m:sty m:val="p"/>
                            </m:rPr>
                            <w:rPr>
                              <w:rFonts w:ascii="Cambria Math" w:hAnsi="Cambria Math"/>
                              <w:color w:val="auto"/>
                              <w:sz w:val="22"/>
                              <w:szCs w:val="22"/>
                              <w:lang w:val="uk-UA"/>
                            </w:rPr>
                            <m:t>dn</m:t>
                          </m:r>
                        </m:sup>
                      </m:sSubSup>
                    </m:e>
                  </m:d>
                </m:e>
              </m:nary>
            </m:oMath>
            <w:r w:rsidRPr="00E05016">
              <w:rPr>
                <w:iCs/>
                <w:color w:val="auto"/>
                <w:sz w:val="22"/>
                <w:szCs w:val="22"/>
                <w:lang w:val="uk-UA"/>
              </w:rPr>
              <w:t>,</w:t>
            </w:r>
          </w:p>
          <w:p w:rsidR="00430435" w:rsidRPr="00E05016" w:rsidRDefault="00430435" w:rsidP="00430435">
            <w:pPr>
              <w:pStyle w:val="Default"/>
              <w:rPr>
                <w:iCs/>
                <w:color w:val="auto"/>
                <w:sz w:val="22"/>
                <w:szCs w:val="22"/>
                <w:lang w:val="uk-UA"/>
              </w:rPr>
            </w:pPr>
          </w:p>
          <w:p w:rsidR="00430435" w:rsidRPr="00E05016" w:rsidRDefault="00430435" w:rsidP="00430435">
            <w:pPr>
              <w:jc w:val="both"/>
              <w:rPr>
                <w:rFonts w:ascii="Times New Roman" w:hAnsi="Times New Roman" w:cs="Times New Roman"/>
                <w:b/>
                <w:bCs/>
                <w:iCs/>
                <w:u w:val="single"/>
              </w:rPr>
            </w:pPr>
            <w:bookmarkStart w:id="1" w:name="_Hlk142038441"/>
            <w:r w:rsidRPr="00E05016">
              <w:rPr>
                <w:rFonts w:ascii="Times New Roman" w:hAnsi="Times New Roman" w:cs="Times New Roman"/>
                <w:b/>
                <w:bCs/>
                <w:iCs/>
                <w:u w:val="single"/>
              </w:rPr>
              <w:t xml:space="preserve">або </w:t>
            </w:r>
            <w:r w:rsidRPr="00E05016">
              <w:rPr>
                <w:rFonts w:ascii="Times New Roman" w:hAnsi="Times New Roman" w:cs="Times New Roman"/>
                <w:b/>
                <w:bCs/>
                <w:u w:val="single"/>
              </w:rPr>
              <w:t xml:space="preserve">якщо </w:t>
            </w:r>
            <w:r w:rsidRPr="00E05016">
              <w:rPr>
                <w:rFonts w:ascii="Times New Roman" w:hAnsi="Times New Roman" w:cs="Times New Roman"/>
                <w:b/>
                <w:bCs/>
                <w:iCs/>
                <w:u w:val="single"/>
              </w:rPr>
              <w:t>в розрахунковому періоді одночасно застосовано оперативні диспетчерські команди на розвантаження для одиниць відпуску та оперативні команди або розпорядження на примусове зменшення відбору електричної енергії.</w:t>
            </w:r>
          </w:p>
          <w:bookmarkEnd w:id="1"/>
          <w:p w:rsidR="00430435" w:rsidRPr="00E05016" w:rsidRDefault="00430435" w:rsidP="00430435">
            <w:pPr>
              <w:pStyle w:val="Default"/>
              <w:rPr>
                <w:b/>
                <w:bCs/>
                <w:iCs/>
                <w:color w:val="auto"/>
                <w:sz w:val="22"/>
                <w:szCs w:val="22"/>
                <w:u w:val="single"/>
                <w:lang w:val="uk-UA"/>
              </w:rPr>
            </w:pPr>
          </w:p>
          <w:p w:rsidR="00430435" w:rsidRPr="00E05016" w:rsidRDefault="00430435" w:rsidP="00430435">
            <w:pPr>
              <w:pStyle w:val="Default"/>
              <w:rPr>
                <w:rFonts w:eastAsiaTheme="minorEastAsia"/>
                <w:iCs/>
                <w:color w:val="auto"/>
                <w:sz w:val="22"/>
                <w:szCs w:val="22"/>
                <w:lang w:val="uk-UA"/>
              </w:rPr>
            </w:pPr>
            <m:oMath>
              <m:r>
                <m:rPr>
                  <m:sty m:val="p"/>
                </m:rPr>
                <w:rPr>
                  <w:rFonts w:ascii="Cambria Math" w:hAnsi="Cambria Math"/>
                  <w:color w:val="auto"/>
                  <w:sz w:val="22"/>
                  <w:szCs w:val="22"/>
                </w:rPr>
                <m:t>I</m:t>
              </m:r>
              <m:sSubSup>
                <m:sSubSupPr>
                  <m:ctrlPr>
                    <w:rPr>
                      <w:rFonts w:ascii="Cambria Math" w:hAnsi="Cambria Math"/>
                      <w:iCs/>
                      <w:color w:val="auto"/>
                      <w:sz w:val="22"/>
                      <w:szCs w:val="22"/>
                    </w:rPr>
                  </m:ctrlPr>
                </m:sSubSupPr>
                <m:e>
                  <m:r>
                    <m:rPr>
                      <m:sty m:val="p"/>
                    </m:rPr>
                    <w:rPr>
                      <w:rFonts w:ascii="Cambria Math" w:hAnsi="Cambria Math"/>
                      <w:color w:val="auto"/>
                      <w:sz w:val="22"/>
                      <w:szCs w:val="22"/>
                    </w:rPr>
                    <m:t>MSP</m:t>
                  </m:r>
                </m:e>
                <m:sub>
                  <m:r>
                    <m:rPr>
                      <m:sty m:val="p"/>
                    </m:rPr>
                    <w:rPr>
                      <w:rFonts w:ascii="Cambria Math" w:hAnsi="Cambria Math"/>
                      <w:color w:val="auto"/>
                      <w:sz w:val="22"/>
                      <w:szCs w:val="22"/>
                    </w:rPr>
                    <m:t>z</m:t>
                  </m:r>
                  <m:r>
                    <m:rPr>
                      <m:sty m:val="p"/>
                    </m:rPr>
                    <w:rPr>
                      <w:rFonts w:ascii="Cambria Math" w:hAnsi="Cambria Math"/>
                      <w:color w:val="auto"/>
                      <w:sz w:val="22"/>
                      <w:szCs w:val="22"/>
                      <w:lang w:val="uk-UA"/>
                    </w:rPr>
                    <m:t>,</m:t>
                  </m:r>
                  <m:r>
                    <m:rPr>
                      <m:sty m:val="p"/>
                    </m:rPr>
                    <w:rPr>
                      <w:rFonts w:ascii="Cambria Math" w:hAnsi="Cambria Math"/>
                      <w:color w:val="auto"/>
                      <w:sz w:val="22"/>
                      <w:szCs w:val="22"/>
                    </w:rPr>
                    <m:t>t</m:t>
                  </m:r>
                </m:sub>
                <m:sup/>
              </m:sSubSup>
              <m:r>
                <m:rPr>
                  <m:sty m:val="p"/>
                </m:rPr>
                <w:rPr>
                  <w:rFonts w:ascii="Cambria Math" w:hAnsi="Cambria Math"/>
                  <w:color w:val="auto"/>
                  <w:sz w:val="22"/>
                  <w:szCs w:val="22"/>
                  <w:lang w:val="uk-UA"/>
                </w:rPr>
                <m:t>=</m:t>
              </m:r>
              <m:d>
                <m:dPr>
                  <m:begChr m:val="|"/>
                  <m:endChr m:val="|"/>
                  <m:ctrlPr>
                    <w:rPr>
                      <w:rFonts w:ascii="Cambria Math" w:hAnsi="Cambria Math"/>
                      <w:iCs/>
                      <w:color w:val="auto"/>
                      <w:sz w:val="22"/>
                      <w:szCs w:val="22"/>
                    </w:rPr>
                  </m:ctrlPr>
                </m:dPr>
                <m:e>
                  <m:f>
                    <m:fPr>
                      <m:ctrlPr>
                        <w:rPr>
                          <w:rFonts w:ascii="Cambria Math" w:hAnsi="Cambria Math"/>
                          <w:iCs/>
                          <w:color w:val="auto"/>
                          <w:sz w:val="22"/>
                          <w:szCs w:val="22"/>
                        </w:rPr>
                      </m:ctrlPr>
                    </m:fPr>
                    <m:num>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m:t>
                          </m:r>
                          <m:r>
                            <m:rPr>
                              <m:sty m:val="p"/>
                            </m:rPr>
                            <w:rPr>
                              <w:rFonts w:ascii="Cambria Math" w:hAnsi="Cambria Math"/>
                              <w:color w:val="auto"/>
                              <w:sz w:val="22"/>
                              <w:szCs w:val="22"/>
                              <w:lang w:val="uk-UA"/>
                            </w:rPr>
                            <m:t>∈</m:t>
                          </m:r>
                          <m:r>
                            <m:rPr>
                              <m:sty m:val="p"/>
                            </m:rPr>
                            <w:rPr>
                              <w:rFonts w:ascii="Cambria Math" w:hAnsi="Cambria Math"/>
                              <w:color w:val="auto"/>
                              <w:sz w:val="22"/>
                              <w:szCs w:val="22"/>
                            </w:rPr>
                            <m:t>t</m:t>
                          </m:r>
                        </m:sub>
                        <m:sup/>
                        <m:e>
                          <m:r>
                            <m:rPr>
                              <m:sty m:val="p"/>
                            </m:rPr>
                            <w:rPr>
                              <w:rFonts w:ascii="Cambria Math" w:hAnsi="Cambria Math"/>
                              <w:color w:val="auto"/>
                              <w:sz w:val="22"/>
                              <w:szCs w:val="22"/>
                              <w:lang w:val="uk-UA"/>
                            </w:rPr>
                            <m:t>((</m:t>
                          </m:r>
                          <m:sSubSup>
                            <m:sSubSupPr>
                              <m:ctrlPr>
                                <w:rPr>
                                  <w:rFonts w:ascii="Cambria Math" w:hAnsi="Cambria Math"/>
                                  <w:iCs/>
                                  <w:color w:val="auto"/>
                                  <w:sz w:val="22"/>
                                  <w:szCs w:val="22"/>
                                </w:rPr>
                              </m:ctrlPr>
                            </m:sSubSupPr>
                            <m:e>
                              <m:r>
                                <m:rPr>
                                  <m:sty m:val="p"/>
                                </m:rPr>
                                <w:rPr>
                                  <w:rFonts w:ascii="Cambria Math" w:hAnsi="Cambria Math"/>
                                  <w:color w:val="auto"/>
                                  <w:sz w:val="22"/>
                                  <w:szCs w:val="22"/>
                                </w:rPr>
                                <m:t>ABE</m:t>
                              </m:r>
                            </m:e>
                            <m:sub>
                              <m:r>
                                <m:rPr>
                                  <m:sty m:val="p"/>
                                </m:rPr>
                                <w:rPr>
                                  <w:rFonts w:ascii="Cambria Math" w:hAnsi="Cambria Math"/>
                                  <w:color w:val="auto"/>
                                  <w:sz w:val="22"/>
                                  <w:szCs w:val="22"/>
                                </w:rPr>
                                <m:t>z</m:t>
                              </m:r>
                              <m:r>
                                <m:rPr>
                                  <m:sty m:val="p"/>
                                </m:rPr>
                                <w:rPr>
                                  <w:rFonts w:ascii="Cambria Math" w:hAnsi="Cambria Math"/>
                                  <w:color w:val="auto"/>
                                  <w:sz w:val="22"/>
                                  <w:szCs w:val="22"/>
                                  <w:lang w:val="uk-UA"/>
                                </w:rPr>
                                <m:t>,</m:t>
                              </m:r>
                              <m:r>
                                <m:rPr>
                                  <m:sty m:val="p"/>
                                </m:rPr>
                                <w:rPr>
                                  <w:rFonts w:ascii="Cambria Math" w:hAnsi="Cambria Math"/>
                                  <w:color w:val="auto"/>
                                  <w:sz w:val="22"/>
                                  <w:szCs w:val="22"/>
                                </w:rPr>
                                <m:t>rtu</m:t>
                              </m:r>
                            </m:sub>
                            <m:sup>
                              <m:r>
                                <m:rPr>
                                  <m:sty m:val="p"/>
                                </m:rPr>
                                <w:rPr>
                                  <w:rFonts w:ascii="Cambria Math" w:hAnsi="Cambria Math"/>
                                  <w:color w:val="auto"/>
                                  <w:sz w:val="22"/>
                                  <w:szCs w:val="22"/>
                                </w:rPr>
                                <m:t>dn</m:t>
                              </m:r>
                            </m:sup>
                          </m:sSubSup>
                          <m:r>
                            <m:rPr>
                              <m:sty m:val="p"/>
                            </m:rPr>
                            <w:rPr>
                              <w:rFonts w:ascii="Cambria Math" w:hAnsi="Cambria Math"/>
                              <w:color w:val="auto"/>
                              <w:sz w:val="22"/>
                              <w:szCs w:val="22"/>
                              <w:lang w:val="uk-UA"/>
                            </w:rPr>
                            <m:t>×</m:t>
                          </m:r>
                          <m:sSubSup>
                            <m:sSubSupPr>
                              <m:ctrlPr>
                                <w:rPr>
                                  <w:rFonts w:ascii="Cambria Math" w:hAnsi="Cambria Math"/>
                                  <w:iCs/>
                                  <w:color w:val="auto"/>
                                  <w:sz w:val="22"/>
                                  <w:szCs w:val="22"/>
                                </w:rPr>
                              </m:ctrlPr>
                            </m:sSubSupPr>
                            <m:e>
                              <m:r>
                                <m:rPr>
                                  <m:sty m:val="p"/>
                                </m:rPr>
                                <w:rPr>
                                  <w:rFonts w:ascii="Cambria Math" w:hAnsi="Cambria Math"/>
                                  <w:color w:val="auto"/>
                                  <w:sz w:val="22"/>
                                  <w:szCs w:val="22"/>
                                </w:rPr>
                                <m:t>MP</m:t>
                              </m:r>
                            </m:e>
                            <m:sub>
                              <m:r>
                                <m:rPr>
                                  <m:sty m:val="p"/>
                                </m:rPr>
                                <w:rPr>
                                  <w:rFonts w:ascii="Cambria Math" w:hAnsi="Cambria Math"/>
                                  <w:color w:val="auto"/>
                                  <w:sz w:val="22"/>
                                  <w:szCs w:val="22"/>
                                </w:rPr>
                                <m:t>z</m:t>
                              </m:r>
                              <m:r>
                                <m:rPr>
                                  <m:sty m:val="p"/>
                                </m:rPr>
                                <w:rPr>
                                  <w:rFonts w:ascii="Cambria Math" w:hAnsi="Cambria Math"/>
                                  <w:color w:val="auto"/>
                                  <w:sz w:val="22"/>
                                  <w:szCs w:val="22"/>
                                  <w:lang w:val="uk-UA"/>
                                </w:rPr>
                                <m:t>,</m:t>
                              </m:r>
                              <m:r>
                                <m:rPr>
                                  <m:sty m:val="p"/>
                                </m:rPr>
                                <w:rPr>
                                  <w:rFonts w:ascii="Cambria Math" w:hAnsi="Cambria Math"/>
                                  <w:color w:val="auto"/>
                                  <w:sz w:val="22"/>
                                  <w:szCs w:val="22"/>
                                </w:rPr>
                                <m:t>rtu</m:t>
                              </m:r>
                            </m:sub>
                            <m:sup>
                              <m:r>
                                <m:rPr>
                                  <m:sty m:val="p"/>
                                </m:rPr>
                                <w:rPr>
                                  <w:rFonts w:ascii="Cambria Math" w:hAnsi="Cambria Math"/>
                                  <w:color w:val="auto"/>
                                  <w:sz w:val="22"/>
                                  <w:szCs w:val="22"/>
                                </w:rPr>
                                <m:t>dn</m:t>
                              </m:r>
                            </m:sup>
                          </m:sSubSup>
                        </m:e>
                      </m:nary>
                      <m:r>
                        <m:rPr>
                          <m:sty m:val="p"/>
                        </m:rPr>
                        <w:rPr>
                          <w:rFonts w:ascii="Cambria Math" w:hAnsi="Cambria Math"/>
                          <w:color w:val="auto"/>
                          <w:sz w:val="22"/>
                          <w:szCs w:val="22"/>
                          <w:lang w:val="uk-UA"/>
                        </w:rPr>
                        <m:t>)</m:t>
                      </m:r>
                    </m:num>
                    <m:den>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m:t>
                          </m:r>
                          <m:r>
                            <m:rPr>
                              <m:sty m:val="p"/>
                            </m:rPr>
                            <w:rPr>
                              <w:rFonts w:ascii="Cambria Math" w:hAnsi="Cambria Math"/>
                              <w:color w:val="auto"/>
                              <w:sz w:val="22"/>
                              <w:szCs w:val="22"/>
                              <w:lang w:val="uk-UA"/>
                            </w:rPr>
                            <m:t>∈</m:t>
                          </m:r>
                          <m:r>
                            <m:rPr>
                              <m:sty m:val="p"/>
                            </m:rPr>
                            <w:rPr>
                              <w:rFonts w:ascii="Cambria Math" w:hAnsi="Cambria Math"/>
                              <w:color w:val="auto"/>
                              <w:sz w:val="22"/>
                              <w:szCs w:val="22"/>
                            </w:rPr>
                            <m:t>t</m:t>
                          </m:r>
                        </m:sub>
                        <m:sup/>
                        <m:e>
                          <m:d>
                            <m:dPr>
                              <m:ctrlPr>
                                <w:rPr>
                                  <w:rFonts w:ascii="Cambria Math" w:hAnsi="Cambria Math"/>
                                  <w:color w:val="auto"/>
                                  <w:sz w:val="22"/>
                                  <w:szCs w:val="22"/>
                                </w:rPr>
                              </m:ctrlPr>
                            </m:dPr>
                            <m:e>
                              <m:sSubSup>
                                <m:sSubSupPr>
                                  <m:ctrlPr>
                                    <w:rPr>
                                      <w:rFonts w:ascii="Cambria Math" w:hAnsi="Cambria Math"/>
                                      <w:iCs/>
                                      <w:color w:val="auto"/>
                                      <w:sz w:val="22"/>
                                      <w:szCs w:val="22"/>
                                    </w:rPr>
                                  </m:ctrlPr>
                                </m:sSubSupPr>
                                <m:e>
                                  <m:r>
                                    <m:rPr>
                                      <m:sty m:val="p"/>
                                    </m:rPr>
                                    <w:rPr>
                                      <w:rFonts w:ascii="Cambria Math" w:hAnsi="Cambria Math"/>
                                      <w:color w:val="auto"/>
                                      <w:sz w:val="22"/>
                                      <w:szCs w:val="22"/>
                                    </w:rPr>
                                    <m:t>ABE</m:t>
                                  </m:r>
                                </m:e>
                                <m:sub>
                                  <m:r>
                                    <m:rPr>
                                      <m:sty m:val="p"/>
                                    </m:rPr>
                                    <w:rPr>
                                      <w:rFonts w:ascii="Cambria Math" w:hAnsi="Cambria Math"/>
                                      <w:color w:val="auto"/>
                                      <w:sz w:val="22"/>
                                      <w:szCs w:val="22"/>
                                    </w:rPr>
                                    <m:t>z</m:t>
                                  </m:r>
                                  <m:r>
                                    <m:rPr>
                                      <m:sty m:val="p"/>
                                    </m:rPr>
                                    <w:rPr>
                                      <w:rFonts w:ascii="Cambria Math" w:hAnsi="Cambria Math"/>
                                      <w:color w:val="auto"/>
                                      <w:sz w:val="22"/>
                                      <w:szCs w:val="22"/>
                                      <w:lang w:val="uk-UA"/>
                                    </w:rPr>
                                    <m:t>,</m:t>
                                  </m:r>
                                  <m:r>
                                    <m:rPr>
                                      <m:sty m:val="p"/>
                                    </m:rPr>
                                    <w:rPr>
                                      <w:rFonts w:ascii="Cambria Math" w:hAnsi="Cambria Math"/>
                                      <w:color w:val="auto"/>
                                      <w:sz w:val="22"/>
                                      <w:szCs w:val="22"/>
                                    </w:rPr>
                                    <m:t>rtu</m:t>
                                  </m:r>
                                </m:sub>
                                <m:sup>
                                  <m:r>
                                    <m:rPr>
                                      <m:sty m:val="p"/>
                                    </m:rPr>
                                    <w:rPr>
                                      <w:rFonts w:ascii="Cambria Math" w:hAnsi="Cambria Math"/>
                                      <w:color w:val="auto"/>
                                      <w:sz w:val="22"/>
                                      <w:szCs w:val="22"/>
                                    </w:rPr>
                                    <m:t>dn</m:t>
                                  </m:r>
                                </m:sup>
                              </m:sSubSup>
                            </m:e>
                          </m:d>
                        </m:e>
                      </m:nary>
                    </m:den>
                  </m:f>
                </m:e>
              </m:d>
            </m:oMath>
            <w:r w:rsidRPr="00E05016">
              <w:rPr>
                <w:rFonts w:eastAsiaTheme="minorEastAsia"/>
                <w:iCs/>
                <w:color w:val="auto"/>
                <w:sz w:val="22"/>
                <w:szCs w:val="22"/>
                <w:lang w:val="uk-UA"/>
              </w:rPr>
              <w:t>,</w:t>
            </w:r>
          </w:p>
          <w:p w:rsidR="00430435" w:rsidRPr="00E05016" w:rsidRDefault="00430435" w:rsidP="00430435">
            <w:pPr>
              <w:pStyle w:val="Default"/>
              <w:ind w:firstLine="851"/>
              <w:rPr>
                <w:rFonts w:eastAsiaTheme="minorEastAsia"/>
                <w:iCs/>
                <w:color w:val="auto"/>
                <w:sz w:val="22"/>
                <w:szCs w:val="22"/>
                <w:lang w:val="uk-UA"/>
              </w:rPr>
            </w:pPr>
          </w:p>
          <w:p w:rsidR="00430435" w:rsidRPr="00E05016" w:rsidRDefault="00430435" w:rsidP="00430435">
            <w:pPr>
              <w:pStyle w:val="Default"/>
              <w:rPr>
                <w:rFonts w:eastAsiaTheme="minorEastAsia"/>
                <w:iCs/>
                <w:color w:val="auto"/>
                <w:sz w:val="22"/>
                <w:szCs w:val="22"/>
                <w:lang w:val="uk-UA"/>
              </w:rPr>
            </w:pPr>
            <w:r w:rsidRPr="00E05016">
              <w:rPr>
                <w:rFonts w:eastAsiaTheme="minorEastAsia"/>
                <w:b/>
                <w:iCs/>
                <w:color w:val="auto"/>
                <w:sz w:val="22"/>
                <w:szCs w:val="22"/>
                <w:u w:val="single"/>
                <w:lang w:val="uk-UA"/>
              </w:rPr>
              <w:t>якщо</w:t>
            </w:r>
            <w:r w:rsidRPr="00E05016">
              <w:rPr>
                <w:rFonts w:eastAsiaTheme="minorEastAsia"/>
                <w:iCs/>
                <w:color w:val="auto"/>
                <w:sz w:val="22"/>
                <w:szCs w:val="22"/>
                <w:lang w:val="uk-UA"/>
              </w:rPr>
              <w:t xml:space="preserve"> </w:t>
            </w:r>
            <m:oMath>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m:t>
                  </m:r>
                  <m:r>
                    <m:rPr>
                      <m:sty m:val="p"/>
                    </m:rPr>
                    <w:rPr>
                      <w:rFonts w:ascii="Cambria Math" w:hAnsi="Cambria Math"/>
                      <w:color w:val="auto"/>
                      <w:sz w:val="22"/>
                      <w:szCs w:val="22"/>
                      <w:lang w:val="uk-UA"/>
                    </w:rPr>
                    <m:t>∈</m:t>
                  </m:r>
                  <m:r>
                    <m:rPr>
                      <m:sty m:val="p"/>
                    </m:rPr>
                    <w:rPr>
                      <w:rFonts w:ascii="Cambria Math" w:hAnsi="Cambria Math"/>
                      <w:color w:val="auto"/>
                      <w:sz w:val="22"/>
                      <w:szCs w:val="22"/>
                    </w:rPr>
                    <m:t>t</m:t>
                  </m:r>
                </m:sub>
                <m:sup/>
                <m:e>
                  <m:d>
                    <m:dPr>
                      <m:ctrlPr>
                        <w:rPr>
                          <w:rFonts w:ascii="Cambria Math" w:hAnsi="Cambria Math"/>
                          <w:color w:val="auto"/>
                          <w:sz w:val="22"/>
                          <w:szCs w:val="22"/>
                        </w:rPr>
                      </m:ctrlPr>
                    </m:dPr>
                    <m:e>
                      <m:sSubSup>
                        <m:sSubSupPr>
                          <m:ctrlPr>
                            <w:rPr>
                              <w:rFonts w:ascii="Cambria Math" w:hAnsi="Cambria Math"/>
                              <w:iCs/>
                              <w:color w:val="auto"/>
                              <w:sz w:val="22"/>
                              <w:szCs w:val="22"/>
                              <w:lang w:val="uk-UA"/>
                            </w:rPr>
                          </m:ctrlPr>
                        </m:sSubSupPr>
                        <m:e>
                          <m:r>
                            <m:rPr>
                              <m:sty m:val="p"/>
                            </m:rPr>
                            <w:rPr>
                              <w:rFonts w:ascii="Cambria Math" w:hAnsi="Cambria Math"/>
                              <w:color w:val="auto"/>
                              <w:sz w:val="22"/>
                              <w:szCs w:val="22"/>
                            </w:rPr>
                            <m:t>ABE</m:t>
                          </m:r>
                        </m:e>
                        <m:sub>
                          <m:r>
                            <m:rPr>
                              <m:sty m:val="p"/>
                            </m:rPr>
                            <w:rPr>
                              <w:rFonts w:ascii="Cambria Math" w:hAnsi="Cambria Math"/>
                              <w:color w:val="auto"/>
                              <w:sz w:val="22"/>
                              <w:szCs w:val="22"/>
                              <w:lang w:val="uk-UA"/>
                            </w:rPr>
                            <m:t>z,rtu</m:t>
                          </m:r>
                        </m:sub>
                        <m:sup>
                          <m:r>
                            <m:rPr>
                              <m:sty m:val="p"/>
                            </m:rPr>
                            <w:rPr>
                              <w:rFonts w:ascii="Cambria Math" w:hAnsi="Cambria Math"/>
                              <w:color w:val="auto"/>
                              <w:sz w:val="22"/>
                              <w:szCs w:val="22"/>
                              <w:lang w:val="uk-UA"/>
                            </w:rPr>
                            <m:t>dn</m:t>
                          </m:r>
                        </m:sup>
                      </m:sSubSup>
                    </m:e>
                  </m:d>
                </m:e>
              </m:nary>
              <m:r>
                <m:rPr>
                  <m:sty m:val="p"/>
                </m:rPr>
                <w:rPr>
                  <w:rFonts w:ascii="Cambria Math" w:hAnsi="Cambria Math"/>
                  <w:color w:val="auto"/>
                  <w:sz w:val="22"/>
                  <w:szCs w:val="22"/>
                  <w:lang w:val="uk-UA"/>
                </w:rPr>
                <m:t>&gt;</m:t>
              </m:r>
              <m:nary>
                <m:naryPr>
                  <m:chr m:val="∑"/>
                  <m:limLoc m:val="undOvr"/>
                  <m:supHide m:val="1"/>
                  <m:ctrlPr>
                    <w:rPr>
                      <w:rFonts w:ascii="Cambria Math" w:hAnsi="Cambria Math"/>
                      <w:iCs/>
                      <w:color w:val="auto"/>
                      <w:sz w:val="22"/>
                      <w:szCs w:val="22"/>
                    </w:rPr>
                  </m:ctrlPr>
                </m:naryPr>
                <m:sub>
                  <m:r>
                    <m:rPr>
                      <m:sty m:val="p"/>
                    </m:rPr>
                    <w:rPr>
                      <w:rFonts w:ascii="Cambria Math" w:hAnsi="Cambria Math"/>
                      <w:color w:val="auto"/>
                      <w:sz w:val="22"/>
                      <w:szCs w:val="22"/>
                    </w:rPr>
                    <m:t>rtu</m:t>
                  </m:r>
                  <m:r>
                    <m:rPr>
                      <m:sty m:val="p"/>
                    </m:rPr>
                    <w:rPr>
                      <w:rFonts w:ascii="Cambria Math" w:hAnsi="Cambria Math"/>
                      <w:color w:val="auto"/>
                      <w:sz w:val="22"/>
                      <w:szCs w:val="22"/>
                      <w:lang w:val="uk-UA"/>
                    </w:rPr>
                    <m:t>∈</m:t>
                  </m:r>
                  <m:r>
                    <m:rPr>
                      <m:sty m:val="p"/>
                    </m:rPr>
                    <w:rPr>
                      <w:rFonts w:ascii="Cambria Math" w:hAnsi="Cambria Math"/>
                      <w:color w:val="auto"/>
                      <w:sz w:val="22"/>
                      <w:szCs w:val="22"/>
                    </w:rPr>
                    <m:t>t</m:t>
                  </m:r>
                </m:sub>
                <m:sup/>
                <m:e>
                  <m:d>
                    <m:dPr>
                      <m:ctrlPr>
                        <w:rPr>
                          <w:rFonts w:ascii="Cambria Math" w:hAnsi="Cambria Math"/>
                          <w:color w:val="auto"/>
                          <w:sz w:val="22"/>
                          <w:szCs w:val="22"/>
                        </w:rPr>
                      </m:ctrlPr>
                    </m:dPr>
                    <m:e>
                      <m:sSubSup>
                        <m:sSubSupPr>
                          <m:ctrlPr>
                            <w:rPr>
                              <w:rFonts w:ascii="Cambria Math" w:hAnsi="Cambria Math"/>
                              <w:iCs/>
                              <w:color w:val="auto"/>
                              <w:sz w:val="22"/>
                              <w:szCs w:val="22"/>
                              <w:lang w:val="uk-UA"/>
                            </w:rPr>
                          </m:ctrlPr>
                        </m:sSubSupPr>
                        <m:e>
                          <m:r>
                            <m:rPr>
                              <m:sty m:val="p"/>
                            </m:rPr>
                            <w:rPr>
                              <w:rFonts w:ascii="Cambria Math" w:hAnsi="Cambria Math"/>
                              <w:color w:val="auto"/>
                              <w:sz w:val="22"/>
                              <w:szCs w:val="22"/>
                            </w:rPr>
                            <m:t>ABE</m:t>
                          </m:r>
                        </m:e>
                        <m:sub>
                          <m:r>
                            <m:rPr>
                              <m:sty m:val="p"/>
                            </m:rPr>
                            <w:rPr>
                              <w:rFonts w:ascii="Cambria Math" w:hAnsi="Cambria Math"/>
                              <w:color w:val="auto"/>
                              <w:sz w:val="22"/>
                              <w:szCs w:val="22"/>
                              <w:lang w:val="uk-UA"/>
                            </w:rPr>
                            <m:t>z,rtu</m:t>
                          </m:r>
                        </m:sub>
                        <m:sup>
                          <m:r>
                            <m:rPr>
                              <m:sty m:val="p"/>
                            </m:rPr>
                            <w:rPr>
                              <w:rFonts w:ascii="Cambria Math" w:hAnsi="Cambria Math"/>
                              <w:color w:val="auto"/>
                              <w:sz w:val="22"/>
                              <w:szCs w:val="22"/>
                              <w:lang w:val="uk-UA"/>
                            </w:rPr>
                            <m:t>up</m:t>
                          </m:r>
                        </m:sup>
                      </m:sSubSup>
                    </m:e>
                  </m:d>
                  <m:r>
                    <m:rPr>
                      <m:sty m:val="bi"/>
                    </m:rPr>
                    <w:rPr>
                      <w:rFonts w:ascii="Cambria Math" w:hAnsi="Cambria Math"/>
                      <w:strike/>
                      <w:color w:val="auto"/>
                      <w:sz w:val="22"/>
                      <w:szCs w:val="22"/>
                      <w:lang w:val="uk-UA"/>
                    </w:rPr>
                    <m:t xml:space="preserve">+ </m:t>
                  </m:r>
                  <m:nary>
                    <m:naryPr>
                      <m:chr m:val="∑"/>
                      <m:limLoc m:val="undOvr"/>
                      <m:supHide m:val="1"/>
                      <m:ctrlPr>
                        <w:rPr>
                          <w:rFonts w:ascii="Cambria Math" w:hAnsi="Cambria Math"/>
                          <w:b/>
                          <w:bCs/>
                          <w:iCs/>
                          <w:strike/>
                          <w:color w:val="auto"/>
                          <w:sz w:val="22"/>
                          <w:szCs w:val="22"/>
                        </w:rPr>
                      </m:ctrlPr>
                    </m:naryPr>
                    <m:sub>
                      <m:r>
                        <m:rPr>
                          <m:sty m:val="b"/>
                        </m:rPr>
                        <w:rPr>
                          <w:rFonts w:ascii="Cambria Math" w:hAnsi="Cambria Math"/>
                          <w:strike/>
                          <w:color w:val="auto"/>
                          <w:sz w:val="22"/>
                          <w:szCs w:val="22"/>
                        </w:rPr>
                        <m:t>rtu</m:t>
                      </m:r>
                      <m:r>
                        <m:rPr>
                          <m:sty m:val="b"/>
                        </m:rPr>
                        <w:rPr>
                          <w:rFonts w:ascii="Cambria Math" w:hAnsi="Cambria Math"/>
                          <w:strike/>
                          <w:color w:val="auto"/>
                          <w:sz w:val="22"/>
                          <w:szCs w:val="22"/>
                          <w:lang w:val="uk-UA"/>
                        </w:rPr>
                        <m:t>∈</m:t>
                      </m:r>
                      <m:r>
                        <m:rPr>
                          <m:sty m:val="b"/>
                        </m:rPr>
                        <w:rPr>
                          <w:rFonts w:ascii="Cambria Math" w:hAnsi="Cambria Math"/>
                          <w:strike/>
                          <w:color w:val="auto"/>
                          <w:sz w:val="22"/>
                          <w:szCs w:val="22"/>
                        </w:rPr>
                        <m:t>t</m:t>
                      </m:r>
                    </m:sub>
                    <m:sup/>
                    <m:e>
                      <m:d>
                        <m:dPr>
                          <m:ctrlPr>
                            <w:rPr>
                              <w:rFonts w:ascii="Cambria Math" w:hAnsi="Cambria Math"/>
                              <w:b/>
                              <w:bCs/>
                              <w:strike/>
                              <w:color w:val="auto"/>
                              <w:sz w:val="22"/>
                              <w:szCs w:val="22"/>
                            </w:rPr>
                          </m:ctrlPr>
                        </m:dPr>
                        <m:e>
                          <m:sSub>
                            <m:sSubPr>
                              <m:ctrlPr>
                                <w:rPr>
                                  <w:rFonts w:ascii="Cambria Math" w:eastAsia="Times New Roman" w:hAnsi="Cambria Math"/>
                                  <w:b/>
                                  <w:bCs/>
                                  <w:i/>
                                  <w:iCs/>
                                  <w:strike/>
                                  <w:color w:val="auto"/>
                                  <w:sz w:val="22"/>
                                  <w:szCs w:val="22"/>
                                  <w:lang w:val="uk-UA"/>
                                </w:rPr>
                              </m:ctrlPr>
                            </m:sSubPr>
                            <m:e>
                              <m:r>
                                <m:rPr>
                                  <m:sty m:val="b"/>
                                </m:rPr>
                                <w:rPr>
                                  <w:rFonts w:ascii="Cambria Math" w:eastAsia="Times New Roman" w:hAnsi="Cambria Math"/>
                                  <w:strike/>
                                  <w:color w:val="auto"/>
                                  <w:sz w:val="22"/>
                                  <w:szCs w:val="22"/>
                                  <w:lang w:val="en-US"/>
                                </w:rPr>
                                <m:t>REC</m:t>
                              </m:r>
                            </m:e>
                            <m:sub>
                              <m:r>
                                <m:rPr>
                                  <m:sty m:val="b"/>
                                </m:rPr>
                                <w:rPr>
                                  <w:rFonts w:ascii="Cambria Math" w:eastAsia="Times New Roman" w:hAnsi="Cambria Math"/>
                                  <w:strike/>
                                  <w:color w:val="auto"/>
                                  <w:sz w:val="22"/>
                                  <w:szCs w:val="22"/>
                                </w:rPr>
                                <m:t>z</m:t>
                              </m:r>
                              <m:r>
                                <m:rPr>
                                  <m:sty m:val="b"/>
                                </m:rPr>
                                <w:rPr>
                                  <w:rFonts w:ascii="Cambria Math" w:eastAsia="Times New Roman" w:hAnsi="Cambria Math"/>
                                  <w:strike/>
                                  <w:color w:val="auto"/>
                                  <w:sz w:val="22"/>
                                  <w:szCs w:val="22"/>
                                  <w:lang w:val="uk-UA"/>
                                </w:rPr>
                                <m:t xml:space="preserve">, </m:t>
                              </m:r>
                              <m:r>
                                <m:rPr>
                                  <m:sty m:val="b"/>
                                </m:rPr>
                                <w:rPr>
                                  <w:rFonts w:ascii="Cambria Math" w:eastAsia="Times New Roman" w:hAnsi="Cambria Math"/>
                                  <w:strike/>
                                  <w:color w:val="auto"/>
                                  <w:sz w:val="22"/>
                                  <w:szCs w:val="22"/>
                                </w:rPr>
                                <m:t>rtu</m:t>
                              </m:r>
                            </m:sub>
                          </m:sSub>
                        </m:e>
                      </m:d>
                    </m:e>
                  </m:nary>
                </m:e>
              </m:nary>
            </m:oMath>
            <w:r w:rsidRPr="00E05016">
              <w:rPr>
                <w:rFonts w:eastAsiaTheme="minorEastAsia"/>
                <w:iCs/>
                <w:color w:val="auto"/>
                <w:sz w:val="22"/>
                <w:szCs w:val="22"/>
                <w:lang w:val="uk-UA"/>
              </w:rPr>
              <w:t>,</w:t>
            </w:r>
          </w:p>
          <w:p w:rsidR="00430435" w:rsidRPr="00E05016" w:rsidRDefault="00430435" w:rsidP="00430435">
            <w:pPr>
              <w:pStyle w:val="Default"/>
              <w:rPr>
                <w:rFonts w:eastAsiaTheme="minorEastAsia"/>
                <w:iCs/>
                <w:color w:val="auto"/>
                <w:sz w:val="22"/>
                <w:szCs w:val="22"/>
                <w:lang w:val="uk-UA"/>
              </w:rPr>
            </w:pPr>
          </w:p>
          <w:p w:rsidR="00430435" w:rsidRPr="00E05016" w:rsidRDefault="00430435" w:rsidP="00430435">
            <w:pPr>
              <w:rPr>
                <w:rFonts w:ascii="Times New Roman" w:eastAsiaTheme="minorEastAsia" w:hAnsi="Times New Roman" w:cs="Times New Roman"/>
              </w:rPr>
            </w:pPr>
            <w:r w:rsidRPr="00E05016">
              <w:rPr>
                <w:rFonts w:ascii="Times New Roman" w:hAnsi="Times New Roman" w:cs="Times New Roman"/>
                <w:iCs/>
              </w:rPr>
              <w:t xml:space="preserve">де </w:t>
            </w:r>
            <m:oMath>
              <m:sSubSup>
                <m:sSubSupPr>
                  <m:ctrlPr>
                    <w:rPr>
                      <w:rFonts w:ascii="Cambria Math" w:hAnsi="Cambria Math" w:cs="Times New Roman"/>
                      <w:iCs/>
                    </w:rPr>
                  </m:ctrlPr>
                </m:sSubSupPr>
                <m:e>
                  <m:r>
                    <m:rPr>
                      <m:sty m:val="p"/>
                    </m:rPr>
                    <w:rPr>
                      <w:rFonts w:ascii="Cambria Math" w:hAnsi="Cambria Math" w:cs="Times New Roman"/>
                      <w:lang w:val="en-US"/>
                    </w:rPr>
                    <m:t>ABE</m:t>
                  </m:r>
                </m:e>
                <m:sub>
                  <m:r>
                    <m:rPr>
                      <m:sty m:val="p"/>
                    </m:rPr>
                    <w:rPr>
                      <w:rFonts w:ascii="Cambria Math" w:hAnsi="Cambria Math" w:cs="Times New Roman"/>
                    </w:rPr>
                    <m:t>z,rtu</m:t>
                  </m:r>
                </m:sub>
                <m:sup>
                  <m:r>
                    <m:rPr>
                      <m:sty m:val="p"/>
                    </m:rPr>
                    <w:rPr>
                      <w:rFonts w:ascii="Cambria Math" w:hAnsi="Cambria Math" w:cs="Times New Roman"/>
                    </w:rPr>
                    <m:t>up</m:t>
                  </m:r>
                </m:sup>
              </m:sSubSup>
              <m:r>
                <m:rPr>
                  <m:sty m:val="p"/>
                </m:rPr>
                <w:rPr>
                  <w:rFonts w:ascii="Cambria Math" w:hAnsi="Cambria Math" w:cs="Times New Roman"/>
                </w:rPr>
                <m:t>=</m:t>
              </m:r>
              <m:nary>
                <m:naryPr>
                  <m:chr m:val="∑"/>
                  <m:limLoc m:val="subSup"/>
                  <m:supHide m:val="1"/>
                  <m:ctrlPr>
                    <w:rPr>
                      <w:rFonts w:ascii="Cambria Math" w:hAnsi="Cambria Math" w:cs="Times New Roman"/>
                      <w:iCs/>
                    </w:rPr>
                  </m:ctrlPr>
                </m:naryPr>
                <m:sub>
                  <m:r>
                    <m:rPr>
                      <m:sty m:val="p"/>
                    </m:rPr>
                    <w:rPr>
                      <w:rFonts w:ascii="Cambria Math" w:hAnsi="Cambria Math" w:cs="Times New Roman"/>
                    </w:rPr>
                    <m:t>e∈Z</m:t>
                  </m:r>
                </m:sub>
                <m:sup/>
                <m:e>
                  <m:sSubSup>
                    <m:sSubSupPr>
                      <m:ctrlPr>
                        <w:rPr>
                          <w:rFonts w:ascii="Cambria Math" w:hAnsi="Cambria Math" w:cs="Times New Roman"/>
                          <w:iCs/>
                        </w:rPr>
                      </m:ctrlPr>
                    </m:sSubSupPr>
                    <m:e>
                      <m:r>
                        <m:rPr>
                          <m:sty m:val="p"/>
                        </m:rPr>
                        <w:rPr>
                          <w:rFonts w:ascii="Cambria Math" w:hAnsi="Cambria Math" w:cs="Times New Roman"/>
                        </w:rPr>
                        <m:t>ABE</m:t>
                      </m:r>
                    </m:e>
                    <m:sub>
                      <m:r>
                        <m:rPr>
                          <m:sty m:val="p"/>
                        </m:rPr>
                        <w:rPr>
                          <w:rFonts w:ascii="Cambria Math" w:hAnsi="Cambria Math" w:cs="Times New Roman"/>
                        </w:rPr>
                        <m:t>e,z,rtu</m:t>
                      </m:r>
                    </m:sub>
                    <m:sup>
                      <m:r>
                        <m:rPr>
                          <m:sty m:val="p"/>
                        </m:rPr>
                        <w:rPr>
                          <w:rFonts w:ascii="Cambria Math" w:hAnsi="Cambria Math" w:cs="Times New Roman"/>
                        </w:rPr>
                        <m:t>up</m:t>
                      </m:r>
                    </m:sup>
                  </m:sSubSup>
                </m:e>
              </m:nary>
              <m:r>
                <m:rPr>
                  <m:sty m:val="p"/>
                </m:rPr>
                <w:rPr>
                  <w:rFonts w:ascii="Cambria Math" w:hAnsi="Cambria Math" w:cs="Times New Roman"/>
                </w:rPr>
                <m:t>;</m:t>
              </m:r>
            </m:oMath>
          </w:p>
          <w:p w:rsidR="00430435" w:rsidRPr="00E05016" w:rsidRDefault="00430435" w:rsidP="00430435">
            <w:pPr>
              <w:ind w:firstLine="851"/>
              <w:rPr>
                <w:rFonts w:ascii="Times New Roman" w:hAnsi="Times New Roman" w:cs="Times New Roman"/>
                <w:iCs/>
              </w:rPr>
            </w:pPr>
          </w:p>
          <w:p w:rsidR="00430435" w:rsidRPr="00E05016" w:rsidRDefault="008F7B03" w:rsidP="00430435">
            <w:pPr>
              <w:rPr>
                <w:rFonts w:ascii="Times New Roman" w:hAnsi="Times New Roman" w:cs="Times New Roman"/>
              </w:rPr>
            </w:pPr>
            <m:oMath>
              <m:sSubSup>
                <m:sSubSupPr>
                  <m:ctrlPr>
                    <w:rPr>
                      <w:rFonts w:ascii="Cambria Math" w:hAnsi="Cambria Math" w:cs="Times New Roman"/>
                      <w:iCs/>
                    </w:rPr>
                  </m:ctrlPr>
                </m:sSubSupPr>
                <m:e>
                  <m:r>
                    <m:rPr>
                      <m:sty m:val="p"/>
                    </m:rPr>
                    <w:rPr>
                      <w:rFonts w:ascii="Cambria Math" w:hAnsi="Cambria Math" w:cs="Times New Roman"/>
                      <w:lang w:val="en-US"/>
                    </w:rPr>
                    <m:t>ABE</m:t>
                  </m:r>
                </m:e>
                <m:sub>
                  <m:r>
                    <m:rPr>
                      <m:sty m:val="p"/>
                    </m:rPr>
                    <w:rPr>
                      <w:rFonts w:ascii="Cambria Math" w:hAnsi="Cambria Math" w:cs="Times New Roman"/>
                    </w:rPr>
                    <m:t>z,rtu</m:t>
                  </m:r>
                </m:sub>
                <m:sup>
                  <m:r>
                    <m:rPr>
                      <m:sty m:val="p"/>
                    </m:rPr>
                    <w:rPr>
                      <w:rFonts w:ascii="Cambria Math" w:hAnsi="Cambria Math" w:cs="Times New Roman"/>
                    </w:rPr>
                    <m:t>dn</m:t>
                  </m:r>
                </m:sup>
              </m:sSubSup>
              <m:r>
                <m:rPr>
                  <m:sty m:val="p"/>
                </m:rPr>
                <w:rPr>
                  <w:rFonts w:ascii="Cambria Math" w:hAnsi="Cambria Math" w:cs="Times New Roman"/>
                </w:rPr>
                <m:t>=</m:t>
              </m:r>
              <m:nary>
                <m:naryPr>
                  <m:chr m:val="∑"/>
                  <m:limLoc m:val="subSup"/>
                  <m:supHide m:val="1"/>
                  <m:ctrlPr>
                    <w:rPr>
                      <w:rFonts w:ascii="Cambria Math" w:hAnsi="Cambria Math" w:cs="Times New Roman"/>
                      <w:iCs/>
                    </w:rPr>
                  </m:ctrlPr>
                </m:naryPr>
                <m:sub>
                  <m:r>
                    <m:rPr>
                      <m:sty m:val="p"/>
                    </m:rPr>
                    <w:rPr>
                      <w:rFonts w:ascii="Cambria Math" w:hAnsi="Cambria Math" w:cs="Times New Roman"/>
                    </w:rPr>
                    <m:t>e∈Z</m:t>
                  </m:r>
                </m:sub>
                <m:sup/>
                <m:e>
                  <m:sSubSup>
                    <m:sSubSupPr>
                      <m:ctrlPr>
                        <w:rPr>
                          <w:rFonts w:ascii="Cambria Math" w:hAnsi="Cambria Math" w:cs="Times New Roman"/>
                          <w:iCs/>
                        </w:rPr>
                      </m:ctrlPr>
                    </m:sSubSupPr>
                    <m:e>
                      <m:r>
                        <m:rPr>
                          <m:sty m:val="p"/>
                        </m:rPr>
                        <w:rPr>
                          <w:rFonts w:ascii="Cambria Math" w:hAnsi="Cambria Math" w:cs="Times New Roman"/>
                        </w:rPr>
                        <m:t>ABE</m:t>
                      </m:r>
                    </m:e>
                    <m:sub>
                      <m:r>
                        <m:rPr>
                          <m:sty m:val="p"/>
                        </m:rPr>
                        <w:rPr>
                          <w:rFonts w:ascii="Cambria Math" w:hAnsi="Cambria Math" w:cs="Times New Roman"/>
                        </w:rPr>
                        <m:t>e,z,rtu</m:t>
                      </m:r>
                    </m:sub>
                    <m:sup>
                      <m:r>
                        <m:rPr>
                          <m:sty m:val="p"/>
                        </m:rPr>
                        <w:rPr>
                          <w:rFonts w:ascii="Cambria Math" w:hAnsi="Cambria Math" w:cs="Times New Roman"/>
                        </w:rPr>
                        <m:t>dn</m:t>
                      </m:r>
                    </m:sup>
                  </m:sSubSup>
                </m:e>
              </m:nary>
              <m:r>
                <m:rPr>
                  <m:sty m:val="p"/>
                </m:rPr>
                <w:rPr>
                  <w:rFonts w:ascii="Cambria Math" w:hAnsi="Cambria Math" w:cs="Times New Roman"/>
                </w:rPr>
                <m:t xml:space="preserve"> </m:t>
              </m:r>
            </m:oMath>
            <w:r w:rsidR="00430435" w:rsidRPr="00E05016">
              <w:rPr>
                <w:rFonts w:ascii="Times New Roman" w:hAnsi="Times New Roman" w:cs="Times New Roman"/>
              </w:rPr>
              <w:t>,</w:t>
            </w:r>
          </w:p>
          <w:p w:rsidR="00430435" w:rsidRPr="00E05016" w:rsidRDefault="00430435" w:rsidP="00430435">
            <w:pPr>
              <w:ind w:firstLine="851"/>
              <w:rPr>
                <w:rFonts w:ascii="Times New Roman" w:hAnsi="Times New Roman" w:cs="Times New Roman"/>
              </w:rPr>
            </w:pPr>
          </w:p>
          <w:p w:rsidR="00430435" w:rsidRPr="00E05016" w:rsidRDefault="008F7B03" w:rsidP="00430435">
            <w:pPr>
              <w:shd w:val="clear" w:color="auto" w:fill="FFFFFF"/>
              <w:contextualSpacing/>
              <w:rPr>
                <w:rFonts w:ascii="Times New Roman" w:eastAsia="Times New Roman" w:hAnsi="Times New Roman" w:cs="Times New Roman"/>
                <w:iCs/>
              </w:rPr>
            </w:pPr>
            <m:oMath>
              <m:sSubSup>
                <m:sSubSupPr>
                  <m:ctrlPr>
                    <w:rPr>
                      <w:rFonts w:ascii="Cambria Math" w:hAnsi="Cambria Math" w:cs="Times New Roman"/>
                      <w:iCs/>
                    </w:rPr>
                  </m:ctrlPr>
                </m:sSubSupPr>
                <m:e>
                  <m:r>
                    <m:rPr>
                      <m:sty m:val="p"/>
                    </m:rPr>
                    <w:rPr>
                      <w:rFonts w:ascii="Cambria Math" w:hAnsi="Cambria Math" w:cs="Times New Roman"/>
                      <w:lang w:val="en-US"/>
                    </w:rPr>
                    <m:t>ABE</m:t>
                  </m:r>
                </m:e>
                <m:sub>
                  <m:r>
                    <m:rPr>
                      <m:sty m:val="p"/>
                    </m:rPr>
                    <w:rPr>
                      <w:rFonts w:ascii="Cambria Math" w:hAnsi="Cambria Math" w:cs="Times New Roman"/>
                    </w:rPr>
                    <m:t>e,z,rtu</m:t>
                  </m:r>
                </m:sub>
                <m:sup>
                  <m:r>
                    <m:rPr>
                      <m:sty m:val="p"/>
                    </m:rPr>
                    <w:rPr>
                      <w:rFonts w:ascii="Cambria Math" w:hAnsi="Cambria Math" w:cs="Times New Roman"/>
                    </w:rPr>
                    <m:t>dn</m:t>
                  </m:r>
                </m:sup>
              </m:sSubSup>
              <m:r>
                <m:rPr>
                  <m:sty m:val="p"/>
                </m:rPr>
                <w:rPr>
                  <w:rFonts w:ascii="Cambria Math" w:hAnsi="Cambria Math" w:cs="Times New Roman"/>
                </w:rPr>
                <m:t>=</m:t>
              </m:r>
              <m:sSubSup>
                <m:sSubSupPr>
                  <m:ctrlPr>
                    <w:rPr>
                      <w:rFonts w:ascii="Cambria Math" w:hAnsi="Cambria Math" w:cs="Times New Roman"/>
                      <w:iCs/>
                    </w:rPr>
                  </m:ctrlPr>
                </m:sSubSupPr>
                <m:e>
                  <m:nary>
                    <m:naryPr>
                      <m:chr m:val="∑"/>
                      <m:limLoc m:val="subSup"/>
                      <m:subHide m:val="1"/>
                      <m:supHide m:val="1"/>
                      <m:ctrlPr>
                        <w:rPr>
                          <w:rFonts w:ascii="Cambria Math" w:hAnsi="Cambria Math" w:cs="Times New Roman"/>
                          <w:lang w:val="en-US"/>
                        </w:rPr>
                      </m:ctrlPr>
                    </m:naryPr>
                    <m:sub/>
                    <m:sup/>
                    <m:e>
                      <m:r>
                        <m:rPr>
                          <m:sty m:val="p"/>
                        </m:rPr>
                        <w:rPr>
                          <w:rFonts w:ascii="Cambria Math" w:hAnsi="Cambria Math" w:cs="Times New Roman"/>
                        </w:rPr>
                        <m:t>АВ</m:t>
                      </m:r>
                    </m:e>
                  </m:nary>
                </m:e>
                <m:sub>
                  <m:r>
                    <m:rPr>
                      <m:sty m:val="p"/>
                    </m:rPr>
                    <w:rPr>
                      <w:rFonts w:ascii="Cambria Math" w:hAnsi="Cambria Math" w:cs="Times New Roman"/>
                    </w:rPr>
                    <m:t>e,z,rtu</m:t>
                  </m:r>
                </m:sub>
                <m:sup>
                  <m:r>
                    <m:rPr>
                      <m:sty m:val="p"/>
                    </m:rPr>
                    <w:rPr>
                      <w:rFonts w:ascii="Cambria Math" w:hAnsi="Cambria Math" w:cs="Times New Roman"/>
                    </w:rPr>
                    <m:t>dn</m:t>
                  </m:r>
                </m:sup>
              </m:sSubSup>
            </m:oMath>
            <w:r w:rsidR="00430435" w:rsidRPr="00E05016">
              <w:rPr>
                <w:rFonts w:ascii="Times New Roman" w:eastAsia="Times New Roman" w:hAnsi="Times New Roman" w:cs="Times New Roman"/>
                <w:iCs/>
              </w:rPr>
              <w:t>,</w:t>
            </w:r>
          </w:p>
          <w:p w:rsidR="00430435" w:rsidRPr="00E05016" w:rsidRDefault="00430435" w:rsidP="00430435">
            <w:pPr>
              <w:shd w:val="clear" w:color="auto" w:fill="FFFFFF"/>
              <w:ind w:firstLine="851"/>
              <w:contextualSpacing/>
              <w:rPr>
                <w:rFonts w:ascii="Times New Roman" w:eastAsia="Times New Roman" w:hAnsi="Times New Roman" w:cs="Times New Roman"/>
                <w:iCs/>
              </w:rPr>
            </w:pPr>
          </w:p>
          <w:p w:rsidR="00430435" w:rsidRPr="00E05016" w:rsidRDefault="00430435" w:rsidP="00430435">
            <w:pPr>
              <w:shd w:val="clear" w:color="auto" w:fill="FFFFFF"/>
              <w:contextualSpacing/>
              <w:jc w:val="both"/>
              <w:rPr>
                <w:rFonts w:ascii="Times New Roman" w:eastAsia="Times New Roman" w:hAnsi="Times New Roman" w:cs="Times New Roman"/>
              </w:rPr>
            </w:pPr>
            <w:r w:rsidRPr="00E05016">
              <w:rPr>
                <w:rFonts w:ascii="Times New Roman" w:eastAsia="Times New Roman" w:hAnsi="Times New Roman" w:cs="Times New Roman"/>
                <w:b/>
                <w:bCs/>
                <w:iCs/>
                <w:u w:val="single"/>
              </w:rPr>
              <w:t>де</w:t>
            </w:r>
            <w:r w:rsidRPr="00E05016">
              <w:rPr>
                <w:rFonts w:ascii="Times New Roman" w:eastAsia="Times New Roman" w:hAnsi="Times New Roman" w:cs="Times New Roman"/>
                <w:iCs/>
              </w:rPr>
              <w:t xml:space="preserve"> </w:t>
            </w:r>
            <m:oMath>
              <m:sSubSup>
                <m:sSubSupPr>
                  <m:ctrlPr>
                    <w:rPr>
                      <w:rFonts w:ascii="Cambria Math" w:hAnsi="Cambria Math" w:cs="Times New Roman"/>
                      <w:iCs/>
                    </w:rPr>
                  </m:ctrlPr>
                </m:sSubSupPr>
                <m:e>
                  <m:r>
                    <m:rPr>
                      <m:sty m:val="p"/>
                    </m:rPr>
                    <w:rPr>
                      <w:rFonts w:ascii="Cambria Math" w:hAnsi="Cambria Math" w:cs="Times New Roman"/>
                      <w:lang w:val="en-US"/>
                    </w:rPr>
                    <m:t>ABE</m:t>
                  </m:r>
                </m:e>
                <m:sub>
                  <m:r>
                    <m:rPr>
                      <m:sty m:val="p"/>
                    </m:rPr>
                    <w:rPr>
                      <w:rFonts w:ascii="Cambria Math" w:hAnsi="Cambria Math" w:cs="Times New Roman"/>
                    </w:rPr>
                    <m:t>e,z,rtu</m:t>
                  </m:r>
                </m:sub>
                <m:sup>
                  <m:r>
                    <m:rPr>
                      <m:sty m:val="p"/>
                    </m:rPr>
                    <w:rPr>
                      <w:rFonts w:ascii="Cambria Math" w:hAnsi="Cambria Math" w:cs="Times New Roman"/>
                    </w:rPr>
                    <m:t>up</m:t>
                  </m:r>
                </m:sup>
              </m:sSubSup>
            </m:oMath>
            <w:r w:rsidRPr="00E05016">
              <w:rPr>
                <w:rFonts w:ascii="Times New Roman" w:eastAsia="Times New Roman" w:hAnsi="Times New Roman" w:cs="Times New Roman"/>
                <w:iCs/>
              </w:rPr>
              <w:t xml:space="preserve"> – </w:t>
            </w:r>
            <w:r w:rsidRPr="00E05016">
              <w:rPr>
                <w:rFonts w:ascii="Times New Roman" w:eastAsia="Times New Roman" w:hAnsi="Times New Roman" w:cs="Times New Roman"/>
              </w:rPr>
              <w:t xml:space="preserve">активована балансуюча електрична енергія на завантаження одиниці постачання послуг з балансування e в зоні z для ОРЧ </w:t>
            </w:r>
            <w:proofErr w:type="spellStart"/>
            <w:r w:rsidRPr="00E05016">
              <w:rPr>
                <w:rFonts w:ascii="Times New Roman" w:eastAsia="Times New Roman" w:hAnsi="Times New Roman" w:cs="Times New Roman"/>
              </w:rPr>
              <w:t>rtu</w:t>
            </w:r>
            <w:proofErr w:type="spellEnd"/>
            <w:r w:rsidRPr="00E05016">
              <w:rPr>
                <w:rFonts w:ascii="Times New Roman" w:eastAsia="Times New Roman" w:hAnsi="Times New Roman" w:cs="Times New Roman"/>
              </w:rPr>
              <w:t xml:space="preserve">, МВт·год, що розраховується за </w:t>
            </w:r>
          </w:p>
          <w:p w:rsidR="00430435" w:rsidRPr="00E05016" w:rsidRDefault="00430435" w:rsidP="00430435">
            <w:pPr>
              <w:shd w:val="clear" w:color="auto" w:fill="FFFFFF"/>
              <w:contextualSpacing/>
              <w:rPr>
                <w:rFonts w:ascii="Times New Roman" w:eastAsia="Times New Roman" w:hAnsi="Times New Roman" w:cs="Times New Roman"/>
              </w:rPr>
            </w:pPr>
          </w:p>
          <w:p w:rsidR="00430435" w:rsidRPr="00E05016" w:rsidRDefault="00430435" w:rsidP="00430435">
            <w:pPr>
              <w:shd w:val="clear" w:color="auto" w:fill="FFFFFF"/>
              <w:contextualSpacing/>
              <w:rPr>
                <w:rFonts w:ascii="Times New Roman" w:eastAsia="Times New Roman" w:hAnsi="Times New Roman" w:cs="Times New Roman"/>
              </w:rPr>
            </w:pPr>
            <w:r w:rsidRPr="00E05016">
              <w:rPr>
                <w:rFonts w:ascii="Times New Roman" w:eastAsia="Times New Roman" w:hAnsi="Times New Roman" w:cs="Times New Roman"/>
              </w:rPr>
              <w:t>формулою</w:t>
            </w:r>
            <m:oMath>
              <m:sSubSup>
                <m:sSubSupPr>
                  <m:ctrlPr>
                    <w:rPr>
                      <w:rFonts w:ascii="Cambria Math" w:hAnsi="Cambria Math" w:cs="Times New Roman"/>
                      <w:iCs/>
                    </w:rPr>
                  </m:ctrlPr>
                </m:sSubSupPr>
                <m:e>
                  <m:r>
                    <m:rPr>
                      <m:sty m:val="p"/>
                    </m:rPr>
                    <w:rPr>
                      <w:rFonts w:ascii="Cambria Math" w:hAnsi="Cambria Math" w:cs="Times New Roman"/>
                      <w:lang w:val="en-US"/>
                    </w:rPr>
                    <m:t>ABE</m:t>
                  </m:r>
                </m:e>
                <m:sub>
                  <m:r>
                    <m:rPr>
                      <m:sty m:val="p"/>
                    </m:rPr>
                    <w:rPr>
                      <w:rFonts w:ascii="Cambria Math" w:hAnsi="Cambria Math" w:cs="Times New Roman"/>
                    </w:rPr>
                    <m:t>e,z,rtu</m:t>
                  </m:r>
                </m:sub>
                <m:sup>
                  <m:r>
                    <m:rPr>
                      <m:sty m:val="p"/>
                    </m:rPr>
                    <w:rPr>
                      <w:rFonts w:ascii="Cambria Math" w:hAnsi="Cambria Math" w:cs="Times New Roman"/>
                    </w:rPr>
                    <m:t>up</m:t>
                  </m:r>
                </m:sup>
              </m:sSubSup>
              <m:r>
                <m:rPr>
                  <m:sty m:val="p"/>
                </m:rPr>
                <w:rPr>
                  <w:rFonts w:ascii="Cambria Math" w:hAnsi="Cambria Math" w:cs="Times New Roman"/>
                </w:rPr>
                <m:t>=</m:t>
              </m:r>
              <m:sSubSup>
                <m:sSubSupPr>
                  <m:ctrlPr>
                    <w:rPr>
                      <w:rFonts w:ascii="Cambria Math" w:hAnsi="Cambria Math" w:cs="Times New Roman"/>
                      <w:iCs/>
                    </w:rPr>
                  </m:ctrlPr>
                </m:sSubSupPr>
                <m:e>
                  <m:nary>
                    <m:naryPr>
                      <m:chr m:val="∑"/>
                      <m:limLoc m:val="subSup"/>
                      <m:subHide m:val="1"/>
                      <m:supHide m:val="1"/>
                      <m:ctrlPr>
                        <w:rPr>
                          <w:rFonts w:ascii="Cambria Math" w:hAnsi="Cambria Math" w:cs="Times New Roman"/>
                          <w:lang w:val="en-US"/>
                        </w:rPr>
                      </m:ctrlPr>
                    </m:naryPr>
                    <m:sub/>
                    <m:sup/>
                    <m:e>
                      <m:r>
                        <m:rPr>
                          <m:sty m:val="p"/>
                        </m:rPr>
                        <w:rPr>
                          <w:rFonts w:ascii="Cambria Math" w:hAnsi="Cambria Math" w:cs="Times New Roman"/>
                        </w:rPr>
                        <m:t>АВ</m:t>
                      </m:r>
                    </m:e>
                  </m:nary>
                </m:e>
                <m:sub>
                  <m:r>
                    <m:rPr>
                      <m:sty m:val="p"/>
                    </m:rPr>
                    <w:rPr>
                      <w:rFonts w:ascii="Cambria Math" w:hAnsi="Cambria Math" w:cs="Times New Roman"/>
                    </w:rPr>
                    <m:t>e,z,rtu</m:t>
                  </m:r>
                </m:sub>
                <m:sup>
                  <m:r>
                    <m:rPr>
                      <m:sty m:val="p"/>
                    </m:rPr>
                    <w:rPr>
                      <w:rFonts w:ascii="Cambria Math" w:hAnsi="Cambria Math" w:cs="Times New Roman"/>
                    </w:rPr>
                    <m:t>up</m:t>
                  </m:r>
                </m:sup>
              </m:sSubSup>
            </m:oMath>
            <w:r w:rsidRPr="00E05016">
              <w:rPr>
                <w:rFonts w:ascii="Times New Roman" w:eastAsia="Times New Roman" w:hAnsi="Times New Roman" w:cs="Times New Roman"/>
                <w:iCs/>
              </w:rPr>
              <w:t>,</w:t>
            </w:r>
          </w:p>
          <w:p w:rsidR="00430435" w:rsidRPr="00E05016" w:rsidRDefault="00430435" w:rsidP="00430435">
            <w:pPr>
              <w:shd w:val="clear" w:color="auto" w:fill="FFFFFF"/>
              <w:ind w:firstLine="851"/>
              <w:jc w:val="center"/>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r w:rsidRPr="00E05016">
              <w:rPr>
                <w:rFonts w:ascii="Times New Roman" w:eastAsia="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ABE</m:t>
                  </m:r>
                </m:e>
                <m:sub>
                  <m:r>
                    <w:rPr>
                      <w:rFonts w:ascii="Cambria Math" w:eastAsia="Cambria Math" w:hAnsi="Cambria Math" w:cs="Times New Roman"/>
                    </w:rPr>
                    <m:t>e,z,rtu</m:t>
                  </m:r>
                </m:sub>
                <m:sup>
                  <m:r>
                    <w:rPr>
                      <w:rFonts w:ascii="Cambria Math" w:eastAsia="Cambria Math" w:hAnsi="Cambria Math" w:cs="Times New Roman"/>
                    </w:rPr>
                    <m:t>up</m:t>
                  </m:r>
                </m:sup>
              </m:sSubSup>
            </m:oMath>
            <w:r w:rsidRPr="00E05016">
              <w:rPr>
                <w:rFonts w:ascii="Times New Roman" w:eastAsia="Times New Roman" w:hAnsi="Times New Roman" w:cs="Times New Roman"/>
              </w:rPr>
              <w:t xml:space="preserve"> – активована балансуюча електрична енергія на завантаження одиниці постачання послуг з балансування e в зоні z для ОРЧ </w:t>
            </w:r>
            <w:proofErr w:type="spellStart"/>
            <w:r w:rsidRPr="00E05016">
              <w:rPr>
                <w:rFonts w:ascii="Times New Roman" w:eastAsia="Times New Roman" w:hAnsi="Times New Roman" w:cs="Times New Roman"/>
              </w:rPr>
              <w:t>rtu</w:t>
            </w:r>
            <w:proofErr w:type="spellEnd"/>
            <w:r w:rsidRPr="00E05016">
              <w:rPr>
                <w:rFonts w:ascii="Times New Roman" w:eastAsia="Times New Roman" w:hAnsi="Times New Roman" w:cs="Times New Roman"/>
              </w:rPr>
              <w:t>, МВт·год, що розраховується за формулою</w:t>
            </w:r>
          </w:p>
          <w:p w:rsidR="00430435" w:rsidRPr="00E05016" w:rsidRDefault="00430435" w:rsidP="00430435">
            <w:pPr>
              <w:shd w:val="clear" w:color="auto" w:fill="FFFFFF"/>
              <w:rPr>
                <w:rFonts w:ascii="Times New Roman" w:eastAsia="Times New Roman" w:hAnsi="Times New Roman" w:cs="Times New Roman"/>
              </w:rPr>
            </w:pPr>
          </w:p>
          <w:p w:rsidR="00430435" w:rsidRPr="00E05016" w:rsidRDefault="008F7B03" w:rsidP="00430435">
            <w:pPr>
              <w:shd w:val="clear" w:color="auto" w:fill="FFFFFF"/>
              <w:rPr>
                <w:rFonts w:ascii="Times New Roman" w:eastAsia="Times New Roman" w:hAnsi="Times New Roman" w:cs="Times New Roman"/>
              </w:rPr>
            </w:pPr>
            <m:oMath>
              <m:sSubSup>
                <m:sSubSupPr>
                  <m:ctrlPr>
                    <w:rPr>
                      <w:rFonts w:ascii="Cambria Math" w:hAnsi="Cambria Math" w:cs="Times New Roman"/>
                      <w:iCs/>
                    </w:rPr>
                  </m:ctrlPr>
                </m:sSubSupPr>
                <m:e>
                  <m:r>
                    <m:rPr>
                      <m:sty m:val="p"/>
                    </m:rPr>
                    <w:rPr>
                      <w:rFonts w:ascii="Cambria Math" w:hAnsi="Cambria Math" w:cs="Times New Roman"/>
                      <w:lang w:val="en-US"/>
                    </w:rPr>
                    <m:t>ABE</m:t>
                  </m:r>
                </m:e>
                <m:sub>
                  <m:r>
                    <m:rPr>
                      <m:sty m:val="p"/>
                    </m:rPr>
                    <w:rPr>
                      <w:rFonts w:ascii="Cambria Math" w:hAnsi="Cambria Math" w:cs="Times New Roman"/>
                    </w:rPr>
                    <m:t>e,z,rtu</m:t>
                  </m:r>
                </m:sub>
                <m:sup>
                  <m:r>
                    <m:rPr>
                      <m:sty m:val="p"/>
                    </m:rPr>
                    <w:rPr>
                      <w:rFonts w:ascii="Cambria Math" w:hAnsi="Cambria Math" w:cs="Times New Roman"/>
                    </w:rPr>
                    <m:t>up</m:t>
                  </m:r>
                </m:sup>
              </m:sSubSup>
              <m:r>
                <m:rPr>
                  <m:sty m:val="p"/>
                </m:rPr>
                <w:rPr>
                  <w:rFonts w:ascii="Cambria Math" w:hAnsi="Cambria Math" w:cs="Times New Roman"/>
                </w:rPr>
                <m:t>=</m:t>
              </m:r>
              <m:sSubSup>
                <m:sSubSupPr>
                  <m:ctrlPr>
                    <w:rPr>
                      <w:rFonts w:ascii="Cambria Math" w:hAnsi="Cambria Math" w:cs="Times New Roman"/>
                      <w:iCs/>
                    </w:rPr>
                  </m:ctrlPr>
                </m:sSubSupPr>
                <m:e>
                  <m:nary>
                    <m:naryPr>
                      <m:chr m:val="∑"/>
                      <m:limLoc m:val="subSup"/>
                      <m:subHide m:val="1"/>
                      <m:supHide m:val="1"/>
                      <m:ctrlPr>
                        <w:rPr>
                          <w:rFonts w:ascii="Cambria Math" w:hAnsi="Cambria Math" w:cs="Times New Roman"/>
                          <w:lang w:val="en-US"/>
                        </w:rPr>
                      </m:ctrlPr>
                    </m:naryPr>
                    <m:sub/>
                    <m:sup/>
                    <m:e>
                      <m:r>
                        <m:rPr>
                          <m:sty m:val="p"/>
                        </m:rPr>
                        <w:rPr>
                          <w:rFonts w:ascii="Cambria Math" w:hAnsi="Cambria Math" w:cs="Times New Roman"/>
                        </w:rPr>
                        <m:t>АВ</m:t>
                      </m:r>
                    </m:e>
                  </m:nary>
                </m:e>
                <m:sub>
                  <m:r>
                    <m:rPr>
                      <m:sty m:val="p"/>
                    </m:rPr>
                    <w:rPr>
                      <w:rFonts w:ascii="Cambria Math" w:hAnsi="Cambria Math" w:cs="Times New Roman"/>
                    </w:rPr>
                    <m:t>e,z,rtu</m:t>
                  </m:r>
                </m:sub>
                <m:sup>
                  <m:r>
                    <m:rPr>
                      <m:sty m:val="p"/>
                    </m:rPr>
                    <w:rPr>
                      <w:rFonts w:ascii="Cambria Math" w:hAnsi="Cambria Math" w:cs="Times New Roman"/>
                    </w:rPr>
                    <m:t>up</m:t>
                  </m:r>
                </m:sup>
              </m:sSubSup>
            </m:oMath>
            <w:r w:rsidR="00430435" w:rsidRPr="00E05016">
              <w:rPr>
                <w:rFonts w:ascii="Times New Roman" w:eastAsia="Times New Roman" w:hAnsi="Times New Roman" w:cs="Times New Roman"/>
                <w:iCs/>
              </w:rPr>
              <w:t>,</w:t>
            </w:r>
          </w:p>
          <w:p w:rsidR="00430435" w:rsidRPr="00E05016" w:rsidRDefault="00430435" w:rsidP="00430435">
            <w:pPr>
              <w:shd w:val="clear" w:color="auto" w:fill="FFFFFF"/>
              <w:ind w:firstLine="851"/>
              <w:jc w:val="center"/>
              <w:rPr>
                <w:rFonts w:ascii="Times New Roman" w:eastAsia="Times New Roman" w:hAnsi="Times New Roman" w:cs="Times New Roman"/>
              </w:rPr>
            </w:pPr>
          </w:p>
          <w:p w:rsidR="00430435" w:rsidRPr="00E05016" w:rsidRDefault="00430435" w:rsidP="00430435">
            <w:pPr>
              <w:tabs>
                <w:tab w:val="left" w:pos="2410"/>
              </w:tabs>
              <w:jc w:val="both"/>
              <w:rPr>
                <w:rFonts w:ascii="Times New Roman" w:eastAsia="Times New Roman" w:hAnsi="Times New Roman" w:cs="Times New Roman"/>
                <w:b/>
                <w:strike/>
              </w:rPr>
            </w:pPr>
            <w:r w:rsidRPr="00E05016">
              <w:rPr>
                <w:rFonts w:ascii="Times New Roman" w:eastAsia="Times New Roman" w:hAnsi="Times New Roman" w:cs="Times New Roman"/>
                <w:b/>
                <w:strike/>
              </w:rPr>
              <w:t xml:space="preserve">де </w:t>
            </w:r>
            <m:oMath>
              <m:sSub>
                <m:sSubPr>
                  <m:ctrlPr>
                    <w:rPr>
                      <w:rFonts w:ascii="Cambria Math" w:eastAsia="Cambria Math" w:hAnsi="Cambria Math" w:cs="Times New Roman"/>
                      <w:strike/>
                    </w:rPr>
                  </m:ctrlPr>
                </m:sSubPr>
                <m:e>
                  <m:r>
                    <w:rPr>
                      <w:rFonts w:ascii="Cambria Math" w:eastAsia="Cambria Math" w:hAnsi="Cambria Math" w:cs="Times New Roman"/>
                      <w:strike/>
                    </w:rPr>
                    <m:t>REC</m:t>
                  </m:r>
                </m:e>
                <m:sub>
                  <m:r>
                    <w:rPr>
                      <w:rFonts w:ascii="Cambria Math" w:eastAsia="Cambria Math" w:hAnsi="Cambria Math" w:cs="Times New Roman"/>
                      <w:strike/>
                    </w:rPr>
                    <m:t>z, rtu</m:t>
                  </m:r>
                </m:sub>
              </m:sSub>
            </m:oMath>
            <w:r w:rsidRPr="00E05016">
              <w:rPr>
                <w:rFonts w:ascii="Times New Roman" w:eastAsia="Times New Roman" w:hAnsi="Times New Roman" w:cs="Times New Roman"/>
                <w:b/>
                <w:strike/>
              </w:rPr>
              <w:t xml:space="preserve"> — обсяг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вимкнення навантаження) в зоні z за ОРЧ </w:t>
            </w:r>
            <w:proofErr w:type="spellStart"/>
            <w:r w:rsidRPr="00E05016">
              <w:rPr>
                <w:rFonts w:ascii="Times New Roman" w:eastAsia="Times New Roman" w:hAnsi="Times New Roman" w:cs="Times New Roman"/>
                <w:b/>
                <w:strike/>
              </w:rPr>
              <w:t>rtu</w:t>
            </w:r>
            <w:proofErr w:type="spellEnd"/>
            <w:r w:rsidRPr="00E05016">
              <w:rPr>
                <w:rFonts w:ascii="Times New Roman" w:eastAsia="Times New Roman" w:hAnsi="Times New Roman" w:cs="Times New Roman"/>
                <w:b/>
                <w:strike/>
              </w:rPr>
              <w:t xml:space="preserve">, </w:t>
            </w:r>
            <w:proofErr w:type="spellStart"/>
            <w:r w:rsidRPr="00E05016">
              <w:rPr>
                <w:rFonts w:ascii="Times New Roman" w:eastAsia="Times New Roman" w:hAnsi="Times New Roman" w:cs="Times New Roman"/>
                <w:b/>
                <w:strike/>
              </w:rPr>
              <w:t>МВт</w:t>
            </w:r>
            <w:r w:rsidRPr="00E05016">
              <w:rPr>
                <w:rFonts w:ascii="Cambria Math" w:eastAsia="Cambria Math" w:hAnsi="Cambria Math" w:cs="Cambria Math"/>
                <w:b/>
                <w:strike/>
              </w:rPr>
              <w:t>⋅</w:t>
            </w:r>
            <w:r w:rsidRPr="00E05016">
              <w:rPr>
                <w:rFonts w:ascii="Times New Roman" w:eastAsia="Times New Roman" w:hAnsi="Times New Roman" w:cs="Times New Roman"/>
                <w:b/>
                <w:strike/>
              </w:rPr>
              <w:t>год</w:t>
            </w:r>
            <w:proofErr w:type="spellEnd"/>
            <w:r w:rsidRPr="00E05016">
              <w:rPr>
                <w:rFonts w:ascii="Times New Roman" w:eastAsia="Times New Roman" w:hAnsi="Times New Roman" w:cs="Times New Roman"/>
                <w:b/>
                <w:strike/>
              </w:rPr>
              <w:t>;</w:t>
            </w:r>
          </w:p>
          <w:p w:rsidR="00430435" w:rsidRPr="00E05016" w:rsidRDefault="00430435" w:rsidP="00430435">
            <w:pPr>
              <w:jc w:val="both"/>
              <w:rPr>
                <w:rFonts w:ascii="Times New Roman" w:eastAsia="Times New Roman" w:hAnsi="Times New Roman" w:cs="Times New Roman"/>
              </w:rPr>
            </w:pPr>
            <w:r w:rsidRPr="00E05016">
              <w:rPr>
                <w:rFonts w:ascii="Times New Roman" w:eastAsia="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АВ</m:t>
                  </m:r>
                </m:e>
                <m:sub>
                  <m:r>
                    <w:rPr>
                      <w:rFonts w:ascii="Cambria Math" w:eastAsia="Cambria Math" w:hAnsi="Cambria Math" w:cs="Times New Roman"/>
                    </w:rPr>
                    <m:t>e,z,rtu</m:t>
                  </m:r>
                </m:sub>
                <m:sup>
                  <m:r>
                    <w:rPr>
                      <w:rFonts w:ascii="Cambria Math" w:eastAsia="Cambria Math" w:hAnsi="Cambria Math" w:cs="Times New Roman"/>
                    </w:rPr>
                    <m:t>up</m:t>
                  </m:r>
                </m:sup>
              </m:sSubSup>
            </m:oMath>
            <w:r w:rsidRPr="00E05016">
              <w:rPr>
                <w:rFonts w:ascii="Times New Roman" w:eastAsia="Times New Roman" w:hAnsi="Times New Roman" w:cs="Times New Roman"/>
              </w:rPr>
              <w:t xml:space="preserve"> – 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rtu, МВт·год;</w:t>
            </w:r>
          </w:p>
          <w:p w:rsidR="00430435" w:rsidRPr="00E05016" w:rsidRDefault="008F7B03" w:rsidP="00430435">
            <w:pPr>
              <w:jc w:val="both"/>
              <w:rPr>
                <w:rFonts w:ascii="Times New Roman" w:eastAsia="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ABE</m:t>
                  </m:r>
                </m:e>
                <m:sub>
                  <m:r>
                    <w:rPr>
                      <w:rFonts w:ascii="Cambria Math" w:eastAsia="Cambria Math" w:hAnsi="Cambria Math" w:cs="Times New Roman"/>
                    </w:rPr>
                    <m:t>e,z,rtu</m:t>
                  </m:r>
                </m:sub>
                <m:sup>
                  <m:r>
                    <w:rPr>
                      <w:rFonts w:ascii="Cambria Math" w:eastAsia="Cambria Math" w:hAnsi="Cambria Math" w:cs="Times New Roman"/>
                    </w:rPr>
                    <m:t>dn</m:t>
                  </m:r>
                </m:sup>
              </m:sSubSup>
            </m:oMath>
            <w:r w:rsidR="00430435" w:rsidRPr="00E05016">
              <w:rPr>
                <w:rFonts w:ascii="Times New Roman" w:eastAsia="Times New Roman" w:hAnsi="Times New Roman" w:cs="Times New Roman"/>
              </w:rPr>
              <w:t xml:space="preserve"> – активована балансуюча електрична енергія на розвантаження одиниці постачання послуг з балансування e в зоні z для ОРЧ </w:t>
            </w:r>
            <w:proofErr w:type="spellStart"/>
            <w:r w:rsidR="00430435" w:rsidRPr="00E05016">
              <w:rPr>
                <w:rFonts w:ascii="Times New Roman" w:eastAsia="Times New Roman" w:hAnsi="Times New Roman" w:cs="Times New Roman"/>
              </w:rPr>
              <w:t>rtu</w:t>
            </w:r>
            <w:proofErr w:type="spellEnd"/>
            <w:r w:rsidR="00430435" w:rsidRPr="00E05016">
              <w:rPr>
                <w:rFonts w:ascii="Times New Roman" w:eastAsia="Times New Roman" w:hAnsi="Times New Roman" w:cs="Times New Roman"/>
              </w:rPr>
              <w:t xml:space="preserve">, МВт·год, що розраховується за формулою </w:t>
            </w:r>
          </w:p>
          <w:p w:rsidR="00430435" w:rsidRPr="00E05016" w:rsidRDefault="008F7B03" w:rsidP="00430435">
            <w:pPr>
              <w:rPr>
                <w:rFonts w:ascii="Times New Roman" w:eastAsia="Times New Roman" w:hAnsi="Times New Roman" w:cs="Times New Roman"/>
                <w:iCs/>
              </w:rPr>
            </w:pPr>
            <m:oMath>
              <m:sSubSup>
                <m:sSubSupPr>
                  <m:ctrlPr>
                    <w:rPr>
                      <w:rFonts w:ascii="Cambria Math" w:hAnsi="Cambria Math" w:cs="Times New Roman"/>
                      <w:iCs/>
                    </w:rPr>
                  </m:ctrlPr>
                </m:sSubSupPr>
                <m:e>
                  <m:r>
                    <m:rPr>
                      <m:sty m:val="p"/>
                    </m:rPr>
                    <w:rPr>
                      <w:rFonts w:ascii="Cambria Math" w:hAnsi="Cambria Math" w:cs="Times New Roman"/>
                      <w:lang w:val="en-US"/>
                    </w:rPr>
                    <m:t>ABE</m:t>
                  </m:r>
                </m:e>
                <m:sub>
                  <m:r>
                    <m:rPr>
                      <m:sty m:val="p"/>
                    </m:rPr>
                    <w:rPr>
                      <w:rFonts w:ascii="Cambria Math" w:hAnsi="Cambria Math" w:cs="Times New Roman"/>
                    </w:rPr>
                    <m:t>e,z,rtu</m:t>
                  </m:r>
                </m:sub>
                <m:sup>
                  <m:r>
                    <m:rPr>
                      <m:sty m:val="p"/>
                    </m:rPr>
                    <w:rPr>
                      <w:rFonts w:ascii="Cambria Math" w:hAnsi="Cambria Math" w:cs="Times New Roman"/>
                    </w:rPr>
                    <m:t>dn</m:t>
                  </m:r>
                </m:sup>
              </m:sSubSup>
              <m:r>
                <m:rPr>
                  <m:sty m:val="p"/>
                </m:rPr>
                <w:rPr>
                  <w:rFonts w:ascii="Cambria Math" w:hAnsi="Cambria Math" w:cs="Times New Roman"/>
                </w:rPr>
                <m:t>=</m:t>
              </m:r>
              <m:sSubSup>
                <m:sSubSupPr>
                  <m:ctrlPr>
                    <w:rPr>
                      <w:rFonts w:ascii="Cambria Math" w:hAnsi="Cambria Math" w:cs="Times New Roman"/>
                      <w:iCs/>
                    </w:rPr>
                  </m:ctrlPr>
                </m:sSubSupPr>
                <m:e>
                  <m:nary>
                    <m:naryPr>
                      <m:chr m:val="∑"/>
                      <m:limLoc m:val="subSup"/>
                      <m:subHide m:val="1"/>
                      <m:supHide m:val="1"/>
                      <m:ctrlPr>
                        <w:rPr>
                          <w:rFonts w:ascii="Cambria Math" w:hAnsi="Cambria Math" w:cs="Times New Roman"/>
                          <w:lang w:val="en-US"/>
                        </w:rPr>
                      </m:ctrlPr>
                    </m:naryPr>
                    <m:sub/>
                    <m:sup/>
                    <m:e>
                      <m:r>
                        <m:rPr>
                          <m:sty m:val="p"/>
                        </m:rPr>
                        <w:rPr>
                          <w:rFonts w:ascii="Cambria Math" w:hAnsi="Cambria Math" w:cs="Times New Roman"/>
                        </w:rPr>
                        <m:t>АВ</m:t>
                      </m:r>
                    </m:e>
                  </m:nary>
                </m:e>
                <m:sub>
                  <m:r>
                    <m:rPr>
                      <m:sty m:val="p"/>
                    </m:rPr>
                    <w:rPr>
                      <w:rFonts w:ascii="Cambria Math" w:hAnsi="Cambria Math" w:cs="Times New Roman"/>
                    </w:rPr>
                    <m:t>e,z,rtu</m:t>
                  </m:r>
                </m:sub>
                <m:sup>
                  <m:r>
                    <m:rPr>
                      <m:sty m:val="p"/>
                    </m:rPr>
                    <w:rPr>
                      <w:rFonts w:ascii="Cambria Math" w:hAnsi="Cambria Math" w:cs="Times New Roman"/>
                    </w:rPr>
                    <m:t>dn</m:t>
                  </m:r>
                </m:sup>
              </m:sSubSup>
            </m:oMath>
            <w:r w:rsidR="00430435" w:rsidRPr="00E05016">
              <w:rPr>
                <w:rFonts w:ascii="Times New Roman" w:eastAsia="Times New Roman" w:hAnsi="Times New Roman" w:cs="Times New Roman"/>
                <w:iCs/>
              </w:rPr>
              <w:t>,</w:t>
            </w:r>
          </w:p>
          <w:p w:rsidR="00430435" w:rsidRPr="00E05016" w:rsidRDefault="00430435" w:rsidP="00430435">
            <w:pPr>
              <w:rPr>
                <w:rFonts w:ascii="Times New Roman" w:eastAsia="Times New Roman" w:hAnsi="Times New Roman" w:cs="Times New Roman"/>
              </w:rPr>
            </w:pPr>
          </w:p>
          <w:p w:rsidR="00430435" w:rsidRPr="00E05016" w:rsidRDefault="008F7B03" w:rsidP="00430435">
            <w:pPr>
              <w:jc w:val="both"/>
              <w:rPr>
                <w:rFonts w:ascii="Times New Roman" w:eastAsia="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АВ</m:t>
                  </m:r>
                </m:e>
                <m:sub>
                  <m:r>
                    <w:rPr>
                      <w:rFonts w:ascii="Cambria Math" w:eastAsia="Cambria Math" w:hAnsi="Cambria Math" w:cs="Times New Roman"/>
                    </w:rPr>
                    <m:t>e,z,rtu</m:t>
                  </m:r>
                </m:sub>
                <m:sup>
                  <m:r>
                    <w:rPr>
                      <w:rFonts w:ascii="Cambria Math" w:eastAsia="Cambria Math" w:hAnsi="Cambria Math" w:cs="Times New Roman"/>
                    </w:rPr>
                    <m:t>dn</m:t>
                  </m:r>
                </m:sup>
              </m:sSubSup>
            </m:oMath>
            <w:r w:rsidR="00430435" w:rsidRPr="00E05016">
              <w:rPr>
                <w:rFonts w:ascii="Times New Roman" w:eastAsia="Times New Roman" w:hAnsi="Times New Roman" w:cs="Times New Roman"/>
              </w:rPr>
              <w:t xml:space="preserve"> – активовані з ранжиру відповідно до алгоритму балансуючого ринку пропозиції на балансуючу електричну енергію на розвантаження одиниці постачання послуг з балансування e в зоні z для ОРЧ rtu, МВт·год;</w:t>
            </w:r>
          </w:p>
          <w:p w:rsidR="00430435" w:rsidRPr="00E05016" w:rsidRDefault="00430435" w:rsidP="00430435">
            <w:pPr>
              <w:jc w:val="both"/>
              <w:rPr>
                <w:rFonts w:ascii="Times New Roman" w:eastAsia="Times New Roman" w:hAnsi="Times New Roman" w:cs="Times New Roman"/>
              </w:rPr>
            </w:pPr>
          </w:p>
          <w:p w:rsidR="00430435" w:rsidRPr="00E05016" w:rsidRDefault="008F7B03" w:rsidP="00430435">
            <w:pPr>
              <w:jc w:val="both"/>
              <w:rPr>
                <w:rFonts w:ascii="Times New Roman" w:eastAsia="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MP</m:t>
                  </m:r>
                </m:e>
                <m:sub>
                  <m:r>
                    <w:rPr>
                      <w:rFonts w:ascii="Cambria Math" w:eastAsia="Cambria Math" w:hAnsi="Cambria Math" w:cs="Times New Roman"/>
                    </w:rPr>
                    <m:t>z,rtu</m:t>
                  </m:r>
                </m:sub>
                <m:sup>
                  <m:r>
                    <w:rPr>
                      <w:rFonts w:ascii="Cambria Math" w:eastAsia="Cambria Math" w:hAnsi="Cambria Math" w:cs="Times New Roman"/>
                    </w:rPr>
                    <m:t>up</m:t>
                  </m:r>
                </m:sup>
              </m:sSubSup>
            </m:oMath>
            <w:r w:rsidR="00430435" w:rsidRPr="00E05016">
              <w:rPr>
                <w:rFonts w:ascii="Times New Roman" w:eastAsia="Times New Roman" w:hAnsi="Times New Roman" w:cs="Times New Roman"/>
              </w:rPr>
              <w:t xml:space="preserve"> – маржинальна ціна балансуючої електричної енергії на завантаження в зоні z на балансуючому ринку реального часу за ОРЧ </w:t>
            </w:r>
            <w:proofErr w:type="spellStart"/>
            <w:r w:rsidR="00430435" w:rsidRPr="00E05016">
              <w:rPr>
                <w:rFonts w:ascii="Times New Roman" w:eastAsia="Times New Roman" w:hAnsi="Times New Roman" w:cs="Times New Roman"/>
              </w:rPr>
              <w:t>rtu</w:t>
            </w:r>
            <w:proofErr w:type="spellEnd"/>
            <w:r w:rsidR="00430435" w:rsidRPr="00E05016">
              <w:rPr>
                <w:rFonts w:ascii="Times New Roman" w:eastAsia="Times New Roman" w:hAnsi="Times New Roman" w:cs="Times New Roman"/>
              </w:rPr>
              <w:t>, грн/МВт·год;</w:t>
            </w:r>
          </w:p>
          <w:p w:rsidR="00430435" w:rsidRPr="00E05016" w:rsidRDefault="00430435" w:rsidP="00430435">
            <w:pPr>
              <w:jc w:val="both"/>
              <w:rPr>
                <w:rFonts w:ascii="Times New Roman" w:eastAsia="Times New Roman" w:hAnsi="Times New Roman" w:cs="Times New Roman"/>
              </w:rPr>
            </w:pPr>
          </w:p>
          <w:p w:rsidR="00430435" w:rsidRPr="00E05016" w:rsidRDefault="008F7B03" w:rsidP="00430435">
            <w:pPr>
              <w:pStyle w:val="ae"/>
              <w:spacing w:after="0" w:line="228" w:lineRule="auto"/>
              <w:ind w:left="0"/>
              <w:contextualSpacing/>
              <w:jc w:val="both"/>
              <w:rPr>
                <w:rFonts w:ascii="Times New Roman" w:eastAsia="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MP</m:t>
                  </m:r>
                </m:e>
                <m:sub>
                  <m:r>
                    <w:rPr>
                      <w:rFonts w:ascii="Cambria Math" w:eastAsia="Cambria Math" w:hAnsi="Cambria Math" w:cs="Times New Roman"/>
                    </w:rPr>
                    <m:t>z,rtu</m:t>
                  </m:r>
                </m:sub>
                <m:sup>
                  <m:r>
                    <w:rPr>
                      <w:rFonts w:ascii="Cambria Math" w:eastAsia="Cambria Math" w:hAnsi="Cambria Math" w:cs="Times New Roman"/>
                    </w:rPr>
                    <m:t>dn</m:t>
                  </m:r>
                </m:sup>
              </m:sSubSup>
            </m:oMath>
            <w:r w:rsidR="00430435" w:rsidRPr="00E05016">
              <w:rPr>
                <w:rFonts w:ascii="Times New Roman" w:eastAsia="Times New Roman" w:hAnsi="Times New Roman" w:cs="Times New Roman"/>
              </w:rPr>
              <w:t xml:space="preserve"> – маржинальна ціна балансуючої електричної енергії на розвантаження в зоні z на балансуючому ринку реального часу за ОРЧ rtu, грн/МВт·год.</w:t>
            </w: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rPr>
            </w:pP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i/>
                <w:iCs/>
              </w:rPr>
            </w:pPr>
            <w:r w:rsidRPr="00E05016">
              <w:rPr>
                <w:rFonts w:ascii="Times New Roman" w:eastAsia="Times New Roman" w:hAnsi="Times New Roman" w:cs="Times New Roman"/>
                <w:i/>
                <w:iCs/>
              </w:rPr>
              <w:t>1) Разом із зауваженнями до проєкту змін в Правила ринку</w:t>
            </w:r>
            <w:r w:rsidRPr="00E05016">
              <w:rPr>
                <w:rFonts w:ascii="Times New Roman" w:eastAsia="Times New Roman" w:hAnsi="Times New Roman" w:cs="Times New Roman"/>
                <w:b/>
                <w:bCs/>
                <w:i/>
                <w:iCs/>
              </w:rPr>
              <w:t xml:space="preserve">, </w:t>
            </w:r>
            <w:r w:rsidRPr="00E05016">
              <w:rPr>
                <w:rFonts w:ascii="Times New Roman" w:eastAsia="Times New Roman" w:hAnsi="Times New Roman" w:cs="Times New Roman"/>
                <w:b/>
                <w:bCs/>
                <w:i/>
                <w:iCs/>
                <w:u w:val="single"/>
              </w:rPr>
              <w:t>пропонуємо подані Регулятором зміни до п.5.13.3. та п.5.14.5. з урахуванням зауважень НЕК «Укренерго» вносити не до Правил ринку, а до Постанови НКРЕКП №332 від 25.02.2022</w:t>
            </w:r>
            <w:r w:rsidRPr="00E05016">
              <w:rPr>
                <w:rFonts w:ascii="Times New Roman" w:eastAsia="Times New Roman" w:hAnsi="Times New Roman" w:cs="Times New Roman"/>
                <w:i/>
                <w:iCs/>
                <w:u w:val="single"/>
              </w:rPr>
              <w:t>,</w:t>
            </w:r>
            <w:r w:rsidRPr="00E05016">
              <w:rPr>
                <w:rFonts w:ascii="Times New Roman" w:eastAsia="Times New Roman" w:hAnsi="Times New Roman" w:cs="Times New Roman"/>
                <w:i/>
                <w:iCs/>
              </w:rPr>
              <w:t xml:space="preserve"> оскільки вони стосуються ситуацій, що на практиці є наслідками бойових дій. </w:t>
            </w: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i/>
                <w:iCs/>
              </w:rPr>
            </w:pPr>
            <w:r w:rsidRPr="00E05016">
              <w:rPr>
                <w:rFonts w:ascii="Times New Roman" w:eastAsia="Times New Roman" w:hAnsi="Times New Roman" w:cs="Times New Roman"/>
                <w:i/>
                <w:iCs/>
              </w:rPr>
              <w:t xml:space="preserve">А саме, викривлення стану системи, внаслідок яких постачальники несуть збитки через свій позитивний небаланс, виникають лише у тих розрахункових періодах, коли </w:t>
            </w:r>
            <w:r w:rsidRPr="00E05016">
              <w:rPr>
                <w:rFonts w:ascii="Times New Roman" w:eastAsia="Times New Roman" w:hAnsi="Times New Roman" w:cs="Times New Roman"/>
                <w:b/>
                <w:bCs/>
                <w:i/>
                <w:iCs/>
                <w:u w:val="single"/>
              </w:rPr>
              <w:t xml:space="preserve">одночасно </w:t>
            </w:r>
            <w:r w:rsidRPr="00E05016">
              <w:rPr>
                <w:rFonts w:ascii="Times New Roman" w:eastAsia="Times New Roman" w:hAnsi="Times New Roman" w:cs="Times New Roman"/>
                <w:i/>
                <w:iCs/>
              </w:rPr>
              <w:t>відбулися суттєві (на великий обсяг)</w:t>
            </w:r>
            <w:r w:rsidRPr="00E05016">
              <w:rPr>
                <w:rFonts w:ascii="Times New Roman" w:eastAsia="Times New Roman" w:hAnsi="Times New Roman" w:cs="Times New Roman"/>
                <w:b/>
                <w:bCs/>
                <w:i/>
                <w:iCs/>
                <w:u w:val="single"/>
              </w:rPr>
              <w:t xml:space="preserve"> обмеження генерації та споживачів</w:t>
            </w:r>
            <w:r w:rsidRPr="00E05016">
              <w:rPr>
                <w:rFonts w:ascii="Times New Roman" w:eastAsia="Times New Roman" w:hAnsi="Times New Roman" w:cs="Times New Roman"/>
                <w:i/>
                <w:iCs/>
              </w:rPr>
              <w:t xml:space="preserve"> для запобігання або внаслідок аварійної ситуації, спричиненої наслідками бойових дій. Інші випадки обмежень споживачів в енергосистемі, які не пов’язані із наслідками бойових дій, в переважній більшості є немасштабними і тому не </w:t>
            </w:r>
            <w:r w:rsidRPr="00E05016">
              <w:rPr>
                <w:rFonts w:ascii="Times New Roman" w:eastAsia="Times New Roman" w:hAnsi="Times New Roman" w:cs="Times New Roman"/>
                <w:i/>
                <w:iCs/>
              </w:rPr>
              <w:lastRenderedPageBreak/>
              <w:t xml:space="preserve">чинять суттєвого впливу на обсяги небалансів та розрахунки постачальників. Крім цього локальні обмеження в мережах ОСР можуть виникати щодня і застосовуватися до невеличкого числа споживачів, яким постачає лише один постачальник, при цьому такі обмеження не матимуть суттєвого впливу на розрахунки та визначення ціни небалансу. Водночас у запропонованій Регулятором редакції змін ці обмеження впливатимуть на ціноутворення для всього ринку. </w:t>
            </w:r>
          </w:p>
          <w:p w:rsidR="00430435" w:rsidRPr="00E05016" w:rsidRDefault="00430435" w:rsidP="00430435">
            <w:pPr>
              <w:pStyle w:val="ae"/>
              <w:spacing w:after="0" w:line="228" w:lineRule="auto"/>
              <w:ind w:left="0"/>
              <w:contextualSpacing/>
              <w:rPr>
                <w:rFonts w:ascii="Times New Roman" w:eastAsia="Times New Roman" w:hAnsi="Times New Roman" w:cs="Times New Roman"/>
                <w:i/>
                <w:iCs/>
              </w:rPr>
            </w:pPr>
          </w:p>
          <w:p w:rsidR="00430435" w:rsidRPr="00E05016" w:rsidRDefault="00430435" w:rsidP="00430435">
            <w:pPr>
              <w:pStyle w:val="ae"/>
              <w:spacing w:after="0" w:line="228" w:lineRule="auto"/>
              <w:ind w:left="0"/>
              <w:contextualSpacing/>
              <w:rPr>
                <w:rFonts w:ascii="Times New Roman" w:eastAsia="Times New Roman" w:hAnsi="Times New Roman" w:cs="Times New Roman"/>
                <w:i/>
                <w:iCs/>
              </w:rPr>
            </w:pPr>
            <w:r w:rsidRPr="00E05016">
              <w:rPr>
                <w:rFonts w:ascii="Times New Roman" w:eastAsia="Times New Roman" w:hAnsi="Times New Roman" w:cs="Times New Roman"/>
                <w:i/>
                <w:iCs/>
              </w:rPr>
              <w:t>2) Пропонуємо в розрахункових періодах, коли сталося одночасне примусове обмеження генерації та споживачів, визначати ціну небалансу (</w:t>
            </w:r>
            <w:r w:rsidRPr="00E05016">
              <w:rPr>
                <w:rFonts w:ascii="Times New Roman" w:eastAsia="Times New Roman" w:hAnsi="Times New Roman" w:cs="Times New Roman"/>
                <w:i/>
                <w:iCs/>
                <w:lang w:val="en-US"/>
              </w:rPr>
              <w:t>IMSP</w:t>
            </w:r>
            <w:r w:rsidRPr="00E05016">
              <w:rPr>
                <w:rFonts w:ascii="Times New Roman" w:eastAsia="Times New Roman" w:hAnsi="Times New Roman" w:cs="Times New Roman"/>
                <w:i/>
                <w:iCs/>
              </w:rPr>
              <w:t xml:space="preserve">) на рівні ціни РДН з наступних причин: </w:t>
            </w:r>
          </w:p>
          <w:p w:rsidR="00430435" w:rsidRPr="00E05016" w:rsidRDefault="00430435" w:rsidP="00430435">
            <w:pPr>
              <w:pStyle w:val="ae"/>
              <w:spacing w:after="0" w:line="228" w:lineRule="auto"/>
              <w:ind w:left="0"/>
              <w:contextualSpacing/>
              <w:rPr>
                <w:rFonts w:ascii="Times New Roman" w:eastAsia="Times New Roman" w:hAnsi="Times New Roman" w:cs="Times New Roman"/>
                <w:i/>
                <w:iCs/>
              </w:rPr>
            </w:pP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i/>
              </w:rPr>
            </w:pPr>
            <w:r w:rsidRPr="00E05016">
              <w:rPr>
                <w:rFonts w:ascii="Times New Roman" w:eastAsia="Times New Roman" w:hAnsi="Times New Roman" w:cs="Times New Roman"/>
                <w:i/>
                <w:iCs/>
              </w:rPr>
              <w:t xml:space="preserve">   а) Запропоновані зміни до формули стану системи в п.5.13.3. та п.5.14.5. потребують обчислення  обсягу примусового зменшення відбору електричної енергії </w:t>
            </w:r>
            <m:oMath>
              <m:sSub>
                <m:sSubPr>
                  <m:ctrlPr>
                    <w:rPr>
                      <w:rFonts w:ascii="Cambria Math" w:eastAsia="Cambria Math" w:hAnsi="Cambria Math" w:cs="Times New Roman"/>
                    </w:rPr>
                  </m:ctrlPr>
                </m:sSubPr>
                <m:e>
                  <m:r>
                    <w:rPr>
                      <w:rFonts w:ascii="Cambria Math" w:eastAsia="Cambria Math" w:hAnsi="Cambria Math" w:cs="Times New Roman"/>
                    </w:rPr>
                    <m:t>REC</m:t>
                  </m:r>
                </m:e>
                <m:sub>
                  <m:r>
                    <w:rPr>
                      <w:rFonts w:ascii="Cambria Math" w:eastAsia="Cambria Math" w:hAnsi="Cambria Math" w:cs="Times New Roman"/>
                    </w:rPr>
                    <m:t>z, rtu</m:t>
                  </m:r>
                </m:sub>
              </m:sSub>
            </m:oMath>
            <w:r w:rsidRPr="00E05016">
              <w:rPr>
                <w:rFonts w:ascii="Times New Roman" w:eastAsia="Times New Roman" w:hAnsi="Times New Roman" w:cs="Times New Roman"/>
                <w:b/>
              </w:rPr>
              <w:t xml:space="preserve">. </w:t>
            </w:r>
            <w:r w:rsidRPr="00E05016">
              <w:rPr>
                <w:rFonts w:ascii="Times New Roman" w:eastAsia="Times New Roman" w:hAnsi="Times New Roman" w:cs="Times New Roman"/>
                <w:i/>
                <w:iCs/>
              </w:rPr>
              <w:t xml:space="preserve">Команди на застосування обмежень споживачів надаються ОСП операторам розподільчих мереж (ОСР) шляхом доведення до них величини потужності, на яку потрібно знизити навантаження. Відключення споживачів проводить безпосередньо ОСР. Обмеження застосовуються до різних груп споживачів, серед яких велика частка таких, що не оснащені автоматизованими системами збору даних комерційного обліку (зокрема населення, споживачі групи «Б»). Через це оперативний збір даних по таким споживачам неможливий. Тому </w:t>
            </w:r>
            <w:r w:rsidRPr="00E05016">
              <w:rPr>
                <w:rFonts w:ascii="Times New Roman" w:eastAsia="Times New Roman" w:hAnsi="Times New Roman" w:cs="Times New Roman"/>
                <w:b/>
                <w:bCs/>
                <w:i/>
                <w:iCs/>
                <w:u w:val="single"/>
              </w:rPr>
              <w:t xml:space="preserve">для визначення показника </w:t>
            </w:r>
            <m:oMath>
              <m:sSub>
                <m:sSubPr>
                  <m:ctrlPr>
                    <w:rPr>
                      <w:rFonts w:ascii="Cambria Math" w:eastAsia="Cambria Math" w:hAnsi="Cambria Math" w:cs="Times New Roman"/>
                      <w:b/>
                      <w:bCs/>
                      <w:u w:val="single"/>
                    </w:rPr>
                  </m:ctrlPr>
                </m:sSubPr>
                <m:e>
                  <m:r>
                    <m:rPr>
                      <m:sty m:val="bi"/>
                    </m:rPr>
                    <w:rPr>
                      <w:rFonts w:ascii="Cambria Math" w:eastAsia="Cambria Math" w:hAnsi="Cambria Math" w:cs="Times New Roman"/>
                      <w:u w:val="single"/>
                    </w:rPr>
                    <m:t>REC</m:t>
                  </m:r>
                </m:e>
                <m:sub>
                  <m:r>
                    <m:rPr>
                      <m:sty m:val="bi"/>
                    </m:rPr>
                    <w:rPr>
                      <w:rFonts w:ascii="Cambria Math" w:eastAsia="Cambria Math" w:hAnsi="Cambria Math" w:cs="Times New Roman"/>
                      <w:u w:val="single"/>
                    </w:rPr>
                    <m:t xml:space="preserve">z, rtu </m:t>
                  </m:r>
                </m:sub>
              </m:sSub>
            </m:oMath>
            <w:r w:rsidRPr="00E05016">
              <w:rPr>
                <w:rFonts w:ascii="Times New Roman" w:eastAsia="Times New Roman" w:hAnsi="Times New Roman" w:cs="Times New Roman"/>
                <w:b/>
                <w:bCs/>
                <w:i/>
                <w:u w:val="single"/>
              </w:rPr>
              <w:t xml:space="preserve"> потрібно розробити спеціальну методику,</w:t>
            </w:r>
            <w:r w:rsidRPr="00E05016">
              <w:rPr>
                <w:rFonts w:ascii="Times New Roman" w:eastAsia="Times New Roman" w:hAnsi="Times New Roman" w:cs="Times New Roman"/>
                <w:i/>
              </w:rPr>
              <w:t xml:space="preserve"> яка би регламентувала розрахунок цього показника і була би затверджена Регулятором після відкритих громадських обговорень. Відповідно розробка зазначеної методики потребує додаткового часу. </w:t>
            </w: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i/>
                <w:iCs/>
              </w:rPr>
            </w:pP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i/>
                <w:iCs/>
              </w:rPr>
            </w:pPr>
            <w:r w:rsidRPr="00E05016">
              <w:rPr>
                <w:rFonts w:ascii="Times New Roman" w:eastAsia="Times New Roman" w:hAnsi="Times New Roman" w:cs="Times New Roman"/>
                <w:i/>
                <w:iCs/>
              </w:rPr>
              <w:t xml:space="preserve">   б) Зміни формул розрахунку стану системи обов’язково тягнуть за собою внесення змін до програмного забезпечення (ПЗ) Системи управління ринком (СУР), адже відповідно до 1.11.1. Правил ринку за допомогою СУР здійснюється управління процесами, зокрема проведення необхідних розрахунків, реєстрація ринкових даних і результатів діяльності на ринку електричної енергії. Відповідно всі розрахунки, необхідні для визначення ціни небалансу </w:t>
            </w:r>
            <w:r w:rsidRPr="00E05016">
              <w:rPr>
                <w:rFonts w:ascii="Times New Roman" w:eastAsia="Times New Roman" w:hAnsi="Times New Roman" w:cs="Times New Roman"/>
                <w:i/>
                <w:iCs/>
                <w:lang w:val="en-US"/>
              </w:rPr>
              <w:t>IMSP</w:t>
            </w:r>
            <w:r w:rsidRPr="00E05016">
              <w:rPr>
                <w:rFonts w:ascii="Times New Roman" w:eastAsia="Times New Roman" w:hAnsi="Times New Roman" w:cs="Times New Roman"/>
                <w:i/>
                <w:iCs/>
              </w:rPr>
              <w:t xml:space="preserve"> та стану системи, проводяться в СУР автоматично. </w:t>
            </w: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i/>
                <w:iCs/>
              </w:rPr>
            </w:pPr>
            <w:r w:rsidRPr="00E05016">
              <w:rPr>
                <w:rFonts w:ascii="Times New Roman" w:eastAsia="Times New Roman" w:hAnsi="Times New Roman" w:cs="Times New Roman"/>
                <w:i/>
                <w:iCs/>
              </w:rPr>
              <w:t xml:space="preserve">Внесення таких змін в програмне забезпечення СУР потребує пошуку додаткового фінансування та часу на розробку/погодження </w:t>
            </w:r>
            <w:proofErr w:type="spellStart"/>
            <w:r w:rsidRPr="00E05016">
              <w:rPr>
                <w:rFonts w:ascii="Times New Roman" w:eastAsia="Times New Roman" w:hAnsi="Times New Roman" w:cs="Times New Roman"/>
                <w:i/>
                <w:iCs/>
              </w:rPr>
              <w:t>техзавдання</w:t>
            </w:r>
            <w:proofErr w:type="spellEnd"/>
            <w:r w:rsidRPr="00E05016">
              <w:rPr>
                <w:rFonts w:ascii="Times New Roman" w:eastAsia="Times New Roman" w:hAnsi="Times New Roman" w:cs="Times New Roman"/>
                <w:i/>
                <w:iCs/>
              </w:rPr>
              <w:t xml:space="preserve"> та безпосередньо виконання </w:t>
            </w:r>
            <w:r w:rsidRPr="00E05016">
              <w:rPr>
                <w:rFonts w:ascii="Times New Roman" w:eastAsia="Times New Roman" w:hAnsi="Times New Roman" w:cs="Times New Roman"/>
                <w:i/>
                <w:iCs/>
              </w:rPr>
              <w:lastRenderedPageBreak/>
              <w:t xml:space="preserve">робіт. З огляду на те, що в </w:t>
            </w:r>
            <w:proofErr w:type="spellStart"/>
            <w:r w:rsidRPr="00E05016">
              <w:rPr>
                <w:rFonts w:ascii="Times New Roman" w:eastAsia="Times New Roman" w:hAnsi="Times New Roman" w:cs="Times New Roman"/>
                <w:i/>
                <w:iCs/>
              </w:rPr>
              <w:t>проєкті</w:t>
            </w:r>
            <w:proofErr w:type="spellEnd"/>
            <w:r w:rsidRPr="00E05016">
              <w:rPr>
                <w:rFonts w:ascii="Times New Roman" w:eastAsia="Times New Roman" w:hAnsi="Times New Roman" w:cs="Times New Roman"/>
                <w:i/>
                <w:iCs/>
              </w:rPr>
              <w:t xml:space="preserve"> змін до Правил ринку, запропонованих регулятором, передбачається, що зміни до п.5.13.3. та п.5.14.5. набувають чинності з моменту ухвалення постанови, НЕК «Укренерго» не матиме часу для внесення змін в програмне забезпечення СУР. Крім цього, наразі першочерговим завданням для внесення змін в ПЗ СУР є впровадження змін, необхідних для впровадження рахунків ескроу на БР. Тому зараз неможливо швидке впровадження запропонованих Регулятором змін в формули п.5.13.3. п.5.14.5. Правил ринку. Але у випадку із визначенням ціни на рівні РДН можливо застосувати інші підходи для вирішення питання із розрахунком ціни небалансу в СУР. </w:t>
            </w: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i/>
                <w:iCs/>
              </w:rPr>
            </w:pP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rPr>
            </w:pPr>
            <w:r w:rsidRPr="00E05016">
              <w:rPr>
                <w:rFonts w:ascii="Times New Roman" w:eastAsia="Times New Roman" w:hAnsi="Times New Roman" w:cs="Times New Roman"/>
                <w:i/>
                <w:iCs/>
              </w:rPr>
              <w:t>3) Пропонується видалити із визначення обмежень випадки обмеження споживачів спрацювання спеціальної автоматики вимкнення навантаження. Адже спрацювання автоматики в тому числі в мережах ОСР можуть траплятися щодня і стосуватися обмеженого кола споживачів, які споживають невеликі обсяги електроенергії, і не матимуть суттєвого впливу на розрахунки та визначення ціни небалансу. Але у запропонованій редакції ці обмеження впливатимуть на ціноутворення для всього ринку.</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5813" w:type="dxa"/>
            <w:vMerge/>
          </w:tcPr>
          <w:p w:rsidR="00430435" w:rsidRPr="00E05016" w:rsidRDefault="00430435" w:rsidP="00430435">
            <w:pPr>
              <w:pStyle w:val="ae"/>
              <w:spacing w:after="0" w:line="228" w:lineRule="auto"/>
              <w:contextualSpacing/>
              <w:rPr>
                <w:rFonts w:ascii="Times New Roman" w:eastAsia="Times New Roman" w:hAnsi="Times New Roman" w:cs="Times New Roman"/>
                <w:color w:val="333333"/>
              </w:rPr>
            </w:pPr>
          </w:p>
        </w:tc>
        <w:tc>
          <w:tcPr>
            <w:tcW w:w="6378" w:type="dxa"/>
          </w:tcPr>
          <w:p w:rsidR="00430435" w:rsidRPr="00E05016" w:rsidRDefault="00430435" w:rsidP="00430435">
            <w:pPr>
              <w:pStyle w:val="ae"/>
              <w:spacing w:after="0" w:line="228" w:lineRule="auto"/>
              <w:contextualSpacing/>
              <w:jc w:val="center"/>
              <w:rPr>
                <w:rFonts w:ascii="Times New Roman" w:eastAsia="Times New Roman" w:hAnsi="Times New Roman" w:cs="Times New Roman"/>
                <w:b/>
                <w:color w:val="333333"/>
                <w:u w:val="single"/>
              </w:rPr>
            </w:pPr>
            <w:r w:rsidRPr="00E05016">
              <w:rPr>
                <w:rFonts w:ascii="Times New Roman" w:eastAsia="Times New Roman" w:hAnsi="Times New Roman" w:cs="Times New Roman"/>
                <w:b/>
                <w:color w:val="333333"/>
                <w:u w:val="single"/>
              </w:rPr>
              <w:t>ТОВ «Д.ТРЕЙДІНГ»</w:t>
            </w: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i/>
                <w:color w:val="333333"/>
              </w:rPr>
            </w:pPr>
            <w:r w:rsidRPr="00E05016">
              <w:rPr>
                <w:rFonts w:ascii="Times New Roman" w:eastAsia="Times New Roman" w:hAnsi="Times New Roman" w:cs="Times New Roman"/>
                <w:i/>
                <w:color w:val="333333"/>
              </w:rPr>
              <w:t>Пропонуємо провести детальне обговорення алгоритму застосування даної формули.</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tcPr>
          <w:p w:rsidR="00430435" w:rsidRPr="00E05016" w:rsidRDefault="00430435" w:rsidP="00430435">
            <w:pPr>
              <w:ind w:firstLine="882"/>
              <w:jc w:val="both"/>
              <w:rPr>
                <w:rFonts w:ascii="Times New Roman" w:eastAsia="Times New Roman" w:hAnsi="Times New Roman" w:cs="Times New Roman"/>
                <w:highlight w:val="lightGray"/>
              </w:rPr>
            </w:pP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ДП «НАЕК «Енергоатом»</w:t>
            </w:r>
          </w:p>
          <w:p w:rsidR="00430435" w:rsidRPr="00E05016" w:rsidRDefault="00430435" w:rsidP="00430435">
            <w:pPr>
              <w:widowControl w:val="0"/>
              <w:numPr>
                <w:ilvl w:val="2"/>
                <w:numId w:val="0"/>
              </w:numPr>
              <w:tabs>
                <w:tab w:val="left" w:pos="1701"/>
              </w:tabs>
              <w:ind w:left="28" w:right="17" w:firstLine="426"/>
              <w:jc w:val="both"/>
              <w:outlineLvl w:val="2"/>
              <w:rPr>
                <w:rFonts w:ascii="Times New Roman" w:eastAsia="Times New Roman" w:hAnsi="Times New Roman" w:cs="Times New Roman"/>
              </w:rPr>
            </w:pPr>
            <w:r w:rsidRPr="00E05016">
              <w:rPr>
                <w:rFonts w:ascii="Times New Roman" w:eastAsia="Times New Roman" w:hAnsi="Times New Roman" w:cs="Times New Roman"/>
              </w:rPr>
              <w:t xml:space="preserve">5.14.1. У кожній торговій зоні та для кожної одиниці надання послуг з балансування активована балансуюча електрична енергія на завантаження за кожен розрахунковий період дорівнює сумі активованої балансуючої електричної енергії на завантаження за вирахуванням активованої балансуючої електричної енергії на розвантаження за кожну ОРЧ протягом указаного розрахункового періоду в зоні z з урахуванням балансуючої електричної енергії відповідно до команд ЦР САРЧП для одиниць надання ДП з </w:t>
            </w:r>
            <w:proofErr w:type="spellStart"/>
            <w:r w:rsidRPr="00E05016">
              <w:rPr>
                <w:rFonts w:ascii="Times New Roman" w:eastAsia="Times New Roman" w:hAnsi="Times New Roman" w:cs="Times New Roman"/>
              </w:rPr>
              <w:t>аРВЧ</w:t>
            </w:r>
            <w:proofErr w:type="spellEnd"/>
            <w:r w:rsidRPr="00E05016">
              <w:rPr>
                <w:rFonts w:ascii="Times New Roman" w:eastAsia="Times New Roman" w:hAnsi="Times New Roman" w:cs="Times New Roman"/>
              </w:rPr>
              <w:t xml:space="preserve"> (що працюють під САРЧП). </w:t>
            </w:r>
          </w:p>
          <w:p w:rsidR="00430435" w:rsidRPr="00E05016" w:rsidRDefault="00430435" w:rsidP="00430435">
            <w:pPr>
              <w:widowControl w:val="0"/>
              <w:numPr>
                <w:ilvl w:val="2"/>
                <w:numId w:val="0"/>
              </w:numPr>
              <w:ind w:firstLine="426"/>
              <w:jc w:val="both"/>
              <w:outlineLvl w:val="2"/>
              <w:rPr>
                <w:rFonts w:ascii="Times New Roman" w:eastAsia="Times New Roman" w:hAnsi="Times New Roman" w:cs="Times New Roman"/>
              </w:rPr>
            </w:pPr>
            <w:r w:rsidRPr="00E05016">
              <w:rPr>
                <w:rFonts w:ascii="Times New Roman" w:eastAsia="Times New Roman" w:hAnsi="Times New Roman" w:cs="Times New Roman"/>
              </w:rPr>
              <w:t>Обчислення обсягу активованої балансуючої електричної енергії на завантаження одиниці надання послуг з балансування e для розрахункового періоду t в зоні z здійснюється за формулою</w:t>
            </w:r>
          </w:p>
          <w:p w:rsidR="00430435" w:rsidRPr="00E05016" w:rsidRDefault="008F7B03" w:rsidP="00430435">
            <w:pPr>
              <w:widowControl w:val="0"/>
              <w:ind w:right="726"/>
              <w:contextualSpacing/>
              <w:mirrorIndents/>
              <w:jc w:val="both"/>
              <w:outlineLvl w:val="2"/>
              <w:rPr>
                <w:rFonts w:ascii="Times New Roman" w:eastAsia="Times New Roman" w:hAnsi="Times New Roman" w:cs="Times New Roman"/>
              </w:rPr>
            </w:pPr>
            <m:oMathPara>
              <m:oMathParaPr>
                <m:jc m:val="left"/>
              </m:oMathParaPr>
              <m:oMath>
                <m:sSubSup>
                  <m:sSubSupPr>
                    <m:ctrlPr>
                      <w:rPr>
                        <w:rFonts w:ascii="Cambria Math" w:eastAsia="Times New Roman" w:hAnsi="Cambria Math" w:cs="Times New Roman"/>
                      </w:rPr>
                    </m:ctrlPr>
                  </m:sSubSupPr>
                  <m:e>
                    <m:r>
                      <m:rPr>
                        <m:sty m:val="p"/>
                      </m:rPr>
                      <w:rPr>
                        <w:rFonts w:ascii="Cambria Math" w:eastAsia="Times New Roman" w:hAnsi="Cambria Math" w:cs="Times New Roman"/>
                      </w:rPr>
                      <m:t>SBE</m:t>
                    </m:r>
                  </m:e>
                  <m:sub>
                    <m:r>
                      <m:rPr>
                        <m:sty m:val="p"/>
                      </m:rPr>
                      <w:rPr>
                        <w:rFonts w:ascii="Cambria Math" w:eastAsia="Times New Roman" w:hAnsi="Cambria Math" w:cs="Times New Roman"/>
                      </w:rPr>
                      <m:t>e,z,t</m:t>
                    </m:r>
                  </m:sub>
                  <m:sup>
                    <m:r>
                      <w:rPr>
                        <w:rFonts w:ascii="Cambria Math" w:eastAsia="Times New Roman" w:hAnsi="Cambria Math" w:cs="Times New Roman"/>
                      </w:rPr>
                      <m:t>up</m:t>
                    </m:r>
                  </m:sup>
                </m:sSubSup>
              </m:oMath>
            </m:oMathPara>
          </w:p>
          <w:p w:rsidR="00430435" w:rsidRPr="009728BA" w:rsidRDefault="00430435" w:rsidP="00430435">
            <w:pPr>
              <w:widowControl w:val="0"/>
              <w:ind w:right="726"/>
              <w:contextualSpacing/>
              <w:mirrorIndents/>
              <w:jc w:val="both"/>
              <w:outlineLvl w:val="2"/>
              <w:rPr>
                <w:rFonts w:ascii="Times New Roman" w:eastAsia="Times New Roman" w:hAnsi="Times New Roman" w:cs="Times New Roman"/>
                <w:w w:val="90"/>
                <w:sz w:val="16"/>
                <w:szCs w:val="16"/>
              </w:rPr>
            </w:pPr>
            <m:oMathPara>
              <m:oMathParaPr>
                <m:jc m:val="center"/>
              </m:oMathParaPr>
              <m:oMath>
                <m:r>
                  <m:rPr>
                    <m:sty m:val="p"/>
                  </m:rPr>
                  <w:rPr>
                    <w:rFonts w:ascii="Cambria Math" w:eastAsia="Times New Roman" w:hAnsi="Cambria Math" w:cs="Times New Roman"/>
                    <w:w w:val="90"/>
                    <w:sz w:val="16"/>
                    <w:szCs w:val="16"/>
                  </w:rPr>
                  <m:t>=</m:t>
                </m:r>
                <m:d>
                  <m:dPr>
                    <m:begChr m:val="{"/>
                    <m:endChr m:val=""/>
                    <m:ctrlPr>
                      <w:rPr>
                        <w:rFonts w:ascii="Cambria Math" w:eastAsia="Times New Roman" w:hAnsi="Cambria Math" w:cs="Times New Roman"/>
                        <w:w w:val="90"/>
                        <w:sz w:val="16"/>
                        <w:szCs w:val="16"/>
                      </w:rPr>
                    </m:ctrlPr>
                  </m:dPr>
                  <m:e>
                    <m:eqArr>
                      <m:eqArrPr>
                        <m:ctrlPr>
                          <w:rPr>
                            <w:rFonts w:ascii="Cambria Math" w:eastAsia="Times New Roman" w:hAnsi="Cambria Math" w:cs="Times New Roman"/>
                            <w:w w:val="90"/>
                            <w:sz w:val="16"/>
                            <w:szCs w:val="16"/>
                          </w:rPr>
                        </m:ctrlPr>
                      </m:eqArrPr>
                      <m:e>
                        <m:nary>
                          <m:naryPr>
                            <m:chr m:val="∑"/>
                            <m:limLoc m:val="subSup"/>
                            <m:supHide m:val="1"/>
                            <m:ctrlPr>
                              <w:rPr>
                                <w:rFonts w:ascii="Cambria Math" w:eastAsia="Times New Roman" w:hAnsi="Cambria Math" w:cs="Times New Roman"/>
                                <w:w w:val="90"/>
                                <w:sz w:val="16"/>
                                <w:szCs w:val="16"/>
                              </w:rPr>
                            </m:ctrlPr>
                          </m:naryPr>
                          <m:sub>
                            <m:r>
                              <m:rPr>
                                <m:sty m:val="p"/>
                              </m:rPr>
                              <w:rPr>
                                <w:rFonts w:ascii="Cambria Math" w:eastAsia="Times New Roman" w:hAnsi="Cambria Math" w:cs="Times New Roman"/>
                                <w:w w:val="90"/>
                                <w:sz w:val="16"/>
                                <w:szCs w:val="16"/>
                              </w:rPr>
                              <m:t>rtu∈t</m:t>
                            </m:r>
                          </m:sub>
                          <m:sup/>
                          <m:e>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w w:val="90"/>
                                    <w:sz w:val="16"/>
                                    <w:szCs w:val="16"/>
                                  </w:rPr>
                                </m:ctrlPr>
                              </m:sSubSupPr>
                              <m:e>
                                <m:r>
                                  <m:rPr>
                                    <m:sty m:val="p"/>
                                  </m:rPr>
                                  <w:rPr>
                                    <w:rFonts w:ascii="Cambria Math" w:eastAsia="Times New Roman" w:hAnsi="Cambria Math" w:cs="Times New Roman"/>
                                    <w:w w:val="90"/>
                                    <w:sz w:val="16"/>
                                    <w:szCs w:val="16"/>
                                  </w:rPr>
                                  <m:t xml:space="preserve">ABE </m:t>
                                </m:r>
                              </m:e>
                              <m:sub>
                                <m:r>
                                  <m:rPr>
                                    <m:sty m:val="p"/>
                                  </m:rPr>
                                  <w:rPr>
                                    <w:rFonts w:ascii="Cambria Math" w:eastAsia="Times New Roman" w:hAnsi="Cambria Math" w:cs="Times New Roman"/>
                                    <w:w w:val="90"/>
                                    <w:sz w:val="16"/>
                                    <w:szCs w:val="16"/>
                                  </w:rPr>
                                  <m:t>e,z,rtu</m:t>
                                </m:r>
                              </m:sub>
                              <m:sup>
                                <m:r>
                                  <m:rPr>
                                    <m:sty m:val="p"/>
                                  </m:rPr>
                                  <w:rPr>
                                    <w:rFonts w:ascii="Cambria Math" w:eastAsia="Times New Roman" w:hAnsi="Cambria Math" w:cs="Times New Roman"/>
                                    <w:w w:val="90"/>
                                    <w:sz w:val="16"/>
                                    <w:szCs w:val="16"/>
                                  </w:rPr>
                                  <m:t>up</m:t>
                                </m:r>
                              </m:sup>
                            </m:sSubSup>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 xml:space="preserve">FABE </m:t>
                                </m:r>
                              </m:e>
                              <m:sub>
                                <m:r>
                                  <m:rPr>
                                    <m:sty m:val="b"/>
                                  </m:rPr>
                                  <w:rPr>
                                    <w:rFonts w:ascii="Cambria Math" w:eastAsia="Times New Roman" w:hAnsi="Cambria Math" w:cs="Times New Roman"/>
                                    <w:w w:val="90"/>
                                    <w:sz w:val="16"/>
                                    <w:szCs w:val="16"/>
                                  </w:rPr>
                                  <m:t>e,z,rtu</m:t>
                                </m:r>
                              </m:sub>
                              <m:sup>
                                <m:r>
                                  <m:rPr>
                                    <m:sty m:val="b"/>
                                  </m:rPr>
                                  <w:rPr>
                                    <w:rFonts w:ascii="Cambria Math" w:eastAsia="Times New Roman" w:hAnsi="Cambria Math" w:cs="Times New Roman"/>
                                    <w:w w:val="90"/>
                                    <w:sz w:val="16"/>
                                    <w:szCs w:val="16"/>
                                  </w:rPr>
                                  <m:t>up</m:t>
                                </m:r>
                              </m:sup>
                            </m:sSubSup>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w w:val="90"/>
                                    <w:sz w:val="16"/>
                                    <w:szCs w:val="16"/>
                                  </w:rPr>
                                </m:ctrlPr>
                              </m:sSubSupPr>
                              <m:e>
                                <m:r>
                                  <m:rPr>
                                    <m:sty m:val="p"/>
                                  </m:rPr>
                                  <w:rPr>
                                    <w:rFonts w:ascii="Cambria Math" w:eastAsia="Times New Roman" w:hAnsi="Cambria Math" w:cs="Times New Roman"/>
                                    <w:w w:val="90"/>
                                    <w:sz w:val="16"/>
                                    <w:szCs w:val="16"/>
                                  </w:rPr>
                                  <m:t>ABE</m:t>
                                </m:r>
                              </m:e>
                              <m:sub>
                                <m:r>
                                  <m:rPr>
                                    <m:sty m:val="p"/>
                                  </m:rPr>
                                  <w:rPr>
                                    <w:rFonts w:ascii="Cambria Math" w:eastAsia="Times New Roman" w:hAnsi="Cambria Math" w:cs="Times New Roman"/>
                                    <w:w w:val="90"/>
                                    <w:sz w:val="16"/>
                                    <w:szCs w:val="16"/>
                                  </w:rPr>
                                  <m:t xml:space="preserve">e,z,rtu </m:t>
                                </m:r>
                              </m:sub>
                              <m:sup>
                                <m:r>
                                  <m:rPr>
                                    <m:sty m:val="p"/>
                                  </m:rPr>
                                  <w:rPr>
                                    <w:rFonts w:ascii="Cambria Math" w:eastAsia="Times New Roman" w:hAnsi="Cambria Math" w:cs="Times New Roman"/>
                                    <w:w w:val="90"/>
                                    <w:sz w:val="16"/>
                                    <w:szCs w:val="16"/>
                                  </w:rPr>
                                  <m:t>dn</m:t>
                                </m:r>
                              </m:sup>
                            </m:sSubSup>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FABE</m:t>
                                </m:r>
                              </m:e>
                              <m:sub>
                                <m:r>
                                  <m:rPr>
                                    <m:sty m:val="b"/>
                                  </m:rPr>
                                  <w:rPr>
                                    <w:rFonts w:ascii="Cambria Math" w:eastAsia="Times New Roman" w:hAnsi="Cambria Math" w:cs="Times New Roman"/>
                                    <w:w w:val="90"/>
                                    <w:sz w:val="16"/>
                                    <w:szCs w:val="16"/>
                                  </w:rPr>
                                  <m:t xml:space="preserve">e,z,rtu </m:t>
                                </m:r>
                              </m:sub>
                              <m:sup>
                                <m:r>
                                  <m:rPr>
                                    <m:sty m:val="b"/>
                                  </m:rPr>
                                  <w:rPr>
                                    <w:rFonts w:ascii="Cambria Math" w:eastAsia="Times New Roman" w:hAnsi="Cambria Math" w:cs="Times New Roman"/>
                                    <w:w w:val="90"/>
                                    <w:sz w:val="16"/>
                                    <w:szCs w:val="16"/>
                                  </w:rPr>
                                  <m:t>dn</m:t>
                                </m:r>
                              </m:sup>
                            </m:sSubSup>
                            <m:r>
                              <m:rPr>
                                <m:sty m:val="p"/>
                              </m:rPr>
                              <w:rPr>
                                <w:rFonts w:ascii="Cambria Math" w:eastAsia="Times New Roman" w:hAnsi="Cambria Math" w:cs="Times New Roman"/>
                                <w:w w:val="90"/>
                                <w:sz w:val="16"/>
                                <w:szCs w:val="16"/>
                              </w:rPr>
                              <m:t>)</m:t>
                            </m:r>
                          </m:e>
                        </m:nary>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w w:val="90"/>
                                <w:sz w:val="16"/>
                                <w:szCs w:val="16"/>
                              </w:rPr>
                            </m:ctrlPr>
                          </m:sSubSupPr>
                          <m:e>
                            <m:r>
                              <m:rPr>
                                <m:sty m:val="p"/>
                              </m:rPr>
                              <w:rPr>
                                <w:rFonts w:ascii="Cambria Math" w:eastAsia="Times New Roman" w:hAnsi="Cambria Math" w:cs="Times New Roman"/>
                                <w:w w:val="90"/>
                                <w:sz w:val="16"/>
                                <w:szCs w:val="16"/>
                              </w:rPr>
                              <m:t>aFRRBE</m:t>
                            </m:r>
                          </m:e>
                          <m:sub>
                            <m:eqArr>
                              <m:eqArrPr>
                                <m:ctrlPr>
                                  <w:rPr>
                                    <w:rFonts w:ascii="Cambria Math" w:eastAsia="Times New Roman" w:hAnsi="Cambria Math" w:cs="Times New Roman"/>
                                    <w:w w:val="90"/>
                                    <w:sz w:val="16"/>
                                    <w:szCs w:val="16"/>
                                  </w:rPr>
                                </m:ctrlPr>
                              </m:eqArrPr>
                              <m:e>
                                <m:r>
                                  <m:rPr>
                                    <m:sty m:val="p"/>
                                  </m:rPr>
                                  <w:rPr>
                                    <w:rFonts w:ascii="Cambria Math" w:eastAsia="Times New Roman" w:hAnsi="Cambria Math" w:cs="Times New Roman"/>
                                    <w:w w:val="90"/>
                                    <w:sz w:val="16"/>
                                    <w:szCs w:val="16"/>
                                  </w:rPr>
                                  <m:t>e,z,t</m:t>
                                </m:r>
                              </m:e>
                            </m:eqArr>
                          </m:sub>
                          <m:sup>
                            <m:r>
                              <m:rPr>
                                <m:sty m:val="p"/>
                              </m:rPr>
                              <w:rPr>
                                <w:rFonts w:ascii="Cambria Math" w:eastAsia="Times New Roman" w:hAnsi="Cambria Math" w:cs="Times New Roman"/>
                                <w:w w:val="90"/>
                                <w:sz w:val="16"/>
                                <w:szCs w:val="16"/>
                              </w:rPr>
                              <m:t>up</m:t>
                            </m:r>
                          </m:sup>
                        </m:sSubSup>
                      </m:e>
                      <m:e>
                        <m:r>
                          <m:rPr>
                            <m:sty m:val="p"/>
                          </m:rPr>
                          <w:rPr>
                            <w:rFonts w:ascii="Cambria Math" w:eastAsia="Times New Roman" w:hAnsi="Cambria Math" w:cs="Times New Roman"/>
                            <w:w w:val="90"/>
                            <w:sz w:val="16"/>
                            <w:szCs w:val="16"/>
                          </w:rPr>
                          <m:t xml:space="preserve"> якщо </m:t>
                        </m:r>
                        <m:d>
                          <m:dPr>
                            <m:ctrlPr>
                              <w:rPr>
                                <w:rFonts w:ascii="Cambria Math" w:eastAsia="Times New Roman" w:hAnsi="Cambria Math" w:cs="Times New Roman"/>
                                <w:w w:val="90"/>
                                <w:sz w:val="16"/>
                                <w:szCs w:val="16"/>
                              </w:rPr>
                            </m:ctrlPr>
                          </m:dPr>
                          <m:e>
                            <m:sSubSup>
                              <m:sSubSupPr>
                                <m:ctrlPr>
                                  <w:rPr>
                                    <w:rFonts w:ascii="Cambria Math" w:eastAsia="Times New Roman" w:hAnsi="Cambria Math" w:cs="Times New Roman"/>
                                    <w:w w:val="90"/>
                                    <w:sz w:val="16"/>
                                    <w:szCs w:val="16"/>
                                  </w:rPr>
                                </m:ctrlPr>
                              </m:sSubSupPr>
                              <m:e>
                                <m:r>
                                  <m:rPr>
                                    <m:sty m:val="p"/>
                                  </m:rPr>
                                  <w:rPr>
                                    <w:rFonts w:ascii="Cambria Math" w:eastAsia="Times New Roman" w:hAnsi="Cambria Math" w:cs="Times New Roman"/>
                                    <w:w w:val="90"/>
                                    <w:sz w:val="16"/>
                                    <w:szCs w:val="16"/>
                                  </w:rPr>
                                  <m:t xml:space="preserve">ABE </m:t>
                                </m:r>
                              </m:e>
                              <m:sub>
                                <m:r>
                                  <m:rPr>
                                    <m:sty m:val="p"/>
                                  </m:rPr>
                                  <w:rPr>
                                    <w:rFonts w:ascii="Cambria Math" w:eastAsia="Times New Roman" w:hAnsi="Cambria Math" w:cs="Times New Roman"/>
                                    <w:w w:val="90"/>
                                    <w:sz w:val="16"/>
                                    <w:szCs w:val="16"/>
                                  </w:rPr>
                                  <m:t>e,z,rtu</m:t>
                                </m:r>
                              </m:sub>
                              <m:sup>
                                <m:r>
                                  <m:rPr>
                                    <m:sty m:val="p"/>
                                  </m:rPr>
                                  <w:rPr>
                                    <w:rFonts w:ascii="Cambria Math" w:eastAsia="Times New Roman" w:hAnsi="Cambria Math" w:cs="Times New Roman"/>
                                    <w:w w:val="90"/>
                                    <w:sz w:val="16"/>
                                    <w:szCs w:val="16"/>
                                  </w:rPr>
                                  <m:t>up</m:t>
                                </m:r>
                              </m:sup>
                            </m:sSubSup>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 xml:space="preserve">FABE </m:t>
                                </m:r>
                              </m:e>
                              <m:sub>
                                <m:r>
                                  <m:rPr>
                                    <m:sty m:val="b"/>
                                  </m:rPr>
                                  <w:rPr>
                                    <w:rFonts w:ascii="Cambria Math" w:eastAsia="Times New Roman" w:hAnsi="Cambria Math" w:cs="Times New Roman"/>
                                    <w:w w:val="90"/>
                                    <w:sz w:val="16"/>
                                    <w:szCs w:val="16"/>
                                  </w:rPr>
                                  <m:t>e,z,rtu</m:t>
                                </m:r>
                              </m:sub>
                              <m:sup>
                                <m:r>
                                  <m:rPr>
                                    <m:sty m:val="b"/>
                                  </m:rPr>
                                  <w:rPr>
                                    <w:rFonts w:ascii="Cambria Math" w:eastAsia="Times New Roman" w:hAnsi="Cambria Math" w:cs="Times New Roman"/>
                                    <w:w w:val="90"/>
                                    <w:sz w:val="16"/>
                                    <w:szCs w:val="16"/>
                                  </w:rPr>
                                  <m:t>up</m:t>
                                </m:r>
                              </m:sup>
                            </m:sSubSup>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w w:val="90"/>
                                    <w:sz w:val="16"/>
                                    <w:szCs w:val="16"/>
                                  </w:rPr>
                                </m:ctrlPr>
                              </m:sSubSupPr>
                              <m:e>
                                <m:r>
                                  <m:rPr>
                                    <m:sty m:val="p"/>
                                  </m:rPr>
                                  <w:rPr>
                                    <w:rFonts w:ascii="Cambria Math" w:eastAsia="Times New Roman" w:hAnsi="Cambria Math" w:cs="Times New Roman"/>
                                    <w:w w:val="90"/>
                                    <w:sz w:val="16"/>
                                    <w:szCs w:val="16"/>
                                  </w:rPr>
                                  <m:t>ABE</m:t>
                                </m:r>
                              </m:e>
                              <m:sub>
                                <m:r>
                                  <m:rPr>
                                    <m:sty m:val="p"/>
                                  </m:rPr>
                                  <w:rPr>
                                    <w:rFonts w:ascii="Cambria Math" w:eastAsia="Times New Roman" w:hAnsi="Cambria Math" w:cs="Times New Roman"/>
                                    <w:w w:val="90"/>
                                    <w:sz w:val="16"/>
                                    <w:szCs w:val="16"/>
                                  </w:rPr>
                                  <m:t xml:space="preserve">e,z,rtu </m:t>
                                </m:r>
                              </m:sub>
                              <m:sup>
                                <m:r>
                                  <m:rPr>
                                    <m:sty m:val="p"/>
                                  </m:rPr>
                                  <w:rPr>
                                    <w:rFonts w:ascii="Cambria Math" w:eastAsia="Times New Roman" w:hAnsi="Cambria Math" w:cs="Times New Roman"/>
                                    <w:w w:val="90"/>
                                    <w:sz w:val="16"/>
                                    <w:szCs w:val="16"/>
                                  </w:rPr>
                                  <m:t>dn</m:t>
                                </m:r>
                              </m:sup>
                            </m:sSubSup>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FABE</m:t>
                                </m:r>
                              </m:e>
                              <m:sub>
                                <m:r>
                                  <m:rPr>
                                    <m:sty m:val="b"/>
                                  </m:rPr>
                                  <w:rPr>
                                    <w:rFonts w:ascii="Cambria Math" w:eastAsia="Times New Roman" w:hAnsi="Cambria Math" w:cs="Times New Roman"/>
                                    <w:w w:val="90"/>
                                    <w:sz w:val="16"/>
                                    <w:szCs w:val="16"/>
                                  </w:rPr>
                                  <m:t xml:space="preserve">e,z,rtu </m:t>
                                </m:r>
                              </m:sub>
                              <m:sup>
                                <m:r>
                                  <m:rPr>
                                    <m:sty m:val="b"/>
                                  </m:rPr>
                                  <w:rPr>
                                    <w:rFonts w:ascii="Cambria Math" w:eastAsia="Times New Roman" w:hAnsi="Cambria Math" w:cs="Times New Roman"/>
                                    <w:w w:val="90"/>
                                    <w:sz w:val="16"/>
                                    <w:szCs w:val="16"/>
                                  </w:rPr>
                                  <m:t>dn</m:t>
                                </m:r>
                              </m:sup>
                            </m:sSubSup>
                          </m:e>
                        </m:d>
                        <m:r>
                          <m:rPr>
                            <m:sty m:val="p"/>
                          </m:rPr>
                          <w:rPr>
                            <w:rFonts w:ascii="Cambria Math" w:eastAsia="Times New Roman" w:hAnsi="Cambria Math" w:cs="Times New Roman"/>
                            <w:w w:val="90"/>
                            <w:sz w:val="16"/>
                            <w:szCs w:val="16"/>
                          </w:rPr>
                          <m:t xml:space="preserve"> &gt;0</m:t>
                        </m:r>
                        <m:ctrlPr>
                          <w:rPr>
                            <w:rFonts w:ascii="Cambria Math" w:eastAsia="Cambria Math" w:hAnsi="Cambria Math" w:cs="Times New Roman"/>
                            <w:w w:val="90"/>
                            <w:sz w:val="16"/>
                            <w:szCs w:val="16"/>
                          </w:rPr>
                        </m:ctrlPr>
                      </m:e>
                      <m:e>
                        <m:sSubSup>
                          <m:sSubSupPr>
                            <m:ctrlPr>
                              <w:rPr>
                                <w:rFonts w:ascii="Cambria Math" w:eastAsia="Times New Roman" w:hAnsi="Cambria Math" w:cs="Times New Roman"/>
                                <w:w w:val="90"/>
                                <w:sz w:val="16"/>
                                <w:szCs w:val="16"/>
                              </w:rPr>
                            </m:ctrlPr>
                          </m:sSubSupPr>
                          <m:e>
                            <m:r>
                              <m:rPr>
                                <m:sty m:val="p"/>
                              </m:rPr>
                              <w:rPr>
                                <w:rFonts w:ascii="Cambria Math" w:eastAsia="Times New Roman" w:hAnsi="Cambria Math" w:cs="Times New Roman"/>
                                <w:w w:val="90"/>
                                <w:sz w:val="16"/>
                                <w:szCs w:val="16"/>
                              </w:rPr>
                              <m:t>aFRRBE</m:t>
                            </m:r>
                          </m:e>
                          <m:sub>
                            <m:r>
                              <m:rPr>
                                <m:sty m:val="p"/>
                              </m:rPr>
                              <w:rPr>
                                <w:rFonts w:ascii="Cambria Math" w:eastAsia="Times New Roman" w:hAnsi="Cambria Math" w:cs="Times New Roman"/>
                                <w:w w:val="90"/>
                                <w:sz w:val="16"/>
                                <w:szCs w:val="16"/>
                              </w:rPr>
                              <m:t xml:space="preserve">e,z,t </m:t>
                            </m:r>
                          </m:sub>
                          <m:sup>
                            <m:r>
                              <m:rPr>
                                <m:sty m:val="p"/>
                              </m:rPr>
                              <w:rPr>
                                <w:rFonts w:ascii="Cambria Math" w:eastAsia="Times New Roman" w:hAnsi="Cambria Math" w:cs="Times New Roman"/>
                                <w:w w:val="90"/>
                                <w:sz w:val="16"/>
                                <w:szCs w:val="16"/>
                              </w:rPr>
                              <m:t>up</m:t>
                            </m:r>
                          </m:sup>
                        </m:sSubSup>
                        <m:r>
                          <m:rPr>
                            <m:sty m:val="p"/>
                          </m:rPr>
                          <w:rPr>
                            <w:rFonts w:ascii="Cambria Math" w:eastAsia="Times New Roman" w:hAnsi="Cambria Math" w:cs="Times New Roman"/>
                            <w:w w:val="90"/>
                            <w:sz w:val="16"/>
                            <w:szCs w:val="16"/>
                          </w:rPr>
                          <m:t xml:space="preserve">, якщо </m:t>
                        </m:r>
                        <m:d>
                          <m:dPr>
                            <m:ctrlPr>
                              <w:rPr>
                                <w:rFonts w:ascii="Cambria Math" w:eastAsia="Times New Roman" w:hAnsi="Cambria Math" w:cs="Times New Roman"/>
                                <w:w w:val="90"/>
                                <w:sz w:val="16"/>
                                <w:szCs w:val="16"/>
                              </w:rPr>
                            </m:ctrlPr>
                          </m:dPr>
                          <m:e>
                            <m:sSubSup>
                              <m:sSubSupPr>
                                <m:ctrlPr>
                                  <w:rPr>
                                    <w:rFonts w:ascii="Cambria Math" w:eastAsia="Times New Roman" w:hAnsi="Cambria Math" w:cs="Times New Roman"/>
                                    <w:w w:val="90"/>
                                    <w:sz w:val="16"/>
                                    <w:szCs w:val="16"/>
                                  </w:rPr>
                                </m:ctrlPr>
                              </m:sSubSupPr>
                              <m:e>
                                <m:r>
                                  <m:rPr>
                                    <m:sty m:val="p"/>
                                  </m:rPr>
                                  <w:rPr>
                                    <w:rFonts w:ascii="Cambria Math" w:eastAsia="Times New Roman" w:hAnsi="Cambria Math" w:cs="Times New Roman"/>
                                    <w:w w:val="90"/>
                                    <w:sz w:val="16"/>
                                    <w:szCs w:val="16"/>
                                  </w:rPr>
                                  <m:t xml:space="preserve">ABE </m:t>
                                </m:r>
                              </m:e>
                              <m:sub>
                                <m:r>
                                  <m:rPr>
                                    <m:sty m:val="p"/>
                                  </m:rPr>
                                  <w:rPr>
                                    <w:rFonts w:ascii="Cambria Math" w:eastAsia="Times New Roman" w:hAnsi="Cambria Math" w:cs="Times New Roman"/>
                                    <w:w w:val="90"/>
                                    <w:sz w:val="16"/>
                                    <w:szCs w:val="16"/>
                                  </w:rPr>
                                  <m:t>e,z,rtu</m:t>
                                </m:r>
                              </m:sub>
                              <m:sup>
                                <m:r>
                                  <m:rPr>
                                    <m:sty m:val="p"/>
                                  </m:rPr>
                                  <w:rPr>
                                    <w:rFonts w:ascii="Cambria Math" w:eastAsia="Times New Roman" w:hAnsi="Cambria Math" w:cs="Times New Roman"/>
                                    <w:w w:val="90"/>
                                    <w:sz w:val="16"/>
                                    <w:szCs w:val="16"/>
                                  </w:rPr>
                                  <m:t>up</m:t>
                                </m:r>
                              </m:sup>
                            </m:sSubSup>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 xml:space="preserve">FABE </m:t>
                                </m:r>
                              </m:e>
                              <m:sub>
                                <m:r>
                                  <m:rPr>
                                    <m:sty m:val="b"/>
                                  </m:rPr>
                                  <w:rPr>
                                    <w:rFonts w:ascii="Cambria Math" w:eastAsia="Times New Roman" w:hAnsi="Cambria Math" w:cs="Times New Roman"/>
                                    <w:w w:val="90"/>
                                    <w:sz w:val="16"/>
                                    <w:szCs w:val="16"/>
                                  </w:rPr>
                                  <m:t>e,z,rtu</m:t>
                                </m:r>
                              </m:sub>
                              <m:sup>
                                <m:r>
                                  <m:rPr>
                                    <m:sty m:val="b"/>
                                  </m:rPr>
                                  <w:rPr>
                                    <w:rFonts w:ascii="Cambria Math" w:eastAsia="Times New Roman" w:hAnsi="Cambria Math" w:cs="Times New Roman"/>
                                    <w:w w:val="90"/>
                                    <w:sz w:val="16"/>
                                    <w:szCs w:val="16"/>
                                  </w:rPr>
                                  <m:t>up</m:t>
                                </m:r>
                              </m:sup>
                            </m:sSubSup>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w w:val="90"/>
                                    <w:sz w:val="16"/>
                                    <w:szCs w:val="16"/>
                                  </w:rPr>
                                </m:ctrlPr>
                              </m:sSubSupPr>
                              <m:e>
                                <m:r>
                                  <m:rPr>
                                    <m:sty m:val="p"/>
                                  </m:rPr>
                                  <w:rPr>
                                    <w:rFonts w:ascii="Cambria Math" w:eastAsia="Times New Roman" w:hAnsi="Cambria Math" w:cs="Times New Roman"/>
                                    <w:w w:val="90"/>
                                    <w:sz w:val="16"/>
                                    <w:szCs w:val="16"/>
                                  </w:rPr>
                                  <m:t>ABE</m:t>
                                </m:r>
                              </m:e>
                              <m:sub>
                                <m:r>
                                  <m:rPr>
                                    <m:sty m:val="p"/>
                                  </m:rPr>
                                  <w:rPr>
                                    <w:rFonts w:ascii="Cambria Math" w:eastAsia="Times New Roman" w:hAnsi="Cambria Math" w:cs="Times New Roman"/>
                                    <w:w w:val="90"/>
                                    <w:sz w:val="16"/>
                                    <w:szCs w:val="16"/>
                                  </w:rPr>
                                  <m:t xml:space="preserve">e,z,rtu </m:t>
                                </m:r>
                              </m:sub>
                              <m:sup>
                                <m:r>
                                  <m:rPr>
                                    <m:sty m:val="p"/>
                                  </m:rPr>
                                  <w:rPr>
                                    <w:rFonts w:ascii="Cambria Math" w:eastAsia="Times New Roman" w:hAnsi="Cambria Math" w:cs="Times New Roman"/>
                                    <w:w w:val="90"/>
                                    <w:sz w:val="16"/>
                                    <w:szCs w:val="16"/>
                                  </w:rPr>
                                  <m:t>dn</m:t>
                                </m:r>
                              </m:sup>
                            </m:sSubSup>
                            <m:r>
                              <m:rPr>
                                <m:sty m:val="p"/>
                              </m:rPr>
                              <w:rPr>
                                <w:rFonts w:ascii="Cambria Math" w:eastAsia="Times New Roman" w:hAnsi="Cambria Math" w:cs="Times New Roman"/>
                                <w:w w:val="90"/>
                                <w:sz w:val="16"/>
                                <w:szCs w:val="16"/>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FABE</m:t>
                                </m:r>
                              </m:e>
                              <m:sub>
                                <m:r>
                                  <m:rPr>
                                    <m:sty m:val="b"/>
                                  </m:rPr>
                                  <w:rPr>
                                    <w:rFonts w:ascii="Cambria Math" w:eastAsia="Times New Roman" w:hAnsi="Cambria Math" w:cs="Times New Roman"/>
                                    <w:w w:val="90"/>
                                    <w:sz w:val="16"/>
                                    <w:szCs w:val="16"/>
                                  </w:rPr>
                                  <m:t xml:space="preserve">e,z,rtu </m:t>
                                </m:r>
                              </m:sub>
                              <m:sup>
                                <m:r>
                                  <m:rPr>
                                    <m:sty m:val="b"/>
                                  </m:rPr>
                                  <w:rPr>
                                    <w:rFonts w:ascii="Cambria Math" w:eastAsia="Times New Roman" w:hAnsi="Cambria Math" w:cs="Times New Roman"/>
                                    <w:w w:val="90"/>
                                    <w:sz w:val="16"/>
                                    <w:szCs w:val="16"/>
                                  </w:rPr>
                                  <m:t>dn</m:t>
                                </m:r>
                              </m:sup>
                            </m:sSubSup>
                          </m:e>
                        </m:d>
                        <m:r>
                          <m:rPr>
                            <m:sty m:val="p"/>
                          </m:rPr>
                          <w:rPr>
                            <w:rFonts w:ascii="Cambria Math" w:eastAsia="Times New Roman" w:hAnsi="Cambria Math" w:cs="Times New Roman"/>
                            <w:w w:val="90"/>
                            <w:sz w:val="16"/>
                            <w:szCs w:val="16"/>
                          </w:rPr>
                          <m:t xml:space="preserve"> ≤0</m:t>
                        </m:r>
                      </m:e>
                    </m:eqArr>
                    <m:r>
                      <w:rPr>
                        <w:rFonts w:ascii="Cambria Math" w:eastAsia="Times New Roman" w:hAnsi="Cambria Math" w:cs="Times New Roman"/>
                        <w:w w:val="90"/>
                        <w:sz w:val="16"/>
                        <w:szCs w:val="16"/>
                      </w:rPr>
                      <m:t>,</m:t>
                    </m:r>
                  </m:e>
                </m:d>
              </m:oMath>
            </m:oMathPara>
          </w:p>
          <w:p w:rsidR="00430435" w:rsidRPr="00E05016" w:rsidRDefault="00430435" w:rsidP="00430435">
            <w:pPr>
              <w:tabs>
                <w:tab w:val="left" w:pos="2410"/>
              </w:tabs>
              <w:ind w:firstLine="851"/>
              <w:jc w:val="both"/>
              <w:rPr>
                <w:rFonts w:ascii="Times New Roman" w:eastAsia="Times New Roman" w:hAnsi="Times New Roman" w:cs="Times New Roman"/>
                <w:b/>
              </w:rPr>
            </w:pPr>
          </w:p>
          <w:p w:rsidR="00430435" w:rsidRPr="00E05016" w:rsidRDefault="00430435" w:rsidP="00430435">
            <w:pPr>
              <w:widowControl w:val="0"/>
              <w:numPr>
                <w:ilvl w:val="2"/>
                <w:numId w:val="0"/>
              </w:numPr>
              <w:tabs>
                <w:tab w:val="left" w:pos="1701"/>
              </w:tabs>
              <w:ind w:left="28" w:firstLine="426"/>
              <w:contextualSpacing/>
              <w:mirrorIndents/>
              <w:jc w:val="both"/>
              <w:outlineLvl w:val="2"/>
              <w:rPr>
                <w:rFonts w:ascii="Times New Roman" w:eastAsia="Times New Roman" w:hAnsi="Times New Roman" w:cs="Times New Roman"/>
              </w:rPr>
            </w:pPr>
            <w:r w:rsidRPr="00E05016">
              <w:rPr>
                <w:rFonts w:ascii="Times New Roman" w:eastAsia="Times New Roman" w:hAnsi="Times New Roman" w:cs="Times New Roman"/>
              </w:rPr>
              <w:t xml:space="preserve">де </w:t>
            </w:r>
            <m:oMath>
              <m:sSubSup>
                <m:sSubSupPr>
                  <m:ctrlPr>
                    <w:rPr>
                      <w:rFonts w:ascii="Cambria Math" w:eastAsia="Times New Roman" w:hAnsi="Cambria Math" w:cs="Times New Roman"/>
                    </w:rPr>
                  </m:ctrlPr>
                </m:sSubSupPr>
                <m:e>
                  <m:r>
                    <m:rPr>
                      <m:sty m:val="p"/>
                    </m:rPr>
                    <w:rPr>
                      <w:rFonts w:ascii="Cambria Math" w:eastAsia="Times New Roman" w:hAnsi="Cambria Math" w:cs="Times New Roman"/>
                    </w:rPr>
                    <m:t>aFRRBE</m:t>
                  </m:r>
                </m:e>
                <m:sub>
                  <m:r>
                    <m:rPr>
                      <m:sty m:val="p"/>
                    </m:rPr>
                    <w:rPr>
                      <w:rFonts w:ascii="Cambria Math" w:eastAsia="Times New Roman" w:hAnsi="Cambria Math" w:cs="Times New Roman"/>
                    </w:rPr>
                    <m:t>e,z,t</m:t>
                  </m:r>
                </m:sub>
                <m:sup>
                  <m:r>
                    <w:rPr>
                      <w:rFonts w:ascii="Cambria Math" w:eastAsia="Times New Roman" w:hAnsi="Cambria Math" w:cs="Times New Roman"/>
                    </w:rPr>
                    <m:t>up</m:t>
                  </m:r>
                </m:sup>
              </m:sSubSup>
              <m:r>
                <m:rPr>
                  <m:sty m:val="p"/>
                </m:rPr>
                <w:rPr>
                  <w:rFonts w:ascii="Cambria Math" w:eastAsia="Times New Roman" w:hAnsi="Cambria Math" w:cs="Times New Roman"/>
                </w:rPr>
                <m:t xml:space="preserve">- </m:t>
              </m:r>
            </m:oMath>
            <w:r w:rsidRPr="00E05016">
              <w:rPr>
                <w:rFonts w:ascii="Times New Roman" w:eastAsia="Times New Roman" w:hAnsi="Times New Roman" w:cs="Times New Roman"/>
              </w:rPr>
              <w:t>обсяг активованої балансуючої електричної енергії на завантаження одиниці надання ДП з аРВЧ (що працюють під САРЧП) для розрахункового періоду t в зоні z одиниці е, що визначається з урахуванням резервів для аРВЧ, які надані учасником ринку, що оперує цією одиницею надання ДП е, та ручних команд активації балансуючої електричної енергії та розраховується за формулою</w:t>
            </w:r>
            <w:r w:rsidRPr="00E05016">
              <w:rPr>
                <w:rFonts w:ascii="Times New Roman" w:hAnsi="Times New Roman" w:cs="Times New Roman"/>
                <w:lang w:eastAsia="en-US"/>
              </w:rPr>
              <w:t xml:space="preserve"> </w:t>
            </w:r>
          </w:p>
          <w:p w:rsidR="00430435" w:rsidRPr="00E05016" w:rsidRDefault="008F7B03" w:rsidP="00430435">
            <w:pPr>
              <w:widowControl w:val="0"/>
              <w:ind w:left="28" w:firstLine="142"/>
              <w:contextualSpacing/>
              <w:mirrorIndents/>
              <w:jc w:val="both"/>
              <w:outlineLvl w:val="2"/>
              <w:rPr>
                <w:rFonts w:ascii="Times New Roman" w:hAnsi="Times New Roman" w:cs="Times New Roman"/>
                <w:lang w:eastAsia="en-US"/>
              </w:rPr>
            </w:pPr>
            <m:oMath>
              <m:sSubSup>
                <m:sSubSupPr>
                  <m:ctrlPr>
                    <w:rPr>
                      <w:rFonts w:ascii="Cambria Math" w:eastAsia="Times New Roman" w:hAnsi="Cambria Math" w:cs="Times New Roman"/>
                    </w:rPr>
                  </m:ctrlPr>
                </m:sSubSupPr>
                <m:e>
                  <m:r>
                    <m:rPr>
                      <m:sty m:val="p"/>
                    </m:rPr>
                    <w:rPr>
                      <w:rFonts w:ascii="Cambria Math" w:eastAsia="Times New Roman" w:hAnsi="Cambria Math" w:cs="Times New Roman"/>
                    </w:rPr>
                    <m:t>aFRRBE</m:t>
                  </m:r>
                </m:e>
                <m:sub>
                  <m:r>
                    <m:rPr>
                      <m:sty m:val="p"/>
                    </m:rPr>
                    <w:rPr>
                      <w:rFonts w:ascii="Cambria Math" w:eastAsia="Times New Roman" w:hAnsi="Cambria Math" w:cs="Times New Roman"/>
                    </w:rPr>
                    <m:t>e,z,t</m:t>
                  </m:r>
                </m:sub>
                <m:sup>
                  <m:r>
                    <m:rPr>
                      <m:sty m:val="p"/>
                    </m:rPr>
                    <w:rPr>
                      <w:rFonts w:ascii="Cambria Math" w:eastAsia="Times New Roman" w:hAnsi="Cambria Math" w:cs="Times New Roman"/>
                    </w:rPr>
                    <m:t>up</m:t>
                  </m:r>
                </m:sup>
              </m:sSubSup>
              <m:r>
                <m:rPr>
                  <m:sty m:val="p"/>
                </m:rPr>
                <w:rPr>
                  <w:rFonts w:ascii="Cambria Math" w:eastAsia="Times New Roman" w:hAnsi="Cambria Math" w:cs="Times New Roman"/>
                </w:rPr>
                <m:t>=max</m:t>
              </m:r>
              <m:d>
                <m:dPr>
                  <m:ctrlPr>
                    <w:rPr>
                      <w:rFonts w:ascii="Cambria Math" w:eastAsia="Times New Roman" w:hAnsi="Cambria Math" w:cs="Times New Roman"/>
                    </w:rPr>
                  </m:ctrlPr>
                </m:dPr>
                <m:e>
                  <m:sSub>
                    <m:sSubPr>
                      <m:ctrlPr>
                        <w:rPr>
                          <w:rFonts w:ascii="Cambria Math" w:eastAsia="Times New Roman" w:hAnsi="Cambria Math" w:cs="Times New Roman"/>
                        </w:rPr>
                      </m:ctrlPr>
                    </m:sSubPr>
                    <m:e>
                      <m:r>
                        <m:rPr>
                          <m:sty m:val="p"/>
                        </m:rPr>
                        <w:rPr>
                          <w:rFonts w:ascii="Cambria Math" w:eastAsia="Times New Roman" w:hAnsi="Cambria Math" w:cs="Times New Roman"/>
                        </w:rPr>
                        <m:t>MQ</m:t>
                      </m:r>
                    </m:e>
                    <m:sub>
                      <m:r>
                        <m:rPr>
                          <m:sty m:val="p"/>
                        </m:rPr>
                        <w:rPr>
                          <w:rFonts w:ascii="Cambria Math" w:eastAsia="Times New Roman" w:hAnsi="Cambria Math" w:cs="Times New Roman"/>
                        </w:rPr>
                        <m:t>e,z,t</m:t>
                      </m:r>
                    </m:sub>
                  </m:sSub>
                  <m:r>
                    <m:rPr>
                      <m:sty m:val="p"/>
                    </m:rPr>
                    <w:rPr>
                      <w:rFonts w:ascii="Cambria Math" w:eastAsia="Times New Roman" w:hAnsi="Cambria Math" w:cs="Times New Roman"/>
                    </w:rPr>
                    <m:t>-</m:t>
                  </m:r>
                  <m:sSub>
                    <m:sSubPr>
                      <m:ctrlPr>
                        <w:rPr>
                          <w:rFonts w:ascii="Cambria Math" w:eastAsia="Times New Roman" w:hAnsi="Cambria Math" w:cs="Times New Roman"/>
                        </w:rPr>
                      </m:ctrlPr>
                    </m:sSubPr>
                    <m:e>
                      <m:r>
                        <m:rPr>
                          <m:sty m:val="p"/>
                        </m:rPr>
                        <w:rPr>
                          <w:rFonts w:ascii="Cambria Math" w:eastAsia="Times New Roman" w:hAnsi="Cambria Math" w:cs="Times New Roman"/>
                        </w:rPr>
                        <m:t>FPQ</m:t>
                      </m:r>
                    </m:e>
                    <m:sub>
                      <m:r>
                        <m:rPr>
                          <m:sty m:val="p"/>
                        </m:rPr>
                        <w:rPr>
                          <w:rFonts w:ascii="Cambria Math" w:eastAsia="Times New Roman" w:hAnsi="Cambria Math" w:cs="Times New Roman"/>
                        </w:rPr>
                        <m:t>e,z,t</m:t>
                      </m:r>
                    </m:sub>
                  </m:sSub>
                  <m:r>
                    <m:rPr>
                      <m:sty m:val="p"/>
                    </m:rPr>
                    <w:rPr>
                      <w:rFonts w:ascii="Cambria Math" w:eastAsia="Times New Roman" w:hAnsi="Cambria Math" w:cs="Times New Roman"/>
                    </w:rPr>
                    <m:t>-</m:t>
                  </m:r>
                  <m:nary>
                    <m:naryPr>
                      <m:chr m:val="∑"/>
                      <m:limLoc m:val="undOvr"/>
                      <m:supHide m:val="1"/>
                      <m:ctrlPr>
                        <w:rPr>
                          <w:rFonts w:ascii="Cambria Math" w:eastAsia="Times New Roman" w:hAnsi="Cambria Math" w:cs="Times New Roman"/>
                        </w:rPr>
                      </m:ctrlPr>
                    </m:naryPr>
                    <m:sub>
                      <m:r>
                        <m:rPr>
                          <m:sty m:val="p"/>
                        </m:rPr>
                        <w:rPr>
                          <w:rFonts w:ascii="Cambria Math" w:eastAsia="Times New Roman" w:hAnsi="Cambria Math" w:cs="Times New Roman"/>
                        </w:rPr>
                        <m:t>rtu∈t</m:t>
                      </m:r>
                    </m:sub>
                    <m:sup/>
                    <m:e>
                      <m:d>
                        <m:dPr>
                          <m:ctrlPr>
                            <w:rPr>
                              <w:rFonts w:ascii="Cambria Math" w:eastAsia="Times New Roman" w:hAnsi="Cambria Math" w:cs="Times New Roman"/>
                            </w:rPr>
                          </m:ctrlPr>
                        </m:dPr>
                        <m:e>
                          <m:sSubSup>
                            <m:sSubSupPr>
                              <m:ctrlPr>
                                <w:rPr>
                                  <w:rFonts w:ascii="Cambria Math" w:eastAsia="Times New Roman" w:hAnsi="Cambria Math" w:cs="Times New Roman"/>
                                </w:rPr>
                              </m:ctrlPr>
                            </m:sSubSupPr>
                            <m:e>
                              <m:r>
                                <m:rPr>
                                  <m:sty m:val="p"/>
                                </m:rPr>
                                <w:rPr>
                                  <w:rFonts w:ascii="Cambria Math" w:eastAsia="Times New Roman" w:hAnsi="Cambria Math" w:cs="Times New Roman"/>
                                </w:rPr>
                                <m:t>ABE</m:t>
                              </m:r>
                            </m:e>
                            <m:sub>
                              <m:r>
                                <m:rPr>
                                  <m:sty m:val="p"/>
                                </m:rPr>
                                <w:rPr>
                                  <w:rFonts w:ascii="Cambria Math" w:eastAsia="Times New Roman" w:hAnsi="Cambria Math" w:cs="Times New Roman"/>
                                </w:rPr>
                                <m:t>e,z,rtu</m:t>
                              </m:r>
                            </m:sub>
                            <m:sup>
                              <m:r>
                                <w:rPr>
                                  <w:rFonts w:ascii="Cambria Math" w:eastAsia="Times New Roman" w:hAnsi="Cambria Math" w:cs="Times New Roman"/>
                                </w:rPr>
                                <m:t>up</m:t>
                              </m:r>
                            </m:sup>
                          </m:sSubSup>
                          <m:r>
                            <m:rPr>
                              <m:sty m:val="p"/>
                            </m:rPr>
                            <w:rPr>
                              <w:rFonts w:ascii="Cambria Math" w:eastAsia="Times New Roman" w:hAnsi="Cambria Math" w:cs="Times New Roman"/>
                            </w:rPr>
                            <m:t>-</m:t>
                          </m:r>
                          <m:sSubSup>
                            <m:sSubSupPr>
                              <m:ctrlPr>
                                <w:rPr>
                                  <w:rFonts w:ascii="Cambria Math" w:eastAsia="Times New Roman" w:hAnsi="Cambria Math" w:cs="Times New Roman"/>
                                </w:rPr>
                              </m:ctrlPr>
                            </m:sSubSupPr>
                            <m:e>
                              <m:r>
                                <m:rPr>
                                  <m:sty m:val="p"/>
                                </m:rPr>
                                <w:rPr>
                                  <w:rFonts w:ascii="Cambria Math" w:eastAsia="Times New Roman" w:hAnsi="Cambria Math" w:cs="Times New Roman"/>
                                </w:rPr>
                                <m:t>ABE</m:t>
                              </m:r>
                            </m:e>
                            <m:sub>
                              <m:r>
                                <m:rPr>
                                  <m:sty m:val="p"/>
                                </m:rPr>
                                <w:rPr>
                                  <w:rFonts w:ascii="Cambria Math" w:eastAsia="Times New Roman" w:hAnsi="Cambria Math" w:cs="Times New Roman"/>
                                </w:rPr>
                                <m:t>e,z,rtu</m:t>
                              </m:r>
                            </m:sub>
                            <m:sup>
                              <m:r>
                                <w:rPr>
                                  <w:rFonts w:ascii="Cambria Math" w:eastAsia="Times New Roman" w:hAnsi="Cambria Math" w:cs="Times New Roman"/>
                                </w:rPr>
                                <m:t>dn</m:t>
                              </m:r>
                            </m:sup>
                          </m:sSubSup>
                        </m:e>
                      </m:d>
                    </m:e>
                  </m:nary>
                  <m:r>
                    <m:rPr>
                      <m:sty m:val="p"/>
                    </m:rPr>
                    <w:rPr>
                      <w:rFonts w:ascii="Cambria Math" w:eastAsia="Times New Roman" w:hAnsi="Cambria Math" w:cs="Times New Roman"/>
                    </w:rPr>
                    <m:t>;0</m:t>
                  </m:r>
                </m:e>
              </m:d>
            </m:oMath>
            <w:r w:rsidR="00430435" w:rsidRPr="00E05016">
              <w:rPr>
                <w:rFonts w:ascii="Times New Roman" w:eastAsia="Times New Roman" w:hAnsi="Times New Roman" w:cs="Times New Roman"/>
              </w:rPr>
              <w:t>,</w:t>
            </w:r>
          </w:p>
          <w:p w:rsidR="00430435" w:rsidRPr="00E05016" w:rsidRDefault="00430435" w:rsidP="00430435">
            <w:pPr>
              <w:widowControl w:val="0"/>
              <w:numPr>
                <w:ilvl w:val="2"/>
                <w:numId w:val="0"/>
              </w:numPr>
              <w:tabs>
                <w:tab w:val="left" w:pos="1701"/>
              </w:tabs>
              <w:ind w:left="28" w:firstLine="426"/>
              <w:contextualSpacing/>
              <w:mirrorIndents/>
              <w:jc w:val="both"/>
              <w:outlineLvl w:val="2"/>
              <w:rPr>
                <w:rFonts w:ascii="Times New Roman" w:hAnsi="Times New Roman" w:cs="Times New Roman"/>
                <w:lang w:eastAsia="en-US"/>
              </w:rPr>
            </w:pPr>
            <w:r w:rsidRPr="00E05016">
              <w:rPr>
                <w:rFonts w:ascii="Times New Roman" w:eastAsia="Times New Roman" w:hAnsi="Times New Roman" w:cs="Times New Roman"/>
              </w:rPr>
              <w:t xml:space="preserve">де </w:t>
            </w:r>
            <m:oMath>
              <m:sSub>
                <m:sSubPr>
                  <m:ctrlPr>
                    <w:rPr>
                      <w:rFonts w:ascii="Cambria Math" w:eastAsia="Times New Roman" w:hAnsi="Cambria Math" w:cs="Times New Roman"/>
                    </w:rPr>
                  </m:ctrlPr>
                </m:sSubPr>
                <m:e>
                  <m:r>
                    <m:rPr>
                      <m:sty m:val="p"/>
                    </m:rPr>
                    <w:rPr>
                      <w:rFonts w:ascii="Cambria Math" w:eastAsia="Times New Roman" w:hAnsi="Cambria Math" w:cs="Times New Roman"/>
                    </w:rPr>
                    <m:t>MQ</m:t>
                  </m:r>
                </m:e>
                <m:sub>
                  <m:r>
                    <m:rPr>
                      <m:sty m:val="p"/>
                    </m:rPr>
                    <w:rPr>
                      <w:rFonts w:ascii="Cambria Math" w:eastAsia="Times New Roman" w:hAnsi="Cambria Math" w:cs="Times New Roman"/>
                    </w:rPr>
                    <m:t>e,z,t</m:t>
                  </m:r>
                </m:sub>
              </m:sSub>
            </m:oMath>
            <w:r w:rsidRPr="00E05016">
              <w:rPr>
                <w:rFonts w:ascii="Times New Roman" w:eastAsia="Times New Roman" w:hAnsi="Times New Roman" w:cs="Times New Roman"/>
              </w:rPr>
              <w:t xml:space="preserve"> – виміряна енергія одиниці постачання послуг з балансування e в зоні z за розрахунковий період t, МВт•год; </w:t>
            </w:r>
          </w:p>
          <w:p w:rsidR="00430435" w:rsidRPr="00E05016" w:rsidRDefault="008F7B03" w:rsidP="00430435">
            <w:pPr>
              <w:widowControl w:val="0"/>
              <w:numPr>
                <w:ilvl w:val="2"/>
                <w:numId w:val="0"/>
              </w:numPr>
              <w:tabs>
                <w:tab w:val="left" w:pos="1701"/>
              </w:tabs>
              <w:ind w:left="28" w:firstLine="426"/>
              <w:contextualSpacing/>
              <w:mirrorIndents/>
              <w:jc w:val="both"/>
              <w:outlineLvl w:val="2"/>
              <w:rPr>
                <w:rFonts w:ascii="Times New Roman" w:eastAsia="Times New Roman" w:hAnsi="Times New Roman" w:cs="Times New Roman"/>
              </w:rPr>
            </w:pPr>
            <m:oMath>
              <m:sSub>
                <m:sSubPr>
                  <m:ctrlPr>
                    <w:rPr>
                      <w:rFonts w:ascii="Cambria Math" w:eastAsia="Times New Roman" w:hAnsi="Cambria Math" w:cs="Times New Roman"/>
                    </w:rPr>
                  </m:ctrlPr>
                </m:sSubPr>
                <m:e>
                  <m:r>
                    <m:rPr>
                      <m:sty m:val="p"/>
                    </m:rPr>
                    <w:rPr>
                      <w:rFonts w:ascii="Cambria Math" w:eastAsia="Times New Roman" w:hAnsi="Cambria Math" w:cs="Times New Roman"/>
                    </w:rPr>
                    <m:t>FPQ</m:t>
                  </m:r>
                </m:e>
                <m:sub>
                  <m:r>
                    <m:rPr>
                      <m:sty m:val="p"/>
                    </m:rPr>
                    <w:rPr>
                      <w:rFonts w:ascii="Cambria Math" w:eastAsia="Times New Roman" w:hAnsi="Cambria Math" w:cs="Times New Roman"/>
                    </w:rPr>
                    <m:t>e,z,t</m:t>
                  </m:r>
                </m:sub>
              </m:sSub>
              <m:r>
                <w:rPr>
                  <w:rFonts w:ascii="Cambria Math" w:eastAsia="Times New Roman" w:hAnsi="Cambria Math" w:cs="Times New Roman"/>
                </w:rPr>
                <m:t xml:space="preserve"> </m:t>
              </m:r>
            </m:oMath>
            <w:r w:rsidR="00430435" w:rsidRPr="00E05016">
              <w:rPr>
                <w:rFonts w:ascii="Times New Roman" w:eastAsia="Times New Roman" w:hAnsi="Times New Roman" w:cs="Times New Roman"/>
              </w:rPr>
              <w:t>– обсяг електричної енергії, запланований до відпуску/відбору одиницею ППБ e відповідно до графіків відпуску/відбору, які подаються ППБ, у зоні z для розрахункового періоду t, МВт•год, що розраховується за формулою</w:t>
            </w:r>
          </w:p>
          <w:p w:rsidR="00430435" w:rsidRPr="00E05016" w:rsidRDefault="008F7B03" w:rsidP="00430435">
            <w:pPr>
              <w:widowControl w:val="0"/>
              <w:numPr>
                <w:ilvl w:val="2"/>
                <w:numId w:val="0"/>
              </w:numPr>
              <w:tabs>
                <w:tab w:val="left" w:pos="0"/>
              </w:tabs>
              <w:ind w:left="28" w:firstLine="426"/>
              <w:contextualSpacing/>
              <w:mirrorIndents/>
              <w:jc w:val="both"/>
              <w:outlineLvl w:val="2"/>
              <w:rPr>
                <w:rFonts w:ascii="Times New Roman" w:hAnsi="Times New Roman" w:cs="Times New Roman"/>
                <w:i/>
                <w:lang w:eastAsia="en-US"/>
              </w:rPr>
            </w:pPr>
            <m:oMath>
              <m:sSub>
                <m:sSubPr>
                  <m:ctrlPr>
                    <w:rPr>
                      <w:rFonts w:ascii="Cambria Math" w:eastAsia="Times New Roman" w:hAnsi="Cambria Math" w:cs="Times New Roman"/>
                    </w:rPr>
                  </m:ctrlPr>
                </m:sSubPr>
                <m:e>
                  <m:r>
                    <m:rPr>
                      <m:sty m:val="p"/>
                    </m:rPr>
                    <w:rPr>
                      <w:rFonts w:ascii="Cambria Math" w:eastAsia="Times New Roman" w:hAnsi="Cambria Math" w:cs="Times New Roman"/>
                    </w:rPr>
                    <m:t>FPQ</m:t>
                  </m:r>
                </m:e>
                <m:sub>
                  <m:r>
                    <m:rPr>
                      <m:sty m:val="p"/>
                    </m:rPr>
                    <w:rPr>
                      <w:rFonts w:ascii="Cambria Math" w:eastAsia="Times New Roman" w:hAnsi="Cambria Math" w:cs="Times New Roman"/>
                    </w:rPr>
                    <m:t>e,z,t</m:t>
                  </m:r>
                </m:sub>
              </m:sSub>
              <m:r>
                <w:rPr>
                  <w:rFonts w:ascii="Cambria Math" w:eastAsia="Times New Roman" w:hAnsi="Cambria Math" w:cs="Times New Roman"/>
                </w:rPr>
                <m:t>=</m:t>
              </m:r>
              <m:nary>
                <m:naryPr>
                  <m:chr m:val="∑"/>
                  <m:limLoc m:val="undOvr"/>
                  <m:supHide m:val="1"/>
                  <m:ctrlPr>
                    <w:rPr>
                      <w:rFonts w:ascii="Cambria Math" w:eastAsia="Times New Roman" w:hAnsi="Cambria Math" w:cs="Times New Roman"/>
                      <w:iCs/>
                    </w:rPr>
                  </m:ctrlPr>
                </m:naryPr>
                <m:sub>
                  <m:r>
                    <m:rPr>
                      <m:sty m:val="p"/>
                    </m:rPr>
                    <w:rPr>
                      <w:rFonts w:ascii="Cambria Math" w:eastAsia="Times New Roman" w:hAnsi="Cambria Math" w:cs="Times New Roman"/>
                    </w:rPr>
                    <m:t>rtu∈t</m:t>
                  </m:r>
                </m:sub>
                <m:sup/>
                <m:e>
                  <m:d>
                    <m:dPr>
                      <m:ctrlPr>
                        <w:rPr>
                          <w:rFonts w:ascii="Cambria Math" w:eastAsia="Times New Roman" w:hAnsi="Cambria Math" w:cs="Times New Roman"/>
                          <w:iCs/>
                        </w:rPr>
                      </m:ctrlPr>
                    </m:dPr>
                    <m:e>
                      <m:sSub>
                        <m:sSubPr>
                          <m:ctrlPr>
                            <w:rPr>
                              <w:rFonts w:ascii="Cambria Math" w:eastAsia="Times New Roman" w:hAnsi="Cambria Math" w:cs="Times New Roman"/>
                              <w:iCs/>
                            </w:rPr>
                          </m:ctrlPr>
                        </m:sSubPr>
                        <m:e>
                          <m:r>
                            <m:rPr>
                              <m:sty m:val="p"/>
                            </m:rPr>
                            <w:rPr>
                              <w:rFonts w:ascii="Cambria Math" w:eastAsia="Times New Roman" w:hAnsi="Cambria Math" w:cs="Times New Roman"/>
                            </w:rPr>
                            <m:t>P</m:t>
                          </m:r>
                        </m:e>
                        <m:sub>
                          <m:r>
                            <m:rPr>
                              <m:sty m:val="p"/>
                            </m:rPr>
                            <w:rPr>
                              <w:rFonts w:ascii="Cambria Math" w:eastAsia="Times New Roman" w:hAnsi="Cambria Math" w:cs="Times New Roman"/>
                            </w:rPr>
                            <m:t xml:space="preserve">e,z,rtu </m:t>
                          </m:r>
                        </m:sub>
                      </m:sSub>
                      <m:r>
                        <m:rPr>
                          <m:sty m:val="p"/>
                        </m:rPr>
                        <w:rPr>
                          <w:rFonts w:ascii="Cambria Math" w:eastAsia="Times New Roman" w:hAnsi="Cambria Math" w:cs="Times New Roman"/>
                        </w:rPr>
                        <m:t>∙RTU</m:t>
                      </m:r>
                    </m:e>
                  </m:d>
                </m:e>
              </m:nary>
            </m:oMath>
            <w:r w:rsidR="00430435" w:rsidRPr="00E05016">
              <w:rPr>
                <w:rFonts w:ascii="Times New Roman" w:eastAsia="Times New Roman" w:hAnsi="Times New Roman" w:cs="Times New Roman"/>
                <w:iCs/>
              </w:rPr>
              <w:t>,</w:t>
            </w:r>
          </w:p>
          <w:p w:rsidR="00430435" w:rsidRPr="00E05016" w:rsidRDefault="00430435" w:rsidP="00430435">
            <w:pPr>
              <w:widowControl w:val="0"/>
              <w:numPr>
                <w:ilvl w:val="2"/>
                <w:numId w:val="0"/>
              </w:numPr>
              <w:tabs>
                <w:tab w:val="left" w:pos="1701"/>
              </w:tabs>
              <w:ind w:left="28" w:firstLine="426"/>
              <w:contextualSpacing/>
              <w:mirrorIndents/>
              <w:jc w:val="both"/>
              <w:outlineLvl w:val="2"/>
              <w:rPr>
                <w:rFonts w:ascii="Times New Roman" w:eastAsia="Times New Roman" w:hAnsi="Times New Roman" w:cs="Times New Roman"/>
              </w:rPr>
            </w:pPr>
            <w:r w:rsidRPr="00E05016">
              <w:rPr>
                <w:rFonts w:ascii="Times New Roman" w:eastAsia="Times New Roman" w:hAnsi="Times New Roman" w:cs="Times New Roman"/>
              </w:rPr>
              <w:t xml:space="preserve">де </w:t>
            </w:r>
            <m:oMath>
              <m:sSub>
                <m:sSubPr>
                  <m:ctrlPr>
                    <w:rPr>
                      <w:rFonts w:ascii="Cambria Math" w:eastAsia="Times New Roman" w:hAnsi="Cambria Math" w:cs="Times New Roman"/>
                    </w:rPr>
                  </m:ctrlPr>
                </m:sSubPr>
                <m:e>
                  <m:r>
                    <m:rPr>
                      <m:sty m:val="p"/>
                    </m:rPr>
                    <w:rPr>
                      <w:rFonts w:ascii="Cambria Math" w:eastAsia="Times New Roman" w:hAnsi="Cambria Math" w:cs="Times New Roman"/>
                    </w:rPr>
                    <m:t>P</m:t>
                  </m:r>
                </m:e>
                <m:sub>
                  <m:r>
                    <m:rPr>
                      <m:sty m:val="p"/>
                    </m:rPr>
                    <w:rPr>
                      <w:rFonts w:ascii="Cambria Math" w:eastAsia="Times New Roman" w:hAnsi="Cambria Math" w:cs="Times New Roman"/>
                    </w:rPr>
                    <m:t xml:space="preserve">e,z,rtu </m:t>
                  </m:r>
                </m:sub>
              </m:sSub>
            </m:oMath>
            <w:r w:rsidRPr="00E05016">
              <w:rPr>
                <w:rFonts w:ascii="Times New Roman" w:eastAsia="Times New Roman" w:hAnsi="Times New Roman" w:cs="Times New Roman"/>
              </w:rPr>
              <w:t xml:space="preserve">– потужність одиниці постачання послуг з балансування e для кожної ОРЧ rtu у зоні z відповідно до графіків відпуску/відбору, МВт; </w:t>
            </w:r>
          </w:p>
          <w:p w:rsidR="00430435" w:rsidRPr="00E05016" w:rsidRDefault="00430435" w:rsidP="00430435">
            <w:pPr>
              <w:widowControl w:val="0"/>
              <w:numPr>
                <w:ilvl w:val="2"/>
                <w:numId w:val="0"/>
              </w:numPr>
              <w:tabs>
                <w:tab w:val="left" w:pos="1701"/>
              </w:tabs>
              <w:ind w:left="-284" w:firstLine="426"/>
              <w:contextualSpacing/>
              <w:mirrorIndents/>
              <w:jc w:val="both"/>
              <w:outlineLvl w:val="2"/>
              <w:rPr>
                <w:rFonts w:ascii="Times New Roman" w:eastAsia="Times New Roman" w:hAnsi="Times New Roman" w:cs="Times New Roman"/>
              </w:rPr>
            </w:pPr>
            <w:r w:rsidRPr="00E05016">
              <w:rPr>
                <w:rFonts w:ascii="Times New Roman" w:eastAsia="Times New Roman" w:hAnsi="Times New Roman" w:cs="Times New Roman"/>
              </w:rPr>
              <w:t>RTU – одиниця реального часу.</w:t>
            </w:r>
          </w:p>
          <w:p w:rsidR="00430435" w:rsidRPr="00E05016" w:rsidRDefault="00430435" w:rsidP="00430435">
            <w:pPr>
              <w:widowControl w:val="0"/>
              <w:numPr>
                <w:ilvl w:val="2"/>
                <w:numId w:val="0"/>
              </w:numPr>
              <w:tabs>
                <w:tab w:val="left" w:pos="1701"/>
              </w:tabs>
              <w:ind w:left="28" w:firstLine="426"/>
              <w:contextualSpacing/>
              <w:mirrorIndents/>
              <w:jc w:val="both"/>
              <w:outlineLvl w:val="2"/>
              <w:rPr>
                <w:rFonts w:ascii="Times New Roman" w:eastAsia="Times New Roman" w:hAnsi="Times New Roman" w:cs="Times New Roman"/>
              </w:rPr>
            </w:pPr>
          </w:p>
          <w:p w:rsidR="00430435" w:rsidRPr="00E05016" w:rsidRDefault="00430435" w:rsidP="00430435">
            <w:pPr>
              <w:ind w:firstLine="417"/>
              <w:jc w:val="both"/>
              <w:rPr>
                <w:rFonts w:ascii="Times New Roman" w:eastAsia="Times New Roman" w:hAnsi="Times New Roman" w:cs="Times New Roman"/>
                <w:i/>
                <w:highlight w:val="lightGray"/>
              </w:rPr>
            </w:pPr>
            <w:r w:rsidRPr="00E05016">
              <w:rPr>
                <w:rFonts w:ascii="Times New Roman" w:eastAsia="Times New Roman" w:hAnsi="Times New Roman" w:cs="Times New Roman"/>
                <w:i/>
              </w:rPr>
              <w:t>Обґрунтування аналогічні до обґрунтувань до п.5.13.3</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5813" w:type="dxa"/>
          </w:tcPr>
          <w:p w:rsidR="00430435" w:rsidRPr="00E05016" w:rsidRDefault="00430435" w:rsidP="00430435">
            <w:pPr>
              <w:shd w:val="clear" w:color="auto" w:fill="FFFFFF"/>
              <w:jc w:val="both"/>
              <w:rPr>
                <w:rFonts w:ascii="Times New Roman" w:eastAsia="Times New Roman" w:hAnsi="Times New Roman" w:cs="Times New Roman"/>
              </w:rPr>
            </w:pP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ДП «НАЕК «Енергоатом»</w:t>
            </w:r>
          </w:p>
          <w:p w:rsidR="00430435" w:rsidRPr="00E05016" w:rsidRDefault="00430435" w:rsidP="00430435">
            <w:pPr>
              <w:widowControl w:val="0"/>
              <w:numPr>
                <w:ilvl w:val="2"/>
                <w:numId w:val="0"/>
              </w:numPr>
              <w:tabs>
                <w:tab w:val="left" w:pos="0"/>
              </w:tabs>
              <w:ind w:left="29" w:firstLine="426"/>
              <w:contextualSpacing/>
              <w:mirrorIndents/>
              <w:jc w:val="both"/>
              <w:outlineLvl w:val="2"/>
              <w:rPr>
                <w:rFonts w:ascii="Times New Roman" w:eastAsia="Times New Roman" w:hAnsi="Times New Roman" w:cs="Times New Roman"/>
              </w:rPr>
            </w:pPr>
            <w:r w:rsidRPr="00E05016">
              <w:rPr>
                <w:rFonts w:ascii="Times New Roman" w:eastAsia="Times New Roman" w:hAnsi="Times New Roman" w:cs="Times New Roman"/>
              </w:rPr>
              <w:t xml:space="preserve">5.14.2. У кожній торговій зоні та для кожної одиниці постачання послуг з балансування активована балансуюча електрична енергія на розвантаження за кожен розрахунковий період дорівнює сумі активованої балансуючої електричної енергії на розвантаження за вирахуванням активованої балансуючої електричної енергії на завантаження за кожну ОРЧ протягом указаного розрахункового періоду в зоні z з урахуванням балансуючої електричної енергії відповідно до команд ЦР САРЧП для одиниць надання ДП з </w:t>
            </w:r>
            <w:proofErr w:type="spellStart"/>
            <w:r w:rsidRPr="00E05016">
              <w:rPr>
                <w:rFonts w:ascii="Times New Roman" w:eastAsia="Times New Roman" w:hAnsi="Times New Roman" w:cs="Times New Roman"/>
              </w:rPr>
              <w:t>аРВЧ</w:t>
            </w:r>
            <w:proofErr w:type="spellEnd"/>
            <w:r w:rsidRPr="00E05016">
              <w:rPr>
                <w:rFonts w:ascii="Times New Roman" w:eastAsia="Times New Roman" w:hAnsi="Times New Roman" w:cs="Times New Roman"/>
              </w:rPr>
              <w:t xml:space="preserve"> (які працюють під САРЧП). </w:t>
            </w:r>
          </w:p>
          <w:p w:rsidR="00430435" w:rsidRPr="00E05016" w:rsidRDefault="00430435" w:rsidP="00430435">
            <w:pPr>
              <w:widowControl w:val="0"/>
              <w:numPr>
                <w:ilvl w:val="2"/>
                <w:numId w:val="0"/>
              </w:numPr>
              <w:tabs>
                <w:tab w:val="left" w:pos="1701"/>
              </w:tabs>
              <w:ind w:left="29" w:firstLine="426"/>
              <w:contextualSpacing/>
              <w:mirrorIndents/>
              <w:jc w:val="both"/>
              <w:outlineLvl w:val="2"/>
              <w:rPr>
                <w:rFonts w:ascii="Times New Roman" w:eastAsia="Times New Roman" w:hAnsi="Times New Roman" w:cs="Times New Roman"/>
              </w:rPr>
            </w:pPr>
            <w:r w:rsidRPr="00E05016">
              <w:rPr>
                <w:rFonts w:ascii="Times New Roman" w:eastAsia="Times New Roman" w:hAnsi="Times New Roman" w:cs="Times New Roman"/>
              </w:rPr>
              <w:t>Обчислення обсягу активованої балансуючої електричної енергії на розвантаження одиниці надання послуг з балансування e для розрахункового періоду t в зоні z здійснюється за формулою</w:t>
            </w:r>
          </w:p>
          <w:p w:rsidR="00430435" w:rsidRPr="009728BA" w:rsidRDefault="008F7B03" w:rsidP="00430435">
            <w:pPr>
              <w:widowControl w:val="0"/>
              <w:tabs>
                <w:tab w:val="left" w:pos="1701"/>
              </w:tabs>
              <w:ind w:left="29"/>
              <w:contextualSpacing/>
              <w:mirrorIndents/>
              <w:jc w:val="both"/>
              <w:outlineLvl w:val="2"/>
              <w:rPr>
                <w:rFonts w:ascii="Times New Roman" w:eastAsia="Times New Roman" w:hAnsi="Times New Roman" w:cs="Times New Roman"/>
                <w:bCs/>
                <w:sz w:val="16"/>
                <w:szCs w:val="16"/>
              </w:rPr>
            </w:pPr>
            <m:oMathPara>
              <m:oMathParaPr>
                <m:jc m:val="left"/>
              </m:oMathParaPr>
              <m:oMath>
                <m:sSubSup>
                  <m:sSubSupPr>
                    <m:ctrlPr>
                      <w:rPr>
                        <w:rFonts w:ascii="Cambria Math" w:eastAsia="Times New Roman" w:hAnsi="Cambria Math" w:cs="Times New Roman"/>
                        <w:bCs/>
                        <w:sz w:val="16"/>
                        <w:szCs w:val="16"/>
                        <w:lang w:eastAsia="en-US"/>
                      </w:rPr>
                    </m:ctrlPr>
                  </m:sSubSupPr>
                  <m:e>
                    <m:r>
                      <m:rPr>
                        <m:sty m:val="p"/>
                      </m:rPr>
                      <w:rPr>
                        <w:rFonts w:ascii="Cambria Math" w:eastAsia="Times New Roman" w:hAnsi="Cambria Math" w:cs="Times New Roman"/>
                        <w:sz w:val="16"/>
                        <w:szCs w:val="16"/>
                        <w:lang w:eastAsia="en-US"/>
                      </w:rPr>
                      <m:t>SBE</m:t>
                    </m:r>
                  </m:e>
                  <m:sub>
                    <m:r>
                      <m:rPr>
                        <m:sty m:val="p"/>
                      </m:rPr>
                      <w:rPr>
                        <w:rFonts w:ascii="Cambria Math" w:eastAsia="Times New Roman" w:hAnsi="Cambria Math" w:cs="Times New Roman"/>
                        <w:sz w:val="16"/>
                        <w:szCs w:val="16"/>
                        <w:lang w:eastAsia="en-US"/>
                      </w:rPr>
                      <m:t>e,z,t</m:t>
                    </m:r>
                  </m:sub>
                  <m:sup>
                    <m:r>
                      <w:rPr>
                        <w:rFonts w:ascii="Cambria Math" w:eastAsia="Times New Roman" w:hAnsi="Cambria Math" w:cs="Times New Roman"/>
                        <w:sz w:val="16"/>
                        <w:szCs w:val="16"/>
                        <w:lang w:eastAsia="en-US"/>
                      </w:rPr>
                      <m:t>dn</m:t>
                    </m:r>
                  </m:sup>
                </m:sSubSup>
                <m:r>
                  <m:rPr>
                    <m:sty m:val="p"/>
                  </m:rPr>
                  <w:rPr>
                    <w:rFonts w:ascii="Cambria Math" w:eastAsia="Times New Roman" w:hAnsi="Cambria Math" w:cs="Times New Roman"/>
                    <w:sz w:val="16"/>
                    <w:szCs w:val="16"/>
                    <w:lang w:eastAsia="en-US"/>
                  </w:rPr>
                  <m:t>=</m:t>
                </m:r>
                <m:d>
                  <m:dPr>
                    <m:begChr m:val="{"/>
                    <m:endChr m:val=""/>
                    <m:ctrlPr>
                      <w:rPr>
                        <w:rFonts w:ascii="Cambria Math" w:eastAsia="Times New Roman" w:hAnsi="Cambria Math" w:cs="Times New Roman"/>
                        <w:bCs/>
                        <w:w w:val="90"/>
                        <w:sz w:val="16"/>
                        <w:szCs w:val="16"/>
                        <w:lang w:eastAsia="en-US"/>
                      </w:rPr>
                    </m:ctrlPr>
                  </m:dPr>
                  <m:e>
                    <m:eqArr>
                      <m:eqArrPr>
                        <m:ctrlPr>
                          <w:rPr>
                            <w:rFonts w:ascii="Cambria Math" w:eastAsia="Times New Roman" w:hAnsi="Cambria Math" w:cs="Times New Roman"/>
                            <w:bCs/>
                            <w:w w:val="90"/>
                            <w:sz w:val="16"/>
                            <w:szCs w:val="16"/>
                            <w:lang w:eastAsia="en-US"/>
                          </w:rPr>
                        </m:ctrlPr>
                      </m:eqArrPr>
                      <m:e>
                        <m:nary>
                          <m:naryPr>
                            <m:chr m:val="∑"/>
                            <m:limLoc m:val="subSup"/>
                            <m:supHide m:val="1"/>
                            <m:ctrlPr>
                              <w:rPr>
                                <w:rFonts w:ascii="Cambria Math" w:eastAsia="Times New Roman" w:hAnsi="Cambria Math" w:cs="Times New Roman"/>
                                <w:bCs/>
                                <w:w w:val="90"/>
                                <w:sz w:val="16"/>
                                <w:szCs w:val="16"/>
                                <w:lang w:eastAsia="en-US"/>
                              </w:rPr>
                            </m:ctrlPr>
                          </m:naryPr>
                          <m:sub>
                            <m:r>
                              <m:rPr>
                                <m:sty m:val="p"/>
                              </m:rPr>
                              <w:rPr>
                                <w:rFonts w:ascii="Cambria Math" w:eastAsia="Times New Roman" w:hAnsi="Cambria Math" w:cs="Times New Roman"/>
                                <w:w w:val="90"/>
                                <w:sz w:val="16"/>
                                <w:szCs w:val="16"/>
                                <w:lang w:eastAsia="en-US"/>
                              </w:rPr>
                              <m:t>rtu</m:t>
                            </m:r>
                            <m:r>
                              <m:rPr>
                                <m:sty m:val="p"/>
                              </m:rPr>
                              <w:rPr>
                                <w:rFonts w:ascii="Cambria Math" w:eastAsia="MS Mincho" w:hAnsi="Cambria Math" w:cs="Times New Roman"/>
                                <w:w w:val="90"/>
                                <w:sz w:val="16"/>
                                <w:szCs w:val="16"/>
                                <w:lang w:eastAsia="en-US"/>
                              </w:rPr>
                              <m:t>∈</m:t>
                            </m:r>
                            <m:r>
                              <m:rPr>
                                <m:sty m:val="p"/>
                              </m:rPr>
                              <w:rPr>
                                <w:rFonts w:ascii="Cambria Math" w:eastAsia="Times New Roman" w:hAnsi="Cambria Math" w:cs="Times New Roman"/>
                                <w:w w:val="90"/>
                                <w:sz w:val="16"/>
                                <w:szCs w:val="16"/>
                                <w:lang w:eastAsia="en-US"/>
                              </w:rPr>
                              <m:t>t</m:t>
                            </m:r>
                          </m:sub>
                          <m:sup/>
                          <m:e>
                            <m:r>
                              <m:rPr>
                                <m:sty m:val="p"/>
                              </m:rP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Cs/>
                                    <w:w w:val="90"/>
                                    <w:sz w:val="16"/>
                                    <w:szCs w:val="16"/>
                                    <w:lang w:eastAsia="en-US"/>
                                  </w:rPr>
                                </m:ctrlPr>
                              </m:sSubSupPr>
                              <m:e>
                                <m:r>
                                  <m:rPr>
                                    <m:sty m:val="p"/>
                                  </m:rPr>
                                  <w:rPr>
                                    <w:rFonts w:ascii="Cambria Math" w:eastAsia="Times New Roman" w:hAnsi="Cambria Math" w:cs="Times New Roman"/>
                                    <w:w w:val="90"/>
                                    <w:sz w:val="16"/>
                                    <w:szCs w:val="16"/>
                                    <w:lang w:eastAsia="en-US"/>
                                  </w:rPr>
                                  <m:t xml:space="preserve">ABE </m:t>
                                </m:r>
                              </m:e>
                              <m:sub>
                                <m:r>
                                  <m:rPr>
                                    <m:sty m:val="p"/>
                                  </m:rPr>
                                  <w:rPr>
                                    <w:rFonts w:ascii="Cambria Math" w:eastAsia="Times New Roman" w:hAnsi="Cambria Math" w:cs="Times New Roman"/>
                                    <w:w w:val="90"/>
                                    <w:sz w:val="16"/>
                                    <w:szCs w:val="16"/>
                                    <w:lang w:eastAsia="en-US"/>
                                  </w:rPr>
                                  <m:t>e,z,rtu</m:t>
                                </m:r>
                              </m:sub>
                              <m:sup>
                                <m:r>
                                  <m:rPr>
                                    <m:sty m:val="p"/>
                                  </m:rPr>
                                  <w:rPr>
                                    <w:rFonts w:ascii="Cambria Math" w:eastAsia="Times New Roman" w:hAnsi="Cambria Math" w:cs="Times New Roman"/>
                                    <w:w w:val="90"/>
                                    <w:sz w:val="16"/>
                                    <w:szCs w:val="16"/>
                                    <w:lang w:eastAsia="en-US"/>
                                  </w:rPr>
                                  <m:t>dn</m:t>
                                </m:r>
                              </m:sup>
                            </m:sSubSup>
                            <m:r>
                              <m:rPr>
                                <m:sty m:val="b"/>
                              </m:rP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FABE</m:t>
                                </m:r>
                              </m:e>
                              <m:sub>
                                <m:r>
                                  <m:rPr>
                                    <m:sty m:val="b"/>
                                  </m:rPr>
                                  <w:rPr>
                                    <w:rFonts w:ascii="Cambria Math" w:eastAsia="Times New Roman" w:hAnsi="Cambria Math" w:cs="Times New Roman"/>
                                    <w:w w:val="90"/>
                                    <w:sz w:val="16"/>
                                    <w:szCs w:val="16"/>
                                  </w:rPr>
                                  <m:t xml:space="preserve">e,z,rtu </m:t>
                                </m:r>
                              </m:sub>
                              <m:sup>
                                <m:r>
                                  <m:rPr>
                                    <m:sty m:val="b"/>
                                  </m:rPr>
                                  <w:rPr>
                                    <w:rFonts w:ascii="Cambria Math" w:eastAsia="Times New Roman" w:hAnsi="Cambria Math" w:cs="Times New Roman"/>
                                    <w:w w:val="90"/>
                                    <w:sz w:val="16"/>
                                    <w:szCs w:val="16"/>
                                  </w:rPr>
                                  <m:t>dn</m:t>
                                </m:r>
                              </m:sup>
                            </m:sSubSup>
                            <m:r>
                              <m:rPr>
                                <m:sty m:val="p"/>
                              </m:rP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Cs/>
                                    <w:w w:val="90"/>
                                    <w:sz w:val="16"/>
                                    <w:szCs w:val="16"/>
                                    <w:lang w:eastAsia="en-US"/>
                                  </w:rPr>
                                </m:ctrlPr>
                              </m:sSubSupPr>
                              <m:e>
                                <m:r>
                                  <m:rPr>
                                    <m:sty m:val="p"/>
                                  </m:rPr>
                                  <w:rPr>
                                    <w:rFonts w:ascii="Cambria Math" w:eastAsia="Times New Roman" w:hAnsi="Cambria Math" w:cs="Times New Roman"/>
                                    <w:w w:val="90"/>
                                    <w:sz w:val="16"/>
                                    <w:szCs w:val="16"/>
                                    <w:lang w:eastAsia="en-US"/>
                                  </w:rPr>
                                  <m:t>ABE</m:t>
                                </m:r>
                              </m:e>
                              <m:sub>
                                <m:r>
                                  <m:rPr>
                                    <m:sty m:val="p"/>
                                  </m:rPr>
                                  <w:rPr>
                                    <w:rFonts w:ascii="Cambria Math" w:eastAsia="Times New Roman" w:hAnsi="Cambria Math" w:cs="Times New Roman"/>
                                    <w:w w:val="90"/>
                                    <w:sz w:val="16"/>
                                    <w:szCs w:val="16"/>
                                    <w:lang w:eastAsia="en-US"/>
                                  </w:rPr>
                                  <m:t>e,z,rtu</m:t>
                                </m:r>
                              </m:sub>
                              <m:sup>
                                <m:r>
                                  <m:rPr>
                                    <m:sty m:val="p"/>
                                  </m:rPr>
                                  <w:rPr>
                                    <w:rFonts w:ascii="Cambria Math" w:eastAsia="Times New Roman" w:hAnsi="Cambria Math" w:cs="Times New Roman"/>
                                    <w:w w:val="90"/>
                                    <w:sz w:val="16"/>
                                    <w:szCs w:val="16"/>
                                    <w:lang w:eastAsia="en-US"/>
                                  </w:rPr>
                                  <m:t>up</m:t>
                                </m:r>
                              </m:sup>
                            </m:sSubSup>
                            <m: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 xml:space="preserve">FABE </m:t>
                                </m:r>
                              </m:e>
                              <m:sub>
                                <m:r>
                                  <m:rPr>
                                    <m:sty m:val="b"/>
                                  </m:rPr>
                                  <w:rPr>
                                    <w:rFonts w:ascii="Cambria Math" w:eastAsia="Times New Roman" w:hAnsi="Cambria Math" w:cs="Times New Roman"/>
                                    <w:w w:val="90"/>
                                    <w:sz w:val="16"/>
                                    <w:szCs w:val="16"/>
                                  </w:rPr>
                                  <m:t>e,z,rtu</m:t>
                                </m:r>
                              </m:sub>
                              <m:sup>
                                <m:r>
                                  <m:rPr>
                                    <m:sty m:val="b"/>
                                  </m:rPr>
                                  <w:rPr>
                                    <w:rFonts w:ascii="Cambria Math" w:eastAsia="Times New Roman" w:hAnsi="Cambria Math" w:cs="Times New Roman"/>
                                    <w:w w:val="90"/>
                                    <w:sz w:val="16"/>
                                    <w:szCs w:val="16"/>
                                  </w:rPr>
                                  <m:t>up</m:t>
                                </m:r>
                              </m:sup>
                            </m:sSubSup>
                            <m:r>
                              <m:rPr>
                                <m:sty m:val="p"/>
                              </m:rPr>
                              <w:rPr>
                                <w:rFonts w:ascii="Cambria Math" w:eastAsia="Times New Roman" w:hAnsi="Cambria Math" w:cs="Times New Roman"/>
                                <w:w w:val="90"/>
                                <w:sz w:val="16"/>
                                <w:szCs w:val="16"/>
                                <w:lang w:eastAsia="en-US"/>
                              </w:rPr>
                              <m:t>)</m:t>
                            </m:r>
                          </m:e>
                        </m:nary>
                        <m:r>
                          <m:rPr>
                            <m:sty m:val="p"/>
                          </m:rP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Cs/>
                                <w:w w:val="90"/>
                                <w:sz w:val="16"/>
                                <w:szCs w:val="16"/>
                                <w:lang w:eastAsia="en-US"/>
                              </w:rPr>
                            </m:ctrlPr>
                          </m:sSubSupPr>
                          <m:e>
                            <m:r>
                              <m:rPr>
                                <m:sty m:val="p"/>
                              </m:rPr>
                              <w:rPr>
                                <w:rFonts w:ascii="Cambria Math" w:eastAsia="Times New Roman" w:hAnsi="Cambria Math" w:cs="Times New Roman"/>
                                <w:w w:val="90"/>
                                <w:sz w:val="16"/>
                                <w:szCs w:val="16"/>
                                <w:lang w:eastAsia="en-US"/>
                              </w:rPr>
                              <m:t>aFRRBE</m:t>
                            </m:r>
                          </m:e>
                          <m:sub>
                            <m:eqArr>
                              <m:eqArrPr>
                                <m:ctrlPr>
                                  <w:rPr>
                                    <w:rFonts w:ascii="Cambria Math" w:eastAsia="Times New Roman" w:hAnsi="Cambria Math" w:cs="Times New Roman"/>
                                    <w:bCs/>
                                    <w:w w:val="90"/>
                                    <w:sz w:val="16"/>
                                    <w:szCs w:val="16"/>
                                    <w:lang w:eastAsia="en-US"/>
                                  </w:rPr>
                                </m:ctrlPr>
                              </m:eqArrPr>
                              <m:e>
                                <m:r>
                                  <m:rPr>
                                    <m:sty m:val="p"/>
                                  </m:rPr>
                                  <w:rPr>
                                    <w:rFonts w:ascii="Cambria Math" w:eastAsia="Times New Roman" w:hAnsi="Cambria Math" w:cs="Times New Roman"/>
                                    <w:w w:val="90"/>
                                    <w:sz w:val="16"/>
                                    <w:szCs w:val="16"/>
                                    <w:lang w:eastAsia="en-US"/>
                                  </w:rPr>
                                  <m:t>e,z,t</m:t>
                                </m:r>
                              </m:e>
                            </m:eqArr>
                          </m:sub>
                          <m:sup>
                            <m:r>
                              <m:rPr>
                                <m:sty m:val="p"/>
                              </m:rPr>
                              <w:rPr>
                                <w:rFonts w:ascii="Cambria Math" w:eastAsia="Times New Roman" w:hAnsi="Cambria Math" w:cs="Times New Roman"/>
                                <w:w w:val="90"/>
                                <w:sz w:val="16"/>
                                <w:szCs w:val="16"/>
                                <w:lang w:eastAsia="en-US"/>
                              </w:rPr>
                              <m:t>dn</m:t>
                            </m:r>
                          </m:sup>
                        </m:sSubSup>
                      </m:e>
                      <m:e>
                        <m:r>
                          <m:rPr>
                            <m:sty m:val="p"/>
                          </m:rPr>
                          <w:rPr>
                            <w:rFonts w:ascii="Cambria Math" w:eastAsia="Times New Roman" w:hAnsi="Cambria Math" w:cs="Times New Roman"/>
                            <w:color w:val="333333"/>
                            <w:w w:val="90"/>
                            <w:sz w:val="16"/>
                            <w:szCs w:val="16"/>
                          </w:rPr>
                          <m:t xml:space="preserve"> якщо </m:t>
                        </m:r>
                        <m:d>
                          <m:dPr>
                            <m:ctrlPr>
                              <w:rPr>
                                <w:rFonts w:ascii="Cambria Math" w:eastAsia="Times New Roman" w:hAnsi="Cambria Math" w:cs="Times New Roman"/>
                                <w:bCs/>
                                <w:color w:val="333333"/>
                                <w:w w:val="90"/>
                                <w:sz w:val="16"/>
                                <w:szCs w:val="16"/>
                              </w:rPr>
                            </m:ctrlPr>
                          </m:dPr>
                          <m:e>
                            <m:sSubSup>
                              <m:sSubSupPr>
                                <m:ctrlPr>
                                  <w:rPr>
                                    <w:rFonts w:ascii="Cambria Math" w:eastAsia="Times New Roman" w:hAnsi="Cambria Math" w:cs="Times New Roman"/>
                                    <w:bCs/>
                                    <w:w w:val="90"/>
                                    <w:sz w:val="16"/>
                                    <w:szCs w:val="16"/>
                                    <w:lang w:eastAsia="en-US"/>
                                  </w:rPr>
                                </m:ctrlPr>
                              </m:sSubSupPr>
                              <m:e>
                                <m:r>
                                  <m:rPr>
                                    <m:sty m:val="p"/>
                                  </m:rPr>
                                  <w:rPr>
                                    <w:rFonts w:ascii="Cambria Math" w:eastAsia="Times New Roman" w:hAnsi="Cambria Math" w:cs="Times New Roman"/>
                                    <w:w w:val="90"/>
                                    <w:sz w:val="16"/>
                                    <w:szCs w:val="16"/>
                                    <w:lang w:eastAsia="en-US"/>
                                  </w:rPr>
                                  <m:t xml:space="preserve">ABE </m:t>
                                </m:r>
                              </m:e>
                              <m:sub>
                                <m:r>
                                  <m:rPr>
                                    <m:sty m:val="p"/>
                                  </m:rPr>
                                  <w:rPr>
                                    <w:rFonts w:ascii="Cambria Math" w:eastAsia="Times New Roman" w:hAnsi="Cambria Math" w:cs="Times New Roman"/>
                                    <w:w w:val="90"/>
                                    <w:sz w:val="16"/>
                                    <w:szCs w:val="16"/>
                                    <w:lang w:eastAsia="en-US"/>
                                  </w:rPr>
                                  <m:t>e,z,rtu</m:t>
                                </m:r>
                              </m:sub>
                              <m:sup>
                                <m:r>
                                  <m:rPr>
                                    <m:sty m:val="p"/>
                                  </m:rPr>
                                  <w:rPr>
                                    <w:rFonts w:ascii="Cambria Math" w:eastAsia="Times New Roman" w:hAnsi="Cambria Math" w:cs="Times New Roman"/>
                                    <w:w w:val="90"/>
                                    <w:sz w:val="16"/>
                                    <w:szCs w:val="16"/>
                                    <w:lang w:eastAsia="en-US"/>
                                  </w:rPr>
                                  <m:t>dn</m:t>
                                </m:r>
                              </m:sup>
                            </m:sSubSup>
                            <m:r>
                              <m:rPr>
                                <m:sty m:val="b"/>
                              </m:rP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FABE</m:t>
                                </m:r>
                              </m:e>
                              <m:sub>
                                <m:r>
                                  <m:rPr>
                                    <m:sty m:val="b"/>
                                  </m:rPr>
                                  <w:rPr>
                                    <w:rFonts w:ascii="Cambria Math" w:eastAsia="Times New Roman" w:hAnsi="Cambria Math" w:cs="Times New Roman"/>
                                    <w:w w:val="90"/>
                                    <w:sz w:val="16"/>
                                    <w:szCs w:val="16"/>
                                  </w:rPr>
                                  <m:t xml:space="preserve">e,z,rtu </m:t>
                                </m:r>
                              </m:sub>
                              <m:sup>
                                <m:r>
                                  <m:rPr>
                                    <m:sty m:val="b"/>
                                  </m:rPr>
                                  <w:rPr>
                                    <w:rFonts w:ascii="Cambria Math" w:eastAsia="Times New Roman" w:hAnsi="Cambria Math" w:cs="Times New Roman"/>
                                    <w:w w:val="90"/>
                                    <w:sz w:val="16"/>
                                    <w:szCs w:val="16"/>
                                  </w:rPr>
                                  <m:t>dn</m:t>
                                </m:r>
                              </m:sup>
                            </m:sSubSup>
                            <m:r>
                              <m:rPr>
                                <m:sty m:val="p"/>
                              </m:rP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Cs/>
                                    <w:w w:val="90"/>
                                    <w:sz w:val="16"/>
                                    <w:szCs w:val="16"/>
                                    <w:lang w:eastAsia="en-US"/>
                                  </w:rPr>
                                </m:ctrlPr>
                              </m:sSubSupPr>
                              <m:e>
                                <m:r>
                                  <m:rPr>
                                    <m:sty m:val="p"/>
                                  </m:rPr>
                                  <w:rPr>
                                    <w:rFonts w:ascii="Cambria Math" w:eastAsia="Times New Roman" w:hAnsi="Cambria Math" w:cs="Times New Roman"/>
                                    <w:w w:val="90"/>
                                    <w:sz w:val="16"/>
                                    <w:szCs w:val="16"/>
                                    <w:lang w:eastAsia="en-US"/>
                                  </w:rPr>
                                  <m:t>ABE</m:t>
                                </m:r>
                              </m:e>
                              <m:sub>
                                <m:r>
                                  <m:rPr>
                                    <m:sty m:val="p"/>
                                  </m:rPr>
                                  <w:rPr>
                                    <w:rFonts w:ascii="Cambria Math" w:eastAsia="Times New Roman" w:hAnsi="Cambria Math" w:cs="Times New Roman"/>
                                    <w:w w:val="90"/>
                                    <w:sz w:val="16"/>
                                    <w:szCs w:val="16"/>
                                    <w:lang w:eastAsia="en-US"/>
                                  </w:rPr>
                                  <m:t>e,z,rtu</m:t>
                                </m:r>
                              </m:sub>
                              <m:sup>
                                <m:r>
                                  <m:rPr>
                                    <m:sty m:val="p"/>
                                  </m:rPr>
                                  <w:rPr>
                                    <w:rFonts w:ascii="Cambria Math" w:eastAsia="Times New Roman" w:hAnsi="Cambria Math" w:cs="Times New Roman"/>
                                    <w:w w:val="90"/>
                                    <w:sz w:val="16"/>
                                    <w:szCs w:val="16"/>
                                    <w:lang w:eastAsia="en-US"/>
                                  </w:rPr>
                                  <m:t>up</m:t>
                                </m:r>
                              </m:sup>
                            </m:sSubSup>
                            <m: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 xml:space="preserve">FABE </m:t>
                                </m:r>
                              </m:e>
                              <m:sub>
                                <m:r>
                                  <m:rPr>
                                    <m:sty m:val="b"/>
                                  </m:rPr>
                                  <w:rPr>
                                    <w:rFonts w:ascii="Cambria Math" w:eastAsia="Times New Roman" w:hAnsi="Cambria Math" w:cs="Times New Roman"/>
                                    <w:w w:val="90"/>
                                    <w:sz w:val="16"/>
                                    <w:szCs w:val="16"/>
                                  </w:rPr>
                                  <m:t>e,z,rtu</m:t>
                                </m:r>
                              </m:sub>
                              <m:sup>
                                <m:r>
                                  <m:rPr>
                                    <m:sty m:val="b"/>
                                  </m:rPr>
                                  <w:rPr>
                                    <w:rFonts w:ascii="Cambria Math" w:eastAsia="Times New Roman" w:hAnsi="Cambria Math" w:cs="Times New Roman"/>
                                    <w:w w:val="90"/>
                                    <w:sz w:val="16"/>
                                    <w:szCs w:val="16"/>
                                  </w:rPr>
                                  <m:t>up</m:t>
                                </m:r>
                              </m:sup>
                            </m:sSubSup>
                          </m:e>
                        </m:d>
                        <m:r>
                          <m:rPr>
                            <m:sty m:val="p"/>
                          </m:rPr>
                          <w:rPr>
                            <w:rFonts w:ascii="Cambria Math" w:eastAsia="Times New Roman" w:hAnsi="Cambria Math" w:cs="Times New Roman"/>
                            <w:color w:val="333333"/>
                            <w:w w:val="90"/>
                            <w:sz w:val="16"/>
                            <w:szCs w:val="16"/>
                          </w:rPr>
                          <m:t xml:space="preserve"> &gt;0</m:t>
                        </m:r>
                        <m:ctrlPr>
                          <w:rPr>
                            <w:rFonts w:ascii="Cambria Math" w:eastAsia="Cambria Math" w:hAnsi="Cambria Math" w:cs="Times New Roman"/>
                            <w:bCs/>
                            <w:w w:val="90"/>
                            <w:sz w:val="16"/>
                            <w:szCs w:val="16"/>
                            <w:lang w:eastAsia="en-US"/>
                          </w:rPr>
                        </m:ctrlPr>
                      </m:e>
                      <m:e>
                        <m:sSubSup>
                          <m:sSubSupPr>
                            <m:ctrlPr>
                              <w:rPr>
                                <w:rFonts w:ascii="Cambria Math" w:eastAsia="Times New Roman" w:hAnsi="Cambria Math" w:cs="Times New Roman"/>
                                <w:bCs/>
                                <w:color w:val="333333"/>
                                <w:w w:val="90"/>
                                <w:sz w:val="16"/>
                                <w:szCs w:val="16"/>
                              </w:rPr>
                            </m:ctrlPr>
                          </m:sSubSupPr>
                          <m:e>
                            <m:r>
                              <m:rPr>
                                <m:sty m:val="p"/>
                              </m:rPr>
                              <w:rPr>
                                <w:rFonts w:ascii="Cambria Math" w:eastAsia="Times New Roman" w:hAnsi="Cambria Math" w:cs="Times New Roman"/>
                                <w:color w:val="333333"/>
                                <w:w w:val="90"/>
                                <w:sz w:val="16"/>
                                <w:szCs w:val="16"/>
                              </w:rPr>
                              <m:t>aFRRBE</m:t>
                            </m:r>
                          </m:e>
                          <m:sub>
                            <m:r>
                              <m:rPr>
                                <m:sty m:val="p"/>
                              </m:rPr>
                              <w:rPr>
                                <w:rFonts w:ascii="Cambria Math" w:eastAsia="Times New Roman" w:hAnsi="Cambria Math" w:cs="Times New Roman"/>
                                <w:color w:val="333333"/>
                                <w:w w:val="90"/>
                                <w:sz w:val="16"/>
                                <w:szCs w:val="16"/>
                              </w:rPr>
                              <m:t xml:space="preserve">e,z,t </m:t>
                            </m:r>
                          </m:sub>
                          <m:sup>
                            <m:r>
                              <m:rPr>
                                <m:sty m:val="p"/>
                              </m:rPr>
                              <w:rPr>
                                <w:rFonts w:ascii="Cambria Math" w:eastAsia="Times New Roman" w:hAnsi="Cambria Math" w:cs="Times New Roman"/>
                                <w:color w:val="333333"/>
                                <w:w w:val="90"/>
                                <w:sz w:val="16"/>
                                <w:szCs w:val="16"/>
                              </w:rPr>
                              <m:t>dn</m:t>
                            </m:r>
                          </m:sup>
                        </m:sSubSup>
                        <m:r>
                          <m:rPr>
                            <m:sty m:val="p"/>
                          </m:rPr>
                          <w:rPr>
                            <w:rFonts w:ascii="Cambria Math" w:eastAsia="Times New Roman" w:hAnsi="Cambria Math" w:cs="Times New Roman"/>
                            <w:color w:val="333333"/>
                            <w:w w:val="90"/>
                            <w:sz w:val="16"/>
                            <w:szCs w:val="16"/>
                          </w:rPr>
                          <m:t xml:space="preserve">, якщо </m:t>
                        </m:r>
                        <m:d>
                          <m:dPr>
                            <m:ctrlPr>
                              <w:rPr>
                                <w:rFonts w:ascii="Cambria Math" w:eastAsia="Times New Roman" w:hAnsi="Cambria Math" w:cs="Times New Roman"/>
                                <w:bCs/>
                                <w:color w:val="333333"/>
                                <w:w w:val="90"/>
                                <w:sz w:val="16"/>
                                <w:szCs w:val="16"/>
                              </w:rPr>
                            </m:ctrlPr>
                          </m:dPr>
                          <m:e>
                            <m:sSubSup>
                              <m:sSubSupPr>
                                <m:ctrlPr>
                                  <w:rPr>
                                    <w:rFonts w:ascii="Cambria Math" w:eastAsia="Times New Roman" w:hAnsi="Cambria Math" w:cs="Times New Roman"/>
                                    <w:bCs/>
                                    <w:w w:val="90"/>
                                    <w:sz w:val="16"/>
                                    <w:szCs w:val="16"/>
                                    <w:lang w:eastAsia="en-US"/>
                                  </w:rPr>
                                </m:ctrlPr>
                              </m:sSubSupPr>
                              <m:e>
                                <m:r>
                                  <m:rPr>
                                    <m:sty m:val="p"/>
                                  </m:rPr>
                                  <w:rPr>
                                    <w:rFonts w:ascii="Cambria Math" w:eastAsia="Times New Roman" w:hAnsi="Cambria Math" w:cs="Times New Roman"/>
                                    <w:w w:val="90"/>
                                    <w:sz w:val="16"/>
                                    <w:szCs w:val="16"/>
                                    <w:lang w:eastAsia="en-US"/>
                                  </w:rPr>
                                  <m:t xml:space="preserve">ABE </m:t>
                                </m:r>
                              </m:e>
                              <m:sub>
                                <m:r>
                                  <m:rPr>
                                    <m:sty m:val="p"/>
                                  </m:rPr>
                                  <w:rPr>
                                    <w:rFonts w:ascii="Cambria Math" w:eastAsia="Times New Roman" w:hAnsi="Cambria Math" w:cs="Times New Roman"/>
                                    <w:w w:val="90"/>
                                    <w:sz w:val="16"/>
                                    <w:szCs w:val="16"/>
                                    <w:lang w:eastAsia="en-US"/>
                                  </w:rPr>
                                  <m:t>e,z,rtu</m:t>
                                </m:r>
                              </m:sub>
                              <m:sup>
                                <m:r>
                                  <m:rPr>
                                    <m:sty m:val="p"/>
                                  </m:rPr>
                                  <w:rPr>
                                    <w:rFonts w:ascii="Cambria Math" w:eastAsia="Times New Roman" w:hAnsi="Cambria Math" w:cs="Times New Roman"/>
                                    <w:w w:val="90"/>
                                    <w:sz w:val="16"/>
                                    <w:szCs w:val="16"/>
                                    <w:lang w:eastAsia="en-US"/>
                                  </w:rPr>
                                  <m:t>dn</m:t>
                                </m:r>
                              </m:sup>
                            </m:sSubSup>
                            <m:r>
                              <m:rPr>
                                <m:sty m:val="b"/>
                              </m:rP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FABE</m:t>
                                </m:r>
                              </m:e>
                              <m:sub>
                                <m:r>
                                  <m:rPr>
                                    <m:sty m:val="b"/>
                                  </m:rPr>
                                  <w:rPr>
                                    <w:rFonts w:ascii="Cambria Math" w:eastAsia="Times New Roman" w:hAnsi="Cambria Math" w:cs="Times New Roman"/>
                                    <w:w w:val="90"/>
                                    <w:sz w:val="16"/>
                                    <w:szCs w:val="16"/>
                                  </w:rPr>
                                  <m:t xml:space="preserve">e,z,rtu </m:t>
                                </m:r>
                              </m:sub>
                              <m:sup>
                                <m:r>
                                  <m:rPr>
                                    <m:sty m:val="b"/>
                                  </m:rPr>
                                  <w:rPr>
                                    <w:rFonts w:ascii="Cambria Math" w:eastAsia="Times New Roman" w:hAnsi="Cambria Math" w:cs="Times New Roman"/>
                                    <w:w w:val="90"/>
                                    <w:sz w:val="16"/>
                                    <w:szCs w:val="16"/>
                                  </w:rPr>
                                  <m:t>dn</m:t>
                                </m:r>
                              </m:sup>
                            </m:sSubSup>
                            <m:r>
                              <m:rPr>
                                <m:sty m:val="p"/>
                              </m:rP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Cs/>
                                    <w:w w:val="90"/>
                                    <w:sz w:val="16"/>
                                    <w:szCs w:val="16"/>
                                    <w:lang w:eastAsia="en-US"/>
                                  </w:rPr>
                                </m:ctrlPr>
                              </m:sSubSupPr>
                              <m:e>
                                <m:r>
                                  <m:rPr>
                                    <m:sty m:val="p"/>
                                  </m:rPr>
                                  <w:rPr>
                                    <w:rFonts w:ascii="Cambria Math" w:eastAsia="Times New Roman" w:hAnsi="Cambria Math" w:cs="Times New Roman"/>
                                    <w:w w:val="90"/>
                                    <w:sz w:val="16"/>
                                    <w:szCs w:val="16"/>
                                    <w:lang w:eastAsia="en-US"/>
                                  </w:rPr>
                                  <m:t>ABE</m:t>
                                </m:r>
                              </m:e>
                              <m:sub>
                                <m:r>
                                  <m:rPr>
                                    <m:sty m:val="p"/>
                                  </m:rPr>
                                  <w:rPr>
                                    <w:rFonts w:ascii="Cambria Math" w:eastAsia="Times New Roman" w:hAnsi="Cambria Math" w:cs="Times New Roman"/>
                                    <w:w w:val="90"/>
                                    <w:sz w:val="16"/>
                                    <w:szCs w:val="16"/>
                                    <w:lang w:eastAsia="en-US"/>
                                  </w:rPr>
                                  <m:t>e,z,rtu</m:t>
                                </m:r>
                              </m:sub>
                              <m:sup>
                                <m:r>
                                  <m:rPr>
                                    <m:sty m:val="p"/>
                                  </m:rPr>
                                  <w:rPr>
                                    <w:rFonts w:ascii="Cambria Math" w:eastAsia="Times New Roman" w:hAnsi="Cambria Math" w:cs="Times New Roman"/>
                                    <w:w w:val="90"/>
                                    <w:sz w:val="16"/>
                                    <w:szCs w:val="16"/>
                                    <w:lang w:eastAsia="en-US"/>
                                  </w:rPr>
                                  <m:t>up</m:t>
                                </m:r>
                              </m:sup>
                            </m:sSubSup>
                            <m:r>
                              <w:rPr>
                                <w:rFonts w:ascii="Cambria Math" w:eastAsia="Times New Roman" w:hAnsi="Cambria Math" w:cs="Times New Roman"/>
                                <w:w w:val="90"/>
                                <w:sz w:val="16"/>
                                <w:szCs w:val="16"/>
                                <w:lang w:eastAsia="en-US"/>
                              </w:rPr>
                              <m:t>-</m:t>
                            </m:r>
                            <m:sSubSup>
                              <m:sSubSupPr>
                                <m:ctrlPr>
                                  <w:rPr>
                                    <w:rFonts w:ascii="Cambria Math" w:eastAsia="Times New Roman" w:hAnsi="Cambria Math" w:cs="Times New Roman"/>
                                    <w:b/>
                                    <w:w w:val="90"/>
                                    <w:sz w:val="16"/>
                                    <w:szCs w:val="16"/>
                                  </w:rPr>
                                </m:ctrlPr>
                              </m:sSubSupPr>
                              <m:e>
                                <m:r>
                                  <m:rPr>
                                    <m:sty m:val="b"/>
                                  </m:rPr>
                                  <w:rPr>
                                    <w:rFonts w:ascii="Cambria Math" w:eastAsia="Times New Roman" w:hAnsi="Cambria Math" w:cs="Times New Roman"/>
                                    <w:w w:val="90"/>
                                    <w:sz w:val="16"/>
                                    <w:szCs w:val="16"/>
                                  </w:rPr>
                                  <m:t xml:space="preserve">FABE </m:t>
                                </m:r>
                              </m:e>
                              <m:sub>
                                <m:r>
                                  <m:rPr>
                                    <m:sty m:val="b"/>
                                  </m:rPr>
                                  <w:rPr>
                                    <w:rFonts w:ascii="Cambria Math" w:eastAsia="Times New Roman" w:hAnsi="Cambria Math" w:cs="Times New Roman"/>
                                    <w:w w:val="90"/>
                                    <w:sz w:val="16"/>
                                    <w:szCs w:val="16"/>
                                  </w:rPr>
                                  <m:t>e,z,rtu</m:t>
                                </m:r>
                              </m:sub>
                              <m:sup>
                                <m:r>
                                  <m:rPr>
                                    <m:sty m:val="b"/>
                                  </m:rPr>
                                  <w:rPr>
                                    <w:rFonts w:ascii="Cambria Math" w:eastAsia="Times New Roman" w:hAnsi="Cambria Math" w:cs="Times New Roman"/>
                                    <w:w w:val="90"/>
                                    <w:sz w:val="16"/>
                                    <w:szCs w:val="16"/>
                                  </w:rPr>
                                  <m:t>up</m:t>
                                </m:r>
                              </m:sup>
                            </m:sSubSup>
                          </m:e>
                        </m:d>
                        <m:r>
                          <m:rPr>
                            <m:sty m:val="p"/>
                          </m:rPr>
                          <w:rPr>
                            <w:rFonts w:ascii="Cambria Math" w:eastAsia="Times New Roman" w:hAnsi="Cambria Math" w:cs="Times New Roman"/>
                            <w:color w:val="333333"/>
                            <w:w w:val="90"/>
                            <w:sz w:val="16"/>
                            <w:szCs w:val="16"/>
                          </w:rPr>
                          <m:t xml:space="preserve"> ≤0</m:t>
                        </m:r>
                      </m:e>
                    </m:eqArr>
                    <m:r>
                      <w:rPr>
                        <w:rFonts w:ascii="Cambria Math" w:eastAsia="Times New Roman" w:hAnsi="Cambria Math" w:cs="Times New Roman"/>
                        <w:w w:val="90"/>
                        <w:sz w:val="16"/>
                        <w:szCs w:val="16"/>
                        <w:lang w:eastAsia="en-US"/>
                      </w:rPr>
                      <m:t>,</m:t>
                    </m:r>
                  </m:e>
                </m:d>
              </m:oMath>
            </m:oMathPara>
          </w:p>
          <w:p w:rsidR="00430435" w:rsidRPr="00E05016" w:rsidRDefault="00430435" w:rsidP="00430435">
            <w:pPr>
              <w:widowControl w:val="0"/>
              <w:numPr>
                <w:ilvl w:val="2"/>
                <w:numId w:val="0"/>
              </w:numPr>
              <w:tabs>
                <w:tab w:val="left" w:pos="1701"/>
              </w:tabs>
              <w:ind w:left="29" w:firstLine="426"/>
              <w:contextualSpacing/>
              <w:mirrorIndents/>
              <w:jc w:val="both"/>
              <w:outlineLvl w:val="2"/>
              <w:rPr>
                <w:rFonts w:ascii="Times New Roman" w:eastAsia="Times New Roman" w:hAnsi="Times New Roman" w:cs="Times New Roman"/>
              </w:rPr>
            </w:pPr>
            <w:r w:rsidRPr="00E05016">
              <w:rPr>
                <w:rFonts w:ascii="Times New Roman" w:eastAsia="Times New Roman" w:hAnsi="Times New Roman" w:cs="Times New Roman"/>
              </w:rPr>
              <w:lastRenderedPageBreak/>
              <w:t xml:space="preserve">де </w:t>
            </w:r>
            <m:oMath>
              <m:sSubSup>
                <m:sSubSupPr>
                  <m:ctrlPr>
                    <w:rPr>
                      <w:rFonts w:ascii="Cambria Math" w:eastAsia="Times New Roman" w:hAnsi="Cambria Math" w:cs="Times New Roman"/>
                    </w:rPr>
                  </m:ctrlPr>
                </m:sSubSupPr>
                <m:e>
                  <m:r>
                    <m:rPr>
                      <m:sty m:val="p"/>
                    </m:rPr>
                    <w:rPr>
                      <w:rFonts w:ascii="Cambria Math" w:eastAsia="Times New Roman" w:hAnsi="Cambria Math" w:cs="Times New Roman"/>
                    </w:rPr>
                    <m:t>aFRRBE</m:t>
                  </m:r>
                </m:e>
                <m:sub>
                  <m:r>
                    <m:rPr>
                      <m:sty m:val="p"/>
                    </m:rPr>
                    <w:rPr>
                      <w:rFonts w:ascii="Cambria Math" w:eastAsia="Times New Roman" w:hAnsi="Cambria Math" w:cs="Times New Roman"/>
                    </w:rPr>
                    <m:t>e,z,t</m:t>
                  </m:r>
                </m:sub>
                <m:sup>
                  <m:r>
                    <w:rPr>
                      <w:rFonts w:ascii="Cambria Math" w:eastAsia="Times New Roman" w:hAnsi="Cambria Math" w:cs="Times New Roman"/>
                    </w:rPr>
                    <m:t>dn</m:t>
                  </m:r>
                </m:sup>
              </m:sSubSup>
              <m:r>
                <m:rPr>
                  <m:sty m:val="p"/>
                </m:rPr>
                <w:rPr>
                  <w:rFonts w:ascii="Cambria Math" w:eastAsia="Times New Roman" w:hAnsi="Cambria Math" w:cs="Times New Roman"/>
                </w:rPr>
                <m:t xml:space="preserve">- </m:t>
              </m:r>
            </m:oMath>
            <w:r w:rsidRPr="00E05016">
              <w:rPr>
                <w:rFonts w:ascii="Times New Roman" w:eastAsia="Times New Roman" w:hAnsi="Times New Roman" w:cs="Times New Roman"/>
              </w:rPr>
              <w:t>обсяг активованої балансуючої електричної енергії на розвантаження одиниці надання ДП з аРВЧ (що працює під САРЧП) для розрахункового періоду t в зоні z одиниці е, що визначається з урахуванням резервів для аРВЧ, які продані учасником ринку, який оперує цією одиницею надання ДП е, та ручних команд активації балансуючої електричної енергії та розраховується за формулою</w:t>
            </w:r>
          </w:p>
          <w:p w:rsidR="00430435" w:rsidRPr="00E05016" w:rsidRDefault="008F7B03" w:rsidP="00430435">
            <w:pPr>
              <w:widowControl w:val="0"/>
              <w:ind w:left="29" w:firstLine="142"/>
              <w:contextualSpacing/>
              <w:mirrorIndents/>
              <w:jc w:val="both"/>
              <w:outlineLvl w:val="2"/>
              <w:rPr>
                <w:rFonts w:ascii="Times New Roman" w:hAnsi="Times New Roman" w:cs="Times New Roman"/>
                <w:lang w:eastAsia="en-US"/>
              </w:rPr>
            </w:pPr>
            <m:oMath>
              <m:sSubSup>
                <m:sSubSupPr>
                  <m:ctrlPr>
                    <w:rPr>
                      <w:rFonts w:ascii="Cambria Math" w:eastAsia="Times New Roman" w:hAnsi="Cambria Math" w:cs="Times New Roman"/>
                    </w:rPr>
                  </m:ctrlPr>
                </m:sSubSupPr>
                <m:e>
                  <m:r>
                    <m:rPr>
                      <m:sty m:val="p"/>
                    </m:rPr>
                    <w:rPr>
                      <w:rFonts w:ascii="Cambria Math" w:eastAsia="Times New Roman" w:hAnsi="Cambria Math" w:cs="Times New Roman"/>
                    </w:rPr>
                    <m:t>aFRRBE</m:t>
                  </m:r>
                </m:e>
                <m:sub>
                  <m:r>
                    <m:rPr>
                      <m:sty m:val="p"/>
                    </m:rPr>
                    <w:rPr>
                      <w:rFonts w:ascii="Cambria Math" w:eastAsia="Times New Roman" w:hAnsi="Cambria Math" w:cs="Times New Roman"/>
                    </w:rPr>
                    <m:t>e,z,t</m:t>
                  </m:r>
                </m:sub>
                <m:sup>
                  <m:r>
                    <m:rPr>
                      <m:sty m:val="p"/>
                    </m:rPr>
                    <w:rPr>
                      <w:rFonts w:ascii="Cambria Math" w:eastAsia="Times New Roman" w:hAnsi="Cambria Math" w:cs="Times New Roman"/>
                    </w:rPr>
                    <m:t>d</m:t>
                  </m:r>
                  <m:r>
                    <w:rPr>
                      <w:rFonts w:ascii="Cambria Math" w:eastAsia="Times New Roman" w:hAnsi="Cambria Math" w:cs="Times New Roman"/>
                    </w:rPr>
                    <m:t>n</m:t>
                  </m:r>
                </m:sup>
              </m:sSubSup>
              <m:r>
                <m:rPr>
                  <m:sty m:val="p"/>
                </m:rPr>
                <w:rPr>
                  <w:rFonts w:ascii="Cambria Math" w:eastAsia="Times New Roman" w:hAnsi="Cambria Math" w:cs="Times New Roman"/>
                </w:rPr>
                <m:t>=max</m:t>
              </m:r>
              <m:d>
                <m:dPr>
                  <m:ctrlPr>
                    <w:rPr>
                      <w:rFonts w:ascii="Cambria Math" w:eastAsia="Times New Roman" w:hAnsi="Cambria Math" w:cs="Times New Roman"/>
                    </w:rPr>
                  </m:ctrlPr>
                </m:dPr>
                <m:e>
                  <m:sSub>
                    <m:sSubPr>
                      <m:ctrlPr>
                        <w:rPr>
                          <w:rFonts w:ascii="Cambria Math" w:eastAsia="Times New Roman" w:hAnsi="Cambria Math" w:cs="Times New Roman"/>
                        </w:rPr>
                      </m:ctrlPr>
                    </m:sSubPr>
                    <m:e>
                      <m:r>
                        <m:rPr>
                          <m:sty m:val="p"/>
                        </m:rPr>
                        <w:rPr>
                          <w:rFonts w:ascii="Cambria Math" w:eastAsia="Times New Roman" w:hAnsi="Cambria Math" w:cs="Times New Roman"/>
                        </w:rPr>
                        <m:t>FPQ</m:t>
                      </m:r>
                    </m:e>
                    <m:sub>
                      <m:r>
                        <m:rPr>
                          <m:sty m:val="p"/>
                        </m:rPr>
                        <w:rPr>
                          <w:rFonts w:ascii="Cambria Math" w:eastAsia="Times New Roman" w:hAnsi="Cambria Math" w:cs="Times New Roman"/>
                        </w:rPr>
                        <m:t>e,z,t</m:t>
                      </m:r>
                    </m:sub>
                  </m:sSub>
                  <m:r>
                    <m:rPr>
                      <m:sty m:val="p"/>
                    </m:rPr>
                    <w:rPr>
                      <w:rFonts w:ascii="Cambria Math" w:eastAsia="Times New Roman" w:hAnsi="Cambria Math" w:cs="Times New Roman"/>
                    </w:rPr>
                    <m:t>-</m:t>
                  </m:r>
                  <m:sSub>
                    <m:sSubPr>
                      <m:ctrlPr>
                        <w:rPr>
                          <w:rFonts w:ascii="Cambria Math" w:eastAsia="Times New Roman" w:hAnsi="Cambria Math" w:cs="Times New Roman"/>
                        </w:rPr>
                      </m:ctrlPr>
                    </m:sSubPr>
                    <m:e>
                      <m:r>
                        <m:rPr>
                          <m:sty m:val="p"/>
                        </m:rPr>
                        <w:rPr>
                          <w:rFonts w:ascii="Cambria Math" w:eastAsia="Times New Roman" w:hAnsi="Cambria Math" w:cs="Times New Roman"/>
                        </w:rPr>
                        <m:t>MQ</m:t>
                      </m:r>
                    </m:e>
                    <m:sub>
                      <m:r>
                        <m:rPr>
                          <m:sty m:val="p"/>
                        </m:rPr>
                        <w:rPr>
                          <w:rFonts w:ascii="Cambria Math" w:eastAsia="Times New Roman" w:hAnsi="Cambria Math" w:cs="Times New Roman"/>
                        </w:rPr>
                        <m:t>e,z,t</m:t>
                      </m:r>
                    </m:sub>
                  </m:sSub>
                  <m:r>
                    <m:rPr>
                      <m:sty m:val="p"/>
                    </m:rPr>
                    <w:rPr>
                      <w:rFonts w:ascii="Cambria Math" w:eastAsia="Times New Roman" w:hAnsi="Cambria Math" w:cs="Times New Roman"/>
                    </w:rPr>
                    <m:t>-</m:t>
                  </m:r>
                  <m:nary>
                    <m:naryPr>
                      <m:chr m:val="∑"/>
                      <m:limLoc m:val="undOvr"/>
                      <m:supHide m:val="1"/>
                      <m:ctrlPr>
                        <w:rPr>
                          <w:rFonts w:ascii="Cambria Math" w:eastAsia="Times New Roman" w:hAnsi="Cambria Math" w:cs="Times New Roman"/>
                        </w:rPr>
                      </m:ctrlPr>
                    </m:naryPr>
                    <m:sub>
                      <m:r>
                        <m:rPr>
                          <m:sty m:val="p"/>
                        </m:rPr>
                        <w:rPr>
                          <w:rFonts w:ascii="Cambria Math" w:eastAsia="Times New Roman" w:hAnsi="Cambria Math" w:cs="Times New Roman"/>
                        </w:rPr>
                        <m:t>rtu∈t</m:t>
                      </m:r>
                    </m:sub>
                    <m:sup/>
                    <m:e>
                      <m:d>
                        <m:dPr>
                          <m:ctrlPr>
                            <w:rPr>
                              <w:rFonts w:ascii="Cambria Math" w:eastAsia="Times New Roman" w:hAnsi="Cambria Math" w:cs="Times New Roman"/>
                            </w:rPr>
                          </m:ctrlPr>
                        </m:dPr>
                        <m:e>
                          <m:sSubSup>
                            <m:sSubSupPr>
                              <m:ctrlPr>
                                <w:rPr>
                                  <w:rFonts w:ascii="Cambria Math" w:eastAsia="Times New Roman" w:hAnsi="Cambria Math" w:cs="Times New Roman"/>
                                </w:rPr>
                              </m:ctrlPr>
                            </m:sSubSupPr>
                            <m:e>
                              <m:r>
                                <m:rPr>
                                  <m:sty m:val="p"/>
                                </m:rPr>
                                <w:rPr>
                                  <w:rFonts w:ascii="Cambria Math" w:eastAsia="Times New Roman" w:hAnsi="Cambria Math" w:cs="Times New Roman"/>
                                </w:rPr>
                                <m:t>ABE</m:t>
                              </m:r>
                            </m:e>
                            <m:sub>
                              <m:r>
                                <m:rPr>
                                  <m:sty m:val="p"/>
                                </m:rPr>
                                <w:rPr>
                                  <w:rFonts w:ascii="Cambria Math" w:eastAsia="Times New Roman" w:hAnsi="Cambria Math" w:cs="Times New Roman"/>
                                </w:rPr>
                                <m:t>e,z,rtu</m:t>
                              </m:r>
                            </m:sub>
                            <m:sup>
                              <m:r>
                                <w:rPr>
                                  <w:rFonts w:ascii="Cambria Math" w:eastAsia="Times New Roman" w:hAnsi="Cambria Math" w:cs="Times New Roman"/>
                                </w:rPr>
                                <m:t>dn</m:t>
                              </m:r>
                            </m:sup>
                          </m:sSubSup>
                          <m:r>
                            <m:rPr>
                              <m:sty m:val="p"/>
                            </m:rPr>
                            <w:rPr>
                              <w:rFonts w:ascii="Cambria Math" w:eastAsia="Times New Roman" w:hAnsi="Cambria Math" w:cs="Times New Roman"/>
                            </w:rPr>
                            <m:t>-</m:t>
                          </m:r>
                          <m:sSubSup>
                            <m:sSubSupPr>
                              <m:ctrlPr>
                                <w:rPr>
                                  <w:rFonts w:ascii="Cambria Math" w:eastAsia="Times New Roman" w:hAnsi="Cambria Math" w:cs="Times New Roman"/>
                                </w:rPr>
                              </m:ctrlPr>
                            </m:sSubSupPr>
                            <m:e>
                              <m:r>
                                <m:rPr>
                                  <m:sty m:val="p"/>
                                </m:rPr>
                                <w:rPr>
                                  <w:rFonts w:ascii="Cambria Math" w:eastAsia="Times New Roman" w:hAnsi="Cambria Math" w:cs="Times New Roman"/>
                                </w:rPr>
                                <m:t>ABE</m:t>
                              </m:r>
                            </m:e>
                            <m:sub>
                              <m:r>
                                <m:rPr>
                                  <m:sty m:val="p"/>
                                </m:rPr>
                                <w:rPr>
                                  <w:rFonts w:ascii="Cambria Math" w:eastAsia="Times New Roman" w:hAnsi="Cambria Math" w:cs="Times New Roman"/>
                                </w:rPr>
                                <m:t>e,z,rtu</m:t>
                              </m:r>
                            </m:sub>
                            <m:sup>
                              <m:r>
                                <w:rPr>
                                  <w:rFonts w:ascii="Cambria Math" w:eastAsia="Times New Roman" w:hAnsi="Cambria Math" w:cs="Times New Roman"/>
                                </w:rPr>
                                <m:t>up</m:t>
                              </m:r>
                            </m:sup>
                          </m:sSubSup>
                        </m:e>
                      </m:d>
                    </m:e>
                  </m:nary>
                  <m:r>
                    <m:rPr>
                      <m:sty m:val="p"/>
                    </m:rPr>
                    <w:rPr>
                      <w:rFonts w:ascii="Cambria Math" w:eastAsia="Times New Roman" w:hAnsi="Cambria Math" w:cs="Times New Roman"/>
                    </w:rPr>
                    <m:t>;0</m:t>
                  </m:r>
                </m:e>
              </m:d>
            </m:oMath>
            <w:r w:rsidR="00430435" w:rsidRPr="00E05016">
              <w:rPr>
                <w:rFonts w:ascii="Times New Roman" w:eastAsia="Times New Roman" w:hAnsi="Times New Roman" w:cs="Times New Roman"/>
              </w:rPr>
              <w:t>.</w:t>
            </w: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r w:rsidRPr="00E05016">
              <w:rPr>
                <w:rFonts w:ascii="Times New Roman" w:eastAsia="Times New Roman" w:hAnsi="Times New Roman" w:cs="Times New Roman"/>
                <w:i/>
              </w:rPr>
              <w:t>Обґрунтування аналогічні до обґрунтувань до п.5.13.3</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5813" w:type="dxa"/>
            <w:vMerge w:val="restart"/>
          </w:tcPr>
          <w:p w:rsidR="00430435" w:rsidRPr="00E05016" w:rsidRDefault="00430435" w:rsidP="00430435">
            <w:pPr>
              <w:shd w:val="clear" w:color="auto" w:fill="FFFFFF"/>
              <w:jc w:val="both"/>
              <w:rPr>
                <w:rFonts w:ascii="Times New Roman" w:eastAsia="Times New Roman" w:hAnsi="Times New Roman" w:cs="Times New Roman"/>
                <w:color w:val="333333"/>
              </w:rPr>
            </w:pPr>
            <w:r w:rsidRPr="00E05016">
              <w:rPr>
                <w:rFonts w:ascii="Times New Roman" w:eastAsia="Times New Roman" w:hAnsi="Times New Roman" w:cs="Times New Roman"/>
              </w:rPr>
              <w:t xml:space="preserve">5.14.5.  </w:t>
            </w:r>
            <w:r w:rsidRPr="00E05016">
              <w:rPr>
                <w:rFonts w:ascii="Times New Roman" w:eastAsia="Times New Roman" w:hAnsi="Times New Roman" w:cs="Times New Roman"/>
                <w:color w:val="333333"/>
              </w:rPr>
              <w:t>У кожній зоні величина нарахування/списання коштів одиниці постачання послуг з балансування, включаючи кваліфіковані одиниці ВДЕ, що працюють не за "зеленим" тарифом, за кожен розрахунковий період для балансуючої електричної енергії в зоні, за винятком випадків, що зазначені в пункті 5.14.4 цієї глави, обчислюється за формулами:</w:t>
            </w:r>
          </w:p>
          <w:p w:rsidR="00430435" w:rsidRPr="00E05016" w:rsidRDefault="00430435" w:rsidP="00430435">
            <w:pPr>
              <w:pBdr>
                <w:top w:val="nil"/>
                <w:left w:val="nil"/>
                <w:bottom w:val="nil"/>
                <w:right w:val="nil"/>
                <w:between w:val="nil"/>
              </w:pBdr>
              <w:spacing w:after="150"/>
              <w:ind w:firstLine="450"/>
              <w:jc w:val="both"/>
              <w:rPr>
                <w:rFonts w:ascii="Times New Roman" w:eastAsia="Times New Roman" w:hAnsi="Times New Roman" w:cs="Times New Roman"/>
                <w:color w:val="000000"/>
              </w:rPr>
            </w:pPr>
          </w:p>
          <w:p w:rsidR="00430435" w:rsidRPr="00E05016" w:rsidRDefault="00430435" w:rsidP="00430435">
            <w:pPr>
              <w:pBdr>
                <w:top w:val="nil"/>
                <w:left w:val="nil"/>
                <w:bottom w:val="nil"/>
                <w:right w:val="nil"/>
                <w:between w:val="nil"/>
              </w:pBdr>
              <w:spacing w:after="150"/>
              <w:ind w:firstLine="450"/>
              <w:jc w:val="both"/>
              <w:rPr>
                <w:rFonts w:ascii="Times New Roman" w:eastAsia="Times New Roman" w:hAnsi="Times New Roman" w:cs="Times New Roman"/>
                <w:color w:val="000000"/>
              </w:rPr>
            </w:pPr>
            <w:bookmarkStart w:id="2" w:name="_heading=h.qsh70q" w:colFirst="0" w:colLast="0"/>
            <w:bookmarkEnd w:id="2"/>
            <w:r w:rsidRPr="00E05016">
              <w:rPr>
                <w:rFonts w:ascii="Times New Roman" w:eastAsia="Times New Roman" w:hAnsi="Times New Roman" w:cs="Times New Roman"/>
                <w:color w:val="000000"/>
              </w:rPr>
              <w:t xml:space="preserve">1) якщо зона системи перебуває в дефіциті протягом розрахункового періоду,  </w:t>
            </w:r>
            <w:r w:rsidRPr="00E05016">
              <w:t>(</w:t>
            </w:r>
            <m:oMath>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lang w:val="en-US"/>
                    </w:rPr>
                    <m:t>e</m:t>
                  </m:r>
                  <m:r>
                    <m:rPr>
                      <m:sty m:val="p"/>
                    </m:rPr>
                    <w:rPr>
                      <w:rFonts w:ascii="Cambria Math" w:hAnsi="Cambria Math"/>
                      <w:color w:val="000000" w:themeColor="text1"/>
                    </w:rPr>
                    <m:t>∈E</m:t>
                  </m:r>
                </m:sub>
                <m:sup/>
                <m:e>
                  <m:d>
                    <m:dPr>
                      <m:ctrlPr>
                        <w:rPr>
                          <w:rFonts w:ascii="Cambria Math" w:hAnsi="Cambria Math"/>
                          <w:color w:val="000000" w:themeColor="text1"/>
                        </w:rPr>
                      </m:ctrlPr>
                    </m:dPr>
                    <m:e>
                      <m:sSubSup>
                        <m:sSubSupPr>
                          <m:ctrlPr>
                            <w:rPr>
                              <w:rFonts w:ascii="Cambria Math" w:hAnsi="Cambria Math"/>
                              <w:iCs/>
                              <w:color w:val="000000" w:themeColor="text1"/>
                            </w:rPr>
                          </m:ctrlPr>
                        </m:sSubSupPr>
                        <m:e>
                          <m:r>
                            <m:rPr>
                              <m:sty m:val="p"/>
                            </m:rPr>
                            <w:rPr>
                              <w:rFonts w:ascii="Cambria Math" w:hAnsi="Cambria Math"/>
                              <w:color w:val="000000" w:themeColor="text1"/>
                            </w:rPr>
                            <m:t>SBE</m:t>
                          </m:r>
                        </m:e>
                        <m:sub>
                          <m:r>
                            <m:rPr>
                              <m:sty m:val="p"/>
                            </m:rPr>
                            <w:rPr>
                              <w:rFonts w:ascii="Cambria Math" w:hAnsi="Cambria Math"/>
                              <w:color w:val="000000" w:themeColor="text1"/>
                            </w:rPr>
                            <m:t>e,z,t</m:t>
                          </m:r>
                        </m:sub>
                        <m:sup>
                          <m:r>
                            <m:rPr>
                              <m:sty m:val="p"/>
                            </m:rPr>
                            <w:rPr>
                              <w:rFonts w:ascii="Cambria Math" w:hAnsi="Cambria Math"/>
                              <w:color w:val="000000" w:themeColor="text1"/>
                            </w:rPr>
                            <m:t>up</m:t>
                          </m:r>
                        </m:sup>
                      </m:sSubSup>
                      <m:r>
                        <w:rPr>
                          <w:rFonts w:ascii="Cambria Math" w:hAnsi="Cambria Math"/>
                          <w:color w:val="000000" w:themeColor="text1"/>
                        </w:rPr>
                        <m:t xml:space="preserve">+ </m:t>
                      </m:r>
                      <m:nary>
                        <m:naryPr>
                          <m:chr m:val="∑"/>
                          <m:limLoc m:val="undOvr"/>
                          <m:supHide m:val="1"/>
                          <m:ctrlPr>
                            <w:rPr>
                              <w:rFonts w:ascii="Cambria Math" w:hAnsi="Cambria Math"/>
                              <w:b/>
                              <w:iCs/>
                            </w:rPr>
                          </m:ctrlPr>
                        </m:naryPr>
                        <m:sub>
                          <m:r>
                            <m:rPr>
                              <m:sty m:val="b"/>
                            </m:rPr>
                            <w:rPr>
                              <w:rFonts w:ascii="Cambria Math" w:hAnsi="Cambria Math"/>
                            </w:rPr>
                            <m:t>rtu∈t</m:t>
                          </m:r>
                        </m:sub>
                        <m:sup/>
                        <m:e>
                          <m:d>
                            <m:dPr>
                              <m:ctrlPr>
                                <w:rPr>
                                  <w:rFonts w:ascii="Cambria Math" w:hAnsi="Cambria Math"/>
                                  <w:b/>
                                </w:rPr>
                              </m:ctrlPr>
                            </m:dPr>
                            <m:e>
                              <m:sSub>
                                <m:sSubPr>
                                  <m:ctrlPr>
                                    <w:rPr>
                                      <w:rFonts w:ascii="Cambria Math" w:hAnsi="Cambria Math"/>
                                      <w:b/>
                                      <w:i/>
                                      <w:iCs/>
                                    </w:rPr>
                                  </m:ctrlPr>
                                </m:sSubPr>
                                <m:e>
                                  <m:r>
                                    <m:rPr>
                                      <m:sty m:val="b"/>
                                    </m:rPr>
                                    <w:rPr>
                                      <w:rFonts w:ascii="Cambria Math" w:hAnsi="Cambria Math"/>
                                      <w:lang w:val="en-US"/>
                                    </w:rPr>
                                    <m:t>REC</m:t>
                                  </m:r>
                                </m:e>
                                <m:sub>
                                  <m:r>
                                    <m:rPr>
                                      <m:sty m:val="b"/>
                                    </m:rPr>
                                    <w:rPr>
                                      <w:rFonts w:ascii="Cambria Math" w:hAnsi="Cambria Math"/>
                                    </w:rPr>
                                    <m:t>z, rtu</m:t>
                                  </m:r>
                                </m:sub>
                              </m:sSub>
                            </m:e>
                          </m:d>
                        </m:e>
                      </m:nary>
                    </m:e>
                  </m:d>
                  <m:r>
                    <w:rPr>
                      <w:rFonts w:ascii="Cambria Math" w:hAnsi="Cambria Math"/>
                      <w:color w:val="000000" w:themeColor="text1"/>
                    </w:rPr>
                    <m:t xml:space="preserve">&gt; </m:t>
                  </m:r>
                </m:e>
              </m:nary>
              <m:nary>
                <m:naryPr>
                  <m:chr m:val="∑"/>
                  <m:limLoc m:val="subSup"/>
                  <m:supHide m:val="1"/>
                  <m:ctrlPr>
                    <w:rPr>
                      <w:rFonts w:ascii="Cambria Math" w:hAnsi="Cambria Math"/>
                      <w:iCs/>
                      <w:color w:val="000000" w:themeColor="text1"/>
                    </w:rPr>
                  </m:ctrlPr>
                </m:naryPr>
                <m:sub>
                  <m:r>
                    <m:rPr>
                      <m:sty m:val="p"/>
                    </m:rPr>
                    <w:rPr>
                      <w:rFonts w:ascii="Cambria Math" w:hAnsi="Cambria Math"/>
                      <w:color w:val="000000" w:themeColor="text1"/>
                    </w:rPr>
                    <m:t>e∈E</m:t>
                  </m:r>
                </m:sub>
                <m:sup/>
                <m:e>
                  <m:sSubSup>
                    <m:sSubSupPr>
                      <m:ctrlPr>
                        <w:rPr>
                          <w:rFonts w:ascii="Cambria Math" w:hAnsi="Cambria Math"/>
                          <w:iCs/>
                          <w:color w:val="000000" w:themeColor="text1"/>
                        </w:rPr>
                      </m:ctrlPr>
                    </m:sSubSupPr>
                    <m:e>
                      <m:r>
                        <m:rPr>
                          <m:sty m:val="p"/>
                        </m:rPr>
                        <w:rPr>
                          <w:rFonts w:ascii="Cambria Math" w:hAnsi="Cambria Math"/>
                          <w:color w:val="000000" w:themeColor="text1"/>
                        </w:rPr>
                        <m:t>SBE</m:t>
                      </m:r>
                    </m:e>
                    <m:sub>
                      <m:r>
                        <m:rPr>
                          <m:sty m:val="p"/>
                        </m:rPr>
                        <w:rPr>
                          <w:rFonts w:ascii="Cambria Math" w:hAnsi="Cambria Math"/>
                          <w:color w:val="000000" w:themeColor="text1"/>
                        </w:rPr>
                        <m:t>e,z,t</m:t>
                      </m:r>
                    </m:sub>
                    <m:sup>
                      <m:r>
                        <m:rPr>
                          <m:sty m:val="p"/>
                        </m:rPr>
                        <w:rPr>
                          <w:rFonts w:ascii="Cambria Math" w:hAnsi="Cambria Math"/>
                          <w:color w:val="000000" w:themeColor="text1"/>
                        </w:rPr>
                        <m:t>dn</m:t>
                      </m:r>
                    </m:sup>
                  </m:sSubSup>
                </m:e>
              </m:nary>
            </m:oMath>
            <w:r w:rsidRPr="00E05016">
              <w:t>) </w:t>
            </w:r>
            <w:r w:rsidRPr="00E05016">
              <w:rPr>
                <w:rFonts w:ascii="Times New Roman" w:eastAsia="Times New Roman" w:hAnsi="Times New Roman" w:cs="Times New Roman"/>
                <w:color w:val="000000"/>
              </w:rPr>
              <w:t xml:space="preserve"> нарахування коштів за активовану балансуючу електричну енергію на завантаження за кожен розрахунковий період у зоні розраховується за маржинальною ціною балансуючої електричної енергії на завантаження зони, а списання коштів за активовану балансуючу електричну енергію на розвантаження за кожен розрахунковий період у зоні розраховується за ціною останньої (найменшої за ціною) активованої пропозиції на балансуючу електричну енергію на розвантаження в зоні, тобто</w:t>
            </w:r>
          </w:p>
          <w:p w:rsidR="00430435" w:rsidRPr="00E05016" w:rsidRDefault="00430435" w:rsidP="00430435">
            <w:pPr>
              <w:pBdr>
                <w:top w:val="nil"/>
                <w:left w:val="nil"/>
                <w:bottom w:val="nil"/>
                <w:right w:val="nil"/>
                <w:between w:val="nil"/>
              </w:pBdr>
              <w:spacing w:after="150"/>
              <w:ind w:firstLine="81"/>
              <w:jc w:val="both"/>
              <w:rPr>
                <w:rFonts w:ascii="Times New Roman" w:eastAsia="Times New Roman" w:hAnsi="Times New Roman" w:cs="Times New Roman"/>
                <w:color w:val="000000"/>
              </w:rPr>
            </w:pPr>
            <w:r w:rsidRPr="00E05016">
              <w:rPr>
                <w:rFonts w:ascii="Times New Roman" w:eastAsia="Times New Roman" w:hAnsi="Times New Roman" w:cs="Times New Roman"/>
                <w:noProof/>
                <w:color w:val="0000FF"/>
              </w:rPr>
              <w:drawing>
                <wp:inline distT="0" distB="0" distL="0" distR="0" wp14:anchorId="2210FF27" wp14:editId="0119305F">
                  <wp:extent cx="2316854" cy="258052"/>
                  <wp:effectExtent l="0" t="0" r="7620" b="8890"/>
                  <wp:docPr id="117" name="image12.gif" descr="https://zakon.rada.gov.ua/laws/file/imgs/98/p473873n4242-41.gif"/>
                  <wp:cNvGraphicFramePr/>
                  <a:graphic xmlns:a="http://schemas.openxmlformats.org/drawingml/2006/main">
                    <a:graphicData uri="http://schemas.openxmlformats.org/drawingml/2006/picture">
                      <pic:pic xmlns:pic="http://schemas.openxmlformats.org/drawingml/2006/picture">
                        <pic:nvPicPr>
                          <pic:cNvPr id="0" name="image12.gif" descr="https://zakon.rada.gov.ua/laws/file/imgs/98/p473873n4242-41.gif"/>
                          <pic:cNvPicPr preferRelativeResize="0"/>
                        </pic:nvPicPr>
                        <pic:blipFill>
                          <a:blip r:embed="rId6"/>
                          <a:srcRect/>
                          <a:stretch>
                            <a:fillRect/>
                          </a:stretch>
                        </pic:blipFill>
                        <pic:spPr>
                          <a:xfrm>
                            <a:off x="0" y="0"/>
                            <a:ext cx="2359091" cy="262756"/>
                          </a:xfrm>
                          <a:prstGeom prst="rect">
                            <a:avLst/>
                          </a:prstGeom>
                          <a:ln/>
                        </pic:spPr>
                      </pic:pic>
                    </a:graphicData>
                  </a:graphic>
                </wp:inline>
              </w:drawing>
            </w:r>
          </w:p>
          <w:p w:rsidR="00430435" w:rsidRPr="00E05016" w:rsidRDefault="00430435" w:rsidP="00430435">
            <w:pPr>
              <w:pBdr>
                <w:top w:val="nil"/>
                <w:left w:val="nil"/>
                <w:bottom w:val="nil"/>
                <w:right w:val="nil"/>
                <w:between w:val="nil"/>
              </w:pBdr>
              <w:spacing w:after="150"/>
              <w:jc w:val="both"/>
              <w:rPr>
                <w:rFonts w:ascii="Times New Roman" w:eastAsia="Times New Roman" w:hAnsi="Times New Roman" w:cs="Times New Roman"/>
                <w:color w:val="000000"/>
              </w:rPr>
            </w:pPr>
            <w:r w:rsidRPr="00E05016">
              <w:rPr>
                <w:rFonts w:ascii="Times New Roman" w:eastAsia="Times New Roman" w:hAnsi="Times New Roman" w:cs="Times New Roman"/>
                <w:noProof/>
                <w:color w:val="0000FF"/>
              </w:rPr>
              <w:drawing>
                <wp:inline distT="0" distB="0" distL="0" distR="0" wp14:anchorId="3E615EA4" wp14:editId="387880E9">
                  <wp:extent cx="2412221" cy="695617"/>
                  <wp:effectExtent l="0" t="0" r="7620" b="9525"/>
                  <wp:docPr id="118" name="image10.gif" descr="https://zakon.rada.gov.ua/laws/file/imgs/98/p473873n4244-42.gif"/>
                  <wp:cNvGraphicFramePr/>
                  <a:graphic xmlns:a="http://schemas.openxmlformats.org/drawingml/2006/main">
                    <a:graphicData uri="http://schemas.openxmlformats.org/drawingml/2006/picture">
                      <pic:pic xmlns:pic="http://schemas.openxmlformats.org/drawingml/2006/picture">
                        <pic:nvPicPr>
                          <pic:cNvPr id="0" name="image10.gif" descr="https://zakon.rada.gov.ua/laws/file/imgs/98/p473873n4244-42.gif"/>
                          <pic:cNvPicPr preferRelativeResize="0"/>
                        </pic:nvPicPr>
                        <pic:blipFill>
                          <a:blip r:embed="rId7"/>
                          <a:srcRect/>
                          <a:stretch>
                            <a:fillRect/>
                          </a:stretch>
                        </pic:blipFill>
                        <pic:spPr>
                          <a:xfrm>
                            <a:off x="0" y="0"/>
                            <a:ext cx="2444131" cy="704819"/>
                          </a:xfrm>
                          <a:prstGeom prst="rect">
                            <a:avLst/>
                          </a:prstGeom>
                          <a:ln/>
                        </pic:spPr>
                      </pic:pic>
                    </a:graphicData>
                  </a:graphic>
                </wp:inline>
              </w:drawing>
            </w:r>
          </w:p>
          <w:tbl>
            <w:tblPr>
              <w:tblStyle w:val="afa"/>
              <w:tblW w:w="5418"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38"/>
              <w:gridCol w:w="699"/>
              <w:gridCol w:w="65"/>
              <w:gridCol w:w="4416"/>
            </w:tblGrid>
            <w:tr w:rsidR="00430435" w:rsidRPr="00E05016" w:rsidTr="00D916D1">
              <w:tc>
                <w:tcPr>
                  <w:tcW w:w="238" w:type="dxa"/>
                  <w:tcBorders>
                    <w:top w:val="nil"/>
                    <w:left w:val="nil"/>
                    <w:bottom w:val="nil"/>
                    <w:right w:val="nil"/>
                  </w:tcBorders>
                </w:tcPr>
                <w:p w:rsidR="00430435" w:rsidRPr="00E05016" w:rsidRDefault="00430435" w:rsidP="00430435">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sidRPr="00E05016">
                    <w:rPr>
                      <w:rFonts w:ascii="Times New Roman" w:eastAsia="Times New Roman" w:hAnsi="Times New Roman" w:cs="Times New Roman"/>
                      <w:color w:val="000000"/>
                    </w:rPr>
                    <w:lastRenderedPageBreak/>
                    <w:t>де</w:t>
                  </w:r>
                </w:p>
              </w:tc>
              <w:tc>
                <w:tcPr>
                  <w:tcW w:w="699" w:type="dxa"/>
                  <w:tcBorders>
                    <w:top w:val="nil"/>
                    <w:left w:val="nil"/>
                    <w:bottom w:val="nil"/>
                    <w:right w:val="nil"/>
                  </w:tcBorders>
                </w:tcPr>
                <w:p w:rsidR="00430435" w:rsidRPr="00E05016" w:rsidRDefault="00430435" w:rsidP="00430435">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sidRPr="00E05016">
                    <w:rPr>
                      <w:rFonts w:ascii="Times New Roman" w:eastAsia="Times New Roman" w:hAnsi="Times New Roman" w:cs="Times New Roman"/>
                      <w:noProof/>
                      <w:color w:val="0000FF"/>
                    </w:rPr>
                    <w:drawing>
                      <wp:inline distT="0" distB="0" distL="0" distR="0" wp14:anchorId="01F64CF4" wp14:editId="60F2EC1A">
                        <wp:extent cx="373676" cy="169457"/>
                        <wp:effectExtent l="0" t="0" r="0" b="0"/>
                        <wp:docPr id="119" name="image7.gif" descr="https://zakon.rada.gov.ua/laws/file/imgs/98/p473873n4245-43.gif"/>
                        <wp:cNvGraphicFramePr/>
                        <a:graphic xmlns:a="http://schemas.openxmlformats.org/drawingml/2006/main">
                          <a:graphicData uri="http://schemas.openxmlformats.org/drawingml/2006/picture">
                            <pic:pic xmlns:pic="http://schemas.openxmlformats.org/drawingml/2006/picture">
                              <pic:nvPicPr>
                                <pic:cNvPr id="0" name="image7.gif" descr="https://zakon.rada.gov.ua/laws/file/imgs/98/p473873n4245-43.gif"/>
                                <pic:cNvPicPr preferRelativeResize="0"/>
                              </pic:nvPicPr>
                              <pic:blipFill>
                                <a:blip r:embed="rId8"/>
                                <a:srcRect/>
                                <a:stretch>
                                  <a:fillRect/>
                                </a:stretch>
                              </pic:blipFill>
                              <pic:spPr>
                                <a:xfrm>
                                  <a:off x="0" y="0"/>
                                  <a:ext cx="373676" cy="169457"/>
                                </a:xfrm>
                                <a:prstGeom prst="rect">
                                  <a:avLst/>
                                </a:prstGeom>
                                <a:ln/>
                              </pic:spPr>
                            </pic:pic>
                          </a:graphicData>
                        </a:graphic>
                      </wp:inline>
                    </w:drawing>
                  </w:r>
                </w:p>
              </w:tc>
              <w:tc>
                <w:tcPr>
                  <w:tcW w:w="65" w:type="dxa"/>
                  <w:tcBorders>
                    <w:top w:val="nil"/>
                    <w:left w:val="nil"/>
                    <w:bottom w:val="nil"/>
                    <w:right w:val="nil"/>
                  </w:tcBorders>
                </w:tcPr>
                <w:p w:rsidR="00430435" w:rsidRPr="00E05016" w:rsidRDefault="00430435" w:rsidP="00430435">
                  <w:pPr>
                    <w:pBdr>
                      <w:top w:val="nil"/>
                      <w:left w:val="nil"/>
                      <w:bottom w:val="nil"/>
                      <w:right w:val="nil"/>
                      <w:between w:val="nil"/>
                    </w:pBdr>
                    <w:spacing w:before="150" w:after="150" w:line="240" w:lineRule="auto"/>
                    <w:jc w:val="center"/>
                    <w:rPr>
                      <w:rFonts w:ascii="Times New Roman" w:eastAsia="Times New Roman" w:hAnsi="Times New Roman" w:cs="Times New Roman"/>
                      <w:color w:val="000000"/>
                    </w:rPr>
                  </w:pPr>
                  <w:r w:rsidRPr="00E05016">
                    <w:rPr>
                      <w:rFonts w:ascii="Times New Roman" w:eastAsia="Times New Roman" w:hAnsi="Times New Roman" w:cs="Times New Roman"/>
                      <w:color w:val="000000"/>
                    </w:rPr>
                    <w:t>-</w:t>
                  </w:r>
                </w:p>
              </w:tc>
              <w:tc>
                <w:tcPr>
                  <w:tcW w:w="4416" w:type="dxa"/>
                  <w:tcBorders>
                    <w:top w:val="nil"/>
                    <w:left w:val="nil"/>
                    <w:bottom w:val="nil"/>
                    <w:right w:val="nil"/>
                  </w:tcBorders>
                </w:tcPr>
                <w:p w:rsidR="00430435" w:rsidRPr="00E05016" w:rsidRDefault="00430435" w:rsidP="00430435">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sidRPr="00E05016">
                    <w:rPr>
                      <w:rFonts w:ascii="Times New Roman" w:eastAsia="Times New Roman" w:hAnsi="Times New Roman" w:cs="Times New Roman"/>
                      <w:color w:val="000000"/>
                    </w:rPr>
                    <w:t>ціна балансуючої електричної енергії на завантаження зони для активації балансуючої електричної енергії на завантаження на балансуючому ринку реального часу за розрахунковий період, грн/МВт·год,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(у МВт·год) за кожну ОРЧ, та розраховується за формулою</w:t>
                  </w:r>
                </w:p>
              </w:tc>
            </w:tr>
          </w:tbl>
          <w:p w:rsidR="00430435" w:rsidRPr="00E05016" w:rsidRDefault="00430435" w:rsidP="00430435">
            <w:pPr>
              <w:pBdr>
                <w:top w:val="nil"/>
                <w:left w:val="nil"/>
                <w:bottom w:val="nil"/>
                <w:right w:val="nil"/>
                <w:between w:val="nil"/>
              </w:pBdr>
              <w:spacing w:after="150"/>
              <w:jc w:val="both"/>
              <w:rPr>
                <w:rFonts w:ascii="Times New Roman" w:eastAsia="Times New Roman" w:hAnsi="Times New Roman" w:cs="Times New Roman"/>
                <w:color w:val="000000"/>
              </w:rPr>
            </w:pPr>
            <w:r w:rsidRPr="00E05016">
              <w:rPr>
                <w:rFonts w:ascii="Times New Roman" w:eastAsia="Times New Roman" w:hAnsi="Times New Roman" w:cs="Times New Roman"/>
                <w:noProof/>
                <w:color w:val="0000FF"/>
              </w:rPr>
              <w:drawing>
                <wp:inline distT="0" distB="0" distL="0" distR="0" wp14:anchorId="62589BE1" wp14:editId="7C60EFEF">
                  <wp:extent cx="2417831" cy="420736"/>
                  <wp:effectExtent l="0" t="0" r="1905" b="0"/>
                  <wp:docPr id="120" name="image4.gif" descr="https://zakon.rada.gov.ua/laws/file/imgs/98/p473873n4246-44.gif"/>
                  <wp:cNvGraphicFramePr/>
                  <a:graphic xmlns:a="http://schemas.openxmlformats.org/drawingml/2006/main">
                    <a:graphicData uri="http://schemas.openxmlformats.org/drawingml/2006/picture">
                      <pic:pic xmlns:pic="http://schemas.openxmlformats.org/drawingml/2006/picture">
                        <pic:nvPicPr>
                          <pic:cNvPr id="0" name="image4.gif" descr="https://zakon.rada.gov.ua/laws/file/imgs/98/p473873n4246-44.gif"/>
                          <pic:cNvPicPr preferRelativeResize="0"/>
                        </pic:nvPicPr>
                        <pic:blipFill>
                          <a:blip r:embed="rId9"/>
                          <a:srcRect/>
                          <a:stretch>
                            <a:fillRect/>
                          </a:stretch>
                        </pic:blipFill>
                        <pic:spPr>
                          <a:xfrm>
                            <a:off x="0" y="0"/>
                            <a:ext cx="2446342" cy="425697"/>
                          </a:xfrm>
                          <a:prstGeom prst="rect">
                            <a:avLst/>
                          </a:prstGeom>
                          <a:ln/>
                        </pic:spPr>
                      </pic:pic>
                    </a:graphicData>
                  </a:graphic>
                </wp:inline>
              </w:drawing>
            </w:r>
          </w:p>
          <w:p w:rsidR="00430435" w:rsidRPr="00E05016" w:rsidRDefault="00430435" w:rsidP="00430435">
            <w:pPr>
              <w:pBdr>
                <w:top w:val="nil"/>
                <w:left w:val="nil"/>
                <w:bottom w:val="nil"/>
                <w:right w:val="nil"/>
                <w:between w:val="nil"/>
              </w:pBdr>
              <w:spacing w:after="150"/>
              <w:ind w:firstLine="450"/>
              <w:jc w:val="both"/>
              <w:rPr>
                <w:rFonts w:ascii="Times New Roman" w:eastAsia="Times New Roman" w:hAnsi="Times New Roman" w:cs="Times New Roman"/>
                <w:color w:val="000000"/>
              </w:rPr>
            </w:pPr>
          </w:p>
          <w:p w:rsidR="00430435" w:rsidRPr="00E05016" w:rsidRDefault="00430435" w:rsidP="00430435">
            <w:pPr>
              <w:pBdr>
                <w:top w:val="nil"/>
                <w:left w:val="nil"/>
                <w:bottom w:val="nil"/>
                <w:right w:val="nil"/>
                <w:between w:val="nil"/>
              </w:pBdr>
              <w:spacing w:after="150"/>
              <w:ind w:firstLine="450"/>
              <w:jc w:val="both"/>
              <w:rPr>
                <w:rFonts w:ascii="Times New Roman" w:eastAsia="Times New Roman" w:hAnsi="Times New Roman" w:cs="Times New Roman"/>
                <w:color w:val="000000"/>
              </w:rPr>
            </w:pPr>
            <w:r w:rsidRPr="00E05016">
              <w:rPr>
                <w:rFonts w:ascii="Times New Roman" w:eastAsia="Times New Roman" w:hAnsi="Times New Roman" w:cs="Times New Roman"/>
                <w:color w:val="000000"/>
              </w:rPr>
              <w:t>2) якщо зона системи перебуває в профіциті протягом розрахункового періоду, </w:t>
            </w:r>
          </w:p>
          <w:p w:rsidR="00430435" w:rsidRPr="00E05016" w:rsidRDefault="00430435" w:rsidP="00430435">
            <w:pPr>
              <w:pBdr>
                <w:top w:val="nil"/>
                <w:left w:val="nil"/>
                <w:bottom w:val="nil"/>
                <w:right w:val="nil"/>
                <w:between w:val="nil"/>
              </w:pBdr>
              <w:spacing w:after="150"/>
              <w:ind w:firstLine="450"/>
              <w:jc w:val="both"/>
            </w:pPr>
            <w:r w:rsidRPr="00E05016">
              <w:t>(</w:t>
            </w:r>
            <m:oMath>
              <m:nary>
                <m:naryPr>
                  <m:chr m:val="∑"/>
                  <m:limLoc m:val="subSup"/>
                  <m:supHide m:val="1"/>
                  <m:ctrlPr>
                    <w:rPr>
                      <w:rFonts w:ascii="Cambria Math" w:hAnsi="Cambria Math"/>
                      <w:iCs/>
                      <w:color w:val="000000" w:themeColor="text1"/>
                    </w:rPr>
                  </m:ctrlPr>
                </m:naryPr>
                <m:sub>
                  <m:r>
                    <m:rPr>
                      <m:sty m:val="p"/>
                    </m:rPr>
                    <w:rPr>
                      <w:rFonts w:ascii="Cambria Math" w:hAnsi="Cambria Math"/>
                      <w:color w:val="000000" w:themeColor="text1"/>
                    </w:rPr>
                    <m:t>e∈E</m:t>
                  </m:r>
                </m:sub>
                <m:sup/>
                <m:e>
                  <m:sSubSup>
                    <m:sSubSupPr>
                      <m:ctrlPr>
                        <w:rPr>
                          <w:rFonts w:ascii="Cambria Math" w:hAnsi="Cambria Math"/>
                          <w:iCs/>
                          <w:color w:val="000000" w:themeColor="text1"/>
                        </w:rPr>
                      </m:ctrlPr>
                    </m:sSubSupPr>
                    <m:e>
                      <m:r>
                        <m:rPr>
                          <m:sty m:val="p"/>
                        </m:rPr>
                        <w:rPr>
                          <w:rFonts w:ascii="Cambria Math" w:hAnsi="Cambria Math"/>
                          <w:color w:val="000000" w:themeColor="text1"/>
                        </w:rPr>
                        <m:t>SBE</m:t>
                      </m:r>
                    </m:e>
                    <m:sub>
                      <m:r>
                        <m:rPr>
                          <m:sty m:val="p"/>
                        </m:rPr>
                        <w:rPr>
                          <w:rFonts w:ascii="Cambria Math" w:hAnsi="Cambria Math"/>
                          <w:color w:val="000000" w:themeColor="text1"/>
                        </w:rPr>
                        <m:t>e,z,t</m:t>
                      </m:r>
                    </m:sub>
                    <m:sup>
                      <m:r>
                        <m:rPr>
                          <m:sty m:val="p"/>
                        </m:rPr>
                        <w:rPr>
                          <w:rFonts w:ascii="Cambria Math" w:hAnsi="Cambria Math"/>
                          <w:color w:val="000000" w:themeColor="text1"/>
                        </w:rPr>
                        <m:t>dn</m:t>
                      </m:r>
                    </m:sup>
                  </m:sSubSup>
                </m:e>
              </m:nary>
              <m:r>
                <w:rPr>
                  <w:rFonts w:ascii="Cambria Math" w:hAnsi="Cambria Math"/>
                  <w:color w:val="000000" w:themeColor="text1"/>
                </w:rPr>
                <m:t xml:space="preserve">&gt; </m:t>
              </m:r>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lang w:val="en-US"/>
                    </w:rPr>
                    <m:t>e</m:t>
                  </m:r>
                  <m:r>
                    <m:rPr>
                      <m:sty m:val="p"/>
                    </m:rPr>
                    <w:rPr>
                      <w:rFonts w:ascii="Cambria Math" w:hAnsi="Cambria Math"/>
                      <w:color w:val="000000" w:themeColor="text1"/>
                    </w:rPr>
                    <m:t>∈E</m:t>
                  </m:r>
                </m:sub>
                <m:sup/>
                <m:e>
                  <m:d>
                    <m:dPr>
                      <m:ctrlPr>
                        <w:rPr>
                          <w:rFonts w:ascii="Cambria Math" w:hAnsi="Cambria Math"/>
                          <w:color w:val="000000" w:themeColor="text1"/>
                        </w:rPr>
                      </m:ctrlPr>
                    </m:dPr>
                    <m:e>
                      <m:sSubSup>
                        <m:sSubSupPr>
                          <m:ctrlPr>
                            <w:rPr>
                              <w:rFonts w:ascii="Cambria Math" w:hAnsi="Cambria Math"/>
                              <w:iCs/>
                              <w:color w:val="000000" w:themeColor="text1"/>
                            </w:rPr>
                          </m:ctrlPr>
                        </m:sSubSupPr>
                        <m:e>
                          <m:r>
                            <m:rPr>
                              <m:sty m:val="p"/>
                            </m:rPr>
                            <w:rPr>
                              <w:rFonts w:ascii="Cambria Math" w:hAnsi="Cambria Math"/>
                              <w:color w:val="000000" w:themeColor="text1"/>
                            </w:rPr>
                            <m:t>SBE</m:t>
                          </m:r>
                        </m:e>
                        <m:sub>
                          <m:r>
                            <m:rPr>
                              <m:sty m:val="p"/>
                            </m:rPr>
                            <w:rPr>
                              <w:rFonts w:ascii="Cambria Math" w:hAnsi="Cambria Math"/>
                              <w:color w:val="000000" w:themeColor="text1"/>
                            </w:rPr>
                            <m:t>e,z,t</m:t>
                          </m:r>
                        </m:sub>
                        <m:sup>
                          <m:r>
                            <m:rPr>
                              <m:sty m:val="p"/>
                            </m:rPr>
                            <w:rPr>
                              <w:rFonts w:ascii="Cambria Math" w:hAnsi="Cambria Math"/>
                              <w:color w:val="000000" w:themeColor="text1"/>
                            </w:rPr>
                            <m:t>up</m:t>
                          </m:r>
                        </m:sup>
                      </m:sSubSup>
                      <m:r>
                        <w:rPr>
                          <w:rFonts w:ascii="Cambria Math" w:hAnsi="Cambria Math"/>
                          <w:color w:val="000000" w:themeColor="text1"/>
                        </w:rPr>
                        <m:t xml:space="preserve">+ </m:t>
                      </m:r>
                      <m:nary>
                        <m:naryPr>
                          <m:chr m:val="∑"/>
                          <m:limLoc m:val="undOvr"/>
                          <m:supHide m:val="1"/>
                          <m:ctrlPr>
                            <w:rPr>
                              <w:rFonts w:ascii="Cambria Math" w:hAnsi="Cambria Math"/>
                              <w:b/>
                              <w:iCs/>
                            </w:rPr>
                          </m:ctrlPr>
                        </m:naryPr>
                        <m:sub>
                          <m:r>
                            <m:rPr>
                              <m:sty m:val="b"/>
                            </m:rPr>
                            <w:rPr>
                              <w:rFonts w:ascii="Cambria Math" w:hAnsi="Cambria Math"/>
                            </w:rPr>
                            <m:t>rtu∈t</m:t>
                          </m:r>
                        </m:sub>
                        <m:sup/>
                        <m:e>
                          <m:d>
                            <m:dPr>
                              <m:ctrlPr>
                                <w:rPr>
                                  <w:rFonts w:ascii="Cambria Math" w:hAnsi="Cambria Math"/>
                                  <w:b/>
                                </w:rPr>
                              </m:ctrlPr>
                            </m:dPr>
                            <m:e>
                              <m:sSub>
                                <m:sSubPr>
                                  <m:ctrlPr>
                                    <w:rPr>
                                      <w:rFonts w:ascii="Cambria Math" w:hAnsi="Cambria Math"/>
                                      <w:b/>
                                      <w:i/>
                                      <w:iCs/>
                                    </w:rPr>
                                  </m:ctrlPr>
                                </m:sSubPr>
                                <m:e>
                                  <m:r>
                                    <m:rPr>
                                      <m:sty m:val="b"/>
                                    </m:rPr>
                                    <w:rPr>
                                      <w:rFonts w:ascii="Cambria Math" w:hAnsi="Cambria Math"/>
                                      <w:lang w:val="en-US"/>
                                    </w:rPr>
                                    <m:t>REC</m:t>
                                  </m:r>
                                </m:e>
                                <m:sub>
                                  <m:r>
                                    <m:rPr>
                                      <m:sty m:val="b"/>
                                    </m:rPr>
                                    <w:rPr>
                                      <w:rFonts w:ascii="Cambria Math" w:hAnsi="Cambria Math"/>
                                    </w:rPr>
                                    <m:t>z, rtu</m:t>
                                  </m:r>
                                </m:sub>
                              </m:sSub>
                            </m:e>
                          </m:d>
                        </m:e>
                      </m:nary>
                    </m:e>
                  </m:d>
                </m:e>
              </m:nary>
            </m:oMath>
            <w:r w:rsidRPr="00E05016">
              <w:t xml:space="preserve">)  </w:t>
            </w:r>
          </w:p>
          <w:p w:rsidR="00430435" w:rsidRPr="00E05016" w:rsidRDefault="00430435" w:rsidP="00430435">
            <w:pPr>
              <w:pBdr>
                <w:top w:val="nil"/>
                <w:left w:val="nil"/>
                <w:bottom w:val="nil"/>
                <w:right w:val="nil"/>
                <w:between w:val="nil"/>
              </w:pBdr>
              <w:spacing w:after="150"/>
              <w:jc w:val="both"/>
              <w:rPr>
                <w:rFonts w:ascii="Times New Roman" w:eastAsia="Times New Roman" w:hAnsi="Times New Roman" w:cs="Times New Roman"/>
                <w:color w:val="000000"/>
              </w:rPr>
            </w:pPr>
            <w:r w:rsidRPr="00E05016">
              <w:rPr>
                <w:rFonts w:ascii="Times New Roman" w:eastAsia="Times New Roman" w:hAnsi="Times New Roman" w:cs="Times New Roman"/>
                <w:color w:val="000000"/>
              </w:rPr>
              <w:t>списання коштів за активовану балансуючу електричну енергію на розвантаження за кожен розрахунковий період розраховується за маржинальною ціною балансуючої електричної енергії на розвантаження зони, а нарахування коштів за активовану балансуючу електричну енергію на завантаження за кожен розрахунковий період розраховується за ціною останньої (найдорожчої) активованої пропозиції на балансуючу електричну енергію на завантаження в зоні, що визначається за формулою</w:t>
            </w:r>
          </w:p>
          <w:p w:rsidR="00430435" w:rsidRPr="00E05016" w:rsidRDefault="00430435" w:rsidP="00430435">
            <w:pPr>
              <w:shd w:val="clear" w:color="auto" w:fill="FFFFFF"/>
              <w:jc w:val="both"/>
              <w:rPr>
                <w:rFonts w:ascii="Times New Roman" w:eastAsia="Times New Roman" w:hAnsi="Times New Roman" w:cs="Times New Roman"/>
              </w:rPr>
            </w:pPr>
            <w:r w:rsidRPr="00E05016">
              <w:rPr>
                <w:noProof/>
                <w:color w:val="0000FF"/>
              </w:rPr>
              <w:drawing>
                <wp:inline distT="0" distB="0" distL="0" distR="0" wp14:anchorId="2DE1A4ED" wp14:editId="4480F0BD">
                  <wp:extent cx="2417445" cy="353419"/>
                  <wp:effectExtent l="0" t="0" r="1905" b="8890"/>
                  <wp:docPr id="121" name="image5.gif" descr="https://zakon.rada.gov.ua/laws/file/imgs/98/p473873n4249-46.gif"/>
                  <wp:cNvGraphicFramePr/>
                  <a:graphic xmlns:a="http://schemas.openxmlformats.org/drawingml/2006/main">
                    <a:graphicData uri="http://schemas.openxmlformats.org/drawingml/2006/picture">
                      <pic:pic xmlns:pic="http://schemas.openxmlformats.org/drawingml/2006/picture">
                        <pic:nvPicPr>
                          <pic:cNvPr id="0" name="image5.gif" descr="https://zakon.rada.gov.ua/laws/file/imgs/98/p473873n4249-46.gif"/>
                          <pic:cNvPicPr preferRelativeResize="0"/>
                        </pic:nvPicPr>
                        <pic:blipFill>
                          <a:blip r:embed="rId10"/>
                          <a:srcRect/>
                          <a:stretch>
                            <a:fillRect/>
                          </a:stretch>
                        </pic:blipFill>
                        <pic:spPr>
                          <a:xfrm>
                            <a:off x="0" y="0"/>
                            <a:ext cx="2511422" cy="367158"/>
                          </a:xfrm>
                          <a:prstGeom prst="rect">
                            <a:avLst/>
                          </a:prstGeom>
                          <a:ln/>
                        </pic:spPr>
                      </pic:pic>
                    </a:graphicData>
                  </a:graphic>
                </wp:inline>
              </w:drawing>
            </w:r>
          </w:p>
          <w:p w:rsidR="00430435" w:rsidRPr="00E05016" w:rsidRDefault="00430435" w:rsidP="00430435">
            <w:pPr>
              <w:shd w:val="clear" w:color="auto" w:fill="FFFFFF"/>
              <w:jc w:val="both"/>
              <w:rPr>
                <w:rFonts w:ascii="Times New Roman" w:eastAsia="Times New Roman" w:hAnsi="Times New Roman" w:cs="Times New Roman"/>
              </w:rPr>
            </w:pPr>
          </w:p>
          <w:tbl>
            <w:tblPr>
              <w:tblStyle w:val="afb"/>
              <w:tblW w:w="5560"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25"/>
              <w:gridCol w:w="742"/>
              <w:gridCol w:w="50"/>
              <w:gridCol w:w="4543"/>
            </w:tblGrid>
            <w:tr w:rsidR="00430435" w:rsidRPr="00E05016" w:rsidTr="00D916D1">
              <w:tc>
                <w:tcPr>
                  <w:tcW w:w="225" w:type="dxa"/>
                  <w:tcBorders>
                    <w:top w:val="nil"/>
                    <w:left w:val="nil"/>
                    <w:bottom w:val="nil"/>
                    <w:right w:val="nil"/>
                  </w:tcBorders>
                </w:tcPr>
                <w:p w:rsidR="00430435" w:rsidRPr="00E05016" w:rsidRDefault="00430435" w:rsidP="00430435">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sidRPr="00E05016">
                    <w:rPr>
                      <w:rFonts w:ascii="Times New Roman" w:eastAsia="Times New Roman" w:hAnsi="Times New Roman" w:cs="Times New Roman"/>
                      <w:color w:val="000000"/>
                    </w:rPr>
                    <w:t>де</w:t>
                  </w:r>
                </w:p>
              </w:tc>
              <w:tc>
                <w:tcPr>
                  <w:tcW w:w="742" w:type="dxa"/>
                  <w:tcBorders>
                    <w:top w:val="nil"/>
                    <w:left w:val="nil"/>
                    <w:bottom w:val="nil"/>
                    <w:right w:val="nil"/>
                  </w:tcBorders>
                </w:tcPr>
                <w:p w:rsidR="00430435" w:rsidRPr="00E05016" w:rsidRDefault="00430435" w:rsidP="00430435">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sidRPr="00E05016">
                    <w:rPr>
                      <w:rFonts w:ascii="Times New Roman" w:eastAsia="Times New Roman" w:hAnsi="Times New Roman" w:cs="Times New Roman"/>
                      <w:noProof/>
                      <w:color w:val="0000FF"/>
                    </w:rPr>
                    <w:drawing>
                      <wp:inline distT="0" distB="0" distL="0" distR="0" wp14:anchorId="21A057EE" wp14:editId="1F5A1410">
                        <wp:extent cx="396428" cy="167168"/>
                        <wp:effectExtent l="0" t="0" r="0" b="0"/>
                        <wp:docPr id="122" name="image2.gif" descr="https://zakon.rada.gov.ua/laws/file/imgs/98/p473873n4250-47.gif"/>
                        <wp:cNvGraphicFramePr/>
                        <a:graphic xmlns:a="http://schemas.openxmlformats.org/drawingml/2006/main">
                          <a:graphicData uri="http://schemas.openxmlformats.org/drawingml/2006/picture">
                            <pic:pic xmlns:pic="http://schemas.openxmlformats.org/drawingml/2006/picture">
                              <pic:nvPicPr>
                                <pic:cNvPr id="0" name="image2.gif" descr="https://zakon.rada.gov.ua/laws/file/imgs/98/p473873n4250-47.gif"/>
                                <pic:cNvPicPr preferRelativeResize="0"/>
                              </pic:nvPicPr>
                              <pic:blipFill>
                                <a:blip r:embed="rId11"/>
                                <a:srcRect/>
                                <a:stretch>
                                  <a:fillRect/>
                                </a:stretch>
                              </pic:blipFill>
                              <pic:spPr>
                                <a:xfrm>
                                  <a:off x="0" y="0"/>
                                  <a:ext cx="396428" cy="167168"/>
                                </a:xfrm>
                                <a:prstGeom prst="rect">
                                  <a:avLst/>
                                </a:prstGeom>
                                <a:ln/>
                              </pic:spPr>
                            </pic:pic>
                          </a:graphicData>
                        </a:graphic>
                      </wp:inline>
                    </w:drawing>
                  </w:r>
                </w:p>
              </w:tc>
              <w:tc>
                <w:tcPr>
                  <w:tcW w:w="50" w:type="dxa"/>
                  <w:tcBorders>
                    <w:top w:val="nil"/>
                    <w:left w:val="nil"/>
                    <w:bottom w:val="nil"/>
                    <w:right w:val="nil"/>
                  </w:tcBorders>
                </w:tcPr>
                <w:p w:rsidR="00430435" w:rsidRPr="00E05016" w:rsidRDefault="00430435" w:rsidP="00430435">
                  <w:pPr>
                    <w:pBdr>
                      <w:top w:val="nil"/>
                      <w:left w:val="nil"/>
                      <w:bottom w:val="nil"/>
                      <w:right w:val="nil"/>
                      <w:between w:val="nil"/>
                    </w:pBdr>
                    <w:spacing w:before="150" w:after="150" w:line="240" w:lineRule="auto"/>
                    <w:jc w:val="center"/>
                    <w:rPr>
                      <w:rFonts w:ascii="Times New Roman" w:eastAsia="Times New Roman" w:hAnsi="Times New Roman" w:cs="Times New Roman"/>
                      <w:color w:val="000000"/>
                    </w:rPr>
                  </w:pPr>
                  <w:r w:rsidRPr="00E05016">
                    <w:rPr>
                      <w:rFonts w:ascii="Times New Roman" w:eastAsia="Times New Roman" w:hAnsi="Times New Roman" w:cs="Times New Roman"/>
                      <w:color w:val="000000"/>
                    </w:rPr>
                    <w:t>-</w:t>
                  </w:r>
                </w:p>
              </w:tc>
              <w:tc>
                <w:tcPr>
                  <w:tcW w:w="4543" w:type="dxa"/>
                  <w:tcBorders>
                    <w:top w:val="nil"/>
                    <w:left w:val="nil"/>
                    <w:bottom w:val="nil"/>
                    <w:right w:val="nil"/>
                  </w:tcBorders>
                </w:tcPr>
                <w:p w:rsidR="00430435" w:rsidRPr="00E05016" w:rsidRDefault="00430435" w:rsidP="00430435">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sidRPr="00E05016">
                    <w:rPr>
                      <w:rFonts w:ascii="Times New Roman" w:eastAsia="Times New Roman" w:hAnsi="Times New Roman" w:cs="Times New Roman"/>
                      <w:color w:val="000000"/>
                    </w:rPr>
                    <w:t xml:space="preserve">ціна балансуючої електричної енергії на розвантаження в зоні z за активацію балансуючої електричної енергії на розвантаження на балансуючому ринку за розрахунковий період t, грн/МВт·год, яка </w:t>
                  </w:r>
                  <w:r w:rsidRPr="00E05016">
                    <w:rPr>
                      <w:rFonts w:ascii="Times New Roman" w:eastAsia="Times New Roman" w:hAnsi="Times New Roman" w:cs="Times New Roman"/>
                      <w:color w:val="000000"/>
                    </w:rPr>
                    <w:lastRenderedPageBreak/>
                    <w:t>визначається як середньозважена ціна за розрахунковий період t у кожній торговій зоні z,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(у МВт·год) за кожну ОРЧ, та розраховується за формулою</w:t>
                  </w:r>
                </w:p>
                <w:p w:rsidR="00430435" w:rsidRPr="00E05016" w:rsidRDefault="00430435" w:rsidP="00430435">
                  <w:pPr>
                    <w:pBdr>
                      <w:top w:val="nil"/>
                      <w:left w:val="nil"/>
                      <w:bottom w:val="nil"/>
                      <w:right w:val="nil"/>
                      <w:between w:val="nil"/>
                    </w:pBdr>
                    <w:spacing w:before="150" w:after="150" w:line="240" w:lineRule="auto"/>
                    <w:rPr>
                      <w:rFonts w:ascii="Times New Roman" w:eastAsia="Times New Roman" w:hAnsi="Times New Roman" w:cs="Times New Roman"/>
                      <w:color w:val="000000"/>
                    </w:rPr>
                  </w:pPr>
                </w:p>
              </w:tc>
            </w:tr>
          </w:tbl>
          <w:p w:rsidR="00430435" w:rsidRPr="00E05016" w:rsidRDefault="00430435" w:rsidP="00430435">
            <w:pPr>
              <w:shd w:val="clear" w:color="auto" w:fill="FFFFFF"/>
              <w:jc w:val="center"/>
              <w:rPr>
                <w:rFonts w:ascii="Times New Roman" w:eastAsia="Times New Roman" w:hAnsi="Times New Roman" w:cs="Times New Roman"/>
              </w:rPr>
            </w:pPr>
            <w:r w:rsidRPr="00E05016">
              <w:rPr>
                <w:noProof/>
                <w:color w:val="0000FF"/>
              </w:rPr>
              <w:lastRenderedPageBreak/>
              <w:drawing>
                <wp:inline distT="0" distB="0" distL="0" distR="0" wp14:anchorId="5DC0720B" wp14:editId="3AE3EDBB">
                  <wp:extent cx="2389782" cy="302930"/>
                  <wp:effectExtent l="0" t="0" r="0" b="1905"/>
                  <wp:docPr id="107" name="image8.gif" descr="https://zakon.rada.gov.ua/laws/file/imgs/98/p473873n4251-48.gif"/>
                  <wp:cNvGraphicFramePr/>
                  <a:graphic xmlns:a="http://schemas.openxmlformats.org/drawingml/2006/main">
                    <a:graphicData uri="http://schemas.openxmlformats.org/drawingml/2006/picture">
                      <pic:pic xmlns:pic="http://schemas.openxmlformats.org/drawingml/2006/picture">
                        <pic:nvPicPr>
                          <pic:cNvPr id="0" name="image8.gif" descr="https://zakon.rada.gov.ua/laws/file/imgs/98/p473873n4251-48.gif"/>
                          <pic:cNvPicPr preferRelativeResize="0"/>
                        </pic:nvPicPr>
                        <pic:blipFill>
                          <a:blip r:embed="rId12"/>
                          <a:srcRect/>
                          <a:stretch>
                            <a:fillRect/>
                          </a:stretch>
                        </pic:blipFill>
                        <pic:spPr>
                          <a:xfrm>
                            <a:off x="0" y="0"/>
                            <a:ext cx="2457090" cy="311462"/>
                          </a:xfrm>
                          <a:prstGeom prst="rect">
                            <a:avLst/>
                          </a:prstGeom>
                          <a:ln/>
                        </pic:spPr>
                      </pic:pic>
                    </a:graphicData>
                  </a:graphic>
                </wp:inline>
              </w:drawing>
            </w:r>
          </w:p>
        </w:tc>
        <w:tc>
          <w:tcPr>
            <w:tcW w:w="6378" w:type="dxa"/>
          </w:tcPr>
          <w:p w:rsidR="00430435" w:rsidRPr="00E05016" w:rsidRDefault="00430435" w:rsidP="00430435">
            <w:pPr>
              <w:shd w:val="clear" w:color="auto" w:fill="FFFFFF"/>
              <w:jc w:val="center"/>
              <w:rPr>
                <w:rFonts w:ascii="Times New Roman" w:eastAsia="Times New Roman" w:hAnsi="Times New Roman" w:cs="Times New Roman"/>
                <w:b/>
                <w:iCs/>
                <w:u w:val="single"/>
              </w:rPr>
            </w:pPr>
            <w:r w:rsidRPr="00E05016">
              <w:rPr>
                <w:rFonts w:ascii="Times New Roman" w:eastAsia="Times New Roman" w:hAnsi="Times New Roman" w:cs="Times New Roman"/>
                <w:b/>
                <w:iCs/>
                <w:u w:val="single"/>
              </w:rPr>
              <w:lastRenderedPageBreak/>
              <w:t>НЕК «Укренерго»</w:t>
            </w:r>
          </w:p>
          <w:p w:rsidR="00430435" w:rsidRPr="00E05016" w:rsidRDefault="00430435" w:rsidP="00430435">
            <w:pPr>
              <w:shd w:val="clear" w:color="auto" w:fill="FFFFFF"/>
              <w:jc w:val="both"/>
              <w:rPr>
                <w:rFonts w:ascii="Times New Roman" w:eastAsia="Times New Roman" w:hAnsi="Times New Roman" w:cs="Times New Roman"/>
                <w:i/>
                <w:iCs/>
              </w:rPr>
            </w:pPr>
            <w:r w:rsidRPr="00E05016">
              <w:rPr>
                <w:rFonts w:ascii="Times New Roman" w:eastAsia="Times New Roman" w:hAnsi="Times New Roman" w:cs="Times New Roman"/>
                <w:i/>
                <w:iCs/>
              </w:rPr>
              <w:t>Пропонуємо не вносити зміни з огляду на пропозицію до п.5.13.3. Правил ринку.</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vMerge/>
          </w:tcPr>
          <w:p w:rsidR="00430435" w:rsidRPr="00E05016" w:rsidRDefault="00430435" w:rsidP="00430435">
            <w:pPr>
              <w:shd w:val="clear" w:color="auto" w:fill="FFFFFF"/>
              <w:jc w:val="both"/>
              <w:rPr>
                <w:rFonts w:ascii="Times New Roman" w:eastAsia="Times New Roman" w:hAnsi="Times New Roman" w:cs="Times New Roman"/>
              </w:rPr>
            </w:pPr>
          </w:p>
        </w:tc>
        <w:tc>
          <w:tcPr>
            <w:tcW w:w="6378" w:type="dxa"/>
          </w:tcPr>
          <w:p w:rsidR="00430435" w:rsidRPr="00E05016" w:rsidRDefault="00430435" w:rsidP="00430435">
            <w:pPr>
              <w:pStyle w:val="ae"/>
              <w:spacing w:after="0" w:line="228" w:lineRule="auto"/>
              <w:contextualSpacing/>
              <w:jc w:val="center"/>
              <w:rPr>
                <w:rFonts w:ascii="Times New Roman" w:eastAsia="Times New Roman" w:hAnsi="Times New Roman" w:cs="Times New Roman"/>
                <w:b/>
                <w:color w:val="333333"/>
                <w:u w:val="single"/>
              </w:rPr>
            </w:pPr>
            <w:r w:rsidRPr="00E05016">
              <w:rPr>
                <w:rFonts w:ascii="Times New Roman" w:eastAsia="Times New Roman" w:hAnsi="Times New Roman" w:cs="Times New Roman"/>
                <w:b/>
                <w:color w:val="333333"/>
                <w:u w:val="single"/>
              </w:rPr>
              <w:t>ТОВ «Д.ТРЕЙДІНГ»</w:t>
            </w:r>
          </w:p>
          <w:p w:rsidR="00430435" w:rsidRPr="00E05016" w:rsidRDefault="00430435" w:rsidP="00430435">
            <w:pPr>
              <w:pStyle w:val="ae"/>
              <w:spacing w:after="0" w:line="228" w:lineRule="auto"/>
              <w:ind w:left="0"/>
              <w:contextualSpacing/>
              <w:jc w:val="both"/>
              <w:rPr>
                <w:rFonts w:ascii="Times New Roman" w:eastAsia="Times New Roman" w:hAnsi="Times New Roman" w:cs="Times New Roman"/>
                <w:i/>
                <w:color w:val="333333"/>
              </w:rPr>
            </w:pPr>
            <w:r w:rsidRPr="00E05016">
              <w:rPr>
                <w:rFonts w:ascii="Times New Roman" w:eastAsia="Times New Roman" w:hAnsi="Times New Roman" w:cs="Times New Roman"/>
                <w:i/>
                <w:color w:val="333333"/>
              </w:rPr>
              <w:t>Пропонуємо провести детальне обговорення алгоритму застосування даної формули.</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tcPr>
          <w:p w:rsidR="00430435" w:rsidRPr="00E05016" w:rsidRDefault="00430435" w:rsidP="00430435">
            <w:pPr>
              <w:pBdr>
                <w:top w:val="nil"/>
                <w:left w:val="nil"/>
                <w:bottom w:val="nil"/>
                <w:right w:val="nil"/>
                <w:between w:val="nil"/>
              </w:pBdr>
              <w:shd w:val="clear" w:color="auto" w:fill="FFFFFF"/>
              <w:jc w:val="both"/>
              <w:rPr>
                <w:rFonts w:ascii="Times New Roman" w:eastAsia="Times New Roman" w:hAnsi="Times New Roman" w:cs="Times New Roman"/>
                <w:color w:val="000000"/>
              </w:rPr>
            </w:pPr>
            <w:r w:rsidRPr="00E05016">
              <w:rPr>
                <w:rFonts w:ascii="Times New Roman" w:eastAsia="Times New Roman" w:hAnsi="Times New Roman" w:cs="Times New Roman"/>
                <w:color w:val="000000"/>
              </w:rPr>
              <w:lastRenderedPageBreak/>
              <w:t>5.14.6. Наведені у </w:t>
            </w:r>
            <w:hyperlink r:id="rId13" w:anchor="n4239">
              <w:r w:rsidRPr="00E05016">
                <w:rPr>
                  <w:rFonts w:ascii="Times New Roman" w:eastAsia="Times New Roman" w:hAnsi="Times New Roman" w:cs="Times New Roman"/>
                  <w:color w:val="000000"/>
                </w:rPr>
                <w:t xml:space="preserve">пункті </w:t>
              </w:r>
            </w:hyperlink>
            <w:hyperlink r:id="rId14" w:anchor="n4239">
              <w:r w:rsidRPr="00E05016">
                <w:rPr>
                  <w:rFonts w:ascii="Times New Roman" w:eastAsia="Times New Roman" w:hAnsi="Times New Roman" w:cs="Times New Roman"/>
                  <w:b/>
                  <w:color w:val="000000"/>
                </w:rPr>
                <w:t>5.14.5</w:t>
              </w:r>
            </w:hyperlink>
            <w:r w:rsidRPr="00E05016">
              <w:rPr>
                <w:rFonts w:ascii="Times New Roman" w:eastAsia="Times New Roman" w:hAnsi="Times New Roman" w:cs="Times New Roman"/>
                <w:color w:val="000000"/>
              </w:rPr>
              <w:t xml:space="preserve"> цієї глави нарахування/списання </w:t>
            </w:r>
            <w:proofErr w:type="spellStart"/>
            <w:r w:rsidRPr="00E05016">
              <w:rPr>
                <w:rFonts w:ascii="Times New Roman" w:eastAsia="Times New Roman" w:hAnsi="Times New Roman" w:cs="Times New Roman"/>
                <w:color w:val="000000"/>
              </w:rPr>
              <w:t>сумуються</w:t>
            </w:r>
            <w:proofErr w:type="spellEnd"/>
            <w:r w:rsidRPr="00E05016">
              <w:rPr>
                <w:rFonts w:ascii="Times New Roman" w:eastAsia="Times New Roman" w:hAnsi="Times New Roman" w:cs="Times New Roman"/>
                <w:color w:val="000000"/>
              </w:rPr>
              <w:t xml:space="preserve"> за кожним розрахунковим періодом t за кожним ППБ p, який надає одиниці постачання послуг з балансування e, для всіх зон z у спосіб, наведений нижче, та нараховуються/списуються з рахунку А-А таким чином</w:t>
            </w: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p w:rsidR="00430435" w:rsidRPr="00E05016" w:rsidRDefault="00430435" w:rsidP="00430435">
            <w:pPr>
              <w:shd w:val="clear" w:color="auto" w:fill="FFFFFF"/>
              <w:jc w:val="both"/>
              <w:rPr>
                <w:rFonts w:ascii="Times New Roman" w:eastAsia="Times New Roman" w:hAnsi="Times New Roman" w:cs="Times New Roman"/>
              </w:rPr>
            </w:pPr>
          </w:p>
        </w:tc>
        <w:tc>
          <w:tcPr>
            <w:tcW w:w="6378" w:type="dxa"/>
          </w:tcPr>
          <w:p w:rsidR="00430435" w:rsidRPr="00E05016" w:rsidRDefault="00430435" w:rsidP="00430435">
            <w:pPr>
              <w:pBdr>
                <w:top w:val="nil"/>
                <w:left w:val="nil"/>
                <w:bottom w:val="nil"/>
                <w:right w:val="nil"/>
                <w:between w:val="nil"/>
              </w:pBdr>
              <w:shd w:val="clear" w:color="auto" w:fill="FFFFFF"/>
              <w:jc w:val="both"/>
              <w:rPr>
                <w:rFonts w:ascii="Times New Roman" w:eastAsia="Times New Roman" w:hAnsi="Times New Roman" w:cs="Times New Roman"/>
                <w:color w:val="000000"/>
              </w:rPr>
            </w:pP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vMerge w:val="restart"/>
          </w:tcPr>
          <w:p w:rsidR="00430435" w:rsidRPr="00E05016" w:rsidRDefault="00430435" w:rsidP="00430435">
            <w:pPr>
              <w:ind w:firstLine="426"/>
              <w:jc w:val="both"/>
              <w:rPr>
                <w:rFonts w:ascii="Times New Roman" w:eastAsia="Times New Roman" w:hAnsi="Times New Roman" w:cs="Times New Roman"/>
                <w:b/>
              </w:rPr>
            </w:pPr>
          </w:p>
          <w:p w:rsidR="00430435" w:rsidRPr="00E05016" w:rsidRDefault="00430435" w:rsidP="00430435">
            <w:pPr>
              <w:ind w:firstLine="426"/>
              <w:jc w:val="both"/>
              <w:rPr>
                <w:rFonts w:ascii="Times New Roman" w:eastAsia="Times New Roman" w:hAnsi="Times New Roman" w:cs="Times New Roman"/>
                <w:b/>
              </w:rPr>
            </w:pPr>
            <w:bookmarkStart w:id="3" w:name="_heading=h.ihv636" w:colFirst="0" w:colLast="0"/>
            <w:bookmarkEnd w:id="3"/>
            <w:r w:rsidRPr="00E05016">
              <w:rPr>
                <w:rFonts w:ascii="Times New Roman" w:eastAsia="Times New Roman" w:hAnsi="Times New Roman" w:cs="Times New Roman"/>
                <w:b/>
              </w:rPr>
              <w:t>6.1.3. Фінансова гарантія надається учасником ринку не пізніше:</w:t>
            </w:r>
          </w:p>
          <w:p w:rsidR="00430435" w:rsidRPr="00E05016" w:rsidRDefault="00430435" w:rsidP="00430435">
            <w:pPr>
              <w:ind w:firstLine="426"/>
              <w:jc w:val="both"/>
              <w:rPr>
                <w:rFonts w:ascii="Times New Roman" w:eastAsia="Times New Roman" w:hAnsi="Times New Roman" w:cs="Times New Roman"/>
                <w:b/>
              </w:rPr>
            </w:pPr>
            <w:r w:rsidRPr="00E05016">
              <w:rPr>
                <w:rFonts w:ascii="Times New Roman" w:eastAsia="Times New Roman" w:hAnsi="Times New Roman" w:cs="Times New Roman"/>
                <w:b/>
              </w:rPr>
              <w:t xml:space="preserve">17:00 d-2 для фінансової гарантії, що надається у вигляді грошової гарантії за договором про врегулювання небалансів </w:t>
            </w:r>
            <w:r w:rsidRPr="00E05016">
              <w:rPr>
                <w:rFonts w:ascii="Times New Roman" w:eastAsia="Times New Roman" w:hAnsi="Times New Roman" w:cs="Times New Roman"/>
                <w:b/>
                <w:strike/>
              </w:rPr>
              <w:t>на поточний рахунок ОСП</w:t>
            </w:r>
            <w:r w:rsidRPr="00E05016">
              <w:rPr>
                <w:rFonts w:ascii="Times New Roman" w:eastAsia="Times New Roman" w:hAnsi="Times New Roman" w:cs="Times New Roman"/>
                <w:b/>
              </w:rPr>
              <w:t>;</w:t>
            </w:r>
          </w:p>
          <w:p w:rsidR="00430435" w:rsidRPr="00E05016" w:rsidRDefault="00430435" w:rsidP="00430435">
            <w:pPr>
              <w:ind w:firstLine="426"/>
              <w:jc w:val="both"/>
              <w:rPr>
                <w:rFonts w:ascii="Times New Roman" w:eastAsia="Times New Roman" w:hAnsi="Times New Roman" w:cs="Times New Roman"/>
                <w:b/>
              </w:rPr>
            </w:pPr>
            <w:r w:rsidRPr="00E05016">
              <w:rPr>
                <w:rFonts w:ascii="Times New Roman" w:eastAsia="Times New Roman" w:hAnsi="Times New Roman" w:cs="Times New Roman"/>
                <w:b/>
              </w:rPr>
              <w:t>15:00 d-2 для фінансової гарантії, що надається у вигляді фінансової гарантії банку.</w:t>
            </w:r>
          </w:p>
          <w:p w:rsidR="00430435" w:rsidRPr="00E05016" w:rsidRDefault="00430435" w:rsidP="00430435">
            <w:pPr>
              <w:jc w:val="both"/>
              <w:rPr>
                <w:rFonts w:ascii="Times New Roman" w:eastAsia="Times New Roman" w:hAnsi="Times New Roman" w:cs="Times New Roman"/>
              </w:rPr>
            </w:pP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АТ «ЕКУ»</w:t>
            </w:r>
          </w:p>
          <w:p w:rsidR="00430435" w:rsidRPr="00E05016" w:rsidRDefault="00430435" w:rsidP="00430435">
            <w:pPr>
              <w:jc w:val="both"/>
              <w:rPr>
                <w:rFonts w:ascii="Times New Roman" w:eastAsia="Times New Roman" w:hAnsi="Times New Roman" w:cs="Times New Roman"/>
                <w:bCs/>
              </w:rPr>
            </w:pPr>
            <w:r w:rsidRPr="00E05016">
              <w:rPr>
                <w:rFonts w:ascii="Times New Roman" w:eastAsia="Times New Roman" w:hAnsi="Times New Roman" w:cs="Times New Roman"/>
                <w:bCs/>
              </w:rPr>
              <w:t>6.1.3. Фінансова гарантія надається учасником ринку не пізніше:</w:t>
            </w:r>
          </w:p>
          <w:p w:rsidR="00430435" w:rsidRPr="00E05016" w:rsidRDefault="00430435" w:rsidP="00430435">
            <w:pPr>
              <w:ind w:firstLine="426"/>
              <w:jc w:val="both"/>
              <w:rPr>
                <w:rFonts w:ascii="Times New Roman" w:eastAsia="Times New Roman" w:hAnsi="Times New Roman" w:cs="Times New Roman"/>
                <w:bCs/>
              </w:rPr>
            </w:pPr>
            <w:r w:rsidRPr="00E05016">
              <w:rPr>
                <w:rFonts w:ascii="Times New Roman" w:eastAsia="Times New Roman" w:hAnsi="Times New Roman" w:cs="Times New Roman"/>
                <w:bCs/>
              </w:rPr>
              <w:t xml:space="preserve">17:00 d-2 для фінансової гарантії, що надається у вигляді грошової гарантії за договором про врегулювання небалансів </w:t>
            </w:r>
            <w:r w:rsidRPr="00E05016">
              <w:rPr>
                <w:rFonts w:ascii="Times New Roman" w:eastAsia="Times New Roman" w:hAnsi="Times New Roman" w:cs="Times New Roman"/>
                <w:b/>
              </w:rPr>
              <w:t>на рахунок ескроу ФГ учасника ринку.</w:t>
            </w:r>
            <w:r w:rsidRPr="00E05016">
              <w:rPr>
                <w:rFonts w:ascii="Times New Roman" w:eastAsia="Times New Roman" w:hAnsi="Times New Roman" w:cs="Times New Roman"/>
                <w:bCs/>
              </w:rPr>
              <w:t xml:space="preserve"> </w:t>
            </w:r>
          </w:p>
          <w:p w:rsidR="00430435" w:rsidRPr="00E05016" w:rsidRDefault="00430435" w:rsidP="00430435">
            <w:pPr>
              <w:ind w:firstLine="426"/>
              <w:jc w:val="both"/>
              <w:rPr>
                <w:rFonts w:ascii="Times New Roman" w:eastAsia="Times New Roman" w:hAnsi="Times New Roman" w:cs="Times New Roman"/>
                <w:bCs/>
              </w:rPr>
            </w:pPr>
            <w:r w:rsidRPr="00E05016">
              <w:rPr>
                <w:rFonts w:ascii="Times New Roman" w:eastAsia="Times New Roman" w:hAnsi="Times New Roman" w:cs="Times New Roman"/>
                <w:bCs/>
              </w:rPr>
              <w:t>15:00 d-2 для фінансової гарантії, що надається у вигляді фінансової гарантії банку.</w:t>
            </w:r>
          </w:p>
          <w:p w:rsidR="00430435" w:rsidRPr="00E05016" w:rsidRDefault="00430435" w:rsidP="00430435">
            <w:pPr>
              <w:ind w:firstLine="426"/>
              <w:jc w:val="both"/>
              <w:rPr>
                <w:rFonts w:ascii="Times New Roman" w:eastAsia="Times New Roman" w:hAnsi="Times New Roman" w:cs="Times New Roman"/>
                <w:b/>
              </w:rPr>
            </w:pPr>
          </w:p>
          <w:p w:rsidR="00430435" w:rsidRPr="00E05016" w:rsidRDefault="00430435" w:rsidP="00430435">
            <w:pPr>
              <w:ind w:firstLine="426"/>
              <w:jc w:val="both"/>
              <w:rPr>
                <w:rFonts w:ascii="Times New Roman" w:eastAsia="Times New Roman" w:hAnsi="Times New Roman" w:cs="Times New Roman"/>
                <w:b/>
              </w:rPr>
            </w:pPr>
            <w:r w:rsidRPr="00E05016">
              <w:rPr>
                <w:rFonts w:ascii="Times New Roman" w:eastAsia="Times New Roman" w:hAnsi="Times New Roman" w:cs="Times New Roman"/>
                <w:bCs/>
                <w:i/>
              </w:rPr>
              <w:t>Необхідно конкретизувати, що грошові кошти зараховуються саме на рахунок ескроу ФГ Учасника ринку, а не ОСП</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vMerge/>
          </w:tcPr>
          <w:p w:rsidR="00430435" w:rsidRPr="00E05016" w:rsidRDefault="00430435" w:rsidP="00430435">
            <w:pPr>
              <w:ind w:firstLine="426"/>
              <w:jc w:val="both"/>
              <w:rPr>
                <w:rFonts w:ascii="Times New Roman" w:eastAsia="Times New Roman" w:hAnsi="Times New Roman" w:cs="Times New Roman"/>
                <w:b/>
              </w:rPr>
            </w:pPr>
          </w:p>
        </w:tc>
        <w:tc>
          <w:tcPr>
            <w:tcW w:w="6378" w:type="dxa"/>
          </w:tcPr>
          <w:p w:rsidR="00430435" w:rsidRPr="00E05016" w:rsidRDefault="00430435" w:rsidP="00430435">
            <w:pPr>
              <w:pStyle w:val="ae"/>
              <w:spacing w:after="0" w:line="228" w:lineRule="auto"/>
              <w:contextualSpacing/>
              <w:jc w:val="center"/>
              <w:rPr>
                <w:rFonts w:ascii="Times New Roman" w:eastAsia="Times New Roman" w:hAnsi="Times New Roman" w:cs="Times New Roman"/>
                <w:b/>
                <w:color w:val="333333"/>
                <w:u w:val="single"/>
              </w:rPr>
            </w:pPr>
            <w:r w:rsidRPr="00E05016">
              <w:rPr>
                <w:rFonts w:ascii="Times New Roman" w:eastAsia="Times New Roman" w:hAnsi="Times New Roman" w:cs="Times New Roman"/>
                <w:b/>
                <w:color w:val="333333"/>
                <w:u w:val="single"/>
              </w:rPr>
              <w:t>ТОВ «Д.ТРЕЙДІНГ»</w:t>
            </w:r>
          </w:p>
          <w:p w:rsidR="00430435" w:rsidRPr="00E05016" w:rsidRDefault="00430435" w:rsidP="00430435">
            <w:pPr>
              <w:jc w:val="both"/>
              <w:rPr>
                <w:rFonts w:ascii="Times New Roman" w:hAnsi="Times New Roman" w:cs="Times New Roman"/>
                <w:bCs/>
              </w:rPr>
            </w:pPr>
            <w:r w:rsidRPr="00E05016">
              <w:rPr>
                <w:rFonts w:ascii="Times New Roman" w:hAnsi="Times New Roman" w:cs="Times New Roman"/>
                <w:bCs/>
              </w:rPr>
              <w:t>6.1.3. Фінансова гарантія надається учасником ринку не пізніше:</w:t>
            </w:r>
          </w:p>
          <w:p w:rsidR="00430435" w:rsidRPr="00E05016" w:rsidRDefault="00430435" w:rsidP="00430435">
            <w:pPr>
              <w:jc w:val="both"/>
              <w:rPr>
                <w:rFonts w:ascii="Times New Roman" w:hAnsi="Times New Roman" w:cs="Times New Roman"/>
                <w:bCs/>
              </w:rPr>
            </w:pPr>
            <w:r w:rsidRPr="00E05016">
              <w:rPr>
                <w:rFonts w:ascii="Times New Roman" w:hAnsi="Times New Roman" w:cs="Times New Roman"/>
                <w:b/>
              </w:rPr>
              <w:t>15:00 за 1 день</w:t>
            </w:r>
            <w:r w:rsidRPr="00E05016">
              <w:rPr>
                <w:rFonts w:ascii="Times New Roman" w:hAnsi="Times New Roman" w:cs="Times New Roman"/>
                <w:bCs/>
              </w:rPr>
              <w:t xml:space="preserve"> до торгового дня d для фінансової гарантії, що надається у вигляді грошової гарантії за договором про врегулювання небалансів;</w:t>
            </w:r>
          </w:p>
          <w:p w:rsidR="00430435" w:rsidRPr="00E05016" w:rsidRDefault="00430435" w:rsidP="00430435">
            <w:pPr>
              <w:jc w:val="both"/>
              <w:rPr>
                <w:rFonts w:ascii="Times New Roman" w:hAnsi="Times New Roman" w:cs="Times New Roman"/>
                <w:bCs/>
              </w:rPr>
            </w:pPr>
            <w:r w:rsidRPr="00E05016">
              <w:rPr>
                <w:rFonts w:ascii="Times New Roman" w:hAnsi="Times New Roman" w:cs="Times New Roman"/>
                <w:b/>
              </w:rPr>
              <w:t>17:00</w:t>
            </w:r>
            <w:r w:rsidRPr="00E05016">
              <w:rPr>
                <w:rFonts w:ascii="Times New Roman" w:hAnsi="Times New Roman" w:cs="Times New Roman"/>
                <w:bCs/>
              </w:rPr>
              <w:t xml:space="preserve"> за 2 дні до торгового дня d для фінансової гарантії, що надається у вигляді фінансової гарантії банку.</w:t>
            </w:r>
          </w:p>
          <w:p w:rsidR="00430435" w:rsidRPr="00E05016" w:rsidRDefault="00430435" w:rsidP="00430435">
            <w:pPr>
              <w:jc w:val="both"/>
              <w:rPr>
                <w:rFonts w:ascii="Times New Roman" w:hAnsi="Times New Roman" w:cs="Times New Roman"/>
                <w:bCs/>
              </w:rPr>
            </w:pPr>
          </w:p>
          <w:p w:rsidR="00430435" w:rsidRPr="00E05016" w:rsidRDefault="00430435" w:rsidP="00430435">
            <w:pPr>
              <w:jc w:val="both"/>
              <w:rPr>
                <w:rFonts w:ascii="Times New Roman" w:eastAsia="Times New Roman" w:hAnsi="Times New Roman" w:cs="Times New Roman"/>
                <w:b/>
                <w:i/>
                <w:highlight w:val="yellow"/>
              </w:rPr>
            </w:pPr>
            <w:r w:rsidRPr="00E05016">
              <w:rPr>
                <w:rFonts w:ascii="Times New Roman" w:eastAsia="Times New Roman" w:hAnsi="Times New Roman" w:cs="Times New Roman"/>
                <w:bCs/>
                <w:i/>
              </w:rPr>
              <w:t>Пропонуємо залишити діючі терміни надання фінансової гарантії, що надається у вигляді фінансової гарантії банку, а також зменшити термін надання  фінансової гарантії, що надається у вигляді грошової гарантії, враховуючи вартість грошей, які будуть вилучені з обороту.</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tcPr>
          <w:p w:rsidR="00430435" w:rsidRPr="00E05016" w:rsidRDefault="00430435" w:rsidP="00430435">
            <w:pPr>
              <w:ind w:right="28" w:firstLine="567"/>
              <w:jc w:val="both"/>
              <w:rPr>
                <w:rFonts w:ascii="Times New Roman" w:eastAsia="Times New Roman" w:hAnsi="Times New Roman" w:cs="Times New Roman"/>
              </w:rPr>
            </w:pPr>
            <w:bookmarkStart w:id="4" w:name="_heading=h.32hioqz" w:colFirst="0" w:colLast="0"/>
            <w:bookmarkEnd w:id="4"/>
            <w:r w:rsidRPr="00E05016">
              <w:rPr>
                <w:rFonts w:ascii="Times New Roman" w:eastAsia="Times New Roman" w:hAnsi="Times New Roman" w:cs="Times New Roman"/>
                <w:highlight w:val="white"/>
              </w:rPr>
              <w:t xml:space="preserve">6.1.8. АР може відмовитися від своїх прав за фінансовою гарантією шляхом повернення коштів </w:t>
            </w:r>
            <w:r w:rsidRPr="00E05016">
              <w:rPr>
                <w:rFonts w:ascii="Times New Roman" w:eastAsia="Times New Roman" w:hAnsi="Times New Roman" w:cs="Times New Roman"/>
                <w:b/>
                <w:strike/>
                <w:highlight w:val="white"/>
              </w:rPr>
              <w:t>з поточного рахунку ОСП</w:t>
            </w:r>
            <w:r w:rsidRPr="00E05016">
              <w:rPr>
                <w:rFonts w:ascii="Times New Roman" w:eastAsia="Times New Roman" w:hAnsi="Times New Roman" w:cs="Times New Roman"/>
                <w:highlight w:val="white"/>
              </w:rPr>
              <w:t xml:space="preserve"> на рахунок СВБ або повернення до фінансової установи оригіналу фінансової гарантії, або шляхом подання фінансовій установі письмового повідомлення про звільнення такої фінансової установи від обов'язків за фінансовою гарантією.</w:t>
            </w: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АТ «ЕКУ»</w:t>
            </w:r>
          </w:p>
          <w:p w:rsidR="00430435" w:rsidRPr="00E05016" w:rsidRDefault="00430435" w:rsidP="00430435">
            <w:pPr>
              <w:ind w:right="28"/>
              <w:jc w:val="both"/>
              <w:rPr>
                <w:rFonts w:ascii="Times New Roman" w:eastAsia="Times New Roman" w:hAnsi="Times New Roman" w:cs="Times New Roman"/>
                <w:i/>
                <w:highlight w:val="white"/>
              </w:rPr>
            </w:pPr>
            <w:r w:rsidRPr="00E05016">
              <w:rPr>
                <w:rFonts w:ascii="Times New Roman" w:eastAsia="Times New Roman" w:hAnsi="Times New Roman" w:cs="Times New Roman"/>
                <w:i/>
                <w:highlight w:val="white"/>
              </w:rPr>
              <w:t>Не зрозуміло в яких випадках ОСП може відмовитися від своїх прав за фінансовою гарантією. Після конкретизації, можливо слід додати відмову ОСП шляхом перерахування відповідної суми коштів з рахунку ескроу ФГ на поточний рахунок СВБ.</w:t>
            </w:r>
          </w:p>
          <w:p w:rsidR="00430435" w:rsidRPr="00E05016" w:rsidRDefault="00430435" w:rsidP="00430435">
            <w:pPr>
              <w:ind w:right="28"/>
              <w:jc w:val="both"/>
              <w:rPr>
                <w:rFonts w:ascii="Times New Roman" w:eastAsia="Times New Roman" w:hAnsi="Times New Roman" w:cs="Times New Roman"/>
                <w:highlight w:val="white"/>
              </w:rPr>
            </w:pPr>
          </w:p>
          <w:p w:rsidR="00430435" w:rsidRPr="00E05016" w:rsidRDefault="00430435" w:rsidP="00430435">
            <w:pPr>
              <w:ind w:right="28"/>
              <w:jc w:val="both"/>
              <w:rPr>
                <w:rFonts w:ascii="Times New Roman" w:eastAsia="Times New Roman" w:hAnsi="Times New Roman" w:cs="Times New Roman"/>
                <w:highlight w:val="white"/>
              </w:rPr>
            </w:pP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tcPr>
          <w:p w:rsidR="00430435" w:rsidRDefault="00430435" w:rsidP="00430435">
            <w:pPr>
              <w:pBdr>
                <w:top w:val="nil"/>
                <w:left w:val="nil"/>
                <w:bottom w:val="nil"/>
                <w:right w:val="nil"/>
                <w:between w:val="nil"/>
              </w:pBdr>
              <w:spacing w:after="240"/>
              <w:ind w:firstLine="602"/>
              <w:jc w:val="both"/>
              <w:rPr>
                <w:rFonts w:ascii="Times New Roman" w:eastAsia="Times New Roman" w:hAnsi="Times New Roman" w:cs="Times New Roman"/>
                <w:color w:val="000000"/>
              </w:rPr>
            </w:pPr>
          </w:p>
          <w:p w:rsidR="00430435" w:rsidRPr="00E05016" w:rsidRDefault="00430435" w:rsidP="00430435">
            <w:pPr>
              <w:pBdr>
                <w:top w:val="nil"/>
                <w:left w:val="nil"/>
                <w:bottom w:val="nil"/>
                <w:right w:val="nil"/>
                <w:between w:val="nil"/>
              </w:pBdr>
              <w:spacing w:after="240"/>
              <w:ind w:firstLine="602"/>
              <w:jc w:val="both"/>
              <w:rPr>
                <w:rFonts w:ascii="Times New Roman" w:eastAsia="Times New Roman" w:hAnsi="Times New Roman" w:cs="Times New Roman"/>
                <w:color w:val="000000"/>
              </w:rPr>
            </w:pPr>
            <w:r w:rsidRPr="00E05016">
              <w:rPr>
                <w:rFonts w:ascii="Times New Roman" w:eastAsia="Times New Roman" w:hAnsi="Times New Roman" w:cs="Times New Roman"/>
                <w:color w:val="000000"/>
              </w:rPr>
              <w:t>6.1.9. Фінансові гарантії можуть забезпечуватись шляхом:</w:t>
            </w:r>
          </w:p>
          <w:p w:rsidR="00430435" w:rsidRPr="00E05016" w:rsidRDefault="00430435" w:rsidP="00430435">
            <w:pPr>
              <w:pBdr>
                <w:top w:val="nil"/>
                <w:left w:val="nil"/>
                <w:bottom w:val="nil"/>
                <w:right w:val="nil"/>
                <w:between w:val="nil"/>
              </w:pBdr>
              <w:ind w:firstLine="598"/>
              <w:jc w:val="both"/>
              <w:rPr>
                <w:rFonts w:ascii="Times New Roman" w:eastAsia="Times New Roman" w:hAnsi="Times New Roman" w:cs="Times New Roman"/>
                <w:strike/>
                <w:color w:val="000000"/>
              </w:rPr>
            </w:pPr>
            <w:r w:rsidRPr="00E05016">
              <w:rPr>
                <w:rFonts w:ascii="Times New Roman" w:eastAsia="Times New Roman" w:hAnsi="Times New Roman" w:cs="Times New Roman"/>
                <w:color w:val="000000"/>
              </w:rPr>
              <w:t xml:space="preserve">1) надання грошової гарантії, за договором про врегулювання небалансів, на </w:t>
            </w:r>
            <w:r w:rsidRPr="00E05016">
              <w:rPr>
                <w:rFonts w:ascii="Times New Roman" w:eastAsia="Times New Roman" w:hAnsi="Times New Roman" w:cs="Times New Roman"/>
                <w:b/>
                <w:color w:val="000000"/>
              </w:rPr>
              <w:t>поточний</w:t>
            </w:r>
            <w:r w:rsidRPr="00E05016">
              <w:rPr>
                <w:rFonts w:ascii="Times New Roman" w:eastAsia="Times New Roman" w:hAnsi="Times New Roman" w:cs="Times New Roman"/>
                <w:color w:val="000000"/>
              </w:rPr>
              <w:t xml:space="preserve"> </w:t>
            </w:r>
            <w:r w:rsidRPr="00E05016">
              <w:rPr>
                <w:rFonts w:ascii="Times New Roman" w:eastAsia="Times New Roman" w:hAnsi="Times New Roman" w:cs="Times New Roman"/>
                <w:b/>
                <w:color w:val="000000"/>
              </w:rPr>
              <w:t>рахунок</w:t>
            </w:r>
            <w:r w:rsidRPr="00E05016">
              <w:rPr>
                <w:rFonts w:ascii="Times New Roman" w:eastAsia="Times New Roman" w:hAnsi="Times New Roman" w:cs="Times New Roman"/>
                <w:color w:val="000000"/>
              </w:rPr>
              <w:t xml:space="preserve"> ОСП</w:t>
            </w:r>
            <w:r w:rsidRPr="00E05016">
              <w:rPr>
                <w:rFonts w:ascii="Times New Roman" w:eastAsia="Times New Roman" w:hAnsi="Times New Roman" w:cs="Times New Roman"/>
                <w:b/>
                <w:color w:val="000000"/>
              </w:rPr>
              <w:t xml:space="preserve"> та/або на рахунок ескроу ФГ.</w:t>
            </w:r>
          </w:p>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color w:val="000000"/>
              </w:rPr>
            </w:pPr>
            <w:r w:rsidRPr="00E05016">
              <w:rPr>
                <w:rFonts w:ascii="Times New Roman" w:eastAsia="Times New Roman" w:hAnsi="Times New Roman" w:cs="Times New Roman"/>
                <w:color w:val="000000"/>
              </w:rPr>
              <w:t>Оформлення</w:t>
            </w:r>
            <w:r w:rsidRPr="00E05016">
              <w:rPr>
                <w:rFonts w:ascii="Times New Roman" w:eastAsia="Times New Roman" w:hAnsi="Times New Roman" w:cs="Times New Roman"/>
                <w:b/>
                <w:color w:val="000000"/>
              </w:rPr>
              <w:t xml:space="preserve"> фінансової гарантії, шляхом надання грошової гарантії на поточний рахунок ОСП, </w:t>
            </w:r>
            <w:r w:rsidRPr="00E05016">
              <w:rPr>
                <w:rFonts w:ascii="Times New Roman" w:eastAsia="Times New Roman" w:hAnsi="Times New Roman" w:cs="Times New Roman"/>
                <w:color w:val="000000"/>
              </w:rPr>
              <w:t>здійснюється</w:t>
            </w:r>
            <w:r w:rsidRPr="00E05016">
              <w:rPr>
                <w:rFonts w:ascii="Times New Roman" w:eastAsia="Times New Roman" w:hAnsi="Times New Roman" w:cs="Times New Roman"/>
                <w:b/>
                <w:color w:val="000000"/>
              </w:rPr>
              <w:t xml:space="preserve"> ОСП </w:t>
            </w:r>
            <w:r w:rsidRPr="00E05016">
              <w:rPr>
                <w:rFonts w:ascii="Times New Roman" w:eastAsia="Times New Roman" w:hAnsi="Times New Roman" w:cs="Times New Roman"/>
                <w:color w:val="000000"/>
              </w:rPr>
              <w:t>безоплатно відповідно до договору про врегулювання небалансів.</w:t>
            </w:r>
          </w:p>
          <w:p w:rsidR="00430435" w:rsidRPr="00E05016" w:rsidRDefault="00430435" w:rsidP="00430435">
            <w:pPr>
              <w:pBdr>
                <w:top w:val="nil"/>
                <w:left w:val="nil"/>
                <w:bottom w:val="nil"/>
                <w:right w:val="nil"/>
                <w:between w:val="nil"/>
              </w:pBdr>
              <w:spacing w:after="240"/>
              <w:ind w:firstLine="602"/>
              <w:jc w:val="both"/>
              <w:rPr>
                <w:rFonts w:ascii="Times New Roman" w:eastAsia="Times New Roman" w:hAnsi="Times New Roman" w:cs="Times New Roman"/>
                <w:b/>
                <w:color w:val="000000"/>
                <w:highlight w:val="lightGray"/>
                <w:u w:val="single"/>
              </w:rPr>
            </w:pPr>
            <w:r w:rsidRPr="00E05016">
              <w:rPr>
                <w:rFonts w:ascii="Times New Roman" w:eastAsia="Times New Roman" w:hAnsi="Times New Roman" w:cs="Times New Roman"/>
                <w:color w:val="000000"/>
              </w:rPr>
              <w:t>2) надання фінансової гарантії банку відповідно до Положення про порядок здійснення банками операцій за гарантіями в національній та іноземних валютах, затвердженого постановою Правління Національного банку України від 15 грудня 2004 року № 639, зареєстрованого в Міністерстві юстиції України 13 січня 2005 року за № 11/10321, з урахуванням вимог (обмежень), викладених у цьому розділі.</w:t>
            </w: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НЕК «Укренерго»</w:t>
            </w:r>
          </w:p>
          <w:p w:rsidR="00430435" w:rsidRPr="00E05016" w:rsidRDefault="00430435" w:rsidP="00430435">
            <w:pPr>
              <w:pBdr>
                <w:top w:val="nil"/>
                <w:left w:val="nil"/>
                <w:bottom w:val="nil"/>
                <w:right w:val="nil"/>
                <w:between w:val="nil"/>
              </w:pBdr>
              <w:spacing w:after="240"/>
              <w:ind w:firstLine="602"/>
              <w:jc w:val="both"/>
              <w:rPr>
                <w:rFonts w:ascii="Times New Roman" w:eastAsia="Times New Roman" w:hAnsi="Times New Roman" w:cs="Times New Roman"/>
              </w:rPr>
            </w:pPr>
            <w:r w:rsidRPr="00E05016">
              <w:rPr>
                <w:rFonts w:ascii="Times New Roman" w:eastAsia="Times New Roman" w:hAnsi="Times New Roman" w:cs="Times New Roman"/>
              </w:rPr>
              <w:t>6.1.9. Фінансові гарантії можуть забезпечуватись шляхом:</w:t>
            </w:r>
          </w:p>
          <w:p w:rsidR="00430435" w:rsidRPr="00E05016" w:rsidRDefault="00430435" w:rsidP="00430435">
            <w:pPr>
              <w:pBdr>
                <w:top w:val="nil"/>
                <w:left w:val="nil"/>
                <w:bottom w:val="nil"/>
                <w:right w:val="nil"/>
                <w:between w:val="nil"/>
              </w:pBdr>
              <w:ind w:firstLine="598"/>
              <w:jc w:val="both"/>
              <w:rPr>
                <w:rFonts w:ascii="Times New Roman" w:eastAsia="Times New Roman" w:hAnsi="Times New Roman" w:cs="Times New Roman"/>
                <w:bCs/>
                <w:strike/>
              </w:rPr>
            </w:pPr>
            <w:r w:rsidRPr="00E05016">
              <w:rPr>
                <w:rFonts w:ascii="Times New Roman" w:eastAsia="Times New Roman" w:hAnsi="Times New Roman" w:cs="Times New Roman"/>
              </w:rPr>
              <w:t xml:space="preserve">1) надання грошової гарантії, за договором про врегулювання небалансів, </w:t>
            </w:r>
            <w:r w:rsidRPr="00E05016">
              <w:rPr>
                <w:rFonts w:ascii="Times New Roman" w:eastAsia="Times New Roman" w:hAnsi="Times New Roman" w:cs="Times New Roman"/>
                <w:b/>
                <w:bCs/>
                <w:strike/>
              </w:rPr>
              <w:t xml:space="preserve">на поточний рахунок ОСП та/або </w:t>
            </w:r>
            <w:r w:rsidRPr="00E05016">
              <w:rPr>
                <w:rFonts w:ascii="Times New Roman" w:eastAsia="Times New Roman" w:hAnsi="Times New Roman" w:cs="Times New Roman"/>
                <w:bCs/>
              </w:rPr>
              <w:t>на рахунок ескроу ФГ.</w:t>
            </w:r>
          </w:p>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
                <w:bCs/>
                <w:strike/>
              </w:rPr>
            </w:pPr>
            <w:r w:rsidRPr="00E05016">
              <w:rPr>
                <w:rFonts w:ascii="Times New Roman" w:eastAsia="Times New Roman" w:hAnsi="Times New Roman" w:cs="Times New Roman"/>
                <w:b/>
                <w:bCs/>
                <w:strike/>
              </w:rPr>
              <w:t>Оформлення фінансової гарантії, шляхом надання грошової гарантії на поточний рахунок ОСП, здійснюється ОСП безоплатно відповідно до договору про врегулювання небалансів.</w:t>
            </w:r>
          </w:p>
          <w:p w:rsidR="00430435" w:rsidRPr="00E05016" w:rsidRDefault="00430435" w:rsidP="00430435">
            <w:pPr>
              <w:pBdr>
                <w:top w:val="nil"/>
                <w:left w:val="nil"/>
                <w:bottom w:val="nil"/>
                <w:right w:val="nil"/>
                <w:between w:val="nil"/>
              </w:pBdr>
              <w:spacing w:after="240"/>
              <w:ind w:firstLine="602"/>
              <w:jc w:val="both"/>
              <w:rPr>
                <w:rFonts w:ascii="Times New Roman" w:eastAsia="Times New Roman" w:hAnsi="Times New Roman" w:cs="Times New Roman"/>
              </w:rPr>
            </w:pPr>
            <w:r w:rsidRPr="00E05016">
              <w:rPr>
                <w:rFonts w:ascii="Times New Roman" w:eastAsia="Times New Roman" w:hAnsi="Times New Roman" w:cs="Times New Roman"/>
              </w:rPr>
              <w:t>2) надання фінансової гарантії банку відповідно до Положення про порядок здійснення банками операцій за гарантіями в національній та іноземних валютах, затвердженого постановою Правління Національного банку України від 15 грудня 2004 року № 639, зареєстрованого в Міністерстві юстиції України 13 січня 2005 року за № 11/10321, з урахуванням вимог (обмежень), викладених у цьому розділі.</w:t>
            </w:r>
          </w:p>
          <w:p w:rsidR="00430435" w:rsidRPr="00E05016" w:rsidRDefault="00430435" w:rsidP="00430435">
            <w:pPr>
              <w:pBdr>
                <w:top w:val="nil"/>
                <w:left w:val="nil"/>
                <w:bottom w:val="nil"/>
                <w:right w:val="nil"/>
                <w:between w:val="nil"/>
              </w:pBdr>
              <w:spacing w:after="240"/>
              <w:jc w:val="both"/>
              <w:rPr>
                <w:rFonts w:ascii="Times New Roman" w:eastAsia="Times New Roman" w:hAnsi="Times New Roman" w:cs="Times New Roman"/>
                <w:i/>
                <w:iCs/>
              </w:rPr>
            </w:pPr>
            <w:r w:rsidRPr="00E05016">
              <w:rPr>
                <w:rFonts w:ascii="Times New Roman" w:eastAsia="Times New Roman" w:hAnsi="Times New Roman" w:cs="Times New Roman"/>
                <w:b/>
                <w:bCs/>
              </w:rPr>
              <w:t xml:space="preserve">Учасник ринку зобов’язаний мати діючий рахунок ескроу для ФГ до d-5 торгового дня. У випадку відсутності в учасника </w:t>
            </w:r>
            <w:r w:rsidRPr="00E05016">
              <w:rPr>
                <w:rFonts w:ascii="Times New Roman" w:eastAsia="Times New Roman" w:hAnsi="Times New Roman" w:cs="Times New Roman"/>
                <w:b/>
                <w:bCs/>
              </w:rPr>
              <w:lastRenderedPageBreak/>
              <w:t>ринку рахунку ескроу ФГ до нього застосовуються заходи, передбачені п.1.7.1 та 1.7.2.</w:t>
            </w:r>
            <w:r w:rsidRPr="00E05016">
              <w:rPr>
                <w:rFonts w:ascii="Times New Roman" w:eastAsia="Times New Roman" w:hAnsi="Times New Roman" w:cs="Times New Roman"/>
                <w:i/>
                <w:iCs/>
              </w:rPr>
              <w:t xml:space="preserve"> </w:t>
            </w:r>
          </w:p>
          <w:p w:rsidR="00430435" w:rsidRPr="00E05016" w:rsidRDefault="00430435" w:rsidP="00430435">
            <w:pPr>
              <w:pBdr>
                <w:top w:val="nil"/>
                <w:left w:val="nil"/>
                <w:bottom w:val="nil"/>
                <w:right w:val="nil"/>
                <w:between w:val="nil"/>
              </w:pBdr>
              <w:spacing w:after="240"/>
              <w:jc w:val="both"/>
              <w:rPr>
                <w:rFonts w:ascii="Times New Roman" w:eastAsia="Times New Roman" w:hAnsi="Times New Roman" w:cs="Times New Roman"/>
                <w:i/>
                <w:iCs/>
              </w:rPr>
            </w:pPr>
            <w:r w:rsidRPr="00E05016">
              <w:rPr>
                <w:rFonts w:ascii="Times New Roman" w:eastAsia="Times New Roman" w:hAnsi="Times New Roman" w:cs="Times New Roman"/>
                <w:i/>
                <w:iCs/>
              </w:rPr>
              <w:t xml:space="preserve">Пропонуємо залишити лише один варіант надання грошової гарантії — на рахунок ескроу ФГ для спрощення розрахунків, обліку наявних коштів ФГ та уникнення необхідності повернення списаних коштів ФГ при набутті учасником ринку статусу «Дефолтний» після формування місячного звіту за 2 версією </w:t>
            </w:r>
            <w:proofErr w:type="spellStart"/>
            <w:r w:rsidRPr="00E05016">
              <w:rPr>
                <w:rFonts w:ascii="Times New Roman" w:eastAsia="Times New Roman" w:hAnsi="Times New Roman" w:cs="Times New Roman"/>
                <w:i/>
                <w:iCs/>
              </w:rPr>
              <w:t>комобліку</w:t>
            </w:r>
            <w:proofErr w:type="spellEnd"/>
            <w:r w:rsidRPr="00E05016">
              <w:rPr>
                <w:rFonts w:ascii="Times New Roman" w:eastAsia="Times New Roman" w:hAnsi="Times New Roman" w:cs="Times New Roman"/>
                <w:i/>
                <w:iCs/>
              </w:rPr>
              <w:t xml:space="preserve">. </w:t>
            </w:r>
          </w:p>
          <w:p w:rsidR="00430435" w:rsidRPr="00E05016" w:rsidRDefault="00430435" w:rsidP="00430435">
            <w:pPr>
              <w:pBdr>
                <w:top w:val="nil"/>
                <w:left w:val="nil"/>
                <w:bottom w:val="nil"/>
                <w:right w:val="nil"/>
                <w:between w:val="nil"/>
              </w:pBdr>
              <w:spacing w:after="240"/>
              <w:jc w:val="both"/>
              <w:rPr>
                <w:rFonts w:ascii="Times New Roman" w:eastAsia="Times New Roman" w:hAnsi="Times New Roman" w:cs="Times New Roman"/>
                <w:b/>
                <w:bCs/>
              </w:rPr>
            </w:pPr>
            <w:r w:rsidRPr="00E05016">
              <w:rPr>
                <w:rFonts w:ascii="Times New Roman" w:eastAsia="Times New Roman" w:hAnsi="Times New Roman" w:cs="Times New Roman"/>
                <w:i/>
                <w:iCs/>
              </w:rPr>
              <w:t>Необхідно зафіксувати термін відкриття учасником ринку рахунку ескроу для ФГ та гарантовано забезпечити можливості надання ФГ.</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5813" w:type="dxa"/>
          </w:tcPr>
          <w:p w:rsidR="00430435" w:rsidRPr="00E05016" w:rsidRDefault="00430435" w:rsidP="00430435">
            <w:pPr>
              <w:ind w:right="28"/>
              <w:jc w:val="both"/>
              <w:rPr>
                <w:rFonts w:ascii="Times New Roman" w:eastAsia="Times New Roman" w:hAnsi="Times New Roman" w:cs="Times New Roman"/>
                <w:highlight w:val="white"/>
              </w:rPr>
            </w:pPr>
            <w:r w:rsidRPr="00E05016">
              <w:rPr>
                <w:rFonts w:ascii="Times New Roman" w:eastAsia="Times New Roman" w:hAnsi="Times New Roman" w:cs="Times New Roman"/>
                <w:b/>
                <w:color w:val="000000"/>
              </w:rPr>
              <w:t>Редакція відсутня.</w:t>
            </w: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АТ «ЕКУ»</w:t>
            </w:r>
          </w:p>
          <w:p w:rsidR="00430435" w:rsidRPr="00E05016" w:rsidRDefault="00430435" w:rsidP="00430435">
            <w:pPr>
              <w:ind w:right="28"/>
              <w:jc w:val="both"/>
              <w:rPr>
                <w:rFonts w:ascii="Times New Roman" w:eastAsia="Times New Roman" w:hAnsi="Times New Roman" w:cs="Times New Roman"/>
              </w:rPr>
            </w:pPr>
            <w:r w:rsidRPr="00E05016">
              <w:rPr>
                <w:rFonts w:ascii="Times New Roman" w:eastAsia="Times New Roman" w:hAnsi="Times New Roman" w:cs="Times New Roman"/>
                <w:highlight w:val="white"/>
              </w:rPr>
              <w:t>6.1.1</w:t>
            </w:r>
            <w:r w:rsidRPr="00E05016">
              <w:rPr>
                <w:rFonts w:ascii="Times New Roman" w:eastAsia="Times New Roman" w:hAnsi="Times New Roman" w:cs="Times New Roman"/>
              </w:rPr>
              <w:t xml:space="preserve">1. Для кожної СВБ </w:t>
            </w:r>
            <w:proofErr w:type="spellStart"/>
            <w:r w:rsidRPr="00E05016">
              <w:rPr>
                <w:rFonts w:ascii="Times New Roman" w:eastAsia="Times New Roman" w:hAnsi="Times New Roman" w:cs="Times New Roman"/>
              </w:rPr>
              <w:t>gr</w:t>
            </w:r>
            <w:proofErr w:type="spellEnd"/>
            <w:r w:rsidRPr="00E05016">
              <w:rPr>
                <w:rFonts w:ascii="Times New Roman" w:eastAsia="Times New Roman" w:hAnsi="Times New Roman" w:cs="Times New Roman"/>
              </w:rPr>
              <w:t xml:space="preserve"> для кожного торгового дня d розраховується розмір необхідної фінансової гарантії за формулою</w:t>
            </w:r>
          </w:p>
          <w:p w:rsidR="00430435" w:rsidRPr="00E05016" w:rsidRDefault="00430435" w:rsidP="00430435">
            <w:pPr>
              <w:ind w:right="28"/>
              <w:jc w:val="both"/>
              <w:rPr>
                <w:rFonts w:ascii="Times New Roman" w:eastAsia="Times New Roman" w:hAnsi="Times New Roman" w:cs="Times New Roman"/>
              </w:rPr>
            </w:pPr>
            <w:bookmarkStart w:id="5" w:name="n4509"/>
            <w:bookmarkEnd w:id="5"/>
            <w:r w:rsidRPr="00E05016">
              <w:rPr>
                <w:rFonts w:ascii="Times New Roman" w:eastAsia="Times New Roman" w:hAnsi="Times New Roman" w:cs="Times New Roman"/>
                <w:noProof/>
              </w:rPr>
              <w:drawing>
                <wp:inline distT="0" distB="0" distL="0" distR="0" wp14:anchorId="552401B0" wp14:editId="6161A636">
                  <wp:extent cx="2343150" cy="245057"/>
                  <wp:effectExtent l="0" t="0" r="0" b="3175"/>
                  <wp:docPr id="519919674" name="Рисунок 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2158" cy="252274"/>
                          </a:xfrm>
                          <a:prstGeom prst="rect">
                            <a:avLst/>
                          </a:prstGeom>
                          <a:noFill/>
                          <a:ln>
                            <a:noFill/>
                          </a:ln>
                        </pic:spPr>
                      </pic:pic>
                    </a:graphicData>
                  </a:graphic>
                </wp:inline>
              </w:drawing>
            </w:r>
          </w:p>
          <w:p w:rsidR="00430435" w:rsidRPr="00E05016" w:rsidRDefault="00430435" w:rsidP="00430435">
            <w:pPr>
              <w:ind w:right="28" w:firstLine="318"/>
              <w:jc w:val="both"/>
              <w:rPr>
                <w:rFonts w:ascii="Times New Roman" w:eastAsia="Times New Roman" w:hAnsi="Times New Roman" w:cs="Times New Roman"/>
                <w:b/>
                <w:bCs/>
              </w:rPr>
            </w:pPr>
            <w:r w:rsidRPr="00E05016">
              <w:rPr>
                <w:rFonts w:ascii="Times New Roman" w:eastAsia="Times New Roman" w:hAnsi="Times New Roman" w:cs="Times New Roman"/>
                <w:b/>
                <w:bCs/>
              </w:rPr>
              <w:t>При розрахунку суми ФГ для виробника електричної енергії, який є СВБ та не має інших учасників ринку у своїй балансуючій групі, а також для СВБ, яка має у складі своєї балансуючої групи учасника, який є виробником електричної енергії, використовується значення максимального обсягу негативного небалансу з урахуванням команд на завантаження/розвантаження такого учасника.</w:t>
            </w:r>
          </w:p>
          <w:p w:rsidR="00430435" w:rsidRPr="00E05016" w:rsidRDefault="00430435" w:rsidP="00430435">
            <w:pPr>
              <w:ind w:right="28"/>
              <w:jc w:val="both"/>
              <w:rPr>
                <w:rFonts w:ascii="Times New Roman" w:eastAsia="Times New Roman" w:hAnsi="Times New Roman" w:cs="Times New Roman"/>
              </w:rPr>
            </w:pPr>
          </w:p>
          <w:p w:rsidR="00430435" w:rsidRPr="00E05016" w:rsidRDefault="00430435" w:rsidP="00430435">
            <w:pPr>
              <w:ind w:right="28"/>
              <w:jc w:val="both"/>
              <w:rPr>
                <w:rFonts w:ascii="Times New Roman" w:eastAsia="Times New Roman" w:hAnsi="Times New Roman" w:cs="Times New Roman"/>
                <w:i/>
              </w:rPr>
            </w:pPr>
            <w:r w:rsidRPr="00E05016">
              <w:rPr>
                <w:rFonts w:ascii="Times New Roman" w:eastAsia="Times New Roman" w:hAnsi="Times New Roman" w:cs="Times New Roman"/>
                <w:i/>
                <w:highlight w:val="white"/>
              </w:rPr>
              <w:t xml:space="preserve">На разі ОСП здійснює розрахунок ФГ для зазначених СВБ без урахування </w:t>
            </w:r>
            <w:r w:rsidRPr="00E05016">
              <w:rPr>
                <w:rFonts w:ascii="Times New Roman" w:eastAsia="Times New Roman" w:hAnsi="Times New Roman" w:cs="Times New Roman"/>
                <w:i/>
              </w:rPr>
              <w:t>команд на завантаження/розвантаження</w:t>
            </w:r>
          </w:p>
          <w:p w:rsidR="00430435" w:rsidRPr="00E05016" w:rsidRDefault="00430435" w:rsidP="00430435">
            <w:pPr>
              <w:ind w:right="28"/>
              <w:jc w:val="both"/>
              <w:rPr>
                <w:rFonts w:ascii="Times New Roman" w:eastAsia="Times New Roman" w:hAnsi="Times New Roman" w:cs="Times New Roman"/>
                <w:i/>
              </w:rPr>
            </w:pPr>
            <w:r w:rsidRPr="00E05016">
              <w:rPr>
                <w:rFonts w:ascii="Times New Roman" w:eastAsia="Times New Roman" w:hAnsi="Times New Roman" w:cs="Times New Roman"/>
                <w:i/>
              </w:rPr>
              <w:t xml:space="preserve"> таких учасників, що призводить до необ’єктивних та несправедливих розрахунків зі сторони АР.</w:t>
            </w:r>
          </w:p>
          <w:p w:rsidR="00430435" w:rsidRPr="00E05016" w:rsidRDefault="00430435" w:rsidP="00430435">
            <w:pPr>
              <w:ind w:right="28"/>
              <w:jc w:val="both"/>
              <w:rPr>
                <w:rFonts w:ascii="Times New Roman" w:eastAsia="Times New Roman" w:hAnsi="Times New Roman" w:cs="Times New Roman"/>
              </w:rPr>
            </w:pPr>
          </w:p>
          <w:p w:rsidR="00430435" w:rsidRPr="00E05016" w:rsidRDefault="00430435" w:rsidP="00430435">
            <w:pPr>
              <w:ind w:right="28" w:firstLine="318"/>
              <w:jc w:val="both"/>
              <w:rPr>
                <w:rFonts w:ascii="Times New Roman" w:eastAsia="Times New Roman" w:hAnsi="Times New Roman" w:cs="Times New Roman"/>
                <w:highlight w:val="white"/>
              </w:rPr>
            </w:pP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tcPr>
          <w:p w:rsidR="00430435" w:rsidRPr="00E05016" w:rsidRDefault="00430435" w:rsidP="00430435">
            <w:pPr>
              <w:pBdr>
                <w:top w:val="nil"/>
                <w:left w:val="nil"/>
                <w:bottom w:val="nil"/>
                <w:right w:val="nil"/>
                <w:between w:val="nil"/>
              </w:pBdr>
              <w:jc w:val="both"/>
              <w:rPr>
                <w:rFonts w:ascii="Times New Roman" w:eastAsia="Times New Roman" w:hAnsi="Times New Roman" w:cs="Times New Roman"/>
                <w:color w:val="000000"/>
              </w:rPr>
            </w:pPr>
            <w:r w:rsidRPr="00E05016">
              <w:rPr>
                <w:rFonts w:ascii="Times New Roman" w:eastAsia="Times New Roman" w:hAnsi="Times New Roman" w:cs="Times New Roman"/>
                <w:color w:val="000000"/>
              </w:rPr>
              <w:t xml:space="preserve">6.1.15. У разі невикористання фінансової̈ гарантії̈ строк </w:t>
            </w:r>
            <w:proofErr w:type="spellStart"/>
            <w:r w:rsidRPr="00E05016">
              <w:rPr>
                <w:rFonts w:ascii="Times New Roman" w:eastAsia="Times New Roman" w:hAnsi="Times New Roman" w:cs="Times New Roman"/>
                <w:color w:val="000000"/>
              </w:rPr>
              <w:t>їі</w:t>
            </w:r>
            <w:proofErr w:type="spellEnd"/>
            <w:r w:rsidRPr="00E05016">
              <w:rPr>
                <w:rFonts w:ascii="Times New Roman" w:eastAsia="Times New Roman" w:hAnsi="Times New Roman" w:cs="Times New Roman"/>
                <w:color w:val="000000"/>
              </w:rPr>
              <w:t xml:space="preserve">̈ </w:t>
            </w:r>
            <w:proofErr w:type="spellStart"/>
            <w:r w:rsidRPr="00E05016">
              <w:rPr>
                <w:rFonts w:ascii="Times New Roman" w:eastAsia="Times New Roman" w:hAnsi="Times New Roman" w:cs="Times New Roman"/>
                <w:color w:val="000000"/>
              </w:rPr>
              <w:t>діі</w:t>
            </w:r>
            <w:proofErr w:type="spellEnd"/>
            <w:r w:rsidRPr="00E05016">
              <w:rPr>
                <w:rFonts w:ascii="Times New Roman" w:eastAsia="Times New Roman" w:hAnsi="Times New Roman" w:cs="Times New Roman"/>
                <w:color w:val="000000"/>
              </w:rPr>
              <w:t xml:space="preserve">̈ може бути пролонговано на кожний̆ наступний̆ період та тривати до дня настання </w:t>
            </w:r>
            <w:proofErr w:type="spellStart"/>
            <w:r w:rsidRPr="00E05016">
              <w:rPr>
                <w:rFonts w:ascii="Times New Roman" w:eastAsia="Times New Roman" w:hAnsi="Times New Roman" w:cs="Times New Roman"/>
                <w:color w:val="000000"/>
              </w:rPr>
              <w:t>гарантійного</w:t>
            </w:r>
            <w:proofErr w:type="spellEnd"/>
            <w:r w:rsidRPr="00E05016">
              <w:rPr>
                <w:rFonts w:ascii="Times New Roman" w:eastAsia="Times New Roman" w:hAnsi="Times New Roman" w:cs="Times New Roman"/>
                <w:color w:val="000000"/>
              </w:rPr>
              <w:t xml:space="preserve"> випадку та/або перегляду розміру фінансових зобов'язань, та/або припинення учасником </w:t>
            </w:r>
            <w:r w:rsidRPr="00E05016">
              <w:rPr>
                <w:rFonts w:ascii="Times New Roman" w:eastAsia="Times New Roman" w:hAnsi="Times New Roman" w:cs="Times New Roman"/>
                <w:b/>
                <w:color w:val="000000"/>
              </w:rPr>
              <w:t>ринку</w:t>
            </w:r>
            <w:r w:rsidRPr="00E05016">
              <w:rPr>
                <w:rFonts w:ascii="Times New Roman" w:eastAsia="Times New Roman" w:hAnsi="Times New Roman" w:cs="Times New Roman"/>
                <w:color w:val="000000"/>
              </w:rPr>
              <w:t xml:space="preserve"> участі на ринку електричної̈ енергії̈, та/або направлення </w:t>
            </w:r>
            <w:r w:rsidRPr="00E05016">
              <w:rPr>
                <w:rFonts w:ascii="Times New Roman" w:eastAsia="Times New Roman" w:hAnsi="Times New Roman" w:cs="Times New Roman"/>
                <w:b/>
                <w:color w:val="000000"/>
              </w:rPr>
              <w:t>учасником</w:t>
            </w:r>
            <w:r w:rsidRPr="00E05016">
              <w:rPr>
                <w:rFonts w:ascii="Times New Roman" w:eastAsia="Times New Roman" w:hAnsi="Times New Roman" w:cs="Times New Roman"/>
                <w:color w:val="000000"/>
              </w:rPr>
              <w:t xml:space="preserve"> ринку письмового запиту </w:t>
            </w:r>
            <w:r w:rsidRPr="00E05016">
              <w:rPr>
                <w:rFonts w:ascii="Times New Roman" w:eastAsia="Times New Roman" w:hAnsi="Times New Roman" w:cs="Times New Roman"/>
                <w:b/>
                <w:color w:val="000000"/>
              </w:rPr>
              <w:t>до АР</w:t>
            </w:r>
            <w:r w:rsidRPr="00E05016">
              <w:rPr>
                <w:rFonts w:ascii="Times New Roman" w:eastAsia="Times New Roman" w:hAnsi="Times New Roman" w:cs="Times New Roman"/>
                <w:color w:val="000000"/>
              </w:rPr>
              <w:t xml:space="preserve"> щодо зменшення суми фінансової̈ гарантії̈ у зв'язку зі зменшенням потреб у </w:t>
            </w:r>
            <w:proofErr w:type="spellStart"/>
            <w:r w:rsidRPr="00E05016">
              <w:rPr>
                <w:rFonts w:ascii="Times New Roman" w:eastAsia="Times New Roman" w:hAnsi="Times New Roman" w:cs="Times New Roman"/>
                <w:color w:val="000000"/>
              </w:rPr>
              <w:t>ніи</w:t>
            </w:r>
            <w:proofErr w:type="spellEnd"/>
            <w:r w:rsidRPr="00E05016">
              <w:rPr>
                <w:rFonts w:ascii="Times New Roman" w:eastAsia="Times New Roman" w:hAnsi="Times New Roman" w:cs="Times New Roman"/>
                <w:color w:val="000000"/>
              </w:rPr>
              <w:t xml:space="preserve">̆, та/або розірвання договору про врегулювання небалансів електричної̈ енергії̈. </w:t>
            </w:r>
          </w:p>
          <w:p w:rsidR="00430435" w:rsidRPr="00E05016" w:rsidRDefault="00430435" w:rsidP="00430435">
            <w:pPr>
              <w:jc w:val="center"/>
              <w:rPr>
                <w:rFonts w:ascii="Times New Roman" w:eastAsia="Times New Roman" w:hAnsi="Times New Roman" w:cs="Times New Roman"/>
                <w:b/>
                <w:u w:val="single"/>
              </w:rPr>
            </w:pPr>
          </w:p>
        </w:tc>
        <w:tc>
          <w:tcPr>
            <w:tcW w:w="6378" w:type="dxa"/>
          </w:tcPr>
          <w:p w:rsidR="00430435" w:rsidRPr="00BD08EF" w:rsidRDefault="00430435" w:rsidP="00430435">
            <w:pPr>
              <w:pStyle w:val="ae"/>
              <w:spacing w:after="0" w:line="228" w:lineRule="auto"/>
              <w:contextualSpacing/>
              <w:jc w:val="center"/>
              <w:rPr>
                <w:rFonts w:ascii="Times New Roman" w:eastAsia="Times New Roman" w:hAnsi="Times New Roman" w:cs="Times New Roman"/>
                <w:b/>
                <w:color w:val="333333"/>
                <w:u w:val="single"/>
              </w:rPr>
            </w:pPr>
            <w:r w:rsidRPr="00BD08EF">
              <w:rPr>
                <w:rFonts w:ascii="Times New Roman" w:eastAsia="Times New Roman" w:hAnsi="Times New Roman" w:cs="Times New Roman"/>
                <w:b/>
                <w:color w:val="333333"/>
                <w:u w:val="single"/>
              </w:rPr>
              <w:lastRenderedPageBreak/>
              <w:t>ТОВ «Д.ТРЕЙДІНГ»</w:t>
            </w:r>
          </w:p>
          <w:p w:rsidR="00430435" w:rsidRPr="00BD08EF" w:rsidRDefault="00430435" w:rsidP="00430435">
            <w:pPr>
              <w:pBdr>
                <w:top w:val="nil"/>
                <w:left w:val="nil"/>
                <w:bottom w:val="nil"/>
                <w:right w:val="nil"/>
                <w:between w:val="nil"/>
              </w:pBdr>
              <w:jc w:val="both"/>
              <w:rPr>
                <w:rFonts w:ascii="Times New Roman" w:eastAsia="Times New Roman" w:hAnsi="Times New Roman" w:cs="Times New Roman"/>
                <w:color w:val="000000"/>
              </w:rPr>
            </w:pPr>
            <w:r w:rsidRPr="00BD08EF">
              <w:rPr>
                <w:rFonts w:ascii="Times New Roman" w:eastAsia="Times New Roman" w:hAnsi="Times New Roman" w:cs="Times New Roman"/>
                <w:color w:val="000000"/>
              </w:rPr>
              <w:t xml:space="preserve">6.1.15. У разі невикористання фінансової̈ гарантії̈ строк </w:t>
            </w:r>
            <w:proofErr w:type="spellStart"/>
            <w:r w:rsidRPr="00BD08EF">
              <w:rPr>
                <w:rFonts w:ascii="Times New Roman" w:eastAsia="Times New Roman" w:hAnsi="Times New Roman" w:cs="Times New Roman"/>
                <w:color w:val="000000"/>
              </w:rPr>
              <w:t>їі</w:t>
            </w:r>
            <w:proofErr w:type="spellEnd"/>
            <w:r w:rsidRPr="00BD08EF">
              <w:rPr>
                <w:rFonts w:ascii="Times New Roman" w:eastAsia="Times New Roman" w:hAnsi="Times New Roman" w:cs="Times New Roman"/>
                <w:color w:val="000000"/>
              </w:rPr>
              <w:t xml:space="preserve">̈ </w:t>
            </w:r>
            <w:proofErr w:type="spellStart"/>
            <w:r w:rsidRPr="00BD08EF">
              <w:rPr>
                <w:rFonts w:ascii="Times New Roman" w:eastAsia="Times New Roman" w:hAnsi="Times New Roman" w:cs="Times New Roman"/>
                <w:color w:val="000000"/>
              </w:rPr>
              <w:t>діі</w:t>
            </w:r>
            <w:proofErr w:type="spellEnd"/>
            <w:r w:rsidRPr="00BD08EF">
              <w:rPr>
                <w:rFonts w:ascii="Times New Roman" w:eastAsia="Times New Roman" w:hAnsi="Times New Roman" w:cs="Times New Roman"/>
                <w:color w:val="000000"/>
              </w:rPr>
              <w:t xml:space="preserve">̈ може бути пролонговано на кожний̆ наступний̆ період та тривати до дня настання </w:t>
            </w:r>
            <w:proofErr w:type="spellStart"/>
            <w:r w:rsidRPr="00BD08EF">
              <w:rPr>
                <w:rFonts w:ascii="Times New Roman" w:eastAsia="Times New Roman" w:hAnsi="Times New Roman" w:cs="Times New Roman"/>
                <w:color w:val="000000"/>
              </w:rPr>
              <w:t>гарантійного</w:t>
            </w:r>
            <w:proofErr w:type="spellEnd"/>
            <w:r w:rsidRPr="00BD08EF">
              <w:rPr>
                <w:rFonts w:ascii="Times New Roman" w:eastAsia="Times New Roman" w:hAnsi="Times New Roman" w:cs="Times New Roman"/>
                <w:color w:val="000000"/>
              </w:rPr>
              <w:t xml:space="preserve"> випадку та/або перегляду розміру фінансових зобов'язань, та/або припинення учасником ринку участі на ринку електричної̈ енергії̈, та/або направлення учасником ринку письмового запиту до АР </w:t>
            </w:r>
            <w:r w:rsidRPr="00BD08EF">
              <w:rPr>
                <w:rFonts w:ascii="Times New Roman" w:eastAsia="Times New Roman" w:hAnsi="Times New Roman" w:cs="Times New Roman"/>
                <w:b/>
                <w:bCs/>
                <w:color w:val="000000"/>
              </w:rPr>
              <w:t>щодо повернення фінансової гарантії</w:t>
            </w:r>
            <w:r w:rsidRPr="00BD08EF">
              <w:rPr>
                <w:rFonts w:ascii="Times New Roman" w:eastAsia="Times New Roman" w:hAnsi="Times New Roman" w:cs="Times New Roman"/>
                <w:color w:val="000000"/>
              </w:rPr>
              <w:t xml:space="preserve"> </w:t>
            </w:r>
            <w:r w:rsidRPr="00BD08EF">
              <w:rPr>
                <w:rFonts w:ascii="Times New Roman" w:eastAsia="Times New Roman" w:hAnsi="Times New Roman" w:cs="Times New Roman"/>
                <w:b/>
                <w:bCs/>
                <w:color w:val="000000"/>
              </w:rPr>
              <w:t>шляхом</w:t>
            </w:r>
            <w:r w:rsidRPr="00BD08EF">
              <w:rPr>
                <w:rFonts w:ascii="Times New Roman" w:eastAsia="Times New Roman" w:hAnsi="Times New Roman" w:cs="Times New Roman"/>
                <w:color w:val="000000"/>
              </w:rPr>
              <w:t xml:space="preserve"> зменшення суми фінансової̈ </w:t>
            </w:r>
            <w:r w:rsidRPr="00BD08EF">
              <w:rPr>
                <w:rFonts w:ascii="Times New Roman" w:eastAsia="Times New Roman" w:hAnsi="Times New Roman" w:cs="Times New Roman"/>
                <w:color w:val="000000"/>
              </w:rPr>
              <w:lastRenderedPageBreak/>
              <w:t xml:space="preserve">гарантії̈ у зв'язку зі зменшенням потреб у </w:t>
            </w:r>
            <w:proofErr w:type="spellStart"/>
            <w:r w:rsidRPr="00BD08EF">
              <w:rPr>
                <w:rFonts w:ascii="Times New Roman" w:eastAsia="Times New Roman" w:hAnsi="Times New Roman" w:cs="Times New Roman"/>
                <w:color w:val="000000"/>
              </w:rPr>
              <w:t>ніи</w:t>
            </w:r>
            <w:proofErr w:type="spellEnd"/>
            <w:r w:rsidRPr="00BD08EF">
              <w:rPr>
                <w:rFonts w:ascii="Times New Roman" w:eastAsia="Times New Roman" w:hAnsi="Times New Roman" w:cs="Times New Roman"/>
                <w:color w:val="000000"/>
              </w:rPr>
              <w:t>̆, та/або розірвання договору про врегулювання небалансів електричної̈ енергії̈.</w:t>
            </w:r>
          </w:p>
          <w:p w:rsidR="00430435" w:rsidRPr="00BD08EF" w:rsidRDefault="00430435" w:rsidP="00430435">
            <w:pPr>
              <w:pBdr>
                <w:top w:val="nil"/>
                <w:left w:val="nil"/>
                <w:bottom w:val="nil"/>
                <w:right w:val="nil"/>
                <w:between w:val="nil"/>
              </w:pBdr>
              <w:jc w:val="both"/>
              <w:rPr>
                <w:rFonts w:ascii="Times New Roman" w:eastAsia="Times New Roman" w:hAnsi="Times New Roman" w:cs="Times New Roman"/>
                <w:color w:val="000000"/>
              </w:rPr>
            </w:pPr>
          </w:p>
          <w:p w:rsidR="00430435" w:rsidRPr="00BD08EF" w:rsidRDefault="00430435" w:rsidP="00430435">
            <w:pPr>
              <w:pBdr>
                <w:top w:val="nil"/>
                <w:left w:val="nil"/>
                <w:bottom w:val="nil"/>
                <w:right w:val="nil"/>
                <w:between w:val="nil"/>
              </w:pBdr>
              <w:jc w:val="both"/>
              <w:rPr>
                <w:rFonts w:ascii="Times New Roman" w:eastAsia="Times New Roman" w:hAnsi="Times New Roman" w:cs="Times New Roman"/>
                <w:i/>
                <w:color w:val="000000"/>
              </w:rPr>
            </w:pPr>
            <w:r w:rsidRPr="00BD08EF">
              <w:rPr>
                <w:rFonts w:ascii="Times New Roman" w:eastAsia="Times New Roman" w:hAnsi="Times New Roman" w:cs="Times New Roman"/>
                <w:i/>
                <w:color w:val="000000"/>
              </w:rPr>
              <w:t>Редакційне уточнення.</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5813" w:type="dxa"/>
            <w:vMerge w:val="restart"/>
          </w:tcPr>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
                <w:color w:val="000000"/>
              </w:rPr>
            </w:pPr>
          </w:p>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
                <w:color w:val="000000"/>
              </w:rPr>
            </w:pPr>
            <w:r w:rsidRPr="00E05016">
              <w:rPr>
                <w:rFonts w:ascii="Times New Roman" w:eastAsia="Times New Roman" w:hAnsi="Times New Roman" w:cs="Times New Roman"/>
                <w:b/>
                <w:color w:val="000000"/>
              </w:rPr>
              <w:t>6.1.19. АР протягом п’яти днів з дня отримання запиту СВБ щодо повернення фінансової гарантії, повертає фінансову гарантію СВБ або відмовляє у поверненні фінансової гарантії СВБ із зазначенням причин відмови.</w:t>
            </w:r>
          </w:p>
          <w:p w:rsidR="00430435" w:rsidRPr="00E05016" w:rsidRDefault="00430435" w:rsidP="00430435">
            <w:pPr>
              <w:ind w:firstLine="609"/>
              <w:jc w:val="both"/>
              <w:rPr>
                <w:rFonts w:ascii="Times New Roman" w:eastAsia="Times New Roman" w:hAnsi="Times New Roman" w:cs="Times New Roman"/>
                <w:b/>
                <w:highlight w:val="white"/>
              </w:rPr>
            </w:pPr>
            <w:r w:rsidRPr="00E05016">
              <w:rPr>
                <w:rFonts w:ascii="Times New Roman" w:eastAsia="Times New Roman" w:hAnsi="Times New Roman" w:cs="Times New Roman"/>
                <w:b/>
                <w:highlight w:val="white"/>
              </w:rPr>
              <w:t>Повернення грошової гарантії здійснюється АР шляхом перерахунку коштів з поточного рахунку ОСП на рахунок СВБ або шляхом надання уповноваженому банку платіжної інструкції на перерахування відповідної суми коштів з рахунку ескроу ФГ на поточний рахунок СВБ.</w:t>
            </w:r>
          </w:p>
          <w:p w:rsidR="00430435" w:rsidRPr="00E05016" w:rsidRDefault="00430435" w:rsidP="00430435">
            <w:pPr>
              <w:ind w:firstLine="609"/>
              <w:jc w:val="both"/>
              <w:rPr>
                <w:rFonts w:ascii="Times New Roman" w:eastAsia="Times New Roman" w:hAnsi="Times New Roman" w:cs="Times New Roman"/>
                <w:b/>
              </w:rPr>
            </w:pPr>
            <w:r w:rsidRPr="00E05016">
              <w:rPr>
                <w:rFonts w:ascii="Times New Roman" w:eastAsia="Times New Roman" w:hAnsi="Times New Roman" w:cs="Times New Roman"/>
                <w:b/>
              </w:rPr>
              <w:t xml:space="preserve">Повернення фінансової гарантії банку здійснюється АР шляхом </w:t>
            </w:r>
            <w:r w:rsidRPr="00E05016">
              <w:rPr>
                <w:rFonts w:ascii="Times New Roman" w:eastAsia="Times New Roman" w:hAnsi="Times New Roman" w:cs="Times New Roman"/>
                <w:b/>
                <w:highlight w:val="white"/>
              </w:rPr>
              <w:t>подання фінансовій установі письмового повідомлення про повне або часткове звільнення такої фінансової установи від обов'язків за фінансовою гарантією.</w:t>
            </w: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АТ «ЕКУ»</w:t>
            </w:r>
          </w:p>
          <w:p w:rsidR="00430435" w:rsidRPr="00E05016" w:rsidRDefault="00430435" w:rsidP="00430435">
            <w:pPr>
              <w:pBdr>
                <w:top w:val="nil"/>
                <w:left w:val="nil"/>
                <w:bottom w:val="nil"/>
                <w:right w:val="nil"/>
                <w:between w:val="nil"/>
              </w:pBdr>
              <w:jc w:val="both"/>
              <w:rPr>
                <w:rFonts w:ascii="Times New Roman" w:eastAsia="Times New Roman" w:hAnsi="Times New Roman" w:cs="Times New Roman"/>
                <w:bCs/>
                <w:color w:val="000000"/>
              </w:rPr>
            </w:pPr>
            <w:r w:rsidRPr="00E05016">
              <w:rPr>
                <w:rFonts w:ascii="Times New Roman" w:eastAsia="Times New Roman" w:hAnsi="Times New Roman" w:cs="Times New Roman"/>
                <w:bCs/>
                <w:color w:val="000000"/>
              </w:rPr>
              <w:t xml:space="preserve">6.1.19. АР протягом </w:t>
            </w:r>
            <w:r w:rsidRPr="00E05016">
              <w:rPr>
                <w:rFonts w:ascii="Times New Roman" w:eastAsia="Times New Roman" w:hAnsi="Times New Roman" w:cs="Times New Roman"/>
                <w:b/>
                <w:strike/>
                <w:color w:val="000000"/>
              </w:rPr>
              <w:t xml:space="preserve">п’яти </w:t>
            </w:r>
            <w:r w:rsidRPr="00E05016">
              <w:rPr>
                <w:rFonts w:ascii="Times New Roman" w:eastAsia="Times New Roman" w:hAnsi="Times New Roman" w:cs="Times New Roman"/>
                <w:b/>
              </w:rPr>
              <w:t>трьох</w:t>
            </w:r>
            <w:r w:rsidRPr="00E05016">
              <w:rPr>
                <w:rFonts w:ascii="Times New Roman" w:eastAsia="Times New Roman" w:hAnsi="Times New Roman" w:cs="Times New Roman"/>
                <w:bCs/>
              </w:rPr>
              <w:t xml:space="preserve"> </w:t>
            </w:r>
            <w:r w:rsidRPr="00E05016">
              <w:rPr>
                <w:rFonts w:ascii="Times New Roman" w:eastAsia="Times New Roman" w:hAnsi="Times New Roman" w:cs="Times New Roman"/>
                <w:bCs/>
                <w:color w:val="000000"/>
              </w:rPr>
              <w:t>днів з дня отримання запиту СВБ щодо повернення фінансової гарантії, повертає фінансову гарантію СВБ або відмовляє у поверненні фінансової гарантії СВБ із зазначенням причин відмови.</w:t>
            </w:r>
          </w:p>
          <w:p w:rsidR="00430435" w:rsidRPr="00E05016" w:rsidRDefault="00430435" w:rsidP="00430435">
            <w:pPr>
              <w:ind w:firstLine="320"/>
              <w:jc w:val="both"/>
              <w:rPr>
                <w:rFonts w:ascii="Times New Roman" w:eastAsia="Times New Roman" w:hAnsi="Times New Roman" w:cs="Times New Roman"/>
                <w:bCs/>
              </w:rPr>
            </w:pPr>
            <w:r w:rsidRPr="00E05016">
              <w:rPr>
                <w:rFonts w:ascii="Times New Roman" w:eastAsia="Times New Roman" w:hAnsi="Times New Roman" w:cs="Times New Roman"/>
                <w:bCs/>
                <w:highlight w:val="white"/>
              </w:rPr>
              <w:t>Повернення грошової гарантії здійснюється АР шляхом перерахунку коштів з поточного рахунку ОСП на рахунок СВБ або шляхом надання уповноваженому банку платіжної інструкції на перерахування відповідної суми коштів з рахунку ескроу ФГ на поточний рахунок СВБ.</w:t>
            </w:r>
            <w:r w:rsidRPr="00E05016">
              <w:rPr>
                <w:rFonts w:ascii="Times New Roman" w:eastAsia="Times New Roman" w:hAnsi="Times New Roman" w:cs="Times New Roman"/>
                <w:bCs/>
              </w:rPr>
              <w:t xml:space="preserve"> </w:t>
            </w:r>
          </w:p>
          <w:p w:rsidR="00430435" w:rsidRPr="00E05016" w:rsidRDefault="00430435" w:rsidP="00430435">
            <w:pPr>
              <w:ind w:firstLine="320"/>
              <w:jc w:val="both"/>
              <w:rPr>
                <w:rFonts w:ascii="Times New Roman" w:eastAsia="Times New Roman" w:hAnsi="Times New Roman" w:cs="Times New Roman"/>
                <w:bCs/>
                <w:highlight w:val="white"/>
              </w:rPr>
            </w:pPr>
            <w:r w:rsidRPr="00E05016">
              <w:rPr>
                <w:rFonts w:ascii="Times New Roman" w:eastAsia="Times New Roman" w:hAnsi="Times New Roman" w:cs="Times New Roman"/>
                <w:bCs/>
              </w:rPr>
              <w:t xml:space="preserve">Повернення фінансової гарантії банку здійснюється АР шляхом </w:t>
            </w:r>
            <w:r w:rsidRPr="00E05016">
              <w:rPr>
                <w:rFonts w:ascii="Times New Roman" w:eastAsia="Times New Roman" w:hAnsi="Times New Roman" w:cs="Times New Roman"/>
                <w:bCs/>
                <w:highlight w:val="white"/>
              </w:rPr>
              <w:t>подання фінансовій установі письмового повідомлення про повне або часткове звільнення такої фінансової установи від обов'язків за фінансовою гарантією.</w:t>
            </w:r>
          </w:p>
          <w:p w:rsidR="00430435" w:rsidRPr="00E05016" w:rsidRDefault="00430435" w:rsidP="00430435">
            <w:pPr>
              <w:ind w:firstLine="320"/>
              <w:jc w:val="both"/>
              <w:rPr>
                <w:rFonts w:ascii="Times New Roman" w:eastAsia="Times New Roman" w:hAnsi="Times New Roman" w:cs="Times New Roman"/>
                <w:bCs/>
              </w:rPr>
            </w:pPr>
          </w:p>
          <w:p w:rsidR="00430435" w:rsidRPr="00E05016" w:rsidRDefault="00430435" w:rsidP="00430435">
            <w:pPr>
              <w:ind w:firstLine="320"/>
              <w:jc w:val="both"/>
              <w:rPr>
                <w:rFonts w:ascii="Times New Roman" w:eastAsia="Times New Roman" w:hAnsi="Times New Roman" w:cs="Times New Roman"/>
                <w:bCs/>
              </w:rPr>
            </w:pPr>
            <w:r w:rsidRPr="00E05016">
              <w:rPr>
                <w:rFonts w:ascii="Times New Roman" w:eastAsia="Times New Roman" w:hAnsi="Times New Roman" w:cs="Times New Roman"/>
                <w:bCs/>
                <w:i/>
                <w:color w:val="000000"/>
              </w:rPr>
              <w:t>Пропонуємо залишити абзац 1 п. 6.1.19 у діючій редакції. П’ять днів на розгляд запиту – занадто багато та необґрунтовано</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vMerge/>
          </w:tcPr>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
                <w:color w:val="000000"/>
              </w:rPr>
            </w:pPr>
          </w:p>
        </w:tc>
        <w:tc>
          <w:tcPr>
            <w:tcW w:w="6378" w:type="dxa"/>
          </w:tcPr>
          <w:p w:rsidR="00430435" w:rsidRPr="00E05016" w:rsidRDefault="00430435" w:rsidP="00430435">
            <w:pPr>
              <w:pBdr>
                <w:top w:val="nil"/>
                <w:left w:val="nil"/>
                <w:bottom w:val="nil"/>
                <w:right w:val="nil"/>
                <w:between w:val="nil"/>
              </w:pBdr>
              <w:jc w:val="center"/>
              <w:rPr>
                <w:rFonts w:ascii="Times New Roman" w:eastAsia="Times New Roman" w:hAnsi="Times New Roman" w:cs="Times New Roman"/>
                <w:b/>
                <w:u w:val="single"/>
              </w:rPr>
            </w:pPr>
            <w:r w:rsidRPr="00E05016">
              <w:rPr>
                <w:rFonts w:ascii="Times New Roman" w:eastAsia="Times New Roman" w:hAnsi="Times New Roman" w:cs="Times New Roman"/>
                <w:b/>
                <w:u w:val="single"/>
              </w:rPr>
              <w:t>НЕК «Укренерго»</w:t>
            </w:r>
          </w:p>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Cs/>
              </w:rPr>
            </w:pPr>
            <w:r w:rsidRPr="00E05016">
              <w:rPr>
                <w:rFonts w:ascii="Times New Roman" w:eastAsia="Times New Roman" w:hAnsi="Times New Roman" w:cs="Times New Roman"/>
                <w:bCs/>
              </w:rPr>
              <w:t>6.1.19. АР протягом п’яти днів з дня отримання запиту СВБ щодо повернення фінансової гарантії, повертає фінансову гарантію СВБ або відмовляє у поверненні фінансової гарантії СВБ із зазначенням причин відмови.</w:t>
            </w:r>
          </w:p>
          <w:p w:rsidR="00430435" w:rsidRPr="00E05016" w:rsidRDefault="00430435" w:rsidP="00430435">
            <w:pPr>
              <w:ind w:firstLine="609"/>
              <w:jc w:val="both"/>
              <w:rPr>
                <w:rFonts w:ascii="Times New Roman" w:eastAsia="Times New Roman" w:hAnsi="Times New Roman" w:cs="Times New Roman"/>
                <w:bCs/>
                <w:highlight w:val="white"/>
              </w:rPr>
            </w:pPr>
            <w:r w:rsidRPr="00E05016">
              <w:rPr>
                <w:rFonts w:ascii="Times New Roman" w:eastAsia="Times New Roman" w:hAnsi="Times New Roman" w:cs="Times New Roman"/>
                <w:bCs/>
                <w:highlight w:val="white"/>
              </w:rPr>
              <w:t xml:space="preserve">Повернення грошової гарантії здійснюється АР шляхом </w:t>
            </w:r>
            <w:r w:rsidRPr="00E05016">
              <w:rPr>
                <w:rFonts w:ascii="Times New Roman" w:eastAsia="Times New Roman" w:hAnsi="Times New Roman" w:cs="Times New Roman"/>
                <w:b/>
                <w:strike/>
                <w:highlight w:val="white"/>
              </w:rPr>
              <w:t>перерахунку коштів з поточного рахунку ОСП на рахунок СВБ або шляхом</w:t>
            </w:r>
            <w:r w:rsidRPr="00E05016">
              <w:rPr>
                <w:rFonts w:ascii="Times New Roman" w:eastAsia="Times New Roman" w:hAnsi="Times New Roman" w:cs="Times New Roman"/>
                <w:bCs/>
                <w:highlight w:val="white"/>
              </w:rPr>
              <w:t xml:space="preserve"> надання уповноваженому банку платіжної інструкції на перерахування відповідної суми коштів з рахунку ескроу ФГ на поточний рахунок СВБ.</w:t>
            </w:r>
          </w:p>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Cs/>
                <w:highlight w:val="white"/>
              </w:rPr>
            </w:pPr>
            <w:r w:rsidRPr="00E05016">
              <w:rPr>
                <w:rFonts w:ascii="Times New Roman" w:eastAsia="Times New Roman" w:hAnsi="Times New Roman" w:cs="Times New Roman"/>
                <w:bCs/>
              </w:rPr>
              <w:t xml:space="preserve">Повернення фінансової гарантії банку здійснюється АР шляхом </w:t>
            </w:r>
            <w:r w:rsidRPr="00E05016">
              <w:rPr>
                <w:rFonts w:ascii="Times New Roman" w:eastAsia="Times New Roman" w:hAnsi="Times New Roman" w:cs="Times New Roman"/>
                <w:bCs/>
                <w:highlight w:val="white"/>
              </w:rPr>
              <w:t>подання фінансовій установі письмового повідомлення про повне або часткове звільнення такої фінансової установи від обов'язків за фінансовою гарантією.</w:t>
            </w:r>
          </w:p>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
              </w:rPr>
            </w:pPr>
          </w:p>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
              </w:rPr>
            </w:pPr>
            <w:r w:rsidRPr="00E05016">
              <w:rPr>
                <w:rFonts w:ascii="Times New Roman" w:eastAsia="Times New Roman" w:hAnsi="Times New Roman" w:cs="Times New Roman"/>
                <w:i/>
                <w:iCs/>
              </w:rPr>
              <w:t xml:space="preserve">Пропонуємо залишити лише один варіант надання грошової гарантії — на рахунок ескроу ФГ для спрощення розрахунків, обліку наявних коштів ФГ та уникнення необхідності повернення списаних коштів ФГ при набутті </w:t>
            </w:r>
            <w:r w:rsidRPr="00E05016">
              <w:rPr>
                <w:rFonts w:ascii="Times New Roman" w:eastAsia="Times New Roman" w:hAnsi="Times New Roman" w:cs="Times New Roman"/>
                <w:i/>
                <w:iCs/>
              </w:rPr>
              <w:lastRenderedPageBreak/>
              <w:t xml:space="preserve">учасником ринку статусу «Дефолтний» після формування місячного звіту за 2 версією </w:t>
            </w:r>
            <w:proofErr w:type="spellStart"/>
            <w:r w:rsidRPr="00E05016">
              <w:rPr>
                <w:rFonts w:ascii="Times New Roman" w:eastAsia="Times New Roman" w:hAnsi="Times New Roman" w:cs="Times New Roman"/>
                <w:i/>
                <w:iCs/>
              </w:rPr>
              <w:t>комобліку</w:t>
            </w:r>
            <w:proofErr w:type="spellEnd"/>
            <w:r w:rsidRPr="00E05016">
              <w:rPr>
                <w:rFonts w:ascii="Times New Roman" w:eastAsia="Times New Roman" w:hAnsi="Times New Roman" w:cs="Times New Roman"/>
                <w:i/>
                <w:iCs/>
              </w:rPr>
              <w:t>.</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5813" w:type="dxa"/>
            <w:vMerge/>
          </w:tcPr>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
                <w:color w:val="000000"/>
              </w:rPr>
            </w:pPr>
          </w:p>
        </w:tc>
        <w:tc>
          <w:tcPr>
            <w:tcW w:w="6378" w:type="dxa"/>
          </w:tcPr>
          <w:p w:rsidR="00430435" w:rsidRPr="00BD08EF" w:rsidRDefault="00430435" w:rsidP="00430435">
            <w:pPr>
              <w:pStyle w:val="ae"/>
              <w:spacing w:after="0" w:line="228" w:lineRule="auto"/>
              <w:contextualSpacing/>
              <w:jc w:val="center"/>
              <w:rPr>
                <w:rFonts w:ascii="Times New Roman" w:eastAsia="Times New Roman" w:hAnsi="Times New Roman" w:cs="Times New Roman"/>
                <w:b/>
                <w:color w:val="333333"/>
                <w:u w:val="single"/>
              </w:rPr>
            </w:pPr>
            <w:r w:rsidRPr="00BD08EF">
              <w:rPr>
                <w:rFonts w:ascii="Times New Roman" w:eastAsia="Times New Roman" w:hAnsi="Times New Roman" w:cs="Times New Roman"/>
                <w:b/>
                <w:color w:val="333333"/>
                <w:u w:val="single"/>
              </w:rPr>
              <w:t>ТОВ «Д.ТРЕЙДІНГ»</w:t>
            </w:r>
          </w:p>
          <w:p w:rsidR="00430435" w:rsidRPr="00BD08EF" w:rsidRDefault="00430435" w:rsidP="00430435">
            <w:pPr>
              <w:pBdr>
                <w:top w:val="nil"/>
                <w:left w:val="nil"/>
                <w:bottom w:val="nil"/>
                <w:right w:val="nil"/>
                <w:between w:val="nil"/>
              </w:pBdr>
              <w:jc w:val="both"/>
              <w:rPr>
                <w:rFonts w:ascii="Times New Roman" w:eastAsia="Times New Roman" w:hAnsi="Times New Roman" w:cs="Times New Roman"/>
                <w:bCs/>
                <w:color w:val="000000"/>
              </w:rPr>
            </w:pPr>
            <w:r w:rsidRPr="00BD08EF">
              <w:rPr>
                <w:rFonts w:ascii="Times New Roman" w:eastAsia="Times New Roman" w:hAnsi="Times New Roman" w:cs="Times New Roman"/>
                <w:bCs/>
                <w:color w:val="000000"/>
              </w:rPr>
              <w:t xml:space="preserve">6.1.19. АР протягом </w:t>
            </w:r>
            <w:r w:rsidRPr="00BD08EF">
              <w:rPr>
                <w:rFonts w:ascii="Times New Roman" w:eastAsia="Times New Roman" w:hAnsi="Times New Roman" w:cs="Times New Roman"/>
                <w:b/>
                <w:color w:val="000000"/>
              </w:rPr>
              <w:t>трьох днів</w:t>
            </w:r>
            <w:r w:rsidRPr="00BD08EF">
              <w:rPr>
                <w:rFonts w:ascii="Times New Roman" w:eastAsia="Times New Roman" w:hAnsi="Times New Roman" w:cs="Times New Roman"/>
                <w:bCs/>
                <w:color w:val="000000"/>
              </w:rPr>
              <w:t xml:space="preserve"> з дня отримання запиту СВБ щодо повернення фінансової гарантії, повертає фінансову гарантію СВБ або відмовляє у поверненні фінансової гарантії СВБ із зазначенням причин відмови.</w:t>
            </w:r>
          </w:p>
          <w:p w:rsidR="00430435" w:rsidRPr="00BD08EF" w:rsidRDefault="00430435" w:rsidP="00430435">
            <w:pPr>
              <w:pBdr>
                <w:top w:val="nil"/>
                <w:left w:val="nil"/>
                <w:bottom w:val="nil"/>
                <w:right w:val="nil"/>
                <w:between w:val="nil"/>
              </w:pBdr>
              <w:ind w:firstLine="602"/>
              <w:jc w:val="both"/>
              <w:rPr>
                <w:rFonts w:ascii="Times New Roman" w:eastAsia="Times New Roman" w:hAnsi="Times New Roman" w:cs="Times New Roman"/>
                <w:b/>
                <w:color w:val="000000"/>
              </w:rPr>
            </w:pPr>
            <w:r w:rsidRPr="00BD08EF">
              <w:rPr>
                <w:rFonts w:ascii="Times New Roman" w:eastAsia="Times New Roman" w:hAnsi="Times New Roman" w:cs="Times New Roman"/>
                <w:b/>
                <w:color w:val="000000"/>
              </w:rPr>
              <w:t>Не допускається відмова від повернення фінансової гарантії, якщо після повного або часткового повернення фінансової гарантії внаслідок виконання запиту СВБ, розмір фінансової гарантії, повернення якої не вимагається, перевищує або є рівним розміру фінансової гарантії, що розрахований відповідно до пункту 6.1.11 цієї глави, та з урахуванням максимального обсягу продажу на РДН для СВБ, розрахованих відповідно до пункту 2.3.1 глави 2.3 розділу II цих Правил.</w:t>
            </w:r>
          </w:p>
          <w:p w:rsidR="00430435" w:rsidRPr="00BD08EF" w:rsidRDefault="00430435" w:rsidP="00430435">
            <w:pPr>
              <w:pBdr>
                <w:top w:val="nil"/>
                <w:left w:val="nil"/>
                <w:bottom w:val="nil"/>
                <w:right w:val="nil"/>
                <w:between w:val="nil"/>
              </w:pBdr>
              <w:ind w:firstLine="602"/>
              <w:jc w:val="both"/>
              <w:rPr>
                <w:rFonts w:ascii="Times New Roman" w:eastAsia="Times New Roman" w:hAnsi="Times New Roman" w:cs="Times New Roman"/>
                <w:bCs/>
                <w:color w:val="000000"/>
              </w:rPr>
            </w:pPr>
            <w:r w:rsidRPr="00BD08EF">
              <w:rPr>
                <w:rFonts w:ascii="Times New Roman" w:eastAsia="Times New Roman" w:hAnsi="Times New Roman" w:cs="Times New Roman"/>
                <w:bCs/>
                <w:color w:val="000000"/>
              </w:rPr>
              <w:t>Повернення грошової гарантії здійснюється АР шляхом перерахунку коштів з поточного рахунку ОСП на рахунок СВБ або шляхом надання уповноваженому банку платіжної інструкції на перерахування відповідної суми коштів з рахунку ескроу ФГ на поточний рахунок СВБ.</w:t>
            </w:r>
          </w:p>
          <w:p w:rsidR="00430435" w:rsidRPr="00BD08EF" w:rsidRDefault="00430435" w:rsidP="00430435">
            <w:pPr>
              <w:pBdr>
                <w:top w:val="nil"/>
                <w:left w:val="nil"/>
                <w:bottom w:val="nil"/>
                <w:right w:val="nil"/>
                <w:between w:val="nil"/>
              </w:pBdr>
              <w:ind w:firstLine="602"/>
              <w:jc w:val="both"/>
              <w:rPr>
                <w:rFonts w:ascii="Times New Roman" w:eastAsia="Times New Roman" w:hAnsi="Times New Roman" w:cs="Times New Roman"/>
                <w:bCs/>
                <w:color w:val="000000"/>
              </w:rPr>
            </w:pPr>
            <w:r w:rsidRPr="00BD08EF">
              <w:rPr>
                <w:rFonts w:ascii="Times New Roman" w:eastAsia="Times New Roman" w:hAnsi="Times New Roman" w:cs="Times New Roman"/>
                <w:bCs/>
                <w:color w:val="000000"/>
              </w:rPr>
              <w:t>Повернення фінансової гарантії банку здійснюється АР шляхом подання фінансовій установі письмового повідомлення про повне або часткове звільнення такої фінансової установи від обов'язків за фінансовою гарантією.</w:t>
            </w:r>
          </w:p>
          <w:p w:rsidR="00430435" w:rsidRPr="00BD08EF" w:rsidRDefault="00430435" w:rsidP="00430435">
            <w:pPr>
              <w:pBdr>
                <w:top w:val="nil"/>
                <w:left w:val="nil"/>
                <w:bottom w:val="nil"/>
                <w:right w:val="nil"/>
                <w:between w:val="nil"/>
              </w:pBdr>
              <w:ind w:firstLine="602"/>
              <w:jc w:val="both"/>
              <w:rPr>
                <w:rFonts w:ascii="Times New Roman" w:eastAsia="Times New Roman" w:hAnsi="Times New Roman" w:cs="Times New Roman"/>
                <w:b/>
                <w:color w:val="000000"/>
              </w:rPr>
            </w:pPr>
          </w:p>
          <w:p w:rsidR="00430435" w:rsidRPr="00BD08EF" w:rsidRDefault="00430435" w:rsidP="00430435">
            <w:pPr>
              <w:pBdr>
                <w:top w:val="nil"/>
                <w:left w:val="nil"/>
                <w:bottom w:val="nil"/>
                <w:right w:val="nil"/>
                <w:between w:val="nil"/>
              </w:pBdr>
              <w:jc w:val="both"/>
              <w:rPr>
                <w:rFonts w:ascii="Times New Roman" w:eastAsia="Times New Roman" w:hAnsi="Times New Roman" w:cs="Times New Roman"/>
                <w:bCs/>
                <w:i/>
                <w:color w:val="000000"/>
              </w:rPr>
            </w:pPr>
            <w:r w:rsidRPr="00BD08EF">
              <w:rPr>
                <w:rFonts w:ascii="Times New Roman" w:eastAsia="Times New Roman" w:hAnsi="Times New Roman" w:cs="Times New Roman"/>
                <w:bCs/>
                <w:i/>
                <w:color w:val="000000"/>
              </w:rPr>
              <w:t xml:space="preserve">Пропонуємо залишити повернення грошової гарантії за запитом СВБ протягом трьох робочих днів. </w:t>
            </w:r>
          </w:p>
          <w:p w:rsidR="00430435" w:rsidRPr="00BD08EF" w:rsidRDefault="00430435" w:rsidP="00430435">
            <w:pPr>
              <w:pBdr>
                <w:top w:val="nil"/>
                <w:left w:val="nil"/>
                <w:bottom w:val="nil"/>
                <w:right w:val="nil"/>
                <w:between w:val="nil"/>
              </w:pBdr>
              <w:jc w:val="both"/>
              <w:rPr>
                <w:rFonts w:ascii="Times New Roman" w:eastAsia="Times New Roman" w:hAnsi="Times New Roman" w:cs="Times New Roman"/>
                <w:bCs/>
                <w:i/>
                <w:color w:val="000000"/>
              </w:rPr>
            </w:pPr>
            <w:r w:rsidRPr="00BD08EF">
              <w:rPr>
                <w:rFonts w:ascii="Times New Roman" w:eastAsia="Times New Roman" w:hAnsi="Times New Roman" w:cs="Times New Roman"/>
                <w:bCs/>
                <w:i/>
                <w:color w:val="000000"/>
              </w:rPr>
              <w:t>Зважаючи на наявну практику, пов’язану з відмовою у поверненні частини фінансової гарантії, пропонуємо конкретизувати випадки можливостей для відмови АР в її повернення.</w:t>
            </w:r>
          </w:p>
          <w:p w:rsidR="00430435" w:rsidRPr="00BD08EF" w:rsidRDefault="00430435" w:rsidP="00430435">
            <w:pPr>
              <w:pBdr>
                <w:top w:val="nil"/>
                <w:left w:val="nil"/>
                <w:bottom w:val="nil"/>
                <w:right w:val="nil"/>
                <w:between w:val="nil"/>
              </w:pBdr>
              <w:ind w:firstLine="602"/>
              <w:jc w:val="both"/>
              <w:rPr>
                <w:rFonts w:ascii="Times New Roman" w:eastAsia="Times New Roman" w:hAnsi="Times New Roman" w:cs="Times New Roman"/>
                <w:b/>
                <w:color w:val="000000"/>
              </w:rPr>
            </w:pPr>
            <w:r w:rsidRPr="00BD08EF">
              <w:rPr>
                <w:rFonts w:ascii="Times New Roman" w:eastAsia="Times New Roman" w:hAnsi="Times New Roman" w:cs="Times New Roman"/>
                <w:bCs/>
                <w:i/>
                <w:color w:val="000000"/>
              </w:rPr>
              <w:t>Зокрема, пропонуємо передбачити, що у разі дотримання СВБ вимог щодо необхідних розмірів гарантії (розрахованих відповідно до пункту 6.1.11), достатніх для покриття заборгованості перед ОСП, відмова АР від повного або часткового повернення фінансової гарантії не допускається.</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vMerge/>
          </w:tcPr>
          <w:p w:rsidR="00430435" w:rsidRPr="00E05016" w:rsidRDefault="00430435" w:rsidP="00430435">
            <w:pPr>
              <w:pBdr>
                <w:top w:val="nil"/>
                <w:left w:val="nil"/>
                <w:bottom w:val="nil"/>
                <w:right w:val="nil"/>
                <w:between w:val="nil"/>
              </w:pBdr>
              <w:ind w:firstLine="602"/>
              <w:jc w:val="both"/>
              <w:rPr>
                <w:rFonts w:ascii="Times New Roman" w:eastAsia="Times New Roman" w:hAnsi="Times New Roman" w:cs="Times New Roman"/>
                <w:b/>
                <w:color w:val="000000"/>
              </w:rPr>
            </w:pPr>
          </w:p>
        </w:tc>
        <w:tc>
          <w:tcPr>
            <w:tcW w:w="6378" w:type="dxa"/>
          </w:tcPr>
          <w:p w:rsidR="00430435" w:rsidRPr="00E05016" w:rsidRDefault="00430435" w:rsidP="00430435">
            <w:pPr>
              <w:jc w:val="center"/>
              <w:rPr>
                <w:rFonts w:ascii="Times New Roman" w:eastAsia="Times New Roman" w:hAnsi="Times New Roman" w:cs="Times New Roman"/>
                <w:b/>
                <w:bCs/>
                <w:u w:val="single"/>
              </w:rPr>
            </w:pPr>
            <w:r>
              <w:rPr>
                <w:rFonts w:ascii="Times New Roman" w:eastAsia="Times New Roman" w:hAnsi="Times New Roman" w:cs="Times New Roman"/>
                <w:b/>
                <w:bCs/>
                <w:u w:val="single"/>
              </w:rPr>
              <w:t>ТОВ</w:t>
            </w:r>
            <w:r w:rsidRPr="00E05016">
              <w:rPr>
                <w:rFonts w:ascii="Times New Roman" w:eastAsia="Times New Roman" w:hAnsi="Times New Roman" w:cs="Times New Roman"/>
                <w:b/>
                <w:bCs/>
                <w:u w:val="single"/>
              </w:rPr>
              <w:t xml:space="preserve"> «</w:t>
            </w:r>
            <w:r>
              <w:rPr>
                <w:rFonts w:ascii="Times New Roman" w:eastAsia="Times New Roman" w:hAnsi="Times New Roman" w:cs="Times New Roman"/>
                <w:b/>
                <w:bCs/>
                <w:u w:val="single"/>
              </w:rPr>
              <w:t>ВЕРАКС ЕНЕРДЖИ</w:t>
            </w:r>
            <w:r w:rsidRPr="00E05016">
              <w:rPr>
                <w:rFonts w:ascii="Times New Roman" w:eastAsia="Times New Roman" w:hAnsi="Times New Roman" w:cs="Times New Roman"/>
                <w:b/>
                <w:bCs/>
                <w:u w:val="single"/>
              </w:rPr>
              <w:t>»</w:t>
            </w:r>
          </w:p>
          <w:p w:rsidR="00430435" w:rsidRPr="00BD08EF" w:rsidRDefault="00430435" w:rsidP="00430435">
            <w:pPr>
              <w:pStyle w:val="ae"/>
              <w:spacing w:after="0" w:line="228" w:lineRule="auto"/>
              <w:ind w:left="0" w:firstLine="561"/>
              <w:contextualSpacing/>
              <w:jc w:val="both"/>
              <w:rPr>
                <w:rFonts w:ascii="Times New Roman" w:eastAsia="Times New Roman" w:hAnsi="Times New Roman" w:cs="Times New Roman"/>
                <w:b/>
                <w:color w:val="333333"/>
                <w:u w:val="single"/>
              </w:rPr>
            </w:pPr>
            <w:r w:rsidRPr="009A1DAC">
              <w:rPr>
                <w:rFonts w:ascii="Times New Roman" w:eastAsia="Times New Roman" w:hAnsi="Times New Roman" w:cs="Times New Roman"/>
                <w:bCs/>
                <w:i/>
                <w:color w:val="000000"/>
              </w:rPr>
              <w:t>Дані зміни можуть негативно вплинути на фінансовий стан учасників ринку, який наразі вкрай тяжкий, оскільки за ці 2 додаткові дні постачальник втрачає можливість користуватись власними коштами.</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p>
        </w:tc>
      </w:tr>
      <w:tr w:rsidR="00430435" w:rsidRPr="00E05016" w:rsidTr="00D916D1">
        <w:tc>
          <w:tcPr>
            <w:tcW w:w="5813" w:type="dxa"/>
          </w:tcPr>
          <w:p w:rsidR="00430435" w:rsidRPr="00E05016" w:rsidRDefault="00430435" w:rsidP="00430435">
            <w:pPr>
              <w:pBdr>
                <w:top w:val="nil"/>
                <w:left w:val="nil"/>
                <w:bottom w:val="nil"/>
                <w:right w:val="nil"/>
                <w:between w:val="nil"/>
              </w:pBdr>
              <w:jc w:val="both"/>
              <w:rPr>
                <w:rFonts w:ascii="Times New Roman" w:eastAsia="Times New Roman" w:hAnsi="Times New Roman" w:cs="Times New Roman"/>
                <w:b/>
                <w:color w:val="000000"/>
              </w:rPr>
            </w:pPr>
            <w:r w:rsidRPr="00E05016">
              <w:rPr>
                <w:rFonts w:ascii="Times New Roman" w:eastAsia="Times New Roman" w:hAnsi="Times New Roman" w:cs="Times New Roman"/>
                <w:b/>
                <w:color w:val="000000"/>
              </w:rPr>
              <w:lastRenderedPageBreak/>
              <w:t>Редакція відсутня.</w:t>
            </w: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АТ «ЕКУ»</w:t>
            </w:r>
          </w:p>
          <w:p w:rsidR="00430435" w:rsidRPr="00E05016" w:rsidRDefault="00430435" w:rsidP="00430435">
            <w:pPr>
              <w:pBdr>
                <w:top w:val="nil"/>
                <w:left w:val="nil"/>
                <w:bottom w:val="nil"/>
                <w:right w:val="nil"/>
                <w:between w:val="nil"/>
              </w:pBdr>
              <w:jc w:val="both"/>
              <w:rPr>
                <w:rFonts w:ascii="Times New Roman" w:hAnsi="Times New Roman" w:cs="Times New Roman"/>
                <w:b/>
                <w:lang w:val="ru-RU"/>
              </w:rPr>
            </w:pPr>
            <w:r w:rsidRPr="00E05016">
              <w:rPr>
                <w:rFonts w:ascii="Times New Roman" w:hAnsi="Times New Roman" w:cs="Times New Roman"/>
                <w:b/>
              </w:rPr>
              <w:t xml:space="preserve">6.1.20. За умови письмового запиту СВБ грошова гарантія повертається СВБ шляхом надання ОСП уповноваженому банку платіжного доручення на перерахування з рахунку ескроу СВБ для фінансових </w:t>
            </w:r>
            <w:proofErr w:type="spellStart"/>
            <w:r w:rsidRPr="00E05016">
              <w:rPr>
                <w:rFonts w:ascii="Times New Roman" w:hAnsi="Times New Roman" w:cs="Times New Roman"/>
                <w:b/>
              </w:rPr>
              <w:t>гарантіи</w:t>
            </w:r>
            <w:proofErr w:type="spellEnd"/>
            <w:r w:rsidRPr="00E05016">
              <w:rPr>
                <w:rFonts w:ascii="Times New Roman" w:hAnsi="Times New Roman" w:cs="Times New Roman"/>
                <w:b/>
              </w:rPr>
              <w:t xml:space="preserve">̆ на </w:t>
            </w:r>
            <w:proofErr w:type="spellStart"/>
            <w:r w:rsidRPr="00E05016">
              <w:rPr>
                <w:rFonts w:ascii="Times New Roman" w:hAnsi="Times New Roman" w:cs="Times New Roman"/>
                <w:b/>
              </w:rPr>
              <w:t>поточнии</w:t>
            </w:r>
            <w:proofErr w:type="spellEnd"/>
            <w:r w:rsidRPr="00E05016">
              <w:rPr>
                <w:rFonts w:ascii="Times New Roman" w:hAnsi="Times New Roman" w:cs="Times New Roman"/>
                <w:b/>
              </w:rPr>
              <w:t xml:space="preserve">̆ рахунок СВБ </w:t>
            </w:r>
            <w:proofErr w:type="spellStart"/>
            <w:r w:rsidRPr="00E05016">
              <w:rPr>
                <w:rFonts w:ascii="Times New Roman" w:hAnsi="Times New Roman" w:cs="Times New Roman"/>
                <w:b/>
              </w:rPr>
              <w:t>відповідноі</w:t>
            </w:r>
            <w:proofErr w:type="spellEnd"/>
            <w:r w:rsidRPr="00E05016">
              <w:rPr>
                <w:rFonts w:ascii="Times New Roman" w:hAnsi="Times New Roman" w:cs="Times New Roman"/>
                <w:b/>
              </w:rPr>
              <w:t xml:space="preserve">̈ суми коштів за умови забезпечення останньою </w:t>
            </w:r>
            <w:proofErr w:type="spellStart"/>
            <w:r w:rsidRPr="00E05016">
              <w:rPr>
                <w:rFonts w:ascii="Times New Roman" w:hAnsi="Times New Roman" w:cs="Times New Roman"/>
                <w:b/>
              </w:rPr>
              <w:t>гарантіі</w:t>
            </w:r>
            <w:proofErr w:type="spellEnd"/>
            <w:r w:rsidRPr="00E05016">
              <w:rPr>
                <w:rFonts w:ascii="Times New Roman" w:hAnsi="Times New Roman" w:cs="Times New Roman"/>
                <w:b/>
              </w:rPr>
              <w:t xml:space="preserve">̈ виконання фінансових зобов'язань наступного періоду. Якщо така гарантія не надана, ОСП повертає на </w:t>
            </w:r>
            <w:proofErr w:type="spellStart"/>
            <w:r w:rsidRPr="00E05016">
              <w:rPr>
                <w:rFonts w:ascii="Times New Roman" w:hAnsi="Times New Roman" w:cs="Times New Roman"/>
                <w:b/>
              </w:rPr>
              <w:t>поточнии</w:t>
            </w:r>
            <w:proofErr w:type="spellEnd"/>
            <w:r w:rsidRPr="00E05016">
              <w:rPr>
                <w:rFonts w:ascii="Times New Roman" w:hAnsi="Times New Roman" w:cs="Times New Roman"/>
                <w:b/>
              </w:rPr>
              <w:t>̆ рахунок СВБ виключно надлишок коштів, що виник за результатами перерахунку фінансових зобов'язань чергового періоду.</w:t>
            </w:r>
            <w:r w:rsidRPr="00E05016">
              <w:rPr>
                <w:rFonts w:ascii="Times New Roman" w:hAnsi="Times New Roman" w:cs="Times New Roman"/>
                <w:b/>
                <w:lang w:val="ru-RU"/>
              </w:rPr>
              <w:t xml:space="preserve"> </w:t>
            </w:r>
          </w:p>
          <w:p w:rsidR="00430435" w:rsidRPr="00E05016" w:rsidRDefault="00430435" w:rsidP="00430435">
            <w:pPr>
              <w:pBdr>
                <w:top w:val="nil"/>
                <w:left w:val="nil"/>
                <w:bottom w:val="nil"/>
                <w:right w:val="nil"/>
                <w:between w:val="nil"/>
              </w:pBdr>
              <w:jc w:val="both"/>
              <w:rPr>
                <w:rFonts w:ascii="Times New Roman" w:eastAsia="Times New Roman" w:hAnsi="Times New Roman" w:cs="Times New Roman"/>
                <w:b/>
                <w:color w:val="000000"/>
              </w:rPr>
            </w:pPr>
          </w:p>
          <w:p w:rsidR="00430435" w:rsidRPr="00E05016" w:rsidRDefault="00430435" w:rsidP="00430435">
            <w:pPr>
              <w:pBdr>
                <w:top w:val="nil"/>
                <w:left w:val="nil"/>
                <w:bottom w:val="nil"/>
                <w:right w:val="nil"/>
                <w:between w:val="nil"/>
              </w:pBdr>
              <w:jc w:val="both"/>
              <w:rPr>
                <w:rFonts w:ascii="Times New Roman" w:eastAsia="Times New Roman" w:hAnsi="Times New Roman" w:cs="Times New Roman"/>
                <w:b/>
                <w:i/>
                <w:color w:val="000000"/>
              </w:rPr>
            </w:pPr>
            <w:r w:rsidRPr="00E05016">
              <w:rPr>
                <w:rFonts w:ascii="Times New Roman" w:hAnsi="Times New Roman" w:cs="Times New Roman"/>
                <w:bCs/>
                <w:i/>
              </w:rPr>
              <w:t>Приведення у відповідність до попередніх пунктів</w:t>
            </w:r>
          </w:p>
          <w:p w:rsidR="00430435" w:rsidRPr="00E05016" w:rsidRDefault="00430435" w:rsidP="00430435">
            <w:pPr>
              <w:pBdr>
                <w:top w:val="nil"/>
                <w:left w:val="nil"/>
                <w:bottom w:val="nil"/>
                <w:right w:val="nil"/>
                <w:between w:val="nil"/>
              </w:pBdr>
              <w:jc w:val="both"/>
              <w:rPr>
                <w:rFonts w:ascii="Times New Roman" w:eastAsia="Times New Roman" w:hAnsi="Times New Roman" w:cs="Times New Roman"/>
                <w:b/>
                <w:color w:val="000000"/>
              </w:rPr>
            </w:pP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tcPr>
          <w:p w:rsidR="00430435" w:rsidRPr="00E05016" w:rsidRDefault="00430435" w:rsidP="00430435">
            <w:pPr>
              <w:pBdr>
                <w:top w:val="nil"/>
                <w:left w:val="nil"/>
                <w:bottom w:val="nil"/>
                <w:right w:val="nil"/>
                <w:between w:val="nil"/>
              </w:pBdr>
              <w:ind w:firstLine="595"/>
              <w:jc w:val="both"/>
              <w:rPr>
                <w:rFonts w:ascii="Times New Roman" w:eastAsia="Times New Roman" w:hAnsi="Times New Roman" w:cs="Times New Roman"/>
                <w:color w:val="000000"/>
              </w:rPr>
            </w:pPr>
            <w:r w:rsidRPr="00E05016">
              <w:rPr>
                <w:rFonts w:ascii="Times New Roman" w:eastAsia="Times New Roman" w:hAnsi="Times New Roman" w:cs="Times New Roman"/>
                <w:color w:val="000000"/>
              </w:rPr>
              <w:t xml:space="preserve">6.1.21. У разі набуття учасником ринку статусу "Переддефолтний" ОСП зобов'язаний здійснити зарахування коштів СВБ, що зберігаються на поточному рахунку ОСП (на підставі угоди), </w:t>
            </w:r>
            <w:r w:rsidRPr="00E05016">
              <w:rPr>
                <w:rFonts w:ascii="Times New Roman" w:eastAsia="Times New Roman" w:hAnsi="Times New Roman" w:cs="Times New Roman"/>
                <w:b/>
                <w:color w:val="000000"/>
              </w:rPr>
              <w:t>та/або надати уповноваженому банку платіжну інструкцію на перерахування з рахунку ескроу ФГ на поточний рахунок ОСП відповідної суми коштів</w:t>
            </w:r>
            <w:r w:rsidRPr="00E05016">
              <w:rPr>
                <w:rFonts w:ascii="Times New Roman" w:eastAsia="Times New Roman" w:hAnsi="Times New Roman" w:cs="Times New Roman"/>
                <w:color w:val="000000"/>
              </w:rPr>
              <w:t xml:space="preserve"> у рахунок оплати дебіторської заборгованості, що виникла внаслідок порушення СВБ зобов'язань, і повідомити про це відповідну СВБ.</w:t>
            </w:r>
          </w:p>
          <w:p w:rsidR="00430435" w:rsidRPr="00E05016" w:rsidRDefault="00430435" w:rsidP="00430435">
            <w:pPr>
              <w:ind w:right="28" w:firstLine="595"/>
              <w:jc w:val="both"/>
              <w:rPr>
                <w:rFonts w:ascii="Times New Roman" w:eastAsia="Times New Roman" w:hAnsi="Times New Roman" w:cs="Times New Roman"/>
                <w:b/>
                <w:u w:val="single"/>
              </w:rPr>
            </w:pPr>
            <w:r w:rsidRPr="00E05016">
              <w:rPr>
                <w:rFonts w:ascii="Times New Roman" w:eastAsia="Times New Roman" w:hAnsi="Times New Roman" w:cs="Times New Roman"/>
              </w:rPr>
              <w:t>У випадку, коли інша СВБ несе відповідальність за баланс учасника ринку у складі її балансуючої групи, учасник ринку може забезпечити можливість виконання зобов'язань СВБ перед ОСП за рахунок зобов'язань такого учасника за його договором про врегулювання небалансів електричної енергії, які можуть виникнути в такої СВБ в результаті її участі на балансуючому ринку у відповідний торговий день d.</w:t>
            </w:r>
          </w:p>
        </w:tc>
        <w:tc>
          <w:tcPr>
            <w:tcW w:w="6378" w:type="dxa"/>
          </w:tcPr>
          <w:p w:rsidR="00430435" w:rsidRPr="00E05016" w:rsidRDefault="00430435" w:rsidP="00430435">
            <w:pPr>
              <w:pBdr>
                <w:top w:val="nil"/>
                <w:left w:val="nil"/>
                <w:bottom w:val="nil"/>
                <w:right w:val="nil"/>
                <w:between w:val="nil"/>
              </w:pBdr>
              <w:jc w:val="center"/>
              <w:rPr>
                <w:rFonts w:ascii="Times New Roman" w:eastAsia="Times New Roman" w:hAnsi="Times New Roman" w:cs="Times New Roman"/>
                <w:b/>
                <w:u w:val="single"/>
              </w:rPr>
            </w:pPr>
            <w:r w:rsidRPr="00E05016">
              <w:rPr>
                <w:rFonts w:ascii="Times New Roman" w:eastAsia="Times New Roman" w:hAnsi="Times New Roman" w:cs="Times New Roman"/>
                <w:b/>
                <w:u w:val="single"/>
              </w:rPr>
              <w:t>НЕК «Укренерго»</w:t>
            </w:r>
          </w:p>
          <w:p w:rsidR="00430435" w:rsidRPr="00E05016" w:rsidRDefault="00430435" w:rsidP="00430435">
            <w:pPr>
              <w:pBdr>
                <w:top w:val="nil"/>
                <w:left w:val="nil"/>
                <w:bottom w:val="nil"/>
                <w:right w:val="nil"/>
                <w:between w:val="nil"/>
              </w:pBdr>
              <w:ind w:firstLine="595"/>
              <w:jc w:val="both"/>
              <w:rPr>
                <w:rFonts w:ascii="Times New Roman" w:eastAsia="Times New Roman" w:hAnsi="Times New Roman" w:cs="Times New Roman"/>
              </w:rPr>
            </w:pPr>
            <w:r w:rsidRPr="00E05016">
              <w:rPr>
                <w:rFonts w:ascii="Times New Roman" w:eastAsia="Times New Roman" w:hAnsi="Times New Roman" w:cs="Times New Roman"/>
              </w:rPr>
              <w:t xml:space="preserve">6.1.21. У разі набуття учасником ринку статусу "Переддефолтний" ОСП зобов'язаний </w:t>
            </w:r>
            <w:r w:rsidRPr="00E05016">
              <w:rPr>
                <w:rFonts w:ascii="Times New Roman" w:eastAsia="Times New Roman" w:hAnsi="Times New Roman" w:cs="Times New Roman"/>
                <w:b/>
                <w:bCs/>
                <w:strike/>
              </w:rPr>
              <w:t>здійснити зарахування коштів СВБ, що зберігаються на поточному рахунку ОСП (на підставі угоди), та/або</w:t>
            </w:r>
            <w:r w:rsidRPr="00E05016">
              <w:rPr>
                <w:rFonts w:ascii="Times New Roman" w:eastAsia="Times New Roman" w:hAnsi="Times New Roman" w:cs="Times New Roman"/>
                <w:b/>
              </w:rPr>
              <w:t xml:space="preserve"> </w:t>
            </w:r>
            <w:r w:rsidRPr="00E05016">
              <w:rPr>
                <w:rFonts w:ascii="Times New Roman" w:eastAsia="Times New Roman" w:hAnsi="Times New Roman" w:cs="Times New Roman"/>
                <w:bCs/>
              </w:rPr>
              <w:t xml:space="preserve">надати уповноваженому банку платіжну інструкцію для перерахування з рахунку ескроу ФГ на поточний рахунок ОСП </w:t>
            </w:r>
            <w:r w:rsidRPr="00E05016">
              <w:rPr>
                <w:rFonts w:ascii="Times New Roman" w:eastAsia="Times New Roman" w:hAnsi="Times New Roman" w:cs="Times New Roman"/>
                <w:b/>
              </w:rPr>
              <w:t xml:space="preserve">зі спеціальним режимом використання </w:t>
            </w:r>
            <w:r w:rsidRPr="00E05016">
              <w:rPr>
                <w:rFonts w:ascii="Times New Roman" w:eastAsia="Times New Roman" w:hAnsi="Times New Roman" w:cs="Times New Roman"/>
                <w:bCs/>
              </w:rPr>
              <w:t>відповідної суми коштів</w:t>
            </w:r>
            <w:r w:rsidRPr="00E05016">
              <w:rPr>
                <w:rFonts w:ascii="Times New Roman" w:eastAsia="Times New Roman" w:hAnsi="Times New Roman" w:cs="Times New Roman"/>
              </w:rPr>
              <w:t xml:space="preserve"> </w:t>
            </w:r>
            <w:r w:rsidRPr="00E05016">
              <w:rPr>
                <w:rFonts w:ascii="Times New Roman" w:eastAsia="Times New Roman" w:hAnsi="Times New Roman" w:cs="Times New Roman"/>
                <w:b/>
                <w:bCs/>
              </w:rPr>
              <w:t>для погашення простроченої дебіторської заборгованості</w:t>
            </w:r>
            <w:r w:rsidRPr="00E05016">
              <w:rPr>
                <w:rFonts w:ascii="Times New Roman" w:eastAsia="Times New Roman" w:hAnsi="Times New Roman" w:cs="Times New Roman"/>
              </w:rPr>
              <w:t xml:space="preserve"> </w:t>
            </w:r>
            <w:r w:rsidRPr="00E05016">
              <w:rPr>
                <w:rFonts w:ascii="Times New Roman" w:eastAsia="Times New Roman" w:hAnsi="Times New Roman" w:cs="Times New Roman"/>
                <w:b/>
                <w:bCs/>
              </w:rPr>
              <w:t xml:space="preserve">за актом купівлі-продажу </w:t>
            </w:r>
            <w:r w:rsidRPr="00E05016">
              <w:rPr>
                <w:rFonts w:ascii="Times New Roman" w:eastAsia="Times New Roman" w:hAnsi="Times New Roman" w:cs="Times New Roman"/>
              </w:rPr>
              <w:t>і повідомити про це відповідну СВБ.</w:t>
            </w:r>
          </w:p>
          <w:p w:rsidR="00430435" w:rsidRPr="00E05016" w:rsidRDefault="00430435" w:rsidP="00430435">
            <w:pPr>
              <w:pBdr>
                <w:top w:val="nil"/>
                <w:left w:val="nil"/>
                <w:bottom w:val="nil"/>
                <w:right w:val="nil"/>
                <w:between w:val="nil"/>
              </w:pBdr>
              <w:ind w:firstLine="595"/>
              <w:jc w:val="both"/>
              <w:rPr>
                <w:rFonts w:ascii="Times New Roman" w:eastAsia="Times New Roman" w:hAnsi="Times New Roman" w:cs="Times New Roman"/>
              </w:rPr>
            </w:pPr>
            <w:r w:rsidRPr="00E05016">
              <w:rPr>
                <w:rFonts w:ascii="Times New Roman" w:eastAsia="Times New Roman" w:hAnsi="Times New Roman" w:cs="Times New Roman"/>
              </w:rPr>
              <w:t>У випадку, коли інша СВБ несе відповідальність за баланс учасника ринку у складі її балансуючої групи, учасник ринку може забезпечити можливість виконання зобов'язань СВБ перед ОСП за рахунок зобов'язань такого учасника за його договором про врегулювання небалансів електричної енергії, які можуть виникнути в такої СВБ в результаті її участі на балансуючому ринку у відповідний торговий день d.</w:t>
            </w:r>
          </w:p>
          <w:p w:rsidR="00430435" w:rsidRPr="00E05016" w:rsidRDefault="00430435" w:rsidP="00430435">
            <w:pPr>
              <w:pBdr>
                <w:top w:val="nil"/>
                <w:left w:val="nil"/>
                <w:bottom w:val="nil"/>
                <w:right w:val="nil"/>
                <w:between w:val="nil"/>
              </w:pBdr>
              <w:ind w:firstLine="595"/>
              <w:jc w:val="both"/>
              <w:rPr>
                <w:rFonts w:ascii="Times New Roman" w:eastAsia="Times New Roman" w:hAnsi="Times New Roman" w:cs="Times New Roman"/>
              </w:rPr>
            </w:pPr>
          </w:p>
          <w:p w:rsidR="00430435" w:rsidRPr="00E05016" w:rsidRDefault="00430435" w:rsidP="00430435">
            <w:pPr>
              <w:pBdr>
                <w:top w:val="nil"/>
                <w:left w:val="nil"/>
                <w:bottom w:val="nil"/>
                <w:right w:val="nil"/>
                <w:between w:val="nil"/>
              </w:pBdr>
              <w:ind w:firstLine="595"/>
              <w:jc w:val="both"/>
              <w:rPr>
                <w:rFonts w:ascii="Times New Roman" w:eastAsia="Times New Roman" w:hAnsi="Times New Roman" w:cs="Times New Roman"/>
              </w:rPr>
            </w:pPr>
            <w:r w:rsidRPr="00E05016">
              <w:rPr>
                <w:rFonts w:ascii="Times New Roman" w:eastAsia="Times New Roman" w:hAnsi="Times New Roman" w:cs="Times New Roman"/>
                <w:i/>
                <w:iCs/>
              </w:rPr>
              <w:t xml:space="preserve">Пропонуємо залишити лише один варіант надання грошової гарантії — на рахунок ескроу ФГ для спрощення розрахунків, обліку наявних коштів ФГ та уникнення необхідності повернення списаних коштів ФГ при набутті учасником ринку статусу «Дефолтний» після формування місячного звіту за 2 версією </w:t>
            </w:r>
            <w:proofErr w:type="spellStart"/>
            <w:r w:rsidRPr="00E05016">
              <w:rPr>
                <w:rFonts w:ascii="Times New Roman" w:eastAsia="Times New Roman" w:hAnsi="Times New Roman" w:cs="Times New Roman"/>
                <w:i/>
                <w:iCs/>
              </w:rPr>
              <w:t>комобліку</w:t>
            </w:r>
            <w:proofErr w:type="spellEnd"/>
            <w:r w:rsidRPr="00E05016">
              <w:rPr>
                <w:rFonts w:ascii="Times New Roman" w:eastAsia="Times New Roman" w:hAnsi="Times New Roman" w:cs="Times New Roman"/>
                <w:i/>
                <w:iCs/>
              </w:rPr>
              <w:t>.</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14601" w:type="dxa"/>
            <w:gridSpan w:val="3"/>
          </w:tcPr>
          <w:p w:rsidR="00430435" w:rsidRPr="00D916D1" w:rsidRDefault="00430435" w:rsidP="00430435">
            <w:pPr>
              <w:tabs>
                <w:tab w:val="left" w:pos="7294"/>
              </w:tabs>
              <w:jc w:val="center"/>
              <w:rPr>
                <w:rFonts w:ascii="Times New Roman" w:eastAsia="Times New Roman" w:hAnsi="Times New Roman" w:cs="Times New Roman"/>
              </w:rPr>
            </w:pPr>
            <w:r w:rsidRPr="00D916D1">
              <w:rPr>
                <w:rFonts w:ascii="Times New Roman" w:eastAsia="Times New Roman" w:hAnsi="Times New Roman" w:cs="Times New Roman"/>
              </w:rPr>
              <w:t>Додаток 1 до Правил ринку Типовий договір про врегулювання небалансів електричної енергії</w:t>
            </w:r>
          </w:p>
        </w:tc>
      </w:tr>
      <w:tr w:rsidR="00430435" w:rsidRPr="00E05016" w:rsidTr="00D916D1">
        <w:tc>
          <w:tcPr>
            <w:tcW w:w="5813" w:type="dxa"/>
            <w:vMerge w:val="restart"/>
          </w:tcPr>
          <w:p w:rsidR="00430435" w:rsidRPr="00E05016" w:rsidRDefault="00430435" w:rsidP="00430435">
            <w:pPr>
              <w:ind w:right="-3897" w:firstLine="567"/>
              <w:jc w:val="both"/>
              <w:rPr>
                <w:rFonts w:ascii="Times New Roman" w:eastAsia="Times New Roman" w:hAnsi="Times New Roman" w:cs="Times New Roman"/>
              </w:rPr>
            </w:pPr>
            <w:r w:rsidRPr="00E05016">
              <w:rPr>
                <w:rFonts w:ascii="Times New Roman" w:eastAsia="Times New Roman" w:hAnsi="Times New Roman" w:cs="Times New Roman"/>
              </w:rPr>
              <w:t>3.3. ОСП зобов'язаний:</w:t>
            </w:r>
          </w:p>
          <w:p w:rsidR="00430435" w:rsidRPr="00E05016" w:rsidRDefault="008F7B03" w:rsidP="00430435">
            <w:pPr>
              <w:ind w:right="42" w:firstLine="567"/>
              <w:jc w:val="both"/>
              <w:rPr>
                <w:rFonts w:ascii="Times New Roman" w:eastAsia="Times New Roman" w:hAnsi="Times New Roman" w:cs="Times New Roman"/>
              </w:rPr>
            </w:pPr>
            <w:hyperlink r:id="rId17">
              <w:r w:rsidR="00430435" w:rsidRPr="00E05016">
                <w:rPr>
                  <w:rFonts w:ascii="Times New Roman" w:eastAsia="Times New Roman" w:hAnsi="Times New Roman" w:cs="Times New Roman"/>
                </w:rPr>
                <w:t>1)</w:t>
              </w:r>
            </w:hyperlink>
            <w:r w:rsidR="00430435" w:rsidRPr="00E05016">
              <w:rPr>
                <w:rFonts w:ascii="Times New Roman" w:eastAsia="Times New Roman" w:hAnsi="Times New Roman" w:cs="Times New Roman"/>
              </w:rPr>
              <w:t> </w:t>
            </w:r>
            <w:hyperlink r:id="rId18">
              <w:r w:rsidR="00430435" w:rsidRPr="00E05016">
                <w:rPr>
                  <w:rFonts w:ascii="Times New Roman" w:eastAsia="Times New Roman" w:hAnsi="Times New Roman" w:cs="Times New Roman"/>
                </w:rPr>
                <w:t>виконувати розрахунки обсягу та вартості небалансу електричної енергії та інші розрахунки відповідно до цього Договору та Правил ринку;</w:t>
              </w:r>
            </w:hyperlink>
          </w:p>
          <w:p w:rsidR="00430435" w:rsidRPr="00E05016" w:rsidRDefault="00430435" w:rsidP="00430435">
            <w:pPr>
              <w:ind w:right="42" w:firstLine="567"/>
              <w:jc w:val="both"/>
              <w:rPr>
                <w:rFonts w:ascii="Times New Roman" w:eastAsia="Times New Roman" w:hAnsi="Times New Roman" w:cs="Times New Roman"/>
              </w:rPr>
            </w:pPr>
            <w:r w:rsidRPr="00E05016">
              <w:rPr>
                <w:rFonts w:ascii="Times New Roman" w:eastAsia="Times New Roman" w:hAnsi="Times New Roman" w:cs="Times New Roman"/>
              </w:rPr>
              <w:t>2) здійснювати зарахування коштів СВБ, що зберігаються на</w:t>
            </w:r>
            <w:r w:rsidRPr="00E05016">
              <w:rPr>
                <w:rFonts w:ascii="Times New Roman" w:eastAsia="Times New Roman" w:hAnsi="Times New Roman" w:cs="Times New Roman"/>
                <w:b/>
              </w:rPr>
              <w:t xml:space="preserve"> </w:t>
            </w:r>
            <w:r w:rsidRPr="00E05016">
              <w:rPr>
                <w:rFonts w:ascii="Times New Roman" w:eastAsia="Times New Roman" w:hAnsi="Times New Roman" w:cs="Times New Roman"/>
              </w:rPr>
              <w:t xml:space="preserve">поточному рахунку ОСП </w:t>
            </w:r>
            <w:r w:rsidRPr="00E05016">
              <w:rPr>
                <w:rFonts w:ascii="Times New Roman" w:eastAsia="Times New Roman" w:hAnsi="Times New Roman" w:cs="Times New Roman"/>
                <w:b/>
              </w:rPr>
              <w:t>та</w:t>
            </w:r>
            <w:r w:rsidRPr="00E05016">
              <w:rPr>
                <w:rFonts w:ascii="Times New Roman" w:eastAsia="Times New Roman" w:hAnsi="Times New Roman" w:cs="Times New Roman"/>
              </w:rPr>
              <w:t>/</w:t>
            </w:r>
            <w:r w:rsidRPr="00E05016">
              <w:rPr>
                <w:rFonts w:ascii="Times New Roman" w:eastAsia="Times New Roman" w:hAnsi="Times New Roman" w:cs="Times New Roman"/>
                <w:b/>
              </w:rPr>
              <w:t>або рахунку ескроу</w:t>
            </w:r>
            <w:r w:rsidRPr="00E05016">
              <w:rPr>
                <w:rFonts w:ascii="Times New Roman" w:eastAsia="Times New Roman" w:hAnsi="Times New Roman" w:cs="Times New Roman"/>
              </w:rPr>
              <w:t xml:space="preserve"> </w:t>
            </w:r>
            <w:r w:rsidRPr="00E05016">
              <w:rPr>
                <w:rFonts w:ascii="Times New Roman" w:eastAsia="Times New Roman" w:hAnsi="Times New Roman" w:cs="Times New Roman"/>
                <w:b/>
              </w:rPr>
              <w:t>ФГ</w:t>
            </w:r>
            <w:r w:rsidRPr="00E05016">
              <w:rPr>
                <w:rFonts w:ascii="Times New Roman" w:eastAsia="Times New Roman" w:hAnsi="Times New Roman" w:cs="Times New Roman"/>
              </w:rPr>
              <w:t>, та/або подавати вимоги платежу за наданою СВБ фінансовою гарантією у рахунок оплати дебіторської заборгованості, що виникла внаслідок порушення СВБ своїх зобов'язань з оплати обсягів небалансів електричної енергії своєї балансуючої групи;</w:t>
            </w:r>
          </w:p>
          <w:p w:rsidR="00430435" w:rsidRPr="00E05016" w:rsidRDefault="008F7B03" w:rsidP="00430435">
            <w:pPr>
              <w:ind w:firstLine="465"/>
              <w:jc w:val="both"/>
              <w:rPr>
                <w:rFonts w:ascii="Times New Roman" w:eastAsia="Times New Roman" w:hAnsi="Times New Roman" w:cs="Times New Roman"/>
              </w:rPr>
            </w:pPr>
            <w:hyperlink r:id="rId19">
              <w:r w:rsidR="00430435" w:rsidRPr="00E05016">
                <w:rPr>
                  <w:rFonts w:ascii="Times New Roman" w:eastAsia="Times New Roman" w:hAnsi="Times New Roman" w:cs="Times New Roman"/>
                </w:rPr>
                <w:t>3) проводити розрахунки з СВБ у порядку та в терміни, визначені Правилами ринку;</w:t>
              </w:r>
            </w:hyperlink>
          </w:p>
          <w:p w:rsidR="00430435" w:rsidRPr="00E05016" w:rsidRDefault="008F7B03" w:rsidP="00430435">
            <w:pPr>
              <w:ind w:firstLine="465"/>
              <w:jc w:val="both"/>
              <w:rPr>
                <w:rFonts w:ascii="Times New Roman" w:eastAsia="Times New Roman" w:hAnsi="Times New Roman" w:cs="Times New Roman"/>
              </w:rPr>
            </w:pPr>
            <w:hyperlink r:id="rId20">
              <w:r w:rsidR="00430435" w:rsidRPr="00E05016">
                <w:rPr>
                  <w:rFonts w:ascii="Times New Roman" w:eastAsia="Times New Roman" w:hAnsi="Times New Roman" w:cs="Times New Roman"/>
                </w:rPr>
                <w:t>4) надавати учасникам ринку інформацію, необхідну для виконання ними функцій на ринку електричної енергії, в обсягах та порядку, визначених Правилами ринку та іншими нормативно-правовими актами, що регулюють функціонування ринку електричної енергії;</w:t>
              </w:r>
            </w:hyperlink>
          </w:p>
          <w:p w:rsidR="00430435" w:rsidRPr="00E05016" w:rsidRDefault="008F7B03" w:rsidP="00430435">
            <w:pPr>
              <w:ind w:firstLine="465"/>
              <w:jc w:val="both"/>
              <w:rPr>
                <w:rFonts w:ascii="Times New Roman" w:eastAsia="Times New Roman" w:hAnsi="Times New Roman" w:cs="Times New Roman"/>
              </w:rPr>
            </w:pPr>
            <w:hyperlink r:id="rId21">
              <w:r w:rsidR="00430435" w:rsidRPr="00E05016">
                <w:rPr>
                  <w:rFonts w:ascii="Times New Roman" w:eastAsia="Times New Roman" w:hAnsi="Times New Roman" w:cs="Times New Roman"/>
                </w:rPr>
                <w:t>5) забезпечувати збереження конфіденційності інформації, отриманої від учасників ринку електричної енергії, що використовується ним для виконання своїх функцій на ринку та становить комерційну таємницю, відповідно до вимог законодавства;</w:t>
              </w:r>
            </w:hyperlink>
          </w:p>
          <w:p w:rsidR="00430435" w:rsidRPr="00E05016" w:rsidRDefault="008F7B03" w:rsidP="00430435">
            <w:pPr>
              <w:ind w:firstLine="465"/>
              <w:jc w:val="both"/>
              <w:rPr>
                <w:rFonts w:ascii="Times New Roman" w:eastAsia="Times New Roman" w:hAnsi="Times New Roman" w:cs="Times New Roman"/>
              </w:rPr>
            </w:pPr>
            <w:hyperlink r:id="rId22">
              <w:r w:rsidR="00430435" w:rsidRPr="00E05016">
                <w:rPr>
                  <w:rFonts w:ascii="Times New Roman" w:eastAsia="Times New Roman" w:hAnsi="Times New Roman" w:cs="Times New Roman"/>
                </w:rPr>
                <w:t>6) оприлюднити на офіційному вебсайті та підтримувати в актуальному стані перелік уповноважених банків, визначених Кабінетом Міністрів України для проведення ОСП усіх фінансових розрахунків з учасниками ринку;</w:t>
              </w:r>
            </w:hyperlink>
          </w:p>
          <w:p w:rsidR="00430435" w:rsidRPr="00E05016" w:rsidRDefault="008F7B03" w:rsidP="00430435">
            <w:pPr>
              <w:ind w:firstLine="465"/>
              <w:jc w:val="both"/>
              <w:rPr>
                <w:rFonts w:ascii="Times New Roman" w:eastAsia="Times New Roman" w:hAnsi="Times New Roman" w:cs="Times New Roman"/>
              </w:rPr>
            </w:pPr>
            <w:hyperlink r:id="rId23">
              <w:r w:rsidR="00430435" w:rsidRPr="00E05016">
                <w:rPr>
                  <w:rFonts w:ascii="Times New Roman" w:eastAsia="Times New Roman" w:hAnsi="Times New Roman" w:cs="Times New Roman"/>
                </w:rPr>
                <w:t>7) оприлюднювати на своєму офіційному вебсайті у прозорій та доступній для учасників ринку формі інформацію про стан ринку електричної енергії, звіти щодо аудиту системи управління ринком;</w:t>
              </w:r>
            </w:hyperlink>
          </w:p>
          <w:p w:rsidR="00430435" w:rsidRPr="00E05016" w:rsidRDefault="008F7B03" w:rsidP="00430435">
            <w:pPr>
              <w:ind w:firstLine="609"/>
              <w:rPr>
                <w:rFonts w:ascii="Times New Roman" w:eastAsia="Times New Roman" w:hAnsi="Times New Roman" w:cs="Times New Roman"/>
                <w:b/>
                <w:u w:val="single"/>
              </w:rPr>
            </w:pPr>
            <w:hyperlink r:id="rId24">
              <w:r w:rsidR="00430435" w:rsidRPr="00E05016">
                <w:rPr>
                  <w:rFonts w:ascii="Times New Roman" w:eastAsia="Times New Roman" w:hAnsi="Times New Roman" w:cs="Times New Roman"/>
                </w:rPr>
                <w:t>8) розмістити на своєму офіційному вебсайті у форматі, доступному для завантаження та перегляду, актуальну редакцію Правил ринку та додатків до них з усіма змінами та доповненнями, затвердженими Регулятором, а також пропозиції учасників ринку щодо внесення змін до Правил ринку.</w:t>
              </w:r>
            </w:hyperlink>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lastRenderedPageBreak/>
              <w:t>АБ «УКРГАЗБАНК»</w:t>
            </w:r>
          </w:p>
          <w:p w:rsidR="00430435" w:rsidRPr="00E05016" w:rsidRDefault="00430435" w:rsidP="00430435">
            <w:pPr>
              <w:ind w:firstLine="567"/>
              <w:jc w:val="both"/>
              <w:rPr>
                <w:rFonts w:ascii="Times New Roman" w:eastAsia="Times New Roman" w:hAnsi="Times New Roman" w:cs="Times New Roman"/>
              </w:rPr>
            </w:pPr>
            <w:r w:rsidRPr="00E05016">
              <w:rPr>
                <w:rFonts w:ascii="Times New Roman" w:eastAsia="Times New Roman" w:hAnsi="Times New Roman" w:cs="Times New Roman"/>
              </w:rPr>
              <w:t>3.3. ОСП зобов'язаний:</w:t>
            </w:r>
          </w:p>
          <w:p w:rsidR="00430435" w:rsidRPr="00E05016" w:rsidRDefault="008F7B03" w:rsidP="00430435">
            <w:pPr>
              <w:ind w:firstLine="567"/>
              <w:jc w:val="both"/>
              <w:rPr>
                <w:rFonts w:ascii="Times New Roman" w:eastAsia="Times New Roman" w:hAnsi="Times New Roman" w:cs="Times New Roman"/>
              </w:rPr>
            </w:pPr>
            <w:hyperlink r:id="rId25">
              <w:r w:rsidR="00430435" w:rsidRPr="00E05016">
                <w:rPr>
                  <w:rFonts w:ascii="Times New Roman" w:eastAsia="Times New Roman" w:hAnsi="Times New Roman" w:cs="Times New Roman"/>
                </w:rPr>
                <w:t>1)</w:t>
              </w:r>
            </w:hyperlink>
            <w:r w:rsidR="00430435" w:rsidRPr="00E05016">
              <w:rPr>
                <w:rFonts w:ascii="Times New Roman" w:eastAsia="Times New Roman" w:hAnsi="Times New Roman" w:cs="Times New Roman"/>
              </w:rPr>
              <w:t> </w:t>
            </w:r>
            <w:hyperlink r:id="rId26">
              <w:r w:rsidR="00430435" w:rsidRPr="00E05016">
                <w:rPr>
                  <w:rFonts w:ascii="Times New Roman" w:eastAsia="Times New Roman" w:hAnsi="Times New Roman" w:cs="Times New Roman"/>
                </w:rPr>
                <w:t>виконувати розрахунки обсягу та вартості небалансу електричної енергії та інші розрахунки відповідно до цього Договору та Правил ринку;</w:t>
              </w:r>
            </w:hyperlink>
          </w:p>
          <w:p w:rsidR="00430435" w:rsidRPr="00E05016" w:rsidRDefault="00430435" w:rsidP="00430435">
            <w:pPr>
              <w:ind w:firstLine="567"/>
              <w:jc w:val="both"/>
              <w:rPr>
                <w:rFonts w:ascii="Times New Roman" w:eastAsia="Times New Roman" w:hAnsi="Times New Roman" w:cs="Times New Roman"/>
              </w:rPr>
            </w:pPr>
            <w:r w:rsidRPr="00E05016">
              <w:rPr>
                <w:rFonts w:ascii="Times New Roman" w:eastAsia="Times New Roman" w:hAnsi="Times New Roman" w:cs="Times New Roman"/>
              </w:rPr>
              <w:t>2) здійснювати зарахування коштів СВБ, що зберігаються на</w:t>
            </w:r>
            <w:r w:rsidRPr="00E05016">
              <w:rPr>
                <w:rFonts w:ascii="Times New Roman" w:eastAsia="Times New Roman" w:hAnsi="Times New Roman" w:cs="Times New Roman"/>
                <w:b/>
              </w:rPr>
              <w:t xml:space="preserve"> </w:t>
            </w:r>
            <w:r w:rsidRPr="00E05016">
              <w:rPr>
                <w:rFonts w:ascii="Times New Roman" w:eastAsia="Times New Roman" w:hAnsi="Times New Roman" w:cs="Times New Roman"/>
              </w:rPr>
              <w:t xml:space="preserve">поточному рахунку ОСП </w:t>
            </w:r>
            <w:r w:rsidRPr="00E05016">
              <w:rPr>
                <w:rFonts w:ascii="Times New Roman" w:eastAsia="Times New Roman" w:hAnsi="Times New Roman" w:cs="Times New Roman"/>
                <w:b/>
              </w:rPr>
              <w:t>та</w:t>
            </w:r>
            <w:r w:rsidRPr="00E05016">
              <w:rPr>
                <w:rFonts w:ascii="Times New Roman" w:eastAsia="Times New Roman" w:hAnsi="Times New Roman" w:cs="Times New Roman"/>
              </w:rPr>
              <w:t>/</w:t>
            </w:r>
            <w:r w:rsidRPr="00E05016">
              <w:rPr>
                <w:rFonts w:ascii="Times New Roman" w:eastAsia="Times New Roman" w:hAnsi="Times New Roman" w:cs="Times New Roman"/>
                <w:b/>
              </w:rPr>
              <w:t xml:space="preserve">або </w:t>
            </w:r>
            <w:ins w:id="6" w:author="Токар Ольга Миколаївна" w:date="2023-08-02T18:48:00Z">
              <w:r w:rsidRPr="00E05016">
                <w:rPr>
                  <w:rFonts w:ascii="Times New Roman" w:eastAsia="Times New Roman" w:hAnsi="Times New Roman" w:cs="Times New Roman"/>
                  <w:b/>
                  <w:color w:val="000000"/>
                </w:rPr>
                <w:t>надавати уповноваженому банку платіжн</w:t>
              </w:r>
            </w:ins>
            <w:ins w:id="7" w:author="Токар Ольга Миколаївна" w:date="2023-08-04T11:15:00Z">
              <w:r w:rsidRPr="00E05016">
                <w:rPr>
                  <w:rFonts w:ascii="Times New Roman" w:eastAsia="Times New Roman" w:hAnsi="Times New Roman" w:cs="Times New Roman"/>
                  <w:b/>
                  <w:color w:val="000000"/>
                </w:rPr>
                <w:t>і</w:t>
              </w:r>
            </w:ins>
            <w:ins w:id="8" w:author="Токар Ольга Миколаївна" w:date="2023-08-02T18:48:00Z">
              <w:r w:rsidRPr="00E05016">
                <w:rPr>
                  <w:rFonts w:ascii="Times New Roman" w:eastAsia="Times New Roman" w:hAnsi="Times New Roman" w:cs="Times New Roman"/>
                  <w:b/>
                  <w:color w:val="000000"/>
                </w:rPr>
                <w:t xml:space="preserve"> інструкці</w:t>
              </w:r>
            </w:ins>
            <w:ins w:id="9" w:author="Токар Ольга Миколаївна" w:date="2023-08-04T11:15:00Z">
              <w:r w:rsidRPr="00E05016">
                <w:rPr>
                  <w:rFonts w:ascii="Times New Roman" w:eastAsia="Times New Roman" w:hAnsi="Times New Roman" w:cs="Times New Roman"/>
                  <w:b/>
                  <w:color w:val="000000"/>
                </w:rPr>
                <w:t>ї</w:t>
              </w:r>
            </w:ins>
            <w:ins w:id="10" w:author="Токар Ольга Миколаївна" w:date="2023-08-02T18:48:00Z">
              <w:r w:rsidRPr="00E05016">
                <w:rPr>
                  <w:rFonts w:ascii="Times New Roman" w:eastAsia="Times New Roman" w:hAnsi="Times New Roman" w:cs="Times New Roman"/>
                  <w:b/>
                  <w:color w:val="000000"/>
                </w:rPr>
                <w:t xml:space="preserve"> </w:t>
              </w:r>
            </w:ins>
            <w:ins w:id="11" w:author="Токар Ольга Миколаївна" w:date="2023-08-04T11:18:00Z">
              <w:r w:rsidRPr="00E05016">
                <w:rPr>
                  <w:rFonts w:ascii="Times New Roman" w:eastAsia="Times New Roman" w:hAnsi="Times New Roman" w:cs="Times New Roman"/>
                  <w:b/>
                  <w:color w:val="000000"/>
                </w:rPr>
                <w:t>щодо</w:t>
              </w:r>
            </w:ins>
            <w:ins w:id="12" w:author="Токар Ольга Миколаївна" w:date="2023-08-02T18:48:00Z">
              <w:r w:rsidRPr="00E05016">
                <w:rPr>
                  <w:rFonts w:ascii="Times New Roman" w:eastAsia="Times New Roman" w:hAnsi="Times New Roman" w:cs="Times New Roman"/>
                  <w:b/>
                  <w:color w:val="000000"/>
                </w:rPr>
                <w:t xml:space="preserve"> перерахування </w:t>
              </w:r>
            </w:ins>
            <w:ins w:id="13" w:author="Токар Ольга Миколаївна" w:date="2023-08-03T17:18:00Z">
              <w:r w:rsidRPr="00E05016">
                <w:rPr>
                  <w:rFonts w:ascii="Times New Roman" w:eastAsia="Times New Roman" w:hAnsi="Times New Roman" w:cs="Times New Roman"/>
                  <w:b/>
                  <w:color w:val="000000"/>
                </w:rPr>
                <w:t xml:space="preserve">грошових коштів з </w:t>
              </w:r>
            </w:ins>
            <w:r w:rsidRPr="00E05016">
              <w:rPr>
                <w:rFonts w:ascii="Times New Roman" w:eastAsia="Times New Roman" w:hAnsi="Times New Roman" w:cs="Times New Roman"/>
                <w:b/>
              </w:rPr>
              <w:t>рахунку ескроу</w:t>
            </w:r>
            <w:r w:rsidRPr="00E05016">
              <w:rPr>
                <w:rFonts w:ascii="Times New Roman" w:eastAsia="Times New Roman" w:hAnsi="Times New Roman" w:cs="Times New Roman"/>
              </w:rPr>
              <w:t xml:space="preserve"> </w:t>
            </w:r>
            <w:r w:rsidRPr="00E05016">
              <w:rPr>
                <w:rFonts w:ascii="Times New Roman" w:eastAsia="Times New Roman" w:hAnsi="Times New Roman" w:cs="Times New Roman"/>
                <w:b/>
              </w:rPr>
              <w:t>ФГ</w:t>
            </w:r>
            <w:ins w:id="14" w:author="Токар Ольга Миколаївна" w:date="2023-08-02T18:48:00Z">
              <w:r w:rsidRPr="00E05016">
                <w:rPr>
                  <w:rFonts w:ascii="Times New Roman" w:eastAsia="Times New Roman" w:hAnsi="Times New Roman" w:cs="Times New Roman"/>
                  <w:b/>
                  <w:color w:val="000000"/>
                </w:rPr>
                <w:t xml:space="preserve"> на поточний рахунок ОСП</w:t>
              </w:r>
            </w:ins>
            <w:r w:rsidRPr="00E05016">
              <w:rPr>
                <w:rFonts w:ascii="Times New Roman" w:eastAsia="Times New Roman" w:hAnsi="Times New Roman" w:cs="Times New Roman"/>
              </w:rPr>
              <w:t>, та/або подавати вимоги платежу за наданою СВБ фінансовою гарантією у рахунок оплати дебіторської заборгованості, що виникла внаслідок порушення СВБ своїх зобов'язань з оплати обсягів небалансів електричної енергії своєї балансуючої групи;</w:t>
            </w:r>
          </w:p>
          <w:p w:rsidR="00430435" w:rsidRPr="00E05016" w:rsidRDefault="00430435" w:rsidP="00430435">
            <w:pPr>
              <w:ind w:firstLine="465"/>
              <w:jc w:val="both"/>
              <w:rPr>
                <w:rFonts w:ascii="Times New Roman" w:eastAsia="Times New Roman" w:hAnsi="Times New Roman" w:cs="Times New Roman"/>
              </w:rPr>
            </w:pPr>
          </w:p>
          <w:p w:rsidR="00430435" w:rsidRPr="00E05016" w:rsidRDefault="00430435" w:rsidP="00430435">
            <w:pPr>
              <w:ind w:right="-3897" w:firstLine="567"/>
              <w:jc w:val="both"/>
              <w:rPr>
                <w:rFonts w:ascii="Times New Roman" w:eastAsia="Times New Roman" w:hAnsi="Times New Roman" w:cs="Times New Roman"/>
              </w:rPr>
            </w:pPr>
            <w:r w:rsidRPr="00E05016">
              <w:rPr>
                <w:rFonts w:ascii="Times New Roman" w:eastAsia="Times New Roman" w:hAnsi="Times New Roman" w:cs="Times New Roman"/>
              </w:rPr>
              <w:t>…</w:t>
            </w:r>
          </w:p>
          <w:p w:rsidR="00430435" w:rsidRPr="00E05016" w:rsidRDefault="00430435" w:rsidP="00430435">
            <w:pPr>
              <w:ind w:right="-3897" w:firstLine="567"/>
              <w:jc w:val="both"/>
              <w:rPr>
                <w:rFonts w:ascii="Times New Roman" w:eastAsia="Times New Roman" w:hAnsi="Times New Roman" w:cs="Times New Roman"/>
              </w:rPr>
            </w:pPr>
          </w:p>
          <w:p w:rsidR="00430435" w:rsidRPr="00E05016" w:rsidRDefault="00430435" w:rsidP="00430435">
            <w:pPr>
              <w:ind w:firstLine="567"/>
              <w:jc w:val="both"/>
              <w:rPr>
                <w:rFonts w:ascii="Times New Roman" w:eastAsia="Times New Roman" w:hAnsi="Times New Roman" w:cs="Times New Roman"/>
                <w:i/>
              </w:rPr>
            </w:pPr>
            <w:r w:rsidRPr="00E05016">
              <w:rPr>
                <w:rFonts w:ascii="Times New Roman" w:hAnsi="Times New Roman" w:cs="Times New Roman"/>
                <w:i/>
              </w:rPr>
              <w:t>Редакційна правка – уточнено механізм перерахування коштів з рахунків ескроу</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5813" w:type="dxa"/>
            <w:vMerge/>
          </w:tcPr>
          <w:p w:rsidR="00430435" w:rsidRPr="00E05016" w:rsidRDefault="00430435" w:rsidP="00430435">
            <w:pPr>
              <w:ind w:right="-3897" w:firstLine="567"/>
              <w:jc w:val="both"/>
              <w:rPr>
                <w:rFonts w:ascii="Times New Roman" w:eastAsia="Times New Roman" w:hAnsi="Times New Roman" w:cs="Times New Roman"/>
              </w:rPr>
            </w:pPr>
          </w:p>
        </w:tc>
        <w:tc>
          <w:tcPr>
            <w:tcW w:w="6378" w:type="dxa"/>
          </w:tcPr>
          <w:p w:rsidR="00430435" w:rsidRPr="00E05016" w:rsidRDefault="00430435" w:rsidP="00430435">
            <w:pPr>
              <w:pBdr>
                <w:top w:val="nil"/>
                <w:left w:val="nil"/>
                <w:bottom w:val="nil"/>
                <w:right w:val="nil"/>
                <w:between w:val="nil"/>
              </w:pBdr>
              <w:jc w:val="center"/>
              <w:rPr>
                <w:rFonts w:ascii="Times New Roman" w:eastAsia="Times New Roman" w:hAnsi="Times New Roman" w:cs="Times New Roman"/>
                <w:b/>
                <w:u w:val="single"/>
              </w:rPr>
            </w:pPr>
            <w:r w:rsidRPr="00E05016">
              <w:rPr>
                <w:rFonts w:ascii="Times New Roman" w:eastAsia="Times New Roman" w:hAnsi="Times New Roman" w:cs="Times New Roman"/>
                <w:b/>
                <w:u w:val="single"/>
              </w:rPr>
              <w:t>НЕК «Укренерго»</w:t>
            </w:r>
          </w:p>
          <w:p w:rsidR="00430435" w:rsidRPr="00E05016" w:rsidRDefault="00430435" w:rsidP="00430435">
            <w:pPr>
              <w:ind w:right="-3897" w:firstLine="567"/>
              <w:jc w:val="both"/>
              <w:rPr>
                <w:rFonts w:ascii="Times New Roman" w:eastAsia="Times New Roman" w:hAnsi="Times New Roman" w:cs="Times New Roman"/>
              </w:rPr>
            </w:pPr>
            <w:r w:rsidRPr="00E05016">
              <w:rPr>
                <w:rFonts w:ascii="Times New Roman" w:eastAsia="Times New Roman" w:hAnsi="Times New Roman" w:cs="Times New Roman"/>
              </w:rPr>
              <w:t>3.3. ОСП зобов'язаний:</w:t>
            </w:r>
          </w:p>
          <w:p w:rsidR="00430435" w:rsidRPr="00E05016" w:rsidRDefault="008F7B03" w:rsidP="00430435">
            <w:pPr>
              <w:ind w:right="42" w:firstLine="567"/>
              <w:jc w:val="both"/>
              <w:rPr>
                <w:rFonts w:ascii="Times New Roman" w:eastAsia="Times New Roman" w:hAnsi="Times New Roman" w:cs="Times New Roman"/>
              </w:rPr>
            </w:pPr>
            <w:hyperlink r:id="rId27">
              <w:r w:rsidR="00430435" w:rsidRPr="00E05016">
                <w:rPr>
                  <w:rFonts w:ascii="Times New Roman" w:eastAsia="Times New Roman" w:hAnsi="Times New Roman" w:cs="Times New Roman"/>
                </w:rPr>
                <w:t>1)</w:t>
              </w:r>
            </w:hyperlink>
            <w:r w:rsidR="00430435" w:rsidRPr="00E05016">
              <w:rPr>
                <w:rFonts w:ascii="Times New Roman" w:eastAsia="Times New Roman" w:hAnsi="Times New Roman" w:cs="Times New Roman"/>
              </w:rPr>
              <w:t xml:space="preserve"> </w:t>
            </w:r>
            <w:hyperlink r:id="rId28">
              <w:r w:rsidR="00430435" w:rsidRPr="00E05016">
                <w:rPr>
                  <w:rFonts w:ascii="Times New Roman" w:eastAsia="Times New Roman" w:hAnsi="Times New Roman" w:cs="Times New Roman"/>
                </w:rPr>
                <w:t>виконувати розрахунки обсягу та вартості небалансу електричної енергії та інші розрахунки відповідно до цього Договору та Правил ринку;</w:t>
              </w:r>
            </w:hyperlink>
          </w:p>
          <w:p w:rsidR="00430435" w:rsidRPr="00E05016" w:rsidRDefault="00430435" w:rsidP="00430435">
            <w:pPr>
              <w:ind w:right="42" w:firstLine="567"/>
              <w:jc w:val="both"/>
              <w:rPr>
                <w:rFonts w:ascii="Times New Roman" w:eastAsia="Times New Roman" w:hAnsi="Times New Roman" w:cs="Times New Roman"/>
              </w:rPr>
            </w:pPr>
            <w:r w:rsidRPr="00E05016">
              <w:rPr>
                <w:rFonts w:ascii="Times New Roman" w:eastAsia="Times New Roman" w:hAnsi="Times New Roman" w:cs="Times New Roman"/>
              </w:rPr>
              <w:t xml:space="preserve">2) здійснювати зарахування коштів СВБ, </w:t>
            </w:r>
            <w:r w:rsidRPr="00E05016">
              <w:rPr>
                <w:rFonts w:ascii="Times New Roman" w:eastAsia="Times New Roman" w:hAnsi="Times New Roman" w:cs="Times New Roman"/>
                <w:b/>
              </w:rPr>
              <w:t xml:space="preserve">що зберігаються на </w:t>
            </w:r>
            <w:r w:rsidRPr="00E05016">
              <w:rPr>
                <w:rFonts w:ascii="Times New Roman" w:eastAsia="Times New Roman" w:hAnsi="Times New Roman" w:cs="Times New Roman"/>
                <w:b/>
                <w:strike/>
              </w:rPr>
              <w:t xml:space="preserve">поточному рахунку ОСП та/або </w:t>
            </w:r>
            <w:r w:rsidRPr="00E05016">
              <w:rPr>
                <w:rFonts w:ascii="Times New Roman" w:eastAsia="Times New Roman" w:hAnsi="Times New Roman" w:cs="Times New Roman"/>
                <w:b/>
              </w:rPr>
              <w:t>рахунку ескроу</w:t>
            </w:r>
            <w:r w:rsidRPr="00E05016">
              <w:rPr>
                <w:rFonts w:ascii="Times New Roman" w:eastAsia="Times New Roman" w:hAnsi="Times New Roman" w:cs="Times New Roman"/>
              </w:rPr>
              <w:t xml:space="preserve"> </w:t>
            </w:r>
            <w:r w:rsidRPr="00E05016">
              <w:rPr>
                <w:rFonts w:ascii="Times New Roman" w:eastAsia="Times New Roman" w:hAnsi="Times New Roman" w:cs="Times New Roman"/>
                <w:b/>
              </w:rPr>
              <w:t>ФГ</w:t>
            </w:r>
            <w:r w:rsidRPr="00E05016">
              <w:rPr>
                <w:rFonts w:ascii="Times New Roman" w:eastAsia="Times New Roman" w:hAnsi="Times New Roman" w:cs="Times New Roman"/>
              </w:rPr>
              <w:t>, та/або подавати вимоги платежу за наданою СВБ фінансовою гарантією у рахунок оплати дебіторської заборгованості, що виникла внаслідок порушення СВБ своїх зобов'язань з оплати обсягів небалансів електричної енергії своєї балансуючої групи;</w:t>
            </w:r>
          </w:p>
          <w:p w:rsidR="00430435" w:rsidRPr="00E05016" w:rsidRDefault="00430435" w:rsidP="00430435">
            <w:pPr>
              <w:ind w:right="174" w:firstLine="465"/>
              <w:jc w:val="both"/>
              <w:rPr>
                <w:rFonts w:ascii="Times New Roman" w:eastAsia="Times New Roman" w:hAnsi="Times New Roman" w:cs="Times New Roman"/>
              </w:rPr>
            </w:pPr>
            <w:r w:rsidRPr="00E05016">
              <w:rPr>
                <w:rFonts w:ascii="Times New Roman" w:eastAsia="Times New Roman" w:hAnsi="Times New Roman" w:cs="Times New Roman"/>
              </w:rPr>
              <w:t xml:space="preserve">… </w:t>
            </w:r>
          </w:p>
          <w:p w:rsidR="00430435" w:rsidRPr="00E05016" w:rsidRDefault="00430435" w:rsidP="00430435">
            <w:pPr>
              <w:ind w:right="174" w:firstLine="465"/>
              <w:jc w:val="both"/>
              <w:rPr>
                <w:rFonts w:ascii="Times New Roman" w:eastAsia="Times New Roman" w:hAnsi="Times New Roman" w:cs="Times New Roman"/>
              </w:rPr>
            </w:pPr>
          </w:p>
          <w:p w:rsidR="00430435" w:rsidRPr="00E05016" w:rsidRDefault="00430435" w:rsidP="00430435">
            <w:pPr>
              <w:tabs>
                <w:tab w:val="left" w:pos="3152"/>
              </w:tabs>
              <w:jc w:val="both"/>
              <w:rPr>
                <w:rFonts w:ascii="Times New Roman" w:eastAsia="Times New Roman" w:hAnsi="Times New Roman" w:cs="Times New Roman"/>
              </w:rPr>
            </w:pPr>
            <w:r w:rsidRPr="00E05016">
              <w:rPr>
                <w:rFonts w:ascii="Times New Roman" w:eastAsia="Times New Roman" w:hAnsi="Times New Roman" w:cs="Times New Roman"/>
                <w:i/>
              </w:rPr>
              <w:t xml:space="preserve">Пропонуємо залишити лише один варіант надання грошової гарантії — на рахунок ескроу ФГ для спрощення розрахунків, обліку наявних коштів ФГ та уникнення необхідності повернення списаних коштів ФГ при набутті учасником ринку статусу «Дефолтний» після формування місячного звіту за 2 версією </w:t>
            </w:r>
            <w:proofErr w:type="spellStart"/>
            <w:r w:rsidRPr="00E05016">
              <w:rPr>
                <w:rFonts w:ascii="Times New Roman" w:eastAsia="Times New Roman" w:hAnsi="Times New Roman" w:cs="Times New Roman"/>
                <w:i/>
              </w:rPr>
              <w:t>комобліку</w:t>
            </w:r>
            <w:proofErr w:type="spellEnd"/>
            <w:r w:rsidRPr="00E05016">
              <w:rPr>
                <w:rFonts w:ascii="Times New Roman" w:eastAsia="Times New Roman" w:hAnsi="Times New Roman" w:cs="Times New Roman"/>
                <w:i/>
              </w:rPr>
              <w:t>.</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t>Потребує додаткового обговорення</w:t>
            </w:r>
          </w:p>
        </w:tc>
      </w:tr>
      <w:tr w:rsidR="00430435" w:rsidRPr="00E05016" w:rsidTr="00D916D1">
        <w:tc>
          <w:tcPr>
            <w:tcW w:w="5813" w:type="dxa"/>
          </w:tcPr>
          <w:p w:rsidR="00430435" w:rsidRPr="00E05016" w:rsidRDefault="00430435" w:rsidP="00430435">
            <w:pPr>
              <w:pBdr>
                <w:top w:val="nil"/>
                <w:left w:val="nil"/>
                <w:bottom w:val="nil"/>
                <w:right w:val="nil"/>
                <w:between w:val="nil"/>
              </w:pBdr>
              <w:jc w:val="both"/>
              <w:rPr>
                <w:rFonts w:ascii="Times New Roman" w:eastAsia="Times New Roman" w:hAnsi="Times New Roman" w:cs="Times New Roman"/>
                <w:b/>
                <w:color w:val="000000"/>
              </w:rPr>
            </w:pPr>
            <w:r w:rsidRPr="00E05016">
              <w:rPr>
                <w:rFonts w:ascii="Times New Roman" w:eastAsia="Times New Roman" w:hAnsi="Times New Roman" w:cs="Times New Roman"/>
                <w:b/>
                <w:color w:val="000000"/>
              </w:rPr>
              <w:t>Редакція відсутня.</w:t>
            </w:r>
          </w:p>
        </w:tc>
        <w:tc>
          <w:tcPr>
            <w:tcW w:w="6378" w:type="dxa"/>
          </w:tcPr>
          <w:p w:rsidR="00430435" w:rsidRPr="00E05016" w:rsidRDefault="00430435" w:rsidP="00430435">
            <w:pPr>
              <w:jc w:val="center"/>
              <w:rPr>
                <w:rFonts w:ascii="Times New Roman" w:eastAsia="Times New Roman" w:hAnsi="Times New Roman" w:cs="Times New Roman"/>
                <w:b/>
                <w:bCs/>
                <w:u w:val="single"/>
              </w:rPr>
            </w:pPr>
            <w:r w:rsidRPr="00E05016">
              <w:rPr>
                <w:rFonts w:ascii="Times New Roman" w:eastAsia="Times New Roman" w:hAnsi="Times New Roman" w:cs="Times New Roman"/>
                <w:b/>
                <w:bCs/>
                <w:u w:val="single"/>
              </w:rPr>
              <w:t>АТ «ЕКУ»</w:t>
            </w:r>
          </w:p>
          <w:p w:rsidR="00430435" w:rsidRPr="00E05016" w:rsidRDefault="00430435" w:rsidP="00430435">
            <w:pPr>
              <w:pBdr>
                <w:top w:val="nil"/>
                <w:left w:val="nil"/>
                <w:bottom w:val="nil"/>
                <w:right w:val="nil"/>
                <w:between w:val="nil"/>
              </w:pBdr>
              <w:jc w:val="both"/>
              <w:rPr>
                <w:rFonts w:ascii="Times New Roman" w:hAnsi="Times New Roman" w:cs="Times New Roman"/>
                <w:b/>
              </w:rPr>
            </w:pPr>
          </w:p>
          <w:p w:rsidR="00430435" w:rsidRPr="00E05016" w:rsidRDefault="00430435" w:rsidP="00430435">
            <w:pPr>
              <w:ind w:right="139"/>
              <w:jc w:val="both"/>
              <w:rPr>
                <w:rFonts w:ascii="Times New Roman" w:hAnsi="Times New Roman" w:cs="Times New Roman"/>
              </w:rPr>
            </w:pPr>
            <w:r w:rsidRPr="00E05016">
              <w:rPr>
                <w:rFonts w:ascii="Times New Roman" w:hAnsi="Times New Roman" w:cs="Times New Roman"/>
              </w:rPr>
              <w:t xml:space="preserve">3.5. СВБ зобов’язана: </w:t>
            </w:r>
          </w:p>
          <w:p w:rsidR="00430435" w:rsidRPr="00E05016" w:rsidRDefault="00430435" w:rsidP="00430435">
            <w:pPr>
              <w:ind w:firstLine="567"/>
              <w:jc w:val="both"/>
              <w:rPr>
                <w:rFonts w:ascii="Times New Roman" w:hAnsi="Times New Roman" w:cs="Times New Roman"/>
              </w:rPr>
            </w:pPr>
            <w:r w:rsidRPr="00E05016">
              <w:rPr>
                <w:rFonts w:ascii="Times New Roman" w:hAnsi="Times New Roman" w:cs="Times New Roman"/>
              </w:rPr>
              <w:t xml:space="preserve">1) нести фінансову відповідальність перед ОСП за врегулювання небалансу електричної енергії, спричиненого цією </w:t>
            </w:r>
            <w:r w:rsidRPr="00E05016">
              <w:rPr>
                <w:rFonts w:ascii="Times New Roman" w:hAnsi="Times New Roman" w:cs="Times New Roman"/>
              </w:rPr>
              <w:lastRenderedPageBreak/>
              <w:t xml:space="preserve">СВБ або учасниками ринку, які входять до балансуючої групи СБВ; </w:t>
            </w:r>
          </w:p>
          <w:p w:rsidR="00430435" w:rsidRPr="00E05016" w:rsidRDefault="00430435" w:rsidP="00430435">
            <w:pPr>
              <w:ind w:firstLine="567"/>
              <w:jc w:val="both"/>
              <w:rPr>
                <w:rFonts w:ascii="Times New Roman" w:hAnsi="Times New Roman" w:cs="Times New Roman"/>
              </w:rPr>
            </w:pPr>
            <w:r w:rsidRPr="00E05016">
              <w:rPr>
                <w:rFonts w:ascii="Times New Roman" w:hAnsi="Times New Roman" w:cs="Times New Roman"/>
              </w:rPr>
              <w:t xml:space="preserve">2) дотримуватися Правил ринку; </w:t>
            </w:r>
          </w:p>
          <w:p w:rsidR="00430435" w:rsidRPr="00E05016" w:rsidRDefault="00430435" w:rsidP="00430435">
            <w:pPr>
              <w:ind w:firstLine="567"/>
              <w:jc w:val="both"/>
              <w:rPr>
                <w:rFonts w:ascii="Times New Roman" w:hAnsi="Times New Roman" w:cs="Times New Roman"/>
              </w:rPr>
            </w:pPr>
            <w:r w:rsidRPr="00E05016">
              <w:rPr>
                <w:rFonts w:ascii="Times New Roman" w:hAnsi="Times New Roman" w:cs="Times New Roman"/>
              </w:rPr>
              <w:t xml:space="preserve">3) надавати фінансову гарантію відповідно до положень Правил ринку. </w:t>
            </w:r>
          </w:p>
          <w:p w:rsidR="00430435" w:rsidRPr="00E05016" w:rsidRDefault="00430435" w:rsidP="00430435">
            <w:pPr>
              <w:ind w:firstLine="567"/>
              <w:jc w:val="both"/>
              <w:rPr>
                <w:rFonts w:ascii="Times New Roman" w:hAnsi="Times New Roman" w:cs="Times New Roman"/>
              </w:rPr>
            </w:pPr>
            <w:r w:rsidRPr="00E05016">
              <w:rPr>
                <w:rFonts w:ascii="Times New Roman" w:hAnsi="Times New Roman" w:cs="Times New Roman"/>
              </w:rPr>
              <w:t xml:space="preserve">4) надати ОСП інформацію, включаючи контактну інформацію учасника ринку, та зберігати інформацію відповідно до Правил ринку; </w:t>
            </w:r>
          </w:p>
          <w:p w:rsidR="00430435" w:rsidRPr="00E05016" w:rsidRDefault="00430435" w:rsidP="00430435">
            <w:pPr>
              <w:ind w:right="139" w:firstLine="567"/>
              <w:jc w:val="both"/>
              <w:rPr>
                <w:rFonts w:ascii="Times New Roman" w:hAnsi="Times New Roman" w:cs="Times New Roman"/>
                <w:b/>
                <w:bCs/>
              </w:rPr>
            </w:pPr>
            <w:r w:rsidRPr="00E05016">
              <w:rPr>
                <w:rFonts w:ascii="Times New Roman" w:hAnsi="Times New Roman" w:cs="Times New Roman"/>
                <w:b/>
                <w:bCs/>
              </w:rPr>
              <w:t xml:space="preserve">5) відкрити в одному із уповноважених банків: </w:t>
            </w:r>
          </w:p>
          <w:p w:rsidR="00430435" w:rsidRPr="00E05016" w:rsidRDefault="00430435" w:rsidP="00430435">
            <w:pPr>
              <w:ind w:right="139" w:firstLine="567"/>
              <w:jc w:val="both"/>
              <w:rPr>
                <w:rFonts w:ascii="Times New Roman" w:hAnsi="Times New Roman" w:cs="Times New Roman"/>
                <w:b/>
                <w:bCs/>
              </w:rPr>
            </w:pPr>
            <w:r w:rsidRPr="00E05016">
              <w:rPr>
                <w:rFonts w:ascii="Times New Roman" w:hAnsi="Times New Roman"/>
                <w:b/>
                <w:bCs/>
                <w:lang w:val="ru-RU"/>
              </w:rPr>
              <w:t xml:space="preserve">- </w:t>
            </w:r>
            <w:r w:rsidRPr="00E05016">
              <w:rPr>
                <w:rFonts w:ascii="Times New Roman" w:hAnsi="Times New Roman" w:cs="Times New Roman"/>
                <w:b/>
                <w:bCs/>
              </w:rPr>
              <w:t xml:space="preserve">рахунок ескроу для поточних розрахунків СВБ; </w:t>
            </w:r>
          </w:p>
          <w:p w:rsidR="00430435" w:rsidRPr="00E05016" w:rsidRDefault="00430435" w:rsidP="00430435">
            <w:pPr>
              <w:ind w:right="139" w:firstLine="567"/>
              <w:jc w:val="both"/>
              <w:rPr>
                <w:rFonts w:ascii="Times New Roman" w:hAnsi="Times New Roman" w:cs="Times New Roman"/>
                <w:b/>
                <w:bCs/>
              </w:rPr>
            </w:pPr>
            <w:r w:rsidRPr="00E05016">
              <w:rPr>
                <w:rFonts w:ascii="Times New Roman" w:hAnsi="Times New Roman" w:cs="Times New Roman"/>
                <w:b/>
                <w:bCs/>
              </w:rPr>
              <w:t xml:space="preserve">- рахунок ескроу для фінансових </w:t>
            </w:r>
            <w:proofErr w:type="spellStart"/>
            <w:r w:rsidRPr="00E05016">
              <w:rPr>
                <w:rFonts w:ascii="Times New Roman" w:hAnsi="Times New Roman" w:cs="Times New Roman"/>
                <w:b/>
                <w:bCs/>
              </w:rPr>
              <w:t>гарантіи</w:t>
            </w:r>
            <w:proofErr w:type="spellEnd"/>
            <w:r w:rsidRPr="00E05016">
              <w:rPr>
                <w:rFonts w:ascii="Times New Roman" w:hAnsi="Times New Roman" w:cs="Times New Roman"/>
                <w:b/>
                <w:bCs/>
              </w:rPr>
              <w:t xml:space="preserve">̆, </w:t>
            </w:r>
          </w:p>
          <w:p w:rsidR="00430435" w:rsidRPr="00E05016" w:rsidRDefault="00430435" w:rsidP="00430435">
            <w:pPr>
              <w:ind w:right="139" w:firstLine="567"/>
              <w:jc w:val="both"/>
              <w:rPr>
                <w:rFonts w:ascii="Times New Roman" w:hAnsi="Times New Roman" w:cs="Times New Roman"/>
                <w:b/>
                <w:bCs/>
              </w:rPr>
            </w:pPr>
            <w:r w:rsidRPr="00E05016">
              <w:rPr>
                <w:rFonts w:ascii="Times New Roman" w:hAnsi="Times New Roman" w:cs="Times New Roman"/>
                <w:b/>
                <w:bCs/>
              </w:rPr>
              <w:t xml:space="preserve">та повідомити ОСП </w:t>
            </w:r>
            <w:proofErr w:type="spellStart"/>
            <w:r w:rsidRPr="00E05016">
              <w:rPr>
                <w:rFonts w:ascii="Times New Roman" w:hAnsi="Times New Roman" w:cs="Times New Roman"/>
                <w:b/>
                <w:bCs/>
              </w:rPr>
              <w:t>їх</w:t>
            </w:r>
            <w:proofErr w:type="spellEnd"/>
            <w:r w:rsidRPr="00E05016">
              <w:rPr>
                <w:rFonts w:ascii="Times New Roman" w:hAnsi="Times New Roman" w:cs="Times New Roman"/>
                <w:b/>
                <w:bCs/>
              </w:rPr>
              <w:t xml:space="preserve"> розрахункові реквізити; </w:t>
            </w:r>
          </w:p>
          <w:p w:rsidR="00430435" w:rsidRPr="00E05016" w:rsidRDefault="00430435" w:rsidP="00430435">
            <w:pPr>
              <w:ind w:right="139" w:firstLine="567"/>
              <w:jc w:val="both"/>
              <w:rPr>
                <w:rFonts w:ascii="Times New Roman" w:hAnsi="Times New Roman" w:cs="Times New Roman"/>
              </w:rPr>
            </w:pPr>
            <w:r w:rsidRPr="00E05016">
              <w:rPr>
                <w:rFonts w:ascii="Times New Roman" w:hAnsi="Times New Roman" w:cs="Times New Roman"/>
              </w:rPr>
              <w:t xml:space="preserve">6) повідомляти ОСП про зміни реквізитів рахунків ескроу СВБ не пізніше, ніж за два робочі дні до настання таких змін; </w:t>
            </w:r>
          </w:p>
          <w:p w:rsidR="00430435" w:rsidRPr="00E05016" w:rsidRDefault="00430435" w:rsidP="00430435">
            <w:pPr>
              <w:ind w:right="139" w:firstLine="567"/>
              <w:jc w:val="both"/>
              <w:rPr>
                <w:rFonts w:ascii="Times New Roman" w:hAnsi="Times New Roman" w:cs="Times New Roman"/>
              </w:rPr>
            </w:pPr>
            <w:r w:rsidRPr="00E05016">
              <w:rPr>
                <w:rFonts w:ascii="Times New Roman" w:hAnsi="Times New Roman" w:cs="Times New Roman"/>
              </w:rPr>
              <w:t>7) здійснювати вчасно і в повному обсязі оплату за небаланс електричної енергії та платежів, сформованих ОСП для СВБ відповідно до Правил ринку.</w:t>
            </w:r>
          </w:p>
          <w:p w:rsidR="00430435" w:rsidRPr="00E05016" w:rsidRDefault="00430435" w:rsidP="00430435">
            <w:pPr>
              <w:ind w:right="139" w:firstLine="567"/>
              <w:jc w:val="both"/>
              <w:rPr>
                <w:rFonts w:ascii="Times New Roman" w:hAnsi="Times New Roman" w:cs="Times New Roman"/>
              </w:rPr>
            </w:pPr>
          </w:p>
          <w:p w:rsidR="00430435" w:rsidRPr="00E05016" w:rsidRDefault="00430435" w:rsidP="00430435">
            <w:pPr>
              <w:ind w:right="139"/>
              <w:jc w:val="both"/>
              <w:rPr>
                <w:rFonts w:ascii="Times New Roman" w:hAnsi="Times New Roman" w:cs="Times New Roman"/>
              </w:rPr>
            </w:pPr>
            <w:r w:rsidRPr="00E05016">
              <w:rPr>
                <w:rFonts w:ascii="Times New Roman" w:hAnsi="Times New Roman" w:cs="Times New Roman"/>
                <w:i/>
              </w:rPr>
              <w:t>Для конкретизації, які саме рахунки має відкривати СВБ.</w:t>
            </w:r>
          </w:p>
          <w:p w:rsidR="00430435" w:rsidRPr="00E05016" w:rsidRDefault="00430435" w:rsidP="00430435">
            <w:pPr>
              <w:ind w:right="-3897" w:firstLine="567"/>
              <w:jc w:val="both"/>
              <w:rPr>
                <w:rFonts w:ascii="Times New Roman" w:eastAsia="Times New Roman" w:hAnsi="Times New Roman" w:cs="Times New Roman"/>
              </w:rPr>
            </w:pP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r w:rsidRPr="00E05016">
              <w:rPr>
                <w:rFonts w:ascii="Times New Roman" w:eastAsia="Times New Roman" w:hAnsi="Times New Roman" w:cs="Times New Roman"/>
                <w:highlight w:val="white"/>
              </w:rPr>
              <w:lastRenderedPageBreak/>
              <w:t>Потребує додаткового обговорення</w:t>
            </w:r>
          </w:p>
        </w:tc>
      </w:tr>
      <w:tr w:rsidR="00430435" w:rsidRPr="00E05016" w:rsidTr="00D916D1">
        <w:tc>
          <w:tcPr>
            <w:tcW w:w="14601" w:type="dxa"/>
            <w:gridSpan w:val="3"/>
          </w:tcPr>
          <w:p w:rsidR="00430435" w:rsidRPr="006133F9" w:rsidRDefault="00430435" w:rsidP="00430435">
            <w:pPr>
              <w:tabs>
                <w:tab w:val="left" w:pos="886"/>
              </w:tabs>
              <w:jc w:val="center"/>
              <w:rPr>
                <w:rFonts w:ascii="Times New Roman" w:eastAsia="Times New Roman" w:hAnsi="Times New Roman" w:cs="Times New Roman"/>
                <w:highlight w:val="white"/>
              </w:rPr>
            </w:pPr>
            <w:r w:rsidRPr="006133F9">
              <w:rPr>
                <w:rFonts w:ascii="Times New Roman" w:hAnsi="Times New Roman" w:cs="Times New Roman"/>
                <w:bCs/>
              </w:rPr>
              <w:t>Постанова НКРЕКП від 25.02.2022 №332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w:t>
            </w:r>
          </w:p>
        </w:tc>
      </w:tr>
      <w:tr w:rsidR="00430435" w:rsidRPr="00E05016" w:rsidTr="00D916D1">
        <w:tc>
          <w:tcPr>
            <w:tcW w:w="5813" w:type="dxa"/>
          </w:tcPr>
          <w:p w:rsidR="00430435" w:rsidRPr="006133F9" w:rsidRDefault="008F7B03" w:rsidP="00430435">
            <w:pPr>
              <w:jc w:val="both"/>
              <w:rPr>
                <w:rFonts w:ascii="Times New Roman" w:hAnsi="Times New Roman" w:cs="Times New Roman"/>
                <w:b/>
                <w:bCs/>
              </w:rPr>
            </w:pPr>
            <w:r>
              <w:rPr>
                <w:rFonts w:ascii="Times New Roman" w:hAnsi="Times New Roman" w:cs="Times New Roman"/>
                <w:b/>
                <w:bCs/>
              </w:rPr>
              <w:t>Зміни відсутні у схваленій редакції проєкту рішення</w:t>
            </w:r>
            <w:bookmarkStart w:id="15" w:name="_GoBack"/>
            <w:bookmarkEnd w:id="15"/>
          </w:p>
        </w:tc>
        <w:tc>
          <w:tcPr>
            <w:tcW w:w="6378" w:type="dxa"/>
          </w:tcPr>
          <w:p w:rsidR="00430435" w:rsidRDefault="00430435" w:rsidP="00430435">
            <w:pPr>
              <w:jc w:val="both"/>
              <w:rPr>
                <w:rFonts w:ascii="Times New Roman" w:hAnsi="Times New Roman" w:cs="Times New Roman"/>
              </w:rPr>
            </w:pPr>
            <w:r w:rsidRPr="006133F9">
              <w:rPr>
                <w:rFonts w:ascii="Times New Roman" w:hAnsi="Times New Roman" w:cs="Times New Roman"/>
                <w:b/>
                <w:bCs/>
              </w:rPr>
              <w:t>пп.9 п.1.</w:t>
            </w:r>
            <w:r w:rsidRPr="006133F9">
              <w:rPr>
                <w:rFonts w:ascii="Times New Roman" w:hAnsi="Times New Roman" w:cs="Times New Roman"/>
              </w:rPr>
              <w:t xml:space="preserve"> Для розрахункових періодів, в яких одночасно застосовано оперативні диспетчерські команди на розвантаження для одиниць відпуску та оперативні команди або розпорядження на примусове зменшення відбору електричної енергії для запобігання або внаслідок аварійної ситуації, спричиненої наслідками бойових дій у кожній зоні z ціна (у грн/МВт·год) небалансу (</w:t>
            </w:r>
            <w:proofErr w:type="spellStart"/>
            <w:r w:rsidRPr="006133F9">
              <w:rPr>
                <w:rFonts w:ascii="Times New Roman" w:hAnsi="Times New Roman" w:cs="Times New Roman"/>
                <w:lang w:val="en-US"/>
              </w:rPr>
              <w:t>IMSP</w:t>
            </w:r>
            <w:r w:rsidRPr="006133F9">
              <w:rPr>
                <w:rFonts w:ascii="Times New Roman" w:hAnsi="Times New Roman" w:cs="Times New Roman"/>
                <w:vertAlign w:val="subscript"/>
                <w:lang w:val="en-US"/>
              </w:rPr>
              <w:t>z</w:t>
            </w:r>
            <w:proofErr w:type="spellEnd"/>
            <w:r w:rsidRPr="006133F9">
              <w:rPr>
                <w:rFonts w:ascii="Times New Roman" w:hAnsi="Times New Roman" w:cs="Times New Roman"/>
                <w:vertAlign w:val="subscript"/>
              </w:rPr>
              <w:t>,</w:t>
            </w:r>
            <w:r w:rsidRPr="006133F9">
              <w:rPr>
                <w:rFonts w:ascii="Times New Roman" w:hAnsi="Times New Roman" w:cs="Times New Roman"/>
                <w:vertAlign w:val="subscript"/>
                <w:lang w:val="en-US"/>
              </w:rPr>
              <w:t>t</w:t>
            </w:r>
            <w:r w:rsidRPr="006133F9">
              <w:rPr>
                <w:rFonts w:ascii="Times New Roman" w:hAnsi="Times New Roman" w:cs="Times New Roman"/>
              </w:rPr>
              <w:t>) для врегулювання небалансів за кожен розрахунковий період визначається на рівні ціни РДН (</w:t>
            </w:r>
            <w:proofErr w:type="spellStart"/>
            <w:r w:rsidRPr="006133F9">
              <w:rPr>
                <w:rFonts w:ascii="Times New Roman" w:hAnsi="Times New Roman" w:cs="Times New Roman"/>
                <w:lang w:val="en-US"/>
              </w:rPr>
              <w:t>PDAM</w:t>
            </w:r>
            <w:r w:rsidRPr="006133F9">
              <w:rPr>
                <w:rFonts w:ascii="Times New Roman" w:hAnsi="Times New Roman" w:cs="Times New Roman"/>
                <w:vertAlign w:val="subscript"/>
                <w:lang w:val="en-US"/>
              </w:rPr>
              <w:t>z</w:t>
            </w:r>
            <w:proofErr w:type="spellEnd"/>
            <w:r w:rsidRPr="006133F9">
              <w:rPr>
                <w:rFonts w:ascii="Times New Roman" w:hAnsi="Times New Roman" w:cs="Times New Roman"/>
                <w:vertAlign w:val="subscript"/>
              </w:rPr>
              <w:t>,</w:t>
            </w:r>
            <w:r w:rsidRPr="006133F9">
              <w:rPr>
                <w:rFonts w:ascii="Times New Roman" w:hAnsi="Times New Roman" w:cs="Times New Roman"/>
                <w:vertAlign w:val="subscript"/>
                <w:lang w:val="en-US"/>
              </w:rPr>
              <w:t>t</w:t>
            </w:r>
            <w:r w:rsidRPr="006133F9">
              <w:rPr>
                <w:rFonts w:ascii="Times New Roman" w:hAnsi="Times New Roman" w:cs="Times New Roman"/>
              </w:rPr>
              <w:t>) в зоні z для цього розрахункового періоду, грн/МВт·год.</w:t>
            </w:r>
          </w:p>
          <w:p w:rsidR="00430435" w:rsidRDefault="00430435" w:rsidP="00430435">
            <w:pPr>
              <w:jc w:val="both"/>
              <w:rPr>
                <w:rFonts w:ascii="Times New Roman" w:hAnsi="Times New Roman" w:cs="Times New Roman"/>
              </w:rPr>
            </w:pPr>
          </w:p>
          <w:p w:rsidR="00430435" w:rsidRPr="006133F9" w:rsidRDefault="00430435" w:rsidP="00430435">
            <w:pPr>
              <w:jc w:val="both"/>
              <w:rPr>
                <w:rFonts w:ascii="Times New Roman" w:hAnsi="Times New Roman" w:cs="Times New Roman"/>
              </w:rPr>
            </w:pPr>
            <w:r w:rsidRPr="006133F9">
              <w:rPr>
                <w:rFonts w:ascii="Times New Roman" w:hAnsi="Times New Roman" w:cs="Times New Roman"/>
                <w:i/>
              </w:rPr>
              <w:t xml:space="preserve">Обґрунтування аналогічні обґрунтуванням до п. </w:t>
            </w:r>
            <w:r>
              <w:rPr>
                <w:rFonts w:ascii="Times New Roman" w:hAnsi="Times New Roman" w:cs="Times New Roman"/>
                <w:i/>
              </w:rPr>
              <w:t>5.13.3</w:t>
            </w:r>
            <w:r w:rsidRPr="006133F9">
              <w:rPr>
                <w:rFonts w:ascii="Times New Roman" w:hAnsi="Times New Roman" w:cs="Times New Roman"/>
                <w:i/>
              </w:rPr>
              <w:t xml:space="preserve"> Правил ринку</w:t>
            </w:r>
          </w:p>
        </w:tc>
        <w:tc>
          <w:tcPr>
            <w:tcW w:w="2410" w:type="dxa"/>
          </w:tcPr>
          <w:p w:rsidR="00430435" w:rsidRPr="00E05016" w:rsidRDefault="00430435" w:rsidP="00430435">
            <w:pPr>
              <w:tabs>
                <w:tab w:val="left" w:pos="886"/>
              </w:tabs>
              <w:jc w:val="center"/>
              <w:rPr>
                <w:rFonts w:ascii="Times New Roman" w:eastAsia="Times New Roman" w:hAnsi="Times New Roman" w:cs="Times New Roman"/>
                <w:highlight w:val="white"/>
              </w:rPr>
            </w:pPr>
          </w:p>
        </w:tc>
      </w:tr>
    </w:tbl>
    <w:p w:rsidR="001F03CF" w:rsidRPr="00E05016" w:rsidRDefault="001F03CF">
      <w:pPr>
        <w:spacing w:after="0" w:line="240" w:lineRule="auto"/>
        <w:rPr>
          <w:rFonts w:ascii="Times New Roman" w:eastAsia="Times New Roman" w:hAnsi="Times New Roman" w:cs="Times New Roman"/>
          <w:color w:val="000000"/>
        </w:rPr>
      </w:pPr>
    </w:p>
    <w:sectPr w:rsidR="001F03CF" w:rsidRPr="00E05016">
      <w:pgSz w:w="15840" w:h="12240" w:orient="landscape"/>
      <w:pgMar w:top="284" w:right="1381" w:bottom="1134"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3C18"/>
    <w:multiLevelType w:val="multilevel"/>
    <w:tmpl w:val="2E9EF3D6"/>
    <w:lvl w:ilvl="0">
      <w:start w:val="1"/>
      <w:numFmt w:val="decimal"/>
      <w:pStyle w:val="Heading1application"/>
      <w:lvlText w:val="%1."/>
      <w:lvlJc w:val="left"/>
      <w:pPr>
        <w:tabs>
          <w:tab w:val="num" w:pos="720"/>
        </w:tabs>
        <w:ind w:left="720" w:hanging="720"/>
      </w:pPr>
    </w:lvl>
    <w:lvl w:ilvl="1">
      <w:start w:val="1"/>
      <w:numFmt w:val="decimal"/>
      <w:pStyle w:val="Heading2application"/>
      <w:lvlText w:val="%2."/>
      <w:lvlJc w:val="left"/>
      <w:pPr>
        <w:tabs>
          <w:tab w:val="num" w:pos="1440"/>
        </w:tabs>
        <w:ind w:left="1440" w:hanging="720"/>
      </w:pPr>
    </w:lvl>
    <w:lvl w:ilvl="2">
      <w:start w:val="1"/>
      <w:numFmt w:val="decimal"/>
      <w:pStyle w:val="Normalapplication"/>
      <w:lvlText w:val="%3."/>
      <w:lvlJc w:val="left"/>
      <w:pPr>
        <w:tabs>
          <w:tab w:val="num" w:pos="2160"/>
        </w:tabs>
        <w:ind w:left="2160" w:hanging="720"/>
      </w:pPr>
    </w:lvl>
    <w:lvl w:ilvl="3">
      <w:start w:val="1"/>
      <w:numFmt w:val="decimal"/>
      <w:pStyle w:val="Normalnumberingapplication"/>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Токар Ольга Миколаївна">
    <w15:presenceInfo w15:providerId="AD" w15:userId="S-1-5-21-3175947892-1494850438-2699202094-120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3CF"/>
    <w:rsid w:val="0000590A"/>
    <w:rsid w:val="0000652A"/>
    <w:rsid w:val="000970F3"/>
    <w:rsid w:val="001148E5"/>
    <w:rsid w:val="00116A30"/>
    <w:rsid w:val="001D4E22"/>
    <w:rsid w:val="001F03CF"/>
    <w:rsid w:val="002A4D2B"/>
    <w:rsid w:val="002B5A54"/>
    <w:rsid w:val="002E51D8"/>
    <w:rsid w:val="00302A34"/>
    <w:rsid w:val="003A03FB"/>
    <w:rsid w:val="0041379E"/>
    <w:rsid w:val="00426156"/>
    <w:rsid w:val="00426645"/>
    <w:rsid w:val="00430435"/>
    <w:rsid w:val="00434ED1"/>
    <w:rsid w:val="00446182"/>
    <w:rsid w:val="004A5947"/>
    <w:rsid w:val="004F52ED"/>
    <w:rsid w:val="0053104E"/>
    <w:rsid w:val="005C20F0"/>
    <w:rsid w:val="005C2A47"/>
    <w:rsid w:val="006133F9"/>
    <w:rsid w:val="00657908"/>
    <w:rsid w:val="006814ED"/>
    <w:rsid w:val="007B35F9"/>
    <w:rsid w:val="007E2194"/>
    <w:rsid w:val="00813D8F"/>
    <w:rsid w:val="0084406F"/>
    <w:rsid w:val="00897676"/>
    <w:rsid w:val="008E4C90"/>
    <w:rsid w:val="008F7B03"/>
    <w:rsid w:val="009728BA"/>
    <w:rsid w:val="00994B21"/>
    <w:rsid w:val="009A1DAC"/>
    <w:rsid w:val="009B2DBB"/>
    <w:rsid w:val="009F654A"/>
    <w:rsid w:val="00A710E0"/>
    <w:rsid w:val="00AE5064"/>
    <w:rsid w:val="00BD08EF"/>
    <w:rsid w:val="00C36913"/>
    <w:rsid w:val="00C640A4"/>
    <w:rsid w:val="00C65D2C"/>
    <w:rsid w:val="00CB7D92"/>
    <w:rsid w:val="00D25E7B"/>
    <w:rsid w:val="00D916D1"/>
    <w:rsid w:val="00D96D29"/>
    <w:rsid w:val="00DE3CD4"/>
    <w:rsid w:val="00E05016"/>
    <w:rsid w:val="00E61FBF"/>
    <w:rsid w:val="00F4595B"/>
    <w:rsid w:val="00F85AC1"/>
    <w:rsid w:val="00FA5D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78004"/>
  <w15:docId w15:val="{8737047A-18DB-4F61-A040-CA686382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2BE2"/>
  </w:style>
  <w:style w:type="paragraph" w:styleId="1">
    <w:name w:val="heading 1"/>
    <w:basedOn w:val="a"/>
    <w:next w:val="a"/>
    <w:link w:val="10"/>
    <w:uiPriority w:val="9"/>
    <w:qFormat/>
    <w:rsid w:val="00ED6F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D6F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53DB0"/>
    <w:pPr>
      <w:keepNext/>
      <w:keepLines/>
      <w:spacing w:before="480" w:after="120"/>
    </w:pPr>
    <w:rPr>
      <w:b/>
      <w:sz w:val="72"/>
      <w:szCs w:val="72"/>
    </w:rPr>
  </w:style>
  <w:style w:type="table" w:styleId="a5">
    <w:name w:val="Table Grid"/>
    <w:basedOn w:val="a1"/>
    <w:uiPriority w:val="39"/>
    <w:rsid w:val="00ED6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ED6F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ED6F3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semiHidden/>
    <w:unhideWhenUsed/>
    <w:rsid w:val="00ED6F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numberingapplication">
    <w:name w:val="Normal numbering application"/>
    <w:basedOn w:val="a"/>
    <w:rsid w:val="00ED6F38"/>
    <w:pPr>
      <w:widowControl w:val="0"/>
      <w:numPr>
        <w:ilvl w:val="3"/>
        <w:numId w:val="1"/>
      </w:numPr>
      <w:spacing w:before="240" w:after="240" w:line="240" w:lineRule="auto"/>
      <w:ind w:left="0"/>
      <w:jc w:val="both"/>
      <w:outlineLvl w:val="2"/>
    </w:pPr>
    <w:rPr>
      <w:rFonts w:ascii="Times New Roman" w:hAnsi="Times New Roman" w:cs="Helvetica"/>
      <w:sz w:val="28"/>
      <w:szCs w:val="24"/>
    </w:rPr>
  </w:style>
  <w:style w:type="paragraph" w:customStyle="1" w:styleId="Heading2application">
    <w:name w:val="Heading 2 application"/>
    <w:basedOn w:val="2"/>
    <w:qFormat/>
    <w:rsid w:val="00ED6F38"/>
    <w:pPr>
      <w:widowControl w:val="0"/>
      <w:numPr>
        <w:ilvl w:val="1"/>
        <w:numId w:val="1"/>
      </w:numPr>
      <w:tabs>
        <w:tab w:val="clear" w:pos="1440"/>
        <w:tab w:val="num" w:pos="360"/>
        <w:tab w:val="left" w:pos="1418"/>
      </w:tabs>
      <w:spacing w:before="120" w:after="120" w:line="240" w:lineRule="auto"/>
      <w:ind w:left="7240"/>
      <w:jc w:val="center"/>
    </w:pPr>
    <w:rPr>
      <w:rFonts w:ascii="Times New Roman" w:eastAsia="Calibri" w:hAnsi="Times New Roman" w:cs="Times New Roman"/>
      <w:b/>
      <w:color w:val="000000"/>
      <w:sz w:val="28"/>
    </w:rPr>
  </w:style>
  <w:style w:type="paragraph" w:customStyle="1" w:styleId="Heading1application">
    <w:name w:val="Heading 1 application"/>
    <w:basedOn w:val="1"/>
    <w:qFormat/>
    <w:rsid w:val="00ED6F38"/>
    <w:pPr>
      <w:widowControl w:val="0"/>
      <w:numPr>
        <w:numId w:val="1"/>
      </w:numPr>
      <w:tabs>
        <w:tab w:val="num" w:pos="360"/>
      </w:tabs>
      <w:spacing w:before="120" w:after="120" w:line="240" w:lineRule="auto"/>
      <w:ind w:left="450" w:hanging="450"/>
      <w:jc w:val="center"/>
    </w:pPr>
    <w:rPr>
      <w:rFonts w:ascii="Times New Roman" w:eastAsia="Calibri" w:hAnsi="Times New Roman" w:cs="Helvetica"/>
      <w:b/>
      <w:color w:val="000000"/>
      <w:sz w:val="28"/>
    </w:rPr>
  </w:style>
  <w:style w:type="paragraph" w:customStyle="1" w:styleId="Normalapplication">
    <w:name w:val="Normal application"/>
    <w:basedOn w:val="a"/>
    <w:qFormat/>
    <w:rsid w:val="00ED6F38"/>
    <w:pPr>
      <w:widowControl w:val="0"/>
      <w:numPr>
        <w:ilvl w:val="2"/>
        <w:numId w:val="1"/>
      </w:numPr>
      <w:tabs>
        <w:tab w:val="left" w:pos="1701"/>
      </w:tabs>
      <w:spacing w:before="120" w:after="120" w:line="240" w:lineRule="auto"/>
      <w:jc w:val="both"/>
      <w:outlineLvl w:val="2"/>
    </w:pPr>
    <w:rPr>
      <w:rFonts w:ascii="Times New Roman" w:hAnsi="Times New Roman" w:cs="Helvetica"/>
      <w:sz w:val="28"/>
      <w:szCs w:val="24"/>
    </w:rPr>
  </w:style>
  <w:style w:type="numbering" w:customStyle="1" w:styleId="newnumberingapplications">
    <w:name w:val="new numbering applications"/>
    <w:rsid w:val="00ED6F38"/>
  </w:style>
  <w:style w:type="character" w:customStyle="1" w:styleId="st42">
    <w:name w:val="st42"/>
    <w:uiPriority w:val="99"/>
    <w:rsid w:val="00ED6F38"/>
    <w:rPr>
      <w:color w:val="000000"/>
    </w:rPr>
  </w:style>
  <w:style w:type="character" w:customStyle="1" w:styleId="20">
    <w:name w:val="Заголовок 2 Знак"/>
    <w:basedOn w:val="a0"/>
    <w:link w:val="2"/>
    <w:uiPriority w:val="9"/>
    <w:semiHidden/>
    <w:rsid w:val="00ED6F38"/>
    <w:rPr>
      <w:rFonts w:asciiTheme="majorHAnsi" w:eastAsiaTheme="majorEastAsia" w:hAnsiTheme="majorHAnsi" w:cstheme="majorBidi"/>
      <w:color w:val="2E74B5" w:themeColor="accent1" w:themeShade="BF"/>
      <w:sz w:val="26"/>
      <w:szCs w:val="26"/>
      <w:lang w:val="uk-UA"/>
    </w:rPr>
  </w:style>
  <w:style w:type="character" w:customStyle="1" w:styleId="10">
    <w:name w:val="Заголовок 1 Знак"/>
    <w:basedOn w:val="a0"/>
    <w:link w:val="1"/>
    <w:uiPriority w:val="9"/>
    <w:rsid w:val="00ED6F38"/>
    <w:rPr>
      <w:rFonts w:asciiTheme="majorHAnsi" w:eastAsiaTheme="majorEastAsia" w:hAnsiTheme="majorHAnsi" w:cstheme="majorBidi"/>
      <w:color w:val="2E74B5" w:themeColor="accent1" w:themeShade="BF"/>
      <w:sz w:val="32"/>
      <w:szCs w:val="32"/>
      <w:lang w:val="uk-UA"/>
    </w:rPr>
  </w:style>
  <w:style w:type="paragraph" w:customStyle="1" w:styleId="Default">
    <w:name w:val="Default"/>
    <w:rsid w:val="00FC5CA8"/>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rvts0">
    <w:name w:val="rvts0"/>
    <w:basedOn w:val="a0"/>
    <w:rsid w:val="00FC5CA8"/>
  </w:style>
  <w:style w:type="paragraph" w:styleId="a7">
    <w:name w:val="List Paragraph"/>
    <w:basedOn w:val="a"/>
    <w:uiPriority w:val="34"/>
    <w:qFormat/>
    <w:rsid w:val="00B65B21"/>
    <w:pPr>
      <w:ind w:left="720"/>
      <w:contextualSpacing/>
    </w:pPr>
  </w:style>
  <w:style w:type="paragraph" w:styleId="a8">
    <w:name w:val="Body Text"/>
    <w:basedOn w:val="a"/>
    <w:link w:val="a9"/>
    <w:uiPriority w:val="99"/>
    <w:unhideWhenUsed/>
    <w:rsid w:val="008000C6"/>
    <w:pPr>
      <w:spacing w:after="120"/>
    </w:pPr>
  </w:style>
  <w:style w:type="character" w:customStyle="1" w:styleId="a9">
    <w:name w:val="Основний текст Знак"/>
    <w:basedOn w:val="a0"/>
    <w:link w:val="a8"/>
    <w:uiPriority w:val="99"/>
    <w:rsid w:val="008000C6"/>
    <w:rPr>
      <w:lang w:val="uk-UA"/>
    </w:rPr>
  </w:style>
  <w:style w:type="paragraph" w:styleId="aa">
    <w:name w:val="footer"/>
    <w:basedOn w:val="a"/>
    <w:link w:val="ab"/>
    <w:uiPriority w:val="99"/>
    <w:unhideWhenUsed/>
    <w:rsid w:val="008000C6"/>
    <w:pPr>
      <w:tabs>
        <w:tab w:val="center" w:pos="4677"/>
        <w:tab w:val="right" w:pos="9355"/>
      </w:tabs>
      <w:spacing w:after="0" w:line="240" w:lineRule="auto"/>
    </w:pPr>
  </w:style>
  <w:style w:type="character" w:customStyle="1" w:styleId="ab">
    <w:name w:val="Нижній колонтитул Знак"/>
    <w:basedOn w:val="a0"/>
    <w:link w:val="aa"/>
    <w:uiPriority w:val="99"/>
    <w:rsid w:val="008000C6"/>
    <w:rPr>
      <w:lang w:val="uk-UA"/>
    </w:rPr>
  </w:style>
  <w:style w:type="paragraph" w:customStyle="1" w:styleId="Normalnumbering">
    <w:name w:val="Normal numbering"/>
    <w:basedOn w:val="a"/>
    <w:uiPriority w:val="99"/>
    <w:rsid w:val="007043B2"/>
    <w:pPr>
      <w:widowControl w:val="0"/>
      <w:tabs>
        <w:tab w:val="num" w:pos="2211"/>
      </w:tabs>
      <w:spacing w:before="120" w:after="120" w:line="240" w:lineRule="auto"/>
      <w:ind w:firstLine="851"/>
      <w:jc w:val="both"/>
      <w:outlineLvl w:val="0"/>
    </w:pPr>
    <w:rPr>
      <w:rFonts w:ascii="Times New Roman" w:hAnsi="Times New Roman" w:cs="Times New Roman"/>
      <w:sz w:val="28"/>
      <w:szCs w:val="28"/>
      <w:lang w:val="ru-RU" w:eastAsia="ru-RU"/>
    </w:rPr>
  </w:style>
  <w:style w:type="paragraph" w:customStyle="1" w:styleId="ac">
    <w:name w:val="Обычный буквенный список"/>
    <w:basedOn w:val="a"/>
    <w:link w:val="ad"/>
    <w:uiPriority w:val="99"/>
    <w:rsid w:val="007043B2"/>
    <w:pPr>
      <w:widowControl w:val="0"/>
      <w:tabs>
        <w:tab w:val="left" w:pos="1701"/>
      </w:tabs>
      <w:spacing w:after="0" w:line="240" w:lineRule="auto"/>
      <w:ind w:firstLine="851"/>
      <w:jc w:val="both"/>
      <w:outlineLvl w:val="2"/>
    </w:pPr>
    <w:rPr>
      <w:rFonts w:ascii="Times New Roman" w:hAnsi="Times New Roman" w:cs="Times New Roman"/>
      <w:sz w:val="28"/>
      <w:szCs w:val="28"/>
      <w:lang w:val="ru-RU" w:eastAsia="ru-RU"/>
    </w:rPr>
  </w:style>
  <w:style w:type="character" w:customStyle="1" w:styleId="ad">
    <w:name w:val="Обычный буквенный список Знак"/>
    <w:link w:val="ac"/>
    <w:uiPriority w:val="99"/>
    <w:locked/>
    <w:rsid w:val="007043B2"/>
    <w:rPr>
      <w:rFonts w:ascii="Times New Roman" w:eastAsia="Calibri" w:hAnsi="Times New Roman" w:cs="Times New Roman"/>
      <w:sz w:val="28"/>
      <w:szCs w:val="28"/>
      <w:lang w:val="ru-RU" w:eastAsia="ru-RU"/>
    </w:rPr>
  </w:style>
  <w:style w:type="numbering" w:customStyle="1" w:styleId="newnumbering">
    <w:name w:val="new numbering"/>
    <w:rsid w:val="007043B2"/>
  </w:style>
  <w:style w:type="paragraph" w:styleId="ae">
    <w:name w:val="Body Text Indent"/>
    <w:basedOn w:val="a"/>
    <w:link w:val="af"/>
    <w:uiPriority w:val="99"/>
    <w:unhideWhenUsed/>
    <w:rsid w:val="007043B2"/>
    <w:pPr>
      <w:spacing w:after="120"/>
      <w:ind w:left="283"/>
    </w:pPr>
  </w:style>
  <w:style w:type="character" w:customStyle="1" w:styleId="af">
    <w:name w:val="Основний текст з відступом Знак"/>
    <w:basedOn w:val="a0"/>
    <w:link w:val="ae"/>
    <w:uiPriority w:val="99"/>
    <w:rsid w:val="007043B2"/>
    <w:rPr>
      <w:lang w:val="uk-UA"/>
    </w:rPr>
  </w:style>
  <w:style w:type="character" w:styleId="af0">
    <w:name w:val="Hyperlink"/>
    <w:basedOn w:val="a0"/>
    <w:uiPriority w:val="99"/>
    <w:semiHidden/>
    <w:unhideWhenUsed/>
    <w:rsid w:val="005C0E37"/>
    <w:rPr>
      <w:color w:val="0000FF"/>
      <w:u w:val="single"/>
    </w:rPr>
  </w:style>
  <w:style w:type="character" w:customStyle="1" w:styleId="rvts46">
    <w:name w:val="rvts46"/>
    <w:basedOn w:val="a0"/>
    <w:rsid w:val="008E6B67"/>
  </w:style>
  <w:style w:type="paragraph" w:customStyle="1" w:styleId="rvps14">
    <w:name w:val="rvps14"/>
    <w:basedOn w:val="a"/>
    <w:rsid w:val="00EF52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A42D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42DAC"/>
  </w:style>
  <w:style w:type="character" w:customStyle="1" w:styleId="rvts11">
    <w:name w:val="rvts11"/>
    <w:basedOn w:val="a0"/>
    <w:rsid w:val="00A42DAC"/>
  </w:style>
  <w:style w:type="character" w:customStyle="1" w:styleId="rvts9">
    <w:name w:val="rvts9"/>
    <w:basedOn w:val="a0"/>
    <w:rsid w:val="004519FE"/>
  </w:style>
  <w:style w:type="character" w:customStyle="1" w:styleId="rvts40">
    <w:name w:val="rvts40"/>
    <w:basedOn w:val="a0"/>
    <w:rsid w:val="004519FE"/>
  </w:style>
  <w:style w:type="character" w:customStyle="1" w:styleId="rvts37">
    <w:name w:val="rvts37"/>
    <w:basedOn w:val="a0"/>
    <w:rsid w:val="00445989"/>
  </w:style>
  <w:style w:type="paragraph" w:customStyle="1" w:styleId="tj">
    <w:name w:val="tj"/>
    <w:basedOn w:val="a"/>
    <w:rsid w:val="00E469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69E8"/>
  </w:style>
  <w:style w:type="character" w:customStyle="1" w:styleId="a4">
    <w:name w:val="Назва Знак"/>
    <w:basedOn w:val="a0"/>
    <w:link w:val="a3"/>
    <w:uiPriority w:val="10"/>
    <w:rsid w:val="00E53DB0"/>
    <w:rPr>
      <w:rFonts w:ascii="Calibri" w:eastAsia="Calibri" w:hAnsi="Calibri" w:cs="Calibri"/>
      <w:b/>
      <w:sz w:val="72"/>
      <w:szCs w:val="72"/>
      <w:lang w:val="uk-UA" w:eastAsia="uk-UA"/>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top w:w="15" w:type="dxa"/>
        <w:left w:w="15" w:type="dxa"/>
        <w:bottom w:w="15" w:type="dxa"/>
        <w:right w:w="15" w:type="dxa"/>
      </w:tblCellMar>
    </w:tblPr>
  </w:style>
  <w:style w:type="table" w:customStyle="1" w:styleId="af4">
    <w:basedOn w:val="TableNormal"/>
    <w:tblPr>
      <w:tblStyleRowBandSize w:val="1"/>
      <w:tblStyleColBandSize w:val="1"/>
      <w:tblCellMar>
        <w:top w:w="15" w:type="dxa"/>
        <w:left w:w="15" w:type="dxa"/>
        <w:bottom w:w="15" w:type="dxa"/>
        <w:right w:w="15" w:type="dxa"/>
      </w:tblCellMar>
    </w:tblPr>
  </w:style>
  <w:style w:type="table" w:customStyle="1" w:styleId="af5">
    <w:basedOn w:val="TableNormal"/>
    <w:tblPr>
      <w:tblStyleRowBandSize w:val="1"/>
      <w:tblStyleColBandSize w:val="1"/>
      <w:tblCellMar>
        <w:top w:w="15" w:type="dxa"/>
        <w:left w:w="15" w:type="dxa"/>
        <w:bottom w:w="15" w:type="dxa"/>
        <w:right w:w="15" w:type="dxa"/>
      </w:tblCellMar>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top w:w="15" w:type="dxa"/>
        <w:left w:w="15" w:type="dxa"/>
        <w:bottom w:w="15" w:type="dxa"/>
        <w:right w:w="15" w:type="dxa"/>
      </w:tblCellMar>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CellMar>
        <w:top w:w="15" w:type="dxa"/>
        <w:left w:w="15" w:type="dxa"/>
        <w:bottom w:w="15" w:type="dxa"/>
        <w:right w:w="15" w:type="dxa"/>
      </w:tblCellMar>
    </w:tblPr>
  </w:style>
  <w:style w:type="table" w:customStyle="1" w:styleId="afa">
    <w:basedOn w:val="TableNormal"/>
    <w:tblPr>
      <w:tblStyleRowBandSize w:val="1"/>
      <w:tblStyleColBandSize w:val="1"/>
      <w:tblCellMar>
        <w:top w:w="15" w:type="dxa"/>
        <w:left w:w="15" w:type="dxa"/>
        <w:bottom w:w="15" w:type="dxa"/>
        <w:right w:w="15" w:type="dxa"/>
      </w:tblCellMar>
    </w:tblPr>
  </w:style>
  <w:style w:type="table" w:customStyle="1" w:styleId="afb">
    <w:basedOn w:val="TableNormal"/>
    <w:tblPr>
      <w:tblStyleRowBandSize w:val="1"/>
      <w:tblStyleColBandSize w:val="1"/>
      <w:tblCellMar>
        <w:top w:w="15" w:type="dxa"/>
        <w:left w:w="15" w:type="dxa"/>
        <w:bottom w:w="15" w:type="dxa"/>
        <w:right w:w="15" w:type="dxa"/>
      </w:tblCellMar>
    </w:tblPr>
  </w:style>
  <w:style w:type="paragraph" w:customStyle="1" w:styleId="tr">
    <w:name w:val="tr"/>
    <w:basedOn w:val="a"/>
    <w:rsid w:val="001D4E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c">
    <w:name w:val="tc"/>
    <w:basedOn w:val="a"/>
    <w:rsid w:val="001D4E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l">
    <w:name w:val="tl"/>
    <w:basedOn w:val="a"/>
    <w:rsid w:val="001D4E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1862">
      <w:bodyDiv w:val="1"/>
      <w:marLeft w:val="0"/>
      <w:marRight w:val="0"/>
      <w:marTop w:val="0"/>
      <w:marBottom w:val="0"/>
      <w:divBdr>
        <w:top w:val="none" w:sz="0" w:space="0" w:color="auto"/>
        <w:left w:val="none" w:sz="0" w:space="0" w:color="auto"/>
        <w:bottom w:val="none" w:sz="0" w:space="0" w:color="auto"/>
        <w:right w:val="none" w:sz="0" w:space="0" w:color="auto"/>
      </w:divBdr>
      <w:divsChild>
        <w:div w:id="1162544285">
          <w:marLeft w:val="0"/>
          <w:marRight w:val="0"/>
          <w:marTop w:val="0"/>
          <w:marBottom w:val="0"/>
          <w:divBdr>
            <w:top w:val="none" w:sz="0" w:space="0" w:color="auto"/>
            <w:left w:val="none" w:sz="0" w:space="0" w:color="auto"/>
            <w:bottom w:val="none" w:sz="0" w:space="0" w:color="auto"/>
            <w:right w:val="none" w:sz="0" w:space="0" w:color="auto"/>
          </w:divBdr>
        </w:div>
        <w:div w:id="804929115">
          <w:marLeft w:val="0"/>
          <w:marRight w:val="0"/>
          <w:marTop w:val="0"/>
          <w:marBottom w:val="0"/>
          <w:divBdr>
            <w:top w:val="none" w:sz="0" w:space="0" w:color="auto"/>
            <w:left w:val="none" w:sz="0" w:space="0" w:color="auto"/>
            <w:bottom w:val="none" w:sz="0" w:space="0" w:color="auto"/>
            <w:right w:val="none" w:sz="0" w:space="0" w:color="auto"/>
          </w:divBdr>
          <w:divsChild>
            <w:div w:id="862549982">
              <w:marLeft w:val="0"/>
              <w:marRight w:val="0"/>
              <w:marTop w:val="0"/>
              <w:marBottom w:val="150"/>
              <w:divBdr>
                <w:top w:val="none" w:sz="0" w:space="0" w:color="auto"/>
                <w:left w:val="none" w:sz="0" w:space="0" w:color="auto"/>
                <w:bottom w:val="none" w:sz="0" w:space="0" w:color="auto"/>
                <w:right w:val="none" w:sz="0" w:space="0" w:color="auto"/>
              </w:divBdr>
            </w:div>
          </w:divsChild>
        </w:div>
        <w:div w:id="1042821702">
          <w:marLeft w:val="0"/>
          <w:marRight w:val="0"/>
          <w:marTop w:val="0"/>
          <w:marBottom w:val="0"/>
          <w:divBdr>
            <w:top w:val="none" w:sz="0" w:space="0" w:color="auto"/>
            <w:left w:val="none" w:sz="0" w:space="0" w:color="auto"/>
            <w:bottom w:val="none" w:sz="0" w:space="0" w:color="auto"/>
            <w:right w:val="none" w:sz="0" w:space="0" w:color="auto"/>
          </w:divBdr>
        </w:div>
        <w:div w:id="995494875">
          <w:marLeft w:val="0"/>
          <w:marRight w:val="0"/>
          <w:marTop w:val="0"/>
          <w:marBottom w:val="0"/>
          <w:divBdr>
            <w:top w:val="none" w:sz="0" w:space="0" w:color="auto"/>
            <w:left w:val="none" w:sz="0" w:space="0" w:color="auto"/>
            <w:bottom w:val="none" w:sz="0" w:space="0" w:color="auto"/>
            <w:right w:val="none" w:sz="0" w:space="0" w:color="auto"/>
          </w:divBdr>
        </w:div>
        <w:div w:id="1456750355">
          <w:marLeft w:val="0"/>
          <w:marRight w:val="0"/>
          <w:marTop w:val="0"/>
          <w:marBottom w:val="0"/>
          <w:divBdr>
            <w:top w:val="none" w:sz="0" w:space="0" w:color="auto"/>
            <w:left w:val="none" w:sz="0" w:space="0" w:color="auto"/>
            <w:bottom w:val="none" w:sz="0" w:space="0" w:color="auto"/>
            <w:right w:val="none" w:sz="0" w:space="0" w:color="auto"/>
          </w:divBdr>
        </w:div>
        <w:div w:id="1167864427">
          <w:marLeft w:val="0"/>
          <w:marRight w:val="0"/>
          <w:marTop w:val="0"/>
          <w:marBottom w:val="0"/>
          <w:divBdr>
            <w:top w:val="none" w:sz="0" w:space="0" w:color="auto"/>
            <w:left w:val="none" w:sz="0" w:space="0" w:color="auto"/>
            <w:bottom w:val="none" w:sz="0" w:space="0" w:color="auto"/>
            <w:right w:val="none" w:sz="0" w:space="0" w:color="auto"/>
          </w:divBdr>
        </w:div>
        <w:div w:id="1443112953">
          <w:marLeft w:val="0"/>
          <w:marRight w:val="0"/>
          <w:marTop w:val="0"/>
          <w:marBottom w:val="0"/>
          <w:divBdr>
            <w:top w:val="none" w:sz="0" w:space="0" w:color="auto"/>
            <w:left w:val="none" w:sz="0" w:space="0" w:color="auto"/>
            <w:bottom w:val="none" w:sz="0" w:space="0" w:color="auto"/>
            <w:right w:val="none" w:sz="0" w:space="0" w:color="auto"/>
          </w:divBdr>
        </w:div>
        <w:div w:id="834539650">
          <w:marLeft w:val="0"/>
          <w:marRight w:val="0"/>
          <w:marTop w:val="0"/>
          <w:marBottom w:val="0"/>
          <w:divBdr>
            <w:top w:val="none" w:sz="0" w:space="0" w:color="auto"/>
            <w:left w:val="none" w:sz="0" w:space="0" w:color="auto"/>
            <w:bottom w:val="none" w:sz="0" w:space="0" w:color="auto"/>
            <w:right w:val="none" w:sz="0" w:space="0" w:color="auto"/>
          </w:divBdr>
          <w:divsChild>
            <w:div w:id="1447306304">
              <w:marLeft w:val="0"/>
              <w:marRight w:val="0"/>
              <w:marTop w:val="0"/>
              <w:marBottom w:val="150"/>
              <w:divBdr>
                <w:top w:val="none" w:sz="0" w:space="0" w:color="auto"/>
                <w:left w:val="none" w:sz="0" w:space="0" w:color="auto"/>
                <w:bottom w:val="none" w:sz="0" w:space="0" w:color="auto"/>
                <w:right w:val="none" w:sz="0" w:space="0" w:color="auto"/>
              </w:divBdr>
            </w:div>
          </w:divsChild>
        </w:div>
        <w:div w:id="1485586811">
          <w:marLeft w:val="0"/>
          <w:marRight w:val="0"/>
          <w:marTop w:val="0"/>
          <w:marBottom w:val="0"/>
          <w:divBdr>
            <w:top w:val="none" w:sz="0" w:space="0" w:color="auto"/>
            <w:left w:val="none" w:sz="0" w:space="0" w:color="auto"/>
            <w:bottom w:val="none" w:sz="0" w:space="0" w:color="auto"/>
            <w:right w:val="none" w:sz="0" w:space="0" w:color="auto"/>
          </w:divBdr>
        </w:div>
        <w:div w:id="1043942803">
          <w:marLeft w:val="0"/>
          <w:marRight w:val="0"/>
          <w:marTop w:val="0"/>
          <w:marBottom w:val="0"/>
          <w:divBdr>
            <w:top w:val="none" w:sz="0" w:space="0" w:color="auto"/>
            <w:left w:val="none" w:sz="0" w:space="0" w:color="auto"/>
            <w:bottom w:val="none" w:sz="0" w:space="0" w:color="auto"/>
            <w:right w:val="none" w:sz="0" w:space="0" w:color="auto"/>
          </w:divBdr>
          <w:divsChild>
            <w:div w:id="873465855">
              <w:marLeft w:val="0"/>
              <w:marRight w:val="0"/>
              <w:marTop w:val="0"/>
              <w:marBottom w:val="150"/>
              <w:divBdr>
                <w:top w:val="none" w:sz="0" w:space="0" w:color="auto"/>
                <w:left w:val="none" w:sz="0" w:space="0" w:color="auto"/>
                <w:bottom w:val="none" w:sz="0" w:space="0" w:color="auto"/>
                <w:right w:val="none" w:sz="0" w:space="0" w:color="auto"/>
              </w:divBdr>
            </w:div>
          </w:divsChild>
        </w:div>
        <w:div w:id="623998563">
          <w:marLeft w:val="0"/>
          <w:marRight w:val="0"/>
          <w:marTop w:val="0"/>
          <w:marBottom w:val="0"/>
          <w:divBdr>
            <w:top w:val="none" w:sz="0" w:space="0" w:color="auto"/>
            <w:left w:val="none" w:sz="0" w:space="0" w:color="auto"/>
            <w:bottom w:val="none" w:sz="0" w:space="0" w:color="auto"/>
            <w:right w:val="none" w:sz="0" w:space="0" w:color="auto"/>
          </w:divBdr>
        </w:div>
        <w:div w:id="1806701202">
          <w:marLeft w:val="0"/>
          <w:marRight w:val="0"/>
          <w:marTop w:val="0"/>
          <w:marBottom w:val="0"/>
          <w:divBdr>
            <w:top w:val="none" w:sz="0" w:space="0" w:color="auto"/>
            <w:left w:val="none" w:sz="0" w:space="0" w:color="auto"/>
            <w:bottom w:val="none" w:sz="0" w:space="0" w:color="auto"/>
            <w:right w:val="none" w:sz="0" w:space="0" w:color="auto"/>
          </w:divBdr>
        </w:div>
      </w:divsChild>
    </w:div>
    <w:div w:id="133373421">
      <w:bodyDiv w:val="1"/>
      <w:marLeft w:val="0"/>
      <w:marRight w:val="0"/>
      <w:marTop w:val="0"/>
      <w:marBottom w:val="0"/>
      <w:divBdr>
        <w:top w:val="none" w:sz="0" w:space="0" w:color="auto"/>
        <w:left w:val="none" w:sz="0" w:space="0" w:color="auto"/>
        <w:bottom w:val="none" w:sz="0" w:space="0" w:color="auto"/>
        <w:right w:val="none" w:sz="0" w:space="0" w:color="auto"/>
      </w:divBdr>
      <w:divsChild>
        <w:div w:id="583995365">
          <w:marLeft w:val="0"/>
          <w:marRight w:val="0"/>
          <w:marTop w:val="0"/>
          <w:marBottom w:val="0"/>
          <w:divBdr>
            <w:top w:val="none" w:sz="0" w:space="0" w:color="auto"/>
            <w:left w:val="none" w:sz="0" w:space="0" w:color="auto"/>
            <w:bottom w:val="none" w:sz="0" w:space="0" w:color="auto"/>
            <w:right w:val="none" w:sz="0" w:space="0" w:color="auto"/>
          </w:divBdr>
        </w:div>
        <w:div w:id="1840272929">
          <w:marLeft w:val="0"/>
          <w:marRight w:val="0"/>
          <w:marTop w:val="0"/>
          <w:marBottom w:val="0"/>
          <w:divBdr>
            <w:top w:val="none" w:sz="0" w:space="0" w:color="auto"/>
            <w:left w:val="none" w:sz="0" w:space="0" w:color="auto"/>
            <w:bottom w:val="none" w:sz="0" w:space="0" w:color="auto"/>
            <w:right w:val="none" w:sz="0" w:space="0" w:color="auto"/>
          </w:divBdr>
        </w:div>
        <w:div w:id="1584559523">
          <w:marLeft w:val="0"/>
          <w:marRight w:val="0"/>
          <w:marTop w:val="0"/>
          <w:marBottom w:val="0"/>
          <w:divBdr>
            <w:top w:val="none" w:sz="0" w:space="0" w:color="auto"/>
            <w:left w:val="none" w:sz="0" w:space="0" w:color="auto"/>
            <w:bottom w:val="none" w:sz="0" w:space="0" w:color="auto"/>
            <w:right w:val="none" w:sz="0" w:space="0" w:color="auto"/>
          </w:divBdr>
        </w:div>
      </w:divsChild>
    </w:div>
    <w:div w:id="1927030314">
      <w:bodyDiv w:val="1"/>
      <w:marLeft w:val="0"/>
      <w:marRight w:val="0"/>
      <w:marTop w:val="0"/>
      <w:marBottom w:val="0"/>
      <w:divBdr>
        <w:top w:val="none" w:sz="0" w:space="0" w:color="auto"/>
        <w:left w:val="none" w:sz="0" w:space="0" w:color="auto"/>
        <w:bottom w:val="none" w:sz="0" w:space="0" w:color="auto"/>
        <w:right w:val="none" w:sz="0" w:space="0" w:color="auto"/>
      </w:divBdr>
      <w:divsChild>
        <w:div w:id="709233220">
          <w:marLeft w:val="0"/>
          <w:marRight w:val="0"/>
          <w:marTop w:val="0"/>
          <w:marBottom w:val="0"/>
          <w:divBdr>
            <w:top w:val="none" w:sz="0" w:space="0" w:color="auto"/>
            <w:left w:val="none" w:sz="0" w:space="0" w:color="auto"/>
            <w:bottom w:val="none" w:sz="0" w:space="0" w:color="auto"/>
            <w:right w:val="none" w:sz="0" w:space="0" w:color="auto"/>
          </w:divBdr>
        </w:div>
        <w:div w:id="15928160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s://zakon.rada.gov.ua/laws/show/v0307874-18" TargetMode="External"/><Relationship Id="rId18" Type="http://schemas.openxmlformats.org/officeDocument/2006/relationships/hyperlink" Target="https://ips.ligazakon.net/document/view/gk47827?ed=2020_12_30&amp;an=140" TargetMode="External"/><Relationship Id="rId26" Type="http://schemas.openxmlformats.org/officeDocument/2006/relationships/hyperlink" Target="https://ips.ligazakon.net/document/view/gk47827?ed=2020_12_30&amp;an=140" TargetMode="External"/><Relationship Id="rId3" Type="http://schemas.openxmlformats.org/officeDocument/2006/relationships/styles" Target="styles.xml"/><Relationship Id="rId21" Type="http://schemas.openxmlformats.org/officeDocument/2006/relationships/hyperlink" Target="https://ips.ligazakon.net/document/view/gk42823?ed=2019_06_24&amp;an=2635" TargetMode="Externa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hyperlink" Target="https://ips.ligazakon.net/document/view/gk42823?ed=2019_06_24&amp;an=2631" TargetMode="External"/><Relationship Id="rId25" Type="http://schemas.openxmlformats.org/officeDocument/2006/relationships/hyperlink" Target="https://ips.ligazakon.net/document/view/gk42823?ed=2019_06_24&amp;an=2631" TargetMode="Externa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hyperlink" Target="https://ips.ligazakon.net/document/view/gk42823?ed=2019_06_24&amp;an=263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gif"/><Relationship Id="rId24" Type="http://schemas.openxmlformats.org/officeDocument/2006/relationships/hyperlink" Target="https://ips.ligazakon.net/document/view/gk42823?ed=2019_06_24&amp;an=2638" TargetMode="External"/><Relationship Id="rId5" Type="http://schemas.openxmlformats.org/officeDocument/2006/relationships/webSettings" Target="webSettings.xml"/><Relationship Id="rId15" Type="http://schemas.openxmlformats.org/officeDocument/2006/relationships/hyperlink" Target="https://zakon.rada.gov.ua/laws/file/imgs/98/p473873n4509-150.emf" TargetMode="External"/><Relationship Id="rId23" Type="http://schemas.openxmlformats.org/officeDocument/2006/relationships/hyperlink" Target="https://ips.ligazakon.net/document/view/gk42823?ed=2019_06_24&amp;an=2637" TargetMode="External"/><Relationship Id="rId28" Type="http://schemas.openxmlformats.org/officeDocument/2006/relationships/hyperlink" Target="https://ips.ligazakon.net/document/view/gk47827?ed=2020_12_30&amp;an=140" TargetMode="External"/><Relationship Id="rId10" Type="http://schemas.openxmlformats.org/officeDocument/2006/relationships/image" Target="media/image5.gif"/><Relationship Id="rId19" Type="http://schemas.openxmlformats.org/officeDocument/2006/relationships/hyperlink" Target="https://ips.ligazakon.net/document/view/gk42823?ed=2019_06_24&amp;an=263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hyperlink" Target="https://zakon.rada.gov.ua/laws/show/v0307874-18" TargetMode="External"/><Relationship Id="rId22" Type="http://schemas.openxmlformats.org/officeDocument/2006/relationships/hyperlink" Target="https://ips.ligazakon.net/document/view/gk42823?ed=2019_06_24&amp;an=2636" TargetMode="External"/><Relationship Id="rId27" Type="http://schemas.openxmlformats.org/officeDocument/2006/relationships/hyperlink" Target="https://ips.ligazakon.net/document/view/gk42823?ed=2019_06_24&amp;an=2631"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N9MKwWTgvnHymBR1fOFFy06cDg==">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29166</Words>
  <Characters>16626</Characters>
  <Application>Microsoft Office Word</Application>
  <DocSecurity>0</DocSecurity>
  <Lines>138</Lines>
  <Paragraphs>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Olexandr Gavva</dc:creator>
  <cp:lastModifiedBy>Дмитро Рохвадзе</cp:lastModifiedBy>
  <cp:revision>8</cp:revision>
  <dcterms:created xsi:type="dcterms:W3CDTF">2023-10-09T07:37:00Z</dcterms:created>
  <dcterms:modified xsi:type="dcterms:W3CDTF">2023-10-09T08:06:00Z</dcterms:modified>
</cp:coreProperties>
</file>