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D1C" w:rsidRDefault="00BB1D1C" w:rsidP="00BB1D1C">
      <w:pPr>
        <w:spacing w:after="0" w:line="300" w:lineRule="exact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BB1D1C" w:rsidRPr="00BB1D1C" w:rsidRDefault="00BB1D1C" w:rsidP="00BB1D1C">
      <w:pPr>
        <w:spacing w:before="0" w:after="0"/>
        <w:ind w:firstLine="5954"/>
        <w:rPr>
          <w:rFonts w:ascii="Times New Roman" w:hAnsi="Times New Roman" w:cs="Times New Roman"/>
          <w:sz w:val="24"/>
          <w:lang w:val="uk-UA"/>
        </w:rPr>
      </w:pPr>
      <w:r w:rsidRPr="00BB1D1C">
        <w:rPr>
          <w:rFonts w:ascii="Times New Roman" w:hAnsi="Times New Roman" w:cs="Times New Roman"/>
          <w:sz w:val="24"/>
          <w:lang w:val="uk-UA"/>
        </w:rPr>
        <w:t xml:space="preserve">Додаток </w:t>
      </w:r>
      <w:r w:rsidR="009E1863">
        <w:rPr>
          <w:rFonts w:ascii="Times New Roman" w:hAnsi="Times New Roman" w:cs="Times New Roman"/>
          <w:sz w:val="24"/>
          <w:lang w:val="uk-UA"/>
        </w:rPr>
        <w:t>2</w:t>
      </w:r>
      <w:bookmarkStart w:id="0" w:name="_GoBack"/>
      <w:bookmarkEnd w:id="0"/>
    </w:p>
    <w:p w:rsidR="00BB1D1C" w:rsidRPr="00BB1D1C" w:rsidRDefault="00BB1D1C" w:rsidP="00BB1D1C">
      <w:pPr>
        <w:spacing w:before="0" w:after="0"/>
        <w:ind w:firstLine="5954"/>
        <w:rPr>
          <w:rFonts w:ascii="Times New Roman" w:hAnsi="Times New Roman" w:cs="Times New Roman"/>
          <w:sz w:val="24"/>
          <w:lang w:val="uk-UA"/>
        </w:rPr>
      </w:pPr>
      <w:r w:rsidRPr="00BB1D1C">
        <w:rPr>
          <w:rFonts w:ascii="Times New Roman" w:hAnsi="Times New Roman" w:cs="Times New Roman"/>
          <w:sz w:val="24"/>
          <w:lang w:val="uk-UA"/>
        </w:rPr>
        <w:t xml:space="preserve">до Порядку реєстрації учасників </w:t>
      </w:r>
    </w:p>
    <w:p w:rsidR="00BB1D1C" w:rsidRPr="00BB1D1C" w:rsidRDefault="00BB1D1C" w:rsidP="00BB1D1C">
      <w:pPr>
        <w:spacing w:before="0" w:after="0"/>
        <w:ind w:firstLine="5954"/>
        <w:rPr>
          <w:rFonts w:ascii="Times New Roman" w:hAnsi="Times New Roman" w:cs="Times New Roman"/>
          <w:sz w:val="24"/>
          <w:lang w:val="uk-UA"/>
        </w:rPr>
      </w:pPr>
      <w:r w:rsidRPr="00BB1D1C">
        <w:rPr>
          <w:rFonts w:ascii="Times New Roman" w:hAnsi="Times New Roman" w:cs="Times New Roman"/>
          <w:sz w:val="24"/>
          <w:lang w:val="uk-UA"/>
        </w:rPr>
        <w:t xml:space="preserve">оптового енергетичного ринку </w:t>
      </w:r>
    </w:p>
    <w:p w:rsidR="00833CB3" w:rsidRPr="00BB1D1C" w:rsidRDefault="00833CB3" w:rsidP="00BB1D1C">
      <w:pPr>
        <w:spacing w:before="0" w:after="0"/>
        <w:rPr>
          <w:rFonts w:ascii="Times New Roman" w:hAnsi="Times New Roman" w:cs="Times New Roman"/>
          <w:sz w:val="24"/>
          <w:lang w:val="uk-UA"/>
        </w:rPr>
      </w:pPr>
    </w:p>
    <w:p w:rsidR="00BB1D1C" w:rsidRDefault="00BB1D1C" w:rsidP="00833CB3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3CB3" w:rsidRDefault="00833CB3" w:rsidP="00833CB3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Алгоритм генерації </w:t>
      </w:r>
      <w:r w:rsidRPr="000473EB">
        <w:rPr>
          <w:rFonts w:ascii="Times New Roman" w:hAnsi="Times New Roman" w:cs="Times New Roman"/>
          <w:b/>
          <w:sz w:val="28"/>
          <w:szCs w:val="28"/>
          <w:lang w:val="en-US"/>
        </w:rPr>
        <w:t>ECRB</w:t>
      </w:r>
      <w:r w:rsidRPr="000473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473EB">
        <w:rPr>
          <w:rFonts w:ascii="Times New Roman" w:hAnsi="Times New Roman" w:cs="Times New Roman"/>
          <w:b/>
          <w:sz w:val="28"/>
          <w:szCs w:val="28"/>
          <w:lang w:val="uk-UA"/>
        </w:rPr>
        <w:t>коду</w:t>
      </w:r>
    </w:p>
    <w:p w:rsidR="000473EB" w:rsidRPr="000473EB" w:rsidRDefault="000473EB" w:rsidP="00833CB3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3CB3" w:rsidRPr="000473EB" w:rsidRDefault="00833CB3" w:rsidP="00833CB3">
      <w:pPr>
        <w:pStyle w:val="a"/>
        <w:numPr>
          <w:ilvl w:val="0"/>
          <w:numId w:val="2"/>
        </w:numPr>
        <w:spacing w:after="0" w:line="30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73EB">
        <w:rPr>
          <w:rFonts w:ascii="Times New Roman" w:hAnsi="Times New Roman" w:cs="Times New Roman"/>
          <w:sz w:val="28"/>
          <w:szCs w:val="28"/>
          <w:lang w:val="en-US"/>
        </w:rPr>
        <w:t>ECRB</w:t>
      </w:r>
      <w:r w:rsidRPr="00047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код повинен складатися з 20 символів, згенерованих за таким алгоритмом:</w:t>
      </w:r>
    </w:p>
    <w:p w:rsidR="00833CB3" w:rsidRPr="000473EB" w:rsidRDefault="00833CB3" w:rsidP="00833CB3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uk-UA"/>
        </w:rPr>
        <w:t>1) символи 1</w:t>
      </w:r>
      <w:r w:rsidRPr="00047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– 4 у всіх </w:t>
      </w:r>
      <w:r w:rsidRPr="000473EB">
        <w:rPr>
          <w:rFonts w:ascii="Times New Roman" w:hAnsi="Times New Roman" w:cs="Times New Roman"/>
          <w:sz w:val="28"/>
          <w:szCs w:val="28"/>
          <w:lang w:val="en-US"/>
        </w:rPr>
        <w:t>ECRB</w:t>
      </w:r>
      <w:r w:rsidRPr="00047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кодах</w:t>
      </w:r>
      <w:r w:rsidRPr="00047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047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473EB">
        <w:rPr>
          <w:rFonts w:ascii="Times New Roman" w:hAnsi="Times New Roman" w:cs="Times New Roman"/>
          <w:sz w:val="28"/>
          <w:szCs w:val="28"/>
          <w:lang w:val="en-US"/>
        </w:rPr>
        <w:t>ECRB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833CB3" w:rsidRPr="000473EB" w:rsidRDefault="00833CB3" w:rsidP="00833CB3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Pr="000473E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имволи 5</w:t>
      </w:r>
      <w:r w:rsidR="00634A4E"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47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4A4E" w:rsidRPr="000473EB">
        <w:rPr>
          <w:rFonts w:ascii="Times New Roman" w:hAnsi="Times New Roman" w:cs="Times New Roman"/>
          <w:sz w:val="28"/>
          <w:szCs w:val="28"/>
          <w:lang w:val="ru-RU"/>
        </w:rPr>
        <w:t xml:space="preserve">і 17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– «-»;</w:t>
      </w:r>
    </w:p>
    <w:p w:rsidR="00833CB3" w:rsidRPr="000473EB" w:rsidRDefault="00833CB3" w:rsidP="00833CB3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uk-UA"/>
        </w:rPr>
        <w:t>3) символи 6 і 7 – «</w:t>
      </w:r>
      <w:r w:rsidRPr="000473EB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833CB3" w:rsidRPr="000473EB" w:rsidRDefault="00833CB3" w:rsidP="00833CB3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uk-UA"/>
        </w:rPr>
        <w:t>4) символи 9 – 12 – рік подання повністю заповненої реєстраційної форми;</w:t>
      </w:r>
    </w:p>
    <w:p w:rsidR="00833CB3" w:rsidRPr="000473EB" w:rsidRDefault="00833CB3" w:rsidP="00833CB3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uk-UA"/>
        </w:rPr>
        <w:t>5) символи 1</w:t>
      </w:r>
      <w:r w:rsidR="00634A4E" w:rsidRPr="000473E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4A4E" w:rsidRPr="000473E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634A4E" w:rsidRPr="000473E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– місяць подання повністю заповненої реєстраційної форми;</w:t>
      </w:r>
    </w:p>
    <w:p w:rsidR="00634A4E" w:rsidRPr="000473EB" w:rsidRDefault="00833CB3" w:rsidP="00634A4E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6) </w:t>
      </w:r>
      <w:r w:rsidR="00634A4E" w:rsidRPr="000473EB">
        <w:rPr>
          <w:rFonts w:ascii="Times New Roman" w:hAnsi="Times New Roman" w:cs="Times New Roman"/>
          <w:sz w:val="28"/>
          <w:szCs w:val="28"/>
          <w:lang w:val="uk-UA"/>
        </w:rPr>
        <w:t>символи 15 і 16 – число подання повністю заповненої реєстраційної форми;</w:t>
      </w:r>
    </w:p>
    <w:p w:rsidR="00634A4E" w:rsidRPr="000473EB" w:rsidRDefault="00634A4E" w:rsidP="00634A4E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uk-UA"/>
        </w:rPr>
        <w:t>7) символи 18 – 20 – порядковий номер учасник</w:t>
      </w:r>
      <w:r w:rsidR="00BB1D1C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оптового енергетичного ринку, як</w:t>
      </w:r>
      <w:r w:rsidR="00BB1D1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надісла</w:t>
      </w:r>
      <w:r w:rsidR="00BB1D1C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реєстраційну форму </w:t>
      </w:r>
      <w:r w:rsidR="00A04E3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04E31"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один і той </w:t>
      </w:r>
      <w:r w:rsidR="00BB1D1C">
        <w:rPr>
          <w:rFonts w:ascii="Times New Roman" w:hAnsi="Times New Roman" w:cs="Times New Roman"/>
          <w:sz w:val="28"/>
          <w:szCs w:val="28"/>
          <w:lang w:val="uk-UA"/>
        </w:rPr>
        <w:t>самий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день.</w:t>
      </w:r>
    </w:p>
    <w:p w:rsidR="00634A4E" w:rsidRPr="000473EB" w:rsidRDefault="00634A4E" w:rsidP="00634A4E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2. Приклади </w:t>
      </w:r>
      <w:r w:rsidRPr="000473EB">
        <w:rPr>
          <w:rFonts w:ascii="Times New Roman" w:hAnsi="Times New Roman" w:cs="Times New Roman"/>
          <w:sz w:val="28"/>
          <w:szCs w:val="28"/>
          <w:lang w:val="en-US"/>
        </w:rPr>
        <w:t>ECRB</w:t>
      </w:r>
      <w:r w:rsidRPr="00F828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кодів:</w:t>
      </w:r>
    </w:p>
    <w:p w:rsidR="00A4395F" w:rsidRPr="000473EB" w:rsidRDefault="00983A5A" w:rsidP="00634A4E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en-US"/>
        </w:rPr>
        <w:t>ECRB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код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473EB" w:rsidRPr="000473EB">
        <w:rPr>
          <w:rFonts w:ascii="Times New Roman" w:hAnsi="Times New Roman" w:cs="Times New Roman"/>
          <w:sz w:val="28"/>
          <w:szCs w:val="28"/>
          <w:lang w:val="uk-UA"/>
        </w:rPr>
        <w:t>ля двох</w:t>
      </w:r>
      <w:r w:rsidR="00A4395F"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учасник</w:t>
      </w:r>
      <w:r w:rsidR="000473EB" w:rsidRPr="000473EB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A4395F"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ринку</w:t>
      </w:r>
      <w:r w:rsidR="000473EB" w:rsidRPr="000473EB">
        <w:rPr>
          <w:rFonts w:ascii="Times New Roman" w:hAnsi="Times New Roman" w:cs="Times New Roman"/>
          <w:sz w:val="28"/>
          <w:szCs w:val="28"/>
          <w:lang w:val="uk-UA"/>
        </w:rPr>
        <w:t>, які</w:t>
      </w:r>
      <w:r w:rsidR="00A4395F"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надіслали повністю заповнені реєстраційні форми 01.06.20</w:t>
      </w:r>
      <w:r w:rsidR="00306846" w:rsidRPr="000473EB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0473EB" w:rsidRPr="000473E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34A4E" w:rsidRPr="000473EB" w:rsidRDefault="00634A4E" w:rsidP="00634A4E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"/>
        <w:gridCol w:w="397"/>
        <w:gridCol w:w="403"/>
        <w:gridCol w:w="403"/>
        <w:gridCol w:w="403"/>
        <w:gridCol w:w="397"/>
        <w:gridCol w:w="419"/>
        <w:gridCol w:w="419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473EB" w:rsidTr="000473EB"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73EB" w:rsidRPr="000473EB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03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03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03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19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19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73EB" w:rsidRPr="000473EB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</w:tbl>
    <w:p w:rsidR="000473EB" w:rsidRDefault="00634A4E" w:rsidP="00634A4E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"/>
        <w:gridCol w:w="397"/>
        <w:gridCol w:w="403"/>
        <w:gridCol w:w="403"/>
        <w:gridCol w:w="403"/>
        <w:gridCol w:w="397"/>
        <w:gridCol w:w="419"/>
        <w:gridCol w:w="419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473EB" w:rsidTr="000473EB"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73EB" w:rsidRPr="000473EB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03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03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03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19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19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0473EB" w:rsidRPr="00634A4E" w:rsidRDefault="00F8285C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73EB" w:rsidRPr="000473EB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634A4E" w:rsidRDefault="00634A4E" w:rsidP="00634A4E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833CB3" w:rsidRDefault="00833CB3" w:rsidP="00833CB3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833CB3" w:rsidRPr="00634A4E" w:rsidRDefault="00833CB3">
      <w:pPr>
        <w:rPr>
          <w:lang w:val="uk-UA"/>
        </w:rPr>
      </w:pPr>
    </w:p>
    <w:sectPr w:rsidR="00833CB3" w:rsidRPr="00634A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6315D4"/>
    <w:multiLevelType w:val="hybridMultilevel"/>
    <w:tmpl w:val="86444B00"/>
    <w:lvl w:ilvl="0" w:tplc="6032B1B0">
      <w:start w:val="5"/>
      <w:numFmt w:val="bullet"/>
      <w:pStyle w:val="a"/>
      <w:lvlText w:val="F"/>
      <w:lvlJc w:val="left"/>
      <w:pPr>
        <w:ind w:left="720" w:hanging="360"/>
      </w:pPr>
      <w:rPr>
        <w:rFonts w:ascii="Wingdings" w:eastAsiaTheme="majorEastAsia" w:hAnsi="Wingdings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C39F6"/>
    <w:multiLevelType w:val="hybridMultilevel"/>
    <w:tmpl w:val="597A0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B3"/>
    <w:rsid w:val="000473EB"/>
    <w:rsid w:val="00306846"/>
    <w:rsid w:val="00443154"/>
    <w:rsid w:val="00634A4E"/>
    <w:rsid w:val="00833CB3"/>
    <w:rsid w:val="00983A5A"/>
    <w:rsid w:val="009E1863"/>
    <w:rsid w:val="00A04E31"/>
    <w:rsid w:val="00A4395F"/>
    <w:rsid w:val="00BB1D1C"/>
    <w:rsid w:val="00F8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6C2F"/>
  <w15:chartTrackingRefBased/>
  <w15:docId w15:val="{1589C571-6D9C-4FE6-AC82-68885D10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833CB3"/>
    <w:pPr>
      <w:spacing w:before="120" w:after="120" w:line="240" w:lineRule="auto"/>
    </w:pPr>
    <w:rPr>
      <w:rFonts w:ascii="Arial" w:eastAsiaTheme="minorEastAsia" w:hAnsi="Arial"/>
      <w:color w:val="000000" w:themeColor="text1"/>
      <w:sz w:val="18"/>
      <w:szCs w:val="24"/>
      <w:lang w:val="de-DE" w:eastAsia="de-D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833CB3"/>
    <w:pPr>
      <w:numPr>
        <w:numId w:val="1"/>
      </w:numPr>
      <w:contextualSpacing/>
    </w:pPr>
  </w:style>
  <w:style w:type="table" w:styleId="a4">
    <w:name w:val="Table Grid"/>
    <w:basedOn w:val="a2"/>
    <w:uiPriority w:val="39"/>
    <w:rsid w:val="00634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unhideWhenUsed/>
    <w:rsid w:val="00A04E31"/>
    <w:pPr>
      <w:spacing w:before="0" w:after="0"/>
    </w:pPr>
    <w:rPr>
      <w:rFonts w:ascii="Segoe UI" w:hAnsi="Segoe UI" w:cs="Segoe UI"/>
      <w:szCs w:val="18"/>
    </w:rPr>
  </w:style>
  <w:style w:type="character" w:customStyle="1" w:styleId="a6">
    <w:name w:val="Текст у виносці Знак"/>
    <w:basedOn w:val="a1"/>
    <w:link w:val="a5"/>
    <w:uiPriority w:val="99"/>
    <w:semiHidden/>
    <w:rsid w:val="00A04E31"/>
    <w:rPr>
      <w:rFonts w:ascii="Segoe UI" w:eastAsiaTheme="minorEastAsia" w:hAnsi="Segoe UI" w:cs="Segoe UI"/>
      <w:color w:val="000000" w:themeColor="text1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Plakyda</dc:creator>
  <cp:keywords/>
  <dc:description/>
  <cp:lastModifiedBy>Юрій Антонюк</cp:lastModifiedBy>
  <cp:revision>2</cp:revision>
  <dcterms:created xsi:type="dcterms:W3CDTF">2023-08-25T10:04:00Z</dcterms:created>
  <dcterms:modified xsi:type="dcterms:W3CDTF">2023-08-25T10:04:00Z</dcterms:modified>
</cp:coreProperties>
</file>