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56FAA" w14:textId="77777777" w:rsidR="00E44B06" w:rsidRPr="00D332BD" w:rsidRDefault="00E44B06" w:rsidP="00E44B06">
      <w:pPr>
        <w:ind w:right="-30"/>
        <w:jc w:val="center"/>
        <w:rPr>
          <w:b/>
          <w:sz w:val="28"/>
          <w:szCs w:val="28"/>
        </w:rPr>
      </w:pPr>
      <w:r w:rsidRPr="00D332BD">
        <w:rPr>
          <w:rFonts w:eastAsia="Times New Roman"/>
          <w:b/>
          <w:sz w:val="28"/>
          <w:szCs w:val="28"/>
        </w:rPr>
        <w:t>Узагальнені зауваження та пропозиції до проєкту рішення НКРЕКП, що має ознаки регуляторного акта, – проєкту постанови НКРЕКП</w:t>
      </w:r>
      <w:r w:rsidRPr="00D332BD">
        <w:rPr>
          <w:b/>
          <w:sz w:val="28"/>
          <w:szCs w:val="28"/>
        </w:rPr>
        <w:t xml:space="preserve"> «Про затвердження Змін до Кодексу системи передачі»</w:t>
      </w:r>
    </w:p>
    <w:tbl>
      <w:tblPr>
        <w:tblW w:w="16019" w:type="dxa"/>
        <w:tblInd w:w="-4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710"/>
        <w:gridCol w:w="3927"/>
        <w:gridCol w:w="3869"/>
        <w:gridCol w:w="3827"/>
        <w:gridCol w:w="3686"/>
      </w:tblGrid>
      <w:tr w:rsidR="00E44B06" w:rsidRPr="00D332BD" w14:paraId="68358976" w14:textId="77777777" w:rsidTr="0024236A">
        <w:tc>
          <w:tcPr>
            <w:tcW w:w="710" w:type="dxa"/>
            <w:shd w:val="clear" w:color="auto" w:fill="auto"/>
            <w:tcMar>
              <w:top w:w="100" w:type="dxa"/>
              <w:left w:w="100" w:type="dxa"/>
              <w:bottom w:w="100" w:type="dxa"/>
              <w:right w:w="100" w:type="dxa"/>
            </w:tcMar>
            <w:vAlign w:val="center"/>
          </w:tcPr>
          <w:p w14:paraId="77899596" w14:textId="77777777" w:rsidR="00E44B06" w:rsidRPr="00D332BD" w:rsidRDefault="00E44B06" w:rsidP="00CD223D">
            <w:pPr>
              <w:tabs>
                <w:tab w:val="left" w:pos="6946"/>
                <w:tab w:val="left" w:pos="7088"/>
              </w:tabs>
              <w:spacing w:before="120" w:after="120"/>
              <w:ind w:left="142" w:right="170"/>
              <w:jc w:val="center"/>
              <w:rPr>
                <w:rStyle w:val="st42"/>
                <w:b/>
                <w:sz w:val="20"/>
              </w:rPr>
            </w:pPr>
            <w:r w:rsidRPr="00D332BD">
              <w:rPr>
                <w:rStyle w:val="st42"/>
                <w:b/>
                <w:sz w:val="20"/>
              </w:rPr>
              <w:t xml:space="preserve">№ </w:t>
            </w:r>
          </w:p>
        </w:tc>
        <w:tc>
          <w:tcPr>
            <w:tcW w:w="3927" w:type="dxa"/>
            <w:shd w:val="clear" w:color="auto" w:fill="auto"/>
            <w:tcMar>
              <w:top w:w="100" w:type="dxa"/>
              <w:left w:w="100" w:type="dxa"/>
              <w:bottom w:w="100" w:type="dxa"/>
              <w:right w:w="100" w:type="dxa"/>
            </w:tcMar>
          </w:tcPr>
          <w:p w14:paraId="743CA19C" w14:textId="77777777" w:rsidR="00E44B06" w:rsidRPr="00D332BD" w:rsidRDefault="00E44B06" w:rsidP="00CD223D">
            <w:pPr>
              <w:pStyle w:val="TableParagraph"/>
              <w:tabs>
                <w:tab w:val="left" w:pos="3119"/>
                <w:tab w:val="left" w:pos="3261"/>
                <w:tab w:val="left" w:pos="6946"/>
                <w:tab w:val="left" w:pos="7088"/>
              </w:tabs>
              <w:spacing w:before="120" w:after="120"/>
              <w:ind w:left="42" w:right="170" w:firstLine="284"/>
              <w:jc w:val="center"/>
              <w:rPr>
                <w:rStyle w:val="st42"/>
                <w:rFonts w:eastAsia="Calibri"/>
                <w:b/>
                <w:sz w:val="24"/>
                <w:szCs w:val="24"/>
                <w:lang w:val="uk-UA"/>
              </w:rPr>
            </w:pPr>
            <w:r w:rsidRPr="00D332BD">
              <w:rPr>
                <w:b/>
                <w:i/>
                <w:sz w:val="24"/>
                <w:szCs w:val="24"/>
                <w:lang w:val="uk-UA" w:eastAsia="uk-UA"/>
              </w:rPr>
              <w:t>ЗМІСТ ПОЛОЖЕНЬ ПРОЄКТУ ПОСТАНОВИ</w:t>
            </w:r>
          </w:p>
        </w:tc>
        <w:tc>
          <w:tcPr>
            <w:tcW w:w="3869" w:type="dxa"/>
          </w:tcPr>
          <w:p w14:paraId="5510E345" w14:textId="77777777" w:rsidR="00E44B06" w:rsidRPr="00D332BD" w:rsidRDefault="00E44B06" w:rsidP="00142626">
            <w:pPr>
              <w:pStyle w:val="TableParagraph"/>
              <w:tabs>
                <w:tab w:val="left" w:pos="3486"/>
              </w:tabs>
              <w:spacing w:before="120" w:after="120"/>
              <w:ind w:left="-49" w:right="170" w:firstLine="416"/>
              <w:jc w:val="center"/>
              <w:rPr>
                <w:b/>
                <w:i/>
                <w:sz w:val="24"/>
                <w:szCs w:val="24"/>
                <w:lang w:val="uk-UA" w:eastAsia="uk-UA"/>
              </w:rPr>
            </w:pPr>
            <w:r w:rsidRPr="00D332BD">
              <w:rPr>
                <w:b/>
                <w:i/>
                <w:sz w:val="24"/>
                <w:szCs w:val="24"/>
                <w:lang w:val="uk-UA"/>
              </w:rPr>
              <w:t>ЗАУВАЖЕННЯ ТА ПРОПОЗИЦІЇ ДО ПРОЄКТУ РІШЕННЯ НКРЕКП</w:t>
            </w:r>
          </w:p>
        </w:tc>
        <w:tc>
          <w:tcPr>
            <w:tcW w:w="3827" w:type="dxa"/>
          </w:tcPr>
          <w:p w14:paraId="03EBA2D0" w14:textId="77777777" w:rsidR="00E44B06" w:rsidRPr="00D332BD" w:rsidRDefault="00E44B06" w:rsidP="00CD223D">
            <w:pPr>
              <w:pStyle w:val="TableParagraph"/>
              <w:tabs>
                <w:tab w:val="left" w:pos="3119"/>
                <w:tab w:val="left" w:pos="3261"/>
                <w:tab w:val="left" w:pos="6946"/>
                <w:tab w:val="left" w:pos="7088"/>
              </w:tabs>
              <w:spacing w:before="120" w:after="120"/>
              <w:ind w:left="42" w:right="170"/>
              <w:jc w:val="center"/>
              <w:rPr>
                <w:b/>
                <w:i/>
                <w:lang w:val="uk-UA" w:eastAsia="uk-UA"/>
              </w:rPr>
            </w:pPr>
            <w:r w:rsidRPr="00D332BD">
              <w:rPr>
                <w:b/>
                <w:i/>
                <w:sz w:val="24"/>
                <w:lang w:val="uk-UA"/>
              </w:rPr>
              <w:t>ОБҐРУНТУВАННЯ ДО ЗАУВАЖЕНЬ ТА ПРОПОЗИЦІЙ</w:t>
            </w:r>
          </w:p>
        </w:tc>
        <w:tc>
          <w:tcPr>
            <w:tcW w:w="3686" w:type="dxa"/>
          </w:tcPr>
          <w:p w14:paraId="01D1C9C0" w14:textId="77777777" w:rsidR="00E44B06" w:rsidRPr="00D332BD" w:rsidRDefault="00E44B06" w:rsidP="006D6003">
            <w:pPr>
              <w:pStyle w:val="TableParagraph"/>
              <w:spacing w:before="120" w:after="120"/>
              <w:ind w:left="0" w:firstLine="334"/>
              <w:jc w:val="center"/>
              <w:rPr>
                <w:b/>
                <w:i/>
                <w:lang w:val="uk-UA" w:eastAsia="uk-UA"/>
              </w:rPr>
            </w:pPr>
            <w:r w:rsidRPr="00D332BD">
              <w:rPr>
                <w:b/>
                <w:i/>
                <w:sz w:val="24"/>
                <w:lang w:val="uk-UA"/>
              </w:rPr>
              <w:t>ПОПЕРЕДНЯ ПОЗИЦІЯ НКРЕКП ЩОДО НАДАНИХ ЗАУВАЖЕНЬ ТА ПРОПОЗИЦІЙ З ОБҐРУНТУВАННЯМИ ЩОДО ПРИЙНЯТТЯ АБО ВІДХИЛЕННЯ</w:t>
            </w:r>
          </w:p>
        </w:tc>
      </w:tr>
      <w:tr w:rsidR="00E44B06" w:rsidRPr="00D332BD" w14:paraId="128D9D05" w14:textId="77777777" w:rsidTr="00EC7755">
        <w:trPr>
          <w:trHeight w:val="471"/>
        </w:trPr>
        <w:tc>
          <w:tcPr>
            <w:tcW w:w="16019" w:type="dxa"/>
            <w:gridSpan w:val="5"/>
          </w:tcPr>
          <w:p w14:paraId="68E77558" w14:textId="77777777" w:rsidR="00E44B06" w:rsidRPr="00D332BD" w:rsidRDefault="00E44B06" w:rsidP="00142626">
            <w:pPr>
              <w:shd w:val="clear" w:color="auto" w:fill="FFFFFF"/>
              <w:tabs>
                <w:tab w:val="left" w:pos="3486"/>
              </w:tabs>
              <w:spacing w:line="240" w:lineRule="auto"/>
              <w:ind w:left="-49" w:firstLine="416"/>
              <w:jc w:val="center"/>
              <w:rPr>
                <w:b/>
              </w:rPr>
            </w:pPr>
            <w:r w:rsidRPr="00D332BD">
              <w:rPr>
                <w:b/>
              </w:rPr>
              <w:t>Кодекс системи передачі, затверджений постановою Національної комісії, що здійснює державне регулювання у сферах енергетики та комунальних послуг, від 14 березня 2018 року № 309</w:t>
            </w:r>
          </w:p>
        </w:tc>
      </w:tr>
      <w:tr w:rsidR="00C20D51" w:rsidRPr="00D332BD" w14:paraId="2EB8DFD5" w14:textId="77777777" w:rsidTr="0023505A">
        <w:tc>
          <w:tcPr>
            <w:tcW w:w="16019" w:type="dxa"/>
            <w:gridSpan w:val="5"/>
          </w:tcPr>
          <w:p w14:paraId="5DCD7972" w14:textId="77777777" w:rsidR="00C20D51" w:rsidRPr="00D332BD" w:rsidRDefault="00C20D51" w:rsidP="00142626">
            <w:pPr>
              <w:shd w:val="clear" w:color="auto" w:fill="FFFFFF"/>
              <w:tabs>
                <w:tab w:val="left" w:pos="3486"/>
              </w:tabs>
              <w:spacing w:line="240" w:lineRule="auto"/>
              <w:ind w:left="-49" w:firstLine="416"/>
              <w:jc w:val="center"/>
              <w:rPr>
                <w:b/>
              </w:rPr>
            </w:pPr>
            <w:r w:rsidRPr="00D332BD">
              <w:rPr>
                <w:b/>
              </w:rPr>
              <w:t>I. Загальні положення</w:t>
            </w:r>
          </w:p>
        </w:tc>
      </w:tr>
      <w:tr w:rsidR="00C20D51" w:rsidRPr="00D332BD" w14:paraId="2CC8595D" w14:textId="77777777" w:rsidTr="0023505A">
        <w:tc>
          <w:tcPr>
            <w:tcW w:w="16019" w:type="dxa"/>
            <w:gridSpan w:val="5"/>
          </w:tcPr>
          <w:p w14:paraId="056FCAEB" w14:textId="77777777" w:rsidR="00C20D51" w:rsidRPr="00D332BD" w:rsidRDefault="00C20D51" w:rsidP="00142626">
            <w:pPr>
              <w:shd w:val="clear" w:color="auto" w:fill="FFFFFF"/>
              <w:tabs>
                <w:tab w:val="left" w:pos="3486"/>
              </w:tabs>
              <w:spacing w:line="240" w:lineRule="auto"/>
              <w:ind w:left="-49" w:firstLine="416"/>
              <w:jc w:val="center"/>
              <w:rPr>
                <w:b/>
              </w:rPr>
            </w:pPr>
            <w:r w:rsidRPr="00D332BD">
              <w:rPr>
                <w:b/>
              </w:rPr>
              <w:t>1. Визначення основних термінів та понять</w:t>
            </w:r>
          </w:p>
        </w:tc>
      </w:tr>
      <w:tr w:rsidR="00C20D51" w:rsidRPr="00D332BD" w14:paraId="6D52A286" w14:textId="77777777" w:rsidTr="0024236A">
        <w:tc>
          <w:tcPr>
            <w:tcW w:w="710" w:type="dxa"/>
            <w:shd w:val="clear" w:color="auto" w:fill="auto"/>
            <w:tcMar>
              <w:top w:w="100" w:type="dxa"/>
              <w:left w:w="100" w:type="dxa"/>
              <w:bottom w:w="100" w:type="dxa"/>
              <w:right w:w="100" w:type="dxa"/>
            </w:tcMar>
            <w:vAlign w:val="center"/>
          </w:tcPr>
          <w:p w14:paraId="1D18FCE9" w14:textId="4F4F5DFE" w:rsidR="00C20D51" w:rsidRPr="00D332BD" w:rsidRDefault="006D6003" w:rsidP="00CD223D">
            <w:pPr>
              <w:tabs>
                <w:tab w:val="left" w:pos="6946"/>
                <w:tab w:val="left" w:pos="7088"/>
              </w:tabs>
              <w:spacing w:before="120" w:after="120"/>
              <w:ind w:left="46"/>
              <w:jc w:val="center"/>
              <w:rPr>
                <w:rStyle w:val="st42"/>
                <w:b/>
              </w:rPr>
            </w:pPr>
            <w:r w:rsidRPr="00D332BD">
              <w:rPr>
                <w:rStyle w:val="st42"/>
                <w:b/>
              </w:rPr>
              <w:t>1.4</w:t>
            </w:r>
          </w:p>
        </w:tc>
        <w:tc>
          <w:tcPr>
            <w:tcW w:w="3927" w:type="dxa"/>
            <w:shd w:val="clear" w:color="auto" w:fill="auto"/>
            <w:tcMar>
              <w:top w:w="100" w:type="dxa"/>
              <w:left w:w="100" w:type="dxa"/>
              <w:bottom w:w="100" w:type="dxa"/>
              <w:right w:w="100" w:type="dxa"/>
            </w:tcMar>
          </w:tcPr>
          <w:p w14:paraId="5DEB7030" w14:textId="77777777" w:rsidR="00142626" w:rsidRPr="00D332BD" w:rsidRDefault="00142626" w:rsidP="00C20D51">
            <w:pPr>
              <w:spacing w:after="0"/>
              <w:ind w:firstLine="462"/>
              <w:jc w:val="both"/>
              <w:rPr>
                <w:rStyle w:val="st42"/>
                <w:color w:val="auto"/>
              </w:rPr>
            </w:pPr>
          </w:p>
          <w:p w14:paraId="4C8E0261" w14:textId="59EC6BAB" w:rsidR="00C20D51" w:rsidRPr="00D332BD" w:rsidRDefault="006D6003" w:rsidP="00C20D51">
            <w:pPr>
              <w:spacing w:after="0"/>
              <w:ind w:firstLine="462"/>
              <w:jc w:val="both"/>
              <w:rPr>
                <w:rStyle w:val="st42"/>
                <w:color w:val="auto"/>
              </w:rPr>
            </w:pPr>
            <w:r w:rsidRPr="00D332BD">
              <w:rPr>
                <w:rStyle w:val="st42"/>
                <w:color w:val="auto"/>
              </w:rPr>
              <w:t>джерело потужності – генеруючі потужності, УЗЕ та/або заходи управління попитом, які можуть забезпечити покриття попиту на електричну енергію;</w:t>
            </w:r>
          </w:p>
        </w:tc>
        <w:tc>
          <w:tcPr>
            <w:tcW w:w="3869" w:type="dxa"/>
          </w:tcPr>
          <w:p w14:paraId="13029F06"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7B04A54C" w14:textId="7AC326B1" w:rsidR="006D6003" w:rsidRPr="00D332BD" w:rsidRDefault="006D6003" w:rsidP="00142626">
            <w:pPr>
              <w:tabs>
                <w:tab w:val="left" w:pos="3486"/>
              </w:tabs>
              <w:ind w:left="-49" w:firstLine="416"/>
              <w:jc w:val="both"/>
              <w:rPr>
                <w:rFonts w:eastAsiaTheme="minorEastAsia"/>
                <w:b/>
                <w:bCs/>
              </w:rPr>
            </w:pPr>
            <w:r w:rsidRPr="00D332BD">
              <w:rPr>
                <w:rFonts w:eastAsiaTheme="minorEastAsia"/>
                <w:b/>
                <w:bCs/>
              </w:rPr>
              <w:t>Пропонуємо вилучити термін «</w:t>
            </w:r>
            <w:r w:rsidRPr="00D332BD">
              <w:rPr>
                <w:b/>
              </w:rPr>
              <w:t xml:space="preserve">джерело потужності» </w:t>
            </w:r>
            <w:r w:rsidRPr="00D332BD">
              <w:rPr>
                <w:rFonts w:eastAsiaTheme="minorEastAsia"/>
                <w:b/>
                <w:bCs/>
              </w:rPr>
              <w:t>з проєкту змін до КСП.</w:t>
            </w:r>
          </w:p>
          <w:p w14:paraId="46E2D074" w14:textId="5C20B028" w:rsidR="00C20D51" w:rsidRPr="00D332BD" w:rsidRDefault="00C20D51" w:rsidP="00142626">
            <w:pPr>
              <w:tabs>
                <w:tab w:val="left" w:pos="3486"/>
              </w:tabs>
              <w:spacing w:after="0"/>
              <w:ind w:left="-49" w:firstLine="416"/>
              <w:jc w:val="both"/>
              <w:rPr>
                <w:strike/>
              </w:rPr>
            </w:pPr>
          </w:p>
        </w:tc>
        <w:tc>
          <w:tcPr>
            <w:tcW w:w="3827" w:type="dxa"/>
          </w:tcPr>
          <w:p w14:paraId="17F5CE3F" w14:textId="77777777" w:rsidR="006D6003" w:rsidRPr="00D332BD" w:rsidRDefault="006D6003" w:rsidP="006D6003">
            <w:pPr>
              <w:jc w:val="both"/>
            </w:pPr>
            <w:r w:rsidRPr="00D332BD">
              <w:t>У чинній редакції КСП застосовується термін:</w:t>
            </w:r>
          </w:p>
          <w:p w14:paraId="4BF60B72" w14:textId="77777777" w:rsidR="006D6003" w:rsidRPr="00D332BD" w:rsidRDefault="006D6003" w:rsidP="006D6003">
            <w:pPr>
              <w:jc w:val="both"/>
              <w:rPr>
                <w:rFonts w:eastAsiaTheme="minorEastAsia"/>
                <w:bCs/>
              </w:rPr>
            </w:pPr>
            <w:r w:rsidRPr="00D332BD">
              <w:rPr>
                <w:rFonts w:eastAsiaTheme="minorEastAsia"/>
                <w:b/>
                <w:bCs/>
              </w:rPr>
              <w:t xml:space="preserve">відповідність (достатність) </w:t>
            </w:r>
            <w:r w:rsidRPr="00D332BD">
              <w:rPr>
                <w:rFonts w:eastAsiaTheme="minorEastAsia"/>
                <w:b/>
                <w:bCs/>
                <w:u w:val="single"/>
              </w:rPr>
              <w:t>генеруючих потужностей</w:t>
            </w:r>
            <w:r w:rsidRPr="00D332BD">
              <w:rPr>
                <w:rFonts w:eastAsiaTheme="minorEastAsia"/>
                <w:b/>
                <w:bCs/>
              </w:rPr>
              <w:t xml:space="preserve"> - </w:t>
            </w:r>
            <w:r w:rsidRPr="00D332BD">
              <w:rPr>
                <w:rFonts w:eastAsiaTheme="minorEastAsia"/>
                <w:bCs/>
              </w:rPr>
              <w:t>здатність енергосистеми безперервно задовольняти попит на електричну енергію, з параметрами відповідної якості, та потужність з урахуванням запланованих та незапланованих відключень елементів енергосистеми.</w:t>
            </w:r>
          </w:p>
          <w:p w14:paraId="3921F5F9" w14:textId="77777777" w:rsidR="006D6003" w:rsidRPr="00D332BD" w:rsidRDefault="006D6003" w:rsidP="006D6003">
            <w:pPr>
              <w:jc w:val="both"/>
              <w:rPr>
                <w:rFonts w:eastAsiaTheme="minorEastAsia"/>
                <w:bCs/>
              </w:rPr>
            </w:pPr>
            <w:r w:rsidRPr="00D332BD">
              <w:rPr>
                <w:rFonts w:eastAsiaTheme="minorEastAsia"/>
                <w:bCs/>
              </w:rPr>
              <w:t xml:space="preserve">Крім цього, в </w:t>
            </w:r>
            <w:proofErr w:type="spellStart"/>
            <w:r w:rsidRPr="00D332BD">
              <w:rPr>
                <w:rFonts w:eastAsiaTheme="minorEastAsia"/>
                <w:bCs/>
              </w:rPr>
              <w:t>обгрунтуванні</w:t>
            </w:r>
            <w:proofErr w:type="spellEnd"/>
            <w:r w:rsidRPr="00D332BD">
              <w:rPr>
                <w:rFonts w:eastAsiaTheme="minorEastAsia"/>
                <w:bCs/>
              </w:rPr>
              <w:t xml:space="preserve"> щодо вилучення терміну </w:t>
            </w:r>
            <w:r w:rsidRPr="00D332BD">
              <w:t>«</w:t>
            </w:r>
            <w:r w:rsidRPr="00D332BD">
              <w:rPr>
                <w:rFonts w:eastAsiaTheme="minorEastAsia"/>
                <w:bCs/>
              </w:rPr>
              <w:t xml:space="preserve">джерело потужності» у редакції проєкту змін до КСП щодо унормування порядку та методологічних засад підготовки звіту з оцінки відповідності (достатності) </w:t>
            </w:r>
            <w:r w:rsidRPr="00D332BD">
              <w:rPr>
                <w:rFonts w:eastAsiaTheme="minorEastAsia"/>
                <w:bCs/>
              </w:rPr>
              <w:lastRenderedPageBreak/>
              <w:t xml:space="preserve">генеруючих потужностей, наданому Регулятору листом від 09.06.2022 № 01/22615, зазначено наступне: </w:t>
            </w:r>
          </w:p>
          <w:p w14:paraId="66E617F6" w14:textId="77777777" w:rsidR="006D6003" w:rsidRPr="00D332BD" w:rsidRDefault="006D6003" w:rsidP="006D6003">
            <w:pPr>
              <w:jc w:val="both"/>
              <w:rPr>
                <w:rFonts w:eastAsiaTheme="minorEastAsia"/>
                <w:bCs/>
              </w:rPr>
            </w:pPr>
            <w:r w:rsidRPr="00D332BD">
              <w:rPr>
                <w:rFonts w:eastAsiaTheme="minorEastAsia"/>
                <w:bCs/>
              </w:rPr>
              <w:t xml:space="preserve">«НЕК «УКРЕНЕРГО» з метою забезпечення відповідності Кодексу системи передачі чинному Закону України «Про ринок електричної </w:t>
            </w:r>
            <w:proofErr w:type="spellStart"/>
            <w:r w:rsidRPr="00D332BD">
              <w:rPr>
                <w:rFonts w:eastAsiaTheme="minorEastAsia"/>
                <w:bCs/>
              </w:rPr>
              <w:t>енергїі</w:t>
            </w:r>
            <w:proofErr w:type="spellEnd"/>
            <w:r w:rsidRPr="00D332BD">
              <w:rPr>
                <w:rFonts w:eastAsiaTheme="minorEastAsia"/>
                <w:bCs/>
              </w:rPr>
              <w:t xml:space="preserve">», а також термінам, визначенням і найменуванням документів, наведених у Законі, зокрема щодо найменування документу </w:t>
            </w:r>
            <w:r w:rsidRPr="00D332BD">
              <w:rPr>
                <w:rFonts w:eastAsiaTheme="minorEastAsia"/>
                <w:b/>
                <w:bCs/>
              </w:rPr>
              <w:t xml:space="preserve">«Звіт з оцінки відповідності (достатності) </w:t>
            </w:r>
            <w:r w:rsidRPr="00D332BD">
              <w:rPr>
                <w:rFonts w:eastAsiaTheme="minorEastAsia"/>
                <w:b/>
                <w:bCs/>
                <w:u w:val="single"/>
              </w:rPr>
              <w:t>генеруючих потужностей</w:t>
            </w:r>
            <w:r w:rsidRPr="00D332BD">
              <w:rPr>
                <w:rFonts w:eastAsiaTheme="minorEastAsia"/>
                <w:b/>
                <w:bCs/>
              </w:rPr>
              <w:t xml:space="preserve"> для покриття прогнозованого попиту на електричну енергію та забезпечення необхідного резерву»</w:t>
            </w:r>
            <w:r w:rsidRPr="00D332BD">
              <w:rPr>
                <w:rFonts w:eastAsiaTheme="minorEastAsia"/>
                <w:bCs/>
              </w:rPr>
              <w:t xml:space="preserve">, аби дотримуватися логіки Закону і його вимог, пропонує вилучити </w:t>
            </w:r>
            <w:proofErr w:type="spellStart"/>
            <w:r w:rsidRPr="00D332BD">
              <w:rPr>
                <w:rFonts w:eastAsiaTheme="minorEastAsia"/>
                <w:bCs/>
              </w:rPr>
              <w:t>запрпонований</w:t>
            </w:r>
            <w:proofErr w:type="spellEnd"/>
            <w:r w:rsidRPr="00D332BD">
              <w:rPr>
                <w:rFonts w:eastAsiaTheme="minorEastAsia"/>
                <w:bCs/>
              </w:rPr>
              <w:t xml:space="preserve"> НКРЕКП термін «</w:t>
            </w:r>
            <w:r w:rsidRPr="00D332BD">
              <w:rPr>
                <w:rFonts w:eastAsiaTheme="minorEastAsia"/>
                <w:b/>
                <w:bCs/>
              </w:rPr>
              <w:t>джерело/</w:t>
            </w:r>
            <w:r w:rsidRPr="00D332BD">
              <w:rPr>
                <w:rFonts w:eastAsiaTheme="minorEastAsia"/>
                <w:bCs/>
              </w:rPr>
              <w:t xml:space="preserve">ресурс </w:t>
            </w:r>
            <w:r w:rsidRPr="00D332BD">
              <w:rPr>
                <w:rFonts w:eastAsiaTheme="minorEastAsia"/>
                <w:b/>
                <w:bCs/>
              </w:rPr>
              <w:t>потужності</w:t>
            </w:r>
            <w:r w:rsidRPr="00D332BD">
              <w:rPr>
                <w:rFonts w:eastAsiaTheme="minorEastAsia"/>
                <w:bCs/>
              </w:rPr>
              <w:t xml:space="preserve">» з проєкту змін до КСП, та взамін цього терміну </w:t>
            </w:r>
            <w:r w:rsidRPr="00D332BD">
              <w:rPr>
                <w:rFonts w:eastAsiaTheme="minorEastAsia"/>
                <w:bCs/>
                <w:u w:val="single"/>
              </w:rPr>
              <w:t>залишити у використанні термін «</w:t>
            </w:r>
            <w:proofErr w:type="spellStart"/>
            <w:r w:rsidRPr="00D332BD">
              <w:rPr>
                <w:rFonts w:eastAsiaTheme="minorEastAsia"/>
                <w:b/>
                <w:bCs/>
                <w:u w:val="single"/>
              </w:rPr>
              <w:t>генеруюючі</w:t>
            </w:r>
            <w:proofErr w:type="spellEnd"/>
            <w:r w:rsidRPr="00D332BD">
              <w:rPr>
                <w:rFonts w:eastAsiaTheme="minorEastAsia"/>
                <w:b/>
                <w:bCs/>
                <w:u w:val="single"/>
              </w:rPr>
              <w:t xml:space="preserve"> потужності</w:t>
            </w:r>
            <w:r w:rsidRPr="00D332BD">
              <w:rPr>
                <w:rFonts w:eastAsiaTheme="minorEastAsia"/>
                <w:bCs/>
                <w:u w:val="single"/>
              </w:rPr>
              <w:t>»</w:t>
            </w:r>
            <w:r w:rsidRPr="00D332BD">
              <w:rPr>
                <w:rFonts w:eastAsiaTheme="minorEastAsia"/>
                <w:bCs/>
              </w:rPr>
              <w:t xml:space="preserve"> у поєднанні з словосполученням «</w:t>
            </w:r>
            <w:r w:rsidRPr="00D332BD">
              <w:rPr>
                <w:rFonts w:eastAsiaTheme="minorEastAsia"/>
                <w:b/>
                <w:bCs/>
                <w:u w:val="single"/>
              </w:rPr>
              <w:t>з урахуванням УЗЕ, заходів управління попитом…</w:t>
            </w:r>
            <w:r w:rsidRPr="00D332BD">
              <w:rPr>
                <w:rFonts w:eastAsiaTheme="minorEastAsia"/>
                <w:bCs/>
              </w:rPr>
              <w:t xml:space="preserve">» там, де це має відношення до оцінювання відповідності/достатності. </w:t>
            </w:r>
          </w:p>
          <w:p w14:paraId="243235A6" w14:textId="77777777" w:rsidR="006D6003" w:rsidRPr="00D332BD" w:rsidRDefault="006D6003" w:rsidP="006D6003">
            <w:pPr>
              <w:jc w:val="both"/>
              <w:rPr>
                <w:rFonts w:eastAsiaTheme="minorEastAsia"/>
                <w:bCs/>
              </w:rPr>
            </w:pPr>
            <w:r w:rsidRPr="00D332BD">
              <w:rPr>
                <w:rFonts w:eastAsiaTheme="minorEastAsia"/>
                <w:bCs/>
              </w:rPr>
              <w:t xml:space="preserve">Серед іншого, таке оцінювання з урахуванням означених чинників має місце, як в Україні, так і в країнах Європи. </w:t>
            </w:r>
          </w:p>
          <w:p w14:paraId="3540EFC1" w14:textId="77777777" w:rsidR="006D6003" w:rsidRPr="00D332BD" w:rsidRDefault="006D6003" w:rsidP="006D6003">
            <w:pPr>
              <w:jc w:val="both"/>
              <w:rPr>
                <w:rFonts w:eastAsiaTheme="minorEastAsia"/>
                <w:bCs/>
                <w:u w:val="single"/>
              </w:rPr>
            </w:pPr>
            <w:r w:rsidRPr="00D332BD">
              <w:rPr>
                <w:rFonts w:eastAsiaTheme="minorEastAsia"/>
                <w:bCs/>
              </w:rPr>
              <w:t xml:space="preserve">В такому разі </w:t>
            </w:r>
            <w:r w:rsidRPr="00D332BD">
              <w:rPr>
                <w:rFonts w:eastAsiaTheme="minorEastAsia"/>
                <w:bCs/>
                <w:u w:val="single"/>
              </w:rPr>
              <w:t>використання терміну «</w:t>
            </w:r>
            <w:r w:rsidRPr="00D332BD">
              <w:rPr>
                <w:rFonts w:eastAsiaTheme="minorEastAsia"/>
                <w:b/>
                <w:bCs/>
                <w:u w:val="single"/>
              </w:rPr>
              <w:t>генеруючі потужності</w:t>
            </w:r>
            <w:r w:rsidRPr="00D332BD">
              <w:rPr>
                <w:rFonts w:eastAsiaTheme="minorEastAsia"/>
                <w:bCs/>
                <w:u w:val="single"/>
              </w:rPr>
              <w:t xml:space="preserve">» не буде </w:t>
            </w:r>
            <w:r w:rsidRPr="00D332BD">
              <w:rPr>
                <w:rFonts w:eastAsiaTheme="minorEastAsia"/>
                <w:bCs/>
                <w:u w:val="single"/>
              </w:rPr>
              <w:lastRenderedPageBreak/>
              <w:t>протирічити чинному Закону та не потребувати напрацювання і внесення змін до нього.</w:t>
            </w:r>
          </w:p>
          <w:p w14:paraId="404BFCC8" w14:textId="173A9FC6" w:rsidR="00C20D51" w:rsidRPr="00D332BD" w:rsidRDefault="006D6003" w:rsidP="006D6003">
            <w:pPr>
              <w:pStyle w:val="TableParagraph"/>
              <w:tabs>
                <w:tab w:val="left" w:pos="3119"/>
                <w:tab w:val="left" w:pos="3261"/>
                <w:tab w:val="left" w:pos="6946"/>
                <w:tab w:val="left" w:pos="7088"/>
              </w:tabs>
              <w:spacing w:before="120" w:after="120"/>
              <w:ind w:left="42" w:right="170"/>
              <w:jc w:val="both"/>
              <w:rPr>
                <w:lang w:val="uk-UA" w:eastAsia="uk-UA"/>
              </w:rPr>
            </w:pPr>
            <w:r w:rsidRPr="00D332BD">
              <w:rPr>
                <w:rFonts w:eastAsiaTheme="minorEastAsia"/>
                <w:bCs/>
                <w:lang w:val="uk-UA"/>
              </w:rPr>
              <w:t>Окремо слід зазначити, що введення терміну «</w:t>
            </w:r>
            <w:r w:rsidRPr="00D332BD">
              <w:rPr>
                <w:rFonts w:eastAsiaTheme="minorEastAsia"/>
                <w:b/>
                <w:bCs/>
                <w:lang w:val="uk-UA"/>
              </w:rPr>
              <w:t>джерела/</w:t>
            </w:r>
            <w:r w:rsidRPr="00D332BD">
              <w:rPr>
                <w:rFonts w:eastAsiaTheme="minorEastAsia"/>
                <w:bCs/>
                <w:lang w:val="uk-UA"/>
              </w:rPr>
              <w:t>ресурси</w:t>
            </w:r>
            <w:r w:rsidRPr="00D332BD">
              <w:rPr>
                <w:rFonts w:eastAsiaTheme="minorEastAsia"/>
                <w:b/>
                <w:bCs/>
                <w:lang w:val="uk-UA"/>
              </w:rPr>
              <w:t xml:space="preserve"> потужності</w:t>
            </w:r>
            <w:r w:rsidRPr="00D332BD">
              <w:rPr>
                <w:rFonts w:eastAsiaTheme="minorEastAsia"/>
                <w:bCs/>
                <w:lang w:val="uk-UA"/>
              </w:rPr>
              <w:t>» до Кодексу системи передачі потребуватиме врегулювання й в інших його частинах, що не мають безпосереднього стосунку до планування розвитку системи передачі.»</w:t>
            </w:r>
          </w:p>
        </w:tc>
        <w:tc>
          <w:tcPr>
            <w:tcW w:w="3686" w:type="dxa"/>
          </w:tcPr>
          <w:p w14:paraId="1B0B0E57" w14:textId="49BA892F" w:rsidR="006D6003" w:rsidRPr="00D332BD" w:rsidRDefault="006D6003" w:rsidP="006D6003">
            <w:pPr>
              <w:spacing w:before="120" w:after="120"/>
              <w:ind w:firstLine="334"/>
              <w:jc w:val="both"/>
              <w:rPr>
                <w:rFonts w:eastAsia="Times New Roman"/>
                <w:b/>
              </w:rPr>
            </w:pPr>
            <w:r w:rsidRPr="00D332BD">
              <w:rPr>
                <w:rFonts w:eastAsia="Times New Roman"/>
                <w:b/>
              </w:rPr>
              <w:lastRenderedPageBreak/>
              <w:t>Пропонує</w:t>
            </w:r>
            <w:r w:rsidR="00956A78" w:rsidRPr="00D332BD">
              <w:rPr>
                <w:rFonts w:eastAsia="Times New Roman"/>
                <w:b/>
              </w:rPr>
              <w:t>ться</w:t>
            </w:r>
            <w:r w:rsidRPr="00D332BD">
              <w:rPr>
                <w:rFonts w:eastAsia="Times New Roman"/>
                <w:b/>
              </w:rPr>
              <w:t xml:space="preserve"> не враховувати.</w:t>
            </w:r>
          </w:p>
          <w:p w14:paraId="3E2D5CEC" w14:textId="1231E01F" w:rsidR="00CF7376" w:rsidRPr="00D332BD" w:rsidRDefault="006D6003" w:rsidP="006D6003">
            <w:pPr>
              <w:pStyle w:val="TableParagraph"/>
              <w:spacing w:before="120" w:after="120"/>
              <w:ind w:left="0" w:firstLine="334"/>
              <w:jc w:val="both"/>
              <w:rPr>
                <w:lang w:val="uk-UA" w:eastAsia="uk-UA"/>
              </w:rPr>
            </w:pPr>
            <w:r w:rsidRPr="00D332BD">
              <w:rPr>
                <w:rFonts w:eastAsiaTheme="minorEastAsia"/>
                <w:lang w:val="uk-UA"/>
              </w:rPr>
              <w:t xml:space="preserve">Відповідно до Закону України «Про ринок електричної енергії» порядок підготовки, зміст та методологічні засади підготовки звіту з оцінки відповідності (достатності) генеруючих потужностей визначаються кодексом системи передачі. Термін є узагальнюючим та не змінює назву звіту з оцінки відповідності (достатності) генеруючих потужностей. Термін відповідає європейській методології оцінки відповідності ресурсів, розробленій ENTSO-E та затвердженій ACER рішенням від 02.10.2020. Таким чином забезпечується гармонізація </w:t>
            </w:r>
            <w:r w:rsidRPr="00D332BD">
              <w:rPr>
                <w:rFonts w:eastAsiaTheme="minorEastAsia"/>
                <w:lang w:val="uk-UA"/>
              </w:rPr>
              <w:lastRenderedPageBreak/>
              <w:t>підходів та термінології при підготовці звіту з практикою ENTSO-E, що є необхідним в умовах синхронізації ОЕС України з мережею континентальної Європи.</w:t>
            </w:r>
          </w:p>
        </w:tc>
      </w:tr>
      <w:tr w:rsidR="006D6003" w:rsidRPr="00D332BD" w14:paraId="1CACF7F4" w14:textId="77777777" w:rsidTr="0024236A">
        <w:tc>
          <w:tcPr>
            <w:tcW w:w="710" w:type="dxa"/>
            <w:shd w:val="clear" w:color="auto" w:fill="auto"/>
            <w:tcMar>
              <w:top w:w="100" w:type="dxa"/>
              <w:left w:w="100" w:type="dxa"/>
              <w:bottom w:w="100" w:type="dxa"/>
              <w:right w:w="100" w:type="dxa"/>
            </w:tcMar>
            <w:vAlign w:val="center"/>
          </w:tcPr>
          <w:p w14:paraId="6C42A619" w14:textId="77777777" w:rsidR="006D6003" w:rsidRPr="00D332BD" w:rsidRDefault="006D6003" w:rsidP="00CD223D">
            <w:pPr>
              <w:tabs>
                <w:tab w:val="left" w:pos="6946"/>
                <w:tab w:val="left" w:pos="7088"/>
              </w:tabs>
              <w:spacing w:before="120" w:after="120"/>
              <w:ind w:left="46"/>
              <w:jc w:val="center"/>
              <w:rPr>
                <w:rStyle w:val="st42"/>
                <w:b/>
              </w:rPr>
            </w:pPr>
          </w:p>
        </w:tc>
        <w:tc>
          <w:tcPr>
            <w:tcW w:w="3927" w:type="dxa"/>
            <w:shd w:val="clear" w:color="auto" w:fill="auto"/>
            <w:tcMar>
              <w:top w:w="100" w:type="dxa"/>
              <w:left w:w="100" w:type="dxa"/>
              <w:bottom w:w="100" w:type="dxa"/>
              <w:right w:w="100" w:type="dxa"/>
            </w:tcMar>
          </w:tcPr>
          <w:p w14:paraId="664212F1" w14:textId="77777777" w:rsidR="00292A19" w:rsidRPr="00D332BD" w:rsidRDefault="00292A19" w:rsidP="00C20D51">
            <w:pPr>
              <w:spacing w:after="0"/>
              <w:ind w:firstLine="462"/>
              <w:jc w:val="both"/>
              <w:rPr>
                <w:rFonts w:eastAsiaTheme="minorEastAsia"/>
                <w:bCs/>
              </w:rPr>
            </w:pPr>
          </w:p>
          <w:p w14:paraId="53EB10E1" w14:textId="6121BC4F" w:rsidR="006D6003" w:rsidRPr="00D332BD" w:rsidRDefault="006D6003" w:rsidP="00C20D51">
            <w:pPr>
              <w:spacing w:after="0"/>
              <w:ind w:firstLine="462"/>
              <w:jc w:val="both"/>
              <w:rPr>
                <w:rStyle w:val="st42"/>
                <w:color w:val="auto"/>
              </w:rPr>
            </w:pPr>
            <w:r w:rsidRPr="00D332BD">
              <w:rPr>
                <w:rFonts w:eastAsiaTheme="minorEastAsia"/>
                <w:bCs/>
              </w:rPr>
              <w:t>критерій очікуваної втрати навантаження (LOLE) – очікувана (ймовірна) кількість годин, впродовж яких наявні джерела потужності є недостатніми для покриття попиту на електричну енергію, в результаті чого в області регулювання у відповідний період часу утворюється позитивне значення ENS;</w:t>
            </w:r>
          </w:p>
        </w:tc>
        <w:tc>
          <w:tcPr>
            <w:tcW w:w="3869" w:type="dxa"/>
          </w:tcPr>
          <w:p w14:paraId="2EBCB090"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7BF3750E" w14:textId="50C5BE4E" w:rsidR="006D6003" w:rsidRPr="00D332BD" w:rsidRDefault="006D6003" w:rsidP="00142626">
            <w:pPr>
              <w:tabs>
                <w:tab w:val="left" w:pos="3486"/>
              </w:tabs>
              <w:ind w:left="-49" w:firstLine="416"/>
              <w:jc w:val="both"/>
              <w:rPr>
                <w:rFonts w:eastAsiaTheme="minorEastAsia"/>
                <w:b/>
                <w:bCs/>
              </w:rPr>
            </w:pPr>
            <w:r w:rsidRPr="00D332BD">
              <w:rPr>
                <w:rFonts w:eastAsiaTheme="minorEastAsia"/>
              </w:rPr>
              <w:t xml:space="preserve">критерій очікуваної втрати навантаження (LOLE) – очікувана (ймовірна) кількість годин, впродовж яких наявні </w:t>
            </w:r>
            <w:r w:rsidRPr="00D332BD">
              <w:rPr>
                <w:rFonts w:eastAsiaTheme="minorEastAsia"/>
                <w:b/>
              </w:rPr>
              <w:t>генеруючі</w:t>
            </w:r>
            <w:r w:rsidRPr="00D332BD">
              <w:rPr>
                <w:rFonts w:eastAsiaTheme="minorEastAsia"/>
              </w:rPr>
              <w:t xml:space="preserve"> </w:t>
            </w:r>
            <w:r w:rsidRPr="00D332BD">
              <w:rPr>
                <w:rFonts w:eastAsiaTheme="minorEastAsia"/>
                <w:b/>
                <w:strike/>
              </w:rPr>
              <w:t>джерела</w:t>
            </w:r>
            <w:r w:rsidRPr="00D332BD">
              <w:rPr>
                <w:rFonts w:eastAsiaTheme="minorEastAsia"/>
                <w:strike/>
              </w:rPr>
              <w:t xml:space="preserve"> </w:t>
            </w:r>
            <w:r w:rsidRPr="00D332BD">
              <w:rPr>
                <w:rFonts w:eastAsiaTheme="minorEastAsia"/>
              </w:rPr>
              <w:t>потужності</w:t>
            </w:r>
            <w:r w:rsidRPr="00D332BD">
              <w:rPr>
                <w:rFonts w:eastAsiaTheme="minorEastAsia"/>
                <w:bCs/>
              </w:rPr>
              <w:t xml:space="preserve">, УЗЕ, </w:t>
            </w:r>
            <w:r w:rsidRPr="00D332BD">
              <w:rPr>
                <w:rFonts w:eastAsiaTheme="minorEastAsia"/>
                <w:b/>
                <w:bCs/>
              </w:rPr>
              <w:t>міждержавні перетини</w:t>
            </w:r>
            <w:r w:rsidRPr="00D332BD">
              <w:rPr>
                <w:rFonts w:eastAsiaTheme="minorEastAsia"/>
                <w:bCs/>
              </w:rPr>
              <w:t xml:space="preserve"> та заходи управління попитом, які можуть забезпечити покриття попиту </w:t>
            </w:r>
            <w:r w:rsidRPr="00D332BD">
              <w:rPr>
                <w:rFonts w:eastAsiaTheme="minorEastAsia"/>
                <w:b/>
              </w:rPr>
              <w:t>на електричну енергію</w:t>
            </w:r>
            <w:r w:rsidRPr="00D332BD">
              <w:rPr>
                <w:rFonts w:eastAsiaTheme="minorEastAsia"/>
                <w:bCs/>
              </w:rPr>
              <w:t>,</w:t>
            </w:r>
            <w:r w:rsidRPr="00D332BD">
              <w:rPr>
                <w:rFonts w:eastAsiaTheme="minorEastAsia"/>
              </w:rPr>
              <w:t xml:space="preserve"> є недостатніми для покриття </w:t>
            </w:r>
            <w:r w:rsidRPr="00D332BD">
              <w:rPr>
                <w:rFonts w:eastAsiaTheme="minorEastAsia"/>
                <w:b/>
              </w:rPr>
              <w:t>цього</w:t>
            </w:r>
            <w:r w:rsidRPr="00D332BD">
              <w:rPr>
                <w:rFonts w:eastAsiaTheme="minorEastAsia"/>
              </w:rPr>
              <w:t xml:space="preserve"> попиту </w:t>
            </w:r>
            <w:r w:rsidRPr="00D332BD">
              <w:rPr>
                <w:rFonts w:eastAsiaTheme="minorEastAsia"/>
                <w:strike/>
              </w:rPr>
              <w:t>на електричну енергію</w:t>
            </w:r>
            <w:r w:rsidRPr="00D332BD">
              <w:rPr>
                <w:rFonts w:eastAsiaTheme="minorEastAsia"/>
              </w:rPr>
              <w:t>, в результаті чого в області регулювання у відповідний період часу утворюється позитивне значення ENS;</w:t>
            </w:r>
          </w:p>
        </w:tc>
        <w:tc>
          <w:tcPr>
            <w:tcW w:w="3827" w:type="dxa"/>
          </w:tcPr>
          <w:p w14:paraId="6A8F5681" w14:textId="77777777" w:rsidR="006D6003" w:rsidRPr="00D332BD" w:rsidRDefault="006D6003" w:rsidP="006D6003">
            <w:pPr>
              <w:spacing w:before="120" w:after="120"/>
              <w:jc w:val="both"/>
            </w:pPr>
            <w:r w:rsidRPr="00D332BD">
              <w:t xml:space="preserve">Уточнена редакція із врахуванням вилучення з </w:t>
            </w:r>
            <w:proofErr w:type="spellStart"/>
            <w:r w:rsidRPr="00D332BD">
              <w:t>Проєкту</w:t>
            </w:r>
            <w:proofErr w:type="spellEnd"/>
            <w:r w:rsidRPr="00D332BD">
              <w:t xml:space="preserve"> терміну «</w:t>
            </w:r>
            <w:r w:rsidRPr="00D332BD">
              <w:rPr>
                <w:b/>
              </w:rPr>
              <w:t>джерело потужності</w:t>
            </w:r>
            <w:r w:rsidRPr="00D332BD">
              <w:t>».</w:t>
            </w:r>
          </w:p>
          <w:p w14:paraId="45DE9AD0" w14:textId="17F68821" w:rsidR="006D6003" w:rsidRPr="00D332BD" w:rsidRDefault="006D6003" w:rsidP="006D6003">
            <w:pPr>
              <w:jc w:val="both"/>
            </w:pPr>
            <w:r w:rsidRPr="00D332BD">
              <w:rPr>
                <w:rFonts w:eastAsiaTheme="minorEastAsia"/>
              </w:rPr>
              <w:t xml:space="preserve">Приведення у </w:t>
            </w:r>
            <w:proofErr w:type="spellStart"/>
            <w:r w:rsidRPr="00D332BD">
              <w:rPr>
                <w:rFonts w:eastAsiaTheme="minorEastAsia"/>
              </w:rPr>
              <w:t>відповідность</w:t>
            </w:r>
            <w:proofErr w:type="spellEnd"/>
            <w:r w:rsidRPr="00D332BD">
              <w:rPr>
                <w:rFonts w:eastAsiaTheme="minorEastAsia"/>
              </w:rPr>
              <w:t xml:space="preserve"> до терміну «</w:t>
            </w:r>
            <w:r w:rsidRPr="00D332BD">
              <w:rPr>
                <w:b/>
                <w:bCs/>
              </w:rPr>
              <w:t xml:space="preserve">попит на електричну енергію», </w:t>
            </w:r>
            <w:r w:rsidRPr="00D332BD">
              <w:rPr>
                <w:bCs/>
              </w:rPr>
              <w:t xml:space="preserve">визначення якого наявне у </w:t>
            </w:r>
            <w:proofErr w:type="spellStart"/>
            <w:r w:rsidRPr="00D332BD">
              <w:rPr>
                <w:bCs/>
              </w:rPr>
              <w:t>проєкті</w:t>
            </w:r>
            <w:proofErr w:type="spellEnd"/>
            <w:r w:rsidRPr="00D332BD">
              <w:rPr>
                <w:bCs/>
              </w:rPr>
              <w:t xml:space="preserve"> постанови НКРЕКП.</w:t>
            </w:r>
          </w:p>
        </w:tc>
        <w:tc>
          <w:tcPr>
            <w:tcW w:w="3686" w:type="dxa"/>
          </w:tcPr>
          <w:p w14:paraId="07E5F9CE" w14:textId="5FF45E8B" w:rsidR="006D6003" w:rsidRPr="00D332BD" w:rsidRDefault="006D6003" w:rsidP="006D6003">
            <w:pPr>
              <w:spacing w:before="120" w:after="120"/>
              <w:ind w:firstLine="334"/>
              <w:jc w:val="both"/>
              <w:rPr>
                <w:rFonts w:eastAsia="Times New Roman"/>
                <w:b/>
              </w:rPr>
            </w:pPr>
            <w:r w:rsidRPr="00D332BD">
              <w:rPr>
                <w:rFonts w:eastAsia="Times New Roman"/>
                <w:b/>
              </w:rPr>
              <w:t>Пропонує</w:t>
            </w:r>
            <w:r w:rsidR="00956A78" w:rsidRPr="00D332BD">
              <w:rPr>
                <w:rFonts w:eastAsia="Times New Roman"/>
                <w:b/>
              </w:rPr>
              <w:t>ться</w:t>
            </w:r>
            <w:r w:rsidRPr="00D332BD">
              <w:rPr>
                <w:rFonts w:eastAsia="Times New Roman"/>
                <w:b/>
              </w:rPr>
              <w:t xml:space="preserve"> не врах</w:t>
            </w:r>
            <w:r w:rsidR="00CB2277" w:rsidRPr="00D332BD">
              <w:rPr>
                <w:rFonts w:eastAsia="Times New Roman"/>
                <w:b/>
              </w:rPr>
              <w:t>овувати</w:t>
            </w:r>
            <w:r w:rsidRPr="00D332BD">
              <w:rPr>
                <w:rFonts w:eastAsia="Times New Roman"/>
                <w:b/>
              </w:rPr>
              <w:t xml:space="preserve">. </w:t>
            </w:r>
            <w:proofErr w:type="spellStart"/>
            <w:r w:rsidRPr="00FF35F6">
              <w:rPr>
                <w:rFonts w:eastAsia="Times New Roman"/>
              </w:rPr>
              <w:t>Обгрунтування</w:t>
            </w:r>
            <w:proofErr w:type="spellEnd"/>
            <w:r w:rsidRPr="00FF35F6">
              <w:rPr>
                <w:rFonts w:eastAsia="Times New Roman"/>
              </w:rPr>
              <w:t xml:space="preserve"> наведено вище.</w:t>
            </w:r>
            <w:r w:rsidR="00FF35F6">
              <w:rPr>
                <w:rFonts w:eastAsia="Times New Roman"/>
              </w:rPr>
              <w:t xml:space="preserve"> Крім того, м</w:t>
            </w:r>
            <w:r w:rsidR="00FF35F6" w:rsidRPr="00FF35F6">
              <w:rPr>
                <w:rFonts w:eastAsia="Times New Roman"/>
              </w:rPr>
              <w:t>іждержавні перетини є одним із засобів «передачі» потужності для покриття попиту, але самі не генерують її.</w:t>
            </w:r>
          </w:p>
        </w:tc>
      </w:tr>
      <w:tr w:rsidR="006D6003" w:rsidRPr="00D332BD" w14:paraId="35358EA1" w14:textId="77777777" w:rsidTr="0024236A">
        <w:tc>
          <w:tcPr>
            <w:tcW w:w="710" w:type="dxa"/>
            <w:shd w:val="clear" w:color="auto" w:fill="auto"/>
            <w:tcMar>
              <w:top w:w="100" w:type="dxa"/>
              <w:left w:w="100" w:type="dxa"/>
              <w:bottom w:w="100" w:type="dxa"/>
              <w:right w:w="100" w:type="dxa"/>
            </w:tcMar>
            <w:vAlign w:val="center"/>
          </w:tcPr>
          <w:p w14:paraId="4111C835" w14:textId="77777777" w:rsidR="006D6003" w:rsidRPr="00D332BD" w:rsidRDefault="006D6003" w:rsidP="00CD223D">
            <w:pPr>
              <w:tabs>
                <w:tab w:val="left" w:pos="6946"/>
                <w:tab w:val="left" w:pos="7088"/>
              </w:tabs>
              <w:spacing w:before="120" w:after="120"/>
              <w:ind w:left="46"/>
              <w:jc w:val="center"/>
              <w:rPr>
                <w:rStyle w:val="st42"/>
                <w:b/>
              </w:rPr>
            </w:pPr>
          </w:p>
        </w:tc>
        <w:tc>
          <w:tcPr>
            <w:tcW w:w="3927" w:type="dxa"/>
            <w:shd w:val="clear" w:color="auto" w:fill="auto"/>
            <w:tcMar>
              <w:top w:w="100" w:type="dxa"/>
              <w:left w:w="100" w:type="dxa"/>
              <w:bottom w:w="100" w:type="dxa"/>
              <w:right w:w="100" w:type="dxa"/>
            </w:tcMar>
          </w:tcPr>
          <w:p w14:paraId="623A717B" w14:textId="3E2D6526" w:rsidR="006D6003" w:rsidRPr="00D332BD" w:rsidRDefault="006D6003" w:rsidP="00C47055">
            <w:pPr>
              <w:spacing w:after="0"/>
              <w:jc w:val="both"/>
              <w:rPr>
                <w:rStyle w:val="st42"/>
                <w:color w:val="auto"/>
              </w:rPr>
            </w:pPr>
          </w:p>
        </w:tc>
        <w:tc>
          <w:tcPr>
            <w:tcW w:w="3869" w:type="dxa"/>
          </w:tcPr>
          <w:p w14:paraId="17CE51B8"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77206421" w14:textId="3CF69E91" w:rsidR="006D6003" w:rsidRPr="00D332BD" w:rsidRDefault="006D6003" w:rsidP="00142626">
            <w:pPr>
              <w:tabs>
                <w:tab w:val="left" w:pos="3486"/>
              </w:tabs>
              <w:ind w:left="-49" w:firstLine="416"/>
              <w:jc w:val="both"/>
              <w:rPr>
                <w:rFonts w:eastAsiaTheme="minorEastAsia"/>
                <w:b/>
                <w:bCs/>
              </w:rPr>
            </w:pPr>
            <w:r w:rsidRPr="00D332BD">
              <w:t>критерій</w:t>
            </w:r>
            <w:r w:rsidRPr="00D332BD">
              <w:rPr>
                <w:bCs/>
              </w:rPr>
              <w:t xml:space="preserve"> очікуваної </w:t>
            </w:r>
            <w:r w:rsidRPr="00D332BD">
              <w:rPr>
                <w:strike/>
              </w:rPr>
              <w:t>непоставленої</w:t>
            </w:r>
            <w:r w:rsidRPr="00D332BD">
              <w:rPr>
                <w:bCs/>
              </w:rPr>
              <w:t xml:space="preserve"> </w:t>
            </w:r>
            <w:r w:rsidRPr="00D332BD">
              <w:rPr>
                <w:b/>
                <w:bCs/>
              </w:rPr>
              <w:t xml:space="preserve">недопоставленої </w:t>
            </w:r>
            <w:r w:rsidRPr="00D332BD">
              <w:rPr>
                <w:b/>
              </w:rPr>
              <w:t>електричної</w:t>
            </w:r>
            <w:r w:rsidRPr="00D332BD">
              <w:t xml:space="preserve"> енергії (EENS) – очікувана </w:t>
            </w:r>
            <w:r w:rsidRPr="00D332BD">
              <w:rPr>
                <w:b/>
                <w:shd w:val="clear" w:color="auto" w:fill="FFFFFF"/>
              </w:rPr>
              <w:t>величина</w:t>
            </w:r>
            <w:r w:rsidRPr="00D332BD">
              <w:rPr>
                <w:strike/>
                <w:shd w:val="clear" w:color="auto" w:fill="FFFFFF"/>
              </w:rPr>
              <w:t xml:space="preserve"> попиту на електричну енергію (</w:t>
            </w:r>
            <w:proofErr w:type="spellStart"/>
            <w:r w:rsidRPr="00D332BD">
              <w:rPr>
                <w:strike/>
                <w:shd w:val="clear" w:color="auto" w:fill="FFFFFF"/>
              </w:rPr>
              <w:t>МВт</w:t>
            </w:r>
            <w:r w:rsidRPr="00D332BD">
              <w:rPr>
                <w:rStyle w:val="rvts80"/>
                <w:rFonts w:ascii="Cambria Math" w:hAnsi="Cambria Math" w:cs="Cambria Math"/>
                <w:b/>
                <w:bCs/>
                <w:strike/>
                <w:shd w:val="clear" w:color="auto" w:fill="FFFFFF"/>
              </w:rPr>
              <w:t>⋅</w:t>
            </w:r>
            <w:r w:rsidRPr="00D332BD">
              <w:rPr>
                <w:strike/>
                <w:shd w:val="clear" w:color="auto" w:fill="FFFFFF"/>
              </w:rPr>
              <w:t>год</w:t>
            </w:r>
            <w:proofErr w:type="spellEnd"/>
            <w:r w:rsidRPr="00D332BD">
              <w:rPr>
                <w:strike/>
                <w:shd w:val="clear" w:color="auto" w:fill="FFFFFF"/>
              </w:rPr>
              <w:t>), що не буде забезпечена наявними генеруючими потужностями та УЗЕ у визначеному році</w:t>
            </w:r>
            <w:r w:rsidRPr="00D332BD">
              <w:rPr>
                <w:b/>
              </w:rPr>
              <w:t xml:space="preserve"> ENS </w:t>
            </w:r>
            <w:r w:rsidRPr="00D332BD">
              <w:rPr>
                <w:b/>
                <w:bCs/>
              </w:rPr>
              <w:t>(</w:t>
            </w:r>
            <w:proofErr w:type="spellStart"/>
            <w:r w:rsidRPr="00D332BD">
              <w:rPr>
                <w:b/>
                <w:bCs/>
              </w:rPr>
              <w:t>МВт∙год</w:t>
            </w:r>
            <w:proofErr w:type="spellEnd"/>
            <w:r w:rsidRPr="00D332BD">
              <w:rPr>
                <w:b/>
              </w:rPr>
              <w:t>)</w:t>
            </w:r>
            <w:r w:rsidRPr="00D332BD">
              <w:t>;</w:t>
            </w:r>
          </w:p>
        </w:tc>
        <w:tc>
          <w:tcPr>
            <w:tcW w:w="3827" w:type="dxa"/>
          </w:tcPr>
          <w:p w14:paraId="6D2AEF03" w14:textId="77777777" w:rsidR="006D6003" w:rsidRPr="00D332BD" w:rsidRDefault="006D6003" w:rsidP="006D6003">
            <w:pPr>
              <w:spacing w:before="120" w:after="120"/>
              <w:jc w:val="both"/>
              <w:rPr>
                <w:b/>
                <w:bCs/>
              </w:rPr>
            </w:pPr>
            <w:r w:rsidRPr="00D332BD">
              <w:rPr>
                <w:bCs/>
              </w:rPr>
              <w:t xml:space="preserve">Пропозиція уточнення редакції з урахуванням запропонованого визначення </w:t>
            </w:r>
            <w:r w:rsidRPr="00D332BD">
              <w:rPr>
                <w:b/>
                <w:bCs/>
              </w:rPr>
              <w:t>ENS</w:t>
            </w:r>
            <w:r w:rsidRPr="00D332BD">
              <w:rPr>
                <w:bCs/>
              </w:rPr>
              <w:t xml:space="preserve"> (</w:t>
            </w:r>
            <w:r w:rsidRPr="00D332BD">
              <w:rPr>
                <w:b/>
                <w:bCs/>
              </w:rPr>
              <w:t>недопоставлена електрична енергія).</w:t>
            </w:r>
          </w:p>
          <w:p w14:paraId="30AE4E22" w14:textId="77777777" w:rsidR="006D6003" w:rsidRPr="00D332BD" w:rsidRDefault="006D6003" w:rsidP="006D6003">
            <w:pPr>
              <w:jc w:val="both"/>
            </w:pPr>
          </w:p>
        </w:tc>
        <w:tc>
          <w:tcPr>
            <w:tcW w:w="3686" w:type="dxa"/>
          </w:tcPr>
          <w:p w14:paraId="737A842B" w14:textId="77777777" w:rsidR="00895D75" w:rsidRPr="00EC7755" w:rsidRDefault="00895D75" w:rsidP="00635E32">
            <w:pPr>
              <w:spacing w:after="0"/>
              <w:jc w:val="center"/>
              <w:rPr>
                <w:rFonts w:eastAsia="Times New Roman"/>
                <w:b/>
              </w:rPr>
            </w:pPr>
            <w:r w:rsidRPr="00EC7755">
              <w:rPr>
                <w:rFonts w:eastAsia="Times New Roman"/>
                <w:b/>
              </w:rPr>
              <w:t>Пропонується врахувати частково в наступній редакції:</w:t>
            </w:r>
          </w:p>
          <w:p w14:paraId="29F849D7" w14:textId="1505E338" w:rsidR="006D6003" w:rsidRPr="00D332BD" w:rsidRDefault="00895D75" w:rsidP="00635E32">
            <w:pPr>
              <w:spacing w:after="0"/>
              <w:ind w:firstLine="334"/>
              <w:jc w:val="both"/>
              <w:rPr>
                <w:rFonts w:eastAsia="Times New Roman"/>
                <w:b/>
              </w:rPr>
            </w:pPr>
            <w:r w:rsidRPr="00635E32">
              <w:rPr>
                <w:sz w:val="24"/>
                <w:szCs w:val="24"/>
              </w:rPr>
              <w:t>критерій</w:t>
            </w:r>
            <w:r w:rsidRPr="00635E32">
              <w:rPr>
                <w:bCs/>
                <w:sz w:val="24"/>
                <w:szCs w:val="24"/>
              </w:rPr>
              <w:t xml:space="preserve"> очікуваної </w:t>
            </w:r>
            <w:r w:rsidRPr="00635E32">
              <w:rPr>
                <w:b/>
                <w:bCs/>
                <w:sz w:val="24"/>
                <w:szCs w:val="24"/>
              </w:rPr>
              <w:t xml:space="preserve">недопоставленої </w:t>
            </w:r>
            <w:r w:rsidRPr="00635E32">
              <w:rPr>
                <w:b/>
                <w:sz w:val="24"/>
                <w:szCs w:val="24"/>
              </w:rPr>
              <w:t>електричної</w:t>
            </w:r>
            <w:r w:rsidRPr="00635E32">
              <w:rPr>
                <w:sz w:val="24"/>
                <w:szCs w:val="24"/>
              </w:rPr>
              <w:t xml:space="preserve"> енергії (EENS) – очікувана </w:t>
            </w:r>
            <w:r w:rsidRPr="00635E32">
              <w:rPr>
                <w:sz w:val="24"/>
                <w:szCs w:val="24"/>
                <w:shd w:val="clear" w:color="auto" w:fill="FFFFFF"/>
              </w:rPr>
              <w:t xml:space="preserve">величина </w:t>
            </w:r>
            <w:r w:rsidRPr="00635E32">
              <w:rPr>
                <w:sz w:val="24"/>
                <w:szCs w:val="24"/>
              </w:rPr>
              <w:t xml:space="preserve">ENS </w:t>
            </w:r>
            <w:r w:rsidRPr="00635E32">
              <w:rPr>
                <w:bCs/>
                <w:sz w:val="24"/>
                <w:szCs w:val="24"/>
              </w:rPr>
              <w:t>(</w:t>
            </w:r>
            <w:proofErr w:type="spellStart"/>
            <w:r w:rsidRPr="00635E32">
              <w:rPr>
                <w:bCs/>
                <w:sz w:val="24"/>
                <w:szCs w:val="24"/>
              </w:rPr>
              <w:t>МВт∙год</w:t>
            </w:r>
            <w:proofErr w:type="spellEnd"/>
            <w:r w:rsidRPr="00635E32">
              <w:rPr>
                <w:sz w:val="24"/>
                <w:szCs w:val="24"/>
              </w:rPr>
              <w:t>);</w:t>
            </w:r>
          </w:p>
        </w:tc>
      </w:tr>
      <w:tr w:rsidR="006D6003" w:rsidRPr="00D332BD" w14:paraId="205247A8" w14:textId="77777777" w:rsidTr="0024236A">
        <w:tc>
          <w:tcPr>
            <w:tcW w:w="710" w:type="dxa"/>
            <w:shd w:val="clear" w:color="auto" w:fill="auto"/>
            <w:tcMar>
              <w:top w:w="100" w:type="dxa"/>
              <w:left w:w="100" w:type="dxa"/>
              <w:bottom w:w="100" w:type="dxa"/>
              <w:right w:w="100" w:type="dxa"/>
            </w:tcMar>
            <w:vAlign w:val="center"/>
          </w:tcPr>
          <w:p w14:paraId="0B9BDF66" w14:textId="77777777" w:rsidR="006D6003" w:rsidRPr="00D332BD" w:rsidRDefault="006D6003" w:rsidP="00CD223D">
            <w:pPr>
              <w:tabs>
                <w:tab w:val="left" w:pos="6946"/>
                <w:tab w:val="left" w:pos="7088"/>
              </w:tabs>
              <w:spacing w:before="120" w:after="120"/>
              <w:ind w:left="46"/>
              <w:jc w:val="center"/>
              <w:rPr>
                <w:rStyle w:val="st42"/>
                <w:b/>
              </w:rPr>
            </w:pPr>
          </w:p>
        </w:tc>
        <w:tc>
          <w:tcPr>
            <w:tcW w:w="3927" w:type="dxa"/>
            <w:shd w:val="clear" w:color="auto" w:fill="auto"/>
            <w:tcMar>
              <w:top w:w="100" w:type="dxa"/>
              <w:left w:w="100" w:type="dxa"/>
              <w:bottom w:w="100" w:type="dxa"/>
              <w:right w:w="100" w:type="dxa"/>
            </w:tcMar>
          </w:tcPr>
          <w:p w14:paraId="75D5FDBB" w14:textId="004B505F" w:rsidR="006D6003" w:rsidRPr="00D332BD" w:rsidRDefault="006D6003" w:rsidP="00C20D51">
            <w:pPr>
              <w:spacing w:after="0"/>
              <w:ind w:firstLine="462"/>
              <w:jc w:val="both"/>
              <w:rPr>
                <w:rStyle w:val="st42"/>
                <w:color w:val="auto"/>
              </w:rPr>
            </w:pPr>
          </w:p>
        </w:tc>
        <w:tc>
          <w:tcPr>
            <w:tcW w:w="3869" w:type="dxa"/>
          </w:tcPr>
          <w:p w14:paraId="669B57C8"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2D73D92F" w14:textId="021E94AD" w:rsidR="006D6003" w:rsidRPr="00D332BD" w:rsidRDefault="006D6003" w:rsidP="00142626">
            <w:pPr>
              <w:tabs>
                <w:tab w:val="left" w:pos="3486"/>
              </w:tabs>
              <w:ind w:left="-49" w:firstLine="416"/>
              <w:jc w:val="both"/>
              <w:rPr>
                <w:rFonts w:eastAsiaTheme="minorEastAsia"/>
                <w:b/>
                <w:bCs/>
              </w:rPr>
            </w:pPr>
            <w:r w:rsidRPr="00D332BD">
              <w:rPr>
                <w:bCs/>
              </w:rPr>
              <w:t>недопоставлена електрична енергія (ENS) – обсяг попиту на електричну енергію (</w:t>
            </w:r>
            <w:proofErr w:type="spellStart"/>
            <w:r w:rsidRPr="00D332BD">
              <w:rPr>
                <w:bCs/>
              </w:rPr>
              <w:t>МВт∙год</w:t>
            </w:r>
            <w:proofErr w:type="spellEnd"/>
            <w:r w:rsidRPr="00D332BD">
              <w:rPr>
                <w:bCs/>
              </w:rPr>
              <w:t xml:space="preserve">), що не забезпечений наявними </w:t>
            </w:r>
            <w:r w:rsidRPr="00D332BD">
              <w:rPr>
                <w:b/>
                <w:strike/>
                <w:lang w:eastAsia="uk-UA"/>
              </w:rPr>
              <w:t>джерелами потужності</w:t>
            </w:r>
            <w:r w:rsidRPr="00D332BD">
              <w:rPr>
                <w:lang w:eastAsia="uk-UA"/>
              </w:rPr>
              <w:t xml:space="preserve"> </w:t>
            </w:r>
            <w:r w:rsidRPr="00D332BD">
              <w:rPr>
                <w:b/>
                <w:bCs/>
              </w:rPr>
              <w:t>генеруючими потужностями, УЗЕ, міждержавними перетинами та заходами управління попитом, які можуть забезпечити покриття попиту на електричну енергію,</w:t>
            </w:r>
            <w:r w:rsidRPr="00D332BD">
              <w:rPr>
                <w:bCs/>
              </w:rPr>
              <w:t xml:space="preserve"> в області регулювання у відповідному періоді часу;</w:t>
            </w:r>
          </w:p>
        </w:tc>
        <w:tc>
          <w:tcPr>
            <w:tcW w:w="3827" w:type="dxa"/>
          </w:tcPr>
          <w:p w14:paraId="6E14CE79" w14:textId="77777777" w:rsidR="006D6003" w:rsidRPr="00D332BD" w:rsidRDefault="006D6003" w:rsidP="006D6003">
            <w:pPr>
              <w:spacing w:before="120" w:after="120"/>
              <w:jc w:val="both"/>
            </w:pPr>
            <w:r w:rsidRPr="00D332BD">
              <w:t xml:space="preserve">Уточнена редакція із врахуванням вилучення з </w:t>
            </w:r>
            <w:proofErr w:type="spellStart"/>
            <w:r w:rsidRPr="00D332BD">
              <w:t>Проєкту</w:t>
            </w:r>
            <w:proofErr w:type="spellEnd"/>
            <w:r w:rsidRPr="00D332BD">
              <w:t xml:space="preserve"> терміну «</w:t>
            </w:r>
            <w:r w:rsidRPr="00D332BD">
              <w:rPr>
                <w:b/>
              </w:rPr>
              <w:t>джерело потужності</w:t>
            </w:r>
            <w:r w:rsidRPr="00D332BD">
              <w:t>».</w:t>
            </w:r>
          </w:p>
          <w:p w14:paraId="505FA96E" w14:textId="2F41F95C" w:rsidR="006D6003" w:rsidRPr="00D332BD" w:rsidRDefault="006D6003" w:rsidP="006D6003">
            <w:pPr>
              <w:jc w:val="both"/>
            </w:pPr>
            <w:r w:rsidRPr="00D332BD">
              <w:rPr>
                <w:rFonts w:eastAsiaTheme="minorEastAsia"/>
              </w:rPr>
              <w:t xml:space="preserve">Приведення у </w:t>
            </w:r>
            <w:proofErr w:type="spellStart"/>
            <w:r w:rsidRPr="00D332BD">
              <w:rPr>
                <w:rFonts w:eastAsiaTheme="minorEastAsia"/>
              </w:rPr>
              <w:t>відповідность</w:t>
            </w:r>
            <w:proofErr w:type="spellEnd"/>
            <w:r w:rsidRPr="00D332BD">
              <w:rPr>
                <w:rFonts w:eastAsiaTheme="minorEastAsia"/>
              </w:rPr>
              <w:t xml:space="preserve"> до терміну «</w:t>
            </w:r>
            <w:r w:rsidRPr="00D332BD">
              <w:rPr>
                <w:b/>
                <w:bCs/>
              </w:rPr>
              <w:t xml:space="preserve">попит на електричну енергію», </w:t>
            </w:r>
            <w:r w:rsidRPr="00D332BD">
              <w:rPr>
                <w:bCs/>
              </w:rPr>
              <w:t xml:space="preserve">визначення якого наявне у </w:t>
            </w:r>
            <w:proofErr w:type="spellStart"/>
            <w:r w:rsidRPr="00D332BD">
              <w:rPr>
                <w:bCs/>
              </w:rPr>
              <w:t>проєкті</w:t>
            </w:r>
            <w:proofErr w:type="spellEnd"/>
            <w:r w:rsidRPr="00D332BD">
              <w:rPr>
                <w:bCs/>
              </w:rPr>
              <w:t xml:space="preserve"> постанови НКРЕКП.</w:t>
            </w:r>
          </w:p>
        </w:tc>
        <w:tc>
          <w:tcPr>
            <w:tcW w:w="3686" w:type="dxa"/>
          </w:tcPr>
          <w:p w14:paraId="1F022D5B" w14:textId="3E78E596" w:rsidR="006D6003" w:rsidRPr="00EC7755" w:rsidRDefault="006D6003" w:rsidP="006D6003">
            <w:pPr>
              <w:spacing w:before="120" w:after="120"/>
              <w:jc w:val="both"/>
              <w:rPr>
                <w:rFonts w:eastAsia="Times New Roman"/>
                <w:b/>
              </w:rPr>
            </w:pPr>
            <w:r w:rsidRPr="00EC7755">
              <w:rPr>
                <w:rFonts w:eastAsia="Times New Roman"/>
                <w:b/>
              </w:rPr>
              <w:t>Пропонує</w:t>
            </w:r>
            <w:r w:rsidR="00956A78" w:rsidRPr="00EC7755">
              <w:rPr>
                <w:rFonts w:eastAsia="Times New Roman"/>
                <w:b/>
              </w:rPr>
              <w:t>ться</w:t>
            </w:r>
            <w:r w:rsidRPr="00EC7755">
              <w:rPr>
                <w:rFonts w:eastAsia="Times New Roman"/>
                <w:b/>
              </w:rPr>
              <w:t xml:space="preserve"> врахувати частково в наступній редакції:</w:t>
            </w:r>
          </w:p>
          <w:p w14:paraId="3192B4B5" w14:textId="77777777" w:rsidR="006D6003" w:rsidRPr="00D332BD" w:rsidRDefault="006D6003" w:rsidP="006D6003">
            <w:pPr>
              <w:spacing w:before="120" w:after="120"/>
              <w:jc w:val="both"/>
              <w:rPr>
                <w:rFonts w:eastAsia="Times New Roman"/>
              </w:rPr>
            </w:pPr>
            <w:r w:rsidRPr="00EC7755">
              <w:rPr>
                <w:rFonts w:eastAsia="Times New Roman"/>
              </w:rPr>
              <w:t>«недопоставлена електрична енергія (ENS) – обсяг попиту на електричну енергію (</w:t>
            </w:r>
            <w:proofErr w:type="spellStart"/>
            <w:r w:rsidRPr="00EC7755">
              <w:rPr>
                <w:rFonts w:eastAsia="Times New Roman"/>
              </w:rPr>
              <w:t>МВт∙год</w:t>
            </w:r>
            <w:proofErr w:type="spellEnd"/>
            <w:r w:rsidRPr="00EC7755">
              <w:rPr>
                <w:rFonts w:eastAsia="Times New Roman"/>
              </w:rPr>
              <w:t>), що не забезпечений наявними</w:t>
            </w:r>
            <w:r w:rsidRPr="00EC7755">
              <w:rPr>
                <w:rFonts w:eastAsia="Times New Roman"/>
                <w:b/>
              </w:rPr>
              <w:t xml:space="preserve"> джерелами потужності </w:t>
            </w:r>
            <w:r w:rsidRPr="00EC7755">
              <w:rPr>
                <w:rFonts w:eastAsia="Times New Roman"/>
              </w:rPr>
              <w:t>в області регулювання у відповідному періоді часу;»</w:t>
            </w:r>
          </w:p>
          <w:p w14:paraId="00F3B423" w14:textId="77777777" w:rsidR="006D6003" w:rsidRPr="00D332BD" w:rsidRDefault="006D6003" w:rsidP="006D6003">
            <w:pPr>
              <w:spacing w:before="120" w:after="120"/>
              <w:ind w:firstLine="334"/>
              <w:jc w:val="both"/>
              <w:rPr>
                <w:rFonts w:eastAsia="Times New Roman"/>
                <w:b/>
              </w:rPr>
            </w:pPr>
          </w:p>
        </w:tc>
      </w:tr>
      <w:tr w:rsidR="006D6003" w:rsidRPr="00D332BD" w14:paraId="178079BE" w14:textId="77777777" w:rsidTr="0024236A">
        <w:tc>
          <w:tcPr>
            <w:tcW w:w="710" w:type="dxa"/>
            <w:shd w:val="clear" w:color="auto" w:fill="auto"/>
            <w:tcMar>
              <w:top w:w="100" w:type="dxa"/>
              <w:left w:w="100" w:type="dxa"/>
              <w:bottom w:w="100" w:type="dxa"/>
              <w:right w:w="100" w:type="dxa"/>
            </w:tcMar>
            <w:vAlign w:val="center"/>
          </w:tcPr>
          <w:p w14:paraId="4540C702" w14:textId="77777777" w:rsidR="006D6003" w:rsidRPr="00D332BD" w:rsidRDefault="006D6003" w:rsidP="00CD223D">
            <w:pPr>
              <w:tabs>
                <w:tab w:val="left" w:pos="6946"/>
                <w:tab w:val="left" w:pos="7088"/>
              </w:tabs>
              <w:spacing w:before="120" w:after="120"/>
              <w:ind w:left="46"/>
              <w:jc w:val="center"/>
              <w:rPr>
                <w:rStyle w:val="st42"/>
                <w:b/>
              </w:rPr>
            </w:pPr>
          </w:p>
        </w:tc>
        <w:tc>
          <w:tcPr>
            <w:tcW w:w="3927" w:type="dxa"/>
            <w:shd w:val="clear" w:color="auto" w:fill="auto"/>
            <w:tcMar>
              <w:top w:w="100" w:type="dxa"/>
              <w:left w:w="100" w:type="dxa"/>
              <w:bottom w:w="100" w:type="dxa"/>
              <w:right w:w="100" w:type="dxa"/>
            </w:tcMar>
          </w:tcPr>
          <w:p w14:paraId="611F75C3" w14:textId="117CEAE0" w:rsidR="006D6003" w:rsidRPr="00D332BD" w:rsidRDefault="006D6003" w:rsidP="00C20D51">
            <w:pPr>
              <w:spacing w:after="0"/>
              <w:ind w:firstLine="462"/>
              <w:jc w:val="both"/>
              <w:rPr>
                <w:b/>
              </w:rPr>
            </w:pPr>
          </w:p>
        </w:tc>
        <w:tc>
          <w:tcPr>
            <w:tcW w:w="3869" w:type="dxa"/>
          </w:tcPr>
          <w:p w14:paraId="7083931B"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0EF5921C" w14:textId="6CAB1D7F" w:rsidR="006D6003" w:rsidRPr="00D332BD" w:rsidRDefault="006D6003" w:rsidP="00142626">
            <w:pPr>
              <w:tabs>
                <w:tab w:val="left" w:pos="3486"/>
              </w:tabs>
              <w:ind w:left="-49" w:firstLine="416"/>
              <w:jc w:val="both"/>
              <w:rPr>
                <w:bCs/>
              </w:rPr>
            </w:pPr>
            <w:r w:rsidRPr="00D332BD">
              <w:rPr>
                <w:rFonts w:eastAsia="DengXian"/>
                <w:shd w:val="clear" w:color="auto" w:fill="FFFFFF"/>
                <w:lang w:eastAsia="uk-UA"/>
              </w:rPr>
              <w:t>оцінка відповідності (достатності) генеруючих потужностей - визначення можливості виконання вимог щодо балансової надійності ОЕС України при заданій структурі генеруючих потужностей</w:t>
            </w:r>
            <w:r w:rsidRPr="00D332BD">
              <w:rPr>
                <w:rFonts w:eastAsia="DengXian"/>
                <w:b/>
                <w:shd w:val="clear" w:color="auto" w:fill="FFFFFF"/>
                <w:lang w:eastAsia="uk-UA"/>
              </w:rPr>
              <w:t>,</w:t>
            </w:r>
            <w:r w:rsidRPr="00D332BD">
              <w:rPr>
                <w:rFonts w:eastAsia="DengXian"/>
                <w:shd w:val="clear" w:color="auto" w:fill="FFFFFF"/>
                <w:lang w:eastAsia="uk-UA"/>
              </w:rPr>
              <w:t xml:space="preserve"> </w:t>
            </w:r>
            <w:r w:rsidRPr="00D332BD">
              <w:rPr>
                <w:rFonts w:eastAsia="DengXian"/>
                <w:bCs/>
                <w:lang w:eastAsia="uk-UA"/>
              </w:rPr>
              <w:t>УЗЕ та заходів управління попитом</w:t>
            </w:r>
            <w:r w:rsidRPr="00D332BD">
              <w:rPr>
                <w:rFonts w:eastAsia="DengXian"/>
                <w:b/>
                <w:bCs/>
                <w:lang w:eastAsia="uk-UA"/>
              </w:rPr>
              <w:t xml:space="preserve">, </w:t>
            </w:r>
            <w:r w:rsidRPr="00D332BD">
              <w:rPr>
                <w:rFonts w:eastAsia="DengXian"/>
                <w:bCs/>
                <w:lang w:eastAsia="uk-UA"/>
              </w:rPr>
              <w:t>які можуть забезпечити покриття</w:t>
            </w:r>
            <w:r w:rsidRPr="00D332BD">
              <w:rPr>
                <w:rFonts w:eastAsia="DengXian"/>
                <w:b/>
                <w:bCs/>
                <w:lang w:eastAsia="uk-UA"/>
              </w:rPr>
              <w:t xml:space="preserve"> </w:t>
            </w:r>
            <w:r w:rsidRPr="00D332BD">
              <w:rPr>
                <w:rFonts w:eastAsia="DengXian"/>
                <w:bCs/>
                <w:lang w:eastAsia="uk-UA"/>
              </w:rPr>
              <w:t xml:space="preserve">попиту </w:t>
            </w:r>
            <w:r w:rsidRPr="00D332BD">
              <w:rPr>
                <w:rFonts w:eastAsia="DengXian"/>
                <w:b/>
                <w:bCs/>
                <w:lang w:eastAsia="uk-UA"/>
              </w:rPr>
              <w:t>на електричну енергію</w:t>
            </w:r>
            <w:r w:rsidRPr="00D332BD">
              <w:rPr>
                <w:rFonts w:eastAsia="DengXian"/>
                <w:bCs/>
                <w:lang w:eastAsia="uk-UA"/>
              </w:rPr>
              <w:t>,</w:t>
            </w:r>
            <w:r w:rsidRPr="00D332BD">
              <w:rPr>
                <w:rFonts w:eastAsia="DengXian"/>
                <w:shd w:val="clear" w:color="auto" w:fill="FFFFFF"/>
                <w:lang w:eastAsia="uk-UA"/>
              </w:rPr>
              <w:t xml:space="preserve"> або при її формуванні з урахуванням пропускної спроможності </w:t>
            </w:r>
            <w:r w:rsidRPr="00D332BD">
              <w:rPr>
                <w:rFonts w:eastAsia="DengXian"/>
                <w:bCs/>
                <w:shd w:val="clear" w:color="auto" w:fill="FFFFFF"/>
                <w:lang w:eastAsia="uk-UA"/>
              </w:rPr>
              <w:t xml:space="preserve">системи передачі </w:t>
            </w:r>
            <w:r w:rsidRPr="00D332BD">
              <w:rPr>
                <w:rFonts w:eastAsia="DengXian"/>
                <w:shd w:val="clear" w:color="auto" w:fill="FFFFFF"/>
                <w:lang w:eastAsia="uk-UA"/>
              </w:rPr>
              <w:t>та можливості її розвитку;</w:t>
            </w:r>
          </w:p>
        </w:tc>
        <w:tc>
          <w:tcPr>
            <w:tcW w:w="3827" w:type="dxa"/>
          </w:tcPr>
          <w:p w14:paraId="7DF2EE98" w14:textId="6FBC5A2C" w:rsidR="006D6003" w:rsidRPr="00D332BD" w:rsidRDefault="006D6003" w:rsidP="006D6003">
            <w:pPr>
              <w:spacing w:before="120" w:after="120"/>
              <w:jc w:val="both"/>
            </w:pPr>
            <w:r w:rsidRPr="00D332BD">
              <w:rPr>
                <w:rFonts w:eastAsiaTheme="minorEastAsia"/>
              </w:rPr>
              <w:t xml:space="preserve">Приведення у </w:t>
            </w:r>
            <w:proofErr w:type="spellStart"/>
            <w:r w:rsidRPr="00D332BD">
              <w:rPr>
                <w:rFonts w:eastAsiaTheme="minorEastAsia"/>
              </w:rPr>
              <w:t>відповідность</w:t>
            </w:r>
            <w:proofErr w:type="spellEnd"/>
            <w:r w:rsidRPr="00D332BD">
              <w:rPr>
                <w:rFonts w:eastAsiaTheme="minorEastAsia"/>
              </w:rPr>
              <w:t xml:space="preserve"> до терміну «</w:t>
            </w:r>
            <w:r w:rsidRPr="00D332BD">
              <w:rPr>
                <w:b/>
                <w:bCs/>
              </w:rPr>
              <w:t xml:space="preserve">попит на електричну енергію», </w:t>
            </w:r>
            <w:r w:rsidRPr="00D332BD">
              <w:rPr>
                <w:bCs/>
              </w:rPr>
              <w:t xml:space="preserve">визначення якого наявне у </w:t>
            </w:r>
            <w:proofErr w:type="spellStart"/>
            <w:r w:rsidRPr="00D332BD">
              <w:rPr>
                <w:bCs/>
              </w:rPr>
              <w:t>проєкті</w:t>
            </w:r>
            <w:proofErr w:type="spellEnd"/>
            <w:r w:rsidRPr="00D332BD">
              <w:rPr>
                <w:bCs/>
              </w:rPr>
              <w:t xml:space="preserve"> постанови НКРЕКП.</w:t>
            </w:r>
          </w:p>
        </w:tc>
        <w:tc>
          <w:tcPr>
            <w:tcW w:w="3686" w:type="dxa"/>
          </w:tcPr>
          <w:p w14:paraId="651E7E79" w14:textId="2D992701" w:rsidR="006D6003" w:rsidRPr="00D332BD" w:rsidRDefault="006D6003" w:rsidP="006D6003">
            <w:pPr>
              <w:spacing w:before="120" w:after="120"/>
              <w:jc w:val="both"/>
              <w:rPr>
                <w:rFonts w:eastAsia="Times New Roman"/>
                <w:b/>
              </w:rPr>
            </w:pPr>
            <w:r w:rsidRPr="00D332BD">
              <w:rPr>
                <w:rFonts w:eastAsia="Times New Roman"/>
                <w:b/>
              </w:rPr>
              <w:t>Пропонує</w:t>
            </w:r>
            <w:r w:rsidR="00956A78" w:rsidRPr="00D332BD">
              <w:rPr>
                <w:rFonts w:eastAsia="Times New Roman"/>
                <w:b/>
              </w:rPr>
              <w:t>ться</w:t>
            </w:r>
            <w:r w:rsidRPr="00D332BD">
              <w:rPr>
                <w:rFonts w:eastAsia="Times New Roman"/>
                <w:b/>
              </w:rPr>
              <w:t xml:space="preserve"> врахувати частково в наступній редакції:</w:t>
            </w:r>
          </w:p>
          <w:p w14:paraId="6BB846C9" w14:textId="18FA4C2B" w:rsidR="006D6003" w:rsidRPr="00D332BD" w:rsidRDefault="006D6003" w:rsidP="006D6003">
            <w:pPr>
              <w:spacing w:before="120" w:after="120"/>
              <w:jc w:val="both"/>
              <w:rPr>
                <w:rFonts w:eastAsia="Times New Roman"/>
                <w:b/>
              </w:rPr>
            </w:pPr>
            <w:r w:rsidRPr="00D332BD">
              <w:rPr>
                <w:rFonts w:eastAsia="Times New Roman"/>
              </w:rPr>
              <w:t>«оцінка відповідності (достатності) генеруючих потужностей - визначення можливості виконання вимог щодо балансової надійності ОЕС України при заданій структурі</w:t>
            </w:r>
            <w:r w:rsidRPr="00D332BD">
              <w:rPr>
                <w:rFonts w:eastAsia="Times New Roman"/>
                <w:b/>
              </w:rPr>
              <w:t xml:space="preserve"> джерел потужності</w:t>
            </w:r>
            <w:r w:rsidRPr="00D332BD">
              <w:rPr>
                <w:rFonts w:eastAsia="Times New Roman"/>
              </w:rPr>
              <w:t xml:space="preserve"> або при її формуванні з урахуванням </w:t>
            </w:r>
            <w:r w:rsidRPr="00EC7755">
              <w:rPr>
                <w:rFonts w:eastAsia="Times New Roman"/>
              </w:rPr>
              <w:t xml:space="preserve">пропускної спроможності </w:t>
            </w:r>
            <w:r w:rsidR="00FF35F6" w:rsidRPr="00EC7755">
              <w:rPr>
                <w:rFonts w:eastAsia="Times New Roman"/>
                <w:b/>
                <w:bCs/>
              </w:rPr>
              <w:t>електричних мереж</w:t>
            </w:r>
            <w:r w:rsidRPr="00EC7755">
              <w:rPr>
                <w:rFonts w:eastAsia="Times New Roman"/>
              </w:rPr>
              <w:t xml:space="preserve"> та можливості </w:t>
            </w:r>
            <w:r w:rsidRPr="00EC7755">
              <w:rPr>
                <w:rFonts w:eastAsia="Times New Roman"/>
                <w:b/>
                <w:bCs/>
              </w:rPr>
              <w:t>їх</w:t>
            </w:r>
            <w:r w:rsidRPr="00EC7755">
              <w:rPr>
                <w:rFonts w:eastAsia="Times New Roman"/>
              </w:rPr>
              <w:t xml:space="preserve"> розвитку;»</w:t>
            </w:r>
          </w:p>
        </w:tc>
      </w:tr>
      <w:tr w:rsidR="007916AB" w:rsidRPr="00D332BD" w14:paraId="45981489" w14:textId="77777777" w:rsidTr="0024236A">
        <w:tc>
          <w:tcPr>
            <w:tcW w:w="710" w:type="dxa"/>
            <w:shd w:val="clear" w:color="auto" w:fill="auto"/>
            <w:tcMar>
              <w:top w:w="100" w:type="dxa"/>
              <w:left w:w="100" w:type="dxa"/>
              <w:bottom w:w="100" w:type="dxa"/>
              <w:right w:w="100" w:type="dxa"/>
            </w:tcMar>
            <w:vAlign w:val="center"/>
          </w:tcPr>
          <w:p w14:paraId="1E06DBBE" w14:textId="77777777" w:rsidR="007916AB" w:rsidRPr="00D332BD" w:rsidRDefault="007916AB" w:rsidP="007916AB">
            <w:pPr>
              <w:tabs>
                <w:tab w:val="left" w:pos="6946"/>
                <w:tab w:val="left" w:pos="7088"/>
              </w:tabs>
              <w:spacing w:before="120" w:after="120"/>
              <w:ind w:left="46"/>
              <w:jc w:val="center"/>
              <w:rPr>
                <w:rStyle w:val="st42"/>
                <w:b/>
              </w:rPr>
            </w:pPr>
          </w:p>
        </w:tc>
        <w:tc>
          <w:tcPr>
            <w:tcW w:w="3927" w:type="dxa"/>
            <w:shd w:val="clear" w:color="auto" w:fill="auto"/>
            <w:tcMar>
              <w:top w:w="100" w:type="dxa"/>
              <w:left w:w="100" w:type="dxa"/>
              <w:bottom w:w="100" w:type="dxa"/>
              <w:right w:w="100" w:type="dxa"/>
            </w:tcMar>
          </w:tcPr>
          <w:p w14:paraId="2EC7B5EC" w14:textId="77777777" w:rsidR="00142626" w:rsidRPr="00D332BD" w:rsidRDefault="00142626" w:rsidP="007916AB">
            <w:pPr>
              <w:spacing w:after="0"/>
              <w:ind w:firstLine="462"/>
              <w:jc w:val="both"/>
              <w:rPr>
                <w:b/>
                <w:bCs/>
              </w:rPr>
            </w:pPr>
          </w:p>
          <w:p w14:paraId="0828D9A0" w14:textId="62714743" w:rsidR="007916AB" w:rsidRPr="00147D89" w:rsidRDefault="007916AB" w:rsidP="007916AB">
            <w:pPr>
              <w:spacing w:after="0"/>
              <w:ind w:firstLine="462"/>
              <w:jc w:val="both"/>
            </w:pPr>
            <w:r w:rsidRPr="00147D89">
              <w:rPr>
                <w:bCs/>
              </w:rPr>
              <w:t>попит на електричну енергію – сумарне споживання електричної енергії ОЕС України у кожний момент часу (з урахуванням технологічних витрат у мережі);</w:t>
            </w:r>
          </w:p>
        </w:tc>
        <w:tc>
          <w:tcPr>
            <w:tcW w:w="3869" w:type="dxa"/>
          </w:tcPr>
          <w:p w14:paraId="02AF71E4"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22317B2F" w14:textId="428BFEB6" w:rsidR="007916AB" w:rsidRPr="00D332BD" w:rsidRDefault="007916AB" w:rsidP="00142626">
            <w:pPr>
              <w:tabs>
                <w:tab w:val="left" w:pos="3486"/>
              </w:tabs>
              <w:ind w:left="-49" w:firstLine="416"/>
              <w:jc w:val="both"/>
              <w:rPr>
                <w:bCs/>
              </w:rPr>
            </w:pPr>
            <w:r w:rsidRPr="00D332BD">
              <w:t xml:space="preserve">попит на електричну енергію – сумарне споживання електричної енергії ОЕС України у кожний момент часу (з урахуванням технологічних витрат </w:t>
            </w:r>
            <w:r w:rsidRPr="00D332BD">
              <w:rPr>
                <w:b/>
              </w:rPr>
              <w:t>електричної енергії</w:t>
            </w:r>
            <w:r w:rsidRPr="00D332BD">
              <w:t xml:space="preserve"> </w:t>
            </w:r>
            <w:r w:rsidRPr="00D332BD">
              <w:rPr>
                <w:strike/>
              </w:rPr>
              <w:t>у</w:t>
            </w:r>
            <w:r w:rsidRPr="00D332BD">
              <w:t xml:space="preserve"> </w:t>
            </w:r>
            <w:r w:rsidRPr="00D332BD">
              <w:rPr>
                <w:b/>
              </w:rPr>
              <w:t>в</w:t>
            </w:r>
            <w:r w:rsidRPr="00D332BD">
              <w:t xml:space="preserve"> </w:t>
            </w:r>
            <w:r w:rsidRPr="00D332BD">
              <w:rPr>
                <w:b/>
              </w:rPr>
              <w:t>електричній</w:t>
            </w:r>
            <w:r w:rsidRPr="00D332BD">
              <w:t xml:space="preserve"> мережі);</w:t>
            </w:r>
          </w:p>
        </w:tc>
        <w:tc>
          <w:tcPr>
            <w:tcW w:w="3827" w:type="dxa"/>
          </w:tcPr>
          <w:p w14:paraId="608B836B" w14:textId="77777777" w:rsidR="007916AB" w:rsidRPr="00D332BD" w:rsidRDefault="007916AB" w:rsidP="007916AB">
            <w:pPr>
              <w:spacing w:before="120" w:after="120"/>
              <w:jc w:val="both"/>
            </w:pPr>
            <w:r w:rsidRPr="00D332BD">
              <w:t>Пропонуємо уточнити визначення цього терміну, враховуючи наступне:</w:t>
            </w:r>
          </w:p>
          <w:p w14:paraId="633D8B64" w14:textId="77777777" w:rsidR="007916AB" w:rsidRPr="00D332BD" w:rsidRDefault="007916AB" w:rsidP="007916AB">
            <w:pPr>
              <w:spacing w:before="120" w:after="120"/>
              <w:jc w:val="both"/>
            </w:pPr>
            <w:r w:rsidRPr="00D332BD">
              <w:t>1. Відповідно до ПРРЕ: «Технологічні витрати електричної енергії на транспортування електричної енергії електричними мережами (</w:t>
            </w:r>
            <w:r w:rsidRPr="00D332BD">
              <w:rPr>
                <w:b/>
              </w:rPr>
              <w:t>технологічні витрати електричної енергії</w:t>
            </w:r>
            <w:r w:rsidRPr="00D332BD">
              <w:t xml:space="preserve">) - це сума втрат електричної </w:t>
            </w:r>
            <w:r w:rsidRPr="00D332BD">
              <w:lastRenderedPageBreak/>
              <w:t>енергії в елементах мереж, витрат електричної енергії на власні потреби підстанцій та витрат електричної енергії на плавлення ожеледі».</w:t>
            </w:r>
          </w:p>
          <w:p w14:paraId="4B196E45" w14:textId="77777777" w:rsidR="007916AB" w:rsidRPr="00D332BD" w:rsidRDefault="007916AB" w:rsidP="007916AB">
            <w:pPr>
              <w:spacing w:before="120" w:after="120"/>
              <w:jc w:val="both"/>
            </w:pPr>
            <w:r w:rsidRPr="00D332BD">
              <w:t>Відповідне уточнення пропонується до п. 2.9 глави 2 розділу ІІ КСП.</w:t>
            </w:r>
          </w:p>
          <w:p w14:paraId="29A818F8" w14:textId="77777777" w:rsidR="007916AB" w:rsidRPr="00D332BD" w:rsidRDefault="007916AB" w:rsidP="007916AB">
            <w:pPr>
              <w:spacing w:before="120" w:after="120"/>
              <w:jc w:val="both"/>
            </w:pPr>
            <w:r w:rsidRPr="00D332BD">
              <w:t>2. Приведення до термінології наведеної у частині першій статті 1 Закону України «Про ринок електричної енергії».</w:t>
            </w:r>
          </w:p>
          <w:p w14:paraId="5F4F8C6B" w14:textId="30D2BC02" w:rsidR="007916AB" w:rsidRPr="00D332BD" w:rsidRDefault="007916AB" w:rsidP="007916AB">
            <w:pPr>
              <w:spacing w:before="120" w:after="120"/>
              <w:jc w:val="both"/>
            </w:pPr>
            <w:r w:rsidRPr="00D332BD">
              <w:t xml:space="preserve">27) </w:t>
            </w:r>
            <w:r w:rsidRPr="00D332BD">
              <w:rPr>
                <w:b/>
              </w:rPr>
              <w:t>електрична мережа</w:t>
            </w:r>
            <w:r w:rsidRPr="00D332BD">
              <w:t xml:space="preserve"> - сукупність електроустановок для передачі та/або розподілу електричної енергії;</w:t>
            </w:r>
          </w:p>
        </w:tc>
        <w:tc>
          <w:tcPr>
            <w:tcW w:w="3686" w:type="dxa"/>
          </w:tcPr>
          <w:p w14:paraId="09CAD69E" w14:textId="399DE3EA" w:rsidR="007916AB" w:rsidRPr="00D332BD" w:rsidRDefault="007916AB" w:rsidP="007916AB">
            <w:pPr>
              <w:spacing w:before="120" w:after="120"/>
              <w:jc w:val="both"/>
              <w:rPr>
                <w:rFonts w:eastAsia="Times New Roman"/>
                <w:b/>
              </w:rPr>
            </w:pPr>
            <w:r w:rsidRPr="00D332BD">
              <w:rPr>
                <w:b/>
              </w:rPr>
              <w:lastRenderedPageBreak/>
              <w:t>Пропонує</w:t>
            </w:r>
            <w:r w:rsidR="00CB2277" w:rsidRPr="00D332BD">
              <w:rPr>
                <w:b/>
              </w:rPr>
              <w:t>ться</w:t>
            </w:r>
            <w:r w:rsidRPr="00D332BD">
              <w:rPr>
                <w:b/>
              </w:rPr>
              <w:t xml:space="preserve"> врахувати.</w:t>
            </w:r>
          </w:p>
        </w:tc>
      </w:tr>
      <w:tr w:rsidR="005102B2" w:rsidRPr="00D332BD" w14:paraId="104DB7D3" w14:textId="77777777" w:rsidTr="0023505A">
        <w:tc>
          <w:tcPr>
            <w:tcW w:w="16019" w:type="dxa"/>
            <w:gridSpan w:val="5"/>
          </w:tcPr>
          <w:p w14:paraId="1631D1E3" w14:textId="77777777" w:rsidR="005102B2" w:rsidRPr="00D332BD" w:rsidRDefault="005102B2" w:rsidP="00142626">
            <w:pPr>
              <w:shd w:val="clear" w:color="auto" w:fill="FFFFFF"/>
              <w:tabs>
                <w:tab w:val="left" w:pos="3486"/>
              </w:tabs>
              <w:spacing w:line="240" w:lineRule="auto"/>
              <w:ind w:left="-49" w:firstLine="416"/>
              <w:jc w:val="center"/>
              <w:rPr>
                <w:b/>
              </w:rPr>
            </w:pPr>
            <w:r w:rsidRPr="00D332BD">
              <w:rPr>
                <w:b/>
              </w:rPr>
              <w:t>II. Планування розвитку системи передачі</w:t>
            </w:r>
          </w:p>
        </w:tc>
      </w:tr>
      <w:tr w:rsidR="007916AB" w:rsidRPr="00D332BD" w14:paraId="29FDBD31" w14:textId="77777777" w:rsidTr="0023505A">
        <w:tc>
          <w:tcPr>
            <w:tcW w:w="16019" w:type="dxa"/>
            <w:gridSpan w:val="5"/>
          </w:tcPr>
          <w:p w14:paraId="0A66EF79" w14:textId="7896FCA2" w:rsidR="007916AB" w:rsidRPr="00D332BD" w:rsidRDefault="007916AB" w:rsidP="00142626">
            <w:pPr>
              <w:pStyle w:val="a3"/>
              <w:numPr>
                <w:ilvl w:val="0"/>
                <w:numId w:val="2"/>
              </w:numPr>
              <w:shd w:val="clear" w:color="auto" w:fill="FFFFFF"/>
              <w:ind w:left="-49" w:firstLine="416"/>
              <w:jc w:val="center"/>
              <w:rPr>
                <w:b/>
                <w:sz w:val="22"/>
                <w:szCs w:val="22"/>
              </w:rPr>
            </w:pPr>
            <w:r w:rsidRPr="00D332BD">
              <w:rPr>
                <w:b/>
                <w:sz w:val="22"/>
                <w:szCs w:val="22"/>
              </w:rPr>
              <w:t>Загальні положення</w:t>
            </w:r>
          </w:p>
        </w:tc>
      </w:tr>
      <w:tr w:rsidR="0037191A" w:rsidRPr="00D332BD" w14:paraId="0C0A355F" w14:textId="77777777" w:rsidTr="004D62EC">
        <w:tc>
          <w:tcPr>
            <w:tcW w:w="710" w:type="dxa"/>
            <w:shd w:val="clear" w:color="auto" w:fill="auto"/>
            <w:tcMar>
              <w:top w:w="100" w:type="dxa"/>
              <w:left w:w="100" w:type="dxa"/>
              <w:bottom w:w="100" w:type="dxa"/>
              <w:right w:w="100" w:type="dxa"/>
            </w:tcMar>
            <w:vAlign w:val="center"/>
          </w:tcPr>
          <w:p w14:paraId="27B419A0" w14:textId="7C384477" w:rsidR="0037191A" w:rsidRPr="00D332BD" w:rsidRDefault="0037191A" w:rsidP="0037191A">
            <w:pPr>
              <w:tabs>
                <w:tab w:val="left" w:pos="6946"/>
                <w:tab w:val="left" w:pos="7088"/>
              </w:tabs>
              <w:spacing w:before="120" w:after="120"/>
              <w:ind w:left="46"/>
              <w:jc w:val="center"/>
              <w:rPr>
                <w:rStyle w:val="st42"/>
                <w:b/>
              </w:rPr>
            </w:pPr>
            <w:r w:rsidRPr="00D332BD">
              <w:rPr>
                <w:rStyle w:val="st42"/>
                <w:b/>
              </w:rPr>
              <w:t>1.1</w:t>
            </w:r>
          </w:p>
        </w:tc>
        <w:tc>
          <w:tcPr>
            <w:tcW w:w="3927" w:type="dxa"/>
            <w:shd w:val="clear" w:color="auto" w:fill="auto"/>
            <w:tcMar>
              <w:top w:w="100" w:type="dxa"/>
              <w:left w:w="100" w:type="dxa"/>
              <w:bottom w:w="100" w:type="dxa"/>
              <w:right w:w="100" w:type="dxa"/>
            </w:tcMar>
          </w:tcPr>
          <w:p w14:paraId="5B054826" w14:textId="77777777" w:rsidR="00142626" w:rsidRPr="00D332BD" w:rsidRDefault="00142626" w:rsidP="0037191A">
            <w:pPr>
              <w:spacing w:after="0"/>
              <w:ind w:firstLine="462"/>
              <w:jc w:val="both"/>
            </w:pPr>
          </w:p>
          <w:p w14:paraId="4347CFCA" w14:textId="6456FA71" w:rsidR="0037191A" w:rsidRPr="00D332BD" w:rsidRDefault="0037191A" w:rsidP="0037191A">
            <w:pPr>
              <w:spacing w:after="0"/>
              <w:ind w:firstLine="462"/>
              <w:jc w:val="both"/>
              <w:rPr>
                <w:rStyle w:val="st42"/>
                <w:color w:val="auto"/>
              </w:rPr>
            </w:pPr>
          </w:p>
        </w:tc>
        <w:tc>
          <w:tcPr>
            <w:tcW w:w="3869" w:type="dxa"/>
          </w:tcPr>
          <w:p w14:paraId="1FB0EDB4"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34FB48DB" w14:textId="5BFD030F" w:rsidR="0037191A" w:rsidRPr="00D332BD" w:rsidRDefault="0037191A" w:rsidP="00142626">
            <w:pPr>
              <w:tabs>
                <w:tab w:val="left" w:pos="3486"/>
              </w:tabs>
              <w:spacing w:after="0"/>
              <w:ind w:left="-49" w:firstLine="416"/>
              <w:jc w:val="both"/>
            </w:pPr>
            <w:r w:rsidRPr="00D332BD">
              <w:t xml:space="preserve">1.1. ОСП здійснює прогнозування розвитку </w:t>
            </w:r>
            <w:bookmarkStart w:id="0" w:name="_Hlk107233549"/>
            <w:r w:rsidRPr="00D332BD">
              <w:t>генеруючих потужностей</w:t>
            </w:r>
            <w:bookmarkEnd w:id="0"/>
            <w:r w:rsidRPr="00D332BD">
              <w:rPr>
                <w:b/>
              </w:rPr>
              <w:t>,</w:t>
            </w:r>
            <w:r w:rsidRPr="00D332BD">
              <w:t xml:space="preserve"> </w:t>
            </w:r>
            <w:bookmarkStart w:id="1" w:name="_Hlk107233577"/>
            <w:r w:rsidRPr="00D332BD">
              <w:rPr>
                <w:strike/>
              </w:rPr>
              <w:t>із урахуванням</w:t>
            </w:r>
            <w:r w:rsidRPr="00D332BD">
              <w:t xml:space="preserve"> </w:t>
            </w:r>
            <w:r w:rsidRPr="00D332BD">
              <w:rPr>
                <w:bCs/>
              </w:rPr>
              <w:t>УЗЕ та заходів управління попитом, які можуть забезпечити покриття попиту на електричну енергію,</w:t>
            </w:r>
            <w:r w:rsidRPr="00D332BD">
              <w:t xml:space="preserve"> </w:t>
            </w:r>
            <w:bookmarkEnd w:id="1"/>
            <w:r w:rsidRPr="00D332BD">
              <w:t>та планування розвитку системи передачі для забезпечення відповідності (достатності) пропускної спроможності системи передачі потребам ринку електричної енергії з урахуванням поточного та довгострокового попиту на передачу електричної енергії, а також виконання вимог щодо операційної безпеки та безпеки постачання електричної енергії в перспективі.</w:t>
            </w:r>
          </w:p>
        </w:tc>
        <w:tc>
          <w:tcPr>
            <w:tcW w:w="3827" w:type="dxa"/>
          </w:tcPr>
          <w:p w14:paraId="2726D68C" w14:textId="146B4379"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 xml:space="preserve">Пропонуємо уточнити редакцію враховуючи, що УЗЕ не входить до структури генеруючих потужностей. </w:t>
            </w:r>
          </w:p>
        </w:tc>
        <w:tc>
          <w:tcPr>
            <w:tcW w:w="3686" w:type="dxa"/>
          </w:tcPr>
          <w:p w14:paraId="5B819E4F" w14:textId="058028C3" w:rsidR="0037191A" w:rsidRPr="00D332BD" w:rsidRDefault="0037191A" w:rsidP="0037191A">
            <w:pPr>
              <w:spacing w:before="120" w:after="120"/>
              <w:jc w:val="both"/>
              <w:rPr>
                <w:rFonts w:eastAsia="Times New Roman"/>
                <w:b/>
              </w:rPr>
            </w:pPr>
            <w:r w:rsidRPr="00D332BD">
              <w:rPr>
                <w:rFonts w:eastAsia="Times New Roman"/>
                <w:b/>
              </w:rPr>
              <w:t>Пропонує</w:t>
            </w:r>
            <w:r w:rsidR="00292A19" w:rsidRPr="00D332BD">
              <w:rPr>
                <w:rFonts w:eastAsia="Times New Roman"/>
                <w:b/>
              </w:rPr>
              <w:t>ться</w:t>
            </w:r>
            <w:r w:rsidRPr="00D332BD">
              <w:rPr>
                <w:rFonts w:eastAsia="Times New Roman"/>
                <w:b/>
              </w:rPr>
              <w:t xml:space="preserve"> врахувати частково в наступній редакції:</w:t>
            </w:r>
          </w:p>
          <w:p w14:paraId="16A321B5" w14:textId="77777777" w:rsidR="0037191A" w:rsidRPr="00D332BD" w:rsidRDefault="0037191A" w:rsidP="0037191A">
            <w:pPr>
              <w:spacing w:before="120" w:after="120"/>
              <w:jc w:val="both"/>
              <w:rPr>
                <w:rFonts w:eastAsia="Times New Roman"/>
              </w:rPr>
            </w:pPr>
            <w:r w:rsidRPr="00D332BD">
              <w:rPr>
                <w:rFonts w:eastAsia="Times New Roman"/>
              </w:rPr>
              <w:t xml:space="preserve">«1.1 ОСП здійснює прогнозування розвитку </w:t>
            </w:r>
            <w:r w:rsidRPr="00D332BD">
              <w:rPr>
                <w:rFonts w:eastAsia="Times New Roman"/>
                <w:b/>
              </w:rPr>
              <w:t>джерел</w:t>
            </w:r>
            <w:r w:rsidRPr="00D332BD">
              <w:rPr>
                <w:rFonts w:eastAsia="Times New Roman"/>
              </w:rPr>
              <w:t xml:space="preserve"> </w:t>
            </w:r>
            <w:r w:rsidRPr="00D332BD">
              <w:rPr>
                <w:rFonts w:eastAsia="Times New Roman"/>
                <w:b/>
              </w:rPr>
              <w:t>потужності</w:t>
            </w:r>
            <w:r w:rsidRPr="00D332BD">
              <w:rPr>
                <w:rFonts w:eastAsia="Times New Roman"/>
              </w:rPr>
              <w:t xml:space="preserve"> та планування розвитку системи передачі для забезпечення відповідності (достатності) пропускної спроможності системи передачі потребам ринку електричної енергії з урахуванням поточного та довгострокового попиту на передачу електричної енергії, а також виконання вимог щодо операційної безпеки та безпеки постачання електричної енергії в перспективі.»</w:t>
            </w:r>
          </w:p>
          <w:p w14:paraId="18017C4C" w14:textId="77777777" w:rsidR="0037191A" w:rsidRPr="00D332BD" w:rsidRDefault="0037191A" w:rsidP="0037191A">
            <w:pPr>
              <w:pStyle w:val="TableParagraph"/>
              <w:spacing w:before="120" w:after="120"/>
              <w:ind w:left="0" w:firstLine="334"/>
              <w:jc w:val="both"/>
              <w:rPr>
                <w:b/>
                <w:lang w:val="uk-UA" w:eastAsia="uk-UA"/>
              </w:rPr>
            </w:pPr>
          </w:p>
        </w:tc>
      </w:tr>
      <w:tr w:rsidR="0037191A" w:rsidRPr="00D332BD" w14:paraId="09B7ED73" w14:textId="77777777" w:rsidTr="004D62EC">
        <w:tc>
          <w:tcPr>
            <w:tcW w:w="710" w:type="dxa"/>
            <w:shd w:val="clear" w:color="auto" w:fill="auto"/>
            <w:tcMar>
              <w:top w:w="100" w:type="dxa"/>
              <w:left w:w="100" w:type="dxa"/>
              <w:bottom w:w="100" w:type="dxa"/>
              <w:right w:w="100" w:type="dxa"/>
            </w:tcMar>
            <w:vAlign w:val="center"/>
          </w:tcPr>
          <w:p w14:paraId="44B204AC" w14:textId="2D3B9329" w:rsidR="0037191A" w:rsidRPr="00D332BD" w:rsidRDefault="00CB2277" w:rsidP="0037191A">
            <w:pPr>
              <w:tabs>
                <w:tab w:val="left" w:pos="6946"/>
                <w:tab w:val="left" w:pos="7088"/>
              </w:tabs>
              <w:spacing w:before="120" w:after="120"/>
              <w:ind w:left="46"/>
              <w:jc w:val="center"/>
              <w:rPr>
                <w:rStyle w:val="st42"/>
                <w:b/>
              </w:rPr>
            </w:pPr>
            <w:r w:rsidRPr="00D332BD">
              <w:rPr>
                <w:rStyle w:val="st42"/>
                <w:b/>
              </w:rPr>
              <w:lastRenderedPageBreak/>
              <w:t>1.3</w:t>
            </w:r>
          </w:p>
        </w:tc>
        <w:tc>
          <w:tcPr>
            <w:tcW w:w="3927" w:type="dxa"/>
            <w:shd w:val="clear" w:color="auto" w:fill="auto"/>
            <w:tcMar>
              <w:top w:w="100" w:type="dxa"/>
              <w:left w:w="100" w:type="dxa"/>
              <w:bottom w:w="100" w:type="dxa"/>
              <w:right w:w="100" w:type="dxa"/>
            </w:tcMar>
          </w:tcPr>
          <w:p w14:paraId="59D59FF1" w14:textId="77777777" w:rsidR="00142626" w:rsidRPr="00D332BD" w:rsidRDefault="00142626" w:rsidP="00142626">
            <w:pPr>
              <w:spacing w:after="0"/>
              <w:jc w:val="both"/>
            </w:pPr>
          </w:p>
          <w:p w14:paraId="28CD4A02" w14:textId="2EADBA6C" w:rsidR="0037191A" w:rsidRPr="00D332BD" w:rsidRDefault="0037191A" w:rsidP="00142626">
            <w:pPr>
              <w:spacing w:after="0"/>
              <w:jc w:val="both"/>
            </w:pPr>
            <w:r w:rsidRPr="00D332BD">
              <w:t xml:space="preserve">1.3. З метою виконання оцінки відповідності (достатності) генеруючих потужностей та планування розвитку системи передачі ОСП повинен проводити дослідження, моделювання, розрахунки та відповідний аналіз згідно з розробленими ним методологіями. </w:t>
            </w:r>
          </w:p>
          <w:p w14:paraId="7C6A051C" w14:textId="669CED97" w:rsidR="0037191A" w:rsidRPr="00D332BD" w:rsidRDefault="0037191A" w:rsidP="0037191A">
            <w:pPr>
              <w:spacing w:after="0"/>
              <w:ind w:firstLine="462"/>
              <w:jc w:val="both"/>
              <w:rPr>
                <w:rStyle w:val="st42"/>
                <w:color w:val="auto"/>
              </w:rPr>
            </w:pPr>
            <w:r w:rsidRPr="00D332BD">
              <w:t>Методологія (-</w:t>
            </w:r>
            <w:proofErr w:type="spellStart"/>
            <w:r w:rsidRPr="00D332BD">
              <w:t>ії</w:t>
            </w:r>
            <w:proofErr w:type="spellEnd"/>
            <w:r w:rsidRPr="00D332BD">
              <w:t>) оцінки відповідності (достатності) генеруючих потужностей має враховувати особливості проведення оцінки відповідності (достатності) на довгострокову та на короткострокову перспективи.</w:t>
            </w:r>
          </w:p>
        </w:tc>
        <w:tc>
          <w:tcPr>
            <w:tcW w:w="3869" w:type="dxa"/>
          </w:tcPr>
          <w:p w14:paraId="619BDCDF"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72083772" w14:textId="77777777" w:rsidR="0037191A" w:rsidRPr="00D332BD" w:rsidRDefault="0037191A" w:rsidP="00142626">
            <w:pPr>
              <w:pStyle w:val="TableParagraph"/>
              <w:tabs>
                <w:tab w:val="left" w:pos="3486"/>
              </w:tabs>
              <w:ind w:left="-49" w:right="34" w:firstLine="416"/>
              <w:jc w:val="both"/>
              <w:rPr>
                <w:lang w:val="uk-UA"/>
              </w:rPr>
            </w:pPr>
            <w:r w:rsidRPr="00D332BD">
              <w:rPr>
                <w:lang w:val="uk-UA"/>
              </w:rPr>
              <w:t>1.3. З метою виконання оцінки відповідності (достатності) генеруючих потужностей та планування розвитку системи передачі ОСП повинен проводити дослідження, моделювання, розрахунки та відповідний аналіз згідно з розробленими ним методологіями.</w:t>
            </w:r>
          </w:p>
          <w:p w14:paraId="0A530015" w14:textId="4043FCFC" w:rsidR="0037191A" w:rsidRPr="00D332BD" w:rsidRDefault="0037191A" w:rsidP="00142626">
            <w:pPr>
              <w:tabs>
                <w:tab w:val="left" w:pos="3486"/>
              </w:tabs>
              <w:spacing w:after="0"/>
              <w:ind w:left="-49" w:firstLine="416"/>
              <w:jc w:val="both"/>
            </w:pPr>
            <w:r w:rsidRPr="00D332BD">
              <w:rPr>
                <w:rFonts w:eastAsia="Times New Roman"/>
              </w:rPr>
              <w:t>Методологія (-</w:t>
            </w:r>
            <w:proofErr w:type="spellStart"/>
            <w:r w:rsidRPr="00D332BD">
              <w:rPr>
                <w:rFonts w:eastAsia="Times New Roman"/>
              </w:rPr>
              <w:t>ії</w:t>
            </w:r>
            <w:proofErr w:type="spellEnd"/>
            <w:r w:rsidRPr="00D332BD">
              <w:rPr>
                <w:rFonts w:eastAsia="Times New Roman"/>
              </w:rPr>
              <w:t xml:space="preserve">) оцінки відповідності (достатності) генеруючих </w:t>
            </w:r>
            <w:proofErr w:type="spellStart"/>
            <w:r w:rsidRPr="00D332BD">
              <w:rPr>
                <w:rFonts w:eastAsia="Times New Roman"/>
              </w:rPr>
              <w:t>потужностей</w:t>
            </w:r>
            <w:proofErr w:type="spellEnd"/>
            <w:r w:rsidRPr="00D332BD">
              <w:rPr>
                <w:rFonts w:eastAsia="Times New Roman"/>
              </w:rPr>
              <w:t xml:space="preserve"> має </w:t>
            </w:r>
            <w:r w:rsidRPr="00D332BD">
              <w:rPr>
                <w:rFonts w:eastAsia="Times New Roman"/>
                <w:b/>
                <w:bCs/>
              </w:rPr>
              <w:t xml:space="preserve">(- </w:t>
            </w:r>
            <w:proofErr w:type="spellStart"/>
            <w:r w:rsidRPr="00D332BD">
              <w:rPr>
                <w:rFonts w:eastAsia="Times New Roman"/>
                <w:b/>
                <w:bCs/>
              </w:rPr>
              <w:t>ють</w:t>
            </w:r>
            <w:proofErr w:type="spellEnd"/>
            <w:r w:rsidRPr="00D332BD">
              <w:rPr>
                <w:rFonts w:eastAsia="Times New Roman"/>
                <w:b/>
                <w:bCs/>
              </w:rPr>
              <w:t>)</w:t>
            </w:r>
            <w:r w:rsidRPr="00D332BD">
              <w:rPr>
                <w:rFonts w:eastAsia="Times New Roman"/>
                <w:bCs/>
              </w:rPr>
              <w:t xml:space="preserve"> </w:t>
            </w:r>
            <w:r w:rsidRPr="00D332BD">
              <w:rPr>
                <w:rFonts w:eastAsia="Times New Roman"/>
              </w:rPr>
              <w:t xml:space="preserve">враховувати особливості проведення оцінки відповідності (достатності) </w:t>
            </w:r>
            <w:r w:rsidRPr="00D332BD">
              <w:rPr>
                <w:rFonts w:eastAsia="Times New Roman"/>
                <w:b/>
                <w:bCs/>
              </w:rPr>
              <w:t>генеруючих потужностей</w:t>
            </w:r>
            <w:r w:rsidRPr="00D332BD">
              <w:rPr>
                <w:rFonts w:eastAsia="Times New Roman"/>
                <w:bCs/>
              </w:rPr>
              <w:t xml:space="preserve"> </w:t>
            </w:r>
            <w:r w:rsidRPr="00D332BD">
              <w:rPr>
                <w:rFonts w:eastAsia="Times New Roman"/>
              </w:rPr>
              <w:t xml:space="preserve">на довгострокову </w:t>
            </w:r>
            <w:r w:rsidRPr="00D332BD">
              <w:rPr>
                <w:rFonts w:eastAsia="Times New Roman"/>
                <w:b/>
                <w:bCs/>
              </w:rPr>
              <w:t xml:space="preserve">(включно із середньостроковою) </w:t>
            </w:r>
            <w:r w:rsidRPr="00D332BD">
              <w:rPr>
                <w:rFonts w:eastAsia="Times New Roman"/>
              </w:rPr>
              <w:t>та на короткострокову перспективи.</w:t>
            </w:r>
          </w:p>
        </w:tc>
        <w:tc>
          <w:tcPr>
            <w:tcW w:w="3827" w:type="dxa"/>
          </w:tcPr>
          <w:p w14:paraId="0B4D3108" w14:textId="77777777" w:rsidR="0037191A" w:rsidRPr="00D332BD" w:rsidRDefault="0037191A" w:rsidP="0037191A">
            <w:pPr>
              <w:jc w:val="both"/>
              <w:rPr>
                <w:rFonts w:eastAsia="Times New Roman"/>
              </w:rPr>
            </w:pPr>
            <w:r w:rsidRPr="00D332BD">
              <w:rPr>
                <w:rFonts w:eastAsia="Times New Roman"/>
              </w:rPr>
              <w:t>У пункті 2.1 (п.14 таблиці) окремо виділяються довго- та середньострокова перспективи. Крім того, формат звітування та деталізація моделювання за довго- та середньостроковим моделюванням мають певні особливості та відмінності.</w:t>
            </w:r>
          </w:p>
          <w:p w14:paraId="2D36D150" w14:textId="2B5EBF72"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 xml:space="preserve">Враховуючи вищезазначене, </w:t>
            </w:r>
            <w:r w:rsidRPr="00D332BD">
              <w:rPr>
                <w:u w:val="single"/>
                <w:lang w:val="uk-UA"/>
              </w:rPr>
              <w:t>пропонується також додати і середньострокову перспективу (як частину методології, що входить до довгострокової, а не окрему методологію).</w:t>
            </w:r>
          </w:p>
        </w:tc>
        <w:tc>
          <w:tcPr>
            <w:tcW w:w="3686" w:type="dxa"/>
          </w:tcPr>
          <w:p w14:paraId="2B08BFEF" w14:textId="0C0DE185" w:rsidR="0037191A" w:rsidRPr="00D332BD" w:rsidRDefault="00FF35F6" w:rsidP="0037191A">
            <w:pPr>
              <w:pStyle w:val="TableParagraph"/>
              <w:spacing w:before="120" w:after="120"/>
              <w:ind w:left="0" w:firstLine="334"/>
              <w:jc w:val="both"/>
              <w:rPr>
                <w:b/>
                <w:lang w:val="uk-UA" w:eastAsia="uk-UA"/>
              </w:rPr>
            </w:pPr>
            <w:r w:rsidRPr="00FF35F6">
              <w:rPr>
                <w:b/>
                <w:lang w:val="uk-UA"/>
              </w:rPr>
              <w:t xml:space="preserve">Пропонуємо врахувати </w:t>
            </w:r>
          </w:p>
        </w:tc>
      </w:tr>
      <w:tr w:rsidR="0037191A" w:rsidRPr="00D332BD" w14:paraId="3BBE1D52" w14:textId="77777777" w:rsidTr="004D62EC">
        <w:tc>
          <w:tcPr>
            <w:tcW w:w="710" w:type="dxa"/>
            <w:shd w:val="clear" w:color="auto" w:fill="auto"/>
            <w:tcMar>
              <w:top w:w="100" w:type="dxa"/>
              <w:left w:w="100" w:type="dxa"/>
              <w:bottom w:w="100" w:type="dxa"/>
              <w:right w:w="100" w:type="dxa"/>
            </w:tcMar>
            <w:vAlign w:val="center"/>
          </w:tcPr>
          <w:p w14:paraId="595F6153" w14:textId="60C4FD09" w:rsidR="0037191A" w:rsidRPr="00D332BD" w:rsidRDefault="00CB2277" w:rsidP="0037191A">
            <w:pPr>
              <w:tabs>
                <w:tab w:val="left" w:pos="6946"/>
                <w:tab w:val="left" w:pos="7088"/>
              </w:tabs>
              <w:spacing w:before="120" w:after="120"/>
              <w:ind w:left="46"/>
              <w:jc w:val="center"/>
              <w:rPr>
                <w:rStyle w:val="st42"/>
                <w:b/>
              </w:rPr>
            </w:pPr>
            <w:r w:rsidRPr="00D332BD">
              <w:rPr>
                <w:rStyle w:val="st42"/>
                <w:b/>
              </w:rPr>
              <w:t>1.5</w:t>
            </w:r>
          </w:p>
        </w:tc>
        <w:tc>
          <w:tcPr>
            <w:tcW w:w="3927" w:type="dxa"/>
            <w:shd w:val="clear" w:color="auto" w:fill="auto"/>
            <w:tcMar>
              <w:top w:w="100" w:type="dxa"/>
              <w:left w:w="100" w:type="dxa"/>
              <w:bottom w:w="100" w:type="dxa"/>
              <w:right w:w="100" w:type="dxa"/>
            </w:tcMar>
          </w:tcPr>
          <w:p w14:paraId="4F41010C" w14:textId="77777777" w:rsidR="00142626" w:rsidRPr="00D332BD" w:rsidRDefault="00142626" w:rsidP="00142626">
            <w:pPr>
              <w:spacing w:after="0"/>
              <w:jc w:val="both"/>
            </w:pPr>
          </w:p>
          <w:p w14:paraId="2D53A2E8" w14:textId="2154DA22" w:rsidR="0037191A" w:rsidRPr="00D332BD" w:rsidRDefault="0037191A" w:rsidP="0037191A">
            <w:pPr>
              <w:jc w:val="both"/>
            </w:pPr>
            <w:r w:rsidRPr="00D332BD">
              <w:t xml:space="preserve">1.5. ОСП розробляє </w:t>
            </w:r>
            <w:proofErr w:type="spellStart"/>
            <w:r w:rsidRPr="00D332BD">
              <w:t>проєкти</w:t>
            </w:r>
            <w:proofErr w:type="spellEnd"/>
            <w:r w:rsidRPr="00D332BD">
              <w:t xml:space="preserve"> методології (у тому числі </w:t>
            </w:r>
            <w:proofErr w:type="spellStart"/>
            <w:r w:rsidRPr="00D332BD">
              <w:t>проєкти</w:t>
            </w:r>
            <w:proofErr w:type="spellEnd"/>
            <w:r w:rsidRPr="00D332BD">
              <w:t xml:space="preserve"> щодо внесення змін до методологій) виконання оцінки відповідності (достатності) генеруючих потужностей та методології планування розвитку системи передачі ОСП та надає їх на розгляд Регулятору. Строк розгляду Регулятором проєктів </w:t>
            </w:r>
            <w:proofErr w:type="spellStart"/>
            <w:r w:rsidRPr="00D332BD">
              <w:t>методологій</w:t>
            </w:r>
            <w:proofErr w:type="spellEnd"/>
            <w:r w:rsidRPr="00D332BD">
              <w:t xml:space="preserve"> не може перевищувати два місяці з дня їх отримання.</w:t>
            </w:r>
          </w:p>
          <w:p w14:paraId="7C9D6B14" w14:textId="77777777" w:rsidR="0037191A" w:rsidRPr="00D332BD" w:rsidRDefault="0037191A" w:rsidP="0037191A">
            <w:pPr>
              <w:jc w:val="both"/>
            </w:pPr>
            <w:r w:rsidRPr="00D332BD">
              <w:t xml:space="preserve">ОСП оприлюднює на власному офіційному </w:t>
            </w:r>
            <w:proofErr w:type="spellStart"/>
            <w:r w:rsidRPr="00D332BD">
              <w:t>вебсайті</w:t>
            </w:r>
            <w:proofErr w:type="spellEnd"/>
            <w:r w:rsidRPr="00D332BD">
              <w:t xml:space="preserve"> методології доопрацьовані з урахуванням наданих </w:t>
            </w:r>
            <w:r w:rsidRPr="00D332BD">
              <w:lastRenderedPageBreak/>
              <w:t xml:space="preserve">Регулятором зауважень до проєктів </w:t>
            </w:r>
            <w:proofErr w:type="spellStart"/>
            <w:r w:rsidRPr="00D332BD">
              <w:t>методологій</w:t>
            </w:r>
            <w:proofErr w:type="spellEnd"/>
            <w:r w:rsidRPr="00D332BD">
              <w:t xml:space="preserve"> (у разі їх наявності).</w:t>
            </w:r>
          </w:p>
          <w:p w14:paraId="3E21E570" w14:textId="77777777" w:rsidR="0037191A" w:rsidRPr="00D332BD" w:rsidRDefault="0037191A" w:rsidP="0037191A">
            <w:pPr>
              <w:jc w:val="both"/>
            </w:pPr>
            <w:bookmarkStart w:id="2" w:name="_Hlk110411742"/>
            <w:r w:rsidRPr="00D332BD">
              <w:t>У разі ініціювання змін до методології виконання оцінки відповідності (достатності) генеруючих потужностей та/або методології планування розвитку системи передачі Регулятором, ОСП розробляє відповідний проєкт методології та подає його на розгляд у визначений Регулятором строк</w:t>
            </w:r>
            <w:bookmarkEnd w:id="2"/>
            <w:r w:rsidRPr="00D332BD">
              <w:t>.</w:t>
            </w:r>
          </w:p>
          <w:p w14:paraId="356BC73D" w14:textId="77777777" w:rsidR="0037191A" w:rsidRPr="00D332BD" w:rsidRDefault="0037191A" w:rsidP="0037191A">
            <w:pPr>
              <w:jc w:val="both"/>
            </w:pPr>
            <w:r w:rsidRPr="00D332BD">
              <w:t>Якщо зміни до методології виконання оцінки відповідності (достатності) генеруючих потужностей або методології планування розвитку системи передачі внесені менше ніж за чотири місяці до терміну оприлюднення проекту Звіту (Плану), вони застосовуються ОСП для підготовки Звіту (Плану) в наступному періоді.</w:t>
            </w:r>
          </w:p>
          <w:p w14:paraId="3B25A57D" w14:textId="02C748EE" w:rsidR="0037191A" w:rsidRPr="00D332BD" w:rsidRDefault="0037191A" w:rsidP="0037191A">
            <w:pPr>
              <w:spacing w:after="0"/>
              <w:ind w:firstLine="462"/>
              <w:jc w:val="both"/>
              <w:rPr>
                <w:rStyle w:val="st42"/>
                <w:color w:val="auto"/>
              </w:rPr>
            </w:pPr>
            <w:r w:rsidRPr="00D332BD">
              <w:t>ОСП забезпечує постійне вдосконалення методологій виконання оцінки відповідності (достатності) генеруючих потужностей та планування розвитку системи передачі.</w:t>
            </w:r>
          </w:p>
        </w:tc>
        <w:tc>
          <w:tcPr>
            <w:tcW w:w="3869" w:type="dxa"/>
          </w:tcPr>
          <w:p w14:paraId="3375369F"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6CE35373" w14:textId="77777777" w:rsidR="0037191A" w:rsidRPr="00D332BD" w:rsidRDefault="0037191A" w:rsidP="00142626">
            <w:pPr>
              <w:pStyle w:val="TableParagraph"/>
              <w:tabs>
                <w:tab w:val="left" w:pos="3486"/>
              </w:tabs>
              <w:ind w:left="-49" w:firstLine="416"/>
              <w:jc w:val="both"/>
              <w:rPr>
                <w:bCs/>
                <w:lang w:val="uk-UA"/>
              </w:rPr>
            </w:pPr>
            <w:r w:rsidRPr="00D332BD">
              <w:rPr>
                <w:bCs/>
                <w:lang w:val="uk-UA"/>
              </w:rPr>
              <w:t xml:space="preserve">1.5. ОСП розробляє </w:t>
            </w:r>
            <w:proofErr w:type="spellStart"/>
            <w:r w:rsidRPr="00D332BD">
              <w:rPr>
                <w:bCs/>
                <w:lang w:val="uk-UA"/>
              </w:rPr>
              <w:t>проєкти</w:t>
            </w:r>
            <w:proofErr w:type="spellEnd"/>
            <w:r w:rsidRPr="00D332BD">
              <w:rPr>
                <w:bCs/>
                <w:lang w:val="uk-UA"/>
              </w:rPr>
              <w:t xml:space="preserve"> методології (у тому числі </w:t>
            </w:r>
            <w:proofErr w:type="spellStart"/>
            <w:r w:rsidRPr="00D332BD">
              <w:rPr>
                <w:bCs/>
                <w:lang w:val="uk-UA"/>
              </w:rPr>
              <w:t>проєкти</w:t>
            </w:r>
            <w:proofErr w:type="spellEnd"/>
            <w:r w:rsidRPr="00D332BD">
              <w:rPr>
                <w:bCs/>
                <w:lang w:val="uk-UA"/>
              </w:rPr>
              <w:t xml:space="preserve"> щодо внесення змін до методологій) виконання оцінки відповідності (достатності) генеруючих потужностей та методології планування розвитку системи передачі ОСП та надає їх на розгляд Регулятору. Строк розгляду Регулятором проєктів </w:t>
            </w:r>
            <w:proofErr w:type="spellStart"/>
            <w:r w:rsidRPr="00D332BD">
              <w:rPr>
                <w:bCs/>
                <w:lang w:val="uk-UA"/>
              </w:rPr>
              <w:t>методологій</w:t>
            </w:r>
            <w:proofErr w:type="spellEnd"/>
            <w:r w:rsidRPr="00D332BD">
              <w:rPr>
                <w:bCs/>
                <w:lang w:val="uk-UA"/>
              </w:rPr>
              <w:t xml:space="preserve"> не може перевищувати два місяці з дня їх отримання.</w:t>
            </w:r>
          </w:p>
          <w:p w14:paraId="68055737" w14:textId="77777777" w:rsidR="0037191A" w:rsidRPr="00D332BD" w:rsidRDefault="0037191A" w:rsidP="00142626">
            <w:pPr>
              <w:pStyle w:val="TableParagraph"/>
              <w:tabs>
                <w:tab w:val="left" w:pos="3486"/>
              </w:tabs>
              <w:spacing w:before="120"/>
              <w:ind w:left="-49" w:firstLine="416"/>
              <w:jc w:val="both"/>
              <w:rPr>
                <w:bCs/>
                <w:lang w:val="uk-UA"/>
              </w:rPr>
            </w:pPr>
            <w:r w:rsidRPr="00D332BD">
              <w:rPr>
                <w:bCs/>
                <w:lang w:val="uk-UA"/>
              </w:rPr>
              <w:t xml:space="preserve">ОСП оприлюднює на власному офіційному </w:t>
            </w:r>
            <w:proofErr w:type="spellStart"/>
            <w:r w:rsidRPr="00D332BD">
              <w:rPr>
                <w:bCs/>
                <w:lang w:val="uk-UA"/>
              </w:rPr>
              <w:t>вебсайті</w:t>
            </w:r>
            <w:proofErr w:type="spellEnd"/>
            <w:r w:rsidRPr="00D332BD">
              <w:rPr>
                <w:bCs/>
                <w:lang w:val="uk-UA"/>
              </w:rPr>
              <w:t xml:space="preserve"> методології доопрацьовані з урахуванням наданих Регулятором зауважень до проєктів </w:t>
            </w:r>
            <w:proofErr w:type="spellStart"/>
            <w:r w:rsidRPr="00D332BD">
              <w:rPr>
                <w:bCs/>
                <w:lang w:val="uk-UA"/>
              </w:rPr>
              <w:t>методологій</w:t>
            </w:r>
            <w:proofErr w:type="spellEnd"/>
            <w:r w:rsidRPr="00D332BD">
              <w:rPr>
                <w:bCs/>
                <w:lang w:val="uk-UA"/>
              </w:rPr>
              <w:t xml:space="preserve"> (у разі їх наявності).</w:t>
            </w:r>
          </w:p>
          <w:p w14:paraId="2FEFBD50" w14:textId="77777777" w:rsidR="0037191A" w:rsidRPr="00D332BD" w:rsidRDefault="0037191A" w:rsidP="00142626">
            <w:pPr>
              <w:pStyle w:val="TableParagraph"/>
              <w:tabs>
                <w:tab w:val="left" w:pos="3486"/>
              </w:tabs>
              <w:spacing w:before="120"/>
              <w:ind w:left="-49" w:firstLine="416"/>
              <w:jc w:val="both"/>
              <w:rPr>
                <w:bCs/>
                <w:lang w:val="uk-UA"/>
              </w:rPr>
            </w:pPr>
            <w:r w:rsidRPr="00D332BD">
              <w:rPr>
                <w:bCs/>
                <w:lang w:val="uk-UA"/>
              </w:rPr>
              <w:lastRenderedPageBreak/>
              <w:t xml:space="preserve">У разі ініціювання змін до методології виконання оцінки відповідності (достатності) генеруючих потужностей та/або методології планування розвитку системи передачі Регулятором, </w:t>
            </w:r>
            <w:r w:rsidRPr="00D332BD">
              <w:rPr>
                <w:b/>
                <w:bCs/>
                <w:lang w:val="uk-UA"/>
              </w:rPr>
              <w:t>ОСП розробляє протягом двох місяців</w:t>
            </w:r>
            <w:r w:rsidRPr="00D332BD">
              <w:rPr>
                <w:bCs/>
                <w:lang w:val="uk-UA"/>
              </w:rPr>
              <w:t xml:space="preserve"> відповідний проєкт змін та подає його на розгляд Регулятору </w:t>
            </w:r>
            <w:r w:rsidRPr="00D332BD">
              <w:rPr>
                <w:bCs/>
                <w:strike/>
                <w:lang w:val="uk-UA"/>
              </w:rPr>
              <w:t>у визначений ним строк.</w:t>
            </w:r>
          </w:p>
          <w:p w14:paraId="1B3E61DC" w14:textId="77777777" w:rsidR="0037191A" w:rsidRPr="00D332BD" w:rsidRDefault="0037191A" w:rsidP="00142626">
            <w:pPr>
              <w:pStyle w:val="TableParagraph"/>
              <w:tabs>
                <w:tab w:val="left" w:pos="3486"/>
              </w:tabs>
              <w:spacing w:before="120"/>
              <w:ind w:left="-49" w:firstLine="416"/>
              <w:jc w:val="both"/>
              <w:rPr>
                <w:lang w:val="uk-UA"/>
              </w:rPr>
            </w:pPr>
            <w:r w:rsidRPr="00D332BD">
              <w:rPr>
                <w:bCs/>
                <w:lang w:val="uk-UA"/>
              </w:rPr>
              <w:t xml:space="preserve">Якщо зміни до методології виконання оцінки відповідності (достатності) генеруючих потужностей або методології планування розвитку системи передачі внесені менше ніж за чотири місяці до </w:t>
            </w:r>
            <w:r w:rsidRPr="00D332BD">
              <w:rPr>
                <w:bCs/>
                <w:strike/>
                <w:lang w:val="uk-UA"/>
              </w:rPr>
              <w:t>терміну</w:t>
            </w:r>
            <w:r w:rsidRPr="00D332BD">
              <w:rPr>
                <w:bCs/>
                <w:lang w:val="uk-UA"/>
              </w:rPr>
              <w:t xml:space="preserve"> </w:t>
            </w:r>
            <w:r w:rsidRPr="00D332BD">
              <w:rPr>
                <w:b/>
                <w:bCs/>
                <w:lang w:val="uk-UA"/>
              </w:rPr>
              <w:t>дати</w:t>
            </w:r>
            <w:r w:rsidRPr="00D332BD">
              <w:rPr>
                <w:bCs/>
                <w:lang w:val="uk-UA"/>
              </w:rPr>
              <w:t xml:space="preserve"> оприлюднення </w:t>
            </w:r>
            <w:r w:rsidRPr="00D332BD">
              <w:rPr>
                <w:strike/>
                <w:lang w:val="uk-UA"/>
              </w:rPr>
              <w:t>проект</w:t>
            </w:r>
            <w:r w:rsidRPr="00D332BD">
              <w:rPr>
                <w:b/>
                <w:lang w:val="uk-UA"/>
              </w:rPr>
              <w:t>у</w:t>
            </w:r>
            <w:r w:rsidRPr="00D332BD">
              <w:rPr>
                <w:b/>
                <w:bCs/>
                <w:lang w:val="uk-UA"/>
              </w:rPr>
              <w:t xml:space="preserve"> проєкту</w:t>
            </w:r>
            <w:r w:rsidRPr="00D332BD">
              <w:rPr>
                <w:bCs/>
                <w:lang w:val="uk-UA"/>
              </w:rPr>
              <w:t xml:space="preserve"> Звіту (Плану), вони застосовуються ОСП для підготовки Звіту (Плану) в наступному періоді.</w:t>
            </w:r>
            <w:r w:rsidRPr="00D332BD">
              <w:rPr>
                <w:lang w:val="uk-UA"/>
              </w:rPr>
              <w:t xml:space="preserve"> </w:t>
            </w:r>
          </w:p>
          <w:p w14:paraId="2E4A7B50" w14:textId="433CE673" w:rsidR="0037191A" w:rsidRPr="00D332BD" w:rsidRDefault="0037191A" w:rsidP="00142626">
            <w:pPr>
              <w:tabs>
                <w:tab w:val="left" w:pos="3486"/>
              </w:tabs>
              <w:spacing w:after="0"/>
              <w:ind w:left="-49" w:firstLine="416"/>
              <w:jc w:val="both"/>
            </w:pPr>
            <w:r w:rsidRPr="00D332BD">
              <w:t xml:space="preserve">ОСП </w:t>
            </w:r>
            <w:r w:rsidRPr="00D332BD">
              <w:rPr>
                <w:b/>
              </w:rPr>
              <w:t>у разі необхідності</w:t>
            </w:r>
            <w:r w:rsidRPr="00D332BD">
              <w:t xml:space="preserve"> забезпечує </w:t>
            </w:r>
            <w:r w:rsidRPr="00D332BD">
              <w:rPr>
                <w:strike/>
              </w:rPr>
              <w:t>постійне</w:t>
            </w:r>
            <w:r w:rsidRPr="00D332BD">
              <w:t xml:space="preserve"> вдосконалення методологій виконання оцінки відповідності (достатності) генеруючих потужностей та планування розвитку системи передачі.</w:t>
            </w:r>
          </w:p>
        </w:tc>
        <w:tc>
          <w:tcPr>
            <w:tcW w:w="3827" w:type="dxa"/>
          </w:tcPr>
          <w:p w14:paraId="1261A618" w14:textId="77777777" w:rsidR="0037191A" w:rsidRPr="00D332BD" w:rsidRDefault="0037191A" w:rsidP="0037191A">
            <w:pPr>
              <w:spacing w:before="120" w:after="120"/>
              <w:jc w:val="both"/>
            </w:pPr>
          </w:p>
          <w:p w14:paraId="3E7B1631" w14:textId="77777777" w:rsidR="0037191A" w:rsidRPr="00D332BD" w:rsidRDefault="0037191A" w:rsidP="0037191A">
            <w:pPr>
              <w:spacing w:before="120" w:after="120"/>
              <w:jc w:val="both"/>
            </w:pPr>
          </w:p>
          <w:p w14:paraId="130F27C7" w14:textId="77777777" w:rsidR="0037191A" w:rsidRPr="00D332BD" w:rsidRDefault="0037191A" w:rsidP="0037191A">
            <w:pPr>
              <w:spacing w:before="120" w:after="120"/>
              <w:jc w:val="both"/>
            </w:pPr>
          </w:p>
          <w:p w14:paraId="4775A5D4" w14:textId="77777777" w:rsidR="0037191A" w:rsidRPr="00D332BD" w:rsidRDefault="0037191A" w:rsidP="0037191A">
            <w:pPr>
              <w:spacing w:before="120" w:after="120"/>
              <w:jc w:val="both"/>
            </w:pPr>
          </w:p>
          <w:p w14:paraId="07679A20" w14:textId="77777777" w:rsidR="0037191A" w:rsidRPr="00D332BD" w:rsidRDefault="0037191A" w:rsidP="0037191A">
            <w:pPr>
              <w:spacing w:before="120" w:after="120"/>
              <w:jc w:val="both"/>
            </w:pPr>
          </w:p>
          <w:p w14:paraId="2C906484" w14:textId="77777777" w:rsidR="0037191A" w:rsidRPr="00D332BD" w:rsidRDefault="0037191A" w:rsidP="0037191A">
            <w:pPr>
              <w:spacing w:before="120" w:after="120"/>
              <w:jc w:val="both"/>
            </w:pPr>
          </w:p>
          <w:p w14:paraId="53B51F0B" w14:textId="77777777" w:rsidR="0037191A" w:rsidRPr="00D332BD" w:rsidRDefault="0037191A" w:rsidP="0037191A">
            <w:pPr>
              <w:spacing w:before="120" w:after="120"/>
              <w:jc w:val="both"/>
              <w:rPr>
                <w:bCs/>
              </w:rPr>
            </w:pPr>
            <w:r w:rsidRPr="00D332BD">
              <w:t xml:space="preserve">З метою прозорості, коректності досягнення повноцінних результатів щодо коригування методології, та чіткого розуміння усіх Користувачів, КСП має встановлювати конкретні терміни розробки змін до методології, що підтверджується </w:t>
            </w:r>
            <w:proofErr w:type="spellStart"/>
            <w:r w:rsidRPr="00D332BD">
              <w:t>проєктом</w:t>
            </w:r>
            <w:proofErr w:type="spellEnd"/>
            <w:r w:rsidRPr="00D332BD">
              <w:t xml:space="preserve"> змін до </w:t>
            </w:r>
            <w:r w:rsidRPr="00D332BD">
              <w:lastRenderedPageBreak/>
              <w:t xml:space="preserve">КСП щодо розробки методології </w:t>
            </w:r>
            <w:r w:rsidRPr="00D332BD">
              <w:rPr>
                <w:bCs/>
              </w:rPr>
              <w:t>протягом 2 місяців.</w:t>
            </w:r>
          </w:p>
          <w:p w14:paraId="6674C4EE" w14:textId="77777777" w:rsidR="0037191A" w:rsidRPr="00D332BD" w:rsidRDefault="0037191A" w:rsidP="0037191A">
            <w:pPr>
              <w:spacing w:before="120" w:after="120"/>
              <w:jc w:val="both"/>
              <w:rPr>
                <w:bCs/>
              </w:rPr>
            </w:pPr>
            <w:r w:rsidRPr="00D332BD">
              <w:rPr>
                <w:bCs/>
              </w:rPr>
              <w:t>Визначення Регулятором термінів розробки методологій, відмінних від терміну 2 місяці, є внутрішнім протиріччям вимоги КСП.</w:t>
            </w:r>
          </w:p>
          <w:p w14:paraId="28B3D9CB" w14:textId="77777777" w:rsidR="0037191A" w:rsidRPr="00D332BD" w:rsidRDefault="0037191A" w:rsidP="0037191A">
            <w:pPr>
              <w:spacing w:before="120" w:after="120"/>
              <w:jc w:val="both"/>
              <w:rPr>
                <w:bCs/>
              </w:rPr>
            </w:pPr>
          </w:p>
          <w:p w14:paraId="16B719D7" w14:textId="77777777" w:rsidR="0037191A" w:rsidRPr="00D332BD" w:rsidRDefault="0037191A" w:rsidP="0037191A">
            <w:pPr>
              <w:spacing w:before="120" w:after="120"/>
              <w:jc w:val="both"/>
            </w:pPr>
            <w:r w:rsidRPr="00D332BD">
              <w:t xml:space="preserve">У діючій редакції КСП та </w:t>
            </w:r>
            <w:proofErr w:type="spellStart"/>
            <w:r w:rsidRPr="00D332BD">
              <w:t>проєкті</w:t>
            </w:r>
            <w:proofErr w:type="spellEnd"/>
            <w:r w:rsidRPr="00D332BD">
              <w:t xml:space="preserve"> постанови НКРЕКП словосполучення «</w:t>
            </w:r>
            <w:r w:rsidRPr="00D332BD">
              <w:rPr>
                <w:b/>
              </w:rPr>
              <w:t>термін оприлюднення</w:t>
            </w:r>
            <w:r w:rsidRPr="00D332BD">
              <w:t>» не використовується, натомість використовується відповідне словосполучення «</w:t>
            </w:r>
            <w:r w:rsidRPr="00D332BD">
              <w:rPr>
                <w:b/>
              </w:rPr>
              <w:t>дата оприлюднення</w:t>
            </w:r>
            <w:r w:rsidRPr="00D332BD">
              <w:t>» (див. п. 1.9 (п. 11 таблиці)).</w:t>
            </w:r>
          </w:p>
          <w:p w14:paraId="0966FF76" w14:textId="77777777" w:rsidR="0037191A" w:rsidRPr="00D332BD" w:rsidRDefault="0037191A" w:rsidP="0037191A">
            <w:pPr>
              <w:spacing w:before="120" w:after="120"/>
              <w:jc w:val="both"/>
            </w:pPr>
          </w:p>
          <w:p w14:paraId="7A6969CD" w14:textId="4F6307BD"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Пропонуємо вилучити «</w:t>
            </w:r>
            <w:r w:rsidRPr="00D332BD">
              <w:rPr>
                <w:b/>
                <w:lang w:val="uk-UA"/>
              </w:rPr>
              <w:t>постійне</w:t>
            </w:r>
            <w:r w:rsidRPr="00D332BD">
              <w:rPr>
                <w:lang w:val="uk-UA"/>
              </w:rPr>
              <w:t xml:space="preserve">» вдосконалення методологій виконання оцінки відповідності (достатності) генеруючих потужностей та планування розвитку системи передачі. Методологія має вдосконалюватися у разі зміни зовнішніх факторів, а саме: зміни в нормативній базі, </w:t>
            </w:r>
            <w:proofErr w:type="spellStart"/>
            <w:r w:rsidRPr="00D332BD">
              <w:rPr>
                <w:lang w:val="uk-UA"/>
              </w:rPr>
              <w:t>суттевої</w:t>
            </w:r>
            <w:proofErr w:type="spellEnd"/>
            <w:r w:rsidRPr="00D332BD">
              <w:rPr>
                <w:lang w:val="uk-UA"/>
              </w:rPr>
              <w:t xml:space="preserve"> зміни режимів роботи системи передачі, умов взаємодії при паралельній роботі з ENTSO-E, ініціювання зміни методології Регулятором, тощо.</w:t>
            </w:r>
          </w:p>
        </w:tc>
        <w:tc>
          <w:tcPr>
            <w:tcW w:w="3686" w:type="dxa"/>
          </w:tcPr>
          <w:p w14:paraId="0378807D" w14:textId="34F61F3C" w:rsidR="0037191A" w:rsidRPr="00D332BD" w:rsidRDefault="0037191A" w:rsidP="0037191A">
            <w:pPr>
              <w:spacing w:before="120" w:after="120"/>
              <w:jc w:val="both"/>
              <w:rPr>
                <w:rFonts w:eastAsia="Times New Roman"/>
                <w:b/>
              </w:rPr>
            </w:pPr>
            <w:r w:rsidRPr="00D332BD">
              <w:rPr>
                <w:rFonts w:eastAsia="Times New Roman"/>
                <w:b/>
              </w:rPr>
              <w:lastRenderedPageBreak/>
              <w:t>Пропонує</w:t>
            </w:r>
            <w:r w:rsidR="00292A19" w:rsidRPr="00D332BD">
              <w:rPr>
                <w:rFonts w:eastAsia="Times New Roman"/>
                <w:b/>
              </w:rPr>
              <w:t xml:space="preserve">ться </w:t>
            </w:r>
            <w:r w:rsidRPr="00D332BD">
              <w:rPr>
                <w:rFonts w:eastAsia="Times New Roman"/>
                <w:b/>
              </w:rPr>
              <w:t>врахувати частково в наступній редакції:</w:t>
            </w:r>
          </w:p>
          <w:p w14:paraId="4D558B4E" w14:textId="414F99D9" w:rsidR="0037191A" w:rsidRPr="00D332BD" w:rsidRDefault="006C6180" w:rsidP="0037191A">
            <w:pPr>
              <w:jc w:val="both"/>
            </w:pPr>
            <w:r>
              <w:t>«</w:t>
            </w:r>
            <w:r w:rsidR="0037191A" w:rsidRPr="00D332BD">
              <w:t xml:space="preserve">1.5. ОСП розробляє </w:t>
            </w:r>
            <w:proofErr w:type="spellStart"/>
            <w:r w:rsidR="0037191A" w:rsidRPr="00D332BD">
              <w:t>проєкти</w:t>
            </w:r>
            <w:proofErr w:type="spellEnd"/>
            <w:r w:rsidR="0037191A" w:rsidRPr="00D332BD">
              <w:t xml:space="preserve"> методології (у тому числі </w:t>
            </w:r>
            <w:proofErr w:type="spellStart"/>
            <w:r w:rsidR="0037191A" w:rsidRPr="00D332BD">
              <w:t>проєкти</w:t>
            </w:r>
            <w:proofErr w:type="spellEnd"/>
            <w:r w:rsidR="0037191A" w:rsidRPr="00D332BD">
              <w:t xml:space="preserve"> щодо внесення змін до методологій) виконання оцінки відповідності (достатності) генеруючих потужностей та методології планування розвитку системи передачі ОСП та надає їх на розгляд Регулятору. Строк розгляду Регулятором проєктів </w:t>
            </w:r>
            <w:proofErr w:type="spellStart"/>
            <w:r w:rsidR="0037191A" w:rsidRPr="00D332BD">
              <w:t>методологій</w:t>
            </w:r>
            <w:proofErr w:type="spellEnd"/>
            <w:r w:rsidR="0037191A" w:rsidRPr="00D332BD">
              <w:t xml:space="preserve"> не може перевищувати два місяці з дня їх отримання.</w:t>
            </w:r>
          </w:p>
          <w:p w14:paraId="65CE0474" w14:textId="77777777" w:rsidR="0037191A" w:rsidRPr="00D332BD" w:rsidRDefault="0037191A" w:rsidP="0037191A">
            <w:pPr>
              <w:jc w:val="both"/>
            </w:pPr>
            <w:r w:rsidRPr="00D332BD">
              <w:lastRenderedPageBreak/>
              <w:t xml:space="preserve">ОСП оприлюднює на власному офіційному </w:t>
            </w:r>
            <w:proofErr w:type="spellStart"/>
            <w:r w:rsidRPr="00D332BD">
              <w:t>вебсайті</w:t>
            </w:r>
            <w:proofErr w:type="spellEnd"/>
            <w:r w:rsidRPr="00D332BD">
              <w:t xml:space="preserve"> методології, доопрацьовані з урахуванням наданих Регулятором зауважень до проєктів </w:t>
            </w:r>
            <w:proofErr w:type="spellStart"/>
            <w:r w:rsidRPr="00D332BD">
              <w:t>методологій</w:t>
            </w:r>
            <w:proofErr w:type="spellEnd"/>
            <w:r w:rsidRPr="00D332BD">
              <w:t xml:space="preserve"> (у разі їх наявності).</w:t>
            </w:r>
          </w:p>
          <w:p w14:paraId="2B8DBD2B" w14:textId="77777777" w:rsidR="0037191A" w:rsidRPr="00D332BD" w:rsidRDefault="0037191A" w:rsidP="0037191A">
            <w:pPr>
              <w:jc w:val="both"/>
            </w:pPr>
            <w:r w:rsidRPr="00D332BD">
              <w:t xml:space="preserve">У разі ініціювання змін до методології виконання оцінки відповідності (достатності) генеруючих потужностей та/або методології планування розвитку системи передачі Регулятором, ОСП розробляє відповідний проєкт методології та подає його на розгляд </w:t>
            </w:r>
            <w:r w:rsidRPr="00D332BD">
              <w:rPr>
                <w:b/>
                <w:bCs/>
              </w:rPr>
              <w:t>Регулятору протягом двох місяців з дати отримання такого запиту.</w:t>
            </w:r>
          </w:p>
          <w:p w14:paraId="779EEB17" w14:textId="77777777" w:rsidR="0037191A" w:rsidRPr="00D332BD" w:rsidRDefault="0037191A" w:rsidP="0037191A">
            <w:pPr>
              <w:jc w:val="both"/>
            </w:pPr>
            <w:r w:rsidRPr="00D332BD">
              <w:t xml:space="preserve">Якщо зміни до методології виконання оцінки відповідності (достатності) генеруючих потужностей або методології планування розвитку системи передачі внесені менше ніж за чотири місяці до </w:t>
            </w:r>
            <w:r w:rsidRPr="00D332BD">
              <w:rPr>
                <w:b/>
              </w:rPr>
              <w:t>дати</w:t>
            </w:r>
            <w:r w:rsidRPr="00D332BD">
              <w:t xml:space="preserve"> оприлюднення </w:t>
            </w:r>
            <w:r w:rsidRPr="00D332BD">
              <w:rPr>
                <w:b/>
              </w:rPr>
              <w:t>проєкту</w:t>
            </w:r>
            <w:r w:rsidRPr="00D332BD">
              <w:t xml:space="preserve"> Звіту (Плану), вони застосовуються ОСП для підготовки Звіту (Плану) в наступному періоді.</w:t>
            </w:r>
          </w:p>
          <w:p w14:paraId="390CD116" w14:textId="5AC59655" w:rsidR="0037191A" w:rsidRPr="00D332BD" w:rsidRDefault="006C6180" w:rsidP="0037191A">
            <w:pPr>
              <w:pStyle w:val="TableParagraph"/>
              <w:spacing w:before="120" w:after="120"/>
              <w:ind w:left="0" w:firstLine="334"/>
              <w:jc w:val="both"/>
              <w:rPr>
                <w:b/>
                <w:lang w:val="uk-UA" w:eastAsia="uk-UA"/>
              </w:rPr>
            </w:pPr>
            <w:r w:rsidRPr="006C6180">
              <w:rPr>
                <w:lang w:val="uk-UA"/>
              </w:rPr>
              <w:t xml:space="preserve">ОСП </w:t>
            </w:r>
            <w:r w:rsidRPr="006C6180">
              <w:rPr>
                <w:b/>
                <w:lang w:val="uk-UA"/>
              </w:rPr>
              <w:t>забезпечує вдосконалення</w:t>
            </w:r>
            <w:r w:rsidRPr="006C6180">
              <w:rPr>
                <w:lang w:val="uk-UA"/>
              </w:rPr>
              <w:t xml:space="preserve"> методологій виконання оцінки відповідності (достатності) генеруючих потужностей та планування розвитку системи передачі, </w:t>
            </w:r>
            <w:r w:rsidRPr="006C6180">
              <w:rPr>
                <w:b/>
                <w:lang w:val="uk-UA"/>
              </w:rPr>
              <w:t xml:space="preserve">зокрема з метою врахування актуального стану ОЕС України, нормативного-правового забезпечення підготовки Звіту та Плану, </w:t>
            </w:r>
            <w:r w:rsidRPr="006C6180">
              <w:rPr>
                <w:b/>
                <w:lang w:val="uk-UA"/>
              </w:rPr>
              <w:lastRenderedPageBreak/>
              <w:t xml:space="preserve">практик та вимог </w:t>
            </w:r>
            <w:r w:rsidRPr="006C6180">
              <w:rPr>
                <w:b/>
              </w:rPr>
              <w:t>ENTSO</w:t>
            </w:r>
            <w:r w:rsidRPr="006C6180">
              <w:rPr>
                <w:b/>
                <w:lang w:val="uk-UA"/>
              </w:rPr>
              <w:t>-</w:t>
            </w:r>
            <w:r w:rsidRPr="006C6180">
              <w:rPr>
                <w:b/>
              </w:rPr>
              <w:t>E</w:t>
            </w:r>
            <w:r w:rsidRPr="006C6180">
              <w:rPr>
                <w:b/>
                <w:lang w:val="uk-UA"/>
              </w:rPr>
              <w:t>.</w:t>
            </w:r>
            <w:r>
              <w:rPr>
                <w:b/>
                <w:lang w:val="uk-UA"/>
              </w:rPr>
              <w:t>»</w:t>
            </w:r>
          </w:p>
        </w:tc>
      </w:tr>
      <w:tr w:rsidR="009B7735" w:rsidRPr="00D332BD" w14:paraId="4D93867D" w14:textId="77777777" w:rsidTr="004D62EC">
        <w:tc>
          <w:tcPr>
            <w:tcW w:w="710" w:type="dxa"/>
            <w:shd w:val="clear" w:color="auto" w:fill="auto"/>
            <w:tcMar>
              <w:top w:w="100" w:type="dxa"/>
              <w:left w:w="100" w:type="dxa"/>
              <w:bottom w:w="100" w:type="dxa"/>
              <w:right w:w="100" w:type="dxa"/>
            </w:tcMar>
            <w:vAlign w:val="center"/>
          </w:tcPr>
          <w:p w14:paraId="0E0FD2ED" w14:textId="2F9B34F0" w:rsidR="009B7735" w:rsidRPr="00D332BD" w:rsidRDefault="009B7735" w:rsidP="0037191A">
            <w:pPr>
              <w:tabs>
                <w:tab w:val="left" w:pos="6946"/>
                <w:tab w:val="left" w:pos="7088"/>
              </w:tabs>
              <w:spacing w:before="120" w:after="120"/>
              <w:ind w:left="46"/>
              <w:jc w:val="center"/>
              <w:rPr>
                <w:rStyle w:val="st42"/>
                <w:b/>
              </w:rPr>
            </w:pPr>
            <w:r w:rsidRPr="009B7735">
              <w:rPr>
                <w:rStyle w:val="st42"/>
                <w:b/>
                <w:highlight w:val="yellow"/>
              </w:rPr>
              <w:lastRenderedPageBreak/>
              <w:t>1.6</w:t>
            </w:r>
          </w:p>
        </w:tc>
        <w:tc>
          <w:tcPr>
            <w:tcW w:w="3927" w:type="dxa"/>
            <w:shd w:val="clear" w:color="auto" w:fill="auto"/>
            <w:tcMar>
              <w:top w:w="100" w:type="dxa"/>
              <w:left w:w="100" w:type="dxa"/>
              <w:bottom w:w="100" w:type="dxa"/>
              <w:right w:w="100" w:type="dxa"/>
            </w:tcMar>
          </w:tcPr>
          <w:p w14:paraId="101B8DB7" w14:textId="6EBAB59E" w:rsidR="009B7735" w:rsidRPr="00D332BD" w:rsidRDefault="009B7735" w:rsidP="00142626">
            <w:pPr>
              <w:spacing w:after="0"/>
              <w:jc w:val="both"/>
            </w:pPr>
          </w:p>
        </w:tc>
        <w:tc>
          <w:tcPr>
            <w:tcW w:w="3869" w:type="dxa"/>
          </w:tcPr>
          <w:p w14:paraId="0C186120" w14:textId="77777777" w:rsidR="009B7735" w:rsidRPr="00D332BD" w:rsidRDefault="009B7735" w:rsidP="00142626">
            <w:pPr>
              <w:tabs>
                <w:tab w:val="left" w:pos="3486"/>
              </w:tabs>
              <w:spacing w:after="0"/>
              <w:ind w:left="-49" w:firstLine="416"/>
              <w:jc w:val="both"/>
              <w:rPr>
                <w:rFonts w:eastAsiaTheme="minorEastAsia"/>
                <w:b/>
                <w:bCs/>
                <w:u w:val="single"/>
              </w:rPr>
            </w:pPr>
          </w:p>
        </w:tc>
        <w:tc>
          <w:tcPr>
            <w:tcW w:w="3827" w:type="dxa"/>
          </w:tcPr>
          <w:p w14:paraId="1E52D295" w14:textId="77777777" w:rsidR="009B7735" w:rsidRPr="00D332BD" w:rsidRDefault="009B7735" w:rsidP="0037191A">
            <w:pPr>
              <w:jc w:val="both"/>
            </w:pPr>
          </w:p>
        </w:tc>
        <w:tc>
          <w:tcPr>
            <w:tcW w:w="3686" w:type="dxa"/>
          </w:tcPr>
          <w:p w14:paraId="048E2057" w14:textId="5B7B64B9" w:rsidR="00635E32" w:rsidRDefault="00635E32" w:rsidP="00635E32">
            <w:pPr>
              <w:spacing w:after="0"/>
              <w:jc w:val="center"/>
              <w:rPr>
                <w:b/>
              </w:rPr>
            </w:pPr>
            <w:r>
              <w:rPr>
                <w:b/>
              </w:rPr>
              <w:t>Редакційна</w:t>
            </w:r>
            <w:r w:rsidRPr="007D0CCE">
              <w:rPr>
                <w:b/>
              </w:rPr>
              <w:t xml:space="preserve"> правка</w:t>
            </w:r>
          </w:p>
          <w:p w14:paraId="6A655C51" w14:textId="30C4AF84" w:rsidR="009B7735" w:rsidRPr="00D332BD" w:rsidRDefault="00635E32" w:rsidP="00635E32">
            <w:pPr>
              <w:spacing w:after="0"/>
              <w:ind w:firstLine="439"/>
              <w:jc w:val="both"/>
              <w:rPr>
                <w:b/>
              </w:rPr>
            </w:pPr>
            <w:r w:rsidRPr="00635E32">
              <w:rPr>
                <w:sz w:val="24"/>
                <w:szCs w:val="24"/>
              </w:rPr>
              <w:t xml:space="preserve">1.6. ОСП повинен оприлюднювати на власному </w:t>
            </w:r>
            <w:r w:rsidRPr="00635E32">
              <w:rPr>
                <w:b/>
                <w:sz w:val="24"/>
                <w:szCs w:val="24"/>
              </w:rPr>
              <w:t xml:space="preserve">офіційному </w:t>
            </w:r>
            <w:proofErr w:type="spellStart"/>
            <w:r w:rsidRPr="00635E32">
              <w:rPr>
                <w:b/>
                <w:sz w:val="24"/>
                <w:szCs w:val="24"/>
              </w:rPr>
              <w:t>вебсайті</w:t>
            </w:r>
            <w:proofErr w:type="spellEnd"/>
            <w:r w:rsidRPr="00635E32">
              <w:rPr>
                <w:sz w:val="24"/>
                <w:szCs w:val="24"/>
              </w:rPr>
              <w:t xml:space="preserve"> актуальні методології виконання оцінки відповідності (достатності) генеруючих </w:t>
            </w:r>
            <w:proofErr w:type="spellStart"/>
            <w:r w:rsidRPr="00635E32">
              <w:rPr>
                <w:sz w:val="24"/>
                <w:szCs w:val="24"/>
              </w:rPr>
              <w:t>потужностей</w:t>
            </w:r>
            <w:proofErr w:type="spellEnd"/>
            <w:r w:rsidRPr="00635E32">
              <w:rPr>
                <w:sz w:val="24"/>
                <w:szCs w:val="24"/>
              </w:rPr>
              <w:t xml:space="preserve"> та планування розвитку системи передачі.</w:t>
            </w:r>
          </w:p>
        </w:tc>
      </w:tr>
      <w:tr w:rsidR="0037191A" w:rsidRPr="00D332BD" w14:paraId="5DC90300" w14:textId="77777777" w:rsidTr="004D62EC">
        <w:tc>
          <w:tcPr>
            <w:tcW w:w="710" w:type="dxa"/>
            <w:shd w:val="clear" w:color="auto" w:fill="auto"/>
            <w:tcMar>
              <w:top w:w="100" w:type="dxa"/>
              <w:left w:w="100" w:type="dxa"/>
              <w:bottom w:w="100" w:type="dxa"/>
              <w:right w:w="100" w:type="dxa"/>
            </w:tcMar>
            <w:vAlign w:val="center"/>
          </w:tcPr>
          <w:p w14:paraId="4D82734B" w14:textId="1BA9C186" w:rsidR="0037191A" w:rsidRPr="00D332BD" w:rsidRDefault="00CB2277" w:rsidP="0037191A">
            <w:pPr>
              <w:tabs>
                <w:tab w:val="left" w:pos="6946"/>
                <w:tab w:val="left" w:pos="7088"/>
              </w:tabs>
              <w:spacing w:before="120" w:after="120"/>
              <w:ind w:left="46"/>
              <w:jc w:val="center"/>
              <w:rPr>
                <w:rStyle w:val="st42"/>
                <w:b/>
              </w:rPr>
            </w:pPr>
            <w:r w:rsidRPr="00D332BD">
              <w:rPr>
                <w:rStyle w:val="st42"/>
                <w:b/>
              </w:rPr>
              <w:t>1.9</w:t>
            </w:r>
          </w:p>
        </w:tc>
        <w:tc>
          <w:tcPr>
            <w:tcW w:w="3927" w:type="dxa"/>
            <w:shd w:val="clear" w:color="auto" w:fill="auto"/>
            <w:tcMar>
              <w:top w:w="100" w:type="dxa"/>
              <w:left w:w="100" w:type="dxa"/>
              <w:bottom w:w="100" w:type="dxa"/>
              <w:right w:w="100" w:type="dxa"/>
            </w:tcMar>
          </w:tcPr>
          <w:p w14:paraId="2AC11592" w14:textId="77777777" w:rsidR="00142626" w:rsidRPr="00D332BD" w:rsidRDefault="00142626" w:rsidP="00142626">
            <w:pPr>
              <w:spacing w:after="0"/>
              <w:jc w:val="both"/>
            </w:pPr>
          </w:p>
          <w:p w14:paraId="2DEB73FD" w14:textId="65BD505E" w:rsidR="0037191A" w:rsidRPr="00D332BD" w:rsidRDefault="0037191A" w:rsidP="00142626">
            <w:pPr>
              <w:spacing w:after="0"/>
              <w:jc w:val="both"/>
            </w:pPr>
            <w:r w:rsidRPr="00D332BD">
              <w:t>1.9. Підготовка звіту</w:t>
            </w:r>
            <w:r w:rsidRPr="00D332BD">
              <w:rPr>
                <w:b/>
              </w:rPr>
              <w:t xml:space="preserve"> </w:t>
            </w:r>
            <w:r w:rsidRPr="00D332BD">
              <w:t>з оцінки відповідності (достатності) генеруючих потужностей (далі - Звіт) та Плану розвитку системи передачі на наступні 10 років (далі - План) здійснюється з дотриманням таких термінів:</w:t>
            </w:r>
          </w:p>
          <w:p w14:paraId="3CCD6F67" w14:textId="77777777" w:rsidR="0037191A" w:rsidRPr="00D332BD" w:rsidRDefault="0037191A" w:rsidP="0037191A">
            <w:pPr>
              <w:jc w:val="both"/>
            </w:pPr>
          </w:p>
          <w:tbl>
            <w:tblPr>
              <w:tblStyle w:val="a8"/>
              <w:tblW w:w="3424" w:type="dxa"/>
              <w:jc w:val="center"/>
              <w:tblLayout w:type="fixed"/>
              <w:tblLook w:val="04A0" w:firstRow="1" w:lastRow="0" w:firstColumn="1" w:lastColumn="0" w:noHBand="0" w:noVBand="1"/>
            </w:tblPr>
            <w:tblGrid>
              <w:gridCol w:w="1333"/>
              <w:gridCol w:w="1112"/>
              <w:gridCol w:w="979"/>
            </w:tblGrid>
            <w:tr w:rsidR="0037191A" w:rsidRPr="00D332BD" w14:paraId="3BA2C3C4" w14:textId="77777777" w:rsidTr="004D62EC">
              <w:trPr>
                <w:jc w:val="center"/>
              </w:trPr>
              <w:tc>
                <w:tcPr>
                  <w:tcW w:w="1333" w:type="dxa"/>
                  <w:vAlign w:val="center"/>
                </w:tcPr>
                <w:p w14:paraId="303788A1" w14:textId="77777777" w:rsidR="0037191A" w:rsidRPr="00D332BD" w:rsidRDefault="0037191A" w:rsidP="0037191A">
                  <w:pPr>
                    <w:ind w:left="93"/>
                    <w:jc w:val="both"/>
                    <w:rPr>
                      <w:b/>
                      <w:lang w:val="uk-UA"/>
                    </w:rPr>
                  </w:pPr>
                  <w:r w:rsidRPr="00D332BD">
                    <w:rPr>
                      <w:b/>
                      <w:lang w:val="uk-UA"/>
                    </w:rPr>
                    <w:t>Часові терміни</w:t>
                  </w:r>
                </w:p>
              </w:tc>
              <w:tc>
                <w:tcPr>
                  <w:tcW w:w="1112" w:type="dxa"/>
                  <w:vAlign w:val="center"/>
                </w:tcPr>
                <w:p w14:paraId="5D814388" w14:textId="77777777" w:rsidR="0037191A" w:rsidRPr="00D332BD" w:rsidRDefault="0037191A" w:rsidP="0037191A">
                  <w:pPr>
                    <w:jc w:val="both"/>
                    <w:rPr>
                      <w:b/>
                      <w:lang w:val="uk-UA"/>
                    </w:rPr>
                  </w:pPr>
                  <w:r w:rsidRPr="00D332BD">
                    <w:rPr>
                      <w:b/>
                      <w:bCs/>
                      <w:lang w:val="uk-UA"/>
                    </w:rPr>
                    <w:t xml:space="preserve">Звіт </w:t>
                  </w:r>
                </w:p>
              </w:tc>
              <w:tc>
                <w:tcPr>
                  <w:tcW w:w="979" w:type="dxa"/>
                  <w:vAlign w:val="center"/>
                </w:tcPr>
                <w:p w14:paraId="43089757" w14:textId="77777777" w:rsidR="0037191A" w:rsidRPr="00D332BD" w:rsidRDefault="0037191A" w:rsidP="0037191A">
                  <w:pPr>
                    <w:jc w:val="both"/>
                    <w:rPr>
                      <w:lang w:val="uk-UA"/>
                    </w:rPr>
                  </w:pPr>
                  <w:r w:rsidRPr="00D332BD">
                    <w:rPr>
                      <w:lang w:val="uk-UA"/>
                    </w:rPr>
                    <w:t>План</w:t>
                  </w:r>
                </w:p>
              </w:tc>
            </w:tr>
            <w:tr w:rsidR="0037191A" w:rsidRPr="00D332BD" w14:paraId="58AD62F7" w14:textId="77777777" w:rsidTr="004D62EC">
              <w:trPr>
                <w:jc w:val="center"/>
              </w:trPr>
              <w:tc>
                <w:tcPr>
                  <w:tcW w:w="1333" w:type="dxa"/>
                  <w:vAlign w:val="center"/>
                </w:tcPr>
                <w:p w14:paraId="6E3D03E7" w14:textId="77777777" w:rsidR="0037191A" w:rsidRPr="00D332BD" w:rsidRDefault="0037191A" w:rsidP="0037191A">
                  <w:pPr>
                    <w:jc w:val="both"/>
                    <w:rPr>
                      <w:b/>
                      <w:lang w:val="uk-UA"/>
                    </w:rPr>
                  </w:pPr>
                  <w:r w:rsidRPr="00D332BD">
                    <w:rPr>
                      <w:b/>
                      <w:lang w:val="uk-UA"/>
                    </w:rPr>
                    <w:t>рік розробки</w:t>
                  </w:r>
                </w:p>
              </w:tc>
              <w:tc>
                <w:tcPr>
                  <w:tcW w:w="1112" w:type="dxa"/>
                  <w:vAlign w:val="center"/>
                </w:tcPr>
                <w:p w14:paraId="35CB9C9F" w14:textId="77777777" w:rsidR="0037191A" w:rsidRPr="00D332BD" w:rsidRDefault="0037191A" w:rsidP="0037191A">
                  <w:pPr>
                    <w:jc w:val="both"/>
                    <w:rPr>
                      <w:b/>
                      <w:lang w:val="uk-UA"/>
                    </w:rPr>
                  </w:pPr>
                  <w:r w:rsidRPr="00D332BD">
                    <w:rPr>
                      <w:rFonts w:eastAsia="Times New Roman"/>
                      <w:b/>
                      <w:lang w:val="uk-UA" w:eastAsia="uk-UA"/>
                    </w:rPr>
                    <w:t>Т*</w:t>
                  </w:r>
                </w:p>
              </w:tc>
              <w:tc>
                <w:tcPr>
                  <w:tcW w:w="979" w:type="dxa"/>
                  <w:vAlign w:val="center"/>
                </w:tcPr>
                <w:p w14:paraId="5F444239" w14:textId="77777777" w:rsidR="0037191A" w:rsidRPr="00D332BD" w:rsidRDefault="0037191A" w:rsidP="0037191A">
                  <w:pPr>
                    <w:jc w:val="both"/>
                    <w:rPr>
                      <w:lang w:val="uk-UA"/>
                    </w:rPr>
                  </w:pPr>
                  <w:r w:rsidRPr="00D332BD">
                    <w:rPr>
                      <w:lang w:val="uk-UA"/>
                    </w:rPr>
                    <w:t>Т+1</w:t>
                  </w:r>
                </w:p>
              </w:tc>
            </w:tr>
            <w:tr w:rsidR="0037191A" w:rsidRPr="00D332BD" w14:paraId="057A75C5" w14:textId="77777777" w:rsidTr="004D62EC">
              <w:trPr>
                <w:jc w:val="center"/>
              </w:trPr>
              <w:tc>
                <w:tcPr>
                  <w:tcW w:w="1333" w:type="dxa"/>
                  <w:vAlign w:val="center"/>
                </w:tcPr>
                <w:p w14:paraId="0EBA8AE8" w14:textId="77777777" w:rsidR="0037191A" w:rsidRPr="00D332BD" w:rsidRDefault="0037191A" w:rsidP="0037191A">
                  <w:pPr>
                    <w:jc w:val="both"/>
                    <w:rPr>
                      <w:b/>
                      <w:lang w:val="uk-UA"/>
                    </w:rPr>
                  </w:pPr>
                  <w:r w:rsidRPr="00D332BD">
                    <w:rPr>
                      <w:b/>
                      <w:bCs/>
                      <w:lang w:val="uk-UA"/>
                    </w:rPr>
                    <w:t xml:space="preserve">дата оприлюднення методології </w:t>
                  </w:r>
                  <w:r w:rsidRPr="00D332BD">
                    <w:rPr>
                      <w:rFonts w:eastAsia="Times New Roman"/>
                      <w:b/>
                      <w:lang w:val="uk-UA"/>
                    </w:rPr>
                    <w:t>(-</w:t>
                  </w:r>
                  <w:proofErr w:type="spellStart"/>
                  <w:r w:rsidRPr="00D332BD">
                    <w:rPr>
                      <w:rFonts w:eastAsia="Times New Roman"/>
                      <w:b/>
                      <w:lang w:val="uk-UA"/>
                    </w:rPr>
                    <w:t>ій</w:t>
                  </w:r>
                  <w:proofErr w:type="spellEnd"/>
                  <w:r w:rsidRPr="00D332BD">
                    <w:rPr>
                      <w:rFonts w:eastAsia="Times New Roman"/>
                      <w:b/>
                      <w:lang w:val="uk-UA"/>
                    </w:rPr>
                    <w:t>)</w:t>
                  </w:r>
                </w:p>
              </w:tc>
              <w:tc>
                <w:tcPr>
                  <w:tcW w:w="1112" w:type="dxa"/>
                  <w:vAlign w:val="center"/>
                </w:tcPr>
                <w:p w14:paraId="256F8C59" w14:textId="77777777" w:rsidR="0037191A" w:rsidRPr="00D332BD" w:rsidRDefault="0037191A" w:rsidP="0037191A">
                  <w:pPr>
                    <w:jc w:val="both"/>
                    <w:rPr>
                      <w:b/>
                      <w:lang w:val="uk-UA"/>
                    </w:rPr>
                  </w:pPr>
                  <w:r w:rsidRPr="00D332BD">
                    <w:rPr>
                      <w:b/>
                      <w:bCs/>
                      <w:lang w:val="uk-UA"/>
                    </w:rPr>
                    <w:t>до 1 травня</w:t>
                  </w:r>
                </w:p>
              </w:tc>
              <w:tc>
                <w:tcPr>
                  <w:tcW w:w="979" w:type="dxa"/>
                  <w:vAlign w:val="center"/>
                </w:tcPr>
                <w:p w14:paraId="4367F04C" w14:textId="77777777" w:rsidR="0037191A" w:rsidRPr="00D332BD" w:rsidRDefault="0037191A" w:rsidP="0037191A">
                  <w:pPr>
                    <w:jc w:val="both"/>
                    <w:rPr>
                      <w:lang w:val="uk-UA"/>
                    </w:rPr>
                  </w:pPr>
                </w:p>
              </w:tc>
            </w:tr>
            <w:tr w:rsidR="0037191A" w:rsidRPr="00D332BD" w14:paraId="6AEE508A" w14:textId="77777777" w:rsidTr="004D62EC">
              <w:trPr>
                <w:jc w:val="center"/>
              </w:trPr>
              <w:tc>
                <w:tcPr>
                  <w:tcW w:w="1333" w:type="dxa"/>
                  <w:vAlign w:val="center"/>
                </w:tcPr>
                <w:p w14:paraId="4604B818" w14:textId="77777777" w:rsidR="0037191A" w:rsidRPr="00D332BD" w:rsidRDefault="0037191A" w:rsidP="0037191A">
                  <w:pPr>
                    <w:jc w:val="both"/>
                    <w:rPr>
                      <w:b/>
                      <w:lang w:val="uk-UA"/>
                    </w:rPr>
                  </w:pPr>
                  <w:r w:rsidRPr="00D332BD">
                    <w:rPr>
                      <w:b/>
                      <w:bCs/>
                      <w:lang w:val="uk-UA"/>
                    </w:rPr>
                    <w:t xml:space="preserve">дата оприлюднення сценаріїв </w:t>
                  </w:r>
                </w:p>
              </w:tc>
              <w:tc>
                <w:tcPr>
                  <w:tcW w:w="1112" w:type="dxa"/>
                  <w:vAlign w:val="center"/>
                </w:tcPr>
                <w:p w14:paraId="3E174D08" w14:textId="77777777" w:rsidR="0037191A" w:rsidRPr="00D332BD" w:rsidRDefault="0037191A" w:rsidP="0037191A">
                  <w:pPr>
                    <w:jc w:val="both"/>
                    <w:rPr>
                      <w:b/>
                      <w:lang w:val="uk-UA"/>
                    </w:rPr>
                  </w:pPr>
                  <w:r w:rsidRPr="00D332BD">
                    <w:rPr>
                      <w:b/>
                      <w:bCs/>
                      <w:lang w:val="uk-UA"/>
                    </w:rPr>
                    <w:t>до 01 липня</w:t>
                  </w:r>
                </w:p>
              </w:tc>
              <w:tc>
                <w:tcPr>
                  <w:tcW w:w="979" w:type="dxa"/>
                  <w:vAlign w:val="center"/>
                </w:tcPr>
                <w:p w14:paraId="1EF2FD5B" w14:textId="77777777" w:rsidR="0037191A" w:rsidRPr="00D332BD" w:rsidRDefault="0037191A" w:rsidP="0037191A">
                  <w:pPr>
                    <w:jc w:val="both"/>
                    <w:rPr>
                      <w:lang w:val="uk-UA"/>
                    </w:rPr>
                  </w:pPr>
                </w:p>
              </w:tc>
            </w:tr>
            <w:tr w:rsidR="0037191A" w:rsidRPr="00D332BD" w14:paraId="24EBAF33" w14:textId="77777777" w:rsidTr="004D62EC">
              <w:trPr>
                <w:jc w:val="center"/>
              </w:trPr>
              <w:tc>
                <w:tcPr>
                  <w:tcW w:w="1333" w:type="dxa"/>
                  <w:vAlign w:val="center"/>
                </w:tcPr>
                <w:p w14:paraId="5394BF15" w14:textId="77777777" w:rsidR="0037191A" w:rsidRPr="00D332BD" w:rsidRDefault="0037191A" w:rsidP="0037191A">
                  <w:pPr>
                    <w:jc w:val="both"/>
                    <w:rPr>
                      <w:b/>
                      <w:lang w:val="uk-UA"/>
                    </w:rPr>
                  </w:pPr>
                  <w:r w:rsidRPr="00D332BD">
                    <w:rPr>
                      <w:b/>
                      <w:lang w:val="uk-UA"/>
                    </w:rPr>
                    <w:t xml:space="preserve">дата оприлюднення </w:t>
                  </w:r>
                  <w:r w:rsidRPr="00D332BD">
                    <w:rPr>
                      <w:b/>
                      <w:bCs/>
                      <w:lang w:val="uk-UA"/>
                    </w:rPr>
                    <w:t xml:space="preserve">проєкту </w:t>
                  </w:r>
                  <w:r w:rsidRPr="00D332BD">
                    <w:rPr>
                      <w:b/>
                      <w:lang w:val="uk-UA"/>
                    </w:rPr>
                    <w:lastRenderedPageBreak/>
                    <w:t>документа ОСП</w:t>
                  </w:r>
                </w:p>
              </w:tc>
              <w:tc>
                <w:tcPr>
                  <w:tcW w:w="1112" w:type="dxa"/>
                  <w:vAlign w:val="center"/>
                </w:tcPr>
                <w:p w14:paraId="0C7379B3" w14:textId="77777777" w:rsidR="0037191A" w:rsidRPr="00D332BD" w:rsidRDefault="0037191A" w:rsidP="0037191A">
                  <w:pPr>
                    <w:jc w:val="both"/>
                    <w:rPr>
                      <w:b/>
                      <w:lang w:val="uk-UA"/>
                    </w:rPr>
                  </w:pPr>
                  <w:r w:rsidRPr="00D332BD">
                    <w:rPr>
                      <w:b/>
                      <w:bCs/>
                      <w:lang w:val="uk-UA"/>
                    </w:rPr>
                    <w:lastRenderedPageBreak/>
                    <w:t>до 01 жовтня</w:t>
                  </w:r>
                </w:p>
              </w:tc>
              <w:tc>
                <w:tcPr>
                  <w:tcW w:w="979" w:type="dxa"/>
                  <w:vAlign w:val="center"/>
                </w:tcPr>
                <w:p w14:paraId="45107F2D" w14:textId="77777777" w:rsidR="0037191A" w:rsidRPr="00D332BD" w:rsidRDefault="0037191A" w:rsidP="0037191A">
                  <w:pPr>
                    <w:jc w:val="both"/>
                    <w:rPr>
                      <w:lang w:val="uk-UA"/>
                    </w:rPr>
                  </w:pPr>
                  <w:r w:rsidRPr="00D332BD">
                    <w:rPr>
                      <w:lang w:val="uk-UA"/>
                    </w:rPr>
                    <w:t>до 15 березня</w:t>
                  </w:r>
                </w:p>
              </w:tc>
            </w:tr>
            <w:tr w:rsidR="0037191A" w:rsidRPr="00D332BD" w14:paraId="7691E158" w14:textId="77777777" w:rsidTr="004D62EC">
              <w:trPr>
                <w:jc w:val="center"/>
              </w:trPr>
              <w:tc>
                <w:tcPr>
                  <w:tcW w:w="1333" w:type="dxa"/>
                  <w:vAlign w:val="center"/>
                </w:tcPr>
                <w:p w14:paraId="00AD06CE" w14:textId="77777777" w:rsidR="0037191A" w:rsidRPr="00D332BD" w:rsidRDefault="0037191A" w:rsidP="0037191A">
                  <w:pPr>
                    <w:jc w:val="both"/>
                    <w:rPr>
                      <w:b/>
                      <w:lang w:val="uk-UA"/>
                    </w:rPr>
                  </w:pPr>
                  <w:r w:rsidRPr="00D332BD">
                    <w:rPr>
                      <w:b/>
                      <w:lang w:val="uk-UA"/>
                    </w:rPr>
                    <w:t>дата надання проекту документа на затвердження/схвалення Регулятору</w:t>
                  </w:r>
                </w:p>
              </w:tc>
              <w:tc>
                <w:tcPr>
                  <w:tcW w:w="1112" w:type="dxa"/>
                  <w:vAlign w:val="center"/>
                </w:tcPr>
                <w:p w14:paraId="08EAC70F" w14:textId="77777777" w:rsidR="0037191A" w:rsidRPr="00D332BD" w:rsidRDefault="0037191A" w:rsidP="0037191A">
                  <w:pPr>
                    <w:jc w:val="both"/>
                    <w:rPr>
                      <w:b/>
                      <w:lang w:val="uk-UA"/>
                    </w:rPr>
                  </w:pPr>
                  <w:r w:rsidRPr="00D332BD">
                    <w:rPr>
                      <w:b/>
                      <w:bCs/>
                      <w:lang w:val="uk-UA"/>
                    </w:rPr>
                    <w:t xml:space="preserve">до 1 листопада </w:t>
                  </w:r>
                </w:p>
              </w:tc>
              <w:tc>
                <w:tcPr>
                  <w:tcW w:w="979" w:type="dxa"/>
                  <w:vAlign w:val="center"/>
                </w:tcPr>
                <w:p w14:paraId="31E34319" w14:textId="77777777" w:rsidR="0037191A" w:rsidRPr="00D332BD" w:rsidRDefault="0037191A" w:rsidP="0037191A">
                  <w:pPr>
                    <w:jc w:val="both"/>
                    <w:rPr>
                      <w:lang w:val="uk-UA"/>
                    </w:rPr>
                  </w:pPr>
                  <w:r w:rsidRPr="00D332BD">
                    <w:rPr>
                      <w:lang w:val="uk-UA"/>
                    </w:rPr>
                    <w:t>до 01 травня</w:t>
                  </w:r>
                </w:p>
              </w:tc>
            </w:tr>
            <w:tr w:rsidR="0037191A" w:rsidRPr="00D332BD" w14:paraId="6670B60B" w14:textId="77777777" w:rsidTr="004D62EC">
              <w:trPr>
                <w:jc w:val="center"/>
              </w:trPr>
              <w:tc>
                <w:tcPr>
                  <w:tcW w:w="1333" w:type="dxa"/>
                  <w:vAlign w:val="center"/>
                </w:tcPr>
                <w:p w14:paraId="557EEB8F" w14:textId="77777777" w:rsidR="0037191A" w:rsidRPr="00D332BD" w:rsidRDefault="0037191A" w:rsidP="0037191A">
                  <w:pPr>
                    <w:jc w:val="both"/>
                    <w:rPr>
                      <w:b/>
                      <w:lang w:val="uk-UA"/>
                    </w:rPr>
                  </w:pPr>
                  <w:r w:rsidRPr="00D332BD">
                    <w:rPr>
                      <w:b/>
                      <w:lang w:val="uk-UA"/>
                    </w:rPr>
                    <w:t>перший рік, що розглядається в документі</w:t>
                  </w:r>
                </w:p>
              </w:tc>
              <w:tc>
                <w:tcPr>
                  <w:tcW w:w="1112" w:type="dxa"/>
                  <w:vAlign w:val="center"/>
                </w:tcPr>
                <w:p w14:paraId="011FB57A" w14:textId="77777777" w:rsidR="0037191A" w:rsidRPr="00D332BD" w:rsidRDefault="0037191A" w:rsidP="0037191A">
                  <w:pPr>
                    <w:jc w:val="both"/>
                    <w:rPr>
                      <w:b/>
                      <w:lang w:val="uk-UA"/>
                    </w:rPr>
                  </w:pPr>
                  <w:r w:rsidRPr="00D332BD">
                    <w:rPr>
                      <w:b/>
                      <w:lang w:val="uk-UA"/>
                    </w:rPr>
                    <w:t>Т+1</w:t>
                  </w:r>
                </w:p>
              </w:tc>
              <w:tc>
                <w:tcPr>
                  <w:tcW w:w="979" w:type="dxa"/>
                  <w:vAlign w:val="center"/>
                </w:tcPr>
                <w:p w14:paraId="3881CBB5" w14:textId="77777777" w:rsidR="0037191A" w:rsidRPr="00D332BD" w:rsidRDefault="0037191A" w:rsidP="0037191A">
                  <w:pPr>
                    <w:jc w:val="both"/>
                    <w:rPr>
                      <w:lang w:val="uk-UA"/>
                    </w:rPr>
                  </w:pPr>
                  <w:r w:rsidRPr="00D332BD">
                    <w:rPr>
                      <w:lang w:val="uk-UA"/>
                    </w:rPr>
                    <w:t>Т+</w:t>
                  </w:r>
                  <w:r w:rsidRPr="00D332BD">
                    <w:rPr>
                      <w:bCs/>
                      <w:lang w:val="uk-UA"/>
                    </w:rPr>
                    <w:t>2</w:t>
                  </w:r>
                </w:p>
              </w:tc>
            </w:tr>
          </w:tbl>
          <w:p w14:paraId="0D04C0C1" w14:textId="77777777" w:rsidR="0037191A" w:rsidRPr="00D332BD" w:rsidRDefault="0037191A" w:rsidP="0037191A">
            <w:pPr>
              <w:jc w:val="both"/>
            </w:pPr>
            <w:r w:rsidRPr="00D332BD">
              <w:t>___________</w:t>
            </w:r>
          </w:p>
          <w:p w14:paraId="208DE19C" w14:textId="0A637027" w:rsidR="0037191A" w:rsidRPr="00D332BD" w:rsidRDefault="0037191A" w:rsidP="0037191A">
            <w:pPr>
              <w:spacing w:after="0"/>
              <w:ind w:firstLine="462"/>
              <w:jc w:val="both"/>
              <w:rPr>
                <w:rStyle w:val="st42"/>
                <w:color w:val="auto"/>
              </w:rPr>
            </w:pPr>
            <w:r w:rsidRPr="00D332BD">
              <w:t>* рік розробки Звіту</w:t>
            </w:r>
          </w:p>
        </w:tc>
        <w:tc>
          <w:tcPr>
            <w:tcW w:w="3869" w:type="dxa"/>
          </w:tcPr>
          <w:p w14:paraId="32BD42E9"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252CCE81" w14:textId="77777777" w:rsidR="0037191A" w:rsidRPr="00D332BD" w:rsidRDefault="0037191A" w:rsidP="00142626">
            <w:pPr>
              <w:tabs>
                <w:tab w:val="left" w:pos="3486"/>
              </w:tabs>
              <w:spacing w:after="120"/>
              <w:ind w:left="-49" w:firstLine="416"/>
              <w:jc w:val="both"/>
            </w:pPr>
            <w:r w:rsidRPr="00D332BD">
              <w:t>1.9. Підготовка звіту</w:t>
            </w:r>
            <w:r w:rsidRPr="00D332BD">
              <w:rPr>
                <w:b/>
              </w:rPr>
              <w:t xml:space="preserve"> </w:t>
            </w:r>
            <w:r w:rsidRPr="00D332BD">
              <w:t>з оцінки відповідності (достатності) генеруючих потужностей (далі - Звіт) та Плану розвитку системи передачі на наступні 10 років (далі - План) здійснюється з дотриманням таких термінів:</w:t>
            </w:r>
          </w:p>
          <w:tbl>
            <w:tblPr>
              <w:tblStyle w:val="a8"/>
              <w:tblW w:w="3007" w:type="dxa"/>
              <w:tblLayout w:type="fixed"/>
              <w:tblLook w:val="04A0" w:firstRow="1" w:lastRow="0" w:firstColumn="1" w:lastColumn="0" w:noHBand="0" w:noVBand="1"/>
            </w:tblPr>
            <w:tblGrid>
              <w:gridCol w:w="1448"/>
              <w:gridCol w:w="850"/>
              <w:gridCol w:w="709"/>
            </w:tblGrid>
            <w:tr w:rsidR="0037191A" w:rsidRPr="00D332BD" w14:paraId="1A8CE47B" w14:textId="77777777" w:rsidTr="004D62EC">
              <w:trPr>
                <w:trHeight w:val="630"/>
              </w:trPr>
              <w:tc>
                <w:tcPr>
                  <w:tcW w:w="1448" w:type="dxa"/>
                  <w:vAlign w:val="center"/>
                </w:tcPr>
                <w:p w14:paraId="42FAF378" w14:textId="77777777" w:rsidR="0037191A" w:rsidRPr="00D332BD" w:rsidRDefault="0037191A" w:rsidP="00142626">
                  <w:pPr>
                    <w:tabs>
                      <w:tab w:val="left" w:pos="3486"/>
                    </w:tabs>
                    <w:ind w:left="-49" w:firstLine="416"/>
                    <w:rPr>
                      <w:lang w:val="uk-UA"/>
                    </w:rPr>
                  </w:pPr>
                  <w:r w:rsidRPr="00D332BD">
                    <w:rPr>
                      <w:lang w:val="uk-UA"/>
                    </w:rPr>
                    <w:t>Часові терміни</w:t>
                  </w:r>
                </w:p>
              </w:tc>
              <w:tc>
                <w:tcPr>
                  <w:tcW w:w="850" w:type="dxa"/>
                  <w:vAlign w:val="center"/>
                </w:tcPr>
                <w:p w14:paraId="305B1CCF" w14:textId="77777777" w:rsidR="0037191A" w:rsidRPr="00D332BD" w:rsidRDefault="0037191A" w:rsidP="00CB2277">
                  <w:pPr>
                    <w:tabs>
                      <w:tab w:val="left" w:pos="3486"/>
                    </w:tabs>
                    <w:ind w:left="-49"/>
                    <w:rPr>
                      <w:lang w:val="uk-UA"/>
                    </w:rPr>
                  </w:pPr>
                  <w:r w:rsidRPr="00D332BD">
                    <w:rPr>
                      <w:bCs/>
                      <w:lang w:val="uk-UA"/>
                    </w:rPr>
                    <w:t xml:space="preserve">Звіт </w:t>
                  </w:r>
                </w:p>
              </w:tc>
              <w:tc>
                <w:tcPr>
                  <w:tcW w:w="709" w:type="dxa"/>
                  <w:vAlign w:val="center"/>
                </w:tcPr>
                <w:p w14:paraId="326CFF5A" w14:textId="77777777" w:rsidR="0037191A" w:rsidRPr="00D332BD" w:rsidRDefault="0037191A" w:rsidP="00CB2277">
                  <w:pPr>
                    <w:tabs>
                      <w:tab w:val="left" w:pos="3486"/>
                    </w:tabs>
                    <w:ind w:left="-49"/>
                    <w:rPr>
                      <w:lang w:val="uk-UA"/>
                    </w:rPr>
                  </w:pPr>
                  <w:r w:rsidRPr="00D332BD">
                    <w:rPr>
                      <w:lang w:val="uk-UA"/>
                    </w:rPr>
                    <w:t>План</w:t>
                  </w:r>
                </w:p>
              </w:tc>
            </w:tr>
            <w:tr w:rsidR="0037191A" w:rsidRPr="00D332BD" w14:paraId="0CE5BFDC" w14:textId="77777777" w:rsidTr="004D62EC">
              <w:tc>
                <w:tcPr>
                  <w:tcW w:w="1448" w:type="dxa"/>
                  <w:vAlign w:val="center"/>
                </w:tcPr>
                <w:p w14:paraId="2A2612C9" w14:textId="77777777" w:rsidR="0037191A" w:rsidRPr="00D332BD" w:rsidRDefault="0037191A" w:rsidP="00142626">
                  <w:pPr>
                    <w:tabs>
                      <w:tab w:val="left" w:pos="3486"/>
                    </w:tabs>
                    <w:ind w:left="-49" w:firstLine="416"/>
                    <w:rPr>
                      <w:lang w:val="uk-UA"/>
                    </w:rPr>
                  </w:pPr>
                  <w:r w:rsidRPr="00D332BD">
                    <w:rPr>
                      <w:lang w:val="uk-UA"/>
                    </w:rPr>
                    <w:t>рік розробки</w:t>
                  </w:r>
                </w:p>
              </w:tc>
              <w:tc>
                <w:tcPr>
                  <w:tcW w:w="850" w:type="dxa"/>
                  <w:vAlign w:val="center"/>
                </w:tcPr>
                <w:p w14:paraId="11AB632B" w14:textId="77777777" w:rsidR="0037191A" w:rsidRPr="00D332BD" w:rsidRDefault="0037191A" w:rsidP="00CB2277">
                  <w:pPr>
                    <w:tabs>
                      <w:tab w:val="left" w:pos="3486"/>
                    </w:tabs>
                    <w:rPr>
                      <w:lang w:val="uk-UA"/>
                    </w:rPr>
                  </w:pPr>
                  <w:r w:rsidRPr="00D332BD">
                    <w:rPr>
                      <w:rFonts w:eastAsia="Times New Roman"/>
                      <w:lang w:val="uk-UA" w:eastAsia="uk-UA"/>
                    </w:rPr>
                    <w:t>Т*</w:t>
                  </w:r>
                </w:p>
              </w:tc>
              <w:tc>
                <w:tcPr>
                  <w:tcW w:w="709" w:type="dxa"/>
                  <w:vAlign w:val="center"/>
                </w:tcPr>
                <w:p w14:paraId="77081A4C" w14:textId="77777777" w:rsidR="0037191A" w:rsidRPr="00D332BD" w:rsidRDefault="0037191A" w:rsidP="00CB2277">
                  <w:pPr>
                    <w:tabs>
                      <w:tab w:val="left" w:pos="3486"/>
                    </w:tabs>
                    <w:ind w:left="-49"/>
                    <w:rPr>
                      <w:lang w:val="uk-UA"/>
                    </w:rPr>
                  </w:pPr>
                  <w:r w:rsidRPr="00D332BD">
                    <w:rPr>
                      <w:lang w:val="uk-UA"/>
                    </w:rPr>
                    <w:t>Т+1</w:t>
                  </w:r>
                </w:p>
              </w:tc>
            </w:tr>
            <w:tr w:rsidR="0037191A" w:rsidRPr="00D332BD" w14:paraId="3380AECD" w14:textId="77777777" w:rsidTr="004D62EC">
              <w:tc>
                <w:tcPr>
                  <w:tcW w:w="1448" w:type="dxa"/>
                  <w:vAlign w:val="center"/>
                </w:tcPr>
                <w:p w14:paraId="64FE2446" w14:textId="77777777" w:rsidR="0037191A" w:rsidRPr="00D332BD" w:rsidRDefault="0037191A" w:rsidP="00142626">
                  <w:pPr>
                    <w:tabs>
                      <w:tab w:val="left" w:pos="3486"/>
                    </w:tabs>
                    <w:ind w:left="-49" w:firstLine="416"/>
                    <w:rPr>
                      <w:lang w:val="uk-UA"/>
                    </w:rPr>
                  </w:pPr>
                  <w:r w:rsidRPr="00D332BD">
                    <w:rPr>
                      <w:bCs/>
                      <w:lang w:val="uk-UA"/>
                    </w:rPr>
                    <w:t>дата оприлюднення методології (-</w:t>
                  </w:r>
                  <w:proofErr w:type="spellStart"/>
                  <w:r w:rsidRPr="00D332BD">
                    <w:rPr>
                      <w:bCs/>
                      <w:lang w:val="uk-UA"/>
                    </w:rPr>
                    <w:t>ій</w:t>
                  </w:r>
                  <w:proofErr w:type="spellEnd"/>
                  <w:r w:rsidRPr="00D332BD">
                    <w:rPr>
                      <w:bCs/>
                      <w:lang w:val="uk-UA"/>
                    </w:rPr>
                    <w:t>)</w:t>
                  </w:r>
                </w:p>
              </w:tc>
              <w:tc>
                <w:tcPr>
                  <w:tcW w:w="850" w:type="dxa"/>
                  <w:vAlign w:val="center"/>
                </w:tcPr>
                <w:p w14:paraId="04C28AF8" w14:textId="77777777" w:rsidR="0037191A" w:rsidRPr="00D332BD" w:rsidRDefault="0037191A" w:rsidP="00CB2277">
                  <w:pPr>
                    <w:tabs>
                      <w:tab w:val="left" w:pos="3486"/>
                    </w:tabs>
                    <w:ind w:left="-49"/>
                    <w:rPr>
                      <w:lang w:val="uk-UA"/>
                    </w:rPr>
                  </w:pPr>
                  <w:r w:rsidRPr="00D332BD">
                    <w:rPr>
                      <w:bCs/>
                      <w:lang w:val="uk-UA"/>
                    </w:rPr>
                    <w:t>до 1 травня</w:t>
                  </w:r>
                </w:p>
              </w:tc>
              <w:tc>
                <w:tcPr>
                  <w:tcW w:w="709" w:type="dxa"/>
                  <w:vAlign w:val="center"/>
                </w:tcPr>
                <w:p w14:paraId="3659F109" w14:textId="77777777" w:rsidR="0037191A" w:rsidRPr="00D332BD" w:rsidRDefault="0037191A" w:rsidP="00CB2277">
                  <w:pPr>
                    <w:tabs>
                      <w:tab w:val="left" w:pos="3486"/>
                    </w:tabs>
                    <w:ind w:left="-49"/>
                    <w:rPr>
                      <w:lang w:val="uk-UA"/>
                    </w:rPr>
                  </w:pPr>
                </w:p>
              </w:tc>
            </w:tr>
            <w:tr w:rsidR="0037191A" w:rsidRPr="00D332BD" w14:paraId="301A1352" w14:textId="77777777" w:rsidTr="004D62EC">
              <w:tc>
                <w:tcPr>
                  <w:tcW w:w="1448" w:type="dxa"/>
                  <w:vAlign w:val="center"/>
                </w:tcPr>
                <w:p w14:paraId="6ABEC1B7" w14:textId="77777777" w:rsidR="0037191A" w:rsidRPr="00D332BD" w:rsidRDefault="0037191A" w:rsidP="00142626">
                  <w:pPr>
                    <w:tabs>
                      <w:tab w:val="left" w:pos="3486"/>
                    </w:tabs>
                    <w:ind w:left="-49" w:firstLine="416"/>
                    <w:rPr>
                      <w:lang w:val="uk-UA"/>
                    </w:rPr>
                  </w:pPr>
                  <w:r w:rsidRPr="00D332BD">
                    <w:rPr>
                      <w:bCs/>
                      <w:lang w:val="uk-UA"/>
                    </w:rPr>
                    <w:t xml:space="preserve">дата оприлюднення сценаріїв </w:t>
                  </w:r>
                </w:p>
              </w:tc>
              <w:tc>
                <w:tcPr>
                  <w:tcW w:w="850" w:type="dxa"/>
                  <w:vAlign w:val="center"/>
                </w:tcPr>
                <w:p w14:paraId="331A821E" w14:textId="77777777" w:rsidR="0037191A" w:rsidRPr="00D332BD" w:rsidRDefault="0037191A" w:rsidP="00CB2277">
                  <w:pPr>
                    <w:tabs>
                      <w:tab w:val="left" w:pos="3486"/>
                    </w:tabs>
                    <w:ind w:left="-49"/>
                    <w:rPr>
                      <w:lang w:val="uk-UA"/>
                    </w:rPr>
                  </w:pPr>
                  <w:r w:rsidRPr="00D332BD">
                    <w:rPr>
                      <w:bCs/>
                      <w:lang w:val="uk-UA"/>
                    </w:rPr>
                    <w:t>до 01 липня</w:t>
                  </w:r>
                </w:p>
              </w:tc>
              <w:tc>
                <w:tcPr>
                  <w:tcW w:w="709" w:type="dxa"/>
                  <w:vAlign w:val="center"/>
                </w:tcPr>
                <w:p w14:paraId="1AFE7D50" w14:textId="77777777" w:rsidR="0037191A" w:rsidRPr="00D332BD" w:rsidRDefault="0037191A" w:rsidP="00CB2277">
                  <w:pPr>
                    <w:tabs>
                      <w:tab w:val="left" w:pos="3486"/>
                    </w:tabs>
                    <w:ind w:left="-49"/>
                    <w:rPr>
                      <w:lang w:val="uk-UA"/>
                    </w:rPr>
                  </w:pPr>
                </w:p>
              </w:tc>
            </w:tr>
            <w:tr w:rsidR="0037191A" w:rsidRPr="00D332BD" w14:paraId="26099A7A" w14:textId="77777777" w:rsidTr="004D62EC">
              <w:tc>
                <w:tcPr>
                  <w:tcW w:w="1448" w:type="dxa"/>
                  <w:vAlign w:val="center"/>
                </w:tcPr>
                <w:p w14:paraId="7363FF89" w14:textId="77777777" w:rsidR="0037191A" w:rsidRPr="00D332BD" w:rsidRDefault="0037191A" w:rsidP="00142626">
                  <w:pPr>
                    <w:tabs>
                      <w:tab w:val="left" w:pos="3486"/>
                    </w:tabs>
                    <w:ind w:left="-49" w:firstLine="416"/>
                    <w:rPr>
                      <w:lang w:val="uk-UA"/>
                    </w:rPr>
                  </w:pPr>
                  <w:r w:rsidRPr="00D332BD">
                    <w:rPr>
                      <w:lang w:val="uk-UA"/>
                    </w:rPr>
                    <w:t xml:space="preserve">дата оприлюднення </w:t>
                  </w:r>
                  <w:r w:rsidRPr="00D332BD">
                    <w:rPr>
                      <w:bCs/>
                      <w:lang w:val="uk-UA"/>
                    </w:rPr>
                    <w:t xml:space="preserve">проєкту </w:t>
                  </w:r>
                  <w:r w:rsidRPr="00D332BD">
                    <w:rPr>
                      <w:lang w:val="uk-UA"/>
                    </w:rPr>
                    <w:t>документа ОСП</w:t>
                  </w:r>
                </w:p>
              </w:tc>
              <w:tc>
                <w:tcPr>
                  <w:tcW w:w="850" w:type="dxa"/>
                  <w:vAlign w:val="center"/>
                </w:tcPr>
                <w:p w14:paraId="5E4F274D" w14:textId="77777777" w:rsidR="0037191A" w:rsidRPr="00D332BD" w:rsidRDefault="0037191A" w:rsidP="00CB2277">
                  <w:pPr>
                    <w:tabs>
                      <w:tab w:val="left" w:pos="3486"/>
                    </w:tabs>
                    <w:ind w:left="-49"/>
                    <w:rPr>
                      <w:lang w:val="uk-UA"/>
                    </w:rPr>
                  </w:pPr>
                  <w:r w:rsidRPr="00D332BD">
                    <w:rPr>
                      <w:bCs/>
                      <w:lang w:val="uk-UA"/>
                    </w:rPr>
                    <w:t>до 01 жовтня</w:t>
                  </w:r>
                </w:p>
              </w:tc>
              <w:tc>
                <w:tcPr>
                  <w:tcW w:w="709" w:type="dxa"/>
                  <w:vAlign w:val="center"/>
                </w:tcPr>
                <w:p w14:paraId="1DA38A9E" w14:textId="77777777" w:rsidR="0037191A" w:rsidRPr="00D332BD" w:rsidRDefault="0037191A" w:rsidP="00CB2277">
                  <w:pPr>
                    <w:tabs>
                      <w:tab w:val="left" w:pos="3486"/>
                    </w:tabs>
                    <w:ind w:left="-49"/>
                    <w:rPr>
                      <w:lang w:val="uk-UA"/>
                    </w:rPr>
                  </w:pPr>
                  <w:r w:rsidRPr="00D332BD">
                    <w:rPr>
                      <w:lang w:val="uk-UA"/>
                    </w:rPr>
                    <w:t>до 15 березня</w:t>
                  </w:r>
                </w:p>
              </w:tc>
            </w:tr>
            <w:tr w:rsidR="0037191A" w:rsidRPr="00D332BD" w14:paraId="75A948E1" w14:textId="77777777" w:rsidTr="004D62EC">
              <w:tc>
                <w:tcPr>
                  <w:tcW w:w="1448" w:type="dxa"/>
                  <w:vAlign w:val="center"/>
                </w:tcPr>
                <w:p w14:paraId="5978144F" w14:textId="77777777" w:rsidR="0037191A" w:rsidRPr="00D332BD" w:rsidRDefault="0037191A" w:rsidP="00142626">
                  <w:pPr>
                    <w:tabs>
                      <w:tab w:val="left" w:pos="3486"/>
                    </w:tabs>
                    <w:ind w:left="-49" w:firstLine="416"/>
                    <w:rPr>
                      <w:lang w:val="uk-UA"/>
                    </w:rPr>
                  </w:pPr>
                  <w:r w:rsidRPr="00D332BD">
                    <w:rPr>
                      <w:lang w:val="uk-UA"/>
                    </w:rPr>
                    <w:lastRenderedPageBreak/>
                    <w:t xml:space="preserve">дата надання </w:t>
                  </w:r>
                  <w:r w:rsidRPr="00D332BD">
                    <w:rPr>
                      <w:strike/>
                      <w:lang w:val="uk-UA"/>
                    </w:rPr>
                    <w:t>проекту</w:t>
                  </w:r>
                  <w:r w:rsidRPr="00D332BD">
                    <w:rPr>
                      <w:lang w:val="uk-UA"/>
                    </w:rPr>
                    <w:t xml:space="preserve"> </w:t>
                  </w:r>
                  <w:r w:rsidRPr="00D332BD">
                    <w:rPr>
                      <w:b/>
                      <w:lang w:val="uk-UA"/>
                    </w:rPr>
                    <w:t>проєкту</w:t>
                  </w:r>
                  <w:r w:rsidRPr="00D332BD">
                    <w:rPr>
                      <w:lang w:val="uk-UA"/>
                    </w:rPr>
                    <w:t xml:space="preserve"> документа на затвердження/схвалення Регулятору</w:t>
                  </w:r>
                </w:p>
              </w:tc>
              <w:tc>
                <w:tcPr>
                  <w:tcW w:w="850" w:type="dxa"/>
                  <w:vAlign w:val="center"/>
                </w:tcPr>
                <w:p w14:paraId="6EAFFA4E" w14:textId="77777777" w:rsidR="0037191A" w:rsidRPr="00D332BD" w:rsidRDefault="0037191A" w:rsidP="00CB2277">
                  <w:pPr>
                    <w:tabs>
                      <w:tab w:val="left" w:pos="3486"/>
                    </w:tabs>
                    <w:ind w:left="-49"/>
                    <w:rPr>
                      <w:lang w:val="uk-UA"/>
                    </w:rPr>
                  </w:pPr>
                  <w:r w:rsidRPr="00D332BD">
                    <w:rPr>
                      <w:bCs/>
                      <w:lang w:val="uk-UA"/>
                    </w:rPr>
                    <w:t xml:space="preserve">до 1 листопада </w:t>
                  </w:r>
                </w:p>
              </w:tc>
              <w:tc>
                <w:tcPr>
                  <w:tcW w:w="709" w:type="dxa"/>
                  <w:vAlign w:val="center"/>
                </w:tcPr>
                <w:p w14:paraId="702279D8" w14:textId="77777777" w:rsidR="0037191A" w:rsidRPr="00D332BD" w:rsidRDefault="0037191A" w:rsidP="00CB2277">
                  <w:pPr>
                    <w:tabs>
                      <w:tab w:val="left" w:pos="3486"/>
                    </w:tabs>
                    <w:ind w:left="-49"/>
                    <w:rPr>
                      <w:lang w:val="uk-UA"/>
                    </w:rPr>
                  </w:pPr>
                  <w:r w:rsidRPr="00D332BD">
                    <w:rPr>
                      <w:lang w:val="uk-UA"/>
                    </w:rPr>
                    <w:t>до 01 травня</w:t>
                  </w:r>
                </w:p>
              </w:tc>
            </w:tr>
            <w:tr w:rsidR="0037191A" w:rsidRPr="00D332BD" w14:paraId="72D84705" w14:textId="77777777" w:rsidTr="004D62EC">
              <w:tc>
                <w:tcPr>
                  <w:tcW w:w="1448" w:type="dxa"/>
                  <w:vAlign w:val="center"/>
                </w:tcPr>
                <w:p w14:paraId="7A5DD1DA" w14:textId="77777777" w:rsidR="0037191A" w:rsidRPr="00D332BD" w:rsidRDefault="0037191A" w:rsidP="00142626">
                  <w:pPr>
                    <w:tabs>
                      <w:tab w:val="left" w:pos="3486"/>
                    </w:tabs>
                    <w:ind w:left="-49" w:firstLine="416"/>
                    <w:rPr>
                      <w:lang w:val="uk-UA"/>
                    </w:rPr>
                  </w:pPr>
                  <w:r w:rsidRPr="00D332BD">
                    <w:rPr>
                      <w:lang w:val="uk-UA"/>
                    </w:rPr>
                    <w:t>перший рік, що розглядається в документі</w:t>
                  </w:r>
                </w:p>
              </w:tc>
              <w:tc>
                <w:tcPr>
                  <w:tcW w:w="850" w:type="dxa"/>
                  <w:vAlign w:val="center"/>
                </w:tcPr>
                <w:p w14:paraId="7C488A9C" w14:textId="77777777" w:rsidR="0037191A" w:rsidRPr="00D332BD" w:rsidRDefault="0037191A" w:rsidP="00CB2277">
                  <w:pPr>
                    <w:tabs>
                      <w:tab w:val="left" w:pos="3486"/>
                    </w:tabs>
                    <w:ind w:left="-49"/>
                    <w:rPr>
                      <w:lang w:val="uk-UA"/>
                    </w:rPr>
                  </w:pPr>
                  <w:r w:rsidRPr="00D332BD">
                    <w:rPr>
                      <w:lang w:val="uk-UA"/>
                    </w:rPr>
                    <w:t>Т+1</w:t>
                  </w:r>
                </w:p>
              </w:tc>
              <w:tc>
                <w:tcPr>
                  <w:tcW w:w="709" w:type="dxa"/>
                  <w:vAlign w:val="center"/>
                </w:tcPr>
                <w:p w14:paraId="05FA6A9A" w14:textId="77777777" w:rsidR="0037191A" w:rsidRPr="00D332BD" w:rsidRDefault="0037191A" w:rsidP="00CB2277">
                  <w:pPr>
                    <w:tabs>
                      <w:tab w:val="left" w:pos="3486"/>
                    </w:tabs>
                    <w:ind w:left="-49"/>
                    <w:rPr>
                      <w:lang w:val="uk-UA"/>
                    </w:rPr>
                  </w:pPr>
                  <w:r w:rsidRPr="00D332BD">
                    <w:rPr>
                      <w:lang w:val="uk-UA"/>
                    </w:rPr>
                    <w:t>Т+</w:t>
                  </w:r>
                  <w:r w:rsidRPr="00D332BD">
                    <w:rPr>
                      <w:bCs/>
                      <w:lang w:val="uk-UA"/>
                    </w:rPr>
                    <w:t>2</w:t>
                  </w:r>
                </w:p>
              </w:tc>
            </w:tr>
          </w:tbl>
          <w:p w14:paraId="6E298A0B" w14:textId="77777777" w:rsidR="0037191A" w:rsidRPr="00D332BD" w:rsidRDefault="0037191A" w:rsidP="00142626">
            <w:pPr>
              <w:tabs>
                <w:tab w:val="left" w:pos="3486"/>
              </w:tabs>
              <w:ind w:left="-49" w:firstLine="416"/>
              <w:jc w:val="both"/>
            </w:pPr>
            <w:r w:rsidRPr="00D332BD">
              <w:t>____________</w:t>
            </w:r>
          </w:p>
          <w:p w14:paraId="7E14DD95" w14:textId="4AA1B252" w:rsidR="0037191A" w:rsidRPr="00D332BD" w:rsidRDefault="0037191A" w:rsidP="00142626">
            <w:pPr>
              <w:tabs>
                <w:tab w:val="left" w:pos="3486"/>
              </w:tabs>
              <w:spacing w:after="0"/>
              <w:ind w:left="-49" w:firstLine="416"/>
              <w:jc w:val="both"/>
            </w:pPr>
            <w:r w:rsidRPr="00D332BD">
              <w:t>* рік розробки Звіту</w:t>
            </w:r>
          </w:p>
        </w:tc>
        <w:tc>
          <w:tcPr>
            <w:tcW w:w="3827" w:type="dxa"/>
          </w:tcPr>
          <w:p w14:paraId="3842C40A" w14:textId="77777777" w:rsidR="0037191A" w:rsidRPr="00D332BD" w:rsidRDefault="0037191A" w:rsidP="0037191A">
            <w:pPr>
              <w:jc w:val="both"/>
            </w:pPr>
          </w:p>
          <w:p w14:paraId="74677BB6" w14:textId="77777777" w:rsidR="0037191A" w:rsidRPr="00D332BD" w:rsidRDefault="0037191A" w:rsidP="0037191A">
            <w:pPr>
              <w:jc w:val="both"/>
            </w:pPr>
          </w:p>
          <w:p w14:paraId="4101EB48" w14:textId="77777777" w:rsidR="0037191A" w:rsidRPr="00D332BD" w:rsidRDefault="0037191A" w:rsidP="0037191A">
            <w:pPr>
              <w:jc w:val="both"/>
            </w:pPr>
          </w:p>
          <w:p w14:paraId="01ABEDDF" w14:textId="77777777" w:rsidR="0037191A" w:rsidRPr="00D332BD" w:rsidRDefault="0037191A" w:rsidP="0037191A">
            <w:pPr>
              <w:jc w:val="both"/>
            </w:pPr>
          </w:p>
          <w:p w14:paraId="3BD126C7" w14:textId="77777777" w:rsidR="0037191A" w:rsidRPr="00D332BD" w:rsidRDefault="0037191A" w:rsidP="0037191A">
            <w:pPr>
              <w:jc w:val="both"/>
            </w:pPr>
          </w:p>
          <w:p w14:paraId="61C984EC" w14:textId="77777777" w:rsidR="0037191A" w:rsidRPr="00D332BD" w:rsidRDefault="0037191A" w:rsidP="0037191A">
            <w:pPr>
              <w:jc w:val="both"/>
            </w:pPr>
          </w:p>
          <w:p w14:paraId="0AFD4068" w14:textId="77777777" w:rsidR="0037191A" w:rsidRPr="00D332BD" w:rsidRDefault="0037191A" w:rsidP="0037191A">
            <w:pPr>
              <w:jc w:val="both"/>
            </w:pPr>
          </w:p>
          <w:p w14:paraId="309C941F" w14:textId="77777777" w:rsidR="0037191A" w:rsidRPr="00D332BD" w:rsidRDefault="0037191A" w:rsidP="0037191A">
            <w:pPr>
              <w:jc w:val="both"/>
            </w:pPr>
          </w:p>
          <w:p w14:paraId="01EB47E6" w14:textId="77777777" w:rsidR="0037191A" w:rsidRPr="00D332BD" w:rsidRDefault="0037191A" w:rsidP="0037191A">
            <w:pPr>
              <w:jc w:val="both"/>
            </w:pPr>
          </w:p>
          <w:p w14:paraId="3A3205D7" w14:textId="77777777" w:rsidR="0037191A" w:rsidRPr="00D332BD" w:rsidRDefault="0037191A" w:rsidP="0037191A">
            <w:pPr>
              <w:jc w:val="both"/>
            </w:pPr>
          </w:p>
          <w:p w14:paraId="2C16E74B" w14:textId="77777777" w:rsidR="0037191A" w:rsidRPr="00D332BD" w:rsidRDefault="0037191A" w:rsidP="0037191A">
            <w:pPr>
              <w:jc w:val="both"/>
            </w:pPr>
          </w:p>
          <w:p w14:paraId="05B3FF18" w14:textId="77777777" w:rsidR="0037191A" w:rsidRPr="00D332BD" w:rsidRDefault="0037191A" w:rsidP="0037191A">
            <w:pPr>
              <w:jc w:val="both"/>
            </w:pPr>
          </w:p>
          <w:p w14:paraId="654DDCD6" w14:textId="77777777" w:rsidR="0037191A" w:rsidRPr="00D332BD" w:rsidRDefault="0037191A" w:rsidP="0037191A">
            <w:pPr>
              <w:jc w:val="both"/>
            </w:pPr>
          </w:p>
          <w:p w14:paraId="771DE285" w14:textId="77777777" w:rsidR="0037191A" w:rsidRPr="00D332BD" w:rsidRDefault="0037191A" w:rsidP="0037191A">
            <w:pPr>
              <w:jc w:val="both"/>
            </w:pPr>
          </w:p>
          <w:p w14:paraId="5087EDEB" w14:textId="77777777" w:rsidR="0037191A" w:rsidRPr="00D332BD" w:rsidRDefault="0037191A" w:rsidP="0037191A">
            <w:pPr>
              <w:jc w:val="both"/>
            </w:pPr>
          </w:p>
          <w:p w14:paraId="09BF35E7" w14:textId="77777777" w:rsidR="0037191A" w:rsidRPr="00D332BD" w:rsidRDefault="0037191A" w:rsidP="0037191A">
            <w:pPr>
              <w:jc w:val="both"/>
            </w:pPr>
          </w:p>
          <w:p w14:paraId="1B2EA8AF" w14:textId="77777777" w:rsidR="0037191A" w:rsidRPr="00D332BD" w:rsidRDefault="0037191A" w:rsidP="0037191A">
            <w:pPr>
              <w:jc w:val="both"/>
            </w:pPr>
          </w:p>
          <w:p w14:paraId="01859B03" w14:textId="680A1245"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Редакційне уточнення.</w:t>
            </w:r>
          </w:p>
        </w:tc>
        <w:tc>
          <w:tcPr>
            <w:tcW w:w="3686" w:type="dxa"/>
          </w:tcPr>
          <w:p w14:paraId="7D987B8E" w14:textId="7EF67CFE" w:rsidR="0037191A" w:rsidRPr="00D332BD" w:rsidRDefault="0037191A" w:rsidP="0037191A">
            <w:pPr>
              <w:pStyle w:val="TableParagraph"/>
              <w:spacing w:before="120" w:after="120"/>
              <w:ind w:left="0" w:firstLine="334"/>
              <w:jc w:val="both"/>
              <w:rPr>
                <w:b/>
                <w:lang w:val="uk-UA" w:eastAsia="uk-UA"/>
              </w:rPr>
            </w:pPr>
            <w:r w:rsidRPr="00D332BD">
              <w:rPr>
                <w:b/>
                <w:lang w:val="uk-UA"/>
              </w:rPr>
              <w:lastRenderedPageBreak/>
              <w:t>Пропонує</w:t>
            </w:r>
            <w:r w:rsidR="000358F1" w:rsidRPr="00D332BD">
              <w:rPr>
                <w:b/>
                <w:lang w:val="uk-UA"/>
              </w:rPr>
              <w:t>ться</w:t>
            </w:r>
            <w:r w:rsidRPr="00D332BD">
              <w:rPr>
                <w:b/>
                <w:lang w:val="uk-UA"/>
              </w:rPr>
              <w:t xml:space="preserve"> врахувати.</w:t>
            </w:r>
          </w:p>
        </w:tc>
      </w:tr>
      <w:tr w:rsidR="0037191A" w:rsidRPr="00D332BD" w14:paraId="47B0378B" w14:textId="77777777" w:rsidTr="0023505A">
        <w:tc>
          <w:tcPr>
            <w:tcW w:w="16019" w:type="dxa"/>
            <w:gridSpan w:val="5"/>
          </w:tcPr>
          <w:p w14:paraId="1091E2A3" w14:textId="77777777" w:rsidR="0037191A" w:rsidRPr="00D332BD" w:rsidRDefault="0037191A" w:rsidP="00142626">
            <w:pPr>
              <w:shd w:val="clear" w:color="auto" w:fill="FFFFFF"/>
              <w:tabs>
                <w:tab w:val="left" w:pos="3486"/>
              </w:tabs>
              <w:spacing w:line="240" w:lineRule="auto"/>
              <w:ind w:left="-49" w:firstLine="416"/>
              <w:jc w:val="center"/>
              <w:rPr>
                <w:b/>
              </w:rPr>
            </w:pPr>
            <w:r w:rsidRPr="00D332BD">
              <w:rPr>
                <w:b/>
              </w:rPr>
              <w:t>2. Методологічні засади виконання оцінки відповідності (достатності) генеруючих потужностей</w:t>
            </w:r>
          </w:p>
        </w:tc>
      </w:tr>
      <w:tr w:rsidR="0037191A" w:rsidRPr="00D332BD" w14:paraId="135FBAC0" w14:textId="77777777" w:rsidTr="0024236A">
        <w:tc>
          <w:tcPr>
            <w:tcW w:w="710" w:type="dxa"/>
            <w:shd w:val="clear" w:color="auto" w:fill="auto"/>
            <w:tcMar>
              <w:top w:w="100" w:type="dxa"/>
              <w:left w:w="100" w:type="dxa"/>
              <w:bottom w:w="100" w:type="dxa"/>
              <w:right w:w="100" w:type="dxa"/>
            </w:tcMar>
            <w:vAlign w:val="center"/>
          </w:tcPr>
          <w:p w14:paraId="55C21FB0" w14:textId="445B026F" w:rsidR="0037191A" w:rsidRPr="00D332BD" w:rsidRDefault="0037191A" w:rsidP="0037191A">
            <w:pPr>
              <w:tabs>
                <w:tab w:val="left" w:pos="6946"/>
                <w:tab w:val="left" w:pos="7088"/>
              </w:tabs>
              <w:spacing w:before="120" w:after="120"/>
              <w:ind w:left="46"/>
              <w:jc w:val="center"/>
              <w:rPr>
                <w:rStyle w:val="st42"/>
                <w:b/>
              </w:rPr>
            </w:pPr>
            <w:r w:rsidRPr="00D332BD">
              <w:rPr>
                <w:rStyle w:val="st42"/>
                <w:b/>
              </w:rPr>
              <w:t>2.</w:t>
            </w:r>
            <w:r w:rsidR="00CB2277" w:rsidRPr="00D332BD">
              <w:rPr>
                <w:rStyle w:val="st42"/>
                <w:b/>
              </w:rPr>
              <w:t>2</w:t>
            </w:r>
          </w:p>
        </w:tc>
        <w:tc>
          <w:tcPr>
            <w:tcW w:w="3927" w:type="dxa"/>
            <w:shd w:val="clear" w:color="auto" w:fill="auto"/>
            <w:tcMar>
              <w:top w:w="100" w:type="dxa"/>
              <w:left w:w="100" w:type="dxa"/>
              <w:bottom w:w="100" w:type="dxa"/>
              <w:right w:w="100" w:type="dxa"/>
            </w:tcMar>
          </w:tcPr>
          <w:p w14:paraId="223A8654" w14:textId="2E6BBC42" w:rsidR="0037191A" w:rsidRPr="002B522A" w:rsidRDefault="0037191A" w:rsidP="002B522A">
            <w:pPr>
              <w:spacing w:after="0"/>
              <w:ind w:firstLine="462"/>
              <w:jc w:val="both"/>
            </w:pPr>
          </w:p>
        </w:tc>
        <w:tc>
          <w:tcPr>
            <w:tcW w:w="3869" w:type="dxa"/>
          </w:tcPr>
          <w:p w14:paraId="21BCB39F"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6D6DB3EB" w14:textId="77777777" w:rsidR="0037191A" w:rsidRPr="00D332BD" w:rsidRDefault="0037191A" w:rsidP="00142626">
            <w:pPr>
              <w:tabs>
                <w:tab w:val="left" w:pos="3486"/>
              </w:tabs>
              <w:spacing w:before="120" w:after="120"/>
              <w:ind w:left="-49" w:firstLine="416"/>
              <w:jc w:val="both"/>
            </w:pPr>
            <w:r w:rsidRPr="00D332BD">
              <w:t>2.2. ОСП виконує оцінку відповідності (достатності) генеруючих потужностей з урахуванням повністю інтегрованих елементів мережі</w:t>
            </w:r>
            <w:r w:rsidRPr="00D332BD">
              <w:rPr>
                <w:b/>
              </w:rPr>
              <w:t xml:space="preserve"> </w:t>
            </w:r>
            <w:r w:rsidRPr="00D332BD">
              <w:t>для покриття прогнозованого попиту на електричну енергію та забезпечення необхідного резерву в енергосистемі згідно з таким алгоритмом:</w:t>
            </w:r>
          </w:p>
          <w:p w14:paraId="249C4266" w14:textId="77777777" w:rsidR="0037191A" w:rsidRPr="00D332BD" w:rsidRDefault="0037191A" w:rsidP="00142626">
            <w:pPr>
              <w:tabs>
                <w:tab w:val="left" w:pos="3486"/>
              </w:tabs>
              <w:spacing w:before="120" w:after="120"/>
              <w:ind w:left="-49" w:firstLine="416"/>
              <w:jc w:val="both"/>
            </w:pPr>
            <w:r w:rsidRPr="00D332BD">
              <w:t>підготовка (вдосконалення) методології виконання оцінки відповідності (достатності) генеруючих потужностей;</w:t>
            </w:r>
          </w:p>
          <w:p w14:paraId="19ABF8A2" w14:textId="77777777" w:rsidR="0037191A" w:rsidRPr="00D332BD" w:rsidRDefault="0037191A" w:rsidP="00142626">
            <w:pPr>
              <w:tabs>
                <w:tab w:val="left" w:pos="3486"/>
              </w:tabs>
              <w:spacing w:before="120" w:after="120"/>
              <w:ind w:left="-49" w:firstLine="416"/>
              <w:jc w:val="both"/>
            </w:pPr>
            <w:r w:rsidRPr="00D332BD">
              <w:lastRenderedPageBreak/>
              <w:t>збір та підготовка вхідних даних для проведення досліджень та робіт;</w:t>
            </w:r>
          </w:p>
          <w:p w14:paraId="756E0D74" w14:textId="77777777" w:rsidR="0037191A" w:rsidRPr="00D332BD" w:rsidRDefault="0037191A" w:rsidP="00142626">
            <w:pPr>
              <w:tabs>
                <w:tab w:val="left" w:pos="3486"/>
              </w:tabs>
              <w:spacing w:before="120" w:after="120"/>
              <w:ind w:left="-49" w:firstLine="416"/>
              <w:jc w:val="both"/>
            </w:pPr>
            <w:r w:rsidRPr="00D332BD">
              <w:t xml:space="preserve">формування сценаріїв розвитку попиту на електричну енергію та пропозиції (генеруючих потужностей, </w:t>
            </w:r>
            <w:r w:rsidRPr="00D332BD">
              <w:rPr>
                <w:bCs/>
              </w:rPr>
              <w:t>УЗЕ, заходів управління попитом</w:t>
            </w:r>
            <w:r w:rsidRPr="00D332BD">
              <w:t xml:space="preserve"> та міждержавних перетинів) у межах прогнозів розвитку економіки та енергетики на короткострокову (до одного року), середньострокову (до 10 років) та довгострокову перспективи (не менше 20 років);</w:t>
            </w:r>
          </w:p>
          <w:p w14:paraId="1A071A99" w14:textId="77777777" w:rsidR="0037191A" w:rsidRPr="00D332BD" w:rsidRDefault="0037191A" w:rsidP="00142626">
            <w:pPr>
              <w:tabs>
                <w:tab w:val="left" w:pos="3486"/>
              </w:tabs>
              <w:spacing w:before="120" w:after="120"/>
              <w:ind w:left="-49" w:firstLine="416"/>
              <w:jc w:val="both"/>
            </w:pPr>
            <w:r w:rsidRPr="00D332BD">
              <w:t>визначення та аналіз ризиків щодо реалізації сценаріїв;</w:t>
            </w:r>
          </w:p>
          <w:p w14:paraId="1D941203" w14:textId="77777777" w:rsidR="0037191A" w:rsidRPr="00D332BD" w:rsidRDefault="0037191A" w:rsidP="00142626">
            <w:pPr>
              <w:tabs>
                <w:tab w:val="left" w:pos="3486"/>
              </w:tabs>
              <w:spacing w:before="120" w:after="120"/>
              <w:ind w:left="-49" w:firstLine="416"/>
              <w:jc w:val="both"/>
            </w:pPr>
            <w:r w:rsidRPr="00D332BD">
              <w:t>визначення умов проведення моделювання в межах кожного сценарію (з урахуванням факторів сезонності, нерівномірності добового споживання електричної енергії та потужності тощо);</w:t>
            </w:r>
          </w:p>
          <w:p w14:paraId="5483B9EE" w14:textId="77777777" w:rsidR="0037191A" w:rsidRPr="00D332BD" w:rsidRDefault="0037191A" w:rsidP="00142626">
            <w:pPr>
              <w:tabs>
                <w:tab w:val="left" w:pos="3486"/>
              </w:tabs>
              <w:spacing w:before="120" w:after="120"/>
              <w:ind w:left="-49" w:firstLine="416"/>
              <w:jc w:val="both"/>
            </w:pPr>
            <w:r w:rsidRPr="00D332BD">
              <w:t>моделювання та розрахунки;</w:t>
            </w:r>
          </w:p>
          <w:p w14:paraId="5C80CC2E" w14:textId="77777777" w:rsidR="0037191A" w:rsidRPr="00D332BD" w:rsidRDefault="0037191A" w:rsidP="00142626">
            <w:pPr>
              <w:tabs>
                <w:tab w:val="left" w:pos="3486"/>
              </w:tabs>
              <w:spacing w:before="120" w:after="120"/>
              <w:ind w:left="-49" w:firstLine="416"/>
              <w:jc w:val="both"/>
            </w:pPr>
            <w:r w:rsidRPr="00D332BD">
              <w:t>визначення результатів сценарної оцінки прогнозних балансів потужності та електричної енергії на основі критеріїв (індикаторів) відповідності (достатності) генеруючих потужностей, та їх аналіз;</w:t>
            </w:r>
          </w:p>
          <w:p w14:paraId="5425F00E" w14:textId="77777777" w:rsidR="0037191A" w:rsidRPr="00D332BD" w:rsidRDefault="0037191A" w:rsidP="00142626">
            <w:pPr>
              <w:tabs>
                <w:tab w:val="left" w:pos="3486"/>
              </w:tabs>
              <w:spacing w:before="120" w:after="120"/>
              <w:ind w:left="-49" w:firstLine="416"/>
              <w:jc w:val="both"/>
            </w:pPr>
            <w:r w:rsidRPr="00D332BD">
              <w:t xml:space="preserve">розробка деталізованого базового (найбільш ймовірного) сценарію розвитку генеруючих потужностей, </w:t>
            </w:r>
            <w:r w:rsidRPr="00D332BD">
              <w:rPr>
                <w:bCs/>
              </w:rPr>
              <w:t>УЗЕ</w:t>
            </w:r>
            <w:r w:rsidRPr="00D332BD">
              <w:t xml:space="preserve"> та </w:t>
            </w:r>
            <w:r w:rsidRPr="00D332BD">
              <w:rPr>
                <w:strike/>
              </w:rPr>
              <w:t xml:space="preserve">технологій </w:t>
            </w:r>
            <w:r w:rsidRPr="00D332BD">
              <w:rPr>
                <w:b/>
                <w:bCs/>
              </w:rPr>
              <w:t>заходів</w:t>
            </w:r>
            <w:r w:rsidRPr="00D332BD">
              <w:t xml:space="preserve"> управління попитом на перспективу T+10 років при забезпеченні виконання вимог балансової надійності та критерію N-1;</w:t>
            </w:r>
          </w:p>
          <w:p w14:paraId="4E771FC7" w14:textId="77777777" w:rsidR="0037191A" w:rsidRPr="00D332BD" w:rsidRDefault="0037191A" w:rsidP="00142626">
            <w:pPr>
              <w:tabs>
                <w:tab w:val="left" w:pos="3486"/>
              </w:tabs>
              <w:spacing w:before="120" w:after="120"/>
              <w:ind w:left="-49" w:firstLine="416"/>
              <w:jc w:val="both"/>
            </w:pPr>
            <w:r w:rsidRPr="00D332BD">
              <w:lastRenderedPageBreak/>
              <w:t xml:space="preserve">формування висновків щодо потенційних ризиків виникнення дефіциту генеруючих потужностей, УЗЕ, заходів управління попитом, потужностей міждержавних перетинів, та резервів потужності; </w:t>
            </w:r>
          </w:p>
          <w:p w14:paraId="0C9547A8" w14:textId="4B0AF533" w:rsidR="0037191A" w:rsidRPr="00D332BD" w:rsidRDefault="0037191A" w:rsidP="00142626">
            <w:pPr>
              <w:tabs>
                <w:tab w:val="left" w:pos="3486"/>
              </w:tabs>
              <w:spacing w:after="0"/>
              <w:ind w:left="-49" w:firstLine="416"/>
              <w:jc w:val="both"/>
              <w:rPr>
                <w:b/>
                <w:u w:val="single"/>
              </w:rPr>
            </w:pPr>
            <w:r w:rsidRPr="00D332BD">
              <w:t xml:space="preserve">підготовка пропозицій щодо заходів запобігання дефіциту генеруючих потужностей, УЗЕ, заходів управління попитом, потужностей міждержавних перетинів, та резервів потужності </w:t>
            </w:r>
            <w:r w:rsidRPr="00D332BD">
              <w:rPr>
                <w:strike/>
              </w:rPr>
              <w:t xml:space="preserve">на </w:t>
            </w:r>
            <w:r w:rsidRPr="00D332BD">
              <w:t xml:space="preserve">для надійного забезпечення прогнозованого попиту на електричну енергію з урахуванням вимог безпеки постачання </w:t>
            </w:r>
            <w:r w:rsidRPr="00D332BD">
              <w:rPr>
                <w:b/>
                <w:bCs/>
              </w:rPr>
              <w:t>електричної енергії</w:t>
            </w:r>
            <w:r w:rsidRPr="00D332BD">
              <w:t xml:space="preserve"> та операційної безпеки при роботі енергосистеми як в ізольованому режимі, так і в режимі паралельної роботи з енергосистемами інших країн (у тому числі визначення необхідних додаткових заходів з розвитку генеруючих потужностей, </w:t>
            </w:r>
            <w:r w:rsidRPr="00D332BD">
              <w:rPr>
                <w:bCs/>
              </w:rPr>
              <w:t>УЗЕ</w:t>
            </w:r>
            <w:r w:rsidRPr="00D332BD">
              <w:t xml:space="preserve"> та </w:t>
            </w:r>
            <w:r w:rsidRPr="00D332BD">
              <w:rPr>
                <w:strike/>
              </w:rPr>
              <w:t xml:space="preserve">впровадження технологій </w:t>
            </w:r>
            <w:r w:rsidRPr="00D332BD">
              <w:rPr>
                <w:b/>
                <w:bCs/>
              </w:rPr>
              <w:t>заходів</w:t>
            </w:r>
            <w:r w:rsidRPr="00D332BD">
              <w:t xml:space="preserve"> управління попитом, необхідних для виконання вимог з безпеки постачання електричної енергії та операційної безпеки, та обґрунтування техніко-економічних вимог та необхідних термінів впровадження додаткових генеруючих потужностей, </w:t>
            </w:r>
            <w:r w:rsidRPr="00D332BD">
              <w:rPr>
                <w:bCs/>
              </w:rPr>
              <w:t>УЗЕ</w:t>
            </w:r>
            <w:r w:rsidRPr="00D332BD">
              <w:t xml:space="preserve"> та </w:t>
            </w:r>
            <w:r w:rsidRPr="00D332BD">
              <w:rPr>
                <w:strike/>
              </w:rPr>
              <w:t xml:space="preserve">технологій </w:t>
            </w:r>
            <w:r w:rsidRPr="00D332BD">
              <w:rPr>
                <w:b/>
                <w:bCs/>
              </w:rPr>
              <w:t>заходів</w:t>
            </w:r>
            <w:r w:rsidRPr="00D332BD">
              <w:t xml:space="preserve"> управління попитом).</w:t>
            </w:r>
          </w:p>
        </w:tc>
        <w:tc>
          <w:tcPr>
            <w:tcW w:w="3827" w:type="dxa"/>
          </w:tcPr>
          <w:p w14:paraId="7E6D928B" w14:textId="77777777" w:rsidR="0037191A" w:rsidRPr="00D332BD" w:rsidRDefault="0037191A" w:rsidP="0037191A">
            <w:pPr>
              <w:spacing w:before="120" w:after="120"/>
              <w:jc w:val="both"/>
            </w:pPr>
          </w:p>
          <w:p w14:paraId="4C9BE9B6" w14:textId="77777777" w:rsidR="0037191A" w:rsidRPr="00D332BD" w:rsidRDefault="0037191A" w:rsidP="0037191A">
            <w:pPr>
              <w:spacing w:before="120" w:after="120"/>
              <w:jc w:val="both"/>
            </w:pPr>
          </w:p>
          <w:p w14:paraId="1461D7D7" w14:textId="77777777" w:rsidR="0037191A" w:rsidRPr="00D332BD" w:rsidRDefault="0037191A" w:rsidP="0037191A">
            <w:pPr>
              <w:spacing w:before="120" w:after="120"/>
              <w:jc w:val="both"/>
            </w:pPr>
          </w:p>
          <w:p w14:paraId="08A21C17" w14:textId="77777777" w:rsidR="0037191A" w:rsidRPr="00D332BD" w:rsidRDefault="0037191A" w:rsidP="0037191A">
            <w:pPr>
              <w:spacing w:before="120" w:after="120"/>
              <w:jc w:val="both"/>
            </w:pPr>
          </w:p>
          <w:p w14:paraId="4E1C4EAF" w14:textId="77777777" w:rsidR="0037191A" w:rsidRPr="00D332BD" w:rsidRDefault="0037191A" w:rsidP="0037191A">
            <w:pPr>
              <w:spacing w:before="120" w:after="120"/>
              <w:jc w:val="both"/>
            </w:pPr>
          </w:p>
          <w:p w14:paraId="2F036F7C" w14:textId="77777777" w:rsidR="0037191A" w:rsidRPr="00D332BD" w:rsidRDefault="0037191A" w:rsidP="0037191A">
            <w:pPr>
              <w:spacing w:before="120" w:after="120"/>
              <w:jc w:val="both"/>
            </w:pPr>
          </w:p>
          <w:p w14:paraId="31D8AEB5" w14:textId="77777777" w:rsidR="0037191A" w:rsidRPr="00D332BD" w:rsidRDefault="0037191A" w:rsidP="0037191A">
            <w:pPr>
              <w:spacing w:before="120" w:after="120"/>
              <w:jc w:val="both"/>
            </w:pPr>
          </w:p>
          <w:p w14:paraId="60B3143E" w14:textId="77777777" w:rsidR="0037191A" w:rsidRPr="00D332BD" w:rsidRDefault="0037191A" w:rsidP="0037191A">
            <w:pPr>
              <w:spacing w:before="120" w:after="120"/>
              <w:jc w:val="both"/>
            </w:pPr>
          </w:p>
          <w:p w14:paraId="511C7B18" w14:textId="77777777" w:rsidR="0037191A" w:rsidRPr="00D332BD" w:rsidRDefault="0037191A" w:rsidP="0037191A">
            <w:pPr>
              <w:spacing w:before="120" w:after="120"/>
              <w:jc w:val="both"/>
            </w:pPr>
          </w:p>
          <w:p w14:paraId="4CAB2920" w14:textId="77777777" w:rsidR="0037191A" w:rsidRPr="00D332BD" w:rsidRDefault="0037191A" w:rsidP="0037191A">
            <w:pPr>
              <w:spacing w:before="120" w:after="120"/>
              <w:jc w:val="both"/>
            </w:pPr>
          </w:p>
          <w:p w14:paraId="5D558F8F" w14:textId="77777777" w:rsidR="0037191A" w:rsidRPr="00D332BD" w:rsidRDefault="0037191A" w:rsidP="0037191A">
            <w:pPr>
              <w:spacing w:before="120" w:after="120"/>
              <w:jc w:val="both"/>
            </w:pPr>
          </w:p>
          <w:p w14:paraId="3671401C" w14:textId="77777777" w:rsidR="0037191A" w:rsidRPr="00D332BD" w:rsidRDefault="0037191A" w:rsidP="0037191A">
            <w:pPr>
              <w:spacing w:before="120" w:after="120"/>
              <w:jc w:val="both"/>
            </w:pPr>
          </w:p>
          <w:p w14:paraId="31B53FE0" w14:textId="77777777" w:rsidR="0037191A" w:rsidRPr="00D332BD" w:rsidRDefault="0037191A" w:rsidP="0037191A">
            <w:pPr>
              <w:spacing w:before="120" w:after="120"/>
              <w:jc w:val="both"/>
            </w:pPr>
          </w:p>
          <w:p w14:paraId="116035B7" w14:textId="77777777" w:rsidR="0037191A" w:rsidRPr="00D332BD" w:rsidRDefault="0037191A" w:rsidP="0037191A">
            <w:pPr>
              <w:spacing w:before="120" w:after="120"/>
              <w:jc w:val="both"/>
            </w:pPr>
          </w:p>
          <w:p w14:paraId="32F96FF1" w14:textId="77777777" w:rsidR="0037191A" w:rsidRPr="00D332BD" w:rsidRDefault="0037191A" w:rsidP="0037191A">
            <w:pPr>
              <w:spacing w:before="120" w:after="120"/>
              <w:jc w:val="both"/>
            </w:pPr>
          </w:p>
          <w:p w14:paraId="26484ED0" w14:textId="77777777" w:rsidR="0037191A" w:rsidRPr="00D332BD" w:rsidRDefault="0037191A" w:rsidP="0037191A">
            <w:pPr>
              <w:spacing w:before="120" w:after="120"/>
              <w:jc w:val="both"/>
            </w:pPr>
          </w:p>
          <w:p w14:paraId="3F04485F" w14:textId="77777777" w:rsidR="0037191A" w:rsidRPr="00D332BD" w:rsidRDefault="0037191A" w:rsidP="0037191A">
            <w:pPr>
              <w:spacing w:before="120" w:after="120"/>
              <w:jc w:val="both"/>
            </w:pPr>
          </w:p>
          <w:p w14:paraId="225930F1" w14:textId="77777777" w:rsidR="0037191A" w:rsidRPr="00D332BD" w:rsidRDefault="0037191A" w:rsidP="0037191A">
            <w:pPr>
              <w:spacing w:before="120" w:after="120"/>
              <w:jc w:val="both"/>
            </w:pPr>
          </w:p>
          <w:p w14:paraId="52B74B84" w14:textId="77777777" w:rsidR="0037191A" w:rsidRPr="00D332BD" w:rsidRDefault="0037191A" w:rsidP="0037191A">
            <w:pPr>
              <w:spacing w:before="120" w:after="120"/>
              <w:jc w:val="both"/>
            </w:pPr>
          </w:p>
          <w:p w14:paraId="5CD8E91C" w14:textId="77777777" w:rsidR="0037191A" w:rsidRPr="00D332BD" w:rsidRDefault="0037191A" w:rsidP="0037191A">
            <w:pPr>
              <w:spacing w:before="120" w:after="120"/>
              <w:jc w:val="both"/>
            </w:pPr>
          </w:p>
          <w:p w14:paraId="0873AF11" w14:textId="77777777" w:rsidR="0037191A" w:rsidRPr="00D332BD" w:rsidRDefault="0037191A" w:rsidP="0037191A">
            <w:pPr>
              <w:spacing w:before="120" w:after="120"/>
              <w:jc w:val="both"/>
            </w:pPr>
          </w:p>
          <w:p w14:paraId="590FD51F" w14:textId="77777777" w:rsidR="0037191A" w:rsidRPr="00D332BD" w:rsidRDefault="0037191A" w:rsidP="0037191A">
            <w:pPr>
              <w:spacing w:before="120" w:after="120"/>
              <w:jc w:val="both"/>
            </w:pPr>
          </w:p>
          <w:p w14:paraId="4F6FFE12" w14:textId="77777777" w:rsidR="0037191A" w:rsidRPr="00D332BD" w:rsidRDefault="0037191A" w:rsidP="0037191A">
            <w:pPr>
              <w:spacing w:before="120" w:after="120"/>
              <w:jc w:val="both"/>
            </w:pPr>
          </w:p>
          <w:p w14:paraId="1672E364" w14:textId="77777777" w:rsidR="0037191A" w:rsidRPr="00D332BD" w:rsidRDefault="0037191A" w:rsidP="0037191A">
            <w:pPr>
              <w:spacing w:before="120" w:after="120"/>
              <w:jc w:val="both"/>
            </w:pPr>
          </w:p>
          <w:p w14:paraId="508A278D" w14:textId="77777777" w:rsidR="0037191A" w:rsidRPr="00D332BD" w:rsidRDefault="0037191A" w:rsidP="0037191A">
            <w:pPr>
              <w:spacing w:before="120" w:after="120"/>
              <w:jc w:val="both"/>
            </w:pPr>
          </w:p>
          <w:p w14:paraId="5F1C3D37" w14:textId="77777777" w:rsidR="0037191A" w:rsidRPr="00D332BD" w:rsidRDefault="0037191A" w:rsidP="0037191A">
            <w:pPr>
              <w:spacing w:before="120" w:after="120"/>
              <w:jc w:val="both"/>
            </w:pPr>
          </w:p>
          <w:p w14:paraId="59653D85" w14:textId="77777777" w:rsidR="0037191A" w:rsidRPr="00D332BD" w:rsidRDefault="0037191A" w:rsidP="0037191A">
            <w:pPr>
              <w:spacing w:before="120" w:after="120"/>
              <w:jc w:val="both"/>
            </w:pPr>
          </w:p>
          <w:p w14:paraId="1BF60FA7" w14:textId="77777777" w:rsidR="0037191A" w:rsidRPr="00D332BD" w:rsidRDefault="0037191A" w:rsidP="0037191A">
            <w:pPr>
              <w:spacing w:before="120" w:after="120"/>
              <w:jc w:val="both"/>
            </w:pPr>
          </w:p>
          <w:p w14:paraId="49C34891" w14:textId="77777777" w:rsidR="0037191A" w:rsidRPr="00D332BD" w:rsidRDefault="0037191A" w:rsidP="0037191A">
            <w:pPr>
              <w:spacing w:before="120" w:after="120"/>
              <w:jc w:val="both"/>
            </w:pPr>
          </w:p>
          <w:p w14:paraId="63C3C6C7" w14:textId="77777777" w:rsidR="0037191A" w:rsidRPr="00D332BD" w:rsidRDefault="0037191A" w:rsidP="0037191A">
            <w:pPr>
              <w:spacing w:before="120" w:after="120"/>
              <w:jc w:val="both"/>
            </w:pPr>
          </w:p>
          <w:p w14:paraId="68ADB3E8" w14:textId="77777777" w:rsidR="0037191A" w:rsidRPr="00D332BD" w:rsidRDefault="0037191A" w:rsidP="0037191A">
            <w:pPr>
              <w:spacing w:before="120" w:after="120"/>
              <w:jc w:val="both"/>
            </w:pPr>
          </w:p>
          <w:p w14:paraId="6ADBAF88" w14:textId="77777777" w:rsidR="0037191A" w:rsidRPr="00D332BD" w:rsidRDefault="0037191A" w:rsidP="0037191A">
            <w:pPr>
              <w:spacing w:before="120" w:after="120"/>
              <w:jc w:val="both"/>
            </w:pPr>
          </w:p>
          <w:p w14:paraId="08E9F5F6" w14:textId="77777777" w:rsidR="0037191A" w:rsidRPr="00D332BD" w:rsidRDefault="0037191A" w:rsidP="0037191A">
            <w:pPr>
              <w:spacing w:before="120" w:after="120"/>
              <w:jc w:val="both"/>
            </w:pPr>
          </w:p>
          <w:p w14:paraId="128D9418" w14:textId="77777777" w:rsidR="0037191A" w:rsidRPr="00D332BD" w:rsidRDefault="0037191A" w:rsidP="0037191A">
            <w:pPr>
              <w:spacing w:before="120" w:after="120"/>
              <w:jc w:val="both"/>
            </w:pPr>
          </w:p>
          <w:p w14:paraId="5C771942" w14:textId="77777777" w:rsidR="0037191A" w:rsidRPr="00D332BD" w:rsidRDefault="0037191A" w:rsidP="0037191A">
            <w:pPr>
              <w:spacing w:before="120" w:after="120"/>
              <w:jc w:val="both"/>
            </w:pPr>
          </w:p>
          <w:p w14:paraId="6010F030" w14:textId="77777777" w:rsidR="0037191A" w:rsidRPr="00D332BD" w:rsidRDefault="0037191A" w:rsidP="0037191A">
            <w:pPr>
              <w:spacing w:before="120" w:after="120"/>
              <w:jc w:val="both"/>
            </w:pPr>
          </w:p>
          <w:p w14:paraId="04DB3AE8" w14:textId="77777777" w:rsidR="0037191A" w:rsidRPr="00D332BD" w:rsidRDefault="0037191A" w:rsidP="0037191A">
            <w:pPr>
              <w:spacing w:before="120" w:after="120"/>
              <w:jc w:val="both"/>
            </w:pPr>
          </w:p>
          <w:p w14:paraId="696F851C" w14:textId="77777777" w:rsidR="0037191A" w:rsidRPr="00D332BD" w:rsidRDefault="0037191A" w:rsidP="0037191A">
            <w:pPr>
              <w:spacing w:before="120" w:after="120"/>
              <w:jc w:val="both"/>
            </w:pPr>
          </w:p>
          <w:p w14:paraId="7652712A" w14:textId="77777777" w:rsidR="0037191A" w:rsidRPr="00D332BD" w:rsidRDefault="0037191A" w:rsidP="0037191A">
            <w:pPr>
              <w:spacing w:before="120" w:after="120"/>
              <w:jc w:val="both"/>
            </w:pPr>
          </w:p>
          <w:p w14:paraId="53CC4AF9" w14:textId="77777777" w:rsidR="0037191A" w:rsidRPr="00D332BD" w:rsidRDefault="0037191A" w:rsidP="0037191A">
            <w:pPr>
              <w:spacing w:before="120" w:after="120"/>
              <w:jc w:val="both"/>
            </w:pPr>
          </w:p>
          <w:p w14:paraId="5F650FE4" w14:textId="77777777" w:rsidR="0037191A" w:rsidRPr="00D332BD" w:rsidRDefault="0037191A" w:rsidP="0037191A">
            <w:pPr>
              <w:spacing w:before="120" w:after="120"/>
              <w:jc w:val="both"/>
            </w:pPr>
          </w:p>
          <w:p w14:paraId="431F8B13" w14:textId="77777777" w:rsidR="0037191A" w:rsidRPr="00D332BD" w:rsidRDefault="0037191A" w:rsidP="0037191A">
            <w:pPr>
              <w:spacing w:before="120" w:after="120"/>
              <w:jc w:val="both"/>
            </w:pPr>
          </w:p>
          <w:p w14:paraId="2C272B4D" w14:textId="77777777" w:rsidR="0037191A" w:rsidRPr="00D332BD" w:rsidRDefault="0037191A" w:rsidP="0037191A">
            <w:pPr>
              <w:spacing w:before="120" w:after="120"/>
              <w:jc w:val="both"/>
            </w:pPr>
          </w:p>
          <w:p w14:paraId="75B4E2D0" w14:textId="77777777" w:rsidR="0037191A" w:rsidRPr="00D332BD" w:rsidRDefault="0037191A" w:rsidP="0037191A">
            <w:pPr>
              <w:spacing w:before="120" w:after="120"/>
              <w:jc w:val="both"/>
            </w:pPr>
          </w:p>
          <w:p w14:paraId="376E4E75" w14:textId="77777777" w:rsidR="0037191A" w:rsidRPr="00D332BD" w:rsidRDefault="0037191A" w:rsidP="0037191A">
            <w:pPr>
              <w:spacing w:before="120" w:after="120"/>
              <w:jc w:val="both"/>
            </w:pPr>
          </w:p>
          <w:p w14:paraId="1DC4B2F3" w14:textId="77777777" w:rsidR="0037191A" w:rsidRPr="00D332BD" w:rsidRDefault="0037191A" w:rsidP="0037191A">
            <w:pPr>
              <w:spacing w:before="120" w:after="120"/>
              <w:jc w:val="both"/>
            </w:pPr>
            <w:r w:rsidRPr="00D332BD">
              <w:t>Приведення до термінології визначеної частиною першою статті 1 Закону України «Про ринок електричної енергії».</w:t>
            </w:r>
          </w:p>
          <w:p w14:paraId="1E11E2F4" w14:textId="77777777" w:rsidR="0037191A" w:rsidRPr="00D332BD" w:rsidRDefault="0037191A" w:rsidP="0037191A">
            <w:pPr>
              <w:spacing w:before="120" w:after="120"/>
              <w:jc w:val="both"/>
            </w:pPr>
          </w:p>
          <w:p w14:paraId="2F3C79D7" w14:textId="77777777" w:rsidR="0037191A" w:rsidRPr="00D332BD" w:rsidRDefault="0037191A" w:rsidP="0037191A">
            <w:pPr>
              <w:spacing w:before="120" w:after="120"/>
              <w:jc w:val="both"/>
            </w:pPr>
          </w:p>
          <w:p w14:paraId="3E1B06B8" w14:textId="77777777" w:rsidR="0037191A" w:rsidRPr="00D332BD" w:rsidRDefault="0037191A" w:rsidP="0037191A">
            <w:pPr>
              <w:spacing w:before="120" w:after="120"/>
              <w:jc w:val="both"/>
            </w:pPr>
          </w:p>
          <w:p w14:paraId="2DDDA3FA" w14:textId="77777777" w:rsidR="0037191A" w:rsidRPr="00D332BD" w:rsidRDefault="0037191A" w:rsidP="0037191A">
            <w:pPr>
              <w:spacing w:before="120" w:after="120"/>
              <w:jc w:val="both"/>
            </w:pPr>
          </w:p>
          <w:p w14:paraId="2AE86D36" w14:textId="77777777" w:rsidR="0037191A" w:rsidRPr="00D332BD" w:rsidRDefault="0037191A" w:rsidP="0037191A">
            <w:pPr>
              <w:spacing w:before="120" w:after="120"/>
              <w:jc w:val="both"/>
            </w:pPr>
          </w:p>
          <w:p w14:paraId="31B27DB8" w14:textId="77777777" w:rsidR="0037191A" w:rsidRPr="00D332BD" w:rsidRDefault="0037191A" w:rsidP="0037191A">
            <w:pPr>
              <w:spacing w:before="120" w:after="120"/>
              <w:jc w:val="both"/>
            </w:pPr>
          </w:p>
          <w:p w14:paraId="278DD22A" w14:textId="77777777" w:rsidR="0037191A" w:rsidRPr="00D332BD" w:rsidRDefault="0037191A" w:rsidP="0037191A">
            <w:pPr>
              <w:spacing w:before="120" w:after="120"/>
              <w:jc w:val="both"/>
            </w:pPr>
          </w:p>
          <w:p w14:paraId="06C45254" w14:textId="77777777" w:rsidR="0037191A" w:rsidRPr="00D332BD" w:rsidRDefault="0037191A" w:rsidP="0037191A">
            <w:pPr>
              <w:spacing w:before="120" w:after="120"/>
              <w:jc w:val="both"/>
            </w:pPr>
          </w:p>
          <w:p w14:paraId="3497156B" w14:textId="77777777" w:rsidR="0037191A" w:rsidRPr="00D332BD" w:rsidRDefault="0037191A" w:rsidP="0037191A">
            <w:pPr>
              <w:spacing w:before="120" w:after="120"/>
              <w:jc w:val="both"/>
            </w:pPr>
          </w:p>
          <w:p w14:paraId="7C529EFB" w14:textId="77777777" w:rsidR="0037191A" w:rsidRPr="00D332BD" w:rsidRDefault="0037191A" w:rsidP="0037191A">
            <w:pPr>
              <w:spacing w:before="120" w:after="120"/>
              <w:jc w:val="both"/>
            </w:pPr>
          </w:p>
          <w:p w14:paraId="08AA08C9" w14:textId="77777777" w:rsidR="0037191A" w:rsidRPr="00D332BD" w:rsidRDefault="0037191A" w:rsidP="0037191A">
            <w:pPr>
              <w:spacing w:before="120" w:after="120"/>
              <w:jc w:val="both"/>
            </w:pPr>
          </w:p>
          <w:p w14:paraId="7E1FB566" w14:textId="77777777" w:rsidR="0037191A" w:rsidRPr="00D332BD" w:rsidRDefault="0037191A" w:rsidP="0037191A">
            <w:pPr>
              <w:spacing w:before="120" w:after="120"/>
              <w:jc w:val="both"/>
            </w:pPr>
          </w:p>
          <w:p w14:paraId="0E0C8F22" w14:textId="217EF49B"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Пропонується видалити слово «</w:t>
            </w:r>
            <w:r w:rsidRPr="00D332BD">
              <w:rPr>
                <w:b/>
                <w:lang w:val="uk-UA"/>
              </w:rPr>
              <w:t>впровадження»</w:t>
            </w:r>
            <w:r w:rsidRPr="00D332BD">
              <w:rPr>
                <w:lang w:val="uk-UA"/>
              </w:rPr>
              <w:t xml:space="preserve">, адже за текстом далі наводиться перелік заходів з </w:t>
            </w:r>
            <w:r w:rsidRPr="00D332BD">
              <w:rPr>
                <w:lang w:val="uk-UA"/>
              </w:rPr>
              <w:lastRenderedPageBreak/>
              <w:t xml:space="preserve">розвитку, а саме: розвитку генеруючих потужностей, розвитку УЗЕ та розвитку </w:t>
            </w:r>
            <w:r w:rsidRPr="00D332BD">
              <w:rPr>
                <w:b/>
                <w:u w:val="single"/>
                <w:lang w:val="uk-UA"/>
              </w:rPr>
              <w:t>заходів</w:t>
            </w:r>
            <w:r w:rsidRPr="00D332BD">
              <w:rPr>
                <w:lang w:val="uk-UA"/>
              </w:rPr>
              <w:t xml:space="preserve"> </w:t>
            </w:r>
            <w:r w:rsidRPr="00D332BD">
              <w:rPr>
                <w:b/>
                <w:lang w:val="uk-UA"/>
              </w:rPr>
              <w:t>управління попитом</w:t>
            </w:r>
            <w:r w:rsidRPr="00D332BD">
              <w:rPr>
                <w:lang w:val="uk-UA"/>
              </w:rPr>
              <w:t>.</w:t>
            </w:r>
          </w:p>
        </w:tc>
        <w:tc>
          <w:tcPr>
            <w:tcW w:w="3686" w:type="dxa"/>
          </w:tcPr>
          <w:p w14:paraId="080FB8D3" w14:textId="67B76A8D" w:rsidR="007D0CCE" w:rsidRPr="007D0CCE" w:rsidRDefault="009D4A6A" w:rsidP="007D0CCE">
            <w:pPr>
              <w:spacing w:after="0"/>
              <w:jc w:val="center"/>
              <w:rPr>
                <w:b/>
              </w:rPr>
            </w:pPr>
            <w:r>
              <w:rPr>
                <w:b/>
              </w:rPr>
              <w:lastRenderedPageBreak/>
              <w:t>Редакційна</w:t>
            </w:r>
            <w:r w:rsidR="007D0CCE" w:rsidRPr="007D0CCE">
              <w:rPr>
                <w:b/>
              </w:rPr>
              <w:t xml:space="preserve"> правка</w:t>
            </w:r>
            <w:r w:rsidR="009A5FE5">
              <w:rPr>
                <w:b/>
              </w:rPr>
              <w:t xml:space="preserve"> </w:t>
            </w:r>
            <w:r w:rsidR="009A5FE5">
              <w:rPr>
                <w:b/>
              </w:rPr>
              <w:br/>
              <w:t>(у зв’язку із введенням нового терміну)</w:t>
            </w:r>
            <w:r w:rsidR="007D0CCE" w:rsidRPr="007D0CCE">
              <w:rPr>
                <w:b/>
              </w:rPr>
              <w:t>.</w:t>
            </w:r>
          </w:p>
          <w:p w14:paraId="178165DE" w14:textId="49924972" w:rsidR="007D0CCE" w:rsidRPr="007D0CCE" w:rsidRDefault="007D0CCE" w:rsidP="007D0CCE">
            <w:pPr>
              <w:spacing w:after="0"/>
              <w:jc w:val="center"/>
              <w:rPr>
                <w:b/>
              </w:rPr>
            </w:pPr>
            <w:r w:rsidRPr="007D0CCE">
              <w:rPr>
                <w:b/>
              </w:rPr>
              <w:t>Пропонується врахувати в наступній редакції</w:t>
            </w:r>
          </w:p>
          <w:p w14:paraId="1E257A62" w14:textId="43FBFFCA" w:rsidR="007D0CCE" w:rsidRPr="007D0CCE" w:rsidRDefault="00C172EC" w:rsidP="007D0CCE">
            <w:pPr>
              <w:spacing w:after="0"/>
              <w:ind w:firstLine="475"/>
              <w:jc w:val="both"/>
            </w:pPr>
            <w:r>
              <w:t xml:space="preserve">2.2. </w:t>
            </w:r>
            <w:r w:rsidR="007D0CCE" w:rsidRPr="007D0CCE">
              <w:t xml:space="preserve">ОСП виконує оцінку відповідності (достатності) генеруючих </w:t>
            </w:r>
            <w:proofErr w:type="spellStart"/>
            <w:r w:rsidR="007D0CCE" w:rsidRPr="007D0CCE">
              <w:t>потужностей</w:t>
            </w:r>
            <w:proofErr w:type="spellEnd"/>
            <w:r w:rsidR="007D0CCE" w:rsidRPr="007D0CCE">
              <w:t xml:space="preserve"> </w:t>
            </w:r>
            <w:r w:rsidR="00B830AA" w:rsidRPr="00B830AA">
              <w:rPr>
                <w:b/>
                <w:strike/>
              </w:rPr>
              <w:t>з урахуванням повністю інтегрованих елементів мережі</w:t>
            </w:r>
            <w:r w:rsidR="00B830AA" w:rsidRPr="00D332BD">
              <w:rPr>
                <w:b/>
              </w:rPr>
              <w:t xml:space="preserve"> </w:t>
            </w:r>
            <w:r w:rsidR="007D0CCE" w:rsidRPr="007D0CCE">
              <w:t>для покриття прогнозованого попиту на електричну енергію та забезпечення необхідного резерву в енергосистемі згідно з таким алгоритмом:</w:t>
            </w:r>
          </w:p>
          <w:p w14:paraId="1ED4C377" w14:textId="77777777" w:rsidR="007D0CCE" w:rsidRPr="007D0CCE" w:rsidRDefault="007D0CCE" w:rsidP="007D0CCE">
            <w:pPr>
              <w:spacing w:after="0"/>
              <w:ind w:firstLine="475"/>
              <w:jc w:val="both"/>
            </w:pPr>
          </w:p>
          <w:p w14:paraId="635B791B" w14:textId="34D8892B" w:rsidR="007D0CCE" w:rsidRPr="007D0CCE" w:rsidRDefault="007D0CCE" w:rsidP="007D0CCE">
            <w:pPr>
              <w:spacing w:after="0"/>
              <w:ind w:firstLine="475"/>
              <w:jc w:val="both"/>
            </w:pPr>
            <w:r w:rsidRPr="007D0CCE">
              <w:lastRenderedPageBreak/>
              <w:t>підготовка (вдосконалення) методології виконання оцінки відповідності (достатності) генеруючих потужностей;</w:t>
            </w:r>
          </w:p>
          <w:p w14:paraId="4741E896" w14:textId="77777777" w:rsidR="007D0CCE" w:rsidRPr="007D0CCE" w:rsidRDefault="007D0CCE" w:rsidP="007D0CCE">
            <w:pPr>
              <w:spacing w:after="0"/>
              <w:ind w:firstLine="475"/>
              <w:jc w:val="both"/>
            </w:pPr>
          </w:p>
          <w:p w14:paraId="46848BEC" w14:textId="77777777" w:rsidR="007D0CCE" w:rsidRPr="007D0CCE" w:rsidRDefault="007D0CCE" w:rsidP="007D0CCE">
            <w:pPr>
              <w:spacing w:after="0"/>
              <w:ind w:firstLine="475"/>
              <w:jc w:val="both"/>
            </w:pPr>
            <w:r w:rsidRPr="007D0CCE">
              <w:t>збір та підготовка вхідних даних для проведення досліджень та робіт;</w:t>
            </w:r>
          </w:p>
          <w:p w14:paraId="65F8B6DF" w14:textId="77777777" w:rsidR="007D0CCE" w:rsidRPr="007D0CCE" w:rsidRDefault="007D0CCE" w:rsidP="007D0CCE">
            <w:pPr>
              <w:spacing w:after="0"/>
              <w:ind w:firstLine="475"/>
              <w:jc w:val="both"/>
            </w:pPr>
          </w:p>
          <w:p w14:paraId="118C768F" w14:textId="1B3EB918" w:rsidR="007D0CCE" w:rsidRPr="007D0CCE" w:rsidRDefault="007D0CCE" w:rsidP="007D0CCE">
            <w:pPr>
              <w:spacing w:after="0"/>
              <w:ind w:firstLine="475"/>
              <w:jc w:val="both"/>
            </w:pPr>
            <w:r w:rsidRPr="007D0CCE">
              <w:t>формування сценаріїв розвитку попиту на електричну енергію та пропозиції (</w:t>
            </w:r>
            <w:r w:rsidRPr="00F252E3">
              <w:rPr>
                <w:rFonts w:eastAsia="Times New Roman"/>
                <w:b/>
              </w:rPr>
              <w:t>джерел потужності</w:t>
            </w:r>
            <w:r w:rsidRPr="00F252E3">
              <w:rPr>
                <w:rFonts w:eastAsia="Times New Roman"/>
              </w:rPr>
              <w:t xml:space="preserve"> </w:t>
            </w:r>
            <w:r w:rsidRPr="007D0CCE">
              <w:t>та міждержавних перетинів) у межах прогнозів розвитку економіки та енергетики на короткострокову (до одного року), середньострокову (до 10 років) та довгострокову перспективи (не менше 20 років);</w:t>
            </w:r>
          </w:p>
          <w:p w14:paraId="54AD14DA" w14:textId="77777777" w:rsidR="007D0CCE" w:rsidRPr="007D0CCE" w:rsidRDefault="007D0CCE" w:rsidP="007D0CCE">
            <w:pPr>
              <w:spacing w:after="0"/>
              <w:ind w:firstLine="475"/>
              <w:jc w:val="both"/>
            </w:pPr>
          </w:p>
          <w:p w14:paraId="0F05E549" w14:textId="02AD5B3B" w:rsidR="007D0CCE" w:rsidRPr="007D0CCE" w:rsidRDefault="007D0CCE" w:rsidP="007D0CCE">
            <w:pPr>
              <w:spacing w:after="0"/>
              <w:ind w:firstLine="475"/>
              <w:jc w:val="both"/>
            </w:pPr>
            <w:r w:rsidRPr="007D0CCE">
              <w:t>визначення та аналіз ризиків щодо реалізації сценаріїв;</w:t>
            </w:r>
          </w:p>
          <w:p w14:paraId="7039DF2F" w14:textId="77777777" w:rsidR="007D0CCE" w:rsidRPr="007D0CCE" w:rsidRDefault="007D0CCE" w:rsidP="007D0CCE">
            <w:pPr>
              <w:spacing w:after="0"/>
              <w:ind w:firstLine="475"/>
              <w:jc w:val="both"/>
            </w:pPr>
          </w:p>
          <w:p w14:paraId="7733FAB8" w14:textId="77777777" w:rsidR="007D0CCE" w:rsidRPr="007D0CCE" w:rsidRDefault="007D0CCE" w:rsidP="007D0CCE">
            <w:pPr>
              <w:spacing w:after="0"/>
              <w:ind w:firstLine="475"/>
              <w:jc w:val="both"/>
            </w:pPr>
            <w:r w:rsidRPr="007D0CCE">
              <w:t>визначення умов проведення моделювання в межах кожного сценарію (з урахуванням факторів сезонності, нерівномірності добового споживання електричної енергії та потужності тощо);</w:t>
            </w:r>
          </w:p>
          <w:p w14:paraId="20264D5F" w14:textId="77777777" w:rsidR="007D0CCE" w:rsidRPr="007D0CCE" w:rsidRDefault="007D0CCE" w:rsidP="007D0CCE">
            <w:pPr>
              <w:spacing w:after="0"/>
              <w:ind w:firstLine="475"/>
              <w:jc w:val="both"/>
            </w:pPr>
          </w:p>
          <w:p w14:paraId="7872F7F8" w14:textId="77777777" w:rsidR="007D0CCE" w:rsidRPr="007D0CCE" w:rsidRDefault="007D0CCE" w:rsidP="007D0CCE">
            <w:pPr>
              <w:spacing w:after="0"/>
              <w:ind w:firstLine="475"/>
              <w:jc w:val="both"/>
            </w:pPr>
            <w:r w:rsidRPr="007D0CCE">
              <w:t>моделювання та розрахунки;</w:t>
            </w:r>
          </w:p>
          <w:p w14:paraId="6D9FE9B7" w14:textId="77777777" w:rsidR="007D0CCE" w:rsidRPr="007D0CCE" w:rsidRDefault="007D0CCE" w:rsidP="007D0CCE">
            <w:pPr>
              <w:spacing w:after="0"/>
              <w:ind w:firstLine="475"/>
              <w:jc w:val="both"/>
            </w:pPr>
          </w:p>
          <w:p w14:paraId="2AD5FECD" w14:textId="196C2A1F" w:rsidR="007D0CCE" w:rsidRPr="007D0CCE" w:rsidRDefault="007D0CCE" w:rsidP="007D0CCE">
            <w:pPr>
              <w:spacing w:after="0"/>
              <w:ind w:firstLine="475"/>
              <w:jc w:val="both"/>
            </w:pPr>
            <w:r w:rsidRPr="007D0CCE">
              <w:t xml:space="preserve">визначення результатів сценарної оцінки прогнозних балансів потужності та електричної енергії на основі критеріїв (індикаторів) відповідності </w:t>
            </w:r>
            <w:r w:rsidRPr="007D0CCE">
              <w:lastRenderedPageBreak/>
              <w:t xml:space="preserve">(достатності) </w:t>
            </w:r>
            <w:r w:rsidRPr="00F252E3">
              <w:rPr>
                <w:rFonts w:eastAsia="Times New Roman"/>
                <w:b/>
              </w:rPr>
              <w:t>джерел потужност</w:t>
            </w:r>
            <w:r>
              <w:rPr>
                <w:rFonts w:eastAsia="Times New Roman"/>
                <w:b/>
              </w:rPr>
              <w:t>і</w:t>
            </w:r>
            <w:r w:rsidRPr="00F252E3">
              <w:rPr>
                <w:rFonts w:eastAsia="Times New Roman"/>
              </w:rPr>
              <w:t xml:space="preserve"> </w:t>
            </w:r>
            <w:r w:rsidRPr="007D0CCE">
              <w:t>та їх аналіз;</w:t>
            </w:r>
          </w:p>
          <w:p w14:paraId="6E9CD8E9" w14:textId="77777777" w:rsidR="007D0CCE" w:rsidRPr="007D0CCE" w:rsidRDefault="007D0CCE" w:rsidP="007D0CCE">
            <w:pPr>
              <w:spacing w:after="0"/>
              <w:ind w:firstLine="475"/>
              <w:jc w:val="both"/>
            </w:pPr>
          </w:p>
          <w:p w14:paraId="123A45B4" w14:textId="0584CF10" w:rsidR="007D0CCE" w:rsidRPr="007D0CCE" w:rsidRDefault="007D0CCE" w:rsidP="007D0CCE">
            <w:pPr>
              <w:spacing w:after="0"/>
              <w:ind w:firstLine="475"/>
              <w:jc w:val="both"/>
            </w:pPr>
            <w:r w:rsidRPr="007D0CCE">
              <w:t xml:space="preserve">розробка деталізованого базового (найбільш ймовірного) сценарію розвитку </w:t>
            </w:r>
            <w:r w:rsidRPr="00F252E3">
              <w:rPr>
                <w:rFonts w:eastAsia="Times New Roman"/>
                <w:b/>
              </w:rPr>
              <w:t>джерел потужності</w:t>
            </w:r>
            <w:r w:rsidRPr="00F252E3">
              <w:rPr>
                <w:rFonts w:eastAsia="Times New Roman"/>
              </w:rPr>
              <w:t xml:space="preserve"> </w:t>
            </w:r>
            <w:r w:rsidRPr="007D0CCE">
              <w:t>на перспективу T+10 років при забезпеченні виконання вимог балансової надійності та критерію N-1;</w:t>
            </w:r>
          </w:p>
          <w:p w14:paraId="6090C2F6" w14:textId="77777777" w:rsidR="007D0CCE" w:rsidRPr="007D0CCE" w:rsidRDefault="007D0CCE" w:rsidP="007D0CCE">
            <w:pPr>
              <w:spacing w:after="0"/>
              <w:ind w:firstLine="475"/>
              <w:jc w:val="both"/>
            </w:pPr>
          </w:p>
          <w:p w14:paraId="2C943687" w14:textId="11F755FE" w:rsidR="007D0CCE" w:rsidRPr="007D0CCE" w:rsidRDefault="007D0CCE" w:rsidP="007D0CCE">
            <w:pPr>
              <w:spacing w:after="0"/>
              <w:ind w:firstLine="475"/>
              <w:jc w:val="both"/>
            </w:pPr>
            <w:r w:rsidRPr="007D0CCE">
              <w:t xml:space="preserve">формування висновків щодо потенційних ризиків виникнення дефіциту </w:t>
            </w:r>
            <w:r w:rsidRPr="00F252E3">
              <w:rPr>
                <w:rFonts w:eastAsia="Times New Roman"/>
                <w:b/>
              </w:rPr>
              <w:t>джерел потужності</w:t>
            </w:r>
            <w:r w:rsidRPr="00F252E3">
              <w:rPr>
                <w:rFonts w:eastAsia="Times New Roman"/>
              </w:rPr>
              <w:t xml:space="preserve"> та </w:t>
            </w:r>
            <w:proofErr w:type="spellStart"/>
            <w:r w:rsidRPr="00F252E3">
              <w:rPr>
                <w:rFonts w:eastAsia="Times New Roman"/>
                <w:b/>
              </w:rPr>
              <w:t>потужност</w:t>
            </w:r>
            <w:r w:rsidR="004A37C7">
              <w:rPr>
                <w:rFonts w:eastAsia="Times New Roman"/>
                <w:b/>
              </w:rPr>
              <w:t>е</w:t>
            </w:r>
            <w:r w:rsidR="00635E32">
              <w:rPr>
                <w:rFonts w:eastAsia="Times New Roman"/>
                <w:b/>
              </w:rPr>
              <w:t>й</w:t>
            </w:r>
            <w:proofErr w:type="spellEnd"/>
            <w:r w:rsidRPr="00F252E3">
              <w:rPr>
                <w:rFonts w:eastAsia="Times New Roman"/>
              </w:rPr>
              <w:t xml:space="preserve"> міждержавних перетинів </w:t>
            </w:r>
            <w:r w:rsidRPr="00F252E3">
              <w:rPr>
                <w:rFonts w:eastAsia="Times New Roman"/>
                <w:b/>
              </w:rPr>
              <w:t>для покриття попиту на електричну енергію</w:t>
            </w:r>
            <w:r w:rsidRPr="00F252E3">
              <w:rPr>
                <w:rFonts w:eastAsia="Times New Roman"/>
              </w:rPr>
              <w:t xml:space="preserve"> </w:t>
            </w:r>
            <w:r w:rsidRPr="00F252E3">
              <w:rPr>
                <w:rFonts w:eastAsia="Times New Roman"/>
                <w:b/>
              </w:rPr>
              <w:t>та забезпечення відповідних резервів потужності</w:t>
            </w:r>
            <w:r w:rsidRPr="00F252E3">
              <w:rPr>
                <w:rFonts w:eastAsia="Times New Roman"/>
              </w:rPr>
              <w:t xml:space="preserve"> </w:t>
            </w:r>
            <w:r w:rsidRPr="00F252E3">
              <w:rPr>
                <w:rFonts w:eastAsia="Times New Roman"/>
                <w:b/>
              </w:rPr>
              <w:t>на відповідну перспективу</w:t>
            </w:r>
            <w:r w:rsidRPr="007D0CCE">
              <w:t xml:space="preserve">; </w:t>
            </w:r>
          </w:p>
          <w:p w14:paraId="4CFCA6BE" w14:textId="77777777" w:rsidR="007D0CCE" w:rsidRPr="007D0CCE" w:rsidRDefault="007D0CCE" w:rsidP="007D0CCE">
            <w:pPr>
              <w:spacing w:after="0"/>
              <w:ind w:firstLine="475"/>
              <w:jc w:val="both"/>
            </w:pPr>
          </w:p>
          <w:p w14:paraId="12DBBFF4" w14:textId="0502C368" w:rsidR="0037191A" w:rsidRPr="007D0CCE" w:rsidRDefault="007D0CCE" w:rsidP="00874137">
            <w:pPr>
              <w:pStyle w:val="TableParagraph"/>
              <w:ind w:left="0" w:firstLine="475"/>
              <w:jc w:val="both"/>
              <w:rPr>
                <w:b/>
                <w:lang w:val="uk-UA" w:eastAsia="uk-UA"/>
              </w:rPr>
            </w:pPr>
            <w:r w:rsidRPr="007D0CCE">
              <w:rPr>
                <w:lang w:val="uk-UA"/>
              </w:rPr>
              <w:t xml:space="preserve">підготовка пропозицій щодо заходів запобігання дефіциту </w:t>
            </w:r>
            <w:r w:rsidRPr="007D0CCE">
              <w:rPr>
                <w:b/>
                <w:lang w:val="uk-UA"/>
              </w:rPr>
              <w:t xml:space="preserve">джерел потужності та </w:t>
            </w:r>
            <w:r w:rsidRPr="007D0CCE">
              <w:rPr>
                <w:lang w:val="uk-UA"/>
              </w:rPr>
              <w:t>потужностей міждержавних перетинів</w:t>
            </w:r>
            <w:r w:rsidRPr="007D0CCE">
              <w:rPr>
                <w:b/>
                <w:lang w:val="uk-UA"/>
              </w:rPr>
              <w:t xml:space="preserve"> на відповідну перспективу</w:t>
            </w:r>
            <w:r w:rsidRPr="007D0CCE">
              <w:rPr>
                <w:lang w:val="uk-UA"/>
              </w:rPr>
              <w:t xml:space="preserve"> для надійного забезпечення прогнозованого попиту на електричну енергію з урахуванням вимог безпеки постачання електричної енергії та операційної безпеки при роботі енергосистеми як в ізольованому режимі, так і в режимі паралельної роботи з енергосистемами інших країн (у тому числі визначення необхідних додаткових заходів з розвитку </w:t>
            </w:r>
            <w:r w:rsidRPr="007D0CCE">
              <w:rPr>
                <w:b/>
                <w:lang w:val="uk-UA"/>
              </w:rPr>
              <w:t>джерел потужності</w:t>
            </w:r>
            <w:r w:rsidRPr="007D0CCE">
              <w:rPr>
                <w:lang w:val="uk-UA"/>
              </w:rPr>
              <w:t xml:space="preserve">, необхідних для </w:t>
            </w:r>
            <w:r w:rsidRPr="007D0CCE">
              <w:rPr>
                <w:lang w:val="uk-UA"/>
              </w:rPr>
              <w:lastRenderedPageBreak/>
              <w:t xml:space="preserve">виконання вимог безпеки постачання електричної енергії та операційної </w:t>
            </w:r>
            <w:r w:rsidRPr="00635E32">
              <w:rPr>
                <w:lang w:val="uk-UA"/>
              </w:rPr>
              <w:t xml:space="preserve">безпеки, та обґрунтування техніко-економічних вимог та необхідних термінів </w:t>
            </w:r>
            <w:proofErr w:type="spellStart"/>
            <w:r w:rsidRPr="00635E32">
              <w:rPr>
                <w:lang w:val="uk-UA"/>
              </w:rPr>
              <w:t>впровадження</w:t>
            </w:r>
            <w:del w:id="3" w:author="Мороженко" w:date="2022-09-08T10:10:00Z">
              <w:r w:rsidRPr="00635E32" w:rsidDel="00874137">
                <w:rPr>
                  <w:lang w:val="uk-UA"/>
                </w:rPr>
                <w:delText xml:space="preserve"> </w:delText>
              </w:r>
            </w:del>
            <w:r w:rsidR="00874137" w:rsidRPr="00635E32">
              <w:rPr>
                <w:lang w:val="uk-UA"/>
              </w:rPr>
              <w:t>джерел</w:t>
            </w:r>
            <w:proofErr w:type="spellEnd"/>
            <w:r w:rsidR="00874137" w:rsidRPr="00635E32">
              <w:rPr>
                <w:lang w:val="uk-UA"/>
              </w:rPr>
              <w:t xml:space="preserve"> потужності</w:t>
            </w:r>
            <w:r w:rsidR="00B830AA">
              <w:rPr>
                <w:lang w:val="uk-UA"/>
              </w:rPr>
              <w:t xml:space="preserve">, </w:t>
            </w:r>
            <w:r w:rsidR="00B830AA" w:rsidRPr="00B830AA">
              <w:rPr>
                <w:b/>
                <w:bCs/>
                <w:strike/>
                <w:lang w:val="uk-UA"/>
              </w:rPr>
              <w:t>УЗЕ</w:t>
            </w:r>
            <w:r w:rsidR="00B830AA" w:rsidRPr="00B830AA">
              <w:rPr>
                <w:b/>
                <w:strike/>
                <w:lang w:val="uk-UA"/>
              </w:rPr>
              <w:t xml:space="preserve"> та технологій </w:t>
            </w:r>
            <w:r w:rsidR="00B830AA" w:rsidRPr="00B830AA">
              <w:rPr>
                <w:b/>
                <w:bCs/>
                <w:strike/>
                <w:lang w:val="uk-UA"/>
              </w:rPr>
              <w:t>заходів</w:t>
            </w:r>
            <w:r w:rsidR="00B830AA" w:rsidRPr="00B830AA">
              <w:rPr>
                <w:b/>
                <w:strike/>
                <w:lang w:val="uk-UA"/>
              </w:rPr>
              <w:t xml:space="preserve"> управління попитом</w:t>
            </w:r>
            <w:r w:rsidRPr="00635E32">
              <w:rPr>
                <w:lang w:val="uk-UA"/>
              </w:rPr>
              <w:t>).</w:t>
            </w:r>
          </w:p>
        </w:tc>
      </w:tr>
      <w:tr w:rsidR="0037191A" w:rsidRPr="00D332BD" w14:paraId="2EA254DC" w14:textId="77777777" w:rsidTr="0024236A">
        <w:tc>
          <w:tcPr>
            <w:tcW w:w="710" w:type="dxa"/>
            <w:shd w:val="clear" w:color="auto" w:fill="auto"/>
            <w:tcMar>
              <w:top w:w="100" w:type="dxa"/>
              <w:left w:w="100" w:type="dxa"/>
              <w:bottom w:w="100" w:type="dxa"/>
              <w:right w:w="100" w:type="dxa"/>
            </w:tcMar>
            <w:vAlign w:val="center"/>
          </w:tcPr>
          <w:p w14:paraId="5A8C19B0" w14:textId="3B9E2C28" w:rsidR="0037191A" w:rsidRPr="00D332BD" w:rsidRDefault="0037191A" w:rsidP="0037191A">
            <w:pPr>
              <w:tabs>
                <w:tab w:val="left" w:pos="6946"/>
                <w:tab w:val="left" w:pos="7088"/>
              </w:tabs>
              <w:spacing w:before="120" w:after="120"/>
              <w:ind w:left="46"/>
              <w:jc w:val="center"/>
              <w:rPr>
                <w:rStyle w:val="st42"/>
                <w:b/>
              </w:rPr>
            </w:pPr>
            <w:r w:rsidRPr="00D332BD">
              <w:rPr>
                <w:rStyle w:val="st42"/>
                <w:b/>
              </w:rPr>
              <w:lastRenderedPageBreak/>
              <w:t>2.</w:t>
            </w:r>
            <w:r w:rsidR="00CB2277" w:rsidRPr="00D332BD">
              <w:rPr>
                <w:rStyle w:val="st42"/>
                <w:b/>
              </w:rPr>
              <w:t>3</w:t>
            </w:r>
          </w:p>
        </w:tc>
        <w:tc>
          <w:tcPr>
            <w:tcW w:w="3927" w:type="dxa"/>
            <w:shd w:val="clear" w:color="auto" w:fill="auto"/>
            <w:tcMar>
              <w:top w:w="100" w:type="dxa"/>
              <w:left w:w="100" w:type="dxa"/>
              <w:bottom w:w="100" w:type="dxa"/>
              <w:right w:w="100" w:type="dxa"/>
            </w:tcMar>
          </w:tcPr>
          <w:p w14:paraId="6E48176A" w14:textId="0D870264" w:rsidR="0037191A" w:rsidRPr="00D332BD" w:rsidRDefault="0037191A" w:rsidP="0037191A">
            <w:pPr>
              <w:spacing w:after="0" w:line="240" w:lineRule="auto"/>
              <w:ind w:firstLine="462"/>
              <w:jc w:val="both"/>
              <w:rPr>
                <w:rFonts w:eastAsia="DengXian"/>
                <w:lang w:eastAsia="uk-UA"/>
              </w:rPr>
            </w:pPr>
          </w:p>
        </w:tc>
        <w:tc>
          <w:tcPr>
            <w:tcW w:w="3869" w:type="dxa"/>
          </w:tcPr>
          <w:p w14:paraId="5F439F78"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365FCC65" w14:textId="77777777" w:rsidR="0037191A" w:rsidRPr="00D332BD" w:rsidRDefault="0037191A" w:rsidP="00142626">
            <w:pPr>
              <w:pStyle w:val="TableParagraph"/>
              <w:tabs>
                <w:tab w:val="left" w:pos="3486"/>
              </w:tabs>
              <w:spacing w:before="134"/>
              <w:ind w:left="-49" w:firstLine="416"/>
              <w:jc w:val="both"/>
              <w:rPr>
                <w:lang w:val="uk-UA"/>
              </w:rPr>
            </w:pPr>
            <w:r w:rsidRPr="00D332BD">
              <w:rPr>
                <w:b/>
                <w:lang w:val="uk-UA"/>
              </w:rPr>
              <w:t>2.3.</w:t>
            </w:r>
            <w:r w:rsidRPr="00D332BD">
              <w:rPr>
                <w:lang w:val="uk-UA"/>
              </w:rPr>
              <w:t xml:space="preserve"> ОСП формує довгострокові сценарії розвитку попиту та пропозиції в ОЕС України, беручи до уваги, зокрема:</w:t>
            </w:r>
          </w:p>
          <w:p w14:paraId="1431220D" w14:textId="77777777" w:rsidR="0037191A" w:rsidRPr="00D332BD" w:rsidRDefault="0037191A" w:rsidP="00142626">
            <w:pPr>
              <w:pStyle w:val="TableParagraph"/>
              <w:tabs>
                <w:tab w:val="left" w:pos="3486"/>
              </w:tabs>
              <w:ind w:left="-49" w:firstLine="416"/>
              <w:jc w:val="both"/>
              <w:rPr>
                <w:lang w:val="uk-UA"/>
              </w:rPr>
            </w:pPr>
            <w:r w:rsidRPr="00D332BD">
              <w:rPr>
                <w:b/>
                <w:lang w:val="uk-UA"/>
              </w:rPr>
              <w:t>документи</w:t>
            </w:r>
            <w:r w:rsidRPr="000B63E7">
              <w:rPr>
                <w:b/>
                <w:lang w:val="uk-UA"/>
              </w:rPr>
              <w:t>,</w:t>
            </w:r>
            <w:r w:rsidRPr="00D332BD">
              <w:rPr>
                <w:b/>
                <w:lang w:val="uk-UA"/>
              </w:rPr>
              <w:t xml:space="preserve"> затверджені Кабінетом Міністрів України,</w:t>
            </w:r>
            <w:r w:rsidRPr="00D332BD">
              <w:rPr>
                <w:lang w:val="uk-UA"/>
              </w:rPr>
              <w:t xml:space="preserve"> які безпосередньо або опосередковано стосуються питань розвитку у сфері електроенергетики та суміжних сферах (зокрема, щодо енергоефективності, виконання загальнонаціональних вимог з розвитку відновлюваних джерел енергії, обмежень на викиди парникових газів та забруднюючих речовин, нафтогазової галузі);</w:t>
            </w:r>
          </w:p>
          <w:p w14:paraId="3BF3FAA7" w14:textId="77777777" w:rsidR="0037191A" w:rsidRPr="00D332BD" w:rsidRDefault="0037191A" w:rsidP="00142626">
            <w:pPr>
              <w:tabs>
                <w:tab w:val="left" w:pos="3486"/>
              </w:tabs>
              <w:spacing w:before="120" w:after="120"/>
              <w:ind w:left="-49" w:firstLine="416"/>
              <w:jc w:val="both"/>
            </w:pPr>
            <w:r w:rsidRPr="00D332BD">
              <w:t>сценарії розвитку економіки;</w:t>
            </w:r>
          </w:p>
          <w:p w14:paraId="19E3BFC6" w14:textId="77777777" w:rsidR="0037191A" w:rsidRPr="00D332BD" w:rsidRDefault="0037191A" w:rsidP="00142626">
            <w:pPr>
              <w:tabs>
                <w:tab w:val="left" w:pos="3486"/>
              </w:tabs>
              <w:spacing w:before="120" w:after="120"/>
              <w:ind w:left="-49" w:firstLine="416"/>
              <w:jc w:val="both"/>
            </w:pPr>
            <w:r w:rsidRPr="00D332BD">
              <w:t>структуру споживання та її розвиток;</w:t>
            </w:r>
          </w:p>
          <w:p w14:paraId="5140C002" w14:textId="77777777" w:rsidR="0037191A" w:rsidRPr="00D332BD" w:rsidRDefault="0037191A" w:rsidP="00142626">
            <w:pPr>
              <w:tabs>
                <w:tab w:val="left" w:pos="3486"/>
              </w:tabs>
              <w:spacing w:before="120" w:after="120"/>
              <w:ind w:left="-49" w:firstLine="416"/>
              <w:jc w:val="both"/>
            </w:pPr>
            <w:r w:rsidRPr="00D332BD">
              <w:t>розвиток та інтеграцію енергетичних ринків;</w:t>
            </w:r>
          </w:p>
          <w:p w14:paraId="3C12E598" w14:textId="77777777" w:rsidR="0037191A" w:rsidRPr="00D332BD" w:rsidRDefault="0037191A" w:rsidP="00142626">
            <w:pPr>
              <w:tabs>
                <w:tab w:val="left" w:pos="3486"/>
              </w:tabs>
              <w:spacing w:before="120" w:after="120"/>
              <w:ind w:left="-49" w:firstLine="416"/>
              <w:jc w:val="both"/>
            </w:pPr>
            <w:proofErr w:type="spellStart"/>
            <w:r w:rsidRPr="00D332BD">
              <w:t>проєкти</w:t>
            </w:r>
            <w:proofErr w:type="spellEnd"/>
            <w:r w:rsidRPr="00D332BD">
              <w:t xml:space="preserve"> з розвитку генеруючих потужностей, УЗЕ</w:t>
            </w:r>
            <w:r w:rsidRPr="00D332BD">
              <w:rPr>
                <w:bCs/>
              </w:rPr>
              <w:t xml:space="preserve">, заходів управління попитом, </w:t>
            </w:r>
            <w:r w:rsidRPr="00D332BD">
              <w:t>які реалізуються та заплановані;</w:t>
            </w:r>
          </w:p>
          <w:p w14:paraId="3BFEBC08" w14:textId="77777777" w:rsidR="0037191A" w:rsidRPr="00D332BD" w:rsidRDefault="0037191A" w:rsidP="00142626">
            <w:pPr>
              <w:tabs>
                <w:tab w:val="left" w:pos="3486"/>
              </w:tabs>
              <w:spacing w:before="120" w:after="120"/>
              <w:ind w:left="-49" w:firstLine="416"/>
              <w:jc w:val="both"/>
            </w:pPr>
            <w:r w:rsidRPr="00D332BD">
              <w:t xml:space="preserve">плани (прогнози виробників) щодо виводу генеруючих потужностей та </w:t>
            </w:r>
            <w:r w:rsidRPr="00D332BD">
              <w:lastRenderedPageBreak/>
              <w:t>УЗЕ з експлуатації (консервація, демонтаж);</w:t>
            </w:r>
          </w:p>
          <w:p w14:paraId="36804125" w14:textId="77777777" w:rsidR="0037191A" w:rsidRPr="00D332BD" w:rsidRDefault="0037191A" w:rsidP="00142626">
            <w:pPr>
              <w:tabs>
                <w:tab w:val="left" w:pos="3486"/>
              </w:tabs>
              <w:spacing w:before="120" w:after="120"/>
              <w:ind w:left="-49" w:firstLine="416"/>
              <w:jc w:val="both"/>
            </w:pPr>
            <w:proofErr w:type="spellStart"/>
            <w:r w:rsidRPr="00D332BD">
              <w:t>проєкти</w:t>
            </w:r>
            <w:proofErr w:type="spellEnd"/>
            <w:r w:rsidRPr="00D332BD">
              <w:t xml:space="preserve"> з розвитку системи передачі (у тому числі міждержавних перетинів), які реалізуються та заплановані до реалізації;</w:t>
            </w:r>
          </w:p>
          <w:p w14:paraId="714FF1CB" w14:textId="77777777" w:rsidR="0037191A" w:rsidRPr="00D332BD" w:rsidRDefault="0037191A" w:rsidP="00142626">
            <w:pPr>
              <w:tabs>
                <w:tab w:val="left" w:pos="3486"/>
              </w:tabs>
              <w:spacing w:before="120" w:after="120"/>
              <w:ind w:left="-49" w:firstLine="416"/>
              <w:jc w:val="both"/>
            </w:pPr>
            <w:r w:rsidRPr="00D332BD">
              <w:t>потреби щодо резервів для забезпечення операційної безпеки;</w:t>
            </w:r>
          </w:p>
          <w:p w14:paraId="22FBF248" w14:textId="77777777" w:rsidR="0037191A" w:rsidRPr="00D332BD" w:rsidRDefault="0037191A" w:rsidP="00142626">
            <w:pPr>
              <w:tabs>
                <w:tab w:val="left" w:pos="3486"/>
              </w:tabs>
              <w:spacing w:before="120" w:after="120"/>
              <w:ind w:left="-49" w:firstLine="416"/>
              <w:jc w:val="both"/>
            </w:pPr>
            <w:r w:rsidRPr="00D332BD">
              <w:t>власні припущення (оцінки) щодо можливих змін прогнозних балансів потужності та електричної енергії;</w:t>
            </w:r>
          </w:p>
          <w:p w14:paraId="368A7F9C" w14:textId="77777777" w:rsidR="0037191A" w:rsidRPr="00D332BD" w:rsidRDefault="0037191A" w:rsidP="00142626">
            <w:pPr>
              <w:tabs>
                <w:tab w:val="left" w:pos="3486"/>
              </w:tabs>
              <w:spacing w:before="120" w:after="120"/>
              <w:ind w:left="-49" w:firstLine="416"/>
              <w:jc w:val="both"/>
            </w:pPr>
            <w:r w:rsidRPr="00D332BD">
              <w:rPr>
                <w:bCs/>
              </w:rPr>
              <w:t>зовнішньополітичні та зовнішньоекономічні чинники,</w:t>
            </w:r>
            <w:r w:rsidRPr="00D332BD">
              <w:t xml:space="preserve"> які є визначальними для розвитку електроенергетичного сектору.</w:t>
            </w:r>
          </w:p>
          <w:p w14:paraId="33E4822D" w14:textId="7A4E5A23" w:rsidR="0037191A" w:rsidRPr="00D332BD" w:rsidRDefault="0037191A" w:rsidP="00142626">
            <w:pPr>
              <w:tabs>
                <w:tab w:val="left" w:pos="3486"/>
              </w:tabs>
              <w:spacing w:after="0"/>
              <w:ind w:left="-49" w:firstLine="416"/>
              <w:jc w:val="both"/>
            </w:pPr>
            <w:r w:rsidRPr="00D332BD">
              <w:t>Перегляд довгострокових сценаріїв розвитку попиту та пропозиції здійснюється ОСП в обов'язковому порядку щонайменше один раз на п'ять років або у випадку прийняття станом на 1 червня нових та</w:t>
            </w:r>
            <w:r w:rsidRPr="00D332BD">
              <w:rPr>
                <w:b/>
              </w:rPr>
              <w:t xml:space="preserve"> </w:t>
            </w:r>
            <w:r w:rsidRPr="00D332BD">
              <w:t xml:space="preserve">внесення змін до </w:t>
            </w:r>
            <w:r w:rsidRPr="00D332BD">
              <w:rPr>
                <w:strike/>
              </w:rPr>
              <w:t xml:space="preserve">діючих </w:t>
            </w:r>
            <w:r w:rsidRPr="00D332BD">
              <w:t xml:space="preserve"> </w:t>
            </w:r>
            <w:r w:rsidRPr="00D332BD">
              <w:rPr>
                <w:b/>
              </w:rPr>
              <w:t>чинних</w:t>
            </w:r>
            <w:r w:rsidRPr="00D332BD">
              <w:t xml:space="preserve"> документів, що впливають на стратегію розвитку енергетичної галузі, затверджених Кабінетом Міністрів України.</w:t>
            </w:r>
          </w:p>
        </w:tc>
        <w:tc>
          <w:tcPr>
            <w:tcW w:w="3827" w:type="dxa"/>
          </w:tcPr>
          <w:p w14:paraId="2AE4E215" w14:textId="77777777" w:rsidR="0037191A" w:rsidRPr="00D332BD" w:rsidRDefault="0037191A" w:rsidP="0037191A">
            <w:pPr>
              <w:pStyle w:val="TableParagraph"/>
              <w:rPr>
                <w:lang w:val="uk-UA"/>
              </w:rPr>
            </w:pPr>
          </w:p>
          <w:p w14:paraId="29C212BA" w14:textId="77777777" w:rsidR="0037191A" w:rsidRPr="00D332BD" w:rsidRDefault="0037191A" w:rsidP="0037191A">
            <w:pPr>
              <w:pStyle w:val="TableParagraph"/>
              <w:rPr>
                <w:lang w:val="uk-UA"/>
              </w:rPr>
            </w:pPr>
          </w:p>
          <w:p w14:paraId="15552DE8" w14:textId="77777777" w:rsidR="0037191A" w:rsidRPr="00D332BD" w:rsidRDefault="0037191A" w:rsidP="0037191A">
            <w:pPr>
              <w:pStyle w:val="TableParagraph"/>
              <w:rPr>
                <w:lang w:val="uk-UA"/>
              </w:rPr>
            </w:pPr>
          </w:p>
          <w:p w14:paraId="7FCEE9EE" w14:textId="77777777" w:rsidR="0037191A" w:rsidRPr="00D332BD" w:rsidRDefault="0037191A" w:rsidP="0037191A">
            <w:pPr>
              <w:pStyle w:val="TableParagraph"/>
              <w:rPr>
                <w:lang w:val="uk-UA"/>
              </w:rPr>
            </w:pPr>
          </w:p>
          <w:p w14:paraId="3FF148B2" w14:textId="77777777" w:rsidR="0037191A" w:rsidRPr="00D332BD" w:rsidRDefault="0037191A" w:rsidP="0037191A">
            <w:pPr>
              <w:pStyle w:val="TableParagraph"/>
              <w:rPr>
                <w:lang w:val="uk-UA"/>
              </w:rPr>
            </w:pPr>
          </w:p>
          <w:p w14:paraId="267EAA9C" w14:textId="77777777" w:rsidR="0037191A" w:rsidRPr="00D332BD" w:rsidRDefault="0037191A" w:rsidP="0037191A">
            <w:pPr>
              <w:pStyle w:val="TableParagraph"/>
              <w:rPr>
                <w:lang w:val="uk-UA"/>
              </w:rPr>
            </w:pPr>
          </w:p>
          <w:p w14:paraId="6463E342" w14:textId="77777777" w:rsidR="0037191A" w:rsidRPr="00D332BD" w:rsidRDefault="0037191A" w:rsidP="0037191A">
            <w:pPr>
              <w:pStyle w:val="TableParagraph"/>
              <w:rPr>
                <w:lang w:val="uk-UA"/>
              </w:rPr>
            </w:pPr>
          </w:p>
          <w:p w14:paraId="67124AD8" w14:textId="77777777" w:rsidR="0037191A" w:rsidRPr="00D332BD" w:rsidRDefault="0037191A" w:rsidP="0037191A">
            <w:pPr>
              <w:pStyle w:val="TableParagraph"/>
              <w:rPr>
                <w:lang w:val="uk-UA"/>
              </w:rPr>
            </w:pPr>
            <w:r w:rsidRPr="00D332BD">
              <w:rPr>
                <w:lang w:val="uk-UA"/>
              </w:rPr>
              <w:t>Правка редакційного характеру.</w:t>
            </w:r>
          </w:p>
          <w:p w14:paraId="43CE2193" w14:textId="77777777" w:rsidR="0037191A" w:rsidRPr="00D332BD" w:rsidRDefault="0037191A" w:rsidP="0037191A">
            <w:pPr>
              <w:pStyle w:val="TableParagraph"/>
              <w:rPr>
                <w:lang w:val="uk-UA"/>
              </w:rPr>
            </w:pPr>
          </w:p>
          <w:p w14:paraId="55EAEDD3" w14:textId="77777777" w:rsidR="0037191A" w:rsidRPr="00D332BD" w:rsidRDefault="0037191A" w:rsidP="0037191A">
            <w:pPr>
              <w:pStyle w:val="TableParagraph"/>
              <w:rPr>
                <w:lang w:val="uk-UA"/>
              </w:rPr>
            </w:pPr>
          </w:p>
          <w:p w14:paraId="30B2A74C" w14:textId="77777777" w:rsidR="0037191A" w:rsidRPr="00D332BD" w:rsidRDefault="0037191A" w:rsidP="0037191A">
            <w:pPr>
              <w:pStyle w:val="TableParagraph"/>
              <w:rPr>
                <w:lang w:val="uk-UA"/>
              </w:rPr>
            </w:pPr>
          </w:p>
          <w:p w14:paraId="50C8DAD0" w14:textId="77777777" w:rsidR="0037191A" w:rsidRPr="00D332BD" w:rsidRDefault="0037191A" w:rsidP="0037191A">
            <w:pPr>
              <w:pStyle w:val="TableParagraph"/>
              <w:rPr>
                <w:lang w:val="uk-UA"/>
              </w:rPr>
            </w:pPr>
          </w:p>
          <w:p w14:paraId="447F2CFD" w14:textId="77777777" w:rsidR="0037191A" w:rsidRPr="00D332BD" w:rsidRDefault="0037191A" w:rsidP="0037191A">
            <w:pPr>
              <w:pStyle w:val="TableParagraph"/>
              <w:rPr>
                <w:lang w:val="uk-UA"/>
              </w:rPr>
            </w:pPr>
          </w:p>
          <w:p w14:paraId="5DEDAE11" w14:textId="77777777" w:rsidR="0037191A" w:rsidRPr="00D332BD" w:rsidRDefault="0037191A" w:rsidP="0037191A">
            <w:pPr>
              <w:pStyle w:val="TableParagraph"/>
              <w:rPr>
                <w:lang w:val="uk-UA"/>
              </w:rPr>
            </w:pPr>
          </w:p>
          <w:p w14:paraId="023B98F2" w14:textId="77777777" w:rsidR="0037191A" w:rsidRPr="00D332BD" w:rsidRDefault="0037191A" w:rsidP="0037191A">
            <w:pPr>
              <w:pStyle w:val="TableParagraph"/>
              <w:rPr>
                <w:lang w:val="uk-UA"/>
              </w:rPr>
            </w:pPr>
          </w:p>
          <w:p w14:paraId="43673C6D" w14:textId="77777777" w:rsidR="0037191A" w:rsidRPr="00D332BD" w:rsidRDefault="0037191A" w:rsidP="0037191A">
            <w:pPr>
              <w:pStyle w:val="TableParagraph"/>
              <w:rPr>
                <w:lang w:val="uk-UA"/>
              </w:rPr>
            </w:pPr>
          </w:p>
          <w:p w14:paraId="6A860A7F" w14:textId="77777777" w:rsidR="0037191A" w:rsidRPr="00D332BD" w:rsidRDefault="0037191A" w:rsidP="0037191A">
            <w:pPr>
              <w:pStyle w:val="TableParagraph"/>
              <w:rPr>
                <w:lang w:val="uk-UA"/>
              </w:rPr>
            </w:pPr>
          </w:p>
          <w:p w14:paraId="334DA65E" w14:textId="77777777" w:rsidR="0037191A" w:rsidRPr="00D332BD" w:rsidRDefault="0037191A" w:rsidP="0037191A">
            <w:pPr>
              <w:pStyle w:val="TableParagraph"/>
              <w:rPr>
                <w:lang w:val="uk-UA"/>
              </w:rPr>
            </w:pPr>
          </w:p>
          <w:p w14:paraId="44F44422" w14:textId="77777777" w:rsidR="0037191A" w:rsidRPr="00D332BD" w:rsidRDefault="0037191A" w:rsidP="0037191A">
            <w:pPr>
              <w:pStyle w:val="TableParagraph"/>
              <w:rPr>
                <w:lang w:val="uk-UA"/>
              </w:rPr>
            </w:pPr>
          </w:p>
          <w:p w14:paraId="69E699FA" w14:textId="77777777" w:rsidR="0037191A" w:rsidRPr="00D332BD" w:rsidRDefault="0037191A" w:rsidP="0037191A">
            <w:pPr>
              <w:pStyle w:val="TableParagraph"/>
              <w:rPr>
                <w:lang w:val="uk-UA"/>
              </w:rPr>
            </w:pPr>
          </w:p>
          <w:p w14:paraId="4EADEC8D" w14:textId="77777777" w:rsidR="0037191A" w:rsidRPr="00D332BD" w:rsidRDefault="0037191A" w:rsidP="0037191A">
            <w:pPr>
              <w:pStyle w:val="TableParagraph"/>
              <w:rPr>
                <w:lang w:val="uk-UA"/>
              </w:rPr>
            </w:pPr>
          </w:p>
          <w:p w14:paraId="0158CA2C" w14:textId="77777777" w:rsidR="0037191A" w:rsidRPr="00D332BD" w:rsidRDefault="0037191A" w:rsidP="0037191A">
            <w:pPr>
              <w:pStyle w:val="TableParagraph"/>
              <w:rPr>
                <w:lang w:val="uk-UA"/>
              </w:rPr>
            </w:pPr>
          </w:p>
          <w:p w14:paraId="4650B182" w14:textId="77777777" w:rsidR="0037191A" w:rsidRPr="00D332BD" w:rsidRDefault="0037191A" w:rsidP="0037191A">
            <w:pPr>
              <w:pStyle w:val="TableParagraph"/>
              <w:rPr>
                <w:lang w:val="uk-UA"/>
              </w:rPr>
            </w:pPr>
          </w:p>
          <w:p w14:paraId="20B6928F" w14:textId="77777777" w:rsidR="0037191A" w:rsidRPr="00D332BD" w:rsidRDefault="0037191A" w:rsidP="0037191A">
            <w:pPr>
              <w:pStyle w:val="TableParagraph"/>
              <w:rPr>
                <w:lang w:val="uk-UA"/>
              </w:rPr>
            </w:pPr>
          </w:p>
          <w:p w14:paraId="17213E16" w14:textId="77777777" w:rsidR="0037191A" w:rsidRPr="00D332BD" w:rsidRDefault="0037191A" w:rsidP="0037191A">
            <w:pPr>
              <w:pStyle w:val="TableParagraph"/>
              <w:rPr>
                <w:lang w:val="uk-UA"/>
              </w:rPr>
            </w:pPr>
          </w:p>
          <w:p w14:paraId="71578611" w14:textId="77777777" w:rsidR="0037191A" w:rsidRPr="00D332BD" w:rsidRDefault="0037191A" w:rsidP="0037191A">
            <w:pPr>
              <w:pStyle w:val="TableParagraph"/>
              <w:rPr>
                <w:lang w:val="uk-UA"/>
              </w:rPr>
            </w:pPr>
          </w:p>
          <w:p w14:paraId="45BF1D3B" w14:textId="77777777" w:rsidR="0037191A" w:rsidRPr="00D332BD" w:rsidRDefault="0037191A" w:rsidP="0037191A">
            <w:pPr>
              <w:pStyle w:val="TableParagraph"/>
              <w:rPr>
                <w:lang w:val="uk-UA"/>
              </w:rPr>
            </w:pPr>
          </w:p>
          <w:p w14:paraId="4FD13F5E" w14:textId="77777777" w:rsidR="0037191A" w:rsidRPr="00D332BD" w:rsidRDefault="0037191A" w:rsidP="0037191A">
            <w:pPr>
              <w:pStyle w:val="TableParagraph"/>
              <w:rPr>
                <w:lang w:val="uk-UA"/>
              </w:rPr>
            </w:pPr>
          </w:p>
          <w:p w14:paraId="2978D84F" w14:textId="77777777" w:rsidR="0037191A" w:rsidRPr="00D332BD" w:rsidRDefault="0037191A" w:rsidP="0037191A">
            <w:pPr>
              <w:pStyle w:val="TableParagraph"/>
              <w:rPr>
                <w:lang w:val="uk-UA"/>
              </w:rPr>
            </w:pPr>
          </w:p>
          <w:p w14:paraId="1C0F1C67" w14:textId="77777777" w:rsidR="0037191A" w:rsidRPr="00D332BD" w:rsidRDefault="0037191A" w:rsidP="0037191A">
            <w:pPr>
              <w:pStyle w:val="TableParagraph"/>
              <w:rPr>
                <w:lang w:val="uk-UA"/>
              </w:rPr>
            </w:pPr>
          </w:p>
          <w:p w14:paraId="0AC15CC2" w14:textId="77777777" w:rsidR="0037191A" w:rsidRPr="00D332BD" w:rsidRDefault="0037191A" w:rsidP="0037191A">
            <w:pPr>
              <w:pStyle w:val="TableParagraph"/>
              <w:rPr>
                <w:lang w:val="uk-UA"/>
              </w:rPr>
            </w:pPr>
          </w:p>
          <w:p w14:paraId="371040F0" w14:textId="77777777" w:rsidR="0037191A" w:rsidRPr="00D332BD" w:rsidRDefault="0037191A" w:rsidP="0037191A">
            <w:pPr>
              <w:pStyle w:val="TableParagraph"/>
              <w:rPr>
                <w:lang w:val="uk-UA"/>
              </w:rPr>
            </w:pPr>
          </w:p>
          <w:p w14:paraId="05981574" w14:textId="77777777" w:rsidR="0037191A" w:rsidRPr="00D332BD" w:rsidRDefault="0037191A" w:rsidP="0037191A">
            <w:pPr>
              <w:pStyle w:val="TableParagraph"/>
              <w:rPr>
                <w:lang w:val="uk-UA"/>
              </w:rPr>
            </w:pPr>
          </w:p>
          <w:p w14:paraId="367BA396" w14:textId="77777777" w:rsidR="0037191A" w:rsidRPr="00D332BD" w:rsidRDefault="0037191A" w:rsidP="0037191A">
            <w:pPr>
              <w:pStyle w:val="TableParagraph"/>
              <w:rPr>
                <w:lang w:val="uk-UA"/>
              </w:rPr>
            </w:pPr>
          </w:p>
          <w:p w14:paraId="403F7DEB" w14:textId="77777777" w:rsidR="0037191A" w:rsidRPr="00D332BD" w:rsidRDefault="0037191A" w:rsidP="0037191A">
            <w:pPr>
              <w:pStyle w:val="TableParagraph"/>
              <w:rPr>
                <w:lang w:val="uk-UA"/>
              </w:rPr>
            </w:pPr>
          </w:p>
          <w:p w14:paraId="5ECE84B3" w14:textId="77777777" w:rsidR="0037191A" w:rsidRPr="00D332BD" w:rsidRDefault="0037191A" w:rsidP="0037191A">
            <w:pPr>
              <w:pStyle w:val="TableParagraph"/>
              <w:rPr>
                <w:lang w:val="uk-UA"/>
              </w:rPr>
            </w:pPr>
          </w:p>
          <w:p w14:paraId="33C5A92F" w14:textId="77777777" w:rsidR="0037191A" w:rsidRPr="00D332BD" w:rsidRDefault="0037191A" w:rsidP="0037191A">
            <w:pPr>
              <w:pStyle w:val="TableParagraph"/>
              <w:rPr>
                <w:lang w:val="uk-UA"/>
              </w:rPr>
            </w:pPr>
          </w:p>
          <w:p w14:paraId="40F847F7" w14:textId="77777777" w:rsidR="0037191A" w:rsidRPr="00D332BD" w:rsidRDefault="0037191A" w:rsidP="0037191A">
            <w:pPr>
              <w:pStyle w:val="TableParagraph"/>
              <w:rPr>
                <w:lang w:val="uk-UA"/>
              </w:rPr>
            </w:pPr>
          </w:p>
          <w:p w14:paraId="0FEDAB0C" w14:textId="77777777" w:rsidR="0037191A" w:rsidRPr="00D332BD" w:rsidRDefault="0037191A" w:rsidP="0037191A">
            <w:pPr>
              <w:pStyle w:val="TableParagraph"/>
              <w:rPr>
                <w:lang w:val="uk-UA"/>
              </w:rPr>
            </w:pPr>
          </w:p>
          <w:p w14:paraId="2BC79672" w14:textId="77777777" w:rsidR="0037191A" w:rsidRPr="00D332BD" w:rsidRDefault="0037191A" w:rsidP="0037191A">
            <w:pPr>
              <w:pStyle w:val="TableParagraph"/>
              <w:rPr>
                <w:lang w:val="uk-UA"/>
              </w:rPr>
            </w:pPr>
          </w:p>
          <w:p w14:paraId="22E357E7" w14:textId="77777777" w:rsidR="0037191A" w:rsidRPr="00D332BD" w:rsidRDefault="0037191A" w:rsidP="0037191A">
            <w:pPr>
              <w:pStyle w:val="TableParagraph"/>
              <w:rPr>
                <w:lang w:val="uk-UA"/>
              </w:rPr>
            </w:pPr>
          </w:p>
          <w:p w14:paraId="06AFED26" w14:textId="77777777" w:rsidR="0037191A" w:rsidRPr="00D332BD" w:rsidRDefault="0037191A" w:rsidP="0037191A">
            <w:pPr>
              <w:pStyle w:val="TableParagraph"/>
              <w:rPr>
                <w:lang w:val="uk-UA"/>
              </w:rPr>
            </w:pPr>
          </w:p>
          <w:p w14:paraId="26296F12" w14:textId="77777777" w:rsidR="0037191A" w:rsidRPr="00D332BD" w:rsidRDefault="0037191A" w:rsidP="0037191A">
            <w:pPr>
              <w:pStyle w:val="TableParagraph"/>
              <w:rPr>
                <w:lang w:val="uk-UA"/>
              </w:rPr>
            </w:pPr>
          </w:p>
          <w:p w14:paraId="1E96DC15" w14:textId="77777777" w:rsidR="0037191A" w:rsidRPr="00D332BD" w:rsidRDefault="0037191A" w:rsidP="0037191A">
            <w:pPr>
              <w:pStyle w:val="TableParagraph"/>
              <w:rPr>
                <w:lang w:val="uk-UA"/>
              </w:rPr>
            </w:pPr>
          </w:p>
          <w:p w14:paraId="1C85E39A" w14:textId="77777777" w:rsidR="0037191A" w:rsidRPr="00D332BD" w:rsidRDefault="0037191A" w:rsidP="0037191A">
            <w:pPr>
              <w:pStyle w:val="TableParagraph"/>
              <w:rPr>
                <w:lang w:val="uk-UA"/>
              </w:rPr>
            </w:pPr>
          </w:p>
          <w:p w14:paraId="577959D8" w14:textId="77777777" w:rsidR="0037191A" w:rsidRPr="00D332BD" w:rsidRDefault="0037191A" w:rsidP="0037191A">
            <w:pPr>
              <w:pStyle w:val="TableParagraph"/>
              <w:rPr>
                <w:lang w:val="uk-UA"/>
              </w:rPr>
            </w:pPr>
          </w:p>
          <w:p w14:paraId="65789792" w14:textId="77777777" w:rsidR="0037191A" w:rsidRPr="00D332BD" w:rsidRDefault="0037191A" w:rsidP="0037191A">
            <w:pPr>
              <w:pStyle w:val="TableParagraph"/>
              <w:rPr>
                <w:lang w:val="uk-UA"/>
              </w:rPr>
            </w:pPr>
          </w:p>
          <w:p w14:paraId="5E5BAFA7" w14:textId="77777777" w:rsidR="0037191A" w:rsidRPr="00D332BD" w:rsidRDefault="0037191A" w:rsidP="0037191A">
            <w:pPr>
              <w:pStyle w:val="TableParagraph"/>
              <w:rPr>
                <w:lang w:val="uk-UA"/>
              </w:rPr>
            </w:pPr>
          </w:p>
          <w:p w14:paraId="7E6E7DEB" w14:textId="77777777" w:rsidR="0037191A" w:rsidRPr="00D332BD" w:rsidRDefault="0037191A" w:rsidP="0037191A">
            <w:pPr>
              <w:pStyle w:val="TableParagraph"/>
              <w:rPr>
                <w:lang w:val="uk-UA"/>
              </w:rPr>
            </w:pPr>
          </w:p>
          <w:p w14:paraId="6FE1A1EB" w14:textId="77777777" w:rsidR="0037191A" w:rsidRPr="00D332BD" w:rsidRDefault="0037191A" w:rsidP="0037191A">
            <w:pPr>
              <w:pStyle w:val="TableParagraph"/>
              <w:rPr>
                <w:lang w:val="uk-UA"/>
              </w:rPr>
            </w:pPr>
          </w:p>
          <w:p w14:paraId="3E0DB6D2" w14:textId="77777777" w:rsidR="0037191A" w:rsidRPr="00D332BD" w:rsidRDefault="0037191A" w:rsidP="0037191A">
            <w:pPr>
              <w:pStyle w:val="TableParagraph"/>
              <w:rPr>
                <w:lang w:val="uk-UA"/>
              </w:rPr>
            </w:pPr>
          </w:p>
          <w:p w14:paraId="2F2B7945" w14:textId="77777777" w:rsidR="0037191A" w:rsidRPr="00D332BD" w:rsidRDefault="0037191A" w:rsidP="0037191A">
            <w:pPr>
              <w:pStyle w:val="TableParagraph"/>
              <w:rPr>
                <w:lang w:val="uk-UA"/>
              </w:rPr>
            </w:pPr>
          </w:p>
          <w:p w14:paraId="6062D09D" w14:textId="31D823E2"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 xml:space="preserve">Правка редакційного характеру для приведення у відповідність до правила </w:t>
            </w:r>
            <w:r w:rsidRPr="00D332BD">
              <w:rPr>
                <w:shd w:val="clear" w:color="auto" w:fill="FFFFFF"/>
                <w:lang w:val="uk-UA"/>
              </w:rPr>
              <w:t>формування українською мовою активних дієприкметників теперішнього часу (тобто таких, що закінчуються на -</w:t>
            </w:r>
            <w:proofErr w:type="spellStart"/>
            <w:r w:rsidRPr="00D332BD">
              <w:rPr>
                <w:shd w:val="clear" w:color="auto" w:fill="FFFFFF"/>
                <w:lang w:val="uk-UA"/>
              </w:rPr>
              <w:t>ачий</w:t>
            </w:r>
            <w:proofErr w:type="spellEnd"/>
            <w:r w:rsidRPr="00D332BD">
              <w:rPr>
                <w:shd w:val="clear" w:color="auto" w:fill="FFFFFF"/>
                <w:lang w:val="uk-UA"/>
              </w:rPr>
              <w:t>, -</w:t>
            </w:r>
            <w:proofErr w:type="spellStart"/>
            <w:r w:rsidRPr="00D332BD">
              <w:rPr>
                <w:shd w:val="clear" w:color="auto" w:fill="FFFFFF"/>
                <w:lang w:val="uk-UA"/>
              </w:rPr>
              <w:t>ячий</w:t>
            </w:r>
            <w:proofErr w:type="spellEnd"/>
            <w:r w:rsidRPr="00D332BD">
              <w:rPr>
                <w:shd w:val="clear" w:color="auto" w:fill="FFFFFF"/>
                <w:lang w:val="uk-UA"/>
              </w:rPr>
              <w:t xml:space="preserve">, </w:t>
            </w:r>
            <w:proofErr w:type="spellStart"/>
            <w:r w:rsidRPr="00D332BD">
              <w:rPr>
                <w:shd w:val="clear" w:color="auto" w:fill="FFFFFF"/>
                <w:lang w:val="uk-UA"/>
              </w:rPr>
              <w:t>учий</w:t>
            </w:r>
            <w:proofErr w:type="spellEnd"/>
            <w:r w:rsidRPr="00D332BD">
              <w:rPr>
                <w:shd w:val="clear" w:color="auto" w:fill="FFFFFF"/>
                <w:lang w:val="uk-UA"/>
              </w:rPr>
              <w:t>, -</w:t>
            </w:r>
            <w:proofErr w:type="spellStart"/>
            <w:r w:rsidRPr="00D332BD">
              <w:rPr>
                <w:shd w:val="clear" w:color="auto" w:fill="FFFFFF"/>
                <w:lang w:val="uk-UA"/>
              </w:rPr>
              <w:t>ючий</w:t>
            </w:r>
            <w:proofErr w:type="spellEnd"/>
            <w:r w:rsidRPr="00D332BD">
              <w:rPr>
                <w:shd w:val="clear" w:color="auto" w:fill="FFFFFF"/>
                <w:lang w:val="uk-UA"/>
              </w:rPr>
              <w:t xml:space="preserve"> (ді</w:t>
            </w:r>
            <w:r w:rsidRPr="00D332BD">
              <w:rPr>
                <w:u w:val="single"/>
                <w:shd w:val="clear" w:color="auto" w:fill="FFFFFF"/>
                <w:lang w:val="uk-UA"/>
              </w:rPr>
              <w:t>ючий</w:t>
            </w:r>
            <w:r w:rsidRPr="00D332BD">
              <w:rPr>
                <w:shd w:val="clear" w:color="auto" w:fill="FFFFFF"/>
                <w:lang w:val="uk-UA"/>
              </w:rPr>
              <w:t xml:space="preserve">, </w:t>
            </w:r>
            <w:proofErr w:type="spellStart"/>
            <w:r w:rsidRPr="00D332BD">
              <w:rPr>
                <w:shd w:val="clear" w:color="auto" w:fill="FFFFFF"/>
                <w:lang w:val="uk-UA"/>
              </w:rPr>
              <w:t>бач</w:t>
            </w:r>
            <w:r w:rsidRPr="00D332BD">
              <w:rPr>
                <w:u w:val="single"/>
                <w:shd w:val="clear" w:color="auto" w:fill="FFFFFF"/>
                <w:lang w:val="uk-UA"/>
              </w:rPr>
              <w:t>ачий</w:t>
            </w:r>
            <w:proofErr w:type="spellEnd"/>
            <w:r w:rsidRPr="00D332BD">
              <w:rPr>
                <w:shd w:val="clear" w:color="auto" w:fill="FFFFFF"/>
                <w:lang w:val="uk-UA"/>
              </w:rPr>
              <w:t>, чита</w:t>
            </w:r>
            <w:r w:rsidRPr="00D332BD">
              <w:rPr>
                <w:u w:val="single"/>
                <w:shd w:val="clear" w:color="auto" w:fill="FFFFFF"/>
                <w:lang w:val="uk-UA"/>
              </w:rPr>
              <w:t>ючий</w:t>
            </w:r>
            <w:r w:rsidRPr="00D332BD">
              <w:rPr>
                <w:shd w:val="clear" w:color="auto" w:fill="FFFFFF"/>
                <w:lang w:val="uk-UA"/>
              </w:rPr>
              <w:t xml:space="preserve">), відповідно до якого пропонується уникати їх, оскільки вони є невластивими українській мові, тобто запозиченими з російської мови (є калькою), що є стилістичною помилкою. Для прикладу редакції газет "Хрещатик" та "Урядовий вісник" </w:t>
            </w:r>
            <w:r w:rsidRPr="00D332BD">
              <w:rPr>
                <w:u w:val="single"/>
                <w:shd w:val="clear" w:color="auto" w:fill="FFFFFF"/>
                <w:lang w:val="uk-UA"/>
              </w:rPr>
              <w:t>замість "діючий"</w:t>
            </w:r>
            <w:r w:rsidRPr="00D332BD">
              <w:rPr>
                <w:shd w:val="clear" w:color="auto" w:fill="FFFFFF"/>
                <w:lang w:val="uk-UA"/>
              </w:rPr>
              <w:t xml:space="preserve"> у таких словосполученнях, як діючий прем’єр, діючий правопис, діюча програма, діюче законодавство, радять і </w:t>
            </w:r>
            <w:r w:rsidRPr="00D332BD">
              <w:rPr>
                <w:u w:val="single"/>
                <w:shd w:val="clear" w:color="auto" w:fill="FFFFFF"/>
                <w:lang w:val="uk-UA"/>
              </w:rPr>
              <w:t>вживають чинний</w:t>
            </w:r>
            <w:r w:rsidRPr="00D332BD">
              <w:rPr>
                <w:shd w:val="clear" w:color="auto" w:fill="FFFFFF"/>
                <w:lang w:val="uk-UA"/>
              </w:rPr>
              <w:t xml:space="preserve"> прем’єр, чинний правопис, </w:t>
            </w:r>
            <w:r w:rsidRPr="00D332BD">
              <w:rPr>
                <w:shd w:val="clear" w:color="auto" w:fill="FFFFFF"/>
                <w:lang w:val="uk-UA"/>
              </w:rPr>
              <w:lastRenderedPageBreak/>
              <w:t>чинна програма, чинне законодавство.</w:t>
            </w:r>
          </w:p>
        </w:tc>
        <w:tc>
          <w:tcPr>
            <w:tcW w:w="3686" w:type="dxa"/>
          </w:tcPr>
          <w:p w14:paraId="2F6D819E" w14:textId="77777777" w:rsidR="009A5FE5" w:rsidRPr="007D0CCE" w:rsidRDefault="009A5FE5" w:rsidP="009A5FE5">
            <w:pPr>
              <w:spacing w:after="0"/>
              <w:jc w:val="center"/>
              <w:rPr>
                <w:b/>
              </w:rPr>
            </w:pPr>
            <w:r>
              <w:rPr>
                <w:b/>
              </w:rPr>
              <w:lastRenderedPageBreak/>
              <w:t>Редакційна</w:t>
            </w:r>
            <w:r w:rsidRPr="007D0CCE">
              <w:rPr>
                <w:b/>
              </w:rPr>
              <w:t xml:space="preserve"> правка</w:t>
            </w:r>
            <w:r>
              <w:rPr>
                <w:b/>
              </w:rPr>
              <w:t xml:space="preserve"> </w:t>
            </w:r>
            <w:r>
              <w:rPr>
                <w:b/>
              </w:rPr>
              <w:br/>
              <w:t>(у зв’язку із введенням нового терміну)</w:t>
            </w:r>
            <w:r w:rsidRPr="007D0CCE">
              <w:rPr>
                <w:b/>
              </w:rPr>
              <w:t>.</w:t>
            </w:r>
          </w:p>
          <w:p w14:paraId="17124811" w14:textId="77777777" w:rsidR="009A5FE5" w:rsidRPr="007D0CCE" w:rsidRDefault="009A5FE5" w:rsidP="009A5FE5">
            <w:pPr>
              <w:spacing w:after="0"/>
              <w:jc w:val="center"/>
              <w:rPr>
                <w:b/>
              </w:rPr>
            </w:pPr>
            <w:r w:rsidRPr="007D0CCE">
              <w:rPr>
                <w:b/>
              </w:rPr>
              <w:t>Пропонується врахувати в наступній редакції</w:t>
            </w:r>
          </w:p>
          <w:p w14:paraId="722EC3A7" w14:textId="33637A76" w:rsidR="0037191A" w:rsidRPr="00D332BD" w:rsidRDefault="009A5FE5" w:rsidP="009A5FE5">
            <w:pPr>
              <w:spacing w:before="120" w:after="120"/>
              <w:jc w:val="both"/>
              <w:rPr>
                <w:rFonts w:eastAsia="Times New Roman"/>
              </w:rPr>
            </w:pPr>
            <w:r w:rsidRPr="00D332BD">
              <w:rPr>
                <w:rFonts w:eastAsia="Times New Roman"/>
              </w:rPr>
              <w:t xml:space="preserve"> </w:t>
            </w:r>
            <w:r w:rsidR="0037191A" w:rsidRPr="00D332BD">
              <w:rPr>
                <w:rFonts w:eastAsia="Times New Roman"/>
              </w:rPr>
              <w:t>«2.3. ОСП формує довгострокові сценарії розвитку попиту та пропозиції в ОЕС України, беручи до уваги, зокрема:</w:t>
            </w:r>
          </w:p>
          <w:p w14:paraId="0714E225" w14:textId="77777777" w:rsidR="0037191A" w:rsidRPr="00D332BD" w:rsidRDefault="0037191A" w:rsidP="0037191A">
            <w:pPr>
              <w:spacing w:before="120" w:after="120"/>
              <w:jc w:val="both"/>
              <w:rPr>
                <w:rFonts w:eastAsia="Times New Roman"/>
              </w:rPr>
            </w:pPr>
            <w:r w:rsidRPr="00D332BD">
              <w:rPr>
                <w:rFonts w:eastAsia="Times New Roman"/>
                <w:b/>
              </w:rPr>
              <w:t>стратегічні документи</w:t>
            </w:r>
            <w:r w:rsidRPr="00D332BD">
              <w:rPr>
                <w:rFonts w:eastAsia="Times New Roman"/>
              </w:rPr>
              <w:t xml:space="preserve">, які безпосередньо або опосередковано стосуються питань розвитку у сфері електроенергетики та суміжних сферах (зокрема, щодо енергоефективності, виконання загальнонаціональних вимог з розвитку відновлюваних джерел енергії, обмежень на викиди парникових газів та забруднюючих речовин, </w:t>
            </w:r>
            <w:r w:rsidRPr="00D332BD">
              <w:rPr>
                <w:rFonts w:eastAsia="Times New Roman"/>
                <w:bCs/>
              </w:rPr>
              <w:t>нафтогазової галузі</w:t>
            </w:r>
            <w:r w:rsidRPr="00D332BD">
              <w:rPr>
                <w:rFonts w:eastAsia="Times New Roman"/>
              </w:rPr>
              <w:t>);</w:t>
            </w:r>
          </w:p>
          <w:p w14:paraId="47345E50" w14:textId="77777777" w:rsidR="0037191A" w:rsidRPr="00D332BD" w:rsidRDefault="0037191A" w:rsidP="0037191A">
            <w:pPr>
              <w:spacing w:before="120" w:after="120"/>
              <w:jc w:val="both"/>
              <w:rPr>
                <w:rFonts w:eastAsia="Times New Roman"/>
              </w:rPr>
            </w:pPr>
            <w:r w:rsidRPr="00D332BD">
              <w:rPr>
                <w:rFonts w:eastAsia="Times New Roman"/>
              </w:rPr>
              <w:t>сценарії розвитку економіки;</w:t>
            </w:r>
          </w:p>
          <w:p w14:paraId="3F12F7BB" w14:textId="77777777" w:rsidR="0037191A" w:rsidRPr="00D332BD" w:rsidRDefault="0037191A" w:rsidP="0037191A">
            <w:pPr>
              <w:spacing w:before="120" w:after="120"/>
              <w:jc w:val="both"/>
              <w:rPr>
                <w:rFonts w:eastAsia="Times New Roman"/>
              </w:rPr>
            </w:pPr>
            <w:r w:rsidRPr="00D332BD">
              <w:rPr>
                <w:rFonts w:eastAsia="Times New Roman"/>
              </w:rPr>
              <w:t>структуру споживання та її розвиток;</w:t>
            </w:r>
          </w:p>
          <w:p w14:paraId="55B6A483" w14:textId="77777777" w:rsidR="0037191A" w:rsidRPr="00D332BD" w:rsidRDefault="0037191A" w:rsidP="0037191A">
            <w:pPr>
              <w:spacing w:before="120" w:after="120"/>
              <w:jc w:val="both"/>
              <w:rPr>
                <w:rFonts w:eastAsia="Times New Roman"/>
              </w:rPr>
            </w:pPr>
            <w:r w:rsidRPr="00D332BD">
              <w:rPr>
                <w:rFonts w:eastAsia="Times New Roman"/>
              </w:rPr>
              <w:t>розвиток та інтеграцію енергетичних ринків;</w:t>
            </w:r>
          </w:p>
          <w:p w14:paraId="5AD21ECA" w14:textId="77777777" w:rsidR="0037191A" w:rsidRPr="00D332BD" w:rsidRDefault="0037191A" w:rsidP="0037191A">
            <w:pPr>
              <w:spacing w:before="120" w:after="120"/>
              <w:jc w:val="both"/>
              <w:rPr>
                <w:rFonts w:eastAsia="Times New Roman"/>
              </w:rPr>
            </w:pPr>
            <w:proofErr w:type="spellStart"/>
            <w:r w:rsidRPr="00D332BD">
              <w:rPr>
                <w:rFonts w:eastAsia="Times New Roman"/>
              </w:rPr>
              <w:t>проєкти</w:t>
            </w:r>
            <w:proofErr w:type="spellEnd"/>
            <w:r w:rsidRPr="00D332BD">
              <w:rPr>
                <w:rFonts w:eastAsia="Times New Roman"/>
              </w:rPr>
              <w:t xml:space="preserve"> з розвитку </w:t>
            </w:r>
            <w:r w:rsidRPr="00D332BD">
              <w:rPr>
                <w:rFonts w:eastAsia="Times New Roman"/>
                <w:b/>
              </w:rPr>
              <w:t>джерел потужності</w:t>
            </w:r>
            <w:r w:rsidRPr="00D332BD">
              <w:rPr>
                <w:rFonts w:eastAsia="Times New Roman"/>
              </w:rPr>
              <w:t>, які реалізуються та заплановані;</w:t>
            </w:r>
          </w:p>
          <w:p w14:paraId="49F4061F" w14:textId="7EC4F5F0" w:rsidR="0037191A" w:rsidRPr="00D332BD" w:rsidRDefault="0037191A" w:rsidP="0037191A">
            <w:pPr>
              <w:spacing w:before="120" w:after="120"/>
              <w:jc w:val="both"/>
              <w:rPr>
                <w:rFonts w:eastAsia="Times New Roman"/>
              </w:rPr>
            </w:pPr>
            <w:r w:rsidRPr="00D332BD">
              <w:rPr>
                <w:rFonts w:eastAsia="Times New Roman"/>
              </w:rPr>
              <w:lastRenderedPageBreak/>
              <w:t>плани (прогнози виробників</w:t>
            </w:r>
            <w:r w:rsidR="00034055">
              <w:rPr>
                <w:rFonts w:eastAsia="Times New Roman"/>
              </w:rPr>
              <w:t xml:space="preserve"> </w:t>
            </w:r>
            <w:r w:rsidR="00034055" w:rsidRPr="00034055">
              <w:rPr>
                <w:rFonts w:eastAsia="Times New Roman"/>
                <w:b/>
              </w:rPr>
              <w:t>та ОУЗЕ</w:t>
            </w:r>
            <w:r w:rsidRPr="00D332BD">
              <w:rPr>
                <w:rFonts w:eastAsia="Times New Roman"/>
              </w:rPr>
              <w:t xml:space="preserve">) щодо виводу генеруючих </w:t>
            </w:r>
            <w:proofErr w:type="spellStart"/>
            <w:r w:rsidRPr="00D332BD">
              <w:rPr>
                <w:rFonts w:eastAsia="Times New Roman"/>
              </w:rPr>
              <w:t>потужностей</w:t>
            </w:r>
            <w:proofErr w:type="spellEnd"/>
            <w:r w:rsidRPr="00D332BD">
              <w:rPr>
                <w:rFonts w:eastAsia="Times New Roman"/>
              </w:rPr>
              <w:t xml:space="preserve"> </w:t>
            </w:r>
            <w:bookmarkStart w:id="4" w:name="_GoBack"/>
            <w:bookmarkEnd w:id="4"/>
            <w:r w:rsidR="0098280D">
              <w:rPr>
                <w:rFonts w:eastAsia="Times New Roman"/>
                <w:b/>
              </w:rPr>
              <w:t>та/або УЗЕ</w:t>
            </w:r>
            <w:r w:rsidR="0098280D">
              <w:rPr>
                <w:rFonts w:eastAsia="Times New Roman"/>
              </w:rPr>
              <w:t xml:space="preserve">, </w:t>
            </w:r>
            <w:r w:rsidR="0098280D">
              <w:rPr>
                <w:rFonts w:eastAsia="Times New Roman"/>
                <w:b/>
                <w:bCs/>
              </w:rPr>
              <w:t>та/або заходів управління попитом</w:t>
            </w:r>
            <w:r w:rsidR="0098280D">
              <w:rPr>
                <w:rFonts w:eastAsia="Times New Roman"/>
              </w:rPr>
              <w:t xml:space="preserve"> </w:t>
            </w:r>
            <w:r w:rsidRPr="00D332BD">
              <w:rPr>
                <w:rFonts w:eastAsia="Times New Roman"/>
              </w:rPr>
              <w:t>з експлуатації (консервація, демонтаж);</w:t>
            </w:r>
          </w:p>
          <w:p w14:paraId="319BABD4" w14:textId="77777777" w:rsidR="0037191A" w:rsidRPr="00D332BD" w:rsidRDefault="0037191A" w:rsidP="0037191A">
            <w:pPr>
              <w:spacing w:before="120" w:after="120"/>
              <w:jc w:val="both"/>
              <w:rPr>
                <w:rFonts w:eastAsia="Times New Roman"/>
              </w:rPr>
            </w:pPr>
            <w:proofErr w:type="spellStart"/>
            <w:r w:rsidRPr="00D332BD">
              <w:rPr>
                <w:rFonts w:eastAsia="Times New Roman"/>
              </w:rPr>
              <w:t>проєкти</w:t>
            </w:r>
            <w:proofErr w:type="spellEnd"/>
            <w:r w:rsidRPr="00D332BD">
              <w:rPr>
                <w:rFonts w:eastAsia="Times New Roman"/>
              </w:rPr>
              <w:t xml:space="preserve"> з розвитку системи передачі (у тому числі міждержавних перетинів), які реалізуються та заплановані до реалізації;</w:t>
            </w:r>
          </w:p>
          <w:p w14:paraId="3C1BB251" w14:textId="77777777" w:rsidR="0037191A" w:rsidRPr="00D332BD" w:rsidRDefault="0037191A" w:rsidP="0037191A">
            <w:pPr>
              <w:spacing w:before="120" w:after="120"/>
              <w:jc w:val="both"/>
              <w:rPr>
                <w:rFonts w:eastAsia="Times New Roman"/>
              </w:rPr>
            </w:pPr>
            <w:r w:rsidRPr="00D332BD">
              <w:rPr>
                <w:rFonts w:eastAsia="Times New Roman"/>
              </w:rPr>
              <w:t>потреби щодо резервів для забезпечення операційної безпеки;</w:t>
            </w:r>
          </w:p>
          <w:p w14:paraId="0D94A026" w14:textId="77777777" w:rsidR="0037191A" w:rsidRPr="00D332BD" w:rsidRDefault="0037191A" w:rsidP="0037191A">
            <w:pPr>
              <w:spacing w:before="120" w:after="120"/>
              <w:jc w:val="both"/>
              <w:rPr>
                <w:rFonts w:eastAsia="Times New Roman"/>
                <w:b/>
              </w:rPr>
            </w:pPr>
            <w:proofErr w:type="spellStart"/>
            <w:r w:rsidRPr="00D332BD">
              <w:rPr>
                <w:rFonts w:eastAsia="Times New Roman"/>
                <w:b/>
              </w:rPr>
              <w:t>проєкти</w:t>
            </w:r>
            <w:proofErr w:type="spellEnd"/>
            <w:r w:rsidRPr="00D332BD">
              <w:rPr>
                <w:rFonts w:eastAsia="Times New Roman"/>
                <w:b/>
              </w:rPr>
              <w:t>/прогнози з розвитку газової інфраструктури та її використання;</w:t>
            </w:r>
          </w:p>
          <w:p w14:paraId="19D099AA" w14:textId="77777777" w:rsidR="0037191A" w:rsidRPr="00D332BD" w:rsidRDefault="0037191A" w:rsidP="0037191A">
            <w:pPr>
              <w:spacing w:before="120" w:after="120"/>
              <w:jc w:val="both"/>
              <w:rPr>
                <w:rFonts w:eastAsia="Times New Roman"/>
              </w:rPr>
            </w:pPr>
            <w:r w:rsidRPr="00D332BD">
              <w:rPr>
                <w:rFonts w:eastAsia="Times New Roman"/>
              </w:rPr>
              <w:t>власні припущення (оцінки) щодо можливих змін прогнозних балансів потужності та електричної енергії;</w:t>
            </w:r>
          </w:p>
          <w:p w14:paraId="72A3C9A6" w14:textId="77777777" w:rsidR="0037191A" w:rsidRPr="00D332BD" w:rsidRDefault="0037191A" w:rsidP="0037191A">
            <w:pPr>
              <w:spacing w:before="120" w:after="120"/>
              <w:jc w:val="both"/>
              <w:rPr>
                <w:rFonts w:eastAsia="Times New Roman"/>
              </w:rPr>
            </w:pPr>
            <w:r w:rsidRPr="00D332BD">
              <w:rPr>
                <w:rFonts w:eastAsia="Times New Roman"/>
              </w:rPr>
              <w:t>зовнішньополітичні та зовнішньоекономічні чинники, які є визначальними для розвитку електроенергетичного сектору.</w:t>
            </w:r>
          </w:p>
          <w:p w14:paraId="107BDCAB" w14:textId="77777777" w:rsidR="0037191A" w:rsidRPr="00D332BD" w:rsidRDefault="0037191A" w:rsidP="0037191A">
            <w:pPr>
              <w:spacing w:before="120" w:after="120"/>
              <w:jc w:val="both"/>
              <w:rPr>
                <w:rFonts w:eastAsia="Times New Roman"/>
              </w:rPr>
            </w:pPr>
            <w:r w:rsidRPr="00D332BD">
              <w:rPr>
                <w:rFonts w:eastAsia="Times New Roman"/>
              </w:rPr>
              <w:t xml:space="preserve">Перегляд довгострокових сценаріїв розвитку попиту та пропозиції здійснюється ОСП в обов'язковому порядку щонайменше один раз на п'ять років або у випадку прийняття станом на 1 червня нових, внесення змін до </w:t>
            </w:r>
            <w:r w:rsidRPr="00D332BD">
              <w:rPr>
                <w:rFonts w:eastAsia="Times New Roman"/>
                <w:b/>
              </w:rPr>
              <w:t>чинних</w:t>
            </w:r>
            <w:r w:rsidRPr="00D332BD">
              <w:rPr>
                <w:rFonts w:eastAsia="Times New Roman"/>
              </w:rPr>
              <w:t xml:space="preserve"> </w:t>
            </w:r>
            <w:r w:rsidRPr="00D332BD">
              <w:rPr>
                <w:rFonts w:eastAsia="Times New Roman"/>
                <w:b/>
              </w:rPr>
              <w:t>стратегічних</w:t>
            </w:r>
            <w:r w:rsidRPr="00D332BD">
              <w:rPr>
                <w:rFonts w:eastAsia="Times New Roman"/>
              </w:rPr>
              <w:t xml:space="preserve"> </w:t>
            </w:r>
            <w:r w:rsidRPr="00D332BD">
              <w:rPr>
                <w:rFonts w:eastAsia="Times New Roman"/>
                <w:b/>
              </w:rPr>
              <w:t>та/або законодавчих документів, які безпосередньо або опосередковано стосуються питань розвитку електроенергетики та суміжних сфер.»</w:t>
            </w:r>
          </w:p>
          <w:p w14:paraId="49E9EFD3" w14:textId="3295DB19" w:rsidR="0037191A" w:rsidRPr="00D332BD" w:rsidRDefault="0037191A" w:rsidP="0037191A">
            <w:pPr>
              <w:pStyle w:val="TableParagraph"/>
              <w:spacing w:before="120" w:after="120"/>
              <w:ind w:left="0" w:firstLine="334"/>
              <w:jc w:val="both"/>
              <w:rPr>
                <w:b/>
                <w:lang w:val="uk-UA" w:eastAsia="uk-UA"/>
              </w:rPr>
            </w:pPr>
          </w:p>
        </w:tc>
      </w:tr>
      <w:tr w:rsidR="0037191A" w:rsidRPr="00D332BD" w14:paraId="190DDDD4" w14:textId="77777777" w:rsidTr="0024236A">
        <w:tc>
          <w:tcPr>
            <w:tcW w:w="710" w:type="dxa"/>
            <w:shd w:val="clear" w:color="auto" w:fill="auto"/>
            <w:tcMar>
              <w:top w:w="100" w:type="dxa"/>
              <w:left w:w="100" w:type="dxa"/>
              <w:bottom w:w="100" w:type="dxa"/>
              <w:right w:w="100" w:type="dxa"/>
            </w:tcMar>
            <w:vAlign w:val="center"/>
          </w:tcPr>
          <w:p w14:paraId="603097DD" w14:textId="6C9217FF" w:rsidR="0037191A" w:rsidRPr="00D332BD" w:rsidRDefault="00CB2277" w:rsidP="0037191A">
            <w:pPr>
              <w:tabs>
                <w:tab w:val="left" w:pos="6946"/>
                <w:tab w:val="left" w:pos="7088"/>
              </w:tabs>
              <w:spacing w:before="120" w:after="120"/>
              <w:ind w:left="46"/>
              <w:jc w:val="center"/>
              <w:rPr>
                <w:rStyle w:val="st42"/>
                <w:b/>
              </w:rPr>
            </w:pPr>
            <w:r w:rsidRPr="00D332BD">
              <w:rPr>
                <w:rStyle w:val="st42"/>
                <w:b/>
              </w:rPr>
              <w:lastRenderedPageBreak/>
              <w:t>2.4</w:t>
            </w:r>
          </w:p>
        </w:tc>
        <w:tc>
          <w:tcPr>
            <w:tcW w:w="3927" w:type="dxa"/>
            <w:shd w:val="clear" w:color="auto" w:fill="auto"/>
            <w:tcMar>
              <w:top w:w="100" w:type="dxa"/>
              <w:left w:w="100" w:type="dxa"/>
              <w:bottom w:w="100" w:type="dxa"/>
              <w:right w:w="100" w:type="dxa"/>
            </w:tcMar>
          </w:tcPr>
          <w:p w14:paraId="433EE123" w14:textId="256A01BD" w:rsidR="0037191A" w:rsidRPr="00D332BD" w:rsidRDefault="0037191A" w:rsidP="0037191A">
            <w:pPr>
              <w:spacing w:after="0" w:line="240" w:lineRule="auto"/>
              <w:ind w:firstLine="462"/>
              <w:jc w:val="both"/>
              <w:rPr>
                <w:rFonts w:eastAsia="DengXian"/>
                <w:lang w:eastAsia="uk-UA"/>
              </w:rPr>
            </w:pPr>
            <w:r w:rsidRPr="00D332BD">
              <w:t>2.</w:t>
            </w:r>
            <w:r w:rsidRPr="00D332BD">
              <w:rPr>
                <w:b/>
                <w:bCs/>
              </w:rPr>
              <w:t>4.</w:t>
            </w:r>
            <w:r w:rsidRPr="00D332BD">
              <w:t xml:space="preserve"> Сценарні припущення, при яких формуються </w:t>
            </w:r>
            <w:r w:rsidRPr="00D332BD">
              <w:rPr>
                <w:strike/>
              </w:rPr>
              <w:t>довгострокові</w:t>
            </w:r>
            <w:r w:rsidRPr="00D332BD">
              <w:t xml:space="preserve"> сценарії розвитку попиту та пропозиції в ОЕС України, повинні бути достатньо вірогідними та не суперечливими.</w:t>
            </w:r>
          </w:p>
        </w:tc>
        <w:tc>
          <w:tcPr>
            <w:tcW w:w="3869" w:type="dxa"/>
          </w:tcPr>
          <w:p w14:paraId="4049AE16"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5E4FCC1D" w14:textId="7ACD4D3B" w:rsidR="0037191A" w:rsidRPr="00D332BD" w:rsidRDefault="0037191A" w:rsidP="00142626">
            <w:pPr>
              <w:tabs>
                <w:tab w:val="left" w:pos="3486"/>
              </w:tabs>
              <w:spacing w:after="0"/>
              <w:ind w:left="-49" w:firstLine="416"/>
              <w:jc w:val="both"/>
            </w:pPr>
            <w:r w:rsidRPr="00D332BD">
              <w:t xml:space="preserve">2.4. Сценарні припущення, </w:t>
            </w:r>
            <w:r w:rsidRPr="00D332BD">
              <w:rPr>
                <w:strike/>
              </w:rPr>
              <w:t>при</w:t>
            </w:r>
            <w:r w:rsidRPr="00D332BD">
              <w:t xml:space="preserve"> </w:t>
            </w:r>
            <w:r w:rsidRPr="00D332BD">
              <w:rPr>
                <w:b/>
                <w:bCs/>
              </w:rPr>
              <w:t>за</w:t>
            </w:r>
            <w:r w:rsidRPr="00D332BD">
              <w:t xml:space="preserve"> яких формуються сценарії розвитку попиту та пропозиції в ОЕС України, повинні бути достатньо</w:t>
            </w:r>
            <w:r w:rsidRPr="00D332BD">
              <w:rPr>
                <w:spacing w:val="-49"/>
              </w:rPr>
              <w:t xml:space="preserve"> </w:t>
            </w:r>
            <w:r w:rsidRPr="00D332BD">
              <w:t>вірогідними</w:t>
            </w:r>
            <w:r w:rsidRPr="00D332BD">
              <w:rPr>
                <w:spacing w:val="-49"/>
              </w:rPr>
              <w:t xml:space="preserve"> </w:t>
            </w:r>
            <w:r w:rsidRPr="00D332BD">
              <w:t>та</w:t>
            </w:r>
            <w:r w:rsidRPr="00D332BD">
              <w:rPr>
                <w:spacing w:val="-48"/>
              </w:rPr>
              <w:t xml:space="preserve"> </w:t>
            </w:r>
            <w:r w:rsidRPr="00D332BD">
              <w:t>не</w:t>
            </w:r>
            <w:r w:rsidRPr="00D332BD">
              <w:rPr>
                <w:spacing w:val="-49"/>
              </w:rPr>
              <w:t xml:space="preserve"> </w:t>
            </w:r>
            <w:r w:rsidRPr="00D332BD">
              <w:t>суперечливими.</w:t>
            </w:r>
          </w:p>
        </w:tc>
        <w:tc>
          <w:tcPr>
            <w:tcW w:w="3827" w:type="dxa"/>
          </w:tcPr>
          <w:p w14:paraId="36564A8E" w14:textId="3118CAB8"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Правка редакційного характеру із врахуванням стилістики української мови.</w:t>
            </w:r>
          </w:p>
        </w:tc>
        <w:tc>
          <w:tcPr>
            <w:tcW w:w="3686" w:type="dxa"/>
          </w:tcPr>
          <w:p w14:paraId="2776F125" w14:textId="676CF4C2" w:rsidR="0037191A" w:rsidRPr="00D332BD" w:rsidRDefault="000358F1" w:rsidP="000358F1">
            <w:pPr>
              <w:pStyle w:val="TableParagraph"/>
              <w:spacing w:before="120" w:after="120"/>
              <w:ind w:left="0"/>
              <w:jc w:val="both"/>
              <w:rPr>
                <w:b/>
                <w:lang w:val="uk-UA" w:eastAsia="uk-UA"/>
              </w:rPr>
            </w:pPr>
            <w:r w:rsidRPr="00D332BD">
              <w:rPr>
                <w:b/>
                <w:lang w:val="uk-UA"/>
              </w:rPr>
              <w:t>Пропонується врахувати.</w:t>
            </w:r>
          </w:p>
        </w:tc>
      </w:tr>
      <w:tr w:rsidR="0037191A" w:rsidRPr="00D332BD" w14:paraId="6A0830EA" w14:textId="77777777" w:rsidTr="0024236A">
        <w:tc>
          <w:tcPr>
            <w:tcW w:w="710" w:type="dxa"/>
            <w:shd w:val="clear" w:color="auto" w:fill="auto"/>
            <w:tcMar>
              <w:top w:w="100" w:type="dxa"/>
              <w:left w:w="100" w:type="dxa"/>
              <w:bottom w:w="100" w:type="dxa"/>
              <w:right w:w="100" w:type="dxa"/>
            </w:tcMar>
            <w:vAlign w:val="center"/>
          </w:tcPr>
          <w:p w14:paraId="005BD614" w14:textId="14F755CD" w:rsidR="0037191A" w:rsidRPr="00D332BD" w:rsidRDefault="00CB2277" w:rsidP="0037191A">
            <w:pPr>
              <w:tabs>
                <w:tab w:val="left" w:pos="6946"/>
                <w:tab w:val="left" w:pos="7088"/>
              </w:tabs>
              <w:spacing w:before="120" w:after="120"/>
              <w:ind w:left="46"/>
              <w:jc w:val="center"/>
              <w:rPr>
                <w:rStyle w:val="st42"/>
                <w:b/>
              </w:rPr>
            </w:pPr>
            <w:r w:rsidRPr="00D332BD">
              <w:rPr>
                <w:rStyle w:val="st42"/>
                <w:b/>
              </w:rPr>
              <w:t>2.6</w:t>
            </w:r>
          </w:p>
        </w:tc>
        <w:tc>
          <w:tcPr>
            <w:tcW w:w="3927" w:type="dxa"/>
            <w:shd w:val="clear" w:color="auto" w:fill="auto"/>
            <w:tcMar>
              <w:top w:w="100" w:type="dxa"/>
              <w:left w:w="100" w:type="dxa"/>
              <w:bottom w:w="100" w:type="dxa"/>
              <w:right w:w="100" w:type="dxa"/>
            </w:tcMar>
          </w:tcPr>
          <w:p w14:paraId="34562407" w14:textId="7447AB31" w:rsidR="0037191A" w:rsidRPr="00D332BD" w:rsidRDefault="0037191A" w:rsidP="00C172EC">
            <w:pPr>
              <w:spacing w:after="0"/>
              <w:ind w:firstLine="320"/>
              <w:jc w:val="both"/>
            </w:pPr>
            <w:r w:rsidRPr="00D332BD">
              <w:rPr>
                <w:b/>
                <w:bCs/>
              </w:rPr>
              <w:t>2.6.</w:t>
            </w:r>
            <w:r w:rsidRPr="00D332BD">
              <w:t xml:space="preserve"> Формування найбільш ймовірного (базового) сценарію на перспективу найближчих 10 років повинно базуватися на результатах багатофакторного аналізу показників розроблених довгострокових сценаріїв розвитку попиту та пропозиції з оцінкою ризиків порушення вимог безпеки постачання.</w:t>
            </w:r>
          </w:p>
          <w:p w14:paraId="67B0E0D4" w14:textId="77777777" w:rsidR="0037191A" w:rsidRPr="00D332BD" w:rsidRDefault="0037191A" w:rsidP="00C172EC">
            <w:pPr>
              <w:spacing w:after="0"/>
              <w:ind w:firstLine="320"/>
              <w:jc w:val="both"/>
              <w:rPr>
                <w:bCs/>
              </w:rPr>
            </w:pPr>
            <w:r w:rsidRPr="00D332BD">
              <w:rPr>
                <w:bCs/>
              </w:rPr>
              <w:t>Для формування базового сценарію ОСП розглядає та наводить у Звіті за результатами проведених консультацій із заінтересованими сторонами різні сценарні припущення та дані щодо:</w:t>
            </w:r>
          </w:p>
          <w:p w14:paraId="07AE1F61" w14:textId="77777777" w:rsidR="0037191A" w:rsidRPr="00D332BD" w:rsidRDefault="0037191A" w:rsidP="00C172EC">
            <w:pPr>
              <w:spacing w:after="0"/>
              <w:ind w:firstLine="320"/>
              <w:jc w:val="both"/>
              <w:rPr>
                <w:bCs/>
              </w:rPr>
            </w:pPr>
            <w:r w:rsidRPr="00D332BD">
              <w:rPr>
                <w:bCs/>
              </w:rPr>
              <w:t>розвитку міждержавних перетинів;</w:t>
            </w:r>
          </w:p>
          <w:p w14:paraId="3DF6711A" w14:textId="77777777" w:rsidR="0037191A" w:rsidRPr="00D332BD" w:rsidRDefault="0037191A" w:rsidP="00C172EC">
            <w:pPr>
              <w:spacing w:after="0"/>
              <w:ind w:firstLine="320"/>
              <w:jc w:val="both"/>
              <w:rPr>
                <w:bCs/>
              </w:rPr>
            </w:pPr>
            <w:r w:rsidRPr="00D332BD">
              <w:rPr>
                <w:bCs/>
              </w:rPr>
              <w:t>розвитку системи передачі зокрема, в частині усунення мережевих обмежень видачі потужності;</w:t>
            </w:r>
          </w:p>
          <w:p w14:paraId="325DDA5F" w14:textId="77777777" w:rsidR="0037191A" w:rsidRPr="00D332BD" w:rsidRDefault="0037191A" w:rsidP="00C172EC">
            <w:pPr>
              <w:spacing w:after="0"/>
              <w:ind w:firstLine="320"/>
              <w:jc w:val="both"/>
              <w:rPr>
                <w:bCs/>
              </w:rPr>
            </w:pPr>
            <w:r w:rsidRPr="00D332BD">
              <w:rPr>
                <w:bCs/>
              </w:rPr>
              <w:t>розвитку різних типів генеруючих потужностей;</w:t>
            </w:r>
          </w:p>
          <w:p w14:paraId="558F45E1" w14:textId="77777777" w:rsidR="0037191A" w:rsidRPr="00D332BD" w:rsidRDefault="0037191A" w:rsidP="00C172EC">
            <w:pPr>
              <w:spacing w:after="0"/>
              <w:ind w:firstLine="320"/>
              <w:jc w:val="both"/>
              <w:rPr>
                <w:bCs/>
              </w:rPr>
            </w:pPr>
            <w:r w:rsidRPr="00D332BD">
              <w:rPr>
                <w:bCs/>
              </w:rPr>
              <w:t>розвитку електротранспорту та відповідної інфраструктури;</w:t>
            </w:r>
          </w:p>
          <w:p w14:paraId="74789AA2" w14:textId="77777777" w:rsidR="0037191A" w:rsidRPr="00D332BD" w:rsidRDefault="0037191A" w:rsidP="00C172EC">
            <w:pPr>
              <w:spacing w:after="0"/>
              <w:ind w:firstLine="320"/>
              <w:jc w:val="both"/>
              <w:rPr>
                <w:bCs/>
              </w:rPr>
            </w:pPr>
            <w:r w:rsidRPr="00D332BD">
              <w:rPr>
                <w:bCs/>
              </w:rPr>
              <w:t>розвитку УЗЕ, заходів управління попитом;</w:t>
            </w:r>
          </w:p>
          <w:p w14:paraId="51D12725" w14:textId="77777777" w:rsidR="0037191A" w:rsidRPr="00D332BD" w:rsidRDefault="0037191A" w:rsidP="00C172EC">
            <w:pPr>
              <w:spacing w:after="0"/>
              <w:ind w:firstLine="320"/>
              <w:jc w:val="both"/>
              <w:rPr>
                <w:bCs/>
              </w:rPr>
            </w:pPr>
            <w:r w:rsidRPr="00D332BD">
              <w:rPr>
                <w:bCs/>
              </w:rPr>
              <w:t xml:space="preserve">оцінки економічної дохідності роботи на ринку генеруючих потужностей, УЗЕ та заходів </w:t>
            </w:r>
            <w:r w:rsidRPr="00D332BD">
              <w:rPr>
                <w:bCs/>
              </w:rPr>
              <w:lastRenderedPageBreak/>
              <w:t>управління попитом (у тому числі з урахуванням змін у механізмах функціонування ринку електричної енергії (його сегментів).</w:t>
            </w:r>
          </w:p>
          <w:p w14:paraId="5FD79EAA" w14:textId="77777777" w:rsidR="0037191A" w:rsidRPr="00D332BD" w:rsidRDefault="0037191A" w:rsidP="00C172EC">
            <w:pPr>
              <w:spacing w:after="0"/>
              <w:ind w:firstLine="320"/>
              <w:jc w:val="both"/>
              <w:rPr>
                <w:bCs/>
              </w:rPr>
            </w:pPr>
            <w:r w:rsidRPr="00D332BD">
              <w:rPr>
                <w:bCs/>
              </w:rPr>
              <w:t>ОСП співпрацює з оператором газотранспортної системи, оператором газосховищ у питаннях формування поточної та прогнозної інформації щодо потреби України в природному газі та стану її забезпечення на відповідну перспективу.</w:t>
            </w:r>
          </w:p>
          <w:p w14:paraId="6DEED2FF" w14:textId="77777777" w:rsidR="0037191A" w:rsidRPr="00D332BD" w:rsidRDefault="0037191A" w:rsidP="00C172EC">
            <w:pPr>
              <w:spacing w:after="0"/>
              <w:ind w:firstLine="320"/>
              <w:jc w:val="both"/>
              <w:rPr>
                <w:bCs/>
              </w:rPr>
            </w:pPr>
            <w:r w:rsidRPr="00D332BD">
              <w:rPr>
                <w:bCs/>
              </w:rPr>
              <w:t xml:space="preserve">ОСП оприлюднює </w:t>
            </w:r>
            <w:proofErr w:type="spellStart"/>
            <w:r w:rsidRPr="00D332BD">
              <w:rPr>
                <w:bCs/>
              </w:rPr>
              <w:t>проєкти</w:t>
            </w:r>
            <w:proofErr w:type="spellEnd"/>
            <w:r w:rsidRPr="00D332BD">
              <w:rPr>
                <w:bCs/>
              </w:rPr>
              <w:t xml:space="preserve"> довгострокових сценаріїв розвитку попиту та пропозиції, базовий сценарій та сценарії, що розглядалися при його формуванні, опис та обґрунтування прийнятих припущень при їх формуванні на офіційному </w:t>
            </w:r>
            <w:proofErr w:type="spellStart"/>
            <w:r w:rsidRPr="00D332BD">
              <w:rPr>
                <w:bCs/>
              </w:rPr>
              <w:t>вебсайті</w:t>
            </w:r>
            <w:proofErr w:type="spellEnd"/>
            <w:r w:rsidRPr="00D332BD">
              <w:rPr>
                <w:bCs/>
              </w:rPr>
              <w:t xml:space="preserve"> та надає його на розгляд Регулятору.</w:t>
            </w:r>
          </w:p>
          <w:p w14:paraId="5E3067D3" w14:textId="7E216869" w:rsidR="0037191A" w:rsidRPr="00D332BD" w:rsidRDefault="0037191A" w:rsidP="00C172EC">
            <w:pPr>
              <w:spacing w:after="0" w:line="240" w:lineRule="auto"/>
              <w:ind w:firstLine="320"/>
              <w:jc w:val="both"/>
              <w:rPr>
                <w:rFonts w:eastAsia="DengXian"/>
                <w:lang w:eastAsia="uk-UA"/>
              </w:rPr>
            </w:pPr>
            <w:r w:rsidRPr="00D332BD">
              <w:rPr>
                <w:bCs/>
              </w:rPr>
              <w:t>Зауваження до проєктів запропонованих сценаріїв надаються Регулятором та зацікавленими сторонами протягом 30 робочих днів.</w:t>
            </w:r>
          </w:p>
        </w:tc>
        <w:tc>
          <w:tcPr>
            <w:tcW w:w="3869" w:type="dxa"/>
          </w:tcPr>
          <w:p w14:paraId="65A8669E"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4474E6C4" w14:textId="77777777" w:rsidR="0037191A" w:rsidRPr="00D332BD" w:rsidRDefault="0037191A" w:rsidP="00142626">
            <w:pPr>
              <w:tabs>
                <w:tab w:val="left" w:pos="3486"/>
              </w:tabs>
              <w:spacing w:after="120"/>
              <w:ind w:left="-49" w:firstLine="416"/>
              <w:jc w:val="both"/>
            </w:pPr>
            <w:r w:rsidRPr="00D332BD">
              <w:t xml:space="preserve">2.6. Формування найбільш ймовірного (базового) сценарію на перспективу найближчих 10 років повинно базуватися на результатах багатофакторного аналізу показників розроблених довгострокових сценаріїв розвитку попиту та пропозиції з оцінкою ризиків порушення вимог безпеки постачання </w:t>
            </w:r>
            <w:r w:rsidRPr="00D332BD">
              <w:rPr>
                <w:b/>
                <w:bCs/>
              </w:rPr>
              <w:t>електричної енергії</w:t>
            </w:r>
            <w:r w:rsidRPr="00D332BD">
              <w:t>.</w:t>
            </w:r>
          </w:p>
          <w:p w14:paraId="53C5C29F" w14:textId="77777777" w:rsidR="0037191A" w:rsidRPr="00D332BD" w:rsidRDefault="0037191A" w:rsidP="00142626">
            <w:pPr>
              <w:pStyle w:val="TableParagraph"/>
              <w:tabs>
                <w:tab w:val="left" w:pos="3486"/>
              </w:tabs>
              <w:ind w:left="-49" w:firstLine="416"/>
              <w:jc w:val="both"/>
              <w:rPr>
                <w:lang w:val="uk-UA"/>
              </w:rPr>
            </w:pPr>
            <w:r w:rsidRPr="00D332BD">
              <w:rPr>
                <w:lang w:val="uk-UA"/>
              </w:rPr>
              <w:t>…</w:t>
            </w:r>
          </w:p>
          <w:p w14:paraId="64C82A4C" w14:textId="77777777" w:rsidR="0037191A" w:rsidRPr="00D332BD" w:rsidRDefault="0037191A" w:rsidP="00142626">
            <w:pPr>
              <w:pStyle w:val="TableParagraph"/>
              <w:tabs>
                <w:tab w:val="left" w:pos="3486"/>
              </w:tabs>
              <w:ind w:left="-49" w:firstLine="416"/>
              <w:jc w:val="both"/>
              <w:rPr>
                <w:lang w:val="uk-UA"/>
              </w:rPr>
            </w:pPr>
          </w:p>
          <w:p w14:paraId="6E0B8BF5" w14:textId="77777777" w:rsidR="0037191A" w:rsidRPr="00D332BD" w:rsidRDefault="0037191A" w:rsidP="00142626">
            <w:pPr>
              <w:pStyle w:val="TableParagraph"/>
              <w:tabs>
                <w:tab w:val="left" w:pos="3486"/>
              </w:tabs>
              <w:ind w:left="-49" w:firstLine="416"/>
              <w:jc w:val="both"/>
              <w:rPr>
                <w:lang w:val="uk-UA"/>
              </w:rPr>
            </w:pPr>
          </w:p>
          <w:p w14:paraId="4C053ADA" w14:textId="77777777" w:rsidR="0037191A" w:rsidRPr="00D332BD" w:rsidRDefault="0037191A" w:rsidP="00142626">
            <w:pPr>
              <w:pStyle w:val="TableParagraph"/>
              <w:tabs>
                <w:tab w:val="left" w:pos="3486"/>
              </w:tabs>
              <w:ind w:left="-49" w:firstLine="416"/>
              <w:jc w:val="both"/>
              <w:rPr>
                <w:lang w:val="uk-UA"/>
              </w:rPr>
            </w:pPr>
          </w:p>
          <w:p w14:paraId="7FAF98FB" w14:textId="77777777" w:rsidR="0037191A" w:rsidRPr="00D332BD" w:rsidRDefault="0037191A" w:rsidP="00142626">
            <w:pPr>
              <w:pStyle w:val="TableParagraph"/>
              <w:tabs>
                <w:tab w:val="left" w:pos="3486"/>
              </w:tabs>
              <w:ind w:left="-49" w:firstLine="416"/>
              <w:jc w:val="both"/>
              <w:rPr>
                <w:lang w:val="uk-UA"/>
              </w:rPr>
            </w:pPr>
          </w:p>
          <w:p w14:paraId="0E8CC295" w14:textId="77777777" w:rsidR="0037191A" w:rsidRPr="00D332BD" w:rsidRDefault="0037191A" w:rsidP="00142626">
            <w:pPr>
              <w:pStyle w:val="TableParagraph"/>
              <w:tabs>
                <w:tab w:val="left" w:pos="3486"/>
              </w:tabs>
              <w:ind w:left="-49" w:firstLine="416"/>
              <w:jc w:val="both"/>
              <w:rPr>
                <w:lang w:val="uk-UA"/>
              </w:rPr>
            </w:pPr>
          </w:p>
          <w:p w14:paraId="49118919" w14:textId="77777777" w:rsidR="0037191A" w:rsidRPr="00D332BD" w:rsidRDefault="0037191A" w:rsidP="00142626">
            <w:pPr>
              <w:pStyle w:val="TableParagraph"/>
              <w:tabs>
                <w:tab w:val="left" w:pos="3486"/>
              </w:tabs>
              <w:ind w:left="-49" w:firstLine="416"/>
              <w:jc w:val="both"/>
              <w:rPr>
                <w:lang w:val="uk-UA"/>
              </w:rPr>
            </w:pPr>
          </w:p>
          <w:p w14:paraId="40C55C0C" w14:textId="77777777" w:rsidR="0037191A" w:rsidRPr="00D332BD" w:rsidRDefault="0037191A" w:rsidP="00142626">
            <w:pPr>
              <w:pStyle w:val="TableParagraph"/>
              <w:tabs>
                <w:tab w:val="left" w:pos="3486"/>
              </w:tabs>
              <w:ind w:left="-49" w:firstLine="416"/>
              <w:jc w:val="both"/>
              <w:rPr>
                <w:lang w:val="uk-UA"/>
              </w:rPr>
            </w:pPr>
          </w:p>
          <w:p w14:paraId="6E691BA3" w14:textId="77777777" w:rsidR="0037191A" w:rsidRPr="00D332BD" w:rsidRDefault="0037191A" w:rsidP="00142626">
            <w:pPr>
              <w:pStyle w:val="TableParagraph"/>
              <w:tabs>
                <w:tab w:val="left" w:pos="3486"/>
              </w:tabs>
              <w:ind w:left="-49" w:firstLine="416"/>
              <w:jc w:val="both"/>
              <w:rPr>
                <w:lang w:val="uk-UA"/>
              </w:rPr>
            </w:pPr>
          </w:p>
          <w:p w14:paraId="51562FE7" w14:textId="77777777" w:rsidR="0037191A" w:rsidRPr="00D332BD" w:rsidRDefault="0037191A" w:rsidP="00142626">
            <w:pPr>
              <w:pStyle w:val="TableParagraph"/>
              <w:tabs>
                <w:tab w:val="left" w:pos="3486"/>
              </w:tabs>
              <w:ind w:left="-49" w:firstLine="416"/>
              <w:jc w:val="both"/>
              <w:rPr>
                <w:lang w:val="uk-UA"/>
              </w:rPr>
            </w:pPr>
          </w:p>
          <w:p w14:paraId="72789C23" w14:textId="77777777" w:rsidR="0037191A" w:rsidRPr="00D332BD" w:rsidRDefault="0037191A" w:rsidP="00142626">
            <w:pPr>
              <w:pStyle w:val="TableParagraph"/>
              <w:tabs>
                <w:tab w:val="left" w:pos="3486"/>
              </w:tabs>
              <w:ind w:left="-49" w:firstLine="416"/>
              <w:jc w:val="both"/>
              <w:rPr>
                <w:lang w:val="uk-UA"/>
              </w:rPr>
            </w:pPr>
          </w:p>
          <w:p w14:paraId="180AE826" w14:textId="77777777" w:rsidR="0037191A" w:rsidRPr="00D332BD" w:rsidRDefault="0037191A" w:rsidP="00142626">
            <w:pPr>
              <w:pStyle w:val="TableParagraph"/>
              <w:tabs>
                <w:tab w:val="left" w:pos="3486"/>
              </w:tabs>
              <w:ind w:left="-49" w:firstLine="416"/>
              <w:jc w:val="both"/>
              <w:rPr>
                <w:lang w:val="uk-UA"/>
              </w:rPr>
            </w:pPr>
          </w:p>
          <w:p w14:paraId="7578AFFA" w14:textId="77777777" w:rsidR="0037191A" w:rsidRPr="00D332BD" w:rsidRDefault="0037191A" w:rsidP="00142626">
            <w:pPr>
              <w:pStyle w:val="TableParagraph"/>
              <w:tabs>
                <w:tab w:val="left" w:pos="3486"/>
              </w:tabs>
              <w:ind w:left="-49" w:firstLine="416"/>
              <w:jc w:val="both"/>
              <w:rPr>
                <w:lang w:val="uk-UA"/>
              </w:rPr>
            </w:pPr>
          </w:p>
          <w:p w14:paraId="3203F02C" w14:textId="377D27B0" w:rsidR="0037191A" w:rsidRDefault="0037191A" w:rsidP="00142626">
            <w:pPr>
              <w:pStyle w:val="TableParagraph"/>
              <w:tabs>
                <w:tab w:val="left" w:pos="3486"/>
              </w:tabs>
              <w:ind w:left="-49" w:firstLine="416"/>
              <w:jc w:val="both"/>
              <w:rPr>
                <w:lang w:val="uk-UA"/>
              </w:rPr>
            </w:pPr>
          </w:p>
          <w:p w14:paraId="576864AA" w14:textId="5AEAA81F" w:rsidR="00D332BD" w:rsidRDefault="00D332BD" w:rsidP="00142626">
            <w:pPr>
              <w:pStyle w:val="TableParagraph"/>
              <w:tabs>
                <w:tab w:val="left" w:pos="3486"/>
              </w:tabs>
              <w:ind w:left="-49" w:firstLine="416"/>
              <w:jc w:val="both"/>
              <w:rPr>
                <w:lang w:val="uk-UA"/>
              </w:rPr>
            </w:pPr>
          </w:p>
          <w:p w14:paraId="77408958" w14:textId="01E1FE3E" w:rsidR="00D332BD" w:rsidRDefault="00D332BD" w:rsidP="00142626">
            <w:pPr>
              <w:pStyle w:val="TableParagraph"/>
              <w:tabs>
                <w:tab w:val="left" w:pos="3486"/>
              </w:tabs>
              <w:ind w:left="-49" w:firstLine="416"/>
              <w:jc w:val="both"/>
              <w:rPr>
                <w:lang w:val="uk-UA"/>
              </w:rPr>
            </w:pPr>
          </w:p>
          <w:p w14:paraId="55E33B02" w14:textId="095B9532" w:rsidR="00D332BD" w:rsidRDefault="00D332BD" w:rsidP="00142626">
            <w:pPr>
              <w:pStyle w:val="TableParagraph"/>
              <w:tabs>
                <w:tab w:val="left" w:pos="3486"/>
              </w:tabs>
              <w:ind w:left="-49" w:firstLine="416"/>
              <w:jc w:val="both"/>
              <w:rPr>
                <w:lang w:val="uk-UA"/>
              </w:rPr>
            </w:pPr>
          </w:p>
          <w:p w14:paraId="19776500" w14:textId="146A6F91" w:rsidR="00D332BD" w:rsidRDefault="00D332BD" w:rsidP="00142626">
            <w:pPr>
              <w:pStyle w:val="TableParagraph"/>
              <w:tabs>
                <w:tab w:val="left" w:pos="3486"/>
              </w:tabs>
              <w:ind w:left="-49" w:firstLine="416"/>
              <w:jc w:val="both"/>
              <w:rPr>
                <w:lang w:val="uk-UA"/>
              </w:rPr>
            </w:pPr>
          </w:p>
          <w:p w14:paraId="5246DADA" w14:textId="0346BA7C" w:rsidR="00D332BD" w:rsidRDefault="00D332BD" w:rsidP="00142626">
            <w:pPr>
              <w:pStyle w:val="TableParagraph"/>
              <w:tabs>
                <w:tab w:val="left" w:pos="3486"/>
              </w:tabs>
              <w:ind w:left="-49" w:firstLine="416"/>
              <w:jc w:val="both"/>
              <w:rPr>
                <w:lang w:val="uk-UA"/>
              </w:rPr>
            </w:pPr>
          </w:p>
          <w:p w14:paraId="05AF571C" w14:textId="77777777" w:rsidR="00D332BD" w:rsidRDefault="00D332BD" w:rsidP="00142626">
            <w:pPr>
              <w:jc w:val="both"/>
            </w:pPr>
          </w:p>
          <w:p w14:paraId="5C21A69E" w14:textId="2AD9EEEA" w:rsidR="0037191A" w:rsidRPr="00D332BD" w:rsidRDefault="0037191A" w:rsidP="00142626">
            <w:pPr>
              <w:jc w:val="both"/>
            </w:pPr>
            <w:r w:rsidRPr="00D332BD">
              <w:t>оцінки</w:t>
            </w:r>
            <w:r w:rsidRPr="00D332BD">
              <w:rPr>
                <w:spacing w:val="-34"/>
              </w:rPr>
              <w:t xml:space="preserve"> </w:t>
            </w:r>
            <w:r w:rsidRPr="00D332BD">
              <w:t>економічної</w:t>
            </w:r>
            <w:r w:rsidRPr="00D332BD">
              <w:rPr>
                <w:spacing w:val="-33"/>
              </w:rPr>
              <w:t xml:space="preserve"> </w:t>
            </w:r>
            <w:r w:rsidRPr="00D332BD">
              <w:t>дохідності</w:t>
            </w:r>
            <w:r w:rsidRPr="00D332BD">
              <w:rPr>
                <w:spacing w:val="-34"/>
              </w:rPr>
              <w:t xml:space="preserve"> </w:t>
            </w:r>
            <w:r w:rsidRPr="00D332BD">
              <w:t>роботи</w:t>
            </w:r>
            <w:r w:rsidRPr="00D332BD">
              <w:rPr>
                <w:spacing w:val="-33"/>
              </w:rPr>
              <w:t xml:space="preserve"> </w:t>
            </w:r>
            <w:r w:rsidRPr="00D332BD">
              <w:t>на</w:t>
            </w:r>
            <w:r w:rsidRPr="00D332BD">
              <w:rPr>
                <w:spacing w:val="-33"/>
              </w:rPr>
              <w:t xml:space="preserve"> </w:t>
            </w:r>
            <w:r w:rsidRPr="00D332BD">
              <w:t xml:space="preserve">ринку </w:t>
            </w:r>
            <w:r w:rsidRPr="00D332BD">
              <w:rPr>
                <w:b/>
              </w:rPr>
              <w:t>електричної енергії</w:t>
            </w:r>
            <w:r w:rsidRPr="00D332BD">
              <w:t xml:space="preserve"> генеруючих</w:t>
            </w:r>
            <w:r w:rsidRPr="00D332BD">
              <w:rPr>
                <w:spacing w:val="-48"/>
              </w:rPr>
              <w:t xml:space="preserve"> </w:t>
            </w:r>
            <w:r w:rsidRPr="00D332BD">
              <w:t xml:space="preserve">потужностей, УЗЕ та заходів управління попитом (у тому числі з урахуванням змін у механізмах функціонування ринку електричної енергії </w:t>
            </w:r>
            <w:r w:rsidRPr="00D332BD">
              <w:rPr>
                <w:strike/>
              </w:rPr>
              <w:t>(</w:t>
            </w:r>
            <w:r w:rsidRPr="00D332BD">
              <w:rPr>
                <w:bCs/>
                <w:strike/>
              </w:rPr>
              <w:t>його</w:t>
            </w:r>
            <w:r w:rsidRPr="00D332BD">
              <w:rPr>
                <w:bCs/>
                <w:strike/>
                <w:spacing w:val="-23"/>
              </w:rPr>
              <w:t xml:space="preserve"> </w:t>
            </w:r>
            <w:r w:rsidRPr="00D332BD">
              <w:rPr>
                <w:bCs/>
                <w:strike/>
              </w:rPr>
              <w:t>сегментів</w:t>
            </w:r>
            <w:r w:rsidRPr="00D332BD">
              <w:rPr>
                <w:bCs/>
              </w:rPr>
              <w:t>).</w:t>
            </w:r>
          </w:p>
          <w:p w14:paraId="1201E50D" w14:textId="77777777" w:rsidR="0037191A" w:rsidRPr="00D332BD" w:rsidRDefault="0037191A" w:rsidP="00142626">
            <w:pPr>
              <w:jc w:val="both"/>
            </w:pPr>
            <w:r w:rsidRPr="00D332BD">
              <w:t>…</w:t>
            </w:r>
          </w:p>
          <w:p w14:paraId="6DBCDB8B" w14:textId="77777777" w:rsidR="0037191A" w:rsidRPr="00D332BD" w:rsidRDefault="0037191A" w:rsidP="00142626">
            <w:pPr>
              <w:jc w:val="both"/>
            </w:pPr>
          </w:p>
          <w:p w14:paraId="013F49B4" w14:textId="32AD8751" w:rsidR="0037191A" w:rsidRDefault="0037191A" w:rsidP="00142626">
            <w:pPr>
              <w:jc w:val="both"/>
            </w:pPr>
          </w:p>
          <w:p w14:paraId="462D0677" w14:textId="77777777" w:rsidR="00D332BD" w:rsidRPr="00D332BD" w:rsidRDefault="00D332BD" w:rsidP="00142626">
            <w:pPr>
              <w:jc w:val="both"/>
            </w:pPr>
          </w:p>
          <w:p w14:paraId="73FB2893" w14:textId="77777777" w:rsidR="0037191A" w:rsidRPr="00D332BD" w:rsidRDefault="0037191A" w:rsidP="00142626">
            <w:pPr>
              <w:jc w:val="both"/>
            </w:pPr>
            <w:r w:rsidRPr="00D332BD">
              <w:t xml:space="preserve">ОСП оприлюднює </w:t>
            </w:r>
            <w:proofErr w:type="spellStart"/>
            <w:r w:rsidRPr="00D332BD">
              <w:rPr>
                <w:bCs/>
              </w:rPr>
              <w:t>проєкти</w:t>
            </w:r>
            <w:proofErr w:type="spellEnd"/>
            <w:r w:rsidRPr="00D332BD">
              <w:rPr>
                <w:bCs/>
              </w:rPr>
              <w:t xml:space="preserve"> </w:t>
            </w:r>
            <w:r w:rsidRPr="00D332BD">
              <w:t>довгострокових</w:t>
            </w:r>
            <w:r w:rsidRPr="00D332BD">
              <w:rPr>
                <w:spacing w:val="-49"/>
              </w:rPr>
              <w:t xml:space="preserve"> </w:t>
            </w:r>
            <w:r w:rsidRPr="00D332BD">
              <w:t>сценаріїв</w:t>
            </w:r>
            <w:r w:rsidRPr="00D332BD">
              <w:rPr>
                <w:spacing w:val="-48"/>
              </w:rPr>
              <w:t xml:space="preserve"> </w:t>
            </w:r>
            <w:r w:rsidRPr="00D332BD">
              <w:t>розвитку</w:t>
            </w:r>
            <w:r w:rsidRPr="00D332BD">
              <w:rPr>
                <w:spacing w:val="-48"/>
              </w:rPr>
              <w:t xml:space="preserve"> </w:t>
            </w:r>
            <w:r w:rsidRPr="00D332BD">
              <w:t>попиту</w:t>
            </w:r>
            <w:r w:rsidRPr="00D332BD">
              <w:rPr>
                <w:spacing w:val="-48"/>
              </w:rPr>
              <w:t xml:space="preserve"> </w:t>
            </w:r>
            <w:r w:rsidRPr="00D332BD">
              <w:t>та пропозиції,</w:t>
            </w:r>
            <w:r w:rsidRPr="00D332BD">
              <w:rPr>
                <w:spacing w:val="-38"/>
              </w:rPr>
              <w:t xml:space="preserve"> </w:t>
            </w:r>
            <w:r w:rsidRPr="00D332BD">
              <w:t>базовий</w:t>
            </w:r>
            <w:r w:rsidRPr="00D332BD">
              <w:rPr>
                <w:spacing w:val="-37"/>
              </w:rPr>
              <w:t xml:space="preserve"> </w:t>
            </w:r>
            <w:r w:rsidRPr="00D332BD">
              <w:t>сценарій</w:t>
            </w:r>
            <w:r w:rsidRPr="00D332BD">
              <w:rPr>
                <w:spacing w:val="-38"/>
              </w:rPr>
              <w:t xml:space="preserve"> </w:t>
            </w:r>
            <w:r w:rsidRPr="00D332BD">
              <w:t>та</w:t>
            </w:r>
            <w:r w:rsidRPr="00D332BD">
              <w:rPr>
                <w:spacing w:val="-38"/>
              </w:rPr>
              <w:t xml:space="preserve"> </w:t>
            </w:r>
            <w:r w:rsidRPr="00D332BD">
              <w:t>сценарії,</w:t>
            </w:r>
            <w:r w:rsidRPr="00D332BD">
              <w:rPr>
                <w:spacing w:val="-38"/>
              </w:rPr>
              <w:t xml:space="preserve"> </w:t>
            </w:r>
            <w:r w:rsidRPr="00D332BD">
              <w:t>що розглядалися</w:t>
            </w:r>
            <w:r w:rsidRPr="00D332BD">
              <w:rPr>
                <w:spacing w:val="-35"/>
              </w:rPr>
              <w:t xml:space="preserve"> </w:t>
            </w:r>
            <w:r w:rsidRPr="00D332BD">
              <w:t>при</w:t>
            </w:r>
            <w:r w:rsidRPr="00D332BD">
              <w:rPr>
                <w:spacing w:val="-35"/>
              </w:rPr>
              <w:t xml:space="preserve"> </w:t>
            </w:r>
            <w:r w:rsidRPr="00D332BD">
              <w:t>його</w:t>
            </w:r>
            <w:r w:rsidRPr="00D332BD">
              <w:rPr>
                <w:spacing w:val="-34"/>
              </w:rPr>
              <w:t xml:space="preserve"> </w:t>
            </w:r>
            <w:r w:rsidRPr="00D332BD">
              <w:t>формуванні,</w:t>
            </w:r>
            <w:r w:rsidRPr="00D332BD">
              <w:rPr>
                <w:spacing w:val="-35"/>
              </w:rPr>
              <w:t xml:space="preserve"> </w:t>
            </w:r>
            <w:r w:rsidRPr="00D332BD">
              <w:t>опис</w:t>
            </w:r>
            <w:r w:rsidRPr="00D332BD">
              <w:rPr>
                <w:spacing w:val="-35"/>
              </w:rPr>
              <w:t xml:space="preserve"> </w:t>
            </w:r>
            <w:r w:rsidRPr="00D332BD">
              <w:t>та обґрунтування</w:t>
            </w:r>
            <w:r w:rsidRPr="00D332BD">
              <w:rPr>
                <w:spacing w:val="-33"/>
              </w:rPr>
              <w:t xml:space="preserve"> </w:t>
            </w:r>
            <w:r w:rsidRPr="00D332BD">
              <w:t>прийнятих</w:t>
            </w:r>
            <w:r w:rsidRPr="00D332BD">
              <w:rPr>
                <w:spacing w:val="-33"/>
              </w:rPr>
              <w:t xml:space="preserve"> </w:t>
            </w:r>
            <w:r w:rsidRPr="00D332BD">
              <w:t>припущень</w:t>
            </w:r>
            <w:r w:rsidRPr="00D332BD">
              <w:rPr>
                <w:spacing w:val="-32"/>
              </w:rPr>
              <w:t xml:space="preserve"> </w:t>
            </w:r>
            <w:r w:rsidRPr="00D332BD">
              <w:t>при</w:t>
            </w:r>
            <w:r w:rsidRPr="00D332BD">
              <w:rPr>
                <w:spacing w:val="-32"/>
              </w:rPr>
              <w:t xml:space="preserve"> </w:t>
            </w:r>
            <w:r w:rsidRPr="00D332BD">
              <w:t>їх формуванні</w:t>
            </w:r>
            <w:r w:rsidRPr="00D332BD">
              <w:rPr>
                <w:spacing w:val="-38"/>
              </w:rPr>
              <w:t xml:space="preserve"> </w:t>
            </w:r>
            <w:r w:rsidRPr="00D332BD">
              <w:t>на</w:t>
            </w:r>
            <w:r w:rsidRPr="00D332BD">
              <w:rPr>
                <w:spacing w:val="-37"/>
              </w:rPr>
              <w:t xml:space="preserve"> </w:t>
            </w:r>
            <w:r w:rsidRPr="00D332BD">
              <w:rPr>
                <w:rFonts w:eastAsia="Calibri"/>
                <w:b/>
                <w:bCs/>
              </w:rPr>
              <w:t xml:space="preserve">власному </w:t>
            </w:r>
            <w:r w:rsidRPr="00D332BD">
              <w:rPr>
                <w:rFonts w:eastAsia="Calibri"/>
                <w:bCs/>
              </w:rPr>
              <w:t>о</w:t>
            </w:r>
            <w:r w:rsidRPr="00D332BD">
              <w:t>фіційному</w:t>
            </w:r>
            <w:r w:rsidRPr="00D332BD">
              <w:rPr>
                <w:spacing w:val="-37"/>
              </w:rPr>
              <w:t xml:space="preserve"> </w:t>
            </w:r>
            <w:proofErr w:type="spellStart"/>
            <w:r w:rsidRPr="00D332BD">
              <w:t>вебсайті</w:t>
            </w:r>
            <w:proofErr w:type="spellEnd"/>
            <w:r w:rsidRPr="00D332BD">
              <w:rPr>
                <w:spacing w:val="-38"/>
              </w:rPr>
              <w:t xml:space="preserve"> </w:t>
            </w:r>
            <w:r w:rsidRPr="00D332BD">
              <w:t>та</w:t>
            </w:r>
            <w:r w:rsidRPr="00D332BD">
              <w:rPr>
                <w:spacing w:val="-38"/>
              </w:rPr>
              <w:t xml:space="preserve"> </w:t>
            </w:r>
            <w:r w:rsidRPr="00D332BD">
              <w:t xml:space="preserve">надає </w:t>
            </w:r>
            <w:r w:rsidRPr="00D332BD">
              <w:rPr>
                <w:bCs/>
                <w:strike/>
              </w:rPr>
              <w:t>його</w:t>
            </w:r>
            <w:r w:rsidRPr="00D332BD">
              <w:rPr>
                <w:b/>
                <w:bCs/>
                <w:spacing w:val="-27"/>
              </w:rPr>
              <w:t xml:space="preserve"> </w:t>
            </w:r>
            <w:r w:rsidRPr="00D332BD">
              <w:rPr>
                <w:b/>
                <w:bCs/>
              </w:rPr>
              <w:t>опис базового сценарію</w:t>
            </w:r>
            <w:r w:rsidRPr="00D332BD">
              <w:rPr>
                <w:b/>
                <w:bCs/>
                <w:spacing w:val="-27"/>
              </w:rPr>
              <w:t xml:space="preserve"> </w:t>
            </w:r>
            <w:r w:rsidRPr="00D332BD">
              <w:t>на</w:t>
            </w:r>
            <w:r w:rsidRPr="00D332BD">
              <w:rPr>
                <w:spacing w:val="-26"/>
              </w:rPr>
              <w:t xml:space="preserve"> </w:t>
            </w:r>
            <w:r w:rsidRPr="00D332BD">
              <w:t>розгляд</w:t>
            </w:r>
            <w:r w:rsidRPr="00D332BD">
              <w:rPr>
                <w:spacing w:val="-27"/>
              </w:rPr>
              <w:t xml:space="preserve"> </w:t>
            </w:r>
            <w:r w:rsidRPr="00D332BD">
              <w:t>Регулятору.</w:t>
            </w:r>
          </w:p>
          <w:p w14:paraId="020BEA17" w14:textId="0550735D" w:rsidR="0037191A" w:rsidRPr="00D332BD" w:rsidRDefault="0037191A" w:rsidP="00142626">
            <w:r w:rsidRPr="00D332BD">
              <w:t>…</w:t>
            </w:r>
          </w:p>
        </w:tc>
        <w:tc>
          <w:tcPr>
            <w:tcW w:w="3827" w:type="dxa"/>
          </w:tcPr>
          <w:p w14:paraId="7A665B46" w14:textId="77777777" w:rsidR="0037191A" w:rsidRPr="00D332BD" w:rsidRDefault="0037191A" w:rsidP="0037191A">
            <w:pPr>
              <w:spacing w:before="120" w:after="120"/>
              <w:jc w:val="both"/>
            </w:pPr>
            <w:r w:rsidRPr="00D332BD">
              <w:lastRenderedPageBreak/>
              <w:t>Приведення до термінології наведеної у частині першій статті 1 Закону України «Про ринок електричної енергії».</w:t>
            </w:r>
          </w:p>
          <w:p w14:paraId="43C877E1" w14:textId="77777777" w:rsidR="0037191A" w:rsidRPr="00D332BD" w:rsidRDefault="0037191A" w:rsidP="0037191A">
            <w:pPr>
              <w:spacing w:before="120" w:after="120"/>
              <w:jc w:val="both"/>
            </w:pPr>
          </w:p>
          <w:p w14:paraId="7CABB87E" w14:textId="77777777" w:rsidR="0037191A" w:rsidRPr="00D332BD" w:rsidRDefault="0037191A" w:rsidP="0037191A">
            <w:pPr>
              <w:spacing w:before="120" w:after="120"/>
              <w:jc w:val="both"/>
            </w:pPr>
          </w:p>
          <w:p w14:paraId="62D1BE18" w14:textId="485DED7B" w:rsidR="0037191A" w:rsidRDefault="0037191A" w:rsidP="0037191A">
            <w:pPr>
              <w:spacing w:before="120" w:after="120"/>
              <w:jc w:val="both"/>
            </w:pPr>
          </w:p>
          <w:p w14:paraId="566C50E3" w14:textId="14680011" w:rsidR="00D332BD" w:rsidRDefault="00D332BD" w:rsidP="0037191A">
            <w:pPr>
              <w:spacing w:before="120" w:after="120"/>
              <w:jc w:val="both"/>
            </w:pPr>
          </w:p>
          <w:p w14:paraId="74D7395B" w14:textId="7FC04633" w:rsidR="00D332BD" w:rsidRDefault="00D332BD" w:rsidP="0037191A">
            <w:pPr>
              <w:spacing w:before="120" w:after="120"/>
              <w:jc w:val="both"/>
            </w:pPr>
          </w:p>
          <w:p w14:paraId="0E521355" w14:textId="7DBC60A4" w:rsidR="00D332BD" w:rsidRDefault="00D332BD" w:rsidP="0037191A">
            <w:pPr>
              <w:spacing w:before="120" w:after="120"/>
              <w:jc w:val="both"/>
            </w:pPr>
          </w:p>
          <w:p w14:paraId="3ED47FB2" w14:textId="79339CE9" w:rsidR="00D332BD" w:rsidRDefault="00D332BD" w:rsidP="0037191A">
            <w:pPr>
              <w:spacing w:before="120" w:after="120"/>
              <w:jc w:val="both"/>
            </w:pPr>
          </w:p>
          <w:p w14:paraId="4C17A143" w14:textId="419262AD" w:rsidR="00D332BD" w:rsidRDefault="00D332BD" w:rsidP="0037191A">
            <w:pPr>
              <w:spacing w:before="120" w:after="120"/>
              <w:jc w:val="both"/>
            </w:pPr>
          </w:p>
          <w:p w14:paraId="27E070CC" w14:textId="685415CD" w:rsidR="00D332BD" w:rsidRDefault="00D332BD" w:rsidP="0037191A">
            <w:pPr>
              <w:spacing w:before="120" w:after="120"/>
              <w:jc w:val="both"/>
            </w:pPr>
          </w:p>
          <w:p w14:paraId="7CD5558D" w14:textId="1F3FFAA2" w:rsidR="00D332BD" w:rsidRDefault="00D332BD" w:rsidP="0037191A">
            <w:pPr>
              <w:spacing w:before="120" w:after="120"/>
              <w:jc w:val="both"/>
            </w:pPr>
          </w:p>
          <w:p w14:paraId="747EEECB" w14:textId="449BC8B3" w:rsidR="00D332BD" w:rsidRDefault="00D332BD" w:rsidP="0037191A">
            <w:pPr>
              <w:spacing w:before="120" w:after="120"/>
              <w:jc w:val="both"/>
            </w:pPr>
          </w:p>
          <w:p w14:paraId="276F44AF" w14:textId="72AAB640" w:rsidR="00D332BD" w:rsidRDefault="00D332BD" w:rsidP="0037191A">
            <w:pPr>
              <w:spacing w:before="120" w:after="120"/>
              <w:jc w:val="both"/>
            </w:pPr>
          </w:p>
          <w:p w14:paraId="1A1EBCCC" w14:textId="283DA837" w:rsidR="00D332BD" w:rsidRDefault="00D332BD" w:rsidP="0037191A">
            <w:pPr>
              <w:spacing w:before="120" w:after="120"/>
              <w:jc w:val="both"/>
            </w:pPr>
          </w:p>
          <w:p w14:paraId="606B121B" w14:textId="06A284A2" w:rsidR="00D332BD" w:rsidRDefault="00D332BD" w:rsidP="0037191A">
            <w:pPr>
              <w:spacing w:before="120" w:after="120"/>
              <w:jc w:val="both"/>
            </w:pPr>
          </w:p>
          <w:p w14:paraId="23C6E0C4" w14:textId="1FA99599" w:rsidR="00D332BD" w:rsidRDefault="00D332BD" w:rsidP="0037191A">
            <w:pPr>
              <w:spacing w:before="120" w:after="120"/>
              <w:jc w:val="both"/>
            </w:pPr>
          </w:p>
          <w:p w14:paraId="47DCD29E" w14:textId="77777777" w:rsidR="00D332BD" w:rsidRPr="00D332BD" w:rsidRDefault="00D332BD" w:rsidP="0037191A">
            <w:pPr>
              <w:spacing w:before="120" w:after="120"/>
              <w:jc w:val="both"/>
            </w:pPr>
          </w:p>
          <w:p w14:paraId="23769688" w14:textId="77777777" w:rsidR="0037191A" w:rsidRPr="00D332BD" w:rsidRDefault="0037191A" w:rsidP="0037191A">
            <w:pPr>
              <w:spacing w:before="120" w:after="120"/>
              <w:jc w:val="both"/>
            </w:pPr>
            <w:r w:rsidRPr="00D332BD">
              <w:t>Законом України «Про ринок електричної енергії» не визначено такого сегменту ринку як «ринок генеруючих потужностей». Законом обумовлюється лише визначення «ринок електричної енергії».</w:t>
            </w:r>
          </w:p>
          <w:p w14:paraId="5B3EC80A" w14:textId="491E1CA5" w:rsidR="0037191A" w:rsidRPr="00D332BD" w:rsidRDefault="0037191A" w:rsidP="00D332BD">
            <w:pPr>
              <w:pStyle w:val="TableParagraph"/>
              <w:ind w:left="0"/>
              <w:jc w:val="both"/>
              <w:rPr>
                <w:lang w:val="uk-UA"/>
              </w:rPr>
            </w:pPr>
            <w:r w:rsidRPr="00D332BD">
              <w:rPr>
                <w:lang w:val="uk-UA"/>
              </w:rPr>
              <w:t xml:space="preserve">Правки редакційного характеру. Відповідно до визначення, наведеного у частині 1 статті 1 Закону України «Про ринок електричної енергії», термін «ринок </w:t>
            </w:r>
            <w:proofErr w:type="spellStart"/>
            <w:r w:rsidRPr="00D332BD">
              <w:rPr>
                <w:lang w:val="uk-UA"/>
              </w:rPr>
              <w:t>електиричної</w:t>
            </w:r>
            <w:proofErr w:type="spellEnd"/>
            <w:r w:rsidRPr="00D332BD">
              <w:rPr>
                <w:lang w:val="uk-UA"/>
              </w:rPr>
              <w:t xml:space="preserve"> енергії» включає всі види взаємовідносин на ринку електричної енергії, враховуючи його сегменти.</w:t>
            </w:r>
          </w:p>
          <w:p w14:paraId="4B103BFE" w14:textId="77777777" w:rsidR="0037191A" w:rsidRPr="00D332BD" w:rsidRDefault="0037191A" w:rsidP="0037191A">
            <w:pPr>
              <w:pStyle w:val="TableParagraph"/>
              <w:jc w:val="both"/>
              <w:rPr>
                <w:lang w:val="uk-UA"/>
              </w:rPr>
            </w:pPr>
            <w:r w:rsidRPr="00D332BD">
              <w:rPr>
                <w:lang w:val="uk-UA"/>
              </w:rPr>
              <w:t>Редакційна правка.</w:t>
            </w:r>
          </w:p>
          <w:p w14:paraId="12A590D3" w14:textId="77777777" w:rsidR="00D332BD" w:rsidRDefault="00D332BD" w:rsidP="0037191A">
            <w:pPr>
              <w:spacing w:before="120" w:after="120"/>
              <w:jc w:val="both"/>
            </w:pPr>
          </w:p>
          <w:p w14:paraId="48DA6361" w14:textId="233DBDC2" w:rsidR="0037191A" w:rsidRPr="00D332BD" w:rsidRDefault="0037191A" w:rsidP="0037191A">
            <w:pPr>
              <w:spacing w:before="120" w:after="120"/>
              <w:jc w:val="both"/>
            </w:pPr>
            <w:r w:rsidRPr="00D332BD">
              <w:t xml:space="preserve">Необхідно вказати, що опублікування має відбутись на </w:t>
            </w:r>
            <w:r w:rsidRPr="00D332BD">
              <w:rPr>
                <w:u w:val="single"/>
              </w:rPr>
              <w:t>власному</w:t>
            </w:r>
            <w:r w:rsidRPr="00D332BD">
              <w:t xml:space="preserve"> офіційному </w:t>
            </w:r>
            <w:proofErr w:type="spellStart"/>
            <w:r w:rsidRPr="00D332BD">
              <w:t>вебсайті</w:t>
            </w:r>
            <w:proofErr w:type="spellEnd"/>
            <w:r w:rsidRPr="00D332BD">
              <w:t xml:space="preserve"> ОСП, а не на </w:t>
            </w:r>
            <w:proofErr w:type="spellStart"/>
            <w:r w:rsidRPr="00D332BD">
              <w:t>вебсайті</w:t>
            </w:r>
            <w:proofErr w:type="spellEnd"/>
            <w:r w:rsidRPr="00D332BD">
              <w:t xml:space="preserve"> іншої організації (як це зазначено в інших частинах КСП).</w:t>
            </w:r>
          </w:p>
          <w:p w14:paraId="1E202D74" w14:textId="7D234D7C"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 xml:space="preserve">Уточнення з метою конкретизації щодо надання </w:t>
            </w:r>
            <w:r w:rsidRPr="00D332BD">
              <w:rPr>
                <w:u w:val="single"/>
                <w:lang w:val="uk-UA"/>
              </w:rPr>
              <w:t>опису базового сценарію</w:t>
            </w:r>
            <w:r w:rsidRPr="00D332BD">
              <w:rPr>
                <w:lang w:val="uk-UA"/>
              </w:rPr>
              <w:t xml:space="preserve"> на</w:t>
            </w:r>
            <w:r w:rsidRPr="00D332BD">
              <w:rPr>
                <w:spacing w:val="-26"/>
                <w:lang w:val="uk-UA"/>
              </w:rPr>
              <w:t xml:space="preserve"> </w:t>
            </w:r>
            <w:r w:rsidRPr="00D332BD">
              <w:rPr>
                <w:lang w:val="uk-UA"/>
              </w:rPr>
              <w:t>розгляд</w:t>
            </w:r>
            <w:r w:rsidRPr="00D332BD">
              <w:rPr>
                <w:spacing w:val="-27"/>
                <w:lang w:val="uk-UA"/>
              </w:rPr>
              <w:t xml:space="preserve"> </w:t>
            </w:r>
            <w:r w:rsidRPr="00D332BD">
              <w:rPr>
                <w:lang w:val="uk-UA"/>
              </w:rPr>
              <w:t>Регулятору.</w:t>
            </w:r>
          </w:p>
        </w:tc>
        <w:tc>
          <w:tcPr>
            <w:tcW w:w="3686" w:type="dxa"/>
          </w:tcPr>
          <w:p w14:paraId="4E6098AA" w14:textId="0024C88A" w:rsidR="0037191A" w:rsidRPr="00D332BD" w:rsidRDefault="0037191A" w:rsidP="0037191A">
            <w:pPr>
              <w:spacing w:before="120" w:after="120"/>
              <w:jc w:val="both"/>
              <w:rPr>
                <w:rFonts w:eastAsia="Times New Roman"/>
                <w:b/>
              </w:rPr>
            </w:pPr>
            <w:r w:rsidRPr="00D332BD">
              <w:rPr>
                <w:rFonts w:eastAsia="Times New Roman"/>
                <w:b/>
              </w:rPr>
              <w:lastRenderedPageBreak/>
              <w:t>Пропонує</w:t>
            </w:r>
            <w:r w:rsidR="000358F1" w:rsidRPr="00D332BD">
              <w:rPr>
                <w:rFonts w:eastAsia="Times New Roman"/>
                <w:b/>
              </w:rPr>
              <w:t>ться</w:t>
            </w:r>
            <w:r w:rsidRPr="00D332BD">
              <w:rPr>
                <w:rFonts w:eastAsia="Times New Roman"/>
                <w:b/>
              </w:rPr>
              <w:t xml:space="preserve"> врахувати частково в наступній  редакції:</w:t>
            </w:r>
          </w:p>
          <w:p w14:paraId="6AAABBAA" w14:textId="77777777" w:rsidR="0037191A" w:rsidRPr="00D332BD" w:rsidRDefault="0037191A" w:rsidP="0037191A">
            <w:pPr>
              <w:spacing w:before="120" w:after="120"/>
              <w:jc w:val="both"/>
              <w:rPr>
                <w:rFonts w:eastAsia="Times New Roman"/>
                <w:b/>
              </w:rPr>
            </w:pPr>
            <w:r w:rsidRPr="00D332BD">
              <w:rPr>
                <w:rFonts w:eastAsia="Times New Roman"/>
              </w:rPr>
              <w:t>«2.</w:t>
            </w:r>
            <w:r w:rsidRPr="00D332BD">
              <w:rPr>
                <w:rFonts w:eastAsia="Times New Roman"/>
                <w:b/>
              </w:rPr>
              <w:t>6</w:t>
            </w:r>
            <w:r w:rsidRPr="00D332BD">
              <w:rPr>
                <w:rFonts w:eastAsia="Times New Roman"/>
              </w:rPr>
              <w:t xml:space="preserve">. Формування найбільш ймовірного (базового) сценарію на перспективу найближчих 10 років повинно базуватися на результатах багатофакторного аналізу показників розроблених довгострокових сценаріїв розвитку попиту та пропозиції з оцінкою ризиків порушення вимог безпеки постачання </w:t>
            </w:r>
            <w:r w:rsidRPr="00D332BD">
              <w:rPr>
                <w:rFonts w:eastAsia="Times New Roman"/>
                <w:b/>
              </w:rPr>
              <w:t>електричної енергії.</w:t>
            </w:r>
          </w:p>
          <w:p w14:paraId="32EE62F8" w14:textId="77777777" w:rsidR="0037191A" w:rsidRPr="00D332BD" w:rsidRDefault="0037191A" w:rsidP="0037191A">
            <w:pPr>
              <w:spacing w:before="120" w:after="120"/>
              <w:jc w:val="both"/>
            </w:pPr>
            <w:r w:rsidRPr="00D332BD">
              <w:t>Для формування базового сценарію ОСП розглядає та наводить у Звіті за результатами проведених консультацій із заінтересованими сторонами різні сценарні припущення та дані щодо:</w:t>
            </w:r>
          </w:p>
          <w:p w14:paraId="7E578162" w14:textId="77777777" w:rsidR="0037191A" w:rsidRPr="00D332BD" w:rsidRDefault="0037191A" w:rsidP="0037191A">
            <w:pPr>
              <w:spacing w:before="120" w:after="120"/>
              <w:jc w:val="both"/>
            </w:pPr>
            <w:r w:rsidRPr="00D332BD">
              <w:t>розвитку міждержавних перетинів;</w:t>
            </w:r>
          </w:p>
          <w:p w14:paraId="7E0B7CC4" w14:textId="77777777" w:rsidR="0037191A" w:rsidRPr="00D332BD" w:rsidRDefault="0037191A" w:rsidP="0037191A">
            <w:pPr>
              <w:spacing w:before="120" w:after="120"/>
              <w:jc w:val="both"/>
            </w:pPr>
            <w:r w:rsidRPr="00D332BD">
              <w:t>розвитку системи передачі зокрема, в частині усунення мережевих обмежень видачі потужності;</w:t>
            </w:r>
          </w:p>
          <w:p w14:paraId="19BE6843" w14:textId="77777777" w:rsidR="0037191A" w:rsidRPr="00D332BD" w:rsidRDefault="0037191A" w:rsidP="0037191A">
            <w:pPr>
              <w:spacing w:before="120" w:after="120"/>
              <w:jc w:val="both"/>
            </w:pPr>
            <w:r w:rsidRPr="00D332BD">
              <w:t>розвитку різних типів генеруючих потужностей;</w:t>
            </w:r>
          </w:p>
          <w:p w14:paraId="38B28BF6" w14:textId="77777777" w:rsidR="0037191A" w:rsidRPr="00D332BD" w:rsidRDefault="0037191A" w:rsidP="0037191A">
            <w:pPr>
              <w:spacing w:before="120" w:after="120"/>
              <w:jc w:val="both"/>
            </w:pPr>
            <w:r w:rsidRPr="00D332BD">
              <w:lastRenderedPageBreak/>
              <w:t>розвитку електротранспорту та відповідної інфраструктури;</w:t>
            </w:r>
          </w:p>
          <w:p w14:paraId="34B029FE" w14:textId="77777777" w:rsidR="0037191A" w:rsidRPr="00D332BD" w:rsidRDefault="0037191A" w:rsidP="0037191A">
            <w:pPr>
              <w:spacing w:before="120" w:after="120"/>
              <w:jc w:val="both"/>
            </w:pPr>
            <w:r w:rsidRPr="00D332BD">
              <w:t>розвитку УЗЕ, заходів управління попитом;</w:t>
            </w:r>
          </w:p>
          <w:p w14:paraId="6547D601" w14:textId="77777777" w:rsidR="0037191A" w:rsidRPr="00D332BD" w:rsidRDefault="0037191A" w:rsidP="0037191A">
            <w:pPr>
              <w:spacing w:before="120" w:after="120"/>
              <w:jc w:val="both"/>
            </w:pPr>
            <w:r w:rsidRPr="00D332BD">
              <w:t xml:space="preserve">оцінки економічної дохідності роботи на ринку </w:t>
            </w:r>
            <w:r w:rsidRPr="00D332BD">
              <w:rPr>
                <w:b/>
              </w:rPr>
              <w:t>електричної енергії</w:t>
            </w:r>
            <w:r w:rsidRPr="00D332BD">
              <w:t xml:space="preserve"> генеруючих потужностей, УЗЕ та заходів управління попитом (у тому числі з урахуванням змін у механізмах функціонування ринку електричної енергії).</w:t>
            </w:r>
          </w:p>
          <w:p w14:paraId="0FE9D150" w14:textId="77777777" w:rsidR="0037191A" w:rsidRPr="00D332BD" w:rsidRDefault="0037191A" w:rsidP="0037191A">
            <w:pPr>
              <w:spacing w:before="120" w:after="120"/>
              <w:jc w:val="both"/>
            </w:pPr>
            <w:r w:rsidRPr="00D332BD">
              <w:t>ОСП співпрацює з оператором газотранспортної системи, оператором газосховищ у питаннях формування поточної та прогнозної інформації щодо потреби України в природному газі та стану її забезпечення на відповідну перспективу.</w:t>
            </w:r>
          </w:p>
          <w:p w14:paraId="180FA196" w14:textId="77777777" w:rsidR="0037191A" w:rsidRPr="00D332BD" w:rsidRDefault="0037191A" w:rsidP="0037191A">
            <w:pPr>
              <w:spacing w:before="120" w:after="120"/>
              <w:jc w:val="both"/>
            </w:pPr>
            <w:r w:rsidRPr="00D332BD">
              <w:t xml:space="preserve">ОСП оприлюднює </w:t>
            </w:r>
            <w:proofErr w:type="spellStart"/>
            <w:r w:rsidRPr="00D332BD">
              <w:t>проєкти</w:t>
            </w:r>
            <w:proofErr w:type="spellEnd"/>
            <w:r w:rsidRPr="00D332BD">
              <w:t xml:space="preserve"> довгострокових сценаріїв розвитку попиту та пропозиції, базовий сценарій та сценарії, що розглядалися при його формуванні, опис та обґрунтування прийнятих припущень при їх формуванні на </w:t>
            </w:r>
            <w:r w:rsidRPr="00D332BD">
              <w:rPr>
                <w:b/>
              </w:rPr>
              <w:t>власному</w:t>
            </w:r>
            <w:r w:rsidRPr="00D332BD">
              <w:t xml:space="preserve"> офіційному </w:t>
            </w:r>
            <w:proofErr w:type="spellStart"/>
            <w:r w:rsidRPr="00D332BD">
              <w:t>вебсайті</w:t>
            </w:r>
            <w:proofErr w:type="spellEnd"/>
            <w:r w:rsidRPr="00D332BD">
              <w:t xml:space="preserve"> та надає </w:t>
            </w:r>
            <w:r w:rsidRPr="00D332BD">
              <w:rPr>
                <w:b/>
              </w:rPr>
              <w:t>їх</w:t>
            </w:r>
            <w:r w:rsidRPr="00D332BD">
              <w:t xml:space="preserve"> на розгляд Регулятору.</w:t>
            </w:r>
          </w:p>
          <w:p w14:paraId="537C7E5A" w14:textId="2AB6C1D3" w:rsidR="0037191A" w:rsidRPr="00D332BD" w:rsidRDefault="0037191A" w:rsidP="0037191A">
            <w:pPr>
              <w:pStyle w:val="TableParagraph"/>
              <w:spacing w:before="120" w:after="120"/>
              <w:ind w:left="0" w:firstLine="334"/>
              <w:jc w:val="both"/>
              <w:rPr>
                <w:b/>
                <w:lang w:val="uk-UA" w:eastAsia="uk-UA"/>
              </w:rPr>
            </w:pPr>
            <w:r w:rsidRPr="00D332BD">
              <w:rPr>
                <w:lang w:val="uk-UA"/>
              </w:rPr>
              <w:t>Зауваження до проєктів запропонованих сценаріїв надаються Регулятором та зацікавленими сторонами протягом 30 робочих днів.»</w:t>
            </w:r>
          </w:p>
        </w:tc>
      </w:tr>
      <w:tr w:rsidR="0037191A" w:rsidRPr="00D332BD" w14:paraId="63064BA3" w14:textId="77777777" w:rsidTr="0024236A">
        <w:tc>
          <w:tcPr>
            <w:tcW w:w="710" w:type="dxa"/>
            <w:shd w:val="clear" w:color="auto" w:fill="auto"/>
            <w:tcMar>
              <w:top w:w="100" w:type="dxa"/>
              <w:left w:w="100" w:type="dxa"/>
              <w:bottom w:w="100" w:type="dxa"/>
              <w:right w:w="100" w:type="dxa"/>
            </w:tcMar>
            <w:vAlign w:val="center"/>
          </w:tcPr>
          <w:p w14:paraId="57496243" w14:textId="1F056EE6" w:rsidR="0037191A" w:rsidRPr="00D332BD" w:rsidRDefault="00CB2277" w:rsidP="0037191A">
            <w:pPr>
              <w:tabs>
                <w:tab w:val="left" w:pos="6946"/>
                <w:tab w:val="left" w:pos="7088"/>
              </w:tabs>
              <w:spacing w:before="120" w:after="120"/>
              <w:ind w:left="46"/>
              <w:jc w:val="center"/>
              <w:rPr>
                <w:rStyle w:val="st42"/>
                <w:b/>
              </w:rPr>
            </w:pPr>
            <w:r w:rsidRPr="00D332BD">
              <w:rPr>
                <w:rStyle w:val="st42"/>
                <w:b/>
              </w:rPr>
              <w:lastRenderedPageBreak/>
              <w:t>2.7</w:t>
            </w:r>
          </w:p>
        </w:tc>
        <w:tc>
          <w:tcPr>
            <w:tcW w:w="3927" w:type="dxa"/>
            <w:shd w:val="clear" w:color="auto" w:fill="auto"/>
            <w:tcMar>
              <w:top w:w="100" w:type="dxa"/>
              <w:left w:w="100" w:type="dxa"/>
              <w:bottom w:w="100" w:type="dxa"/>
              <w:right w:w="100" w:type="dxa"/>
            </w:tcMar>
          </w:tcPr>
          <w:p w14:paraId="354B9BB4" w14:textId="0AAE6960" w:rsidR="0037191A" w:rsidRPr="00D332BD" w:rsidRDefault="0037191A" w:rsidP="00C172EC">
            <w:pPr>
              <w:spacing w:after="0" w:line="240" w:lineRule="auto"/>
              <w:ind w:firstLine="320"/>
              <w:jc w:val="both"/>
              <w:rPr>
                <w:rFonts w:eastAsia="DengXian"/>
                <w:lang w:eastAsia="uk-UA"/>
              </w:rPr>
            </w:pPr>
          </w:p>
        </w:tc>
        <w:tc>
          <w:tcPr>
            <w:tcW w:w="3869" w:type="dxa"/>
          </w:tcPr>
          <w:p w14:paraId="3F9A0CC3"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40367652" w14:textId="77777777" w:rsidR="0037191A" w:rsidRPr="00D332BD" w:rsidRDefault="0037191A" w:rsidP="00142626">
            <w:pPr>
              <w:pStyle w:val="TableParagraph"/>
              <w:tabs>
                <w:tab w:val="left" w:pos="3486"/>
              </w:tabs>
              <w:spacing w:before="134"/>
              <w:ind w:left="-49" w:firstLine="416"/>
              <w:jc w:val="both"/>
              <w:rPr>
                <w:lang w:val="uk-UA"/>
              </w:rPr>
            </w:pPr>
            <w:r w:rsidRPr="00D332BD">
              <w:rPr>
                <w:b/>
                <w:lang w:val="uk-UA"/>
              </w:rPr>
              <w:t>2.7.</w:t>
            </w:r>
            <w:r w:rsidRPr="00D332BD">
              <w:rPr>
                <w:lang w:val="uk-UA"/>
              </w:rPr>
              <w:t xml:space="preserve"> Моделювання розвитку генеруючих потужностей та аналіз сценаріїв розвитку попиту та пропозиції повинні, зокрема, </w:t>
            </w:r>
            <w:r w:rsidRPr="00D332BD">
              <w:rPr>
                <w:strike/>
                <w:lang w:val="uk-UA"/>
              </w:rPr>
              <w:t xml:space="preserve">ураховувати </w:t>
            </w:r>
            <w:r w:rsidRPr="00D332BD">
              <w:rPr>
                <w:b/>
                <w:lang w:val="uk-UA"/>
              </w:rPr>
              <w:t>враховувати</w:t>
            </w:r>
            <w:r w:rsidRPr="00D332BD">
              <w:rPr>
                <w:lang w:val="uk-UA"/>
              </w:rPr>
              <w:t>:</w:t>
            </w:r>
          </w:p>
          <w:p w14:paraId="04660A40" w14:textId="77777777" w:rsidR="0037191A" w:rsidRPr="00D332BD" w:rsidRDefault="0037191A" w:rsidP="00142626">
            <w:pPr>
              <w:pStyle w:val="TableParagraph"/>
              <w:tabs>
                <w:tab w:val="left" w:pos="3486"/>
              </w:tabs>
              <w:spacing w:before="122"/>
              <w:ind w:left="-49" w:firstLine="416"/>
              <w:jc w:val="both"/>
              <w:rPr>
                <w:lang w:val="uk-UA"/>
              </w:rPr>
            </w:pPr>
            <w:r w:rsidRPr="00D332BD">
              <w:rPr>
                <w:lang w:val="uk-UA"/>
              </w:rPr>
              <w:t>допустимі похибки прогнозу потреби споживачів в електричній енергії та потужності;</w:t>
            </w:r>
          </w:p>
          <w:p w14:paraId="59A3E049"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вплив заходів з енергоефективності та потенціал управління попитом, розвиток технологій зберігання енергії;</w:t>
            </w:r>
          </w:p>
          <w:p w14:paraId="7EE042B5"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залежність (еластичність) попиту від вартості електричної енергії (за категоріями споживачів);</w:t>
            </w:r>
          </w:p>
          <w:p w14:paraId="7C6C130F"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економічну оцінку ймовірності виведення з експлуатації, консервації, нового будівництва генеруючих потужностей, УЗЕ та заходів управління попитом;</w:t>
            </w:r>
          </w:p>
          <w:p w14:paraId="592429A6"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 xml:space="preserve">вплив </w:t>
            </w:r>
            <w:proofErr w:type="spellStart"/>
            <w:r w:rsidRPr="00D332BD">
              <w:rPr>
                <w:lang w:val="uk-UA"/>
              </w:rPr>
              <w:t>складнопрогнозованих</w:t>
            </w:r>
            <w:proofErr w:type="spellEnd"/>
            <w:r w:rsidRPr="00D332BD">
              <w:rPr>
                <w:lang w:val="uk-UA"/>
              </w:rPr>
              <w:t xml:space="preserve"> технологій виробництва електричної енергії (</w:t>
            </w:r>
            <w:r w:rsidRPr="00D332BD">
              <w:rPr>
                <w:b/>
                <w:lang w:val="uk-UA"/>
              </w:rPr>
              <w:t>зокрема</w:t>
            </w:r>
            <w:r w:rsidRPr="00D332BD">
              <w:rPr>
                <w:lang w:val="uk-UA"/>
              </w:rPr>
              <w:t xml:space="preserve"> ВЕС та СЕС) та необхідність забезпечення достатності резервних потужностей для компенсації коливань виробітку електричної енергії такими технологіями;</w:t>
            </w:r>
          </w:p>
          <w:p w14:paraId="5B5EA13E" w14:textId="77777777" w:rsidR="0037191A" w:rsidRPr="00D332BD" w:rsidRDefault="0037191A" w:rsidP="00142626">
            <w:pPr>
              <w:pStyle w:val="TableParagraph"/>
              <w:tabs>
                <w:tab w:val="left" w:pos="3486"/>
              </w:tabs>
              <w:spacing w:before="122"/>
              <w:ind w:left="-49" w:firstLine="416"/>
              <w:jc w:val="both"/>
              <w:rPr>
                <w:lang w:val="uk-UA"/>
              </w:rPr>
            </w:pPr>
            <w:r w:rsidRPr="00D332BD">
              <w:rPr>
                <w:lang w:val="uk-UA"/>
              </w:rPr>
              <w:t>необхідність дотримання критерію надійності N-1;</w:t>
            </w:r>
          </w:p>
          <w:p w14:paraId="30A1096E" w14:textId="585C9C7E" w:rsidR="0037191A" w:rsidRPr="00D332BD" w:rsidRDefault="0037191A" w:rsidP="00142626">
            <w:pPr>
              <w:tabs>
                <w:tab w:val="left" w:pos="3486"/>
              </w:tabs>
              <w:spacing w:after="0"/>
              <w:ind w:left="-49" w:firstLine="416"/>
              <w:jc w:val="both"/>
            </w:pPr>
            <w:r w:rsidRPr="00D332BD">
              <w:t>…</w:t>
            </w:r>
          </w:p>
        </w:tc>
        <w:tc>
          <w:tcPr>
            <w:tcW w:w="3827" w:type="dxa"/>
          </w:tcPr>
          <w:p w14:paraId="73EC66DC" w14:textId="77777777" w:rsidR="0037191A" w:rsidRPr="00D332BD" w:rsidRDefault="0037191A" w:rsidP="0037191A">
            <w:pPr>
              <w:pStyle w:val="TableParagraph"/>
              <w:rPr>
                <w:lang w:val="uk-UA"/>
              </w:rPr>
            </w:pPr>
          </w:p>
          <w:p w14:paraId="4F330500" w14:textId="77777777" w:rsidR="0037191A" w:rsidRPr="00D332BD" w:rsidRDefault="0037191A" w:rsidP="0037191A">
            <w:pPr>
              <w:pStyle w:val="TableParagraph"/>
              <w:rPr>
                <w:lang w:val="uk-UA"/>
              </w:rPr>
            </w:pPr>
          </w:p>
          <w:p w14:paraId="7353AD3C" w14:textId="77777777" w:rsidR="0037191A" w:rsidRPr="00D332BD" w:rsidRDefault="0037191A" w:rsidP="0037191A">
            <w:pPr>
              <w:pStyle w:val="TableParagraph"/>
              <w:rPr>
                <w:lang w:val="uk-UA"/>
              </w:rPr>
            </w:pPr>
          </w:p>
          <w:p w14:paraId="6C29C7A3" w14:textId="77777777" w:rsidR="0037191A" w:rsidRPr="00D332BD" w:rsidRDefault="0037191A" w:rsidP="0037191A">
            <w:pPr>
              <w:pStyle w:val="TableParagraph"/>
              <w:rPr>
                <w:lang w:val="uk-UA"/>
              </w:rPr>
            </w:pPr>
            <w:r w:rsidRPr="00D332BD">
              <w:rPr>
                <w:lang w:val="uk-UA"/>
              </w:rPr>
              <w:t>Правка редакційного характеру.</w:t>
            </w:r>
          </w:p>
          <w:p w14:paraId="19DCA756" w14:textId="77777777" w:rsidR="0037191A" w:rsidRPr="00D332BD" w:rsidRDefault="0037191A" w:rsidP="0037191A">
            <w:pPr>
              <w:pStyle w:val="TableParagraph"/>
              <w:rPr>
                <w:lang w:val="uk-UA"/>
              </w:rPr>
            </w:pPr>
          </w:p>
          <w:p w14:paraId="410C501B" w14:textId="77777777" w:rsidR="0037191A" w:rsidRPr="00D332BD" w:rsidRDefault="0037191A" w:rsidP="0037191A">
            <w:pPr>
              <w:pStyle w:val="TableParagraph"/>
              <w:rPr>
                <w:lang w:val="uk-UA"/>
              </w:rPr>
            </w:pPr>
          </w:p>
          <w:p w14:paraId="1069E8B0" w14:textId="77777777" w:rsidR="0037191A" w:rsidRPr="00D332BD" w:rsidRDefault="0037191A" w:rsidP="0037191A">
            <w:pPr>
              <w:pStyle w:val="TableParagraph"/>
              <w:rPr>
                <w:lang w:val="uk-UA"/>
              </w:rPr>
            </w:pPr>
          </w:p>
          <w:p w14:paraId="4A10695A" w14:textId="77777777" w:rsidR="0037191A" w:rsidRPr="00D332BD" w:rsidRDefault="0037191A" w:rsidP="0037191A">
            <w:pPr>
              <w:pStyle w:val="TableParagraph"/>
              <w:rPr>
                <w:lang w:val="uk-UA"/>
              </w:rPr>
            </w:pPr>
          </w:p>
          <w:p w14:paraId="72A66B1F" w14:textId="77777777" w:rsidR="0037191A" w:rsidRPr="00D332BD" w:rsidRDefault="0037191A" w:rsidP="0037191A">
            <w:pPr>
              <w:pStyle w:val="TableParagraph"/>
              <w:rPr>
                <w:lang w:val="uk-UA"/>
              </w:rPr>
            </w:pPr>
          </w:p>
          <w:p w14:paraId="756884C3" w14:textId="77777777" w:rsidR="0037191A" w:rsidRPr="00D332BD" w:rsidRDefault="0037191A" w:rsidP="0037191A">
            <w:pPr>
              <w:pStyle w:val="TableParagraph"/>
              <w:rPr>
                <w:lang w:val="uk-UA"/>
              </w:rPr>
            </w:pPr>
          </w:p>
          <w:p w14:paraId="45BA1A76" w14:textId="77777777" w:rsidR="0037191A" w:rsidRPr="00D332BD" w:rsidRDefault="0037191A" w:rsidP="0037191A">
            <w:pPr>
              <w:pStyle w:val="TableParagraph"/>
              <w:rPr>
                <w:lang w:val="uk-UA"/>
              </w:rPr>
            </w:pPr>
          </w:p>
          <w:p w14:paraId="0F95F0D2" w14:textId="77777777" w:rsidR="0037191A" w:rsidRPr="00D332BD" w:rsidRDefault="0037191A" w:rsidP="0037191A">
            <w:pPr>
              <w:pStyle w:val="TableParagraph"/>
              <w:rPr>
                <w:lang w:val="uk-UA"/>
              </w:rPr>
            </w:pPr>
          </w:p>
          <w:p w14:paraId="06445480" w14:textId="77777777" w:rsidR="0037191A" w:rsidRPr="00D332BD" w:rsidRDefault="0037191A" w:rsidP="0037191A">
            <w:pPr>
              <w:pStyle w:val="TableParagraph"/>
              <w:rPr>
                <w:lang w:val="uk-UA"/>
              </w:rPr>
            </w:pPr>
          </w:p>
          <w:p w14:paraId="066A6C6C" w14:textId="77777777" w:rsidR="0037191A" w:rsidRPr="00D332BD" w:rsidRDefault="0037191A" w:rsidP="0037191A">
            <w:pPr>
              <w:pStyle w:val="TableParagraph"/>
              <w:rPr>
                <w:lang w:val="uk-UA"/>
              </w:rPr>
            </w:pPr>
          </w:p>
          <w:p w14:paraId="3BCE2E5F" w14:textId="77777777" w:rsidR="0037191A" w:rsidRPr="00D332BD" w:rsidRDefault="0037191A" w:rsidP="0037191A">
            <w:pPr>
              <w:pStyle w:val="TableParagraph"/>
              <w:rPr>
                <w:lang w:val="uk-UA"/>
              </w:rPr>
            </w:pPr>
          </w:p>
          <w:p w14:paraId="6FD5C2C2" w14:textId="77777777" w:rsidR="0037191A" w:rsidRPr="00D332BD" w:rsidRDefault="0037191A" w:rsidP="0037191A">
            <w:pPr>
              <w:pStyle w:val="TableParagraph"/>
              <w:rPr>
                <w:lang w:val="uk-UA"/>
              </w:rPr>
            </w:pPr>
          </w:p>
          <w:p w14:paraId="769D7AEB" w14:textId="77777777" w:rsidR="0037191A" w:rsidRPr="00D332BD" w:rsidRDefault="0037191A" w:rsidP="0037191A">
            <w:pPr>
              <w:pStyle w:val="TableParagraph"/>
              <w:rPr>
                <w:lang w:val="uk-UA"/>
              </w:rPr>
            </w:pPr>
          </w:p>
          <w:p w14:paraId="12817FB0" w14:textId="77777777" w:rsidR="0037191A" w:rsidRPr="00D332BD" w:rsidRDefault="0037191A" w:rsidP="0037191A">
            <w:pPr>
              <w:pStyle w:val="TableParagraph"/>
              <w:rPr>
                <w:lang w:val="uk-UA"/>
              </w:rPr>
            </w:pPr>
          </w:p>
          <w:p w14:paraId="0D0C2F39" w14:textId="77777777" w:rsidR="0037191A" w:rsidRPr="00D332BD" w:rsidRDefault="0037191A" w:rsidP="0037191A">
            <w:pPr>
              <w:pStyle w:val="TableParagraph"/>
              <w:rPr>
                <w:lang w:val="uk-UA"/>
              </w:rPr>
            </w:pPr>
          </w:p>
          <w:p w14:paraId="277C5E99" w14:textId="77777777" w:rsidR="0037191A" w:rsidRPr="00D332BD" w:rsidRDefault="0037191A" w:rsidP="0037191A">
            <w:pPr>
              <w:pStyle w:val="TableParagraph"/>
              <w:rPr>
                <w:lang w:val="uk-UA"/>
              </w:rPr>
            </w:pPr>
          </w:p>
          <w:p w14:paraId="6945D298" w14:textId="77777777" w:rsidR="0037191A" w:rsidRPr="00D332BD" w:rsidRDefault="0037191A" w:rsidP="0037191A">
            <w:pPr>
              <w:pStyle w:val="TableParagraph"/>
              <w:rPr>
                <w:lang w:val="uk-UA"/>
              </w:rPr>
            </w:pPr>
          </w:p>
          <w:p w14:paraId="36AD0835" w14:textId="77777777" w:rsidR="0037191A" w:rsidRPr="00D332BD" w:rsidRDefault="0037191A" w:rsidP="0037191A">
            <w:pPr>
              <w:pStyle w:val="TableParagraph"/>
              <w:rPr>
                <w:lang w:val="uk-UA"/>
              </w:rPr>
            </w:pPr>
          </w:p>
          <w:p w14:paraId="27209DD1" w14:textId="77777777" w:rsidR="0037191A" w:rsidRPr="00D332BD" w:rsidRDefault="0037191A" w:rsidP="0037191A">
            <w:pPr>
              <w:pStyle w:val="TableParagraph"/>
              <w:rPr>
                <w:lang w:val="uk-UA"/>
              </w:rPr>
            </w:pPr>
          </w:p>
          <w:p w14:paraId="2953161F" w14:textId="77777777" w:rsidR="0037191A" w:rsidRPr="00D332BD" w:rsidRDefault="0037191A" w:rsidP="0037191A">
            <w:pPr>
              <w:pStyle w:val="TableParagraph"/>
              <w:rPr>
                <w:lang w:val="uk-UA"/>
              </w:rPr>
            </w:pPr>
          </w:p>
          <w:p w14:paraId="457F7037" w14:textId="77777777" w:rsidR="0037191A" w:rsidRPr="00D332BD" w:rsidRDefault="0037191A" w:rsidP="00D332BD">
            <w:pPr>
              <w:pStyle w:val="TableParagraph"/>
              <w:ind w:left="0"/>
              <w:rPr>
                <w:lang w:val="uk-UA"/>
              </w:rPr>
            </w:pPr>
          </w:p>
          <w:p w14:paraId="2CF38DEA" w14:textId="4500B7EF"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Додано уточнення, що «</w:t>
            </w:r>
            <w:r w:rsidRPr="00D332BD">
              <w:rPr>
                <w:b/>
                <w:lang w:val="uk-UA"/>
              </w:rPr>
              <w:t xml:space="preserve">зокрема </w:t>
            </w:r>
            <w:r w:rsidRPr="00D332BD">
              <w:rPr>
                <w:lang w:val="uk-UA"/>
              </w:rPr>
              <w:t xml:space="preserve">ВЕС та СЕС,» адже до </w:t>
            </w:r>
            <w:proofErr w:type="spellStart"/>
            <w:r w:rsidRPr="00D332BD">
              <w:rPr>
                <w:lang w:val="uk-UA"/>
              </w:rPr>
              <w:t>складнопрогнозованих</w:t>
            </w:r>
            <w:proofErr w:type="spellEnd"/>
            <w:r w:rsidRPr="00D332BD">
              <w:rPr>
                <w:lang w:val="uk-UA"/>
              </w:rPr>
              <w:t xml:space="preserve"> відносяться і інші види генерації, такі, як малі ГЕС, геотермальні станції тощо.</w:t>
            </w:r>
          </w:p>
        </w:tc>
        <w:tc>
          <w:tcPr>
            <w:tcW w:w="3686" w:type="dxa"/>
          </w:tcPr>
          <w:p w14:paraId="297704B7" w14:textId="77777777" w:rsidR="009A5FE5" w:rsidRDefault="009A5FE5" w:rsidP="009A5FE5">
            <w:pPr>
              <w:spacing w:after="0"/>
              <w:jc w:val="center"/>
              <w:rPr>
                <w:b/>
              </w:rPr>
            </w:pPr>
            <w:r>
              <w:rPr>
                <w:b/>
              </w:rPr>
              <w:t>Редакційна</w:t>
            </w:r>
            <w:r w:rsidRPr="007D0CCE">
              <w:rPr>
                <w:b/>
              </w:rPr>
              <w:t xml:space="preserve"> правка</w:t>
            </w:r>
            <w:r>
              <w:rPr>
                <w:b/>
              </w:rPr>
              <w:t xml:space="preserve">. </w:t>
            </w:r>
          </w:p>
          <w:p w14:paraId="4A0A0C8D" w14:textId="2C9D4BF0" w:rsidR="009A5FE5" w:rsidRPr="007D0CCE" w:rsidRDefault="009A5FE5" w:rsidP="009A5FE5">
            <w:pPr>
              <w:spacing w:after="0"/>
              <w:jc w:val="center"/>
              <w:rPr>
                <w:b/>
              </w:rPr>
            </w:pPr>
            <w:r w:rsidRPr="007D0CCE">
              <w:rPr>
                <w:b/>
              </w:rPr>
              <w:t>Пропонується врахувати в наступній редакції</w:t>
            </w:r>
          </w:p>
          <w:p w14:paraId="1417078A" w14:textId="7E905CC1" w:rsidR="00C172EC" w:rsidRPr="00E10A54" w:rsidRDefault="009A5FE5" w:rsidP="009A5FE5">
            <w:pPr>
              <w:spacing w:after="0"/>
              <w:ind w:firstLine="320"/>
              <w:jc w:val="both"/>
              <w:rPr>
                <w:rFonts w:eastAsia="Calibri"/>
              </w:rPr>
            </w:pPr>
            <w:r w:rsidRPr="00D332BD">
              <w:rPr>
                <w:rFonts w:eastAsia="Times New Roman"/>
              </w:rPr>
              <w:t xml:space="preserve"> </w:t>
            </w:r>
            <w:r w:rsidR="0037191A" w:rsidRPr="00D332BD">
              <w:rPr>
                <w:rFonts w:eastAsia="Times New Roman"/>
              </w:rPr>
              <w:t>«</w:t>
            </w:r>
            <w:r w:rsidR="00C172EC" w:rsidRPr="00E10A54">
              <w:rPr>
                <w:rFonts w:eastAsia="Calibri"/>
              </w:rPr>
              <w:t>2.</w:t>
            </w:r>
            <w:r w:rsidR="00C172EC">
              <w:rPr>
                <w:rFonts w:eastAsia="Calibri"/>
                <w:bCs/>
              </w:rPr>
              <w:t>7</w:t>
            </w:r>
            <w:r w:rsidR="00C172EC" w:rsidRPr="00E10A54">
              <w:rPr>
                <w:rFonts w:eastAsia="Calibri"/>
              </w:rPr>
              <w:t xml:space="preserve">. Моделювання розвитку генеруючих потужностей та аналіз сценаріїв розвитку попиту та пропозиції повинні, зокрема, </w:t>
            </w:r>
            <w:r w:rsidR="00C172EC" w:rsidRPr="00D332BD">
              <w:rPr>
                <w:rFonts w:eastAsia="Times New Roman"/>
                <w:b/>
              </w:rPr>
              <w:t>враховувати</w:t>
            </w:r>
            <w:r w:rsidR="00C172EC" w:rsidRPr="00E10A54">
              <w:rPr>
                <w:rFonts w:eastAsia="Calibri"/>
              </w:rPr>
              <w:t>:</w:t>
            </w:r>
          </w:p>
          <w:p w14:paraId="5288F11A" w14:textId="77777777" w:rsidR="00C172EC" w:rsidRPr="00E10A54" w:rsidRDefault="00C172EC" w:rsidP="00C172EC">
            <w:pPr>
              <w:spacing w:after="0"/>
              <w:ind w:firstLine="320"/>
              <w:jc w:val="both"/>
              <w:rPr>
                <w:rFonts w:eastAsia="Calibri"/>
              </w:rPr>
            </w:pPr>
            <w:r w:rsidRPr="00E10A54">
              <w:rPr>
                <w:rFonts w:eastAsia="Calibri"/>
              </w:rPr>
              <w:t>допустимі похибки прогнозу потреби споживачів в електричній енергії та потужності;</w:t>
            </w:r>
          </w:p>
          <w:p w14:paraId="6A966695" w14:textId="77777777" w:rsidR="00C172EC" w:rsidRPr="00E10A54" w:rsidRDefault="00C172EC" w:rsidP="00C172EC">
            <w:pPr>
              <w:spacing w:after="0"/>
              <w:ind w:firstLine="320"/>
              <w:jc w:val="both"/>
              <w:rPr>
                <w:rFonts w:eastAsia="Calibri"/>
              </w:rPr>
            </w:pPr>
            <w:r w:rsidRPr="00E10A54">
              <w:rPr>
                <w:rFonts w:eastAsia="Calibri"/>
              </w:rPr>
              <w:t xml:space="preserve">вплив заходів з енергоефективності та потенціал </w:t>
            </w:r>
            <w:r w:rsidRPr="00C172EC">
              <w:rPr>
                <w:rFonts w:eastAsia="Calibri"/>
              </w:rPr>
              <w:t>управління попитом, розвиток технологій зберігання</w:t>
            </w:r>
            <w:r w:rsidRPr="00E10A54">
              <w:rPr>
                <w:rFonts w:eastAsia="Calibri"/>
              </w:rPr>
              <w:t xml:space="preserve"> енергії;</w:t>
            </w:r>
          </w:p>
          <w:p w14:paraId="26EA50CD" w14:textId="77777777" w:rsidR="00C172EC" w:rsidRPr="00C172EC" w:rsidRDefault="00C172EC" w:rsidP="00C172EC">
            <w:pPr>
              <w:spacing w:after="0"/>
              <w:ind w:firstLine="320"/>
              <w:jc w:val="both"/>
              <w:rPr>
                <w:rFonts w:eastAsia="Calibri"/>
              </w:rPr>
            </w:pPr>
            <w:r w:rsidRPr="00E10A54">
              <w:rPr>
                <w:rFonts w:eastAsia="Calibri"/>
              </w:rPr>
              <w:t xml:space="preserve">залежність (еластичність) попиту від вартості електричної енергії (за категоріями </w:t>
            </w:r>
            <w:r w:rsidRPr="00C172EC">
              <w:rPr>
                <w:rFonts w:eastAsia="Calibri"/>
              </w:rPr>
              <w:t>споживачів);</w:t>
            </w:r>
          </w:p>
          <w:p w14:paraId="062A86D1" w14:textId="77777777" w:rsidR="00C172EC" w:rsidRPr="00C172EC" w:rsidRDefault="00C172EC" w:rsidP="00C172EC">
            <w:pPr>
              <w:spacing w:after="0"/>
              <w:ind w:firstLine="320"/>
              <w:jc w:val="both"/>
              <w:rPr>
                <w:rFonts w:eastAsia="Calibri"/>
              </w:rPr>
            </w:pPr>
            <w:r w:rsidRPr="00C172EC">
              <w:rPr>
                <w:rFonts w:eastAsia="Calibri"/>
              </w:rPr>
              <w:t>економічну оцінку ймовірності виведення з експлуатації, консервації, нового будівництва генеруючих потужностей, УЗЕ та заходів управління попитом;</w:t>
            </w:r>
          </w:p>
          <w:p w14:paraId="2882B833" w14:textId="77777777" w:rsidR="00C172EC" w:rsidRPr="00E10A54" w:rsidRDefault="00C172EC" w:rsidP="00C172EC">
            <w:pPr>
              <w:spacing w:after="0"/>
              <w:ind w:firstLine="320"/>
              <w:jc w:val="both"/>
              <w:rPr>
                <w:rFonts w:eastAsia="Calibri"/>
              </w:rPr>
            </w:pPr>
            <w:r w:rsidRPr="00C172EC">
              <w:rPr>
                <w:rFonts w:eastAsia="Calibri"/>
              </w:rPr>
              <w:t xml:space="preserve">вплив </w:t>
            </w:r>
            <w:proofErr w:type="spellStart"/>
            <w:r w:rsidRPr="00C172EC">
              <w:rPr>
                <w:rFonts w:eastAsia="Calibri"/>
              </w:rPr>
              <w:t>складнопрогнозованих</w:t>
            </w:r>
            <w:proofErr w:type="spellEnd"/>
            <w:r w:rsidRPr="00C172EC">
              <w:rPr>
                <w:rFonts w:eastAsia="Calibri"/>
              </w:rPr>
              <w:t xml:space="preserve"> технологій виробництва електричної</w:t>
            </w:r>
            <w:r w:rsidRPr="00E10A54">
              <w:rPr>
                <w:rFonts w:eastAsia="Calibri"/>
              </w:rPr>
              <w:t xml:space="preserve"> енергії (ВЕС та СЕС</w:t>
            </w:r>
            <w:r w:rsidRPr="00D332BD">
              <w:rPr>
                <w:rFonts w:eastAsia="Times New Roman"/>
                <w:b/>
              </w:rPr>
              <w:t xml:space="preserve"> тощо</w:t>
            </w:r>
            <w:r w:rsidRPr="00E10A54">
              <w:rPr>
                <w:rFonts w:eastAsia="Calibri"/>
              </w:rPr>
              <w:t>) та необхідність забезпечення достатності резервних потужностей для компенсації коливань виробітку електричної енергії такими технологіями;</w:t>
            </w:r>
          </w:p>
          <w:p w14:paraId="39E13FD0" w14:textId="77777777" w:rsidR="00C172EC" w:rsidRPr="00E10A54" w:rsidRDefault="00C172EC" w:rsidP="00C172EC">
            <w:pPr>
              <w:spacing w:after="0"/>
              <w:ind w:firstLine="320"/>
              <w:jc w:val="both"/>
              <w:rPr>
                <w:rFonts w:eastAsia="Calibri"/>
              </w:rPr>
            </w:pPr>
            <w:r w:rsidRPr="00E10A54">
              <w:rPr>
                <w:rFonts w:eastAsia="Calibri"/>
              </w:rPr>
              <w:t>необхідність дотримання критерію надійності N-1;</w:t>
            </w:r>
          </w:p>
          <w:p w14:paraId="5D516743" w14:textId="77777777" w:rsidR="00F05840" w:rsidRDefault="00C172EC" w:rsidP="00C172EC">
            <w:pPr>
              <w:spacing w:after="0"/>
              <w:ind w:firstLine="320"/>
              <w:jc w:val="both"/>
              <w:rPr>
                <w:rFonts w:eastAsia="Calibri"/>
              </w:rPr>
            </w:pPr>
            <w:r w:rsidRPr="00E10A54">
              <w:rPr>
                <w:rFonts w:eastAsia="Calibri"/>
              </w:rPr>
              <w:t>знаходження частини генеруючих потужностей</w:t>
            </w:r>
            <w:r>
              <w:rPr>
                <w:rFonts w:eastAsia="Calibri"/>
              </w:rPr>
              <w:t>,</w:t>
            </w:r>
            <w:r w:rsidRPr="00E10A54">
              <w:rPr>
                <w:rFonts w:eastAsia="Calibri"/>
              </w:rPr>
              <w:t xml:space="preserve"> </w:t>
            </w:r>
            <w:r w:rsidRPr="00D332BD">
              <w:rPr>
                <w:rFonts w:eastAsia="Times New Roman"/>
                <w:b/>
                <w:bCs/>
              </w:rPr>
              <w:t>УЗЕ</w:t>
            </w:r>
            <w:r w:rsidRPr="00E10A54">
              <w:rPr>
                <w:rFonts w:eastAsia="Calibri"/>
              </w:rPr>
              <w:t xml:space="preserve"> та ліній електропередач у планових та аварійних ремонтах;</w:t>
            </w:r>
          </w:p>
          <w:p w14:paraId="1159ECC0" w14:textId="16F36AFB" w:rsidR="00C172EC" w:rsidRPr="00C172EC" w:rsidRDefault="00C172EC" w:rsidP="00C172EC">
            <w:pPr>
              <w:spacing w:after="0"/>
              <w:ind w:firstLine="320"/>
              <w:jc w:val="both"/>
              <w:rPr>
                <w:rFonts w:eastAsia="Calibri"/>
              </w:rPr>
            </w:pPr>
            <w:r w:rsidRPr="00E10A54">
              <w:rPr>
                <w:rFonts w:eastAsia="Calibri"/>
              </w:rPr>
              <w:lastRenderedPageBreak/>
              <w:t xml:space="preserve">обмеження пропускної спроможності між ціновими </w:t>
            </w:r>
            <w:r w:rsidRPr="00C172EC">
              <w:rPr>
                <w:rFonts w:eastAsia="Calibri"/>
              </w:rPr>
              <w:t>зонами ринку електричної енергії (де застосовується);</w:t>
            </w:r>
          </w:p>
          <w:p w14:paraId="41DC4197" w14:textId="77777777" w:rsidR="00C172EC" w:rsidRDefault="00C172EC" w:rsidP="00C172EC">
            <w:pPr>
              <w:spacing w:after="0" w:line="240" w:lineRule="auto"/>
              <w:ind w:firstLine="320"/>
              <w:jc w:val="both"/>
              <w:rPr>
                <w:rFonts w:eastAsia="Calibri"/>
              </w:rPr>
            </w:pPr>
            <w:r w:rsidRPr="00E10A54">
              <w:rPr>
                <w:rFonts w:eastAsia="Calibri"/>
              </w:rPr>
              <w:t>оптимальне використання міждержавних ліній електропередачі</w:t>
            </w:r>
            <w:r>
              <w:rPr>
                <w:rFonts w:eastAsia="Calibri"/>
              </w:rPr>
              <w:t>;</w:t>
            </w:r>
          </w:p>
          <w:p w14:paraId="16981264" w14:textId="39CD0E67" w:rsidR="0037191A" w:rsidRPr="00D332BD" w:rsidRDefault="00C172EC" w:rsidP="00C172EC">
            <w:pPr>
              <w:spacing w:before="120" w:after="120"/>
              <w:jc w:val="both"/>
              <w:rPr>
                <w:rFonts w:eastAsia="Times New Roman"/>
              </w:rPr>
            </w:pPr>
            <w:r w:rsidRPr="00C172EC">
              <w:rPr>
                <w:b/>
              </w:rPr>
              <w:t>доступ до паливних ресурсів</w:t>
            </w:r>
            <w:r w:rsidRPr="00D332BD">
              <w:t>.</w:t>
            </w:r>
            <w:r w:rsidR="0037191A" w:rsidRPr="00D332BD">
              <w:t>»</w:t>
            </w:r>
          </w:p>
        </w:tc>
      </w:tr>
      <w:tr w:rsidR="0037191A" w:rsidRPr="00D332BD" w14:paraId="03B6C07F" w14:textId="77777777" w:rsidTr="0024236A">
        <w:tc>
          <w:tcPr>
            <w:tcW w:w="710" w:type="dxa"/>
            <w:shd w:val="clear" w:color="auto" w:fill="auto"/>
            <w:tcMar>
              <w:top w:w="100" w:type="dxa"/>
              <w:left w:w="100" w:type="dxa"/>
              <w:bottom w:w="100" w:type="dxa"/>
              <w:right w:w="100" w:type="dxa"/>
            </w:tcMar>
            <w:vAlign w:val="center"/>
          </w:tcPr>
          <w:p w14:paraId="039086BB" w14:textId="79AD0834" w:rsidR="0037191A" w:rsidRPr="00D332BD" w:rsidRDefault="00CB2277" w:rsidP="0037191A">
            <w:pPr>
              <w:tabs>
                <w:tab w:val="left" w:pos="6946"/>
                <w:tab w:val="left" w:pos="7088"/>
              </w:tabs>
              <w:spacing w:before="120" w:after="120"/>
              <w:ind w:left="46"/>
              <w:jc w:val="center"/>
              <w:rPr>
                <w:rStyle w:val="st42"/>
                <w:b/>
              </w:rPr>
            </w:pPr>
            <w:r w:rsidRPr="00D332BD">
              <w:rPr>
                <w:rStyle w:val="st42"/>
                <w:b/>
              </w:rPr>
              <w:lastRenderedPageBreak/>
              <w:t>2.8</w:t>
            </w:r>
          </w:p>
        </w:tc>
        <w:tc>
          <w:tcPr>
            <w:tcW w:w="3927" w:type="dxa"/>
            <w:shd w:val="clear" w:color="auto" w:fill="auto"/>
            <w:tcMar>
              <w:top w:w="100" w:type="dxa"/>
              <w:left w:w="100" w:type="dxa"/>
              <w:bottom w:w="100" w:type="dxa"/>
              <w:right w:w="100" w:type="dxa"/>
            </w:tcMar>
          </w:tcPr>
          <w:p w14:paraId="2694A645" w14:textId="77777777" w:rsidR="00142626" w:rsidRPr="00D332BD" w:rsidRDefault="00142626" w:rsidP="0037191A">
            <w:pPr>
              <w:spacing w:after="0" w:line="240" w:lineRule="auto"/>
              <w:ind w:firstLine="462"/>
              <w:jc w:val="both"/>
            </w:pPr>
          </w:p>
          <w:p w14:paraId="5A8D7798" w14:textId="0BF24A11" w:rsidR="0037191A" w:rsidRPr="00D332BD" w:rsidRDefault="0037191A" w:rsidP="0037191A">
            <w:pPr>
              <w:spacing w:after="0" w:line="240" w:lineRule="auto"/>
              <w:ind w:firstLine="462"/>
              <w:jc w:val="both"/>
              <w:rPr>
                <w:rFonts w:eastAsia="DengXian"/>
                <w:lang w:eastAsia="uk-UA"/>
              </w:rPr>
            </w:pPr>
            <w:r w:rsidRPr="00D332BD">
              <w:t>2.</w:t>
            </w:r>
            <w:r w:rsidRPr="00D332BD">
              <w:rPr>
                <w:b/>
                <w:bCs/>
              </w:rPr>
              <w:t>8</w:t>
            </w:r>
            <w:r w:rsidRPr="00D332BD">
              <w:t xml:space="preserve">. При моделюванні розвитку генеруючих потужностей в ОЕС України ОСП має здійснювати моделювання покриття графіків електричних </w:t>
            </w:r>
            <w:r w:rsidRPr="00147D89">
              <w:t>навантажень для кожної години кожного року формування базового сценарію.</w:t>
            </w:r>
          </w:p>
        </w:tc>
        <w:tc>
          <w:tcPr>
            <w:tcW w:w="3869" w:type="dxa"/>
          </w:tcPr>
          <w:p w14:paraId="13E85DC0"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0031DCE3" w14:textId="46C110B0" w:rsidR="0037191A" w:rsidRPr="00D332BD" w:rsidRDefault="0037191A" w:rsidP="00142626">
            <w:pPr>
              <w:tabs>
                <w:tab w:val="left" w:pos="3486"/>
              </w:tabs>
              <w:spacing w:after="0"/>
              <w:ind w:left="-49" w:firstLine="416"/>
              <w:jc w:val="both"/>
            </w:pPr>
            <w:r w:rsidRPr="00D332BD">
              <w:t>2.8. При моделюванні розвитку генеруючих потужностей в ОЕС України ОСП має здійснювати</w:t>
            </w:r>
            <w:r w:rsidRPr="00D332BD">
              <w:rPr>
                <w:spacing w:val="-38"/>
              </w:rPr>
              <w:t xml:space="preserve"> </w:t>
            </w:r>
            <w:r w:rsidRPr="00D332BD">
              <w:t>моделювання</w:t>
            </w:r>
            <w:r w:rsidRPr="00D332BD">
              <w:rPr>
                <w:spacing w:val="-38"/>
              </w:rPr>
              <w:t xml:space="preserve"> </w:t>
            </w:r>
            <w:r w:rsidRPr="00D332BD">
              <w:t>покриття</w:t>
            </w:r>
            <w:r w:rsidRPr="00D332BD">
              <w:rPr>
                <w:spacing w:val="-38"/>
              </w:rPr>
              <w:t xml:space="preserve"> </w:t>
            </w:r>
            <w:r w:rsidRPr="00D332BD">
              <w:t>графіків електричних</w:t>
            </w:r>
            <w:r w:rsidRPr="00D332BD">
              <w:rPr>
                <w:spacing w:val="-35"/>
              </w:rPr>
              <w:t xml:space="preserve"> </w:t>
            </w:r>
            <w:r w:rsidRPr="00D332BD">
              <w:t>навантажень</w:t>
            </w:r>
            <w:r w:rsidRPr="00D332BD">
              <w:rPr>
                <w:spacing w:val="-34"/>
              </w:rPr>
              <w:t xml:space="preserve"> </w:t>
            </w:r>
            <w:r w:rsidRPr="00D332BD">
              <w:t>для</w:t>
            </w:r>
            <w:r w:rsidRPr="00D332BD">
              <w:rPr>
                <w:spacing w:val="-35"/>
              </w:rPr>
              <w:t xml:space="preserve"> </w:t>
            </w:r>
            <w:r w:rsidRPr="00D332BD">
              <w:t>кожної</w:t>
            </w:r>
            <w:r w:rsidRPr="00D332BD">
              <w:rPr>
                <w:spacing w:val="-34"/>
              </w:rPr>
              <w:t xml:space="preserve"> </w:t>
            </w:r>
            <w:r w:rsidRPr="00D332BD">
              <w:t>години кожного</w:t>
            </w:r>
            <w:r w:rsidRPr="00D332BD">
              <w:rPr>
                <w:spacing w:val="-40"/>
              </w:rPr>
              <w:t xml:space="preserve"> </w:t>
            </w:r>
            <w:r w:rsidRPr="00D332BD">
              <w:t>року</w:t>
            </w:r>
            <w:r w:rsidRPr="00D332BD">
              <w:rPr>
                <w:spacing w:val="-40"/>
              </w:rPr>
              <w:t xml:space="preserve"> </w:t>
            </w:r>
            <w:r w:rsidRPr="00D332BD">
              <w:rPr>
                <w:strike/>
              </w:rPr>
              <w:t>формування</w:t>
            </w:r>
            <w:r w:rsidRPr="00D332BD">
              <w:rPr>
                <w:b/>
                <w:bCs/>
                <w:strike/>
              </w:rPr>
              <w:t xml:space="preserve"> </w:t>
            </w:r>
            <w:r w:rsidRPr="00D332BD">
              <w:rPr>
                <w:bCs/>
                <w:strike/>
              </w:rPr>
              <w:t>базового сценарію</w:t>
            </w:r>
            <w:r w:rsidRPr="00D332BD">
              <w:rPr>
                <w:b/>
                <w:bCs/>
              </w:rPr>
              <w:t xml:space="preserve"> часового горизонту, що охоплюється </w:t>
            </w:r>
            <w:r w:rsidRPr="00D332BD">
              <w:rPr>
                <w:b/>
              </w:rPr>
              <w:t>базовим</w:t>
            </w:r>
            <w:r w:rsidRPr="00D332BD">
              <w:rPr>
                <w:b/>
                <w:spacing w:val="-40"/>
              </w:rPr>
              <w:t xml:space="preserve"> </w:t>
            </w:r>
            <w:r w:rsidRPr="00D332BD">
              <w:rPr>
                <w:b/>
              </w:rPr>
              <w:t>сценарієм</w:t>
            </w:r>
            <w:r w:rsidRPr="00D332BD">
              <w:t>.</w:t>
            </w:r>
          </w:p>
        </w:tc>
        <w:tc>
          <w:tcPr>
            <w:tcW w:w="3827" w:type="dxa"/>
          </w:tcPr>
          <w:p w14:paraId="13F39BB4" w14:textId="77AA18AF"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Пропонується перефразувати, щоб змістити акцент з процесу формування базового сценарію (адже із запропонованої редакції виникає розуміння якраз саме того, що мова йде про процес формування сценарію) до того, що має моделюватися кожен часовий проміжок.</w:t>
            </w:r>
          </w:p>
        </w:tc>
        <w:tc>
          <w:tcPr>
            <w:tcW w:w="3686" w:type="dxa"/>
          </w:tcPr>
          <w:p w14:paraId="03A8F474" w14:textId="38B45790" w:rsidR="0037191A" w:rsidRPr="00D332BD" w:rsidRDefault="000358F1" w:rsidP="000358F1">
            <w:pPr>
              <w:pStyle w:val="TableParagraph"/>
              <w:spacing w:before="120" w:after="120"/>
              <w:ind w:left="0"/>
              <w:jc w:val="both"/>
              <w:rPr>
                <w:b/>
                <w:lang w:val="uk-UA" w:eastAsia="uk-UA"/>
              </w:rPr>
            </w:pPr>
            <w:r w:rsidRPr="00D332BD">
              <w:rPr>
                <w:b/>
                <w:lang w:val="uk-UA"/>
              </w:rPr>
              <w:t>Пропонується врахувати.</w:t>
            </w:r>
          </w:p>
        </w:tc>
      </w:tr>
      <w:tr w:rsidR="0037191A" w:rsidRPr="00D332BD" w14:paraId="61FF5401" w14:textId="77777777" w:rsidTr="0024236A">
        <w:tc>
          <w:tcPr>
            <w:tcW w:w="710" w:type="dxa"/>
            <w:shd w:val="clear" w:color="auto" w:fill="auto"/>
            <w:tcMar>
              <w:top w:w="100" w:type="dxa"/>
              <w:left w:w="100" w:type="dxa"/>
              <w:bottom w:w="100" w:type="dxa"/>
              <w:right w:w="100" w:type="dxa"/>
            </w:tcMar>
            <w:vAlign w:val="center"/>
          </w:tcPr>
          <w:p w14:paraId="485057EB" w14:textId="489A59D8" w:rsidR="0037191A" w:rsidRPr="00D332BD" w:rsidRDefault="00CB2277" w:rsidP="0037191A">
            <w:pPr>
              <w:tabs>
                <w:tab w:val="left" w:pos="6946"/>
                <w:tab w:val="left" w:pos="7088"/>
              </w:tabs>
              <w:spacing w:before="120" w:after="120"/>
              <w:ind w:left="46"/>
              <w:jc w:val="center"/>
              <w:rPr>
                <w:rStyle w:val="st42"/>
                <w:b/>
              </w:rPr>
            </w:pPr>
            <w:r w:rsidRPr="00D332BD">
              <w:rPr>
                <w:rStyle w:val="st42"/>
                <w:b/>
              </w:rPr>
              <w:t>2.10</w:t>
            </w:r>
          </w:p>
        </w:tc>
        <w:tc>
          <w:tcPr>
            <w:tcW w:w="3927" w:type="dxa"/>
            <w:shd w:val="clear" w:color="auto" w:fill="auto"/>
            <w:tcMar>
              <w:top w:w="100" w:type="dxa"/>
              <w:left w:w="100" w:type="dxa"/>
              <w:bottom w:w="100" w:type="dxa"/>
              <w:right w:w="100" w:type="dxa"/>
            </w:tcMar>
          </w:tcPr>
          <w:p w14:paraId="4D49B460" w14:textId="600D4730" w:rsidR="0037191A" w:rsidRPr="00D332BD" w:rsidRDefault="0037191A" w:rsidP="0037191A">
            <w:pPr>
              <w:spacing w:after="0" w:line="240" w:lineRule="auto"/>
              <w:ind w:firstLine="462"/>
              <w:jc w:val="both"/>
              <w:rPr>
                <w:rFonts w:eastAsia="DengXian"/>
                <w:lang w:eastAsia="uk-UA"/>
              </w:rPr>
            </w:pPr>
          </w:p>
        </w:tc>
        <w:tc>
          <w:tcPr>
            <w:tcW w:w="3869" w:type="dxa"/>
          </w:tcPr>
          <w:p w14:paraId="5461381C"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7C0178E4" w14:textId="77777777" w:rsidR="0037191A" w:rsidRPr="00D332BD" w:rsidRDefault="0037191A" w:rsidP="00142626">
            <w:pPr>
              <w:pStyle w:val="TableParagraph"/>
              <w:tabs>
                <w:tab w:val="left" w:pos="3486"/>
              </w:tabs>
              <w:spacing w:before="134"/>
              <w:ind w:left="-49" w:firstLine="416"/>
              <w:jc w:val="both"/>
              <w:rPr>
                <w:lang w:val="uk-UA"/>
              </w:rPr>
            </w:pPr>
            <w:r w:rsidRPr="00D332BD">
              <w:rPr>
                <w:b/>
                <w:lang w:val="uk-UA"/>
              </w:rPr>
              <w:t>2.10.</w:t>
            </w:r>
            <w:r w:rsidRPr="00D332BD">
              <w:rPr>
                <w:lang w:val="uk-UA"/>
              </w:rPr>
              <w:t xml:space="preserve"> Для кожного сценарію розвитку повинні бути визначені, зокрема, такі прогнозні показники:</w:t>
            </w:r>
          </w:p>
          <w:p w14:paraId="5F87C2A7"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основні макроекономічні показники,</w:t>
            </w:r>
            <w:r w:rsidRPr="00D332BD">
              <w:rPr>
                <w:strike/>
                <w:lang w:val="uk-UA"/>
              </w:rPr>
              <w:t xml:space="preserve"> при</w:t>
            </w:r>
            <w:r w:rsidRPr="00D332BD">
              <w:rPr>
                <w:lang w:val="uk-UA"/>
              </w:rPr>
              <w:t xml:space="preserve"> </w:t>
            </w:r>
            <w:r w:rsidRPr="00D332BD">
              <w:rPr>
                <w:b/>
                <w:lang w:val="uk-UA"/>
              </w:rPr>
              <w:t>за</w:t>
            </w:r>
            <w:r w:rsidRPr="00D332BD">
              <w:rPr>
                <w:lang w:val="uk-UA"/>
              </w:rPr>
              <w:t xml:space="preserve"> яких він був сформований;</w:t>
            </w:r>
          </w:p>
          <w:p w14:paraId="76437C5F" w14:textId="77777777" w:rsidR="0037191A" w:rsidRPr="00D332BD" w:rsidRDefault="0037191A" w:rsidP="00142626">
            <w:pPr>
              <w:pStyle w:val="TableParagraph"/>
              <w:tabs>
                <w:tab w:val="left" w:pos="3486"/>
              </w:tabs>
              <w:spacing w:before="121"/>
              <w:ind w:left="-49" w:firstLine="416"/>
              <w:jc w:val="both"/>
              <w:rPr>
                <w:b/>
                <w:lang w:val="uk-UA"/>
              </w:rPr>
            </w:pPr>
            <w:r w:rsidRPr="00D332BD">
              <w:rPr>
                <w:lang w:val="uk-UA"/>
              </w:rPr>
              <w:t>рівні та режими споживання електричної енергії (</w:t>
            </w:r>
            <w:r w:rsidRPr="00D332BD">
              <w:rPr>
                <w:strike/>
                <w:lang w:val="uk-UA"/>
              </w:rPr>
              <w:t xml:space="preserve">ураховуючи власні потреби, у т. ч. технологічні витрати електричної енергії в мережах </w:t>
            </w:r>
            <w:r w:rsidRPr="00D332BD">
              <w:rPr>
                <w:b/>
                <w:lang w:val="uk-UA"/>
              </w:rPr>
              <w:t>з урахуванням власних потреб, у т. ч. технологічних витрат</w:t>
            </w:r>
            <w:r w:rsidRPr="00D332BD">
              <w:rPr>
                <w:lang w:val="uk-UA"/>
              </w:rPr>
              <w:t xml:space="preserve"> </w:t>
            </w:r>
            <w:r w:rsidRPr="00D332BD">
              <w:rPr>
                <w:b/>
                <w:lang w:val="uk-UA"/>
              </w:rPr>
              <w:t>електричної енергії в електричних мережах);</w:t>
            </w:r>
          </w:p>
          <w:p w14:paraId="16074472"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 xml:space="preserve">величини пропускної спроможності міждержавних </w:t>
            </w:r>
            <w:r w:rsidRPr="00D332BD">
              <w:rPr>
                <w:lang w:val="uk-UA"/>
              </w:rPr>
              <w:lastRenderedPageBreak/>
              <w:t>перетинів,</w:t>
            </w:r>
          </w:p>
          <w:p w14:paraId="2FD98DAD"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рівні та режими імпорту та експорту електричної енергії;</w:t>
            </w:r>
          </w:p>
          <w:p w14:paraId="481CEB88"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потужність технологій генерації електричної енергії (за типами);</w:t>
            </w:r>
          </w:p>
          <w:p w14:paraId="18849767" w14:textId="77777777" w:rsidR="0037191A" w:rsidRPr="00D332BD" w:rsidRDefault="0037191A" w:rsidP="00142626">
            <w:pPr>
              <w:pStyle w:val="TableParagraph"/>
              <w:tabs>
                <w:tab w:val="left" w:pos="3486"/>
              </w:tabs>
              <w:spacing w:before="120"/>
              <w:ind w:left="-49" w:firstLine="416"/>
              <w:jc w:val="both"/>
              <w:rPr>
                <w:lang w:val="uk-UA"/>
              </w:rPr>
            </w:pPr>
            <w:r w:rsidRPr="00D332BD">
              <w:rPr>
                <w:lang w:val="uk-UA"/>
              </w:rPr>
              <w:t>потужність технологій, що надають послуги з управління попитом;</w:t>
            </w:r>
          </w:p>
          <w:p w14:paraId="31B0F979" w14:textId="77777777" w:rsidR="0037191A" w:rsidRPr="00D332BD" w:rsidRDefault="0037191A" w:rsidP="00142626">
            <w:pPr>
              <w:pStyle w:val="TableParagraph"/>
              <w:tabs>
                <w:tab w:val="left" w:pos="3486"/>
              </w:tabs>
              <w:spacing w:before="121"/>
              <w:ind w:left="-49" w:firstLine="416"/>
              <w:jc w:val="both"/>
              <w:rPr>
                <w:lang w:val="uk-UA"/>
              </w:rPr>
            </w:pPr>
            <w:r w:rsidRPr="00D332BD">
              <w:rPr>
                <w:lang w:val="uk-UA"/>
              </w:rPr>
              <w:t xml:space="preserve">характеристики </w:t>
            </w:r>
            <w:r w:rsidRPr="00D332BD">
              <w:rPr>
                <w:strike/>
                <w:lang w:val="uk-UA"/>
              </w:rPr>
              <w:t>СНЕ</w:t>
            </w:r>
            <w:r w:rsidRPr="00D332BD">
              <w:rPr>
                <w:lang w:val="uk-UA"/>
              </w:rPr>
              <w:t xml:space="preserve"> УЗЕ;</w:t>
            </w:r>
          </w:p>
          <w:p w14:paraId="6D5F737E" w14:textId="77777777" w:rsidR="0037191A" w:rsidRPr="00D332BD" w:rsidRDefault="0037191A" w:rsidP="00142626">
            <w:pPr>
              <w:pStyle w:val="TableParagraph"/>
              <w:tabs>
                <w:tab w:val="left" w:pos="3486"/>
              </w:tabs>
              <w:spacing w:before="134"/>
              <w:ind w:left="-49" w:firstLine="416"/>
              <w:jc w:val="both"/>
              <w:rPr>
                <w:lang w:val="uk-UA"/>
              </w:rPr>
            </w:pPr>
            <w:r w:rsidRPr="00D332BD">
              <w:rPr>
                <w:lang w:val="uk-UA"/>
              </w:rPr>
              <w:t>опис типу технологій з</w:t>
            </w:r>
            <w:r w:rsidRPr="00D332BD">
              <w:rPr>
                <w:strike/>
                <w:lang w:val="uk-UA"/>
              </w:rPr>
              <w:t>береження з</w:t>
            </w:r>
            <w:r w:rsidRPr="00D332BD">
              <w:rPr>
                <w:lang w:val="uk-UA"/>
              </w:rPr>
              <w:t>берігання енергії та їх потужність;</w:t>
            </w:r>
          </w:p>
          <w:p w14:paraId="01DE8F21" w14:textId="77777777" w:rsidR="0037191A" w:rsidRPr="00D332BD" w:rsidRDefault="0037191A" w:rsidP="00142626">
            <w:pPr>
              <w:pStyle w:val="TableParagraph"/>
              <w:tabs>
                <w:tab w:val="left" w:pos="3486"/>
              </w:tabs>
              <w:spacing w:before="121"/>
              <w:ind w:left="-49" w:firstLine="416"/>
              <w:jc w:val="both"/>
              <w:rPr>
                <w:lang w:val="uk-UA"/>
              </w:rPr>
            </w:pPr>
            <w:r w:rsidRPr="00D332BD">
              <w:rPr>
                <w:strike/>
                <w:lang w:val="uk-UA"/>
              </w:rPr>
              <w:t>потреба</w:t>
            </w:r>
            <w:r w:rsidRPr="00D332BD">
              <w:rPr>
                <w:lang w:val="uk-UA"/>
              </w:rPr>
              <w:t xml:space="preserve"> </w:t>
            </w:r>
            <w:r w:rsidRPr="00D332BD">
              <w:rPr>
                <w:b/>
                <w:lang w:val="uk-UA"/>
              </w:rPr>
              <w:t>потреби</w:t>
            </w:r>
            <w:r w:rsidRPr="00D332BD">
              <w:rPr>
                <w:lang w:val="uk-UA"/>
              </w:rPr>
              <w:t xml:space="preserve"> в резервах (за видами);</w:t>
            </w:r>
          </w:p>
          <w:p w14:paraId="52259D42" w14:textId="77777777" w:rsidR="0037191A" w:rsidRPr="00D332BD" w:rsidRDefault="0037191A" w:rsidP="00142626">
            <w:pPr>
              <w:pStyle w:val="TableParagraph"/>
              <w:tabs>
                <w:tab w:val="left" w:pos="3486"/>
              </w:tabs>
              <w:spacing w:before="134"/>
              <w:ind w:left="-49" w:firstLine="416"/>
              <w:jc w:val="both"/>
              <w:rPr>
                <w:lang w:val="uk-UA"/>
              </w:rPr>
            </w:pPr>
            <w:r w:rsidRPr="00D332BD">
              <w:rPr>
                <w:strike/>
                <w:lang w:val="uk-UA"/>
              </w:rPr>
              <w:t>потреба</w:t>
            </w:r>
            <w:r w:rsidRPr="00D332BD">
              <w:rPr>
                <w:lang w:val="uk-UA"/>
              </w:rPr>
              <w:t xml:space="preserve"> </w:t>
            </w:r>
            <w:r w:rsidRPr="00D332BD">
              <w:rPr>
                <w:b/>
                <w:lang w:val="uk-UA"/>
              </w:rPr>
              <w:t>потреби</w:t>
            </w:r>
            <w:r w:rsidRPr="00D332BD">
              <w:rPr>
                <w:lang w:val="uk-UA"/>
              </w:rPr>
              <w:t xml:space="preserve"> в паливних ресурсах (за видами) та їх вартість;</w:t>
            </w:r>
          </w:p>
          <w:p w14:paraId="1F99B732" w14:textId="080ED6A2" w:rsidR="0037191A" w:rsidRPr="00D332BD" w:rsidRDefault="0037191A" w:rsidP="00142626">
            <w:pPr>
              <w:tabs>
                <w:tab w:val="left" w:pos="3486"/>
              </w:tabs>
              <w:spacing w:after="0"/>
              <w:ind w:left="-49" w:firstLine="416"/>
              <w:jc w:val="both"/>
            </w:pPr>
            <w:r w:rsidRPr="00D332BD">
              <w:t>ціна виробництва та/або відпуску електричної енергії в мережу.</w:t>
            </w:r>
          </w:p>
        </w:tc>
        <w:tc>
          <w:tcPr>
            <w:tcW w:w="3827" w:type="dxa"/>
          </w:tcPr>
          <w:p w14:paraId="3C4CAD50" w14:textId="77777777" w:rsidR="0037191A" w:rsidRPr="00D332BD" w:rsidRDefault="0037191A" w:rsidP="0037191A">
            <w:pPr>
              <w:pStyle w:val="TableParagraph"/>
              <w:rPr>
                <w:lang w:val="uk-UA"/>
              </w:rPr>
            </w:pPr>
          </w:p>
          <w:p w14:paraId="64A1B332" w14:textId="77777777" w:rsidR="0037191A" w:rsidRPr="00D332BD" w:rsidRDefault="0037191A" w:rsidP="0037191A">
            <w:pPr>
              <w:pStyle w:val="TableParagraph"/>
              <w:rPr>
                <w:lang w:val="uk-UA"/>
              </w:rPr>
            </w:pPr>
          </w:p>
          <w:p w14:paraId="2A647CE7" w14:textId="77777777" w:rsidR="0037191A" w:rsidRPr="00D332BD" w:rsidRDefault="0037191A" w:rsidP="0037191A">
            <w:pPr>
              <w:pStyle w:val="TableParagraph"/>
              <w:rPr>
                <w:lang w:val="uk-UA"/>
              </w:rPr>
            </w:pPr>
          </w:p>
          <w:p w14:paraId="6C18676F" w14:textId="77777777" w:rsidR="0037191A" w:rsidRPr="00D332BD" w:rsidRDefault="0037191A" w:rsidP="0037191A">
            <w:pPr>
              <w:pStyle w:val="TableParagraph"/>
              <w:rPr>
                <w:lang w:val="uk-UA"/>
              </w:rPr>
            </w:pPr>
          </w:p>
          <w:p w14:paraId="7F44EC08" w14:textId="77777777" w:rsidR="0037191A" w:rsidRPr="00D332BD" w:rsidRDefault="0037191A" w:rsidP="0037191A">
            <w:pPr>
              <w:pStyle w:val="TableParagraph"/>
              <w:rPr>
                <w:lang w:val="uk-UA"/>
              </w:rPr>
            </w:pPr>
            <w:r w:rsidRPr="00D332BD">
              <w:rPr>
                <w:lang w:val="uk-UA"/>
              </w:rPr>
              <w:t>Правка редакційного характеру із врахуванням стилістики української мови.</w:t>
            </w:r>
          </w:p>
          <w:p w14:paraId="121FDF87" w14:textId="77777777" w:rsidR="0037191A" w:rsidRPr="00D332BD" w:rsidRDefault="0037191A" w:rsidP="0037191A">
            <w:pPr>
              <w:pStyle w:val="TableParagraph"/>
              <w:rPr>
                <w:lang w:val="uk-UA"/>
              </w:rPr>
            </w:pPr>
          </w:p>
          <w:p w14:paraId="6BCEF1D1" w14:textId="77777777" w:rsidR="0037191A" w:rsidRPr="00D332BD" w:rsidRDefault="0037191A" w:rsidP="0037191A">
            <w:pPr>
              <w:spacing w:before="120" w:after="120"/>
              <w:jc w:val="both"/>
            </w:pPr>
            <w:r w:rsidRPr="00D332BD">
              <w:t>Приведення до термінології наведеної у частині першій статті 1 Закону України «Про ринок електричної енергії».</w:t>
            </w:r>
          </w:p>
          <w:p w14:paraId="7D1FCC78" w14:textId="77777777" w:rsidR="0037191A" w:rsidRPr="00D332BD" w:rsidRDefault="0037191A" w:rsidP="0037191A">
            <w:pPr>
              <w:pStyle w:val="TableParagraph"/>
              <w:rPr>
                <w:lang w:val="uk-UA"/>
              </w:rPr>
            </w:pPr>
            <w:r w:rsidRPr="00D332BD">
              <w:rPr>
                <w:lang w:val="uk-UA"/>
              </w:rPr>
              <w:t xml:space="preserve">27) </w:t>
            </w:r>
            <w:r w:rsidRPr="00D332BD">
              <w:rPr>
                <w:b/>
                <w:lang w:val="uk-UA"/>
              </w:rPr>
              <w:t>електрична мережа</w:t>
            </w:r>
            <w:r w:rsidRPr="00D332BD">
              <w:rPr>
                <w:lang w:val="uk-UA"/>
              </w:rPr>
              <w:t xml:space="preserve"> - сукупність електроустановок для передачі та/або розподілу електричної енергії;</w:t>
            </w:r>
          </w:p>
          <w:p w14:paraId="47F40703" w14:textId="77777777" w:rsidR="0037191A" w:rsidRPr="00D332BD" w:rsidRDefault="0037191A" w:rsidP="0037191A">
            <w:pPr>
              <w:pStyle w:val="TableParagraph"/>
              <w:rPr>
                <w:lang w:val="uk-UA"/>
              </w:rPr>
            </w:pPr>
          </w:p>
          <w:p w14:paraId="77BDDBD2" w14:textId="77777777" w:rsidR="0037191A" w:rsidRPr="00D332BD" w:rsidRDefault="0037191A" w:rsidP="0037191A">
            <w:pPr>
              <w:pStyle w:val="TableParagraph"/>
              <w:rPr>
                <w:lang w:val="uk-UA"/>
              </w:rPr>
            </w:pPr>
          </w:p>
          <w:p w14:paraId="49A71068" w14:textId="77777777" w:rsidR="0037191A" w:rsidRPr="00D332BD" w:rsidRDefault="0037191A" w:rsidP="0037191A">
            <w:pPr>
              <w:pStyle w:val="TableParagraph"/>
              <w:rPr>
                <w:lang w:val="uk-UA"/>
              </w:rPr>
            </w:pPr>
          </w:p>
          <w:p w14:paraId="292D4F35" w14:textId="77777777" w:rsidR="0037191A" w:rsidRPr="00D332BD" w:rsidRDefault="0037191A" w:rsidP="0037191A">
            <w:pPr>
              <w:pStyle w:val="TableParagraph"/>
              <w:rPr>
                <w:lang w:val="uk-UA"/>
              </w:rPr>
            </w:pPr>
          </w:p>
          <w:p w14:paraId="4A446D89" w14:textId="77777777" w:rsidR="0037191A" w:rsidRPr="00D332BD" w:rsidRDefault="0037191A" w:rsidP="0037191A">
            <w:pPr>
              <w:pStyle w:val="TableParagraph"/>
              <w:rPr>
                <w:lang w:val="uk-UA"/>
              </w:rPr>
            </w:pPr>
          </w:p>
          <w:p w14:paraId="3E2AECF9" w14:textId="77777777" w:rsidR="0037191A" w:rsidRPr="00D332BD" w:rsidRDefault="0037191A" w:rsidP="0037191A">
            <w:pPr>
              <w:pStyle w:val="TableParagraph"/>
              <w:rPr>
                <w:lang w:val="uk-UA"/>
              </w:rPr>
            </w:pPr>
          </w:p>
          <w:p w14:paraId="0FD1DBE2" w14:textId="77777777" w:rsidR="0037191A" w:rsidRPr="00D332BD" w:rsidRDefault="0037191A" w:rsidP="0037191A">
            <w:pPr>
              <w:pStyle w:val="TableParagraph"/>
              <w:rPr>
                <w:lang w:val="uk-UA"/>
              </w:rPr>
            </w:pPr>
          </w:p>
          <w:p w14:paraId="6715B75A" w14:textId="00ED3543"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Пропонується наводити слово «</w:t>
            </w:r>
            <w:r w:rsidRPr="00D332BD">
              <w:rPr>
                <w:b/>
                <w:lang w:val="uk-UA"/>
              </w:rPr>
              <w:t>потреби</w:t>
            </w:r>
            <w:r w:rsidRPr="00D332BD">
              <w:rPr>
                <w:lang w:val="uk-UA"/>
              </w:rPr>
              <w:t xml:space="preserve">» (у множині) в даному контексті, тому що потреби в резервах є диференційовані, адже ці потреби можуть стосуватися різних видів резервів. Більше того, в інших змінах запропонованих до КСП слово «потреба» використовувалось у множині, тобто </w:t>
            </w:r>
            <w:r w:rsidRPr="00D332BD">
              <w:rPr>
                <w:b/>
                <w:lang w:val="uk-UA"/>
              </w:rPr>
              <w:t>«потреби</w:t>
            </w:r>
            <w:r w:rsidRPr="00D332BD">
              <w:rPr>
                <w:lang w:val="uk-UA"/>
              </w:rPr>
              <w:t>».</w:t>
            </w:r>
          </w:p>
        </w:tc>
        <w:tc>
          <w:tcPr>
            <w:tcW w:w="3686" w:type="dxa"/>
          </w:tcPr>
          <w:p w14:paraId="55FCA1BE" w14:textId="27CB789D" w:rsidR="009A5FE5" w:rsidRPr="007D0CCE" w:rsidRDefault="009A5FE5" w:rsidP="009A5FE5">
            <w:pPr>
              <w:spacing w:after="0"/>
              <w:jc w:val="center"/>
              <w:rPr>
                <w:b/>
              </w:rPr>
            </w:pPr>
            <w:r>
              <w:rPr>
                <w:b/>
              </w:rPr>
              <w:lastRenderedPageBreak/>
              <w:t>Редакційна</w:t>
            </w:r>
            <w:r w:rsidRPr="007D0CCE">
              <w:rPr>
                <w:b/>
              </w:rPr>
              <w:t xml:space="preserve"> правка</w:t>
            </w:r>
            <w:r>
              <w:rPr>
                <w:b/>
              </w:rPr>
              <w:t xml:space="preserve"> </w:t>
            </w:r>
          </w:p>
          <w:p w14:paraId="57D5D7E1" w14:textId="77777777" w:rsidR="009A5FE5" w:rsidRPr="007D0CCE" w:rsidRDefault="009A5FE5" w:rsidP="009A5FE5">
            <w:pPr>
              <w:spacing w:after="0"/>
              <w:jc w:val="center"/>
              <w:rPr>
                <w:b/>
              </w:rPr>
            </w:pPr>
            <w:r w:rsidRPr="007D0CCE">
              <w:rPr>
                <w:b/>
              </w:rPr>
              <w:t>Пропонується врахувати в наступній редакції</w:t>
            </w:r>
          </w:p>
          <w:p w14:paraId="748501F4" w14:textId="41C7B51F" w:rsidR="0037191A" w:rsidRPr="00D332BD" w:rsidRDefault="009A5FE5" w:rsidP="009A5FE5">
            <w:pPr>
              <w:spacing w:before="120" w:after="120"/>
              <w:jc w:val="both"/>
              <w:rPr>
                <w:rFonts w:eastAsia="Times New Roman"/>
              </w:rPr>
            </w:pPr>
            <w:r w:rsidRPr="00D332BD">
              <w:rPr>
                <w:rFonts w:eastAsia="Times New Roman"/>
              </w:rPr>
              <w:t xml:space="preserve"> </w:t>
            </w:r>
            <w:r w:rsidR="0037191A" w:rsidRPr="00D332BD">
              <w:rPr>
                <w:rFonts w:eastAsia="Times New Roman"/>
              </w:rPr>
              <w:t>«2.10. Для кожного сценарію розвитку повинні бути визначені, зокрема, такі прогнозні показники:</w:t>
            </w:r>
          </w:p>
          <w:p w14:paraId="2DA8E17B" w14:textId="77777777" w:rsidR="0037191A" w:rsidRPr="00D332BD" w:rsidRDefault="0037191A" w:rsidP="0037191A">
            <w:pPr>
              <w:spacing w:before="120" w:after="120"/>
              <w:jc w:val="both"/>
              <w:rPr>
                <w:rFonts w:eastAsia="Times New Roman"/>
              </w:rPr>
            </w:pPr>
            <w:r w:rsidRPr="00D332BD">
              <w:rPr>
                <w:rFonts w:eastAsia="Times New Roman"/>
              </w:rPr>
              <w:t xml:space="preserve">основні макроекономічні показники, </w:t>
            </w:r>
            <w:r w:rsidRPr="00D332BD">
              <w:rPr>
                <w:rFonts w:eastAsia="Times New Roman"/>
                <w:b/>
              </w:rPr>
              <w:t>за</w:t>
            </w:r>
            <w:r w:rsidRPr="00D332BD">
              <w:rPr>
                <w:rFonts w:eastAsia="Times New Roman"/>
              </w:rPr>
              <w:t xml:space="preserve"> яких він був сформований;</w:t>
            </w:r>
          </w:p>
          <w:p w14:paraId="42DEFEA1" w14:textId="77777777" w:rsidR="0037191A" w:rsidRPr="00D332BD" w:rsidRDefault="0037191A" w:rsidP="0037191A">
            <w:pPr>
              <w:spacing w:before="120" w:after="120"/>
              <w:jc w:val="both"/>
              <w:rPr>
                <w:rFonts w:eastAsia="Times New Roman"/>
              </w:rPr>
            </w:pPr>
            <w:r w:rsidRPr="00D332BD">
              <w:rPr>
                <w:rFonts w:eastAsia="Times New Roman"/>
              </w:rPr>
              <w:t xml:space="preserve">рівні та режими споживання електричної енергії (ураховуючи власні потреби, у т. ч. технологічні витрати електричної енергії в </w:t>
            </w:r>
            <w:r w:rsidRPr="00D332BD">
              <w:rPr>
                <w:rFonts w:eastAsia="Times New Roman"/>
                <w:b/>
              </w:rPr>
              <w:t>електричних</w:t>
            </w:r>
            <w:r w:rsidRPr="00D332BD">
              <w:rPr>
                <w:rFonts w:eastAsia="Times New Roman"/>
              </w:rPr>
              <w:t xml:space="preserve"> мережах);</w:t>
            </w:r>
          </w:p>
          <w:p w14:paraId="7FDB433F" w14:textId="77777777" w:rsidR="0037191A" w:rsidRPr="00D332BD" w:rsidRDefault="0037191A" w:rsidP="0037191A">
            <w:pPr>
              <w:spacing w:before="120" w:after="120"/>
              <w:jc w:val="both"/>
              <w:rPr>
                <w:rFonts w:eastAsia="Times New Roman"/>
              </w:rPr>
            </w:pPr>
            <w:r w:rsidRPr="00D332BD">
              <w:rPr>
                <w:rFonts w:eastAsia="Times New Roman"/>
              </w:rPr>
              <w:t xml:space="preserve">величини пропускної спроможності міждержавних перетинів, </w:t>
            </w:r>
          </w:p>
          <w:p w14:paraId="19AFC325" w14:textId="77777777" w:rsidR="0037191A" w:rsidRPr="00D332BD" w:rsidRDefault="0037191A" w:rsidP="0037191A">
            <w:pPr>
              <w:spacing w:before="120" w:after="120"/>
              <w:jc w:val="both"/>
              <w:rPr>
                <w:rFonts w:eastAsia="Times New Roman"/>
              </w:rPr>
            </w:pPr>
            <w:r w:rsidRPr="00D332BD">
              <w:rPr>
                <w:rFonts w:eastAsia="Times New Roman"/>
              </w:rPr>
              <w:lastRenderedPageBreak/>
              <w:t>рівні та режими імпорту та експорту електричної енергії;</w:t>
            </w:r>
          </w:p>
          <w:p w14:paraId="06DE34A4" w14:textId="77777777" w:rsidR="0037191A" w:rsidRPr="00D332BD" w:rsidRDefault="0037191A" w:rsidP="0037191A">
            <w:pPr>
              <w:spacing w:before="120" w:after="120"/>
              <w:jc w:val="both"/>
              <w:rPr>
                <w:rFonts w:eastAsia="Times New Roman"/>
              </w:rPr>
            </w:pPr>
            <w:r w:rsidRPr="00D332BD">
              <w:rPr>
                <w:rFonts w:eastAsia="Times New Roman"/>
              </w:rPr>
              <w:t>потужність технологій генерації електричної енергії (за типами);</w:t>
            </w:r>
          </w:p>
          <w:p w14:paraId="15963506" w14:textId="77777777" w:rsidR="0037191A" w:rsidRPr="00D332BD" w:rsidRDefault="0037191A" w:rsidP="0037191A">
            <w:pPr>
              <w:spacing w:before="120" w:after="120"/>
              <w:jc w:val="both"/>
              <w:rPr>
                <w:rFonts w:eastAsia="Times New Roman"/>
              </w:rPr>
            </w:pPr>
            <w:r w:rsidRPr="00D332BD">
              <w:rPr>
                <w:rFonts w:eastAsia="Times New Roman"/>
              </w:rPr>
              <w:t>потужність технологій, що надають послуги з управління попитом;</w:t>
            </w:r>
          </w:p>
          <w:p w14:paraId="3E7CD88F" w14:textId="77777777" w:rsidR="0037191A" w:rsidRPr="00D332BD" w:rsidRDefault="0037191A" w:rsidP="0037191A">
            <w:pPr>
              <w:spacing w:before="120" w:after="120"/>
              <w:jc w:val="both"/>
              <w:rPr>
                <w:rFonts w:eastAsia="Times New Roman"/>
              </w:rPr>
            </w:pPr>
            <w:r w:rsidRPr="00C172EC">
              <w:rPr>
                <w:rFonts w:eastAsia="Times New Roman"/>
              </w:rPr>
              <w:t>характеристики УЗЕ</w:t>
            </w:r>
            <w:r w:rsidRPr="00D332BD">
              <w:rPr>
                <w:rFonts w:eastAsia="Times New Roman"/>
              </w:rPr>
              <w:t>;</w:t>
            </w:r>
          </w:p>
          <w:p w14:paraId="568CB453" w14:textId="77777777" w:rsidR="0037191A" w:rsidRPr="00D332BD" w:rsidRDefault="0037191A" w:rsidP="0037191A">
            <w:pPr>
              <w:spacing w:before="120" w:after="120"/>
              <w:jc w:val="both"/>
              <w:rPr>
                <w:rFonts w:eastAsia="Times New Roman"/>
              </w:rPr>
            </w:pPr>
            <w:r w:rsidRPr="00D332BD">
              <w:rPr>
                <w:rFonts w:eastAsia="Times New Roman"/>
              </w:rPr>
              <w:t xml:space="preserve">опис типу технологій </w:t>
            </w:r>
            <w:r w:rsidRPr="00C172EC">
              <w:rPr>
                <w:rFonts w:eastAsia="Times New Roman"/>
              </w:rPr>
              <w:t xml:space="preserve">зберігання </w:t>
            </w:r>
            <w:r w:rsidRPr="00D332BD">
              <w:rPr>
                <w:rFonts w:eastAsia="Times New Roman"/>
              </w:rPr>
              <w:t>енергії та їх потужність;</w:t>
            </w:r>
          </w:p>
          <w:p w14:paraId="6EEEADD7" w14:textId="77777777" w:rsidR="0037191A" w:rsidRPr="00D332BD" w:rsidRDefault="0037191A" w:rsidP="0037191A">
            <w:pPr>
              <w:spacing w:before="120" w:after="120"/>
              <w:jc w:val="both"/>
              <w:rPr>
                <w:rFonts w:eastAsia="Times New Roman"/>
              </w:rPr>
            </w:pPr>
            <w:r w:rsidRPr="00D332BD">
              <w:rPr>
                <w:rFonts w:eastAsia="Times New Roman"/>
              </w:rPr>
              <w:t>п</w:t>
            </w:r>
            <w:r w:rsidRPr="00D332BD">
              <w:rPr>
                <w:rFonts w:eastAsia="Times New Roman"/>
                <w:b/>
              </w:rPr>
              <w:t>отреби</w:t>
            </w:r>
            <w:r w:rsidRPr="00D332BD">
              <w:rPr>
                <w:rFonts w:eastAsia="Times New Roman"/>
              </w:rPr>
              <w:t xml:space="preserve"> в резервах (за видами);</w:t>
            </w:r>
          </w:p>
          <w:p w14:paraId="558FFB34" w14:textId="77777777" w:rsidR="0037191A" w:rsidRPr="00D332BD" w:rsidRDefault="0037191A" w:rsidP="0037191A">
            <w:pPr>
              <w:spacing w:before="120" w:after="120"/>
              <w:jc w:val="both"/>
              <w:rPr>
                <w:rFonts w:eastAsia="Times New Roman"/>
              </w:rPr>
            </w:pPr>
            <w:r w:rsidRPr="00D332BD">
              <w:rPr>
                <w:rFonts w:eastAsia="Times New Roman"/>
              </w:rPr>
              <w:t>пот</w:t>
            </w:r>
            <w:r w:rsidRPr="00D332BD">
              <w:rPr>
                <w:rFonts w:eastAsia="Times New Roman"/>
                <w:b/>
              </w:rPr>
              <w:t>реби</w:t>
            </w:r>
            <w:r w:rsidRPr="00D332BD">
              <w:rPr>
                <w:rFonts w:eastAsia="Times New Roman"/>
              </w:rPr>
              <w:t xml:space="preserve"> в паливних ресурсах (за видами) та їх вартість;</w:t>
            </w:r>
          </w:p>
          <w:p w14:paraId="4727EEC2" w14:textId="5587328F" w:rsidR="0037191A" w:rsidRPr="00D332BD" w:rsidRDefault="0037191A" w:rsidP="00D332BD">
            <w:pPr>
              <w:spacing w:before="120" w:after="120"/>
              <w:jc w:val="both"/>
              <w:rPr>
                <w:rFonts w:eastAsia="Times New Roman"/>
              </w:rPr>
            </w:pPr>
            <w:r w:rsidRPr="00D332BD">
              <w:rPr>
                <w:rFonts w:eastAsia="Times New Roman"/>
              </w:rPr>
              <w:t xml:space="preserve">ціна виробництва та/або відпуску електричної енергії в </w:t>
            </w:r>
            <w:r w:rsidRPr="00D332BD">
              <w:rPr>
                <w:rFonts w:eastAsia="Times New Roman"/>
                <w:b/>
                <w:bCs/>
              </w:rPr>
              <w:t xml:space="preserve">електричну </w:t>
            </w:r>
            <w:r w:rsidRPr="00D332BD">
              <w:rPr>
                <w:rFonts w:eastAsia="Times New Roman"/>
              </w:rPr>
              <w:t>мережу;»</w:t>
            </w:r>
          </w:p>
        </w:tc>
      </w:tr>
      <w:tr w:rsidR="0037191A" w:rsidRPr="00D332BD" w14:paraId="77857E8B" w14:textId="77777777" w:rsidTr="0024236A">
        <w:tc>
          <w:tcPr>
            <w:tcW w:w="710" w:type="dxa"/>
            <w:shd w:val="clear" w:color="auto" w:fill="auto"/>
            <w:tcMar>
              <w:top w:w="100" w:type="dxa"/>
              <w:left w:w="100" w:type="dxa"/>
              <w:bottom w:w="100" w:type="dxa"/>
              <w:right w:w="100" w:type="dxa"/>
            </w:tcMar>
            <w:vAlign w:val="center"/>
          </w:tcPr>
          <w:p w14:paraId="1B4687CD" w14:textId="486315BD" w:rsidR="0037191A" w:rsidRPr="00D332BD" w:rsidRDefault="00CB2277" w:rsidP="0037191A">
            <w:pPr>
              <w:tabs>
                <w:tab w:val="left" w:pos="6946"/>
                <w:tab w:val="left" w:pos="7088"/>
              </w:tabs>
              <w:spacing w:before="120" w:after="120"/>
              <w:ind w:left="46"/>
              <w:jc w:val="center"/>
              <w:rPr>
                <w:rStyle w:val="st42"/>
                <w:b/>
              </w:rPr>
            </w:pPr>
            <w:r w:rsidRPr="00D332BD">
              <w:rPr>
                <w:rStyle w:val="st42"/>
                <w:b/>
              </w:rPr>
              <w:lastRenderedPageBreak/>
              <w:t>2.11</w:t>
            </w:r>
          </w:p>
        </w:tc>
        <w:tc>
          <w:tcPr>
            <w:tcW w:w="3927" w:type="dxa"/>
            <w:shd w:val="clear" w:color="auto" w:fill="auto"/>
            <w:tcMar>
              <w:top w:w="100" w:type="dxa"/>
              <w:left w:w="100" w:type="dxa"/>
              <w:bottom w:w="100" w:type="dxa"/>
              <w:right w:w="100" w:type="dxa"/>
            </w:tcMar>
          </w:tcPr>
          <w:p w14:paraId="7BD48A5A" w14:textId="5533DCB7" w:rsidR="0037191A" w:rsidRPr="00D332BD" w:rsidRDefault="0037191A" w:rsidP="0037191A">
            <w:pPr>
              <w:spacing w:after="0" w:line="240" w:lineRule="auto"/>
              <w:ind w:firstLine="462"/>
              <w:jc w:val="both"/>
              <w:rPr>
                <w:rFonts w:eastAsia="DengXian"/>
                <w:lang w:eastAsia="uk-UA"/>
              </w:rPr>
            </w:pPr>
          </w:p>
        </w:tc>
        <w:tc>
          <w:tcPr>
            <w:tcW w:w="3869" w:type="dxa"/>
          </w:tcPr>
          <w:p w14:paraId="23CC9875" w14:textId="77777777" w:rsidR="0037191A" w:rsidRPr="00D332BD" w:rsidRDefault="0037191A" w:rsidP="00142626">
            <w:pPr>
              <w:tabs>
                <w:tab w:val="left" w:pos="3486"/>
              </w:tabs>
              <w:spacing w:after="0"/>
              <w:ind w:left="-49" w:firstLine="416"/>
              <w:jc w:val="both"/>
            </w:pPr>
          </w:p>
        </w:tc>
        <w:tc>
          <w:tcPr>
            <w:tcW w:w="3827" w:type="dxa"/>
          </w:tcPr>
          <w:p w14:paraId="7B017A6C" w14:textId="77777777"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p>
        </w:tc>
        <w:tc>
          <w:tcPr>
            <w:tcW w:w="3686" w:type="dxa"/>
          </w:tcPr>
          <w:p w14:paraId="43DEF19B" w14:textId="77777777" w:rsidR="009A5FE5" w:rsidRPr="007D0CCE" w:rsidRDefault="009A5FE5" w:rsidP="009A5FE5">
            <w:pPr>
              <w:spacing w:after="0"/>
              <w:jc w:val="center"/>
              <w:rPr>
                <w:b/>
              </w:rPr>
            </w:pPr>
            <w:r>
              <w:rPr>
                <w:b/>
              </w:rPr>
              <w:t>Редакційна</w:t>
            </w:r>
            <w:r w:rsidRPr="007D0CCE">
              <w:rPr>
                <w:b/>
              </w:rPr>
              <w:t xml:space="preserve"> правка</w:t>
            </w:r>
            <w:r>
              <w:rPr>
                <w:b/>
              </w:rPr>
              <w:t xml:space="preserve"> </w:t>
            </w:r>
            <w:r>
              <w:rPr>
                <w:b/>
              </w:rPr>
              <w:br/>
              <w:t>(у зв’язку із введенням нового терміну)</w:t>
            </w:r>
            <w:r w:rsidRPr="007D0CCE">
              <w:rPr>
                <w:b/>
              </w:rPr>
              <w:t>.</w:t>
            </w:r>
          </w:p>
          <w:p w14:paraId="5AE7A797" w14:textId="77777777" w:rsidR="009A5FE5" w:rsidRPr="007D0CCE" w:rsidRDefault="009A5FE5" w:rsidP="009A5FE5">
            <w:pPr>
              <w:spacing w:after="0"/>
              <w:jc w:val="center"/>
              <w:rPr>
                <w:b/>
              </w:rPr>
            </w:pPr>
            <w:r w:rsidRPr="007D0CCE">
              <w:rPr>
                <w:b/>
              </w:rPr>
              <w:t>Пропонується врахувати в наступній редакції</w:t>
            </w:r>
          </w:p>
          <w:p w14:paraId="07F10B58" w14:textId="0415355C" w:rsidR="0037191A" w:rsidRPr="00D332BD" w:rsidRDefault="009A5FE5" w:rsidP="009A5FE5">
            <w:pPr>
              <w:spacing w:before="120" w:after="120"/>
              <w:jc w:val="both"/>
              <w:rPr>
                <w:rFonts w:eastAsia="Times New Roman"/>
              </w:rPr>
            </w:pPr>
            <w:r w:rsidRPr="00D332BD">
              <w:rPr>
                <w:rFonts w:eastAsia="Times New Roman"/>
              </w:rPr>
              <w:t xml:space="preserve"> </w:t>
            </w:r>
            <w:r w:rsidR="0037191A" w:rsidRPr="00D332BD">
              <w:rPr>
                <w:rFonts w:eastAsia="Times New Roman"/>
              </w:rPr>
              <w:t xml:space="preserve">«2.11. За результатами проведених досліджень та моделювань ОСП оцінює відповідність (достатність) генеруючих потужностей для забезпечення прогнозованих обсягів та графіків споживання електричної енергії в ОЕС України шляхом розрахунку критеріїв (індикаторів) </w:t>
            </w:r>
            <w:r w:rsidR="0037191A" w:rsidRPr="00D332BD">
              <w:rPr>
                <w:rFonts w:eastAsia="Times New Roman"/>
                <w:b/>
              </w:rPr>
              <w:t>відповідності (достатності)</w:t>
            </w:r>
            <w:r w:rsidR="0037191A" w:rsidRPr="00D332BD">
              <w:rPr>
                <w:rFonts w:eastAsia="Times New Roman"/>
              </w:rPr>
              <w:t xml:space="preserve"> </w:t>
            </w:r>
            <w:r w:rsidR="0037191A" w:rsidRPr="00D332BD">
              <w:rPr>
                <w:rFonts w:eastAsia="Times New Roman"/>
                <w:b/>
              </w:rPr>
              <w:t>джерел потужності</w:t>
            </w:r>
            <w:r w:rsidR="0037191A" w:rsidRPr="00D332BD">
              <w:rPr>
                <w:rFonts w:eastAsia="Times New Roman"/>
              </w:rPr>
              <w:t xml:space="preserve"> та відповідного їх аналізу.</w:t>
            </w:r>
          </w:p>
          <w:p w14:paraId="454CE5BE" w14:textId="6E54A589" w:rsidR="0037191A" w:rsidRPr="00D332BD" w:rsidRDefault="0037191A" w:rsidP="0037191A">
            <w:pPr>
              <w:spacing w:before="120" w:after="120"/>
              <w:jc w:val="both"/>
              <w:rPr>
                <w:rFonts w:eastAsia="Times New Roman"/>
              </w:rPr>
            </w:pPr>
            <w:r w:rsidRPr="00D332BD">
              <w:rPr>
                <w:rFonts w:eastAsia="Times New Roman"/>
              </w:rPr>
              <w:lastRenderedPageBreak/>
              <w:t xml:space="preserve">У якості таких критеріїв, ОСП, застосовує критерій </w:t>
            </w:r>
            <w:r w:rsidRPr="00D332BD">
              <w:rPr>
                <w:rFonts w:eastAsia="Times New Roman"/>
                <w:b/>
              </w:rPr>
              <w:t xml:space="preserve">очікуваної </w:t>
            </w:r>
            <w:r w:rsidRPr="00D332BD">
              <w:rPr>
                <w:rFonts w:eastAsia="Times New Roman"/>
              </w:rPr>
              <w:t xml:space="preserve">втрати навантаження (LOLE), критерій </w:t>
            </w:r>
            <w:r w:rsidRPr="00D332BD">
              <w:rPr>
                <w:rFonts w:eastAsia="Times New Roman"/>
                <w:b/>
              </w:rPr>
              <w:t xml:space="preserve">очікуваної недопоставленої </w:t>
            </w:r>
            <w:r w:rsidRPr="00D332BD">
              <w:rPr>
                <w:rFonts w:eastAsia="Times New Roman"/>
              </w:rPr>
              <w:t>електричної</w:t>
            </w:r>
            <w:r w:rsidRPr="00D332BD">
              <w:rPr>
                <w:rFonts w:eastAsia="Times New Roman"/>
                <w:b/>
              </w:rPr>
              <w:t xml:space="preserve"> </w:t>
            </w:r>
            <w:r w:rsidRPr="00D332BD">
              <w:rPr>
                <w:rFonts w:eastAsia="Times New Roman"/>
              </w:rPr>
              <w:t>енергії (EENS) та критерій залишкової потужності (запасу потужності). З метою більш поглибленого аналізу ОСП може використовувати додаткові критерії відповідності (достатності)</w:t>
            </w:r>
            <w:r w:rsidRPr="00D332BD">
              <w:rPr>
                <w:rFonts w:eastAsia="Times New Roman"/>
                <w:b/>
              </w:rPr>
              <w:t xml:space="preserve"> джерел потужності</w:t>
            </w:r>
            <w:r w:rsidRPr="00D332BD">
              <w:rPr>
                <w:rFonts w:eastAsia="Times New Roman"/>
              </w:rPr>
              <w:t>, які визначає у відповідній методології.</w:t>
            </w:r>
          </w:p>
          <w:p w14:paraId="02C26ABD" w14:textId="405F73BA" w:rsidR="0037191A" w:rsidRPr="00D332BD" w:rsidRDefault="0037191A" w:rsidP="0037191A">
            <w:pPr>
              <w:pStyle w:val="TableParagraph"/>
              <w:spacing w:before="120" w:after="120"/>
              <w:ind w:left="0" w:firstLine="334"/>
              <w:jc w:val="both"/>
              <w:rPr>
                <w:b/>
                <w:lang w:val="uk-UA" w:eastAsia="uk-UA"/>
              </w:rPr>
            </w:pPr>
            <w:r w:rsidRPr="00D332BD">
              <w:rPr>
                <w:lang w:val="uk-UA"/>
              </w:rPr>
              <w:t xml:space="preserve">Допустимі діапазони значень критеріїв відповідності (достатності) </w:t>
            </w:r>
            <w:r w:rsidRPr="00D332BD">
              <w:rPr>
                <w:b/>
                <w:lang w:val="uk-UA"/>
              </w:rPr>
              <w:t>джерел потужності</w:t>
            </w:r>
            <w:r w:rsidRPr="00D332BD">
              <w:rPr>
                <w:lang w:val="uk-UA"/>
              </w:rPr>
              <w:t xml:space="preserve"> визначаються ОСП в методології виконання оцінки відповідності (достатності) генеруючих потужностей з урахуванням Правил про безпеку постачання електричної енергії, затверджених наказом Міністерства енергетики та вугільної промисловості України від 27 серпня 2018 року N 448, </w:t>
            </w:r>
            <w:r w:rsidRPr="00D332BD">
              <w:rPr>
                <w:b/>
                <w:lang w:val="uk-UA"/>
              </w:rPr>
              <w:t>зареєстрованих</w:t>
            </w:r>
            <w:r w:rsidRPr="00D332BD">
              <w:rPr>
                <w:lang w:val="uk-UA"/>
              </w:rPr>
              <w:t xml:space="preserve"> у Міністерстві юстиції України 19 вересня 2018 року за N 1076/32528 </w:t>
            </w:r>
            <w:r w:rsidRPr="00D332BD">
              <w:rPr>
                <w:b/>
                <w:lang w:val="uk-UA"/>
              </w:rPr>
              <w:t>(далі – Правила безпеки постачання)</w:t>
            </w:r>
            <w:r w:rsidRPr="00D332BD">
              <w:rPr>
                <w:lang w:val="uk-UA"/>
              </w:rPr>
              <w:t>.»</w:t>
            </w:r>
          </w:p>
        </w:tc>
      </w:tr>
      <w:tr w:rsidR="0037191A" w:rsidRPr="00D332BD" w14:paraId="63CBCD8B" w14:textId="77777777" w:rsidTr="0024236A">
        <w:tc>
          <w:tcPr>
            <w:tcW w:w="710" w:type="dxa"/>
            <w:shd w:val="clear" w:color="auto" w:fill="auto"/>
            <w:tcMar>
              <w:top w:w="100" w:type="dxa"/>
              <w:left w:w="100" w:type="dxa"/>
              <w:bottom w:w="100" w:type="dxa"/>
              <w:right w:w="100" w:type="dxa"/>
            </w:tcMar>
            <w:vAlign w:val="center"/>
          </w:tcPr>
          <w:p w14:paraId="575488F1" w14:textId="1690CC0B" w:rsidR="0037191A" w:rsidRPr="00D332BD" w:rsidRDefault="00CB2277" w:rsidP="0037191A">
            <w:pPr>
              <w:tabs>
                <w:tab w:val="left" w:pos="6946"/>
                <w:tab w:val="left" w:pos="7088"/>
              </w:tabs>
              <w:spacing w:before="120" w:after="120"/>
              <w:ind w:left="46"/>
              <w:jc w:val="center"/>
              <w:rPr>
                <w:rStyle w:val="st42"/>
                <w:b/>
              </w:rPr>
            </w:pPr>
            <w:r w:rsidRPr="00D332BD">
              <w:rPr>
                <w:rStyle w:val="st42"/>
                <w:b/>
              </w:rPr>
              <w:lastRenderedPageBreak/>
              <w:t>2.12</w:t>
            </w:r>
          </w:p>
        </w:tc>
        <w:tc>
          <w:tcPr>
            <w:tcW w:w="3927" w:type="dxa"/>
            <w:shd w:val="clear" w:color="auto" w:fill="auto"/>
            <w:tcMar>
              <w:top w:w="100" w:type="dxa"/>
              <w:left w:w="100" w:type="dxa"/>
              <w:bottom w:w="100" w:type="dxa"/>
              <w:right w:w="100" w:type="dxa"/>
            </w:tcMar>
          </w:tcPr>
          <w:p w14:paraId="61166C6D" w14:textId="41A742E1" w:rsidR="0037191A" w:rsidRPr="00D332BD" w:rsidRDefault="0037191A" w:rsidP="0037191A">
            <w:pPr>
              <w:spacing w:after="0" w:line="240" w:lineRule="auto"/>
              <w:ind w:firstLine="462"/>
              <w:jc w:val="both"/>
              <w:rPr>
                <w:rFonts w:eastAsia="DengXian"/>
                <w:lang w:eastAsia="uk-UA"/>
              </w:rPr>
            </w:pPr>
          </w:p>
        </w:tc>
        <w:tc>
          <w:tcPr>
            <w:tcW w:w="3869" w:type="dxa"/>
          </w:tcPr>
          <w:p w14:paraId="344A7A80" w14:textId="77777777" w:rsidR="0037191A" w:rsidRPr="00D332BD" w:rsidRDefault="0037191A" w:rsidP="00142626">
            <w:pPr>
              <w:tabs>
                <w:tab w:val="left" w:pos="3486"/>
              </w:tabs>
              <w:spacing w:after="0"/>
              <w:ind w:left="-49" w:firstLine="416"/>
              <w:jc w:val="both"/>
            </w:pPr>
          </w:p>
        </w:tc>
        <w:tc>
          <w:tcPr>
            <w:tcW w:w="3827" w:type="dxa"/>
          </w:tcPr>
          <w:p w14:paraId="284A3F5E" w14:textId="77777777" w:rsidR="0037191A" w:rsidRPr="00D332BD" w:rsidRDefault="0037191A" w:rsidP="0037191A">
            <w:pPr>
              <w:pStyle w:val="TableParagraph"/>
              <w:tabs>
                <w:tab w:val="left" w:pos="3119"/>
                <w:tab w:val="left" w:pos="3261"/>
                <w:tab w:val="left" w:pos="6946"/>
                <w:tab w:val="left" w:pos="7088"/>
              </w:tabs>
              <w:spacing w:before="120" w:after="120"/>
              <w:ind w:left="42" w:right="170"/>
              <w:jc w:val="both"/>
              <w:rPr>
                <w:lang w:val="uk-UA" w:eastAsia="uk-UA"/>
              </w:rPr>
            </w:pPr>
          </w:p>
        </w:tc>
        <w:tc>
          <w:tcPr>
            <w:tcW w:w="3686" w:type="dxa"/>
          </w:tcPr>
          <w:p w14:paraId="3CACB44F" w14:textId="77777777" w:rsidR="009A5FE5" w:rsidRPr="007D0CCE" w:rsidRDefault="009A5FE5" w:rsidP="009A5FE5">
            <w:pPr>
              <w:spacing w:after="0"/>
              <w:jc w:val="center"/>
              <w:rPr>
                <w:b/>
              </w:rPr>
            </w:pPr>
            <w:r>
              <w:rPr>
                <w:b/>
              </w:rPr>
              <w:t>Редакційна</w:t>
            </w:r>
            <w:r w:rsidRPr="007D0CCE">
              <w:rPr>
                <w:b/>
              </w:rPr>
              <w:t xml:space="preserve"> правка</w:t>
            </w:r>
            <w:r>
              <w:rPr>
                <w:b/>
              </w:rPr>
              <w:t xml:space="preserve"> </w:t>
            </w:r>
            <w:r>
              <w:rPr>
                <w:b/>
              </w:rPr>
              <w:br/>
              <w:t>(у зв’язку із введенням нового терміну)</w:t>
            </w:r>
            <w:r w:rsidRPr="007D0CCE">
              <w:rPr>
                <w:b/>
              </w:rPr>
              <w:t>.</w:t>
            </w:r>
          </w:p>
          <w:p w14:paraId="488E02C8" w14:textId="77777777" w:rsidR="009A5FE5" w:rsidRPr="007D0CCE" w:rsidRDefault="009A5FE5" w:rsidP="009A5FE5">
            <w:pPr>
              <w:spacing w:after="0"/>
              <w:jc w:val="center"/>
              <w:rPr>
                <w:b/>
              </w:rPr>
            </w:pPr>
            <w:r w:rsidRPr="007D0CCE">
              <w:rPr>
                <w:b/>
              </w:rPr>
              <w:t>Пропонується врахувати в наступній редакції</w:t>
            </w:r>
          </w:p>
          <w:p w14:paraId="7E1A1000" w14:textId="0D4F84AC" w:rsidR="0037191A" w:rsidRPr="00D332BD" w:rsidRDefault="00142626" w:rsidP="00142626">
            <w:pPr>
              <w:spacing w:before="120" w:after="120"/>
              <w:jc w:val="both"/>
              <w:rPr>
                <w:rFonts w:eastAsia="Times New Roman"/>
              </w:rPr>
            </w:pPr>
            <w:r w:rsidRPr="00D332BD">
              <w:rPr>
                <w:rFonts w:eastAsia="Times New Roman"/>
              </w:rPr>
              <w:lastRenderedPageBreak/>
              <w:t xml:space="preserve"> </w:t>
            </w:r>
            <w:r w:rsidR="0037191A" w:rsidRPr="00D332BD">
              <w:rPr>
                <w:rFonts w:eastAsia="Times New Roman"/>
              </w:rPr>
              <w:t>«2.12. На основі виконаного аналізу та сформованих висновків ОСП готує, зокрема:</w:t>
            </w:r>
          </w:p>
          <w:p w14:paraId="48E4D06D" w14:textId="77777777" w:rsidR="0037191A" w:rsidRPr="00D332BD" w:rsidRDefault="0037191A" w:rsidP="0037191A">
            <w:pPr>
              <w:spacing w:before="120" w:after="120"/>
              <w:jc w:val="both"/>
              <w:rPr>
                <w:rFonts w:eastAsia="Times New Roman"/>
              </w:rPr>
            </w:pPr>
            <w:r w:rsidRPr="00D332BD">
              <w:rPr>
                <w:rFonts w:eastAsia="Times New Roman"/>
              </w:rPr>
              <w:t>пропозиції щодо необхідності розвитку системи передачі (окремих її елементів) з метою забезпечення достатньої пропускної спроможності передачі електричної енергії та відпуску електричної енергії в енергосистему;</w:t>
            </w:r>
          </w:p>
          <w:p w14:paraId="0D1CCC54" w14:textId="77777777" w:rsidR="0037191A" w:rsidRPr="00D332BD" w:rsidRDefault="0037191A" w:rsidP="0037191A">
            <w:pPr>
              <w:spacing w:before="120" w:after="120"/>
              <w:jc w:val="both"/>
              <w:rPr>
                <w:rFonts w:eastAsia="Times New Roman"/>
              </w:rPr>
            </w:pPr>
            <w:r w:rsidRPr="00D332BD">
              <w:rPr>
                <w:rFonts w:eastAsia="Times New Roman"/>
              </w:rPr>
              <w:t>пропозиції щодо необхідності розвитку міждержавних перетинів;</w:t>
            </w:r>
          </w:p>
          <w:p w14:paraId="24D7671E" w14:textId="77777777" w:rsidR="0037191A" w:rsidRPr="00147D89" w:rsidRDefault="0037191A" w:rsidP="0037191A">
            <w:pPr>
              <w:spacing w:before="120" w:after="120"/>
              <w:jc w:val="both"/>
              <w:rPr>
                <w:rFonts w:eastAsia="Times New Roman"/>
              </w:rPr>
            </w:pPr>
            <w:r w:rsidRPr="00D332BD">
              <w:rPr>
                <w:rFonts w:eastAsia="Times New Roman"/>
              </w:rPr>
              <w:t xml:space="preserve">рекомендації щодо необхідності будівництва, реконструкції, модернізації генеруючих потужностей, </w:t>
            </w:r>
            <w:r w:rsidRPr="00D332BD">
              <w:rPr>
                <w:rFonts w:eastAsia="Times New Roman"/>
                <w:b/>
              </w:rPr>
              <w:t>УЗЕ</w:t>
            </w:r>
            <w:r w:rsidRPr="00D332BD">
              <w:rPr>
                <w:rFonts w:eastAsia="Times New Roman"/>
              </w:rPr>
              <w:t>,</w:t>
            </w:r>
            <w:r w:rsidRPr="00D332BD">
              <w:rPr>
                <w:rFonts w:eastAsia="Times New Roman"/>
                <w:b/>
              </w:rPr>
              <w:t xml:space="preserve"> та впровадження заходів управління попитом, </w:t>
            </w:r>
            <w:r w:rsidRPr="00147D89">
              <w:rPr>
                <w:rFonts w:eastAsia="Times New Roman"/>
              </w:rPr>
              <w:t xml:space="preserve">а також впровадження інших заходів з метою недопущення дефіциту потужності. </w:t>
            </w:r>
          </w:p>
          <w:p w14:paraId="769BB101" w14:textId="77777777" w:rsidR="0037191A" w:rsidRPr="00D332BD" w:rsidRDefault="0037191A" w:rsidP="0037191A">
            <w:pPr>
              <w:spacing w:before="120" w:after="120"/>
              <w:jc w:val="both"/>
              <w:rPr>
                <w:rFonts w:eastAsia="Times New Roman"/>
              </w:rPr>
            </w:pPr>
            <w:r w:rsidRPr="00D332BD">
              <w:rPr>
                <w:rFonts w:eastAsia="Times New Roman"/>
              </w:rPr>
              <w:t xml:space="preserve">пропозиції до цього Кодексу, Правил ринку, інших нормативно-правових актів з метою удосконалення роботи ринку електричної енергії та стимулювання розвитку </w:t>
            </w:r>
            <w:r w:rsidRPr="00147D89">
              <w:rPr>
                <w:rFonts w:eastAsia="Times New Roman"/>
              </w:rPr>
              <w:t>генеруючих потужностей, УЗЕ,</w:t>
            </w:r>
            <w:r w:rsidRPr="00D332BD">
              <w:rPr>
                <w:rFonts w:eastAsia="Times New Roman"/>
                <w:b/>
              </w:rPr>
              <w:t xml:space="preserve"> </w:t>
            </w:r>
            <w:r w:rsidRPr="00D332BD">
              <w:rPr>
                <w:rFonts w:eastAsia="Times New Roman"/>
              </w:rPr>
              <w:t>заходів</w:t>
            </w:r>
            <w:r w:rsidRPr="00D332BD">
              <w:rPr>
                <w:rFonts w:eastAsia="Times New Roman"/>
                <w:b/>
              </w:rPr>
              <w:t xml:space="preserve"> </w:t>
            </w:r>
            <w:r w:rsidRPr="00D332BD">
              <w:rPr>
                <w:rFonts w:eastAsia="Times New Roman"/>
              </w:rPr>
              <w:t>управління попитом.</w:t>
            </w:r>
          </w:p>
          <w:p w14:paraId="436DBBD6" w14:textId="4DE25BAA" w:rsidR="0037191A" w:rsidRPr="00147D89" w:rsidRDefault="0037191A" w:rsidP="0037191A">
            <w:pPr>
              <w:pStyle w:val="TableParagraph"/>
              <w:spacing w:before="120" w:after="120"/>
              <w:ind w:left="0" w:firstLine="334"/>
              <w:jc w:val="both"/>
              <w:rPr>
                <w:lang w:val="uk-UA" w:eastAsia="uk-UA"/>
              </w:rPr>
            </w:pPr>
            <w:r w:rsidRPr="00147D89">
              <w:rPr>
                <w:color w:val="000000"/>
                <w:lang w:val="uk-UA"/>
              </w:rPr>
              <w:t>ОСП наводить у Звіті результати моделювання реалізації пропонованих ОСП заходів із зазначенням впливу (у кількісному виразі) кожного із пропонованих заходів.»</w:t>
            </w:r>
          </w:p>
        </w:tc>
      </w:tr>
      <w:tr w:rsidR="0037191A" w:rsidRPr="00D332BD" w14:paraId="66618D22" w14:textId="77777777" w:rsidTr="005F2D0A">
        <w:tc>
          <w:tcPr>
            <w:tcW w:w="16019" w:type="dxa"/>
            <w:gridSpan w:val="5"/>
            <w:shd w:val="clear" w:color="auto" w:fill="auto"/>
            <w:tcMar>
              <w:top w:w="100" w:type="dxa"/>
              <w:left w:w="100" w:type="dxa"/>
              <w:bottom w:w="100" w:type="dxa"/>
              <w:right w:w="100" w:type="dxa"/>
            </w:tcMar>
            <w:vAlign w:val="center"/>
          </w:tcPr>
          <w:p w14:paraId="249E4248" w14:textId="77777777" w:rsidR="0037191A" w:rsidRPr="00D332BD" w:rsidRDefault="0037191A" w:rsidP="00142626">
            <w:pPr>
              <w:pStyle w:val="TableParagraph"/>
              <w:tabs>
                <w:tab w:val="left" w:pos="3486"/>
              </w:tabs>
              <w:spacing w:before="120" w:after="120"/>
              <w:ind w:left="-49" w:firstLine="416"/>
              <w:jc w:val="center"/>
              <w:rPr>
                <w:b/>
                <w:lang w:val="uk-UA" w:eastAsia="uk-UA"/>
              </w:rPr>
            </w:pPr>
            <w:r w:rsidRPr="00D332BD">
              <w:rPr>
                <w:b/>
                <w:lang w:val="uk-UA" w:eastAsia="uk-UA"/>
              </w:rPr>
              <w:lastRenderedPageBreak/>
              <w:t>3. Вимоги до змісту Звіту та етапів його підготовки</w:t>
            </w:r>
          </w:p>
        </w:tc>
      </w:tr>
      <w:tr w:rsidR="004D62EC" w:rsidRPr="00D332BD" w14:paraId="47B66ECE" w14:textId="77777777" w:rsidTr="0024236A">
        <w:tc>
          <w:tcPr>
            <w:tcW w:w="710" w:type="dxa"/>
            <w:shd w:val="clear" w:color="auto" w:fill="auto"/>
            <w:tcMar>
              <w:top w:w="100" w:type="dxa"/>
              <w:left w:w="100" w:type="dxa"/>
              <w:bottom w:w="100" w:type="dxa"/>
              <w:right w:w="100" w:type="dxa"/>
            </w:tcMar>
            <w:vAlign w:val="center"/>
          </w:tcPr>
          <w:p w14:paraId="47704E68" w14:textId="77777777" w:rsidR="004D62EC" w:rsidRPr="00D332BD" w:rsidRDefault="004D62EC" w:rsidP="004D62EC">
            <w:pPr>
              <w:tabs>
                <w:tab w:val="left" w:pos="6946"/>
                <w:tab w:val="left" w:pos="7088"/>
              </w:tabs>
              <w:spacing w:before="120" w:after="120"/>
              <w:ind w:left="46"/>
              <w:jc w:val="center"/>
              <w:rPr>
                <w:rStyle w:val="st42"/>
                <w:b/>
              </w:rPr>
            </w:pPr>
            <w:r w:rsidRPr="00D332BD">
              <w:rPr>
                <w:rStyle w:val="st42"/>
                <w:b/>
              </w:rPr>
              <w:t>3.1</w:t>
            </w:r>
          </w:p>
        </w:tc>
        <w:tc>
          <w:tcPr>
            <w:tcW w:w="3927" w:type="dxa"/>
            <w:shd w:val="clear" w:color="auto" w:fill="auto"/>
            <w:tcMar>
              <w:top w:w="100" w:type="dxa"/>
              <w:left w:w="100" w:type="dxa"/>
              <w:bottom w:w="100" w:type="dxa"/>
              <w:right w:w="100" w:type="dxa"/>
            </w:tcMar>
          </w:tcPr>
          <w:p w14:paraId="179A738D" w14:textId="77777777" w:rsidR="00147D89" w:rsidRPr="00147D89" w:rsidRDefault="00147D89" w:rsidP="00147D89">
            <w:pPr>
              <w:spacing w:after="0"/>
              <w:ind w:firstLine="462"/>
              <w:jc w:val="both"/>
            </w:pPr>
            <w:bookmarkStart w:id="5" w:name="_Hlk107238407"/>
            <w:r w:rsidRPr="00147D89">
              <w:t>3.1. Підготовлений ОСП Звіт повинен містити, зокрема:</w:t>
            </w:r>
          </w:p>
          <w:p w14:paraId="1B4FA884" w14:textId="77777777" w:rsidR="00147D89" w:rsidRPr="00147D89" w:rsidRDefault="00147D89" w:rsidP="00147D89">
            <w:pPr>
              <w:spacing w:after="0"/>
              <w:ind w:firstLine="462"/>
              <w:jc w:val="both"/>
            </w:pPr>
            <w:r w:rsidRPr="00147D89">
              <w:t>короткий виклад результатів оцінки відповідності (достатності) генеруючих потужностей (у тому числі значення критеріїв (індикаторів) оцінки відповідності (достатності) генеруючих потужностей, звід основних факторів, що впливають на відповідність (достатність) генеруючих потужностей);</w:t>
            </w:r>
          </w:p>
          <w:p w14:paraId="5A007D95" w14:textId="4AED873F" w:rsidR="00147D89" w:rsidRPr="00147D89" w:rsidRDefault="00147D89" w:rsidP="00147D89">
            <w:pPr>
              <w:spacing w:after="0"/>
              <w:ind w:firstLine="462"/>
              <w:jc w:val="both"/>
            </w:pPr>
            <w:r w:rsidRPr="00147D89">
              <w:t>опис методології, методів та засобів проведення робіт та досліджень;</w:t>
            </w:r>
          </w:p>
          <w:p w14:paraId="5FDEAEB8" w14:textId="08B3F445" w:rsidR="00147D89" w:rsidRPr="00147D89" w:rsidRDefault="00147D89" w:rsidP="00147D89">
            <w:pPr>
              <w:spacing w:after="0"/>
              <w:ind w:firstLine="462"/>
              <w:jc w:val="both"/>
            </w:pPr>
            <w:r w:rsidRPr="00147D89">
              <w:t>аналіз змін рівнів та режимів споживання електричної енергії протягом не менше ніж 5 останніх повних років;</w:t>
            </w:r>
          </w:p>
          <w:p w14:paraId="7CE1B0C4" w14:textId="2A4C4486" w:rsidR="00147D89" w:rsidRPr="00147D89" w:rsidRDefault="00147D89" w:rsidP="00147D89">
            <w:pPr>
              <w:spacing w:after="0"/>
              <w:ind w:firstLine="462"/>
              <w:jc w:val="both"/>
            </w:pPr>
            <w:r w:rsidRPr="00147D89">
              <w:t xml:space="preserve">аналіз структури виробництва електричної енергії для останніх </w:t>
            </w:r>
            <w:r w:rsidRPr="00147D89">
              <w:rPr>
                <w:bCs/>
              </w:rPr>
              <w:t>5 років</w:t>
            </w:r>
            <w:r w:rsidRPr="00147D89">
              <w:t>, наявності та впливу на її формування забезпеченості органічним та ядерним паливом, гідроресурсами, а також цін на електричну енергію (та теплову енергію для ТЕЦ);</w:t>
            </w:r>
          </w:p>
          <w:p w14:paraId="79474CEE" w14:textId="50D22E6F" w:rsidR="00147D89" w:rsidRPr="00147D89" w:rsidRDefault="00147D89" w:rsidP="00147D89">
            <w:pPr>
              <w:spacing w:after="0"/>
              <w:ind w:firstLine="462"/>
              <w:jc w:val="both"/>
            </w:pPr>
            <w:r w:rsidRPr="00147D89">
              <w:t>опис сценаріїв розвитку попиту та пропозиції на середньо- та довгострокову перспективи - прийняті припущення на перспективу та опис обраних умов моделювання;</w:t>
            </w:r>
          </w:p>
          <w:p w14:paraId="3F5F3EDF" w14:textId="77777777" w:rsidR="00147D89" w:rsidRPr="00147D89" w:rsidRDefault="00147D89" w:rsidP="00147D89">
            <w:pPr>
              <w:spacing w:after="0"/>
              <w:ind w:firstLine="462"/>
              <w:jc w:val="both"/>
            </w:pPr>
            <w:r w:rsidRPr="00147D89">
              <w:t xml:space="preserve">показники сформованих сценаріїв розвитку на </w:t>
            </w:r>
            <w:r w:rsidRPr="00147D89">
              <w:rPr>
                <w:bCs/>
              </w:rPr>
              <w:t>середньострокову,</w:t>
            </w:r>
            <w:r w:rsidRPr="00147D89">
              <w:t xml:space="preserve"> довгострокову перспективу, аналіз основних тенденцій розвитку </w:t>
            </w:r>
            <w:r w:rsidRPr="00147D89">
              <w:lastRenderedPageBreak/>
              <w:t>генеруючих потужностей,</w:t>
            </w:r>
            <w:r w:rsidRPr="00147D89">
              <w:rPr>
                <w:bCs/>
              </w:rPr>
              <w:t xml:space="preserve"> </w:t>
            </w:r>
            <w:r w:rsidRPr="00147D89">
              <w:t xml:space="preserve">УЗЕ, заходів управління попитом, </w:t>
            </w:r>
            <w:r w:rsidRPr="00147D89">
              <w:rPr>
                <w:strike/>
              </w:rPr>
              <w:t>та</w:t>
            </w:r>
            <w:r w:rsidRPr="00147D89">
              <w:t xml:space="preserve"> навантаження та їх змін за відповідними сценаріями;</w:t>
            </w:r>
          </w:p>
          <w:p w14:paraId="43FBC6F4" w14:textId="77777777" w:rsidR="00147D89" w:rsidRPr="00147D89" w:rsidRDefault="00147D89" w:rsidP="00147D89">
            <w:pPr>
              <w:spacing w:after="0"/>
              <w:ind w:firstLine="462"/>
              <w:jc w:val="both"/>
            </w:pPr>
            <w:r w:rsidRPr="00147D89">
              <w:t>опис базового сценарію розвитку попиту та пропозиції – основні показники, прийняті припущення та опис обраних умов моделювання;</w:t>
            </w:r>
          </w:p>
          <w:p w14:paraId="2D0C6598" w14:textId="7CBA4865" w:rsidR="00147D89" w:rsidRPr="00147D89" w:rsidRDefault="00147D89" w:rsidP="00147D89">
            <w:pPr>
              <w:spacing w:after="0"/>
              <w:ind w:firstLine="462"/>
              <w:jc w:val="both"/>
            </w:pPr>
            <w:r w:rsidRPr="00147D89">
              <w:t xml:space="preserve">розрахунки критеріїв (індикаторів) оцінки </w:t>
            </w:r>
            <w:r w:rsidRPr="00147D89">
              <w:rPr>
                <w:bCs/>
              </w:rPr>
              <w:t xml:space="preserve">відповідності (достатності) </w:t>
            </w:r>
            <w:r w:rsidRPr="00147D89">
              <w:t>генеруючих потужностей</w:t>
            </w:r>
            <w:r w:rsidRPr="00147D89">
              <w:rPr>
                <w:bCs/>
              </w:rPr>
              <w:t xml:space="preserve"> для базового сценарію</w:t>
            </w:r>
            <w:r w:rsidRPr="00147D89">
              <w:t xml:space="preserve"> та їх аналіз;</w:t>
            </w:r>
          </w:p>
          <w:p w14:paraId="4FA241B9" w14:textId="77777777" w:rsidR="00147D89" w:rsidRPr="00147D89" w:rsidRDefault="00147D89" w:rsidP="00147D89">
            <w:pPr>
              <w:spacing w:after="0"/>
              <w:ind w:firstLine="462"/>
              <w:jc w:val="both"/>
            </w:pPr>
            <w:r w:rsidRPr="00147D89">
              <w:t>оцінку прогнозних балансів потужності та електроенергії ОЕС України та показники відповідності (достатності) генеруючих потужностей на короткострокову перспективу (для кожного місяця року Т+1);</w:t>
            </w:r>
          </w:p>
          <w:p w14:paraId="1EC03751" w14:textId="117857EF" w:rsidR="00147D89" w:rsidRPr="00147D89" w:rsidRDefault="00147D89" w:rsidP="00147D89">
            <w:pPr>
              <w:spacing w:after="0"/>
              <w:ind w:firstLine="462"/>
              <w:jc w:val="both"/>
            </w:pPr>
            <w:r w:rsidRPr="00147D89">
              <w:t>оцінку ризиків, які виникають внаслідок реалізації сценаріїв розвитку щодо достатності генеруючих потужностей, УЗЕ, заходів управління попитом для покриття прогнозованого попиту;</w:t>
            </w:r>
          </w:p>
          <w:p w14:paraId="754E6E55" w14:textId="7AAE9EE1" w:rsidR="004D62EC" w:rsidRPr="00D332BD" w:rsidRDefault="00147D89" w:rsidP="00147D89">
            <w:pPr>
              <w:spacing w:after="0" w:line="240" w:lineRule="auto"/>
              <w:ind w:firstLine="462"/>
              <w:jc w:val="both"/>
              <w:rPr>
                <w:rFonts w:eastAsia="DengXian"/>
                <w:b/>
                <w:lang w:eastAsia="uk-UA"/>
              </w:rPr>
            </w:pPr>
            <w:r w:rsidRPr="00147D89">
              <w:t>пропозиції щодо заходів з мінімізації впливу виявлених ризиків</w:t>
            </w:r>
            <w:bookmarkEnd w:id="5"/>
            <w:r w:rsidRPr="00147D89">
              <w:t>.</w:t>
            </w:r>
          </w:p>
        </w:tc>
        <w:tc>
          <w:tcPr>
            <w:tcW w:w="3869" w:type="dxa"/>
          </w:tcPr>
          <w:p w14:paraId="30B26E34"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3BF30C0A" w14:textId="77777777" w:rsidR="004D62EC" w:rsidRPr="00D332BD" w:rsidRDefault="004D62EC" w:rsidP="00142626">
            <w:pPr>
              <w:tabs>
                <w:tab w:val="left" w:pos="3486"/>
              </w:tabs>
              <w:ind w:left="-49" w:firstLine="416"/>
              <w:jc w:val="both"/>
            </w:pPr>
            <w:r w:rsidRPr="00D332BD">
              <w:t>3.1. Підготовлений ОСП Звіт повинен містити, зокрема:</w:t>
            </w:r>
          </w:p>
          <w:p w14:paraId="7621B252" w14:textId="77777777" w:rsidR="004D62EC" w:rsidRPr="00D332BD" w:rsidRDefault="004D62EC" w:rsidP="00142626">
            <w:pPr>
              <w:tabs>
                <w:tab w:val="left" w:pos="3486"/>
              </w:tabs>
              <w:spacing w:before="120"/>
              <w:ind w:left="-49" w:firstLine="416"/>
              <w:jc w:val="both"/>
            </w:pPr>
            <w:r w:rsidRPr="00D332BD">
              <w:t>короткий виклад результатів оцінки відповідності (достатності) генеруючих потужностей (у тому числі значення критеріїв (індикаторів) оцінки відповідності (достатності) генеруючих потужностей, звід основних факторів, що впливають на відповідність (достатність) генеруючих потужностей);</w:t>
            </w:r>
          </w:p>
          <w:p w14:paraId="05C2FA10" w14:textId="77777777" w:rsidR="004D62EC" w:rsidRPr="00D332BD" w:rsidRDefault="004D62EC" w:rsidP="00142626">
            <w:pPr>
              <w:tabs>
                <w:tab w:val="left" w:pos="3486"/>
              </w:tabs>
              <w:spacing w:before="120"/>
              <w:ind w:left="-49" w:firstLine="416"/>
              <w:jc w:val="both"/>
            </w:pPr>
            <w:r w:rsidRPr="00D332BD">
              <w:t>опис методології, методів та засобів проведення робіт та досліджень;</w:t>
            </w:r>
          </w:p>
          <w:p w14:paraId="23FFFE79" w14:textId="77777777" w:rsidR="004D62EC" w:rsidRPr="00D332BD" w:rsidRDefault="004D62EC" w:rsidP="00142626">
            <w:pPr>
              <w:tabs>
                <w:tab w:val="left" w:pos="3486"/>
              </w:tabs>
              <w:spacing w:before="120"/>
              <w:ind w:left="-49" w:firstLine="416"/>
              <w:jc w:val="both"/>
            </w:pPr>
            <w:r w:rsidRPr="00D332BD">
              <w:t>аналіз змін рівнів та режимів споживання електричної енергії протягом не менше ніж 5 останніх повних років;</w:t>
            </w:r>
          </w:p>
          <w:p w14:paraId="2ED22673" w14:textId="77777777" w:rsidR="004D62EC" w:rsidRPr="00D332BD" w:rsidRDefault="004D62EC" w:rsidP="00142626">
            <w:pPr>
              <w:tabs>
                <w:tab w:val="left" w:pos="3486"/>
              </w:tabs>
              <w:spacing w:before="120"/>
              <w:ind w:left="-49" w:firstLine="416"/>
              <w:jc w:val="both"/>
            </w:pPr>
            <w:r w:rsidRPr="00D332BD">
              <w:t xml:space="preserve">аналіз структури виробництва електричної енергії для останніх </w:t>
            </w:r>
            <w:r w:rsidRPr="00D332BD">
              <w:rPr>
                <w:bCs/>
              </w:rPr>
              <w:t>5 років</w:t>
            </w:r>
            <w:r w:rsidRPr="00D332BD">
              <w:t>, наявності та впливу на її формування забезпеченості органічним та ядерним паливом, гідроресурсами, а також цін на електричну енергію (та теплову енергію для ТЕЦ);</w:t>
            </w:r>
          </w:p>
          <w:p w14:paraId="4F19CFFC" w14:textId="77777777" w:rsidR="004D62EC" w:rsidRPr="00D332BD" w:rsidRDefault="004D62EC" w:rsidP="00142626">
            <w:pPr>
              <w:tabs>
                <w:tab w:val="left" w:pos="3486"/>
              </w:tabs>
              <w:spacing w:before="120"/>
              <w:ind w:left="-49" w:firstLine="416"/>
              <w:jc w:val="both"/>
            </w:pPr>
            <w:r w:rsidRPr="00D332BD">
              <w:t>опис сценаріїв розвитку попиту та пропозиції на середньо та довгострокову перспективи - прийняті припущення на перспективу та опис обраних умов моделювання;</w:t>
            </w:r>
          </w:p>
          <w:p w14:paraId="2C4CD7F5" w14:textId="77777777" w:rsidR="004D62EC" w:rsidRPr="00D332BD" w:rsidRDefault="004D62EC" w:rsidP="00142626">
            <w:pPr>
              <w:tabs>
                <w:tab w:val="left" w:pos="3486"/>
              </w:tabs>
              <w:spacing w:before="120"/>
              <w:ind w:left="-49" w:firstLine="416"/>
              <w:jc w:val="both"/>
            </w:pPr>
            <w:r w:rsidRPr="00D332BD">
              <w:lastRenderedPageBreak/>
              <w:t xml:space="preserve">показники сформованих сценаріїв розвитку на </w:t>
            </w:r>
            <w:r w:rsidRPr="00D332BD">
              <w:rPr>
                <w:bCs/>
              </w:rPr>
              <w:t>середньострокову,</w:t>
            </w:r>
            <w:r w:rsidRPr="00D332BD">
              <w:t xml:space="preserve"> довгострокову перспективу, аналіз основних тенденцій розвитку генеруючих потужностей,</w:t>
            </w:r>
            <w:r w:rsidRPr="00D332BD">
              <w:rPr>
                <w:bCs/>
              </w:rPr>
              <w:t xml:space="preserve"> </w:t>
            </w:r>
            <w:r w:rsidRPr="00D332BD">
              <w:t>УЗЕ, заходів управління попитом, навантаження та їх змін за відповідними сценаріями;</w:t>
            </w:r>
          </w:p>
          <w:p w14:paraId="1B058A94" w14:textId="77777777" w:rsidR="004D62EC" w:rsidRPr="00D332BD" w:rsidRDefault="004D62EC" w:rsidP="00142626">
            <w:pPr>
              <w:tabs>
                <w:tab w:val="left" w:pos="3486"/>
              </w:tabs>
              <w:spacing w:before="120"/>
              <w:ind w:left="-49" w:firstLine="416"/>
              <w:jc w:val="both"/>
            </w:pPr>
            <w:r w:rsidRPr="00D332BD">
              <w:t>опис базового сценарію розвитку попиту та пропозиції – основні показники, прийняті припущення та опис обраних умов моделювання;</w:t>
            </w:r>
          </w:p>
          <w:p w14:paraId="3EA20890" w14:textId="77777777" w:rsidR="004D62EC" w:rsidRPr="00D332BD" w:rsidRDefault="004D62EC" w:rsidP="00142626">
            <w:pPr>
              <w:tabs>
                <w:tab w:val="left" w:pos="3486"/>
              </w:tabs>
              <w:spacing w:before="120"/>
              <w:ind w:left="-49" w:firstLine="416"/>
              <w:jc w:val="both"/>
            </w:pPr>
            <w:r w:rsidRPr="00D332BD">
              <w:t xml:space="preserve">розрахунки критеріїв (індикаторів) оцінки </w:t>
            </w:r>
            <w:r w:rsidRPr="00D332BD">
              <w:rPr>
                <w:bCs/>
              </w:rPr>
              <w:t xml:space="preserve">відповідності (достатності) </w:t>
            </w:r>
            <w:r w:rsidRPr="00D332BD">
              <w:t>генеруючих потужностей</w:t>
            </w:r>
            <w:r w:rsidRPr="00D332BD">
              <w:rPr>
                <w:bCs/>
              </w:rPr>
              <w:t xml:space="preserve"> для базового сценарію</w:t>
            </w:r>
            <w:r w:rsidRPr="00D332BD">
              <w:t xml:space="preserve"> та їх аналіз;</w:t>
            </w:r>
          </w:p>
          <w:p w14:paraId="692F4A03" w14:textId="77777777" w:rsidR="004D62EC" w:rsidRPr="00D332BD" w:rsidRDefault="004D62EC" w:rsidP="00142626">
            <w:pPr>
              <w:pStyle w:val="TableParagraph"/>
              <w:tabs>
                <w:tab w:val="left" w:pos="3486"/>
              </w:tabs>
              <w:spacing w:before="120"/>
              <w:ind w:left="-49" w:firstLine="416"/>
              <w:jc w:val="both"/>
              <w:rPr>
                <w:lang w:val="uk-UA"/>
              </w:rPr>
            </w:pPr>
            <w:r w:rsidRPr="00D332BD">
              <w:rPr>
                <w:lang w:val="uk-UA"/>
              </w:rPr>
              <w:t xml:space="preserve">оцінку прогнозних балансів потужності та електроенергії ОЕС України та показники відповідності (достатності) генеруючих потужностей на короткострокову перспективу (для кожного місяця </w:t>
            </w:r>
            <w:r w:rsidRPr="00D332BD">
              <w:rPr>
                <w:b/>
                <w:lang w:val="uk-UA"/>
              </w:rPr>
              <w:t>року</w:t>
            </w:r>
            <w:r w:rsidRPr="00D332BD">
              <w:rPr>
                <w:lang w:val="uk-UA"/>
              </w:rPr>
              <w:t xml:space="preserve"> Т+1);</w:t>
            </w:r>
          </w:p>
          <w:p w14:paraId="56373CCA" w14:textId="77777777" w:rsidR="004D62EC" w:rsidRPr="00D332BD" w:rsidRDefault="004D62EC" w:rsidP="00142626">
            <w:pPr>
              <w:pStyle w:val="TableParagraph"/>
              <w:tabs>
                <w:tab w:val="left" w:pos="3486"/>
              </w:tabs>
              <w:spacing w:before="120"/>
              <w:ind w:left="-49" w:firstLine="416"/>
              <w:jc w:val="both"/>
              <w:rPr>
                <w:lang w:val="uk-UA"/>
              </w:rPr>
            </w:pPr>
            <w:r w:rsidRPr="00D332BD">
              <w:rPr>
                <w:lang w:val="uk-UA"/>
              </w:rPr>
              <w:t xml:space="preserve">оцінку ризиків </w:t>
            </w:r>
            <w:r w:rsidRPr="00D332BD">
              <w:rPr>
                <w:strike/>
                <w:lang w:val="uk-UA"/>
              </w:rPr>
              <w:t>при</w:t>
            </w:r>
            <w:r w:rsidRPr="00D332BD">
              <w:rPr>
                <w:lang w:val="uk-UA"/>
              </w:rPr>
              <w:t xml:space="preserve">, </w:t>
            </w:r>
            <w:r w:rsidRPr="00D332BD">
              <w:rPr>
                <w:b/>
                <w:lang w:val="uk-UA"/>
              </w:rPr>
              <w:t xml:space="preserve">які виникають внаслідок </w:t>
            </w:r>
            <w:r w:rsidRPr="00D332BD">
              <w:rPr>
                <w:lang w:val="uk-UA"/>
              </w:rPr>
              <w:t>реалізації сценаріїв розвитку щодо достатності генеруючих потужностей, УЗЕ, заходів управління попитом для покриття прогнозованого попиту;</w:t>
            </w:r>
          </w:p>
          <w:p w14:paraId="6E3518C9" w14:textId="2023FA36" w:rsidR="004D62EC" w:rsidRPr="00D332BD" w:rsidRDefault="004D62EC" w:rsidP="00142626">
            <w:pPr>
              <w:tabs>
                <w:tab w:val="left" w:pos="3486"/>
              </w:tabs>
              <w:spacing w:after="0"/>
              <w:ind w:left="-49" w:firstLine="416"/>
              <w:jc w:val="both"/>
              <w:rPr>
                <w:b/>
              </w:rPr>
            </w:pPr>
            <w:r w:rsidRPr="00D332BD">
              <w:t>пропозиції щодо заходів з мінімізації впливу виявлених ризиків</w:t>
            </w:r>
          </w:p>
        </w:tc>
        <w:tc>
          <w:tcPr>
            <w:tcW w:w="3827" w:type="dxa"/>
          </w:tcPr>
          <w:p w14:paraId="1F42A184" w14:textId="77777777" w:rsidR="004D62EC" w:rsidRPr="00D332BD" w:rsidRDefault="004D62EC" w:rsidP="004D62EC">
            <w:pPr>
              <w:pStyle w:val="TableParagraph"/>
              <w:jc w:val="both"/>
              <w:rPr>
                <w:lang w:val="uk-UA"/>
              </w:rPr>
            </w:pPr>
          </w:p>
          <w:p w14:paraId="5A3B0BC2" w14:textId="77777777" w:rsidR="004D62EC" w:rsidRPr="00D332BD" w:rsidRDefault="004D62EC" w:rsidP="004D62EC">
            <w:pPr>
              <w:pStyle w:val="TableParagraph"/>
              <w:jc w:val="both"/>
              <w:rPr>
                <w:lang w:val="uk-UA"/>
              </w:rPr>
            </w:pPr>
          </w:p>
          <w:p w14:paraId="263F0445" w14:textId="77777777" w:rsidR="004D62EC" w:rsidRPr="00D332BD" w:rsidRDefault="004D62EC" w:rsidP="004D62EC">
            <w:pPr>
              <w:pStyle w:val="TableParagraph"/>
              <w:jc w:val="both"/>
              <w:rPr>
                <w:lang w:val="uk-UA"/>
              </w:rPr>
            </w:pPr>
          </w:p>
          <w:p w14:paraId="5A938908" w14:textId="77777777" w:rsidR="004D62EC" w:rsidRPr="00D332BD" w:rsidRDefault="004D62EC" w:rsidP="004D62EC">
            <w:pPr>
              <w:pStyle w:val="TableParagraph"/>
              <w:jc w:val="both"/>
              <w:rPr>
                <w:lang w:val="uk-UA"/>
              </w:rPr>
            </w:pPr>
          </w:p>
          <w:p w14:paraId="68FCDA0F" w14:textId="77777777" w:rsidR="004D62EC" w:rsidRPr="00D332BD" w:rsidRDefault="004D62EC" w:rsidP="004D62EC">
            <w:pPr>
              <w:pStyle w:val="TableParagraph"/>
              <w:jc w:val="both"/>
              <w:rPr>
                <w:lang w:val="uk-UA"/>
              </w:rPr>
            </w:pPr>
          </w:p>
          <w:p w14:paraId="47466FB4" w14:textId="77777777" w:rsidR="004D62EC" w:rsidRPr="00D332BD" w:rsidRDefault="004D62EC" w:rsidP="004D62EC">
            <w:pPr>
              <w:pStyle w:val="TableParagraph"/>
              <w:jc w:val="both"/>
              <w:rPr>
                <w:lang w:val="uk-UA"/>
              </w:rPr>
            </w:pPr>
          </w:p>
          <w:p w14:paraId="743828B3" w14:textId="77777777" w:rsidR="004D62EC" w:rsidRPr="00D332BD" w:rsidRDefault="004D62EC" w:rsidP="004D62EC">
            <w:pPr>
              <w:pStyle w:val="TableParagraph"/>
              <w:jc w:val="both"/>
              <w:rPr>
                <w:lang w:val="uk-UA"/>
              </w:rPr>
            </w:pPr>
          </w:p>
          <w:p w14:paraId="297E52D7" w14:textId="77777777" w:rsidR="004D62EC" w:rsidRPr="00D332BD" w:rsidRDefault="004D62EC" w:rsidP="004D62EC">
            <w:pPr>
              <w:pStyle w:val="TableParagraph"/>
              <w:jc w:val="both"/>
              <w:rPr>
                <w:lang w:val="uk-UA"/>
              </w:rPr>
            </w:pPr>
          </w:p>
          <w:p w14:paraId="6E3CC6AA" w14:textId="77777777" w:rsidR="004D62EC" w:rsidRPr="00D332BD" w:rsidRDefault="004D62EC" w:rsidP="004D62EC">
            <w:pPr>
              <w:pStyle w:val="TableParagraph"/>
              <w:jc w:val="both"/>
              <w:rPr>
                <w:lang w:val="uk-UA"/>
              </w:rPr>
            </w:pPr>
          </w:p>
          <w:p w14:paraId="2C9E4951" w14:textId="77777777" w:rsidR="004D62EC" w:rsidRPr="00D332BD" w:rsidRDefault="004D62EC" w:rsidP="004D62EC">
            <w:pPr>
              <w:pStyle w:val="TableParagraph"/>
              <w:jc w:val="both"/>
              <w:rPr>
                <w:lang w:val="uk-UA"/>
              </w:rPr>
            </w:pPr>
          </w:p>
          <w:p w14:paraId="4F6F6F15" w14:textId="77777777" w:rsidR="004D62EC" w:rsidRPr="00D332BD" w:rsidRDefault="004D62EC" w:rsidP="004D62EC">
            <w:pPr>
              <w:pStyle w:val="TableParagraph"/>
              <w:jc w:val="both"/>
              <w:rPr>
                <w:lang w:val="uk-UA"/>
              </w:rPr>
            </w:pPr>
          </w:p>
          <w:p w14:paraId="01055D7D" w14:textId="77777777" w:rsidR="004D62EC" w:rsidRPr="00D332BD" w:rsidRDefault="004D62EC" w:rsidP="004D62EC">
            <w:pPr>
              <w:pStyle w:val="TableParagraph"/>
              <w:jc w:val="both"/>
              <w:rPr>
                <w:lang w:val="uk-UA"/>
              </w:rPr>
            </w:pPr>
          </w:p>
          <w:p w14:paraId="45E02441" w14:textId="77777777" w:rsidR="004D62EC" w:rsidRPr="00D332BD" w:rsidRDefault="004D62EC" w:rsidP="004D62EC">
            <w:pPr>
              <w:pStyle w:val="TableParagraph"/>
              <w:jc w:val="both"/>
              <w:rPr>
                <w:lang w:val="uk-UA"/>
              </w:rPr>
            </w:pPr>
          </w:p>
          <w:p w14:paraId="42DBB305" w14:textId="77777777" w:rsidR="004D62EC" w:rsidRPr="00D332BD" w:rsidRDefault="004D62EC" w:rsidP="004D62EC">
            <w:pPr>
              <w:pStyle w:val="TableParagraph"/>
              <w:jc w:val="both"/>
              <w:rPr>
                <w:lang w:val="uk-UA"/>
              </w:rPr>
            </w:pPr>
          </w:p>
          <w:p w14:paraId="016FB138" w14:textId="77777777" w:rsidR="004D62EC" w:rsidRPr="00D332BD" w:rsidRDefault="004D62EC" w:rsidP="004D62EC">
            <w:pPr>
              <w:pStyle w:val="TableParagraph"/>
              <w:jc w:val="both"/>
              <w:rPr>
                <w:lang w:val="uk-UA"/>
              </w:rPr>
            </w:pPr>
          </w:p>
          <w:p w14:paraId="34EE6220" w14:textId="77777777" w:rsidR="004D62EC" w:rsidRPr="00D332BD" w:rsidRDefault="004D62EC" w:rsidP="004D62EC">
            <w:pPr>
              <w:pStyle w:val="TableParagraph"/>
              <w:jc w:val="both"/>
              <w:rPr>
                <w:lang w:val="uk-UA"/>
              </w:rPr>
            </w:pPr>
          </w:p>
          <w:p w14:paraId="3837229E" w14:textId="77777777" w:rsidR="004D62EC" w:rsidRPr="00D332BD" w:rsidRDefault="004D62EC" w:rsidP="004D62EC">
            <w:pPr>
              <w:pStyle w:val="TableParagraph"/>
              <w:jc w:val="both"/>
              <w:rPr>
                <w:lang w:val="uk-UA"/>
              </w:rPr>
            </w:pPr>
          </w:p>
          <w:p w14:paraId="3637E732" w14:textId="77777777" w:rsidR="004D62EC" w:rsidRPr="00D332BD" w:rsidRDefault="004D62EC" w:rsidP="004D62EC">
            <w:pPr>
              <w:pStyle w:val="TableParagraph"/>
              <w:jc w:val="both"/>
              <w:rPr>
                <w:lang w:val="uk-UA"/>
              </w:rPr>
            </w:pPr>
          </w:p>
          <w:p w14:paraId="19AD3897" w14:textId="77777777" w:rsidR="004D62EC" w:rsidRPr="00D332BD" w:rsidRDefault="004D62EC" w:rsidP="004D62EC">
            <w:pPr>
              <w:pStyle w:val="TableParagraph"/>
              <w:jc w:val="both"/>
              <w:rPr>
                <w:lang w:val="uk-UA"/>
              </w:rPr>
            </w:pPr>
          </w:p>
          <w:p w14:paraId="2560C103" w14:textId="77777777" w:rsidR="004D62EC" w:rsidRPr="00D332BD" w:rsidRDefault="004D62EC" w:rsidP="004D62EC">
            <w:pPr>
              <w:pStyle w:val="TableParagraph"/>
              <w:jc w:val="both"/>
              <w:rPr>
                <w:lang w:val="uk-UA"/>
              </w:rPr>
            </w:pPr>
          </w:p>
          <w:p w14:paraId="0BD966DC" w14:textId="77777777" w:rsidR="004D62EC" w:rsidRPr="00D332BD" w:rsidRDefault="004D62EC" w:rsidP="004D62EC">
            <w:pPr>
              <w:pStyle w:val="TableParagraph"/>
              <w:jc w:val="both"/>
              <w:rPr>
                <w:lang w:val="uk-UA"/>
              </w:rPr>
            </w:pPr>
          </w:p>
          <w:p w14:paraId="2E4BC670" w14:textId="77777777" w:rsidR="004D62EC" w:rsidRPr="00D332BD" w:rsidRDefault="004D62EC" w:rsidP="004D62EC">
            <w:pPr>
              <w:pStyle w:val="TableParagraph"/>
              <w:jc w:val="both"/>
              <w:rPr>
                <w:lang w:val="uk-UA"/>
              </w:rPr>
            </w:pPr>
          </w:p>
          <w:p w14:paraId="2C08793A" w14:textId="77777777" w:rsidR="004D62EC" w:rsidRPr="00D332BD" w:rsidRDefault="004D62EC" w:rsidP="004D62EC">
            <w:pPr>
              <w:pStyle w:val="TableParagraph"/>
              <w:jc w:val="both"/>
              <w:rPr>
                <w:lang w:val="uk-UA"/>
              </w:rPr>
            </w:pPr>
          </w:p>
          <w:p w14:paraId="5C1F64EF" w14:textId="77777777" w:rsidR="004D62EC" w:rsidRPr="00D332BD" w:rsidRDefault="004D62EC" w:rsidP="004D62EC">
            <w:pPr>
              <w:pStyle w:val="TableParagraph"/>
              <w:jc w:val="both"/>
              <w:rPr>
                <w:lang w:val="uk-UA"/>
              </w:rPr>
            </w:pPr>
          </w:p>
          <w:p w14:paraId="3B700DE0" w14:textId="77777777" w:rsidR="004D62EC" w:rsidRPr="00D332BD" w:rsidRDefault="004D62EC" w:rsidP="004D62EC">
            <w:pPr>
              <w:pStyle w:val="TableParagraph"/>
              <w:jc w:val="both"/>
              <w:rPr>
                <w:lang w:val="uk-UA"/>
              </w:rPr>
            </w:pPr>
          </w:p>
          <w:p w14:paraId="54D1172D" w14:textId="77777777" w:rsidR="004D62EC" w:rsidRPr="00D332BD" w:rsidRDefault="004D62EC" w:rsidP="004D62EC">
            <w:pPr>
              <w:pStyle w:val="TableParagraph"/>
              <w:jc w:val="both"/>
              <w:rPr>
                <w:lang w:val="uk-UA"/>
              </w:rPr>
            </w:pPr>
          </w:p>
          <w:p w14:paraId="7472FA27" w14:textId="77777777" w:rsidR="004D62EC" w:rsidRPr="00D332BD" w:rsidRDefault="004D62EC" w:rsidP="004D62EC">
            <w:pPr>
              <w:pStyle w:val="TableParagraph"/>
              <w:jc w:val="both"/>
              <w:rPr>
                <w:lang w:val="uk-UA"/>
              </w:rPr>
            </w:pPr>
          </w:p>
          <w:p w14:paraId="79F39E14" w14:textId="77777777" w:rsidR="004D62EC" w:rsidRPr="00D332BD" w:rsidRDefault="004D62EC" w:rsidP="004D62EC">
            <w:pPr>
              <w:pStyle w:val="TableParagraph"/>
              <w:jc w:val="both"/>
              <w:rPr>
                <w:lang w:val="uk-UA"/>
              </w:rPr>
            </w:pPr>
          </w:p>
          <w:p w14:paraId="12046579" w14:textId="77777777" w:rsidR="004D62EC" w:rsidRPr="00D332BD" w:rsidRDefault="004D62EC" w:rsidP="004D62EC">
            <w:pPr>
              <w:pStyle w:val="TableParagraph"/>
              <w:jc w:val="both"/>
              <w:rPr>
                <w:lang w:val="uk-UA"/>
              </w:rPr>
            </w:pPr>
          </w:p>
          <w:p w14:paraId="4DB57E57" w14:textId="77777777" w:rsidR="004D62EC" w:rsidRPr="00D332BD" w:rsidRDefault="004D62EC" w:rsidP="004D62EC">
            <w:pPr>
              <w:pStyle w:val="TableParagraph"/>
              <w:jc w:val="both"/>
              <w:rPr>
                <w:lang w:val="uk-UA"/>
              </w:rPr>
            </w:pPr>
          </w:p>
          <w:p w14:paraId="46BCAFF7" w14:textId="77777777" w:rsidR="004D62EC" w:rsidRPr="00D332BD" w:rsidRDefault="004D62EC" w:rsidP="004D62EC">
            <w:pPr>
              <w:pStyle w:val="TableParagraph"/>
              <w:jc w:val="both"/>
              <w:rPr>
                <w:lang w:val="uk-UA"/>
              </w:rPr>
            </w:pPr>
          </w:p>
          <w:p w14:paraId="4FB760D5" w14:textId="77777777" w:rsidR="004D62EC" w:rsidRPr="00D332BD" w:rsidRDefault="004D62EC" w:rsidP="004D62EC">
            <w:pPr>
              <w:pStyle w:val="TableParagraph"/>
              <w:jc w:val="both"/>
              <w:rPr>
                <w:lang w:val="uk-UA"/>
              </w:rPr>
            </w:pPr>
          </w:p>
          <w:p w14:paraId="490ABDDE" w14:textId="77777777" w:rsidR="004D62EC" w:rsidRPr="00D332BD" w:rsidRDefault="004D62EC" w:rsidP="004D62EC">
            <w:pPr>
              <w:pStyle w:val="TableParagraph"/>
              <w:jc w:val="both"/>
              <w:rPr>
                <w:lang w:val="uk-UA"/>
              </w:rPr>
            </w:pPr>
          </w:p>
          <w:p w14:paraId="3C22DC78" w14:textId="77777777" w:rsidR="004D62EC" w:rsidRPr="00D332BD" w:rsidRDefault="004D62EC" w:rsidP="004D62EC">
            <w:pPr>
              <w:pStyle w:val="TableParagraph"/>
              <w:jc w:val="both"/>
              <w:rPr>
                <w:lang w:val="uk-UA"/>
              </w:rPr>
            </w:pPr>
          </w:p>
          <w:p w14:paraId="2070B3DF" w14:textId="77777777" w:rsidR="004D62EC" w:rsidRPr="00D332BD" w:rsidRDefault="004D62EC" w:rsidP="004D62EC">
            <w:pPr>
              <w:pStyle w:val="TableParagraph"/>
              <w:jc w:val="both"/>
              <w:rPr>
                <w:lang w:val="uk-UA"/>
              </w:rPr>
            </w:pPr>
          </w:p>
          <w:p w14:paraId="1EB14868" w14:textId="77777777" w:rsidR="004D62EC" w:rsidRPr="00D332BD" w:rsidRDefault="004D62EC" w:rsidP="004D62EC">
            <w:pPr>
              <w:pStyle w:val="TableParagraph"/>
              <w:jc w:val="both"/>
              <w:rPr>
                <w:lang w:val="uk-UA"/>
              </w:rPr>
            </w:pPr>
          </w:p>
          <w:p w14:paraId="123381D2" w14:textId="77777777" w:rsidR="004D62EC" w:rsidRPr="00D332BD" w:rsidRDefault="004D62EC" w:rsidP="004D62EC">
            <w:pPr>
              <w:pStyle w:val="TableParagraph"/>
              <w:jc w:val="both"/>
              <w:rPr>
                <w:lang w:val="uk-UA"/>
              </w:rPr>
            </w:pPr>
          </w:p>
          <w:p w14:paraId="5D080611" w14:textId="77777777" w:rsidR="004D62EC" w:rsidRPr="00D332BD" w:rsidRDefault="004D62EC" w:rsidP="004D62EC">
            <w:pPr>
              <w:pStyle w:val="TableParagraph"/>
              <w:jc w:val="both"/>
              <w:rPr>
                <w:lang w:val="uk-UA"/>
              </w:rPr>
            </w:pPr>
          </w:p>
          <w:p w14:paraId="17DD9D89" w14:textId="77777777" w:rsidR="004D62EC" w:rsidRPr="00D332BD" w:rsidRDefault="004D62EC" w:rsidP="004D62EC">
            <w:pPr>
              <w:pStyle w:val="TableParagraph"/>
              <w:jc w:val="both"/>
              <w:rPr>
                <w:lang w:val="uk-UA"/>
              </w:rPr>
            </w:pPr>
          </w:p>
          <w:p w14:paraId="2BF13EB4" w14:textId="77777777" w:rsidR="004D62EC" w:rsidRPr="00D332BD" w:rsidRDefault="004D62EC" w:rsidP="004D62EC">
            <w:pPr>
              <w:pStyle w:val="TableParagraph"/>
              <w:jc w:val="both"/>
              <w:rPr>
                <w:lang w:val="uk-UA"/>
              </w:rPr>
            </w:pPr>
          </w:p>
          <w:p w14:paraId="60FF4021" w14:textId="77777777" w:rsidR="004D62EC" w:rsidRPr="00D332BD" w:rsidRDefault="004D62EC" w:rsidP="004D62EC">
            <w:pPr>
              <w:pStyle w:val="TableParagraph"/>
              <w:jc w:val="both"/>
              <w:rPr>
                <w:lang w:val="uk-UA"/>
              </w:rPr>
            </w:pPr>
          </w:p>
          <w:p w14:paraId="3B4C096E" w14:textId="77777777" w:rsidR="004D62EC" w:rsidRPr="00D332BD" w:rsidRDefault="004D62EC" w:rsidP="004D62EC">
            <w:pPr>
              <w:pStyle w:val="TableParagraph"/>
              <w:jc w:val="both"/>
              <w:rPr>
                <w:lang w:val="uk-UA"/>
              </w:rPr>
            </w:pPr>
          </w:p>
          <w:p w14:paraId="6F1299D3" w14:textId="77777777" w:rsidR="004D62EC" w:rsidRPr="00D332BD" w:rsidRDefault="004D62EC" w:rsidP="004D62EC">
            <w:pPr>
              <w:pStyle w:val="TableParagraph"/>
              <w:jc w:val="both"/>
              <w:rPr>
                <w:lang w:val="uk-UA"/>
              </w:rPr>
            </w:pPr>
          </w:p>
          <w:p w14:paraId="37A41DD4" w14:textId="77777777" w:rsidR="004D62EC" w:rsidRPr="00D332BD" w:rsidRDefault="004D62EC" w:rsidP="004D62EC">
            <w:pPr>
              <w:pStyle w:val="TableParagraph"/>
              <w:jc w:val="both"/>
              <w:rPr>
                <w:lang w:val="uk-UA"/>
              </w:rPr>
            </w:pPr>
          </w:p>
          <w:p w14:paraId="2E191054" w14:textId="77777777" w:rsidR="004D62EC" w:rsidRPr="00D332BD" w:rsidRDefault="004D62EC" w:rsidP="004D62EC">
            <w:pPr>
              <w:pStyle w:val="TableParagraph"/>
              <w:jc w:val="both"/>
              <w:rPr>
                <w:lang w:val="uk-UA"/>
              </w:rPr>
            </w:pPr>
          </w:p>
          <w:p w14:paraId="129436D8" w14:textId="77777777" w:rsidR="004D62EC" w:rsidRPr="00D332BD" w:rsidRDefault="004D62EC" w:rsidP="004D62EC">
            <w:pPr>
              <w:pStyle w:val="TableParagraph"/>
              <w:jc w:val="both"/>
              <w:rPr>
                <w:lang w:val="uk-UA"/>
              </w:rPr>
            </w:pPr>
          </w:p>
          <w:p w14:paraId="5B08A527" w14:textId="77777777" w:rsidR="004D62EC" w:rsidRPr="00D332BD" w:rsidRDefault="004D62EC" w:rsidP="004D62EC">
            <w:pPr>
              <w:pStyle w:val="TableParagraph"/>
              <w:jc w:val="both"/>
              <w:rPr>
                <w:lang w:val="uk-UA"/>
              </w:rPr>
            </w:pPr>
          </w:p>
          <w:p w14:paraId="75B4BB35" w14:textId="77777777" w:rsidR="004D62EC" w:rsidRPr="00D332BD" w:rsidRDefault="004D62EC" w:rsidP="004D62EC">
            <w:pPr>
              <w:pStyle w:val="TableParagraph"/>
              <w:jc w:val="both"/>
              <w:rPr>
                <w:lang w:val="uk-UA"/>
              </w:rPr>
            </w:pPr>
          </w:p>
          <w:p w14:paraId="317ECBA1" w14:textId="77777777" w:rsidR="004D62EC" w:rsidRPr="00D332BD" w:rsidRDefault="004D62EC" w:rsidP="004D62EC">
            <w:pPr>
              <w:pStyle w:val="TableParagraph"/>
              <w:jc w:val="both"/>
              <w:rPr>
                <w:lang w:val="uk-UA"/>
              </w:rPr>
            </w:pPr>
          </w:p>
          <w:p w14:paraId="68569E33" w14:textId="77777777" w:rsidR="004D62EC" w:rsidRPr="00D332BD" w:rsidRDefault="004D62EC" w:rsidP="004D62EC">
            <w:pPr>
              <w:pStyle w:val="TableParagraph"/>
              <w:jc w:val="both"/>
              <w:rPr>
                <w:lang w:val="uk-UA"/>
              </w:rPr>
            </w:pPr>
          </w:p>
          <w:p w14:paraId="5E000C00" w14:textId="77777777" w:rsidR="004D62EC" w:rsidRPr="00D332BD" w:rsidRDefault="004D62EC" w:rsidP="004D62EC">
            <w:pPr>
              <w:pStyle w:val="TableParagraph"/>
              <w:jc w:val="both"/>
              <w:rPr>
                <w:lang w:val="uk-UA"/>
              </w:rPr>
            </w:pPr>
          </w:p>
          <w:p w14:paraId="42D95768" w14:textId="77777777" w:rsidR="004D62EC" w:rsidRPr="00D332BD" w:rsidRDefault="004D62EC" w:rsidP="004D62EC">
            <w:pPr>
              <w:pStyle w:val="TableParagraph"/>
              <w:jc w:val="both"/>
              <w:rPr>
                <w:lang w:val="uk-UA"/>
              </w:rPr>
            </w:pPr>
          </w:p>
          <w:p w14:paraId="26FB10D7" w14:textId="77777777" w:rsidR="004D62EC" w:rsidRPr="00D332BD" w:rsidRDefault="004D62EC" w:rsidP="004D62EC">
            <w:pPr>
              <w:pStyle w:val="TableParagraph"/>
              <w:jc w:val="both"/>
              <w:rPr>
                <w:lang w:val="uk-UA"/>
              </w:rPr>
            </w:pPr>
          </w:p>
          <w:p w14:paraId="08C1DCB4" w14:textId="77777777" w:rsidR="004D62EC" w:rsidRPr="00D332BD" w:rsidRDefault="004D62EC" w:rsidP="004D62EC">
            <w:pPr>
              <w:pStyle w:val="TableParagraph"/>
              <w:jc w:val="both"/>
              <w:rPr>
                <w:lang w:val="uk-UA"/>
              </w:rPr>
            </w:pPr>
          </w:p>
          <w:p w14:paraId="103C9BA4" w14:textId="77777777" w:rsidR="004D62EC" w:rsidRPr="00D332BD" w:rsidRDefault="004D62EC" w:rsidP="004D62EC">
            <w:pPr>
              <w:pStyle w:val="TableParagraph"/>
              <w:jc w:val="both"/>
              <w:rPr>
                <w:lang w:val="uk-UA"/>
              </w:rPr>
            </w:pPr>
          </w:p>
          <w:p w14:paraId="002BA98A" w14:textId="77777777" w:rsidR="004D62EC" w:rsidRPr="00D332BD" w:rsidRDefault="004D62EC" w:rsidP="004D62EC">
            <w:pPr>
              <w:pStyle w:val="TableParagraph"/>
              <w:jc w:val="both"/>
              <w:rPr>
                <w:lang w:val="uk-UA"/>
              </w:rPr>
            </w:pPr>
          </w:p>
          <w:p w14:paraId="2613C723" w14:textId="77777777" w:rsidR="004D62EC" w:rsidRPr="00D332BD" w:rsidRDefault="004D62EC" w:rsidP="004D62EC">
            <w:pPr>
              <w:pStyle w:val="TableParagraph"/>
              <w:jc w:val="both"/>
              <w:rPr>
                <w:lang w:val="uk-UA"/>
              </w:rPr>
            </w:pPr>
          </w:p>
          <w:p w14:paraId="5FCB3F70" w14:textId="77777777" w:rsidR="004D62EC" w:rsidRPr="00D332BD" w:rsidRDefault="004D62EC" w:rsidP="004D62EC">
            <w:pPr>
              <w:pStyle w:val="TableParagraph"/>
              <w:jc w:val="both"/>
              <w:rPr>
                <w:lang w:val="uk-UA"/>
              </w:rPr>
            </w:pPr>
          </w:p>
          <w:p w14:paraId="134D9CFB" w14:textId="77777777" w:rsidR="004D62EC" w:rsidRPr="00D332BD" w:rsidRDefault="004D62EC" w:rsidP="004D62EC">
            <w:pPr>
              <w:pStyle w:val="TableParagraph"/>
              <w:jc w:val="both"/>
              <w:rPr>
                <w:lang w:val="uk-UA"/>
              </w:rPr>
            </w:pPr>
          </w:p>
          <w:p w14:paraId="238C153D" w14:textId="77777777" w:rsidR="004D62EC" w:rsidRPr="00D332BD" w:rsidRDefault="004D62EC" w:rsidP="004D62EC">
            <w:pPr>
              <w:pStyle w:val="TableParagraph"/>
              <w:jc w:val="both"/>
              <w:rPr>
                <w:lang w:val="uk-UA"/>
              </w:rPr>
            </w:pPr>
          </w:p>
          <w:p w14:paraId="70F22B2C" w14:textId="77777777" w:rsidR="004D62EC" w:rsidRPr="00D332BD" w:rsidRDefault="004D62EC" w:rsidP="004D62EC">
            <w:pPr>
              <w:pStyle w:val="TableParagraph"/>
              <w:jc w:val="both"/>
              <w:rPr>
                <w:lang w:val="uk-UA"/>
              </w:rPr>
            </w:pPr>
          </w:p>
          <w:p w14:paraId="156F3265" w14:textId="77777777" w:rsidR="004D62EC" w:rsidRPr="00D332BD" w:rsidRDefault="004D62EC" w:rsidP="004D62EC">
            <w:pPr>
              <w:pStyle w:val="TableParagraph"/>
              <w:jc w:val="both"/>
              <w:rPr>
                <w:lang w:val="uk-UA"/>
              </w:rPr>
            </w:pPr>
            <w:r w:rsidRPr="00D332BD">
              <w:rPr>
                <w:lang w:val="uk-UA"/>
              </w:rPr>
              <w:t xml:space="preserve">«T+1» відноситься до </w:t>
            </w:r>
            <w:r w:rsidRPr="00D332BD">
              <w:rPr>
                <w:u w:val="single"/>
                <w:lang w:val="uk-UA"/>
              </w:rPr>
              <w:t>номеру року</w:t>
            </w:r>
            <w:r w:rsidRPr="00D332BD">
              <w:rPr>
                <w:lang w:val="uk-UA"/>
              </w:rPr>
              <w:t>, а не до порядкового номеру місяця, як у редакції проєкту постанови НКРЕКП.</w:t>
            </w:r>
          </w:p>
          <w:p w14:paraId="65ED0676" w14:textId="77777777" w:rsidR="004D62EC" w:rsidRPr="00D332BD" w:rsidRDefault="004D62EC" w:rsidP="004D62EC">
            <w:pPr>
              <w:pStyle w:val="TableParagraph"/>
              <w:jc w:val="both"/>
              <w:rPr>
                <w:lang w:val="uk-UA"/>
              </w:rPr>
            </w:pPr>
          </w:p>
          <w:p w14:paraId="511DB86E" w14:textId="77777777" w:rsidR="004D62EC" w:rsidRPr="00D332BD" w:rsidRDefault="004D62EC" w:rsidP="004D62EC">
            <w:pPr>
              <w:pStyle w:val="TableParagraph"/>
              <w:jc w:val="both"/>
              <w:rPr>
                <w:lang w:val="uk-UA"/>
              </w:rPr>
            </w:pPr>
          </w:p>
          <w:p w14:paraId="040C96CC" w14:textId="7C392C73"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Правка редакційного характеру.</w:t>
            </w:r>
          </w:p>
        </w:tc>
        <w:tc>
          <w:tcPr>
            <w:tcW w:w="3686" w:type="dxa"/>
          </w:tcPr>
          <w:p w14:paraId="386B2579" w14:textId="09D73C3E" w:rsidR="004D62EC" w:rsidRPr="00D332BD" w:rsidRDefault="004D62EC" w:rsidP="004D62EC">
            <w:pPr>
              <w:spacing w:before="120" w:after="120"/>
              <w:jc w:val="both"/>
              <w:rPr>
                <w:rFonts w:eastAsia="Times New Roman"/>
                <w:b/>
              </w:rPr>
            </w:pPr>
            <w:r w:rsidRPr="00D332BD">
              <w:rPr>
                <w:rFonts w:eastAsia="Times New Roman"/>
                <w:b/>
              </w:rPr>
              <w:lastRenderedPageBreak/>
              <w:t>Пропонує</w:t>
            </w:r>
            <w:r w:rsidR="000358F1" w:rsidRPr="00D332BD">
              <w:rPr>
                <w:rFonts w:eastAsia="Times New Roman"/>
                <w:b/>
              </w:rPr>
              <w:t>ться</w:t>
            </w:r>
            <w:r w:rsidRPr="00D332BD">
              <w:rPr>
                <w:rFonts w:eastAsia="Times New Roman"/>
                <w:b/>
              </w:rPr>
              <w:t xml:space="preserve"> врахувати частково в наступній редакції:</w:t>
            </w:r>
          </w:p>
          <w:p w14:paraId="0FACA4F5" w14:textId="77777777" w:rsidR="004D62EC" w:rsidRPr="00D332BD" w:rsidRDefault="004D62EC" w:rsidP="004D62EC">
            <w:pPr>
              <w:spacing w:before="120" w:after="120"/>
              <w:jc w:val="both"/>
              <w:rPr>
                <w:rFonts w:eastAsia="Times New Roman"/>
              </w:rPr>
            </w:pPr>
            <w:r w:rsidRPr="00D332BD">
              <w:rPr>
                <w:rFonts w:eastAsia="Times New Roman"/>
              </w:rPr>
              <w:t>«3.1. Підготовлений ОСП Звіт повинен містити, зокрема:</w:t>
            </w:r>
          </w:p>
          <w:p w14:paraId="6D41096B" w14:textId="28E78342" w:rsidR="004D62EC" w:rsidRPr="00D332BD" w:rsidRDefault="004D62EC" w:rsidP="004D62EC">
            <w:pPr>
              <w:spacing w:before="120" w:after="120"/>
              <w:jc w:val="both"/>
              <w:rPr>
                <w:rFonts w:eastAsia="Times New Roman"/>
              </w:rPr>
            </w:pPr>
            <w:r w:rsidRPr="00D332BD">
              <w:rPr>
                <w:rFonts w:eastAsia="Times New Roman"/>
              </w:rPr>
              <w:t xml:space="preserve">короткий виклад результатів оцінки відповідності (достатності) генеруючих потужностей (в тому числі значення  критеріїв (індикаторів) відповідності (достатності) </w:t>
            </w:r>
            <w:r w:rsidRPr="00D332BD">
              <w:rPr>
                <w:rFonts w:eastAsia="Times New Roman"/>
                <w:b/>
              </w:rPr>
              <w:t>джерел потужності</w:t>
            </w:r>
            <w:r w:rsidRPr="00D332BD">
              <w:rPr>
                <w:rFonts w:eastAsia="Times New Roman"/>
              </w:rPr>
              <w:t>, звід основних факторів, що впливають на відповідність (достатність) генеруючих потужностей);</w:t>
            </w:r>
          </w:p>
          <w:p w14:paraId="73133EF9" w14:textId="77777777" w:rsidR="004D62EC" w:rsidRPr="00D332BD" w:rsidRDefault="004D62EC" w:rsidP="004D62EC">
            <w:pPr>
              <w:spacing w:before="120" w:after="120"/>
              <w:jc w:val="both"/>
              <w:rPr>
                <w:rFonts w:eastAsia="Times New Roman"/>
              </w:rPr>
            </w:pPr>
            <w:r w:rsidRPr="00D332BD">
              <w:rPr>
                <w:rFonts w:eastAsia="Times New Roman"/>
              </w:rPr>
              <w:t>опис методології, методів та засобів проведення робіт та досліджень;</w:t>
            </w:r>
          </w:p>
          <w:p w14:paraId="4463CAAC" w14:textId="77777777" w:rsidR="004D62EC" w:rsidRPr="00D332BD" w:rsidRDefault="004D62EC" w:rsidP="004D62EC">
            <w:pPr>
              <w:spacing w:before="120" w:after="120"/>
              <w:jc w:val="both"/>
              <w:rPr>
                <w:rFonts w:eastAsia="Times New Roman"/>
              </w:rPr>
            </w:pPr>
            <w:r w:rsidRPr="00D332BD">
              <w:rPr>
                <w:rFonts w:eastAsia="Times New Roman"/>
              </w:rPr>
              <w:t>аналіз змін рівнів та режимів споживання електричної енергії протягом не менше ніж 5</w:t>
            </w:r>
            <w:r w:rsidRPr="00D332BD">
              <w:rPr>
                <w:rFonts w:eastAsia="Times New Roman"/>
                <w:b/>
              </w:rPr>
              <w:t xml:space="preserve"> </w:t>
            </w:r>
            <w:r w:rsidRPr="00D332BD">
              <w:rPr>
                <w:rFonts w:eastAsia="Times New Roman"/>
              </w:rPr>
              <w:t>останніх  повних</w:t>
            </w:r>
            <w:r w:rsidRPr="00D332BD">
              <w:rPr>
                <w:rFonts w:eastAsia="Times New Roman"/>
                <w:b/>
              </w:rPr>
              <w:t xml:space="preserve"> </w:t>
            </w:r>
            <w:r w:rsidRPr="00D332BD">
              <w:rPr>
                <w:rFonts w:eastAsia="Times New Roman"/>
              </w:rPr>
              <w:t xml:space="preserve">років; </w:t>
            </w:r>
          </w:p>
          <w:p w14:paraId="4362F7D5" w14:textId="77777777" w:rsidR="004D62EC" w:rsidRPr="00D332BD" w:rsidRDefault="004D62EC" w:rsidP="004D62EC">
            <w:pPr>
              <w:spacing w:before="120" w:after="120"/>
              <w:jc w:val="both"/>
              <w:rPr>
                <w:rFonts w:eastAsia="Times New Roman"/>
              </w:rPr>
            </w:pPr>
            <w:r w:rsidRPr="00D332BD">
              <w:rPr>
                <w:rFonts w:eastAsia="Times New Roman"/>
              </w:rPr>
              <w:t xml:space="preserve">аналіз структури виробництва електричної енергії для </w:t>
            </w:r>
            <w:r w:rsidRPr="00D332BD">
              <w:rPr>
                <w:rFonts w:eastAsia="Times New Roman"/>
                <w:b/>
              </w:rPr>
              <w:t>не менше ніж 5 останніх повних</w:t>
            </w:r>
            <w:r w:rsidRPr="00D332BD">
              <w:rPr>
                <w:rFonts w:eastAsia="Times New Roman"/>
              </w:rPr>
              <w:t xml:space="preserve"> </w:t>
            </w:r>
            <w:r w:rsidRPr="00D332BD">
              <w:rPr>
                <w:rFonts w:eastAsia="Times New Roman"/>
                <w:b/>
              </w:rPr>
              <w:t xml:space="preserve"> років</w:t>
            </w:r>
            <w:r w:rsidRPr="00D332BD">
              <w:rPr>
                <w:rFonts w:eastAsia="Times New Roman"/>
              </w:rPr>
              <w:t>, наявності та впливу на її формування забезпеченості органічним та ядерним паливом, гідроресурсами, а також цін на електричну енергію (та теплову енергію для ТЕЦ);</w:t>
            </w:r>
          </w:p>
          <w:p w14:paraId="46CA8DEE" w14:textId="77777777" w:rsidR="004D62EC" w:rsidRPr="00D332BD" w:rsidRDefault="004D62EC" w:rsidP="004D62EC">
            <w:pPr>
              <w:spacing w:before="120" w:after="120"/>
              <w:jc w:val="both"/>
              <w:rPr>
                <w:rFonts w:eastAsia="Times New Roman"/>
              </w:rPr>
            </w:pPr>
            <w:r w:rsidRPr="00D332BD">
              <w:rPr>
                <w:rFonts w:eastAsia="Times New Roman"/>
              </w:rPr>
              <w:t xml:space="preserve">опис сценаріїв розвитку попиту та пропозиції на середньо- та довгострокову перспективи - </w:t>
            </w:r>
            <w:r w:rsidRPr="00D332BD">
              <w:rPr>
                <w:rFonts w:eastAsia="Times New Roman"/>
              </w:rPr>
              <w:lastRenderedPageBreak/>
              <w:t>прийняті припущення на перспективу та опис обраних умов моделювання;</w:t>
            </w:r>
          </w:p>
          <w:p w14:paraId="63B3BE59" w14:textId="77777777" w:rsidR="004D62EC" w:rsidRPr="00D332BD" w:rsidRDefault="004D62EC" w:rsidP="004D62EC">
            <w:pPr>
              <w:spacing w:before="120" w:after="120"/>
              <w:jc w:val="both"/>
              <w:rPr>
                <w:rFonts w:eastAsia="Times New Roman"/>
              </w:rPr>
            </w:pPr>
            <w:r w:rsidRPr="00D332BD">
              <w:rPr>
                <w:rFonts w:eastAsia="Times New Roman"/>
              </w:rPr>
              <w:t>показники сформованих сценаріїв розвитку на середньострокову</w:t>
            </w:r>
            <w:r w:rsidRPr="00D332BD">
              <w:rPr>
                <w:rFonts w:eastAsia="Times New Roman"/>
                <w:b/>
              </w:rPr>
              <w:t>,</w:t>
            </w:r>
            <w:r w:rsidRPr="00D332BD">
              <w:rPr>
                <w:rFonts w:eastAsia="Times New Roman"/>
              </w:rPr>
              <w:t xml:space="preserve"> довгострокову </w:t>
            </w:r>
            <w:r w:rsidRPr="00D332BD">
              <w:rPr>
                <w:rFonts w:eastAsia="Times New Roman"/>
                <w:b/>
              </w:rPr>
              <w:t>та короткострокову</w:t>
            </w:r>
            <w:r w:rsidRPr="00D332BD">
              <w:rPr>
                <w:rFonts w:eastAsia="Times New Roman"/>
              </w:rPr>
              <w:t xml:space="preserve"> </w:t>
            </w:r>
            <w:r w:rsidRPr="00D332BD">
              <w:rPr>
                <w:rFonts w:eastAsia="Times New Roman"/>
                <w:b/>
              </w:rPr>
              <w:t>перспективи</w:t>
            </w:r>
            <w:r w:rsidRPr="00D332BD">
              <w:rPr>
                <w:rFonts w:eastAsia="Times New Roman"/>
              </w:rPr>
              <w:t xml:space="preserve">, аналіз основних тенденцій розвитку </w:t>
            </w:r>
            <w:r w:rsidRPr="00D332BD">
              <w:rPr>
                <w:rFonts w:eastAsia="Times New Roman"/>
                <w:b/>
              </w:rPr>
              <w:t>джерел потужності</w:t>
            </w:r>
            <w:r w:rsidRPr="00D332BD">
              <w:rPr>
                <w:rFonts w:eastAsia="Times New Roman"/>
              </w:rPr>
              <w:t xml:space="preserve"> та навантаження та їх змін за відповідними сценаріями;</w:t>
            </w:r>
          </w:p>
          <w:p w14:paraId="019A42D7" w14:textId="77777777" w:rsidR="004D62EC" w:rsidRPr="00D332BD" w:rsidRDefault="004D62EC" w:rsidP="004D62EC">
            <w:pPr>
              <w:spacing w:before="120" w:after="120"/>
              <w:jc w:val="both"/>
              <w:rPr>
                <w:rFonts w:eastAsia="Times New Roman"/>
              </w:rPr>
            </w:pPr>
            <w:r w:rsidRPr="00D332BD">
              <w:rPr>
                <w:rFonts w:eastAsia="Times New Roman"/>
              </w:rPr>
              <w:t>опис базового сценарію розвитку попиту та пропозиції (основні показники, прийняті припущення та опис обраних умов моделювання);</w:t>
            </w:r>
          </w:p>
          <w:p w14:paraId="1602D1CE" w14:textId="77777777" w:rsidR="004D62EC" w:rsidRPr="00D332BD" w:rsidRDefault="004D62EC" w:rsidP="004D62EC">
            <w:pPr>
              <w:spacing w:before="120" w:after="120"/>
              <w:jc w:val="both"/>
              <w:rPr>
                <w:rFonts w:eastAsia="Times New Roman"/>
              </w:rPr>
            </w:pPr>
            <w:r w:rsidRPr="00D332BD">
              <w:rPr>
                <w:rFonts w:eastAsia="Times New Roman"/>
              </w:rPr>
              <w:t>розрахунки критеріїв (індикаторів) оцінки відповідності (достатності)</w:t>
            </w:r>
            <w:r w:rsidRPr="00D332BD">
              <w:rPr>
                <w:rFonts w:eastAsia="Times New Roman"/>
                <w:b/>
              </w:rPr>
              <w:t xml:space="preserve"> джерел потужності </w:t>
            </w:r>
            <w:r w:rsidRPr="00D332BD">
              <w:rPr>
                <w:rFonts w:eastAsia="Times New Roman"/>
              </w:rPr>
              <w:t>для базового сценарію та їх аналіз;</w:t>
            </w:r>
          </w:p>
          <w:p w14:paraId="053778F3" w14:textId="77777777" w:rsidR="004D62EC" w:rsidRPr="00D332BD" w:rsidRDefault="004D62EC" w:rsidP="004D62EC">
            <w:pPr>
              <w:spacing w:before="120" w:after="120"/>
              <w:jc w:val="both"/>
              <w:rPr>
                <w:rFonts w:eastAsia="Times New Roman"/>
              </w:rPr>
            </w:pPr>
            <w:r w:rsidRPr="00D332BD">
              <w:rPr>
                <w:rFonts w:eastAsia="Times New Roman"/>
              </w:rPr>
              <w:t xml:space="preserve">оцінку прогнозних балансів потужності та електроенергії ОЕС України та показники відповідності (достатності) </w:t>
            </w:r>
            <w:r w:rsidRPr="00D332BD">
              <w:rPr>
                <w:rFonts w:eastAsia="Times New Roman"/>
                <w:b/>
                <w:bCs/>
              </w:rPr>
              <w:t>джерел потужності</w:t>
            </w:r>
            <w:r w:rsidRPr="00D332BD">
              <w:rPr>
                <w:rFonts w:eastAsia="Times New Roman"/>
              </w:rPr>
              <w:t xml:space="preserve"> на короткострокову перспективу (для кожного місяця </w:t>
            </w:r>
            <w:r w:rsidRPr="00D332BD">
              <w:rPr>
                <w:rFonts w:eastAsia="Times New Roman"/>
                <w:b/>
              </w:rPr>
              <w:t>року</w:t>
            </w:r>
            <w:r w:rsidRPr="00D332BD">
              <w:rPr>
                <w:rFonts w:eastAsia="Times New Roman"/>
              </w:rPr>
              <w:t xml:space="preserve"> Т+1);</w:t>
            </w:r>
          </w:p>
          <w:p w14:paraId="3C27A83B" w14:textId="77777777" w:rsidR="004D62EC" w:rsidRPr="00D332BD" w:rsidRDefault="004D62EC" w:rsidP="004D62EC">
            <w:pPr>
              <w:spacing w:before="120" w:after="120"/>
              <w:jc w:val="both"/>
              <w:rPr>
                <w:rFonts w:eastAsia="Times New Roman"/>
              </w:rPr>
            </w:pPr>
            <w:r w:rsidRPr="00D332BD">
              <w:rPr>
                <w:rFonts w:eastAsia="Times New Roman"/>
              </w:rPr>
              <w:t>оцінку ризиків</w:t>
            </w:r>
            <w:r w:rsidRPr="00D332BD">
              <w:t xml:space="preserve">, </w:t>
            </w:r>
            <w:r w:rsidRPr="00D332BD">
              <w:rPr>
                <w:b/>
              </w:rPr>
              <w:t xml:space="preserve">які виникають внаслідок </w:t>
            </w:r>
            <w:r w:rsidRPr="00D332BD">
              <w:rPr>
                <w:rFonts w:eastAsia="Times New Roman"/>
              </w:rPr>
              <w:t xml:space="preserve">реалізації сценаріїв розвитку щодо достатності </w:t>
            </w:r>
            <w:r w:rsidRPr="00D332BD">
              <w:rPr>
                <w:rFonts w:eastAsia="Times New Roman"/>
                <w:b/>
              </w:rPr>
              <w:t>джерел</w:t>
            </w:r>
            <w:r w:rsidRPr="00D332BD">
              <w:rPr>
                <w:rFonts w:eastAsia="Times New Roman"/>
              </w:rPr>
              <w:t xml:space="preserve"> </w:t>
            </w:r>
            <w:r w:rsidRPr="00D332BD">
              <w:rPr>
                <w:rFonts w:eastAsia="Times New Roman"/>
                <w:b/>
              </w:rPr>
              <w:t>потужності</w:t>
            </w:r>
            <w:r w:rsidRPr="00D332BD">
              <w:rPr>
                <w:rFonts w:eastAsia="Times New Roman"/>
              </w:rPr>
              <w:t xml:space="preserve"> для покриття прогнозованого попиту </w:t>
            </w:r>
            <w:r w:rsidRPr="00D332BD">
              <w:rPr>
                <w:rFonts w:eastAsia="Times New Roman"/>
                <w:b/>
              </w:rPr>
              <w:t>на електричну енергію</w:t>
            </w:r>
            <w:r w:rsidRPr="00D332BD">
              <w:rPr>
                <w:rFonts w:eastAsia="Times New Roman"/>
              </w:rPr>
              <w:t>;</w:t>
            </w:r>
          </w:p>
          <w:p w14:paraId="7201BCD7" w14:textId="586DA621" w:rsidR="004D62EC" w:rsidRPr="00D332BD" w:rsidRDefault="004D62EC" w:rsidP="004D62EC">
            <w:pPr>
              <w:pStyle w:val="TableParagraph"/>
              <w:spacing w:before="120" w:after="120"/>
              <w:ind w:left="0" w:firstLine="334"/>
              <w:jc w:val="both"/>
              <w:rPr>
                <w:b/>
                <w:lang w:val="uk-UA" w:eastAsia="uk-UA"/>
              </w:rPr>
            </w:pPr>
            <w:r w:rsidRPr="00D332BD">
              <w:rPr>
                <w:lang w:val="uk-UA"/>
              </w:rPr>
              <w:t>пропозиції щодо заходів з мінімізації впливу виявлених ризиків.»</w:t>
            </w:r>
          </w:p>
        </w:tc>
      </w:tr>
      <w:tr w:rsidR="004D62EC" w:rsidRPr="00D332BD" w14:paraId="21163C88" w14:textId="77777777" w:rsidTr="0024236A">
        <w:tc>
          <w:tcPr>
            <w:tcW w:w="710" w:type="dxa"/>
            <w:shd w:val="clear" w:color="auto" w:fill="auto"/>
            <w:tcMar>
              <w:top w:w="100" w:type="dxa"/>
              <w:left w:w="100" w:type="dxa"/>
              <w:bottom w:w="100" w:type="dxa"/>
              <w:right w:w="100" w:type="dxa"/>
            </w:tcMar>
            <w:vAlign w:val="center"/>
          </w:tcPr>
          <w:p w14:paraId="2C473E03" w14:textId="377D8B3A" w:rsidR="004D62EC" w:rsidRPr="00D332BD" w:rsidRDefault="00CB2277" w:rsidP="004D62EC">
            <w:pPr>
              <w:tabs>
                <w:tab w:val="left" w:pos="6946"/>
                <w:tab w:val="left" w:pos="7088"/>
              </w:tabs>
              <w:spacing w:before="120" w:after="120"/>
              <w:ind w:left="46"/>
              <w:jc w:val="center"/>
              <w:rPr>
                <w:rStyle w:val="st42"/>
                <w:b/>
              </w:rPr>
            </w:pPr>
            <w:r w:rsidRPr="00D332BD">
              <w:rPr>
                <w:rStyle w:val="st42"/>
                <w:b/>
              </w:rPr>
              <w:lastRenderedPageBreak/>
              <w:t>3.3</w:t>
            </w:r>
          </w:p>
        </w:tc>
        <w:tc>
          <w:tcPr>
            <w:tcW w:w="3927" w:type="dxa"/>
            <w:shd w:val="clear" w:color="auto" w:fill="auto"/>
            <w:tcMar>
              <w:top w:w="100" w:type="dxa"/>
              <w:left w:w="100" w:type="dxa"/>
              <w:bottom w:w="100" w:type="dxa"/>
              <w:right w:w="100" w:type="dxa"/>
            </w:tcMar>
          </w:tcPr>
          <w:p w14:paraId="54D5C794" w14:textId="77777777" w:rsidR="00142626" w:rsidRPr="00147D89" w:rsidRDefault="00142626" w:rsidP="004D62EC">
            <w:pPr>
              <w:spacing w:after="0" w:line="240" w:lineRule="auto"/>
              <w:ind w:firstLine="462"/>
              <w:jc w:val="both"/>
            </w:pPr>
          </w:p>
          <w:p w14:paraId="4422CC56" w14:textId="3EA180C4" w:rsidR="004D62EC" w:rsidRPr="00D332BD" w:rsidRDefault="004D62EC" w:rsidP="004D62EC">
            <w:pPr>
              <w:spacing w:after="0" w:line="240" w:lineRule="auto"/>
              <w:ind w:firstLine="462"/>
              <w:jc w:val="both"/>
              <w:rPr>
                <w:rFonts w:eastAsia="DengXian"/>
                <w:b/>
                <w:lang w:eastAsia="uk-UA"/>
              </w:rPr>
            </w:pPr>
            <w:r w:rsidRPr="00147D89">
              <w:t xml:space="preserve">3.3. Для підготовки Звіту ОСП використовує всю необхідну інформацію, отриману на свій запит від користувачів, учасників ринку, оператора газотранспортної системи, оператора газосховищ згідно з формами надання інформації для проведення оцінки відповідності (достатності) генеруючих потужностей та інструкцій щодо їх заповнення, оприлюднених на офіційному </w:t>
            </w:r>
            <w:proofErr w:type="spellStart"/>
            <w:r w:rsidRPr="00147D89">
              <w:t>вебсайті</w:t>
            </w:r>
            <w:proofErr w:type="spellEnd"/>
            <w:r w:rsidRPr="00147D89">
              <w:t xml:space="preserve"> ОСП.</w:t>
            </w:r>
          </w:p>
        </w:tc>
        <w:tc>
          <w:tcPr>
            <w:tcW w:w="3869" w:type="dxa"/>
          </w:tcPr>
          <w:p w14:paraId="308C75F5"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0605D184" w14:textId="4FB593D6" w:rsidR="004D62EC" w:rsidRPr="00D332BD" w:rsidRDefault="004D62EC" w:rsidP="00142626">
            <w:pPr>
              <w:tabs>
                <w:tab w:val="left" w:pos="3486"/>
              </w:tabs>
              <w:spacing w:after="0"/>
              <w:ind w:left="-49" w:firstLine="416"/>
              <w:jc w:val="both"/>
              <w:rPr>
                <w:b/>
              </w:rPr>
            </w:pPr>
            <w:r w:rsidRPr="00D332BD">
              <w:t>3.3.</w:t>
            </w:r>
            <w:r w:rsidRPr="00D332BD">
              <w:rPr>
                <w:spacing w:val="-51"/>
              </w:rPr>
              <w:t xml:space="preserve"> </w:t>
            </w:r>
            <w:r w:rsidRPr="00D332BD">
              <w:t>Для</w:t>
            </w:r>
            <w:r w:rsidRPr="00D332BD">
              <w:rPr>
                <w:spacing w:val="-51"/>
              </w:rPr>
              <w:t xml:space="preserve"> </w:t>
            </w:r>
            <w:r w:rsidRPr="00D332BD">
              <w:t>підготовки</w:t>
            </w:r>
            <w:r w:rsidRPr="00D332BD">
              <w:rPr>
                <w:spacing w:val="-51"/>
              </w:rPr>
              <w:t xml:space="preserve"> </w:t>
            </w:r>
            <w:r w:rsidRPr="00D332BD">
              <w:t>Звіту</w:t>
            </w:r>
            <w:r w:rsidRPr="00D332BD">
              <w:rPr>
                <w:spacing w:val="-51"/>
              </w:rPr>
              <w:t xml:space="preserve"> </w:t>
            </w:r>
            <w:r w:rsidRPr="00D332BD">
              <w:t>ОСП</w:t>
            </w:r>
            <w:r w:rsidRPr="00D332BD">
              <w:rPr>
                <w:spacing w:val="-51"/>
              </w:rPr>
              <w:t xml:space="preserve"> </w:t>
            </w:r>
            <w:r w:rsidRPr="00D332BD">
              <w:t xml:space="preserve">використовує всю необхідну інформацію, отриману на свій запит від користувачів, учасників ринку, </w:t>
            </w:r>
            <w:r w:rsidRPr="00D332BD">
              <w:rPr>
                <w:b/>
                <w:bCs/>
              </w:rPr>
              <w:t>органів державної влади</w:t>
            </w:r>
            <w:r w:rsidRPr="00D332BD">
              <w:t xml:space="preserve">, </w:t>
            </w:r>
            <w:r w:rsidRPr="00D332BD">
              <w:rPr>
                <w:bCs/>
              </w:rPr>
              <w:t>оператора газотранспортної системи, оператора газосховищ</w:t>
            </w:r>
            <w:r w:rsidRPr="00D332BD">
              <w:rPr>
                <w:b/>
                <w:bCs/>
              </w:rPr>
              <w:t xml:space="preserve"> </w:t>
            </w:r>
            <w:r w:rsidRPr="00D332BD">
              <w:t>згідно з формами надання інформації для проведення оцінки відповідності (достатності) генеруючих потужностей</w:t>
            </w:r>
            <w:r w:rsidRPr="00D332BD">
              <w:rPr>
                <w:spacing w:val="-44"/>
              </w:rPr>
              <w:t xml:space="preserve"> </w:t>
            </w:r>
            <w:r w:rsidRPr="00D332BD">
              <w:t>та</w:t>
            </w:r>
            <w:r w:rsidRPr="00D332BD">
              <w:rPr>
                <w:spacing w:val="-44"/>
              </w:rPr>
              <w:t xml:space="preserve"> </w:t>
            </w:r>
            <w:r w:rsidRPr="00D332BD">
              <w:t>інструкцій</w:t>
            </w:r>
            <w:r w:rsidRPr="00D332BD">
              <w:rPr>
                <w:spacing w:val="-43"/>
              </w:rPr>
              <w:t xml:space="preserve"> </w:t>
            </w:r>
            <w:r w:rsidRPr="00D332BD">
              <w:t>щодо</w:t>
            </w:r>
            <w:r w:rsidRPr="00D332BD">
              <w:rPr>
                <w:spacing w:val="-44"/>
              </w:rPr>
              <w:t xml:space="preserve"> </w:t>
            </w:r>
            <w:r w:rsidRPr="00D332BD">
              <w:t>їх</w:t>
            </w:r>
            <w:r w:rsidRPr="00D332BD">
              <w:rPr>
                <w:spacing w:val="-44"/>
              </w:rPr>
              <w:t xml:space="preserve"> </w:t>
            </w:r>
            <w:r w:rsidRPr="00D332BD">
              <w:t xml:space="preserve">заповнення </w:t>
            </w:r>
            <w:r w:rsidRPr="00D332BD">
              <w:rPr>
                <w:strike/>
              </w:rPr>
              <w:t xml:space="preserve">оприлюднених </w:t>
            </w:r>
            <w:r w:rsidRPr="00D332BD">
              <w:rPr>
                <w:b/>
              </w:rPr>
              <w:t>(</w:t>
            </w:r>
            <w:r w:rsidRPr="00D332BD">
              <w:rPr>
                <w:b/>
                <w:bCs/>
              </w:rPr>
              <w:t xml:space="preserve">оприлюднюються </w:t>
            </w:r>
            <w:r w:rsidRPr="00D332BD">
              <w:rPr>
                <w:bCs/>
              </w:rPr>
              <w:t xml:space="preserve">на офіційному </w:t>
            </w:r>
            <w:proofErr w:type="spellStart"/>
            <w:r w:rsidRPr="00D332BD">
              <w:rPr>
                <w:bCs/>
              </w:rPr>
              <w:t>вебсайті</w:t>
            </w:r>
            <w:proofErr w:type="spellEnd"/>
            <w:r w:rsidRPr="00D332BD">
              <w:rPr>
                <w:bCs/>
              </w:rPr>
              <w:t xml:space="preserve"> ОСП</w:t>
            </w:r>
            <w:r w:rsidRPr="00D332BD">
              <w:rPr>
                <w:b/>
                <w:bCs/>
              </w:rPr>
              <w:t>), а також за окремими запитами за необхідністю.</w:t>
            </w:r>
          </w:p>
        </w:tc>
        <w:tc>
          <w:tcPr>
            <w:tcW w:w="3827" w:type="dxa"/>
          </w:tcPr>
          <w:p w14:paraId="2843795D" w14:textId="03F54938"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Для розроблення Звіту необхідно збирати інформацію, яку інколи неможливо отримати виключно з використанням затверджених і розроблених завчасно форм. Певна інформація, наприклад, бачення окремих ЦОВВ, техніко-економічні особливості певних технологій та запланованих до впровадження окремих генеруючих потужностей, може і має бути отримана за окремими запитами. Крім того, виключення органів державної влади з переліку ускладнює офіційні канали комунікації та досягнення узгодженості позицій різних зацікавлених сторін. Взаємодія і звернення ОСП до органів державної влади (саме у процесі розробки Звіту) передбачені чинним ЗУ “Про ринок електричної енергії”.</w:t>
            </w:r>
          </w:p>
        </w:tc>
        <w:tc>
          <w:tcPr>
            <w:tcW w:w="3686" w:type="dxa"/>
          </w:tcPr>
          <w:p w14:paraId="2666C589" w14:textId="5B353B4D" w:rsidR="00142626" w:rsidRPr="00E53648" w:rsidRDefault="00142626" w:rsidP="00E53648">
            <w:pPr>
              <w:pStyle w:val="TableParagraph"/>
              <w:ind w:left="0" w:firstLine="334"/>
              <w:jc w:val="both"/>
              <w:rPr>
                <w:b/>
                <w:lang w:val="uk-UA"/>
              </w:rPr>
            </w:pPr>
            <w:r w:rsidRPr="00E53648">
              <w:rPr>
                <w:b/>
                <w:lang w:val="uk-UA"/>
              </w:rPr>
              <w:t>Пропонується врахувати</w:t>
            </w:r>
            <w:r w:rsidR="0089142C">
              <w:rPr>
                <w:b/>
                <w:lang w:val="uk-UA"/>
              </w:rPr>
              <w:t xml:space="preserve"> (в наступній редакції)</w:t>
            </w:r>
            <w:r w:rsidRPr="00E53648">
              <w:rPr>
                <w:b/>
                <w:lang w:val="uk-UA"/>
              </w:rPr>
              <w:t>.</w:t>
            </w:r>
          </w:p>
          <w:p w14:paraId="3F93B868" w14:textId="7C22213E" w:rsidR="004D62EC" w:rsidRPr="00E53648" w:rsidRDefault="004D62EC" w:rsidP="00E53648">
            <w:pPr>
              <w:pStyle w:val="TableParagraph"/>
              <w:ind w:left="0" w:firstLine="334"/>
              <w:jc w:val="both"/>
              <w:rPr>
                <w:b/>
                <w:lang w:val="uk-UA" w:eastAsia="uk-UA"/>
              </w:rPr>
            </w:pPr>
            <w:r w:rsidRPr="00E53648">
              <w:rPr>
                <w:lang w:val="uk-UA"/>
              </w:rPr>
              <w:t>3.3.</w:t>
            </w:r>
            <w:r w:rsidRPr="00E53648">
              <w:rPr>
                <w:spacing w:val="-51"/>
                <w:lang w:val="uk-UA"/>
              </w:rPr>
              <w:t xml:space="preserve"> </w:t>
            </w:r>
            <w:r w:rsidRPr="00E53648">
              <w:rPr>
                <w:lang w:val="uk-UA"/>
              </w:rPr>
              <w:t>Для</w:t>
            </w:r>
            <w:r w:rsidRPr="00E53648">
              <w:rPr>
                <w:spacing w:val="-51"/>
                <w:lang w:val="uk-UA"/>
              </w:rPr>
              <w:t xml:space="preserve"> </w:t>
            </w:r>
            <w:r w:rsidRPr="00E53648">
              <w:rPr>
                <w:lang w:val="uk-UA"/>
              </w:rPr>
              <w:t>підготовки</w:t>
            </w:r>
            <w:r w:rsidRPr="00E53648">
              <w:rPr>
                <w:spacing w:val="-51"/>
                <w:lang w:val="uk-UA"/>
              </w:rPr>
              <w:t xml:space="preserve"> </w:t>
            </w:r>
            <w:r w:rsidRPr="00E53648">
              <w:rPr>
                <w:lang w:val="uk-UA"/>
              </w:rPr>
              <w:t>Звіту</w:t>
            </w:r>
            <w:r w:rsidRPr="00E53648">
              <w:rPr>
                <w:spacing w:val="-51"/>
                <w:lang w:val="uk-UA"/>
              </w:rPr>
              <w:t xml:space="preserve"> </w:t>
            </w:r>
            <w:r w:rsidRPr="00E53648">
              <w:rPr>
                <w:lang w:val="uk-UA"/>
              </w:rPr>
              <w:t>ОСП</w:t>
            </w:r>
            <w:r w:rsidRPr="00E53648">
              <w:rPr>
                <w:spacing w:val="-51"/>
                <w:lang w:val="uk-UA"/>
              </w:rPr>
              <w:t xml:space="preserve"> </w:t>
            </w:r>
            <w:r w:rsidRPr="00E53648">
              <w:rPr>
                <w:lang w:val="uk-UA"/>
              </w:rPr>
              <w:t xml:space="preserve">використовує всю необхідну інформацію, отриману на свій запит від користувачів, учасників ринку, </w:t>
            </w:r>
            <w:r w:rsidRPr="00E53648">
              <w:rPr>
                <w:b/>
                <w:bCs/>
                <w:lang w:val="uk-UA"/>
              </w:rPr>
              <w:t>органів державної влади</w:t>
            </w:r>
            <w:r w:rsidRPr="00E53648">
              <w:rPr>
                <w:lang w:val="uk-UA"/>
              </w:rPr>
              <w:t xml:space="preserve">, </w:t>
            </w:r>
            <w:r w:rsidRPr="00E53648">
              <w:rPr>
                <w:bCs/>
                <w:lang w:val="uk-UA"/>
              </w:rPr>
              <w:t>оператора газотранспортної системи, оператора газосховищ</w:t>
            </w:r>
            <w:r w:rsidRPr="00E53648">
              <w:rPr>
                <w:b/>
                <w:bCs/>
                <w:lang w:val="uk-UA"/>
              </w:rPr>
              <w:t xml:space="preserve"> </w:t>
            </w:r>
            <w:r w:rsidRPr="00E53648">
              <w:rPr>
                <w:lang w:val="uk-UA"/>
              </w:rPr>
              <w:t>згідно з формами надання інформації для проведення оцінки відповідності (достатності) генеруючих потужностей</w:t>
            </w:r>
            <w:r w:rsidRPr="00E53648">
              <w:rPr>
                <w:spacing w:val="-44"/>
                <w:lang w:val="uk-UA"/>
              </w:rPr>
              <w:t xml:space="preserve"> </w:t>
            </w:r>
            <w:r w:rsidRPr="00E53648">
              <w:rPr>
                <w:lang w:val="uk-UA"/>
              </w:rPr>
              <w:t>та</w:t>
            </w:r>
            <w:r w:rsidRPr="00E53648">
              <w:rPr>
                <w:spacing w:val="-44"/>
                <w:lang w:val="uk-UA"/>
              </w:rPr>
              <w:t xml:space="preserve"> </w:t>
            </w:r>
            <w:r w:rsidRPr="00E53648">
              <w:rPr>
                <w:lang w:val="uk-UA"/>
              </w:rPr>
              <w:t>інструкцій</w:t>
            </w:r>
            <w:r w:rsidRPr="00E53648">
              <w:rPr>
                <w:spacing w:val="-43"/>
                <w:lang w:val="uk-UA"/>
              </w:rPr>
              <w:t xml:space="preserve"> </w:t>
            </w:r>
            <w:r w:rsidRPr="00E53648">
              <w:rPr>
                <w:lang w:val="uk-UA"/>
              </w:rPr>
              <w:t>щодо</w:t>
            </w:r>
            <w:r w:rsidRPr="00E53648">
              <w:rPr>
                <w:spacing w:val="-44"/>
                <w:lang w:val="uk-UA"/>
              </w:rPr>
              <w:t xml:space="preserve"> </w:t>
            </w:r>
            <w:r w:rsidRPr="00E53648">
              <w:rPr>
                <w:lang w:val="uk-UA"/>
              </w:rPr>
              <w:t>їх</w:t>
            </w:r>
            <w:r w:rsidRPr="00E53648">
              <w:rPr>
                <w:spacing w:val="-44"/>
                <w:lang w:val="uk-UA"/>
              </w:rPr>
              <w:t xml:space="preserve"> </w:t>
            </w:r>
            <w:r w:rsidRPr="00E53648">
              <w:rPr>
                <w:lang w:val="uk-UA"/>
              </w:rPr>
              <w:t>заповнення, оприлюднених</w:t>
            </w:r>
            <w:r w:rsidR="00A635F0">
              <w:rPr>
                <w:lang w:val="uk-UA"/>
              </w:rPr>
              <w:t xml:space="preserve"> </w:t>
            </w:r>
            <w:r w:rsidRPr="00E53648">
              <w:rPr>
                <w:bCs/>
                <w:lang w:val="uk-UA"/>
              </w:rPr>
              <w:t xml:space="preserve">на офіційному </w:t>
            </w:r>
            <w:proofErr w:type="spellStart"/>
            <w:r w:rsidRPr="00E53648">
              <w:rPr>
                <w:bCs/>
                <w:lang w:val="uk-UA"/>
              </w:rPr>
              <w:t>вебсайті</w:t>
            </w:r>
            <w:proofErr w:type="spellEnd"/>
            <w:r w:rsidRPr="00E53648">
              <w:rPr>
                <w:bCs/>
                <w:lang w:val="uk-UA"/>
              </w:rPr>
              <w:t xml:space="preserve"> ОСП</w:t>
            </w:r>
            <w:r w:rsidRPr="00E53648">
              <w:rPr>
                <w:b/>
                <w:bCs/>
                <w:lang w:val="uk-UA"/>
              </w:rPr>
              <w:t>, а також додаткову інформацію, отриману за окремими запитами ОСП (за необхідністю).</w:t>
            </w:r>
          </w:p>
        </w:tc>
      </w:tr>
      <w:tr w:rsidR="00E53648" w:rsidRPr="00D332BD" w14:paraId="611B0184" w14:textId="77777777" w:rsidTr="0024236A">
        <w:tc>
          <w:tcPr>
            <w:tcW w:w="710" w:type="dxa"/>
            <w:shd w:val="clear" w:color="auto" w:fill="auto"/>
            <w:tcMar>
              <w:top w:w="100" w:type="dxa"/>
              <w:left w:w="100" w:type="dxa"/>
              <w:bottom w:w="100" w:type="dxa"/>
              <w:right w:w="100" w:type="dxa"/>
            </w:tcMar>
            <w:vAlign w:val="center"/>
          </w:tcPr>
          <w:p w14:paraId="75491AA5" w14:textId="77777777" w:rsidR="00E53648" w:rsidRPr="00D332BD" w:rsidRDefault="00E53648" w:rsidP="004D62EC">
            <w:pPr>
              <w:tabs>
                <w:tab w:val="left" w:pos="6946"/>
                <w:tab w:val="left" w:pos="7088"/>
              </w:tabs>
              <w:spacing w:before="120" w:after="120"/>
              <w:ind w:left="46"/>
              <w:jc w:val="center"/>
              <w:rPr>
                <w:rStyle w:val="st42"/>
                <w:b/>
              </w:rPr>
            </w:pPr>
          </w:p>
        </w:tc>
        <w:tc>
          <w:tcPr>
            <w:tcW w:w="3927" w:type="dxa"/>
            <w:shd w:val="clear" w:color="auto" w:fill="auto"/>
            <w:tcMar>
              <w:top w:w="100" w:type="dxa"/>
              <w:left w:w="100" w:type="dxa"/>
              <w:bottom w:w="100" w:type="dxa"/>
              <w:right w:w="100" w:type="dxa"/>
            </w:tcMar>
          </w:tcPr>
          <w:p w14:paraId="109023E8" w14:textId="00C29D68" w:rsidR="00E53648" w:rsidRPr="00E53648" w:rsidRDefault="00E53648" w:rsidP="004D62EC">
            <w:pPr>
              <w:spacing w:after="0" w:line="240" w:lineRule="auto"/>
              <w:ind w:firstLine="462"/>
              <w:jc w:val="both"/>
            </w:pPr>
            <w:r w:rsidRPr="00E53648">
              <w:t>3.4 При підготовці проєкту Звіту ОСП використовує інформацію, отриману під час проведення консультацій із органами державної влади, заінтересованими сторонами, Регулятором, оператором газотранспортної системи, оператором газосховищ, науковою та експертною спільнотою стосовно формування сценарних припущень щодо перспектив розвитку енергетики країни з урахуванням тенденцій розвитку економіки та інших суміжних питань, пов'язаних з розробкою узгоджених сценаріїв на довгострокову перспективу.</w:t>
            </w:r>
          </w:p>
        </w:tc>
        <w:tc>
          <w:tcPr>
            <w:tcW w:w="3869" w:type="dxa"/>
          </w:tcPr>
          <w:p w14:paraId="04BE276B" w14:textId="77777777" w:rsidR="00E53648" w:rsidRPr="00D332BD" w:rsidRDefault="00E53648" w:rsidP="00142626">
            <w:pPr>
              <w:tabs>
                <w:tab w:val="left" w:pos="3486"/>
              </w:tabs>
              <w:spacing w:after="0"/>
              <w:ind w:left="-49" w:firstLine="416"/>
              <w:jc w:val="both"/>
              <w:rPr>
                <w:rFonts w:eastAsiaTheme="minorEastAsia"/>
                <w:b/>
                <w:bCs/>
                <w:u w:val="single"/>
              </w:rPr>
            </w:pPr>
          </w:p>
        </w:tc>
        <w:tc>
          <w:tcPr>
            <w:tcW w:w="3827" w:type="dxa"/>
          </w:tcPr>
          <w:p w14:paraId="0DFAE6D3" w14:textId="77777777" w:rsidR="00E53648" w:rsidRPr="00D332BD" w:rsidRDefault="00E53648" w:rsidP="004D62EC">
            <w:pPr>
              <w:pStyle w:val="TableParagraph"/>
              <w:tabs>
                <w:tab w:val="left" w:pos="3119"/>
                <w:tab w:val="left" w:pos="3261"/>
                <w:tab w:val="left" w:pos="6946"/>
                <w:tab w:val="left" w:pos="7088"/>
              </w:tabs>
              <w:spacing w:before="120" w:after="120"/>
              <w:ind w:left="42" w:right="170"/>
              <w:jc w:val="both"/>
              <w:rPr>
                <w:lang w:val="uk-UA"/>
              </w:rPr>
            </w:pPr>
          </w:p>
        </w:tc>
        <w:tc>
          <w:tcPr>
            <w:tcW w:w="3686" w:type="dxa"/>
          </w:tcPr>
          <w:p w14:paraId="5C042706" w14:textId="185D0F70" w:rsidR="00E53648" w:rsidRPr="00E53648" w:rsidRDefault="00E53648" w:rsidP="00E53648">
            <w:pPr>
              <w:pStyle w:val="TableParagraph"/>
              <w:ind w:left="0" w:firstLine="334"/>
              <w:jc w:val="center"/>
              <w:rPr>
                <w:b/>
                <w:lang w:val="uk-UA"/>
              </w:rPr>
            </w:pPr>
            <w:r w:rsidRPr="00E53648">
              <w:rPr>
                <w:b/>
                <w:lang w:val="uk-UA"/>
              </w:rPr>
              <w:t>Редакційна правка.</w:t>
            </w:r>
          </w:p>
          <w:p w14:paraId="6F0FE760" w14:textId="301908B0" w:rsidR="00E53648" w:rsidRDefault="00E53648" w:rsidP="00E53648">
            <w:pPr>
              <w:pStyle w:val="TableParagraph"/>
              <w:ind w:left="0" w:firstLine="334"/>
              <w:jc w:val="center"/>
              <w:rPr>
                <w:b/>
                <w:lang w:val="uk-UA"/>
              </w:rPr>
            </w:pPr>
            <w:r w:rsidRPr="00E53648">
              <w:rPr>
                <w:b/>
                <w:lang w:val="uk-UA"/>
              </w:rPr>
              <w:t>З метою приведення у відповідність до пункту 1.3</w:t>
            </w:r>
          </w:p>
          <w:p w14:paraId="4B6F05CF" w14:textId="77777777" w:rsidR="002B522A" w:rsidRPr="00E53648" w:rsidRDefault="002B522A" w:rsidP="00E53648">
            <w:pPr>
              <w:pStyle w:val="TableParagraph"/>
              <w:ind w:left="0" w:firstLine="334"/>
              <w:jc w:val="center"/>
              <w:rPr>
                <w:b/>
                <w:lang w:val="uk-UA"/>
              </w:rPr>
            </w:pPr>
          </w:p>
          <w:p w14:paraId="483D8E32" w14:textId="77777777" w:rsidR="00E53648" w:rsidRPr="00E53648" w:rsidRDefault="00E53648" w:rsidP="00E53648">
            <w:pPr>
              <w:pStyle w:val="ab"/>
              <w:spacing w:after="0"/>
              <w:ind w:firstLine="334"/>
              <w:jc w:val="both"/>
              <w:rPr>
                <w:sz w:val="22"/>
                <w:szCs w:val="22"/>
              </w:rPr>
            </w:pPr>
            <w:r w:rsidRPr="00E53648">
              <w:rPr>
                <w:b/>
                <w:sz w:val="22"/>
                <w:szCs w:val="22"/>
              </w:rPr>
              <w:t>3.4</w:t>
            </w:r>
            <w:r w:rsidRPr="00E53648">
              <w:rPr>
                <w:sz w:val="22"/>
                <w:szCs w:val="22"/>
              </w:rPr>
              <w:t>. При підготовці про</w:t>
            </w:r>
            <w:r w:rsidRPr="00E53648">
              <w:rPr>
                <w:b/>
                <w:sz w:val="22"/>
                <w:szCs w:val="22"/>
              </w:rPr>
              <w:t>є</w:t>
            </w:r>
            <w:r w:rsidRPr="00E53648">
              <w:rPr>
                <w:sz w:val="22"/>
                <w:szCs w:val="22"/>
              </w:rPr>
              <w:t xml:space="preserve">кту Звіту ОСП </w:t>
            </w:r>
            <w:r w:rsidRPr="00E53648">
              <w:rPr>
                <w:b/>
                <w:sz w:val="22"/>
                <w:szCs w:val="22"/>
              </w:rPr>
              <w:t xml:space="preserve">використовує інформацію, отриману під час проведення консультацій із органами державної влади, </w:t>
            </w:r>
            <w:r w:rsidRPr="00E53648">
              <w:rPr>
                <w:sz w:val="22"/>
                <w:szCs w:val="22"/>
              </w:rPr>
              <w:t>заінтересованими сторонами, Регулятором,</w:t>
            </w:r>
            <w:r w:rsidRPr="00E53648">
              <w:rPr>
                <w:b/>
                <w:sz w:val="22"/>
                <w:szCs w:val="22"/>
              </w:rPr>
              <w:t xml:space="preserve"> оператором газотранспортної системи, оператором газосховищ, </w:t>
            </w:r>
            <w:r w:rsidRPr="00E53648">
              <w:rPr>
                <w:sz w:val="22"/>
                <w:szCs w:val="22"/>
              </w:rPr>
              <w:t>науковою та експертною спільнотою</w:t>
            </w:r>
            <w:r w:rsidRPr="00E53648">
              <w:rPr>
                <w:b/>
                <w:sz w:val="22"/>
                <w:szCs w:val="22"/>
              </w:rPr>
              <w:t xml:space="preserve"> </w:t>
            </w:r>
            <w:r w:rsidRPr="00E53648">
              <w:rPr>
                <w:sz w:val="22"/>
                <w:szCs w:val="22"/>
              </w:rPr>
              <w:t>стосовно формування сценарних припущень щодо перспектив розвитку енергетики країни</w:t>
            </w:r>
            <w:r w:rsidRPr="00E53648">
              <w:rPr>
                <w:b/>
                <w:sz w:val="22"/>
                <w:szCs w:val="22"/>
              </w:rPr>
              <w:t xml:space="preserve"> з урахуванням тенденцій розвитку </w:t>
            </w:r>
            <w:r w:rsidRPr="00E53648">
              <w:rPr>
                <w:b/>
                <w:sz w:val="22"/>
                <w:szCs w:val="22"/>
              </w:rPr>
              <w:lastRenderedPageBreak/>
              <w:t xml:space="preserve">економіки та інших </w:t>
            </w:r>
            <w:r w:rsidRPr="00E53648">
              <w:rPr>
                <w:sz w:val="22"/>
                <w:szCs w:val="22"/>
              </w:rPr>
              <w:t xml:space="preserve">суміжних питань, пов'язаних з розробкою </w:t>
            </w:r>
            <w:r w:rsidRPr="002B522A">
              <w:rPr>
                <w:sz w:val="22"/>
                <w:szCs w:val="22"/>
              </w:rPr>
              <w:t xml:space="preserve">узгоджених сценаріїв на </w:t>
            </w:r>
            <w:r w:rsidRPr="002B522A">
              <w:rPr>
                <w:b/>
                <w:sz w:val="22"/>
                <w:szCs w:val="22"/>
              </w:rPr>
              <w:t>короткострокову, середньострокову та</w:t>
            </w:r>
            <w:r w:rsidRPr="002B522A">
              <w:rPr>
                <w:sz w:val="22"/>
                <w:szCs w:val="22"/>
              </w:rPr>
              <w:t xml:space="preserve"> довгострокову</w:t>
            </w:r>
            <w:r w:rsidRPr="00E53648">
              <w:rPr>
                <w:sz w:val="22"/>
                <w:szCs w:val="22"/>
              </w:rPr>
              <w:t xml:space="preserve"> перспектив</w:t>
            </w:r>
            <w:r w:rsidRPr="00E53648">
              <w:rPr>
                <w:b/>
                <w:sz w:val="22"/>
                <w:szCs w:val="22"/>
              </w:rPr>
              <w:t>и</w:t>
            </w:r>
            <w:r w:rsidRPr="00E53648">
              <w:rPr>
                <w:sz w:val="22"/>
                <w:szCs w:val="22"/>
              </w:rPr>
              <w:t>.</w:t>
            </w:r>
          </w:p>
          <w:p w14:paraId="6D75F3E8" w14:textId="39DF57F1" w:rsidR="00E53648" w:rsidRPr="00E53648" w:rsidRDefault="00E53648" w:rsidP="00E53648">
            <w:pPr>
              <w:pStyle w:val="TableParagraph"/>
              <w:ind w:left="0" w:firstLine="334"/>
              <w:jc w:val="both"/>
              <w:rPr>
                <w:b/>
                <w:lang w:val="uk-UA"/>
              </w:rPr>
            </w:pPr>
          </w:p>
        </w:tc>
      </w:tr>
      <w:tr w:rsidR="004D62EC" w:rsidRPr="00D332BD" w14:paraId="2D0B5388" w14:textId="77777777" w:rsidTr="0024236A">
        <w:tc>
          <w:tcPr>
            <w:tcW w:w="710" w:type="dxa"/>
            <w:shd w:val="clear" w:color="auto" w:fill="auto"/>
            <w:tcMar>
              <w:top w:w="100" w:type="dxa"/>
              <w:left w:w="100" w:type="dxa"/>
              <w:bottom w:w="100" w:type="dxa"/>
              <w:right w:w="100" w:type="dxa"/>
            </w:tcMar>
            <w:vAlign w:val="center"/>
          </w:tcPr>
          <w:p w14:paraId="607E9B85" w14:textId="3802977D" w:rsidR="004D62EC" w:rsidRPr="00D332BD" w:rsidRDefault="00CB2277" w:rsidP="004D62EC">
            <w:pPr>
              <w:tabs>
                <w:tab w:val="left" w:pos="6946"/>
                <w:tab w:val="left" w:pos="7088"/>
              </w:tabs>
              <w:spacing w:before="120" w:after="120"/>
              <w:ind w:left="46"/>
              <w:jc w:val="center"/>
              <w:rPr>
                <w:rStyle w:val="st42"/>
                <w:b/>
              </w:rPr>
            </w:pPr>
            <w:r w:rsidRPr="00D332BD">
              <w:rPr>
                <w:rStyle w:val="st42"/>
                <w:b/>
              </w:rPr>
              <w:lastRenderedPageBreak/>
              <w:t>3.5</w:t>
            </w:r>
          </w:p>
        </w:tc>
        <w:tc>
          <w:tcPr>
            <w:tcW w:w="3927" w:type="dxa"/>
            <w:shd w:val="clear" w:color="auto" w:fill="auto"/>
            <w:tcMar>
              <w:top w:w="100" w:type="dxa"/>
              <w:left w:w="100" w:type="dxa"/>
              <w:bottom w:w="100" w:type="dxa"/>
              <w:right w:w="100" w:type="dxa"/>
            </w:tcMar>
          </w:tcPr>
          <w:p w14:paraId="742127DD" w14:textId="1DF75F36" w:rsidR="004D62EC" w:rsidRPr="00147D89" w:rsidRDefault="004D62EC" w:rsidP="004D62EC">
            <w:pPr>
              <w:spacing w:after="0" w:line="240" w:lineRule="auto"/>
              <w:ind w:firstLine="462"/>
              <w:jc w:val="both"/>
              <w:rPr>
                <w:rFonts w:eastAsia="DengXian"/>
                <w:lang w:eastAsia="uk-UA"/>
              </w:rPr>
            </w:pPr>
            <w:r w:rsidRPr="00147D89">
              <w:t xml:space="preserve">3.5. За результатами проведених консультацій ОСП оприлюднює на офіційному </w:t>
            </w:r>
            <w:proofErr w:type="spellStart"/>
            <w:r w:rsidRPr="00147D89">
              <w:t>вебсайті</w:t>
            </w:r>
            <w:proofErr w:type="spellEnd"/>
            <w:r w:rsidRPr="00147D89">
              <w:t xml:space="preserve"> відповідні аналітичні матеріали з описом та обґрунтуванням прийнятих сценарних припущень, на основі яких готується Звіт.</w:t>
            </w:r>
          </w:p>
        </w:tc>
        <w:tc>
          <w:tcPr>
            <w:tcW w:w="3869" w:type="dxa"/>
          </w:tcPr>
          <w:p w14:paraId="179600E9"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37032E5D" w14:textId="610C531C" w:rsidR="004D62EC" w:rsidRPr="00D332BD" w:rsidRDefault="004D62EC" w:rsidP="00142626">
            <w:pPr>
              <w:tabs>
                <w:tab w:val="left" w:pos="3486"/>
              </w:tabs>
              <w:spacing w:after="0"/>
              <w:ind w:left="-49" w:firstLine="416"/>
              <w:jc w:val="both"/>
              <w:rPr>
                <w:b/>
              </w:rPr>
            </w:pPr>
            <w:r w:rsidRPr="00D332BD">
              <w:t xml:space="preserve">3.5. За результатами проведених консультацій ОСП оприлюднює на </w:t>
            </w:r>
            <w:r w:rsidRPr="00D332BD">
              <w:rPr>
                <w:b/>
                <w:bCs/>
              </w:rPr>
              <w:t xml:space="preserve">власному </w:t>
            </w:r>
            <w:r w:rsidRPr="00D332BD">
              <w:t xml:space="preserve">офіційному </w:t>
            </w:r>
            <w:proofErr w:type="spellStart"/>
            <w:r w:rsidRPr="00D332BD">
              <w:t>вебсайті</w:t>
            </w:r>
            <w:proofErr w:type="spellEnd"/>
            <w:r w:rsidRPr="00D332BD">
              <w:t xml:space="preserve"> відповідні</w:t>
            </w:r>
            <w:r w:rsidRPr="00D332BD">
              <w:rPr>
                <w:spacing w:val="-52"/>
              </w:rPr>
              <w:t xml:space="preserve"> </w:t>
            </w:r>
            <w:r w:rsidRPr="00D332BD">
              <w:t>аналітичні</w:t>
            </w:r>
            <w:r w:rsidRPr="00D332BD">
              <w:rPr>
                <w:spacing w:val="-52"/>
              </w:rPr>
              <w:t xml:space="preserve"> </w:t>
            </w:r>
            <w:r w:rsidRPr="00D332BD">
              <w:t>матеріали</w:t>
            </w:r>
            <w:r w:rsidRPr="00D332BD">
              <w:rPr>
                <w:spacing w:val="-51"/>
              </w:rPr>
              <w:t xml:space="preserve"> </w:t>
            </w:r>
            <w:r w:rsidRPr="00D332BD">
              <w:t>з</w:t>
            </w:r>
            <w:r w:rsidRPr="00D332BD">
              <w:rPr>
                <w:spacing w:val="-52"/>
              </w:rPr>
              <w:t xml:space="preserve"> </w:t>
            </w:r>
            <w:r w:rsidRPr="00D332BD">
              <w:t>описом</w:t>
            </w:r>
            <w:r w:rsidRPr="00D332BD">
              <w:rPr>
                <w:spacing w:val="-52"/>
              </w:rPr>
              <w:t xml:space="preserve"> </w:t>
            </w:r>
            <w:r w:rsidRPr="00D332BD">
              <w:t>та обґрунтуванням прийнятих сценарних припущень, на основі яких готується Звіт.</w:t>
            </w:r>
          </w:p>
        </w:tc>
        <w:tc>
          <w:tcPr>
            <w:tcW w:w="3827" w:type="dxa"/>
          </w:tcPr>
          <w:p w14:paraId="101680FA" w14:textId="30DD4AFD"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 xml:space="preserve">Необхідно вказати, що опублікування має відбутись на </w:t>
            </w:r>
            <w:r w:rsidRPr="00D332BD">
              <w:rPr>
                <w:u w:val="single"/>
                <w:lang w:val="uk-UA"/>
              </w:rPr>
              <w:t>власному</w:t>
            </w:r>
            <w:r w:rsidRPr="00D332BD">
              <w:rPr>
                <w:lang w:val="uk-UA"/>
              </w:rPr>
              <w:t xml:space="preserve"> офіційному </w:t>
            </w:r>
            <w:proofErr w:type="spellStart"/>
            <w:r w:rsidRPr="00D332BD">
              <w:rPr>
                <w:lang w:val="uk-UA"/>
              </w:rPr>
              <w:t>вебсайті</w:t>
            </w:r>
            <w:proofErr w:type="spellEnd"/>
            <w:r w:rsidRPr="00D332BD">
              <w:rPr>
                <w:lang w:val="uk-UA"/>
              </w:rPr>
              <w:t xml:space="preserve"> ОСП, а не на </w:t>
            </w:r>
            <w:proofErr w:type="spellStart"/>
            <w:r w:rsidRPr="00D332BD">
              <w:rPr>
                <w:lang w:val="uk-UA"/>
              </w:rPr>
              <w:t>вебсайті</w:t>
            </w:r>
            <w:proofErr w:type="spellEnd"/>
            <w:r w:rsidRPr="00D332BD">
              <w:rPr>
                <w:lang w:val="uk-UA"/>
              </w:rPr>
              <w:t xml:space="preserve"> іншої організації.</w:t>
            </w:r>
          </w:p>
        </w:tc>
        <w:tc>
          <w:tcPr>
            <w:tcW w:w="3686" w:type="dxa"/>
          </w:tcPr>
          <w:p w14:paraId="4A5EAC78" w14:textId="50EDD73A" w:rsidR="004D62EC" w:rsidRPr="00D332BD" w:rsidRDefault="00142626" w:rsidP="00142626">
            <w:pPr>
              <w:pStyle w:val="TableParagraph"/>
              <w:spacing w:before="120" w:after="120"/>
              <w:ind w:left="0"/>
              <w:jc w:val="both"/>
              <w:rPr>
                <w:b/>
                <w:lang w:val="uk-UA" w:eastAsia="uk-UA"/>
              </w:rPr>
            </w:pPr>
            <w:r w:rsidRPr="00D332BD">
              <w:rPr>
                <w:b/>
                <w:lang w:val="uk-UA"/>
              </w:rPr>
              <w:t>Пропонується врахувати.</w:t>
            </w:r>
          </w:p>
        </w:tc>
      </w:tr>
      <w:tr w:rsidR="004D62EC" w:rsidRPr="00D332BD" w14:paraId="7D08308F" w14:textId="77777777" w:rsidTr="0024236A">
        <w:tc>
          <w:tcPr>
            <w:tcW w:w="710" w:type="dxa"/>
            <w:shd w:val="clear" w:color="auto" w:fill="auto"/>
            <w:tcMar>
              <w:top w:w="100" w:type="dxa"/>
              <w:left w:w="100" w:type="dxa"/>
              <w:bottom w:w="100" w:type="dxa"/>
              <w:right w:w="100" w:type="dxa"/>
            </w:tcMar>
            <w:vAlign w:val="center"/>
          </w:tcPr>
          <w:p w14:paraId="26905D60" w14:textId="5214066E" w:rsidR="004D62EC" w:rsidRPr="00D332BD" w:rsidRDefault="00CB2277" w:rsidP="004D62EC">
            <w:pPr>
              <w:tabs>
                <w:tab w:val="left" w:pos="6946"/>
                <w:tab w:val="left" w:pos="7088"/>
              </w:tabs>
              <w:spacing w:before="120" w:after="120"/>
              <w:ind w:left="46"/>
              <w:jc w:val="center"/>
              <w:rPr>
                <w:rStyle w:val="st42"/>
                <w:b/>
              </w:rPr>
            </w:pPr>
            <w:r w:rsidRPr="00D332BD">
              <w:rPr>
                <w:rStyle w:val="st42"/>
                <w:b/>
              </w:rPr>
              <w:t>3.6</w:t>
            </w:r>
          </w:p>
        </w:tc>
        <w:tc>
          <w:tcPr>
            <w:tcW w:w="3927" w:type="dxa"/>
            <w:shd w:val="clear" w:color="auto" w:fill="auto"/>
            <w:tcMar>
              <w:top w:w="100" w:type="dxa"/>
              <w:left w:w="100" w:type="dxa"/>
              <w:bottom w:w="100" w:type="dxa"/>
              <w:right w:w="100" w:type="dxa"/>
            </w:tcMar>
          </w:tcPr>
          <w:p w14:paraId="0B5B04F8" w14:textId="14D9F554" w:rsidR="004D62EC" w:rsidRPr="00147D89" w:rsidRDefault="004D62EC" w:rsidP="004D62EC">
            <w:pPr>
              <w:spacing w:after="0" w:line="240" w:lineRule="auto"/>
              <w:ind w:firstLine="462"/>
              <w:jc w:val="both"/>
              <w:rPr>
                <w:rFonts w:eastAsia="DengXian"/>
                <w:lang w:eastAsia="uk-UA"/>
              </w:rPr>
            </w:pPr>
            <w:r w:rsidRPr="00147D89">
              <w:t xml:space="preserve">3.6. Підготовлений проект Звіту оприлюднюється ОСП на офіційному </w:t>
            </w:r>
            <w:proofErr w:type="spellStart"/>
            <w:r w:rsidRPr="00147D89">
              <w:t>вебсайті</w:t>
            </w:r>
            <w:proofErr w:type="spellEnd"/>
            <w:r w:rsidRPr="00147D89">
              <w:t xml:space="preserve"> до 01 жовтня року разом із повідомленням про проведення громадських обговорень.</w:t>
            </w:r>
          </w:p>
        </w:tc>
        <w:tc>
          <w:tcPr>
            <w:tcW w:w="3869" w:type="dxa"/>
          </w:tcPr>
          <w:p w14:paraId="70ADBA5E"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3DDA5072" w14:textId="786C2E3D" w:rsidR="004D62EC" w:rsidRPr="00D332BD" w:rsidRDefault="004D62EC" w:rsidP="00142626">
            <w:pPr>
              <w:tabs>
                <w:tab w:val="left" w:pos="3486"/>
              </w:tabs>
              <w:spacing w:after="0"/>
              <w:ind w:left="-49" w:firstLine="416"/>
              <w:jc w:val="both"/>
              <w:rPr>
                <w:b/>
              </w:rPr>
            </w:pPr>
            <w:r w:rsidRPr="00D332BD">
              <w:t xml:space="preserve">3.6. Підготовлений </w:t>
            </w:r>
            <w:r w:rsidRPr="00D332BD">
              <w:rPr>
                <w:strike/>
              </w:rPr>
              <w:t>проек</w:t>
            </w:r>
            <w:r w:rsidRPr="00D332BD">
              <w:t xml:space="preserve">т </w:t>
            </w:r>
            <w:r w:rsidRPr="00D332BD">
              <w:rPr>
                <w:b/>
              </w:rPr>
              <w:t>проєкт</w:t>
            </w:r>
            <w:r w:rsidRPr="00D332BD">
              <w:t xml:space="preserve"> Звіту оприлюднюється</w:t>
            </w:r>
            <w:r w:rsidRPr="00D332BD">
              <w:rPr>
                <w:spacing w:val="-39"/>
              </w:rPr>
              <w:t xml:space="preserve"> </w:t>
            </w:r>
            <w:r w:rsidRPr="00D332BD">
              <w:t>ОСП</w:t>
            </w:r>
            <w:r w:rsidRPr="00D332BD">
              <w:rPr>
                <w:spacing w:val="-39"/>
              </w:rPr>
              <w:t xml:space="preserve"> </w:t>
            </w:r>
            <w:r w:rsidRPr="00D332BD">
              <w:t>на</w:t>
            </w:r>
            <w:r w:rsidRPr="00D332BD">
              <w:rPr>
                <w:b/>
                <w:bCs/>
                <w:spacing w:val="-39"/>
              </w:rPr>
              <w:t xml:space="preserve"> </w:t>
            </w:r>
            <w:r w:rsidRPr="00D332BD">
              <w:rPr>
                <w:b/>
              </w:rPr>
              <w:t>власному</w:t>
            </w:r>
            <w:r w:rsidRPr="00D332BD">
              <w:t xml:space="preserve"> офіційному</w:t>
            </w:r>
            <w:r w:rsidRPr="00D332BD">
              <w:rPr>
                <w:spacing w:val="-38"/>
              </w:rPr>
              <w:t xml:space="preserve"> </w:t>
            </w:r>
            <w:proofErr w:type="spellStart"/>
            <w:r w:rsidRPr="00D332BD">
              <w:t>вебсайті</w:t>
            </w:r>
            <w:proofErr w:type="spellEnd"/>
            <w:r w:rsidRPr="00D332BD">
              <w:t xml:space="preserve"> до</w:t>
            </w:r>
            <w:r w:rsidRPr="00D332BD">
              <w:rPr>
                <w:spacing w:val="-12"/>
              </w:rPr>
              <w:t xml:space="preserve"> </w:t>
            </w:r>
            <w:r w:rsidRPr="00D332BD">
              <w:t>01</w:t>
            </w:r>
            <w:r w:rsidRPr="00D332BD">
              <w:rPr>
                <w:spacing w:val="-42"/>
              </w:rPr>
              <w:t xml:space="preserve"> </w:t>
            </w:r>
            <w:r w:rsidRPr="00D332BD">
              <w:t>жовтня</w:t>
            </w:r>
            <w:r w:rsidRPr="00D332BD">
              <w:rPr>
                <w:spacing w:val="-42"/>
              </w:rPr>
              <w:t xml:space="preserve"> </w:t>
            </w:r>
            <w:r w:rsidRPr="00D332BD">
              <w:t>року</w:t>
            </w:r>
            <w:r w:rsidRPr="00D332BD">
              <w:rPr>
                <w:spacing w:val="-42"/>
              </w:rPr>
              <w:t xml:space="preserve"> </w:t>
            </w:r>
            <w:r w:rsidRPr="00D332BD">
              <w:t>разом</w:t>
            </w:r>
            <w:r w:rsidRPr="00D332BD">
              <w:rPr>
                <w:spacing w:val="-42"/>
              </w:rPr>
              <w:t xml:space="preserve"> </w:t>
            </w:r>
            <w:r w:rsidRPr="00D332BD">
              <w:t>із</w:t>
            </w:r>
            <w:r w:rsidRPr="00D332BD">
              <w:rPr>
                <w:spacing w:val="-42"/>
              </w:rPr>
              <w:t xml:space="preserve"> </w:t>
            </w:r>
            <w:r w:rsidRPr="00D332BD">
              <w:t>повідомленням про</w:t>
            </w:r>
            <w:r w:rsidRPr="00D332BD">
              <w:rPr>
                <w:spacing w:val="-51"/>
              </w:rPr>
              <w:t xml:space="preserve"> </w:t>
            </w:r>
            <w:r w:rsidRPr="00D332BD">
              <w:t>проведення</w:t>
            </w:r>
            <w:r w:rsidRPr="00D332BD">
              <w:rPr>
                <w:spacing w:val="-50"/>
              </w:rPr>
              <w:t xml:space="preserve"> </w:t>
            </w:r>
            <w:r w:rsidRPr="00D332BD">
              <w:t>громадських</w:t>
            </w:r>
            <w:r w:rsidRPr="00D332BD">
              <w:rPr>
                <w:spacing w:val="-51"/>
              </w:rPr>
              <w:t xml:space="preserve"> </w:t>
            </w:r>
            <w:r w:rsidRPr="00D332BD">
              <w:t>обговорень.</w:t>
            </w:r>
          </w:p>
        </w:tc>
        <w:tc>
          <w:tcPr>
            <w:tcW w:w="3827" w:type="dxa"/>
          </w:tcPr>
          <w:p w14:paraId="6936D38B" w14:textId="77777777" w:rsidR="004D62EC" w:rsidRPr="00D332BD" w:rsidRDefault="004D62EC" w:rsidP="004D62EC">
            <w:pPr>
              <w:spacing w:before="120" w:after="120"/>
              <w:jc w:val="both"/>
            </w:pPr>
            <w:r w:rsidRPr="00D332BD">
              <w:t>Редакційне виправлення.</w:t>
            </w:r>
          </w:p>
          <w:p w14:paraId="7B4D01A6" w14:textId="775E5F39"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 xml:space="preserve">Необхідно вказати, що опублікування має відбутись на </w:t>
            </w:r>
            <w:r w:rsidRPr="00D332BD">
              <w:rPr>
                <w:u w:val="single"/>
                <w:lang w:val="uk-UA"/>
              </w:rPr>
              <w:t xml:space="preserve">власному </w:t>
            </w:r>
            <w:r w:rsidRPr="00D332BD">
              <w:rPr>
                <w:lang w:val="uk-UA"/>
              </w:rPr>
              <w:t xml:space="preserve">офіційному </w:t>
            </w:r>
            <w:proofErr w:type="spellStart"/>
            <w:r w:rsidRPr="00D332BD">
              <w:rPr>
                <w:lang w:val="uk-UA"/>
              </w:rPr>
              <w:t>вебсайті</w:t>
            </w:r>
            <w:proofErr w:type="spellEnd"/>
            <w:r w:rsidRPr="00D332BD">
              <w:rPr>
                <w:lang w:val="uk-UA"/>
              </w:rPr>
              <w:t xml:space="preserve"> ОСП, а не на </w:t>
            </w:r>
            <w:proofErr w:type="spellStart"/>
            <w:r w:rsidRPr="00D332BD">
              <w:rPr>
                <w:lang w:val="uk-UA"/>
              </w:rPr>
              <w:t>вебсайті</w:t>
            </w:r>
            <w:proofErr w:type="spellEnd"/>
            <w:r w:rsidRPr="00D332BD">
              <w:rPr>
                <w:lang w:val="uk-UA"/>
              </w:rPr>
              <w:t xml:space="preserve"> іншої організації.</w:t>
            </w:r>
          </w:p>
        </w:tc>
        <w:tc>
          <w:tcPr>
            <w:tcW w:w="3686" w:type="dxa"/>
          </w:tcPr>
          <w:p w14:paraId="54452E25" w14:textId="655D8CC2" w:rsidR="004D62EC" w:rsidRPr="00D332BD" w:rsidRDefault="00142626" w:rsidP="00142626">
            <w:pPr>
              <w:pStyle w:val="TableParagraph"/>
              <w:spacing w:before="120" w:after="120"/>
              <w:ind w:left="0"/>
              <w:jc w:val="both"/>
              <w:rPr>
                <w:b/>
                <w:lang w:val="uk-UA" w:eastAsia="uk-UA"/>
              </w:rPr>
            </w:pPr>
            <w:r w:rsidRPr="00D332BD">
              <w:rPr>
                <w:b/>
                <w:lang w:val="uk-UA"/>
              </w:rPr>
              <w:t>Пропонується врахувати.</w:t>
            </w:r>
          </w:p>
        </w:tc>
      </w:tr>
      <w:tr w:rsidR="004D62EC" w:rsidRPr="00D332BD" w14:paraId="1C770CE2" w14:textId="77777777" w:rsidTr="0024236A">
        <w:tc>
          <w:tcPr>
            <w:tcW w:w="710" w:type="dxa"/>
            <w:shd w:val="clear" w:color="auto" w:fill="auto"/>
            <w:tcMar>
              <w:top w:w="100" w:type="dxa"/>
              <w:left w:w="100" w:type="dxa"/>
              <w:bottom w:w="100" w:type="dxa"/>
              <w:right w:w="100" w:type="dxa"/>
            </w:tcMar>
            <w:vAlign w:val="center"/>
          </w:tcPr>
          <w:p w14:paraId="3E3BC61A" w14:textId="4AB8495A" w:rsidR="004D62EC" w:rsidRPr="00D332BD" w:rsidRDefault="00CB2277" w:rsidP="004D62EC">
            <w:pPr>
              <w:tabs>
                <w:tab w:val="left" w:pos="6946"/>
                <w:tab w:val="left" w:pos="7088"/>
              </w:tabs>
              <w:spacing w:before="120" w:after="120"/>
              <w:ind w:left="46"/>
              <w:jc w:val="center"/>
              <w:rPr>
                <w:rStyle w:val="st42"/>
                <w:b/>
              </w:rPr>
            </w:pPr>
            <w:r w:rsidRPr="00D332BD">
              <w:rPr>
                <w:rStyle w:val="st42"/>
                <w:b/>
              </w:rPr>
              <w:t>3.7</w:t>
            </w:r>
          </w:p>
        </w:tc>
        <w:tc>
          <w:tcPr>
            <w:tcW w:w="3927" w:type="dxa"/>
            <w:shd w:val="clear" w:color="auto" w:fill="auto"/>
            <w:tcMar>
              <w:top w:w="100" w:type="dxa"/>
              <w:left w:w="100" w:type="dxa"/>
              <w:bottom w:w="100" w:type="dxa"/>
              <w:right w:w="100" w:type="dxa"/>
            </w:tcMar>
          </w:tcPr>
          <w:p w14:paraId="0B02A2CE" w14:textId="77777777" w:rsidR="00142626" w:rsidRPr="00D332BD" w:rsidRDefault="00142626" w:rsidP="004D62EC">
            <w:pPr>
              <w:spacing w:after="0" w:line="240" w:lineRule="auto"/>
              <w:ind w:firstLine="462"/>
              <w:jc w:val="both"/>
            </w:pPr>
          </w:p>
          <w:p w14:paraId="162B9982" w14:textId="2A2C92A6" w:rsidR="004D62EC" w:rsidRPr="00D332BD" w:rsidRDefault="004D62EC" w:rsidP="004D62EC">
            <w:pPr>
              <w:spacing w:after="0" w:line="240" w:lineRule="auto"/>
              <w:ind w:firstLine="462"/>
              <w:jc w:val="both"/>
              <w:rPr>
                <w:rFonts w:eastAsia="DengXian"/>
                <w:b/>
                <w:lang w:eastAsia="uk-UA"/>
              </w:rPr>
            </w:pPr>
            <w:r w:rsidRPr="00D332BD">
              <w:t>3.</w:t>
            </w:r>
            <w:r w:rsidRPr="00D332BD">
              <w:rPr>
                <w:b/>
                <w:bCs/>
              </w:rPr>
              <w:t>7</w:t>
            </w:r>
            <w:r w:rsidRPr="00D332BD">
              <w:t xml:space="preserve">. ОСП протягом календарного місяця з дати опублікування проекту Звіту забезпечує проведення громадських обговорень та консультацій, </w:t>
            </w:r>
            <w:r w:rsidRPr="00147D89">
              <w:t>забезпечує збір зауважень та пропозицій, їх розгляд та аналіз. Пропозиції та зауваження до проекту Звіту ОСП приймає до 15 жовтня (включно).</w:t>
            </w:r>
            <w:r w:rsidRPr="00D332BD">
              <w:rPr>
                <w:b/>
              </w:rPr>
              <w:t xml:space="preserve"> </w:t>
            </w:r>
          </w:p>
        </w:tc>
        <w:tc>
          <w:tcPr>
            <w:tcW w:w="3869" w:type="dxa"/>
          </w:tcPr>
          <w:p w14:paraId="2832B361"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695EA51D" w14:textId="77777777" w:rsidR="004D62EC" w:rsidRPr="00D332BD" w:rsidRDefault="004D62EC" w:rsidP="00142626">
            <w:pPr>
              <w:tabs>
                <w:tab w:val="left" w:pos="3486"/>
              </w:tabs>
              <w:spacing w:after="120"/>
              <w:ind w:left="-49" w:firstLine="416"/>
              <w:jc w:val="both"/>
            </w:pPr>
            <w:r w:rsidRPr="00D332BD">
              <w:t>3.</w:t>
            </w:r>
            <w:r w:rsidRPr="00D332BD">
              <w:rPr>
                <w:bCs/>
              </w:rPr>
              <w:t>7</w:t>
            </w:r>
            <w:r w:rsidRPr="00D332BD">
              <w:t xml:space="preserve">. ОСП протягом календарного місяця з дати опублікування </w:t>
            </w:r>
            <w:r w:rsidRPr="00D332BD">
              <w:rPr>
                <w:strike/>
              </w:rPr>
              <w:t>проекту</w:t>
            </w:r>
            <w:r w:rsidRPr="00D332BD">
              <w:t xml:space="preserve"> </w:t>
            </w:r>
            <w:r w:rsidRPr="00D332BD">
              <w:rPr>
                <w:b/>
              </w:rPr>
              <w:t>проєкту</w:t>
            </w:r>
            <w:r w:rsidRPr="00D332BD">
              <w:t xml:space="preserve"> Звіту забезпечує проведення громадських обговорень та консультацій, забезпечує збір зауважень та пропозицій, їх розгляд та аналіз.</w:t>
            </w:r>
          </w:p>
          <w:p w14:paraId="21ACBD56" w14:textId="6EF130DC" w:rsidR="004D62EC" w:rsidRPr="00D332BD" w:rsidRDefault="004D62EC" w:rsidP="00142626">
            <w:pPr>
              <w:tabs>
                <w:tab w:val="left" w:pos="3486"/>
              </w:tabs>
              <w:spacing w:after="0"/>
              <w:ind w:left="-49" w:firstLine="416"/>
              <w:jc w:val="both"/>
              <w:rPr>
                <w:b/>
              </w:rPr>
            </w:pPr>
            <w:r w:rsidRPr="00D332BD">
              <w:t xml:space="preserve">Пропозиції та зауваження до </w:t>
            </w:r>
            <w:r w:rsidRPr="00D332BD">
              <w:rPr>
                <w:strike/>
              </w:rPr>
              <w:t>проекту</w:t>
            </w:r>
            <w:r w:rsidRPr="00D332BD">
              <w:t xml:space="preserve"> </w:t>
            </w:r>
            <w:r w:rsidRPr="00D332BD">
              <w:rPr>
                <w:b/>
              </w:rPr>
              <w:t>проєкту</w:t>
            </w:r>
            <w:r w:rsidRPr="00D332BD">
              <w:t xml:space="preserve"> Звіту ОСП приймає до 15 жовтня (включно).</w:t>
            </w:r>
          </w:p>
        </w:tc>
        <w:tc>
          <w:tcPr>
            <w:tcW w:w="3827" w:type="dxa"/>
          </w:tcPr>
          <w:p w14:paraId="35EC5445" w14:textId="77777777" w:rsidR="004D62EC" w:rsidRPr="00D332BD" w:rsidRDefault="004D62EC" w:rsidP="004D62EC">
            <w:pPr>
              <w:spacing w:before="120" w:after="120"/>
              <w:jc w:val="both"/>
            </w:pPr>
          </w:p>
          <w:p w14:paraId="7AE84D0D" w14:textId="4669A7B8"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Редакційне виправлення.</w:t>
            </w:r>
          </w:p>
        </w:tc>
        <w:tc>
          <w:tcPr>
            <w:tcW w:w="3686" w:type="dxa"/>
          </w:tcPr>
          <w:p w14:paraId="3CE0F07F" w14:textId="09B0F96D" w:rsidR="004D62EC" w:rsidRPr="00D332BD" w:rsidRDefault="00142626" w:rsidP="00142626">
            <w:pPr>
              <w:pStyle w:val="TableParagraph"/>
              <w:spacing w:before="120" w:after="120"/>
              <w:ind w:left="0"/>
              <w:jc w:val="both"/>
              <w:rPr>
                <w:b/>
                <w:lang w:val="uk-UA" w:eastAsia="uk-UA"/>
              </w:rPr>
            </w:pPr>
            <w:r w:rsidRPr="00D332BD">
              <w:rPr>
                <w:b/>
                <w:lang w:val="uk-UA"/>
              </w:rPr>
              <w:t>Пропонується врахувати.</w:t>
            </w:r>
          </w:p>
        </w:tc>
      </w:tr>
      <w:tr w:rsidR="004D62EC" w:rsidRPr="00D332BD" w14:paraId="0F6DDF29" w14:textId="77777777" w:rsidTr="0024236A">
        <w:tc>
          <w:tcPr>
            <w:tcW w:w="710" w:type="dxa"/>
            <w:shd w:val="clear" w:color="auto" w:fill="auto"/>
            <w:tcMar>
              <w:top w:w="100" w:type="dxa"/>
              <w:left w:w="100" w:type="dxa"/>
              <w:bottom w:w="100" w:type="dxa"/>
              <w:right w:w="100" w:type="dxa"/>
            </w:tcMar>
            <w:vAlign w:val="center"/>
          </w:tcPr>
          <w:p w14:paraId="1E35FE4A" w14:textId="1333B0FB" w:rsidR="004D62EC" w:rsidRPr="00D332BD" w:rsidRDefault="00CB2277" w:rsidP="004D62EC">
            <w:pPr>
              <w:tabs>
                <w:tab w:val="left" w:pos="6946"/>
                <w:tab w:val="left" w:pos="7088"/>
              </w:tabs>
              <w:spacing w:before="120" w:after="120"/>
              <w:ind w:left="46"/>
              <w:jc w:val="center"/>
              <w:rPr>
                <w:rStyle w:val="st42"/>
                <w:b/>
              </w:rPr>
            </w:pPr>
            <w:r w:rsidRPr="00D332BD">
              <w:rPr>
                <w:rStyle w:val="st42"/>
                <w:b/>
              </w:rPr>
              <w:t>3.8</w:t>
            </w:r>
          </w:p>
        </w:tc>
        <w:tc>
          <w:tcPr>
            <w:tcW w:w="3927" w:type="dxa"/>
            <w:shd w:val="clear" w:color="auto" w:fill="auto"/>
            <w:tcMar>
              <w:top w:w="100" w:type="dxa"/>
              <w:left w:w="100" w:type="dxa"/>
              <w:bottom w:w="100" w:type="dxa"/>
              <w:right w:w="100" w:type="dxa"/>
            </w:tcMar>
          </w:tcPr>
          <w:p w14:paraId="6604CD94" w14:textId="77777777" w:rsidR="00142626" w:rsidRPr="00D332BD" w:rsidRDefault="00142626" w:rsidP="004D62EC">
            <w:pPr>
              <w:spacing w:after="0" w:line="240" w:lineRule="auto"/>
              <w:ind w:firstLine="462"/>
              <w:jc w:val="both"/>
            </w:pPr>
          </w:p>
          <w:p w14:paraId="18691B9A" w14:textId="08A55350" w:rsidR="004D62EC" w:rsidRPr="00D332BD" w:rsidRDefault="004D62EC" w:rsidP="004D62EC">
            <w:pPr>
              <w:spacing w:after="0" w:line="240" w:lineRule="auto"/>
              <w:ind w:firstLine="462"/>
              <w:jc w:val="both"/>
              <w:rPr>
                <w:rFonts w:eastAsia="DengXian"/>
                <w:b/>
                <w:lang w:eastAsia="uk-UA"/>
              </w:rPr>
            </w:pPr>
            <w:r w:rsidRPr="00D332BD">
              <w:lastRenderedPageBreak/>
              <w:t>3.</w:t>
            </w:r>
            <w:r w:rsidRPr="00D332BD">
              <w:rPr>
                <w:b/>
                <w:bCs/>
              </w:rPr>
              <w:t>8.</w:t>
            </w:r>
            <w:r w:rsidRPr="00D332BD">
              <w:t xml:space="preserve"> За результатами проведених громадських обговорень та консультацій ОСП здійснює </w:t>
            </w:r>
            <w:r w:rsidRPr="00147D89">
              <w:t xml:space="preserve">доопрацювання проекту Звіту та подає його на затвердження Регулятору </w:t>
            </w:r>
            <w:r w:rsidRPr="00147D89">
              <w:rPr>
                <w:bCs/>
              </w:rPr>
              <w:t>до 01 листопада</w:t>
            </w:r>
            <w:r w:rsidRPr="00147D89">
              <w:t xml:space="preserve"> року відповідно до пункту 1.9 глави 1 цього розділу. Разом з проектом Звіту ОСП надає детальні матеріали та результати розрахунків, що здійснювалися при підготовці</w:t>
            </w:r>
            <w:r w:rsidRPr="00D332BD">
              <w:t xml:space="preserve"> Звіту, а також результати проведених громадських обговорень та консультацій.</w:t>
            </w:r>
          </w:p>
        </w:tc>
        <w:tc>
          <w:tcPr>
            <w:tcW w:w="3869" w:type="dxa"/>
          </w:tcPr>
          <w:p w14:paraId="357D0C20"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135497B3" w14:textId="5A121246" w:rsidR="004D62EC" w:rsidRPr="00D332BD" w:rsidRDefault="004D62EC" w:rsidP="00142626">
            <w:pPr>
              <w:tabs>
                <w:tab w:val="left" w:pos="3486"/>
              </w:tabs>
              <w:spacing w:after="0"/>
              <w:ind w:left="-49" w:firstLine="416"/>
              <w:jc w:val="both"/>
              <w:rPr>
                <w:b/>
              </w:rPr>
            </w:pPr>
            <w:r w:rsidRPr="00D332BD">
              <w:lastRenderedPageBreak/>
              <w:t>3.</w:t>
            </w:r>
            <w:r w:rsidRPr="00D332BD">
              <w:rPr>
                <w:bCs/>
              </w:rPr>
              <w:t>8.</w:t>
            </w:r>
            <w:r w:rsidRPr="00D332BD">
              <w:t xml:space="preserve"> За результатами проведених громадських обговорень та консультацій ОСП здійснює доопрацювання </w:t>
            </w:r>
            <w:r w:rsidRPr="00D332BD">
              <w:rPr>
                <w:strike/>
              </w:rPr>
              <w:t>проекту</w:t>
            </w:r>
            <w:r w:rsidRPr="00D332BD">
              <w:t xml:space="preserve"> </w:t>
            </w:r>
            <w:r w:rsidRPr="00D332BD">
              <w:rPr>
                <w:b/>
              </w:rPr>
              <w:t>проєкту</w:t>
            </w:r>
            <w:r w:rsidRPr="00D332BD">
              <w:t xml:space="preserve"> Звіту та подає його на затвердження Регулятору </w:t>
            </w:r>
            <w:r w:rsidRPr="00D332BD">
              <w:rPr>
                <w:bCs/>
              </w:rPr>
              <w:t>до 01 листопада</w:t>
            </w:r>
            <w:r w:rsidRPr="00D332BD">
              <w:t xml:space="preserve"> року відповідно до пункту 1.9 глави 1 цього розділу. Разом з </w:t>
            </w:r>
            <w:r w:rsidRPr="00D332BD">
              <w:rPr>
                <w:strike/>
              </w:rPr>
              <w:t>проектом</w:t>
            </w:r>
            <w:r w:rsidRPr="00D332BD">
              <w:t xml:space="preserve"> </w:t>
            </w:r>
            <w:proofErr w:type="spellStart"/>
            <w:r w:rsidRPr="00D332BD">
              <w:rPr>
                <w:b/>
              </w:rPr>
              <w:t>проєктом</w:t>
            </w:r>
            <w:proofErr w:type="spellEnd"/>
            <w:r w:rsidRPr="00D332BD">
              <w:t xml:space="preserve"> Звіту ОСП надає детальні матеріали та результати розрахунків, що здійснювалися при підготовці Звіту, а також результати проведених громадських обговорень та консультацій.</w:t>
            </w:r>
          </w:p>
        </w:tc>
        <w:tc>
          <w:tcPr>
            <w:tcW w:w="3827" w:type="dxa"/>
          </w:tcPr>
          <w:p w14:paraId="0253E073" w14:textId="77777777" w:rsidR="004D62EC" w:rsidRPr="00D332BD" w:rsidRDefault="004D62EC" w:rsidP="004D62EC">
            <w:pPr>
              <w:spacing w:before="120" w:after="120"/>
              <w:jc w:val="both"/>
            </w:pPr>
          </w:p>
          <w:p w14:paraId="2F4C5CB6" w14:textId="66D64729"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lastRenderedPageBreak/>
              <w:t>Редакційні виправлення.</w:t>
            </w:r>
          </w:p>
        </w:tc>
        <w:tc>
          <w:tcPr>
            <w:tcW w:w="3686" w:type="dxa"/>
          </w:tcPr>
          <w:p w14:paraId="1F8D6BD0" w14:textId="68E08DE8" w:rsidR="004D62EC" w:rsidRPr="00D332BD" w:rsidRDefault="00142626" w:rsidP="00142626">
            <w:pPr>
              <w:pStyle w:val="TableParagraph"/>
              <w:spacing w:before="120" w:after="120"/>
              <w:ind w:left="0"/>
              <w:jc w:val="both"/>
              <w:rPr>
                <w:b/>
                <w:lang w:val="uk-UA" w:eastAsia="uk-UA"/>
              </w:rPr>
            </w:pPr>
            <w:r w:rsidRPr="00D332BD">
              <w:rPr>
                <w:b/>
                <w:lang w:val="uk-UA"/>
              </w:rPr>
              <w:lastRenderedPageBreak/>
              <w:t>Пропонується врахувати.</w:t>
            </w:r>
          </w:p>
        </w:tc>
      </w:tr>
      <w:tr w:rsidR="004D62EC" w:rsidRPr="00D332BD" w14:paraId="7D7C2327" w14:textId="77777777" w:rsidTr="0024236A">
        <w:tc>
          <w:tcPr>
            <w:tcW w:w="710" w:type="dxa"/>
            <w:shd w:val="clear" w:color="auto" w:fill="auto"/>
            <w:tcMar>
              <w:top w:w="100" w:type="dxa"/>
              <w:left w:w="100" w:type="dxa"/>
              <w:bottom w:w="100" w:type="dxa"/>
              <w:right w:w="100" w:type="dxa"/>
            </w:tcMar>
            <w:vAlign w:val="center"/>
          </w:tcPr>
          <w:p w14:paraId="16D4E8BB" w14:textId="6CF4641E" w:rsidR="004D62EC" w:rsidRPr="00D332BD" w:rsidRDefault="00CB2277" w:rsidP="004D62EC">
            <w:pPr>
              <w:tabs>
                <w:tab w:val="left" w:pos="6946"/>
                <w:tab w:val="left" w:pos="7088"/>
              </w:tabs>
              <w:spacing w:before="120" w:after="120"/>
              <w:ind w:left="46"/>
              <w:jc w:val="center"/>
              <w:rPr>
                <w:rStyle w:val="st42"/>
                <w:b/>
              </w:rPr>
            </w:pPr>
            <w:r w:rsidRPr="00D332BD">
              <w:rPr>
                <w:rStyle w:val="st42"/>
                <w:b/>
              </w:rPr>
              <w:t>3.10</w:t>
            </w:r>
          </w:p>
        </w:tc>
        <w:tc>
          <w:tcPr>
            <w:tcW w:w="3927" w:type="dxa"/>
            <w:shd w:val="clear" w:color="auto" w:fill="auto"/>
            <w:tcMar>
              <w:top w:w="100" w:type="dxa"/>
              <w:left w:w="100" w:type="dxa"/>
              <w:bottom w:w="100" w:type="dxa"/>
              <w:right w:w="100" w:type="dxa"/>
            </w:tcMar>
          </w:tcPr>
          <w:p w14:paraId="00F1011D" w14:textId="4979D597" w:rsidR="004D62EC" w:rsidRPr="00147D89" w:rsidRDefault="004D62EC" w:rsidP="004D62EC">
            <w:pPr>
              <w:spacing w:after="0" w:line="240" w:lineRule="auto"/>
              <w:ind w:firstLine="462"/>
              <w:jc w:val="both"/>
              <w:rPr>
                <w:rFonts w:eastAsia="DengXian"/>
                <w:lang w:eastAsia="uk-UA"/>
              </w:rPr>
            </w:pPr>
            <w:r w:rsidRPr="00147D89">
              <w:t>3.</w:t>
            </w:r>
            <w:r w:rsidRPr="00147D89">
              <w:rPr>
                <w:bCs/>
              </w:rPr>
              <w:t>10.</w:t>
            </w:r>
            <w:r w:rsidRPr="00147D89">
              <w:t xml:space="preserve"> Після затвердження Звіту Регулятором ОСП оприлюднює його на </w:t>
            </w:r>
            <w:r w:rsidRPr="00147D89">
              <w:rPr>
                <w:bCs/>
              </w:rPr>
              <w:t xml:space="preserve">офіційному </w:t>
            </w:r>
            <w:proofErr w:type="spellStart"/>
            <w:r w:rsidRPr="00147D89">
              <w:rPr>
                <w:bCs/>
              </w:rPr>
              <w:t>вебсайті</w:t>
            </w:r>
            <w:proofErr w:type="spellEnd"/>
            <w:r w:rsidRPr="00147D89">
              <w:rPr>
                <w:bCs/>
              </w:rPr>
              <w:t xml:space="preserve"> разом із ключовими</w:t>
            </w:r>
            <w:r w:rsidRPr="00147D89">
              <w:t xml:space="preserve"> показниками, що використовувалися для моделювання.</w:t>
            </w:r>
          </w:p>
        </w:tc>
        <w:tc>
          <w:tcPr>
            <w:tcW w:w="3869" w:type="dxa"/>
          </w:tcPr>
          <w:p w14:paraId="1946F182"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38C46B56" w14:textId="3C850489" w:rsidR="004D62EC" w:rsidRPr="00D332BD" w:rsidRDefault="004D62EC" w:rsidP="00142626">
            <w:pPr>
              <w:tabs>
                <w:tab w:val="left" w:pos="3486"/>
              </w:tabs>
              <w:spacing w:after="0"/>
              <w:ind w:left="-49" w:firstLine="416"/>
              <w:jc w:val="both"/>
              <w:rPr>
                <w:b/>
              </w:rPr>
            </w:pPr>
            <w:r w:rsidRPr="00D332BD">
              <w:t>3.10. Після затвердження Звіту Регулятором ОСП</w:t>
            </w:r>
            <w:r w:rsidRPr="00D332BD">
              <w:rPr>
                <w:spacing w:val="-31"/>
              </w:rPr>
              <w:t xml:space="preserve"> </w:t>
            </w:r>
            <w:r w:rsidRPr="00D332BD">
              <w:t>оприлюднює</w:t>
            </w:r>
            <w:r w:rsidRPr="00D332BD">
              <w:rPr>
                <w:spacing w:val="-30"/>
              </w:rPr>
              <w:t xml:space="preserve"> </w:t>
            </w:r>
            <w:r w:rsidRPr="00D332BD">
              <w:t>його</w:t>
            </w:r>
            <w:r w:rsidRPr="00D332BD">
              <w:rPr>
                <w:spacing w:val="-29"/>
              </w:rPr>
              <w:t xml:space="preserve"> </w:t>
            </w:r>
            <w:r w:rsidRPr="00D332BD">
              <w:t>на</w:t>
            </w:r>
            <w:r w:rsidRPr="00D332BD">
              <w:rPr>
                <w:b/>
              </w:rPr>
              <w:t xml:space="preserve"> власному </w:t>
            </w:r>
            <w:r w:rsidRPr="00D332BD">
              <w:t>офіційному</w:t>
            </w:r>
            <w:r w:rsidRPr="00D332BD">
              <w:rPr>
                <w:spacing w:val="-30"/>
              </w:rPr>
              <w:t xml:space="preserve"> </w:t>
            </w:r>
            <w:proofErr w:type="spellStart"/>
            <w:r w:rsidRPr="00D332BD">
              <w:t>вебсайті</w:t>
            </w:r>
            <w:proofErr w:type="spellEnd"/>
            <w:r w:rsidRPr="00D332BD">
              <w:t xml:space="preserve"> разом із ключовими показниками, що використовувалися</w:t>
            </w:r>
            <w:r w:rsidRPr="00D332BD">
              <w:rPr>
                <w:spacing w:val="-37"/>
              </w:rPr>
              <w:t xml:space="preserve"> </w:t>
            </w:r>
            <w:r w:rsidRPr="00D332BD">
              <w:t>для</w:t>
            </w:r>
            <w:r w:rsidRPr="00D332BD">
              <w:rPr>
                <w:spacing w:val="-37"/>
              </w:rPr>
              <w:t xml:space="preserve"> </w:t>
            </w:r>
            <w:r w:rsidRPr="00D332BD">
              <w:t>моделювання.</w:t>
            </w:r>
          </w:p>
        </w:tc>
        <w:tc>
          <w:tcPr>
            <w:tcW w:w="3827" w:type="dxa"/>
          </w:tcPr>
          <w:p w14:paraId="625685C1" w14:textId="560BCB31"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eastAsia="uk-UA"/>
              </w:rPr>
            </w:pPr>
            <w:r w:rsidRPr="00D332BD">
              <w:rPr>
                <w:lang w:val="uk-UA"/>
              </w:rPr>
              <w:t xml:space="preserve">Необхідно вказати, що опублікування має відбутись на </w:t>
            </w:r>
            <w:r w:rsidRPr="00D332BD">
              <w:rPr>
                <w:u w:val="single"/>
                <w:lang w:val="uk-UA"/>
              </w:rPr>
              <w:t>власному</w:t>
            </w:r>
            <w:r w:rsidRPr="00D332BD">
              <w:rPr>
                <w:lang w:val="uk-UA"/>
              </w:rPr>
              <w:t xml:space="preserve"> офіційному </w:t>
            </w:r>
            <w:proofErr w:type="spellStart"/>
            <w:r w:rsidRPr="00D332BD">
              <w:rPr>
                <w:lang w:val="uk-UA"/>
              </w:rPr>
              <w:t>вебсайті</w:t>
            </w:r>
            <w:proofErr w:type="spellEnd"/>
            <w:r w:rsidRPr="00D332BD">
              <w:rPr>
                <w:lang w:val="uk-UA"/>
              </w:rPr>
              <w:t xml:space="preserve"> ОСП, а не на </w:t>
            </w:r>
            <w:proofErr w:type="spellStart"/>
            <w:r w:rsidRPr="00D332BD">
              <w:rPr>
                <w:lang w:val="uk-UA"/>
              </w:rPr>
              <w:t>вебсайті</w:t>
            </w:r>
            <w:proofErr w:type="spellEnd"/>
            <w:r w:rsidRPr="00D332BD">
              <w:rPr>
                <w:lang w:val="uk-UA"/>
              </w:rPr>
              <w:t xml:space="preserve"> іншої організації.</w:t>
            </w:r>
          </w:p>
        </w:tc>
        <w:tc>
          <w:tcPr>
            <w:tcW w:w="3686" w:type="dxa"/>
          </w:tcPr>
          <w:p w14:paraId="2C56154E" w14:textId="0027803A" w:rsidR="004D62EC" w:rsidRPr="00D332BD" w:rsidRDefault="004D62EC" w:rsidP="00142626">
            <w:pPr>
              <w:pStyle w:val="TableParagraph"/>
              <w:spacing w:before="120" w:after="120"/>
              <w:ind w:left="0"/>
              <w:jc w:val="both"/>
              <w:rPr>
                <w:b/>
                <w:lang w:val="uk-UA" w:eastAsia="uk-UA"/>
              </w:rPr>
            </w:pPr>
            <w:r w:rsidRPr="00D332BD">
              <w:rPr>
                <w:b/>
                <w:lang w:val="uk-UA"/>
              </w:rPr>
              <w:t>Пропонує</w:t>
            </w:r>
            <w:r w:rsidR="00142626" w:rsidRPr="00D332BD">
              <w:rPr>
                <w:b/>
                <w:lang w:val="uk-UA"/>
              </w:rPr>
              <w:t>ться</w:t>
            </w:r>
            <w:r w:rsidRPr="00D332BD">
              <w:rPr>
                <w:b/>
                <w:lang w:val="uk-UA"/>
              </w:rPr>
              <w:t xml:space="preserve"> врахувати.</w:t>
            </w:r>
          </w:p>
        </w:tc>
      </w:tr>
      <w:tr w:rsidR="004D62EC" w:rsidRPr="00D332BD" w14:paraId="76D49CA8" w14:textId="77777777" w:rsidTr="004D62EC">
        <w:tc>
          <w:tcPr>
            <w:tcW w:w="16019" w:type="dxa"/>
            <w:gridSpan w:val="5"/>
            <w:shd w:val="clear" w:color="auto" w:fill="auto"/>
            <w:tcMar>
              <w:top w:w="100" w:type="dxa"/>
              <w:left w:w="100" w:type="dxa"/>
              <w:bottom w:w="100" w:type="dxa"/>
              <w:right w:w="100" w:type="dxa"/>
            </w:tcMar>
            <w:vAlign w:val="center"/>
          </w:tcPr>
          <w:p w14:paraId="54DE7FAB" w14:textId="74EB5D4F" w:rsidR="004D62EC" w:rsidRPr="00D332BD" w:rsidRDefault="004D62EC" w:rsidP="00142626">
            <w:pPr>
              <w:pStyle w:val="TableParagraph"/>
              <w:tabs>
                <w:tab w:val="left" w:pos="3486"/>
              </w:tabs>
              <w:spacing w:before="120" w:after="120"/>
              <w:ind w:left="-49" w:firstLine="416"/>
              <w:jc w:val="center"/>
              <w:rPr>
                <w:b/>
                <w:lang w:val="uk-UA"/>
              </w:rPr>
            </w:pPr>
            <w:r w:rsidRPr="00D332BD">
              <w:rPr>
                <w:b/>
                <w:lang w:val="uk-UA"/>
              </w:rPr>
              <w:t>4. Особливості проведення оцінки відповідності (достатності) генеруючих потужностей на короткострокову перспективу</w:t>
            </w:r>
          </w:p>
        </w:tc>
      </w:tr>
      <w:tr w:rsidR="004D62EC" w:rsidRPr="00D332BD" w14:paraId="13A3025A" w14:textId="77777777" w:rsidTr="0024236A">
        <w:tc>
          <w:tcPr>
            <w:tcW w:w="710" w:type="dxa"/>
            <w:shd w:val="clear" w:color="auto" w:fill="auto"/>
            <w:tcMar>
              <w:top w:w="100" w:type="dxa"/>
              <w:left w:w="100" w:type="dxa"/>
              <w:bottom w:w="100" w:type="dxa"/>
              <w:right w:w="100" w:type="dxa"/>
            </w:tcMar>
            <w:vAlign w:val="center"/>
          </w:tcPr>
          <w:p w14:paraId="3ADAEA64" w14:textId="4527E793" w:rsidR="004D62EC" w:rsidRPr="00D332BD" w:rsidRDefault="00CB2277" w:rsidP="004D62EC">
            <w:pPr>
              <w:tabs>
                <w:tab w:val="left" w:pos="6946"/>
                <w:tab w:val="left" w:pos="7088"/>
              </w:tabs>
              <w:spacing w:before="120" w:after="120"/>
              <w:ind w:left="46"/>
              <w:jc w:val="center"/>
              <w:rPr>
                <w:rStyle w:val="st42"/>
                <w:b/>
              </w:rPr>
            </w:pPr>
            <w:r w:rsidRPr="00D332BD">
              <w:rPr>
                <w:rStyle w:val="st42"/>
                <w:b/>
              </w:rPr>
              <w:t>4.1</w:t>
            </w:r>
          </w:p>
        </w:tc>
        <w:tc>
          <w:tcPr>
            <w:tcW w:w="3927" w:type="dxa"/>
            <w:shd w:val="clear" w:color="auto" w:fill="auto"/>
            <w:tcMar>
              <w:top w:w="100" w:type="dxa"/>
              <w:left w:w="100" w:type="dxa"/>
              <w:bottom w:w="100" w:type="dxa"/>
              <w:right w:w="100" w:type="dxa"/>
            </w:tcMar>
          </w:tcPr>
          <w:p w14:paraId="2435830F" w14:textId="77777777" w:rsidR="00142626" w:rsidRPr="00147D89" w:rsidRDefault="00142626" w:rsidP="00147D89">
            <w:pPr>
              <w:spacing w:after="0"/>
              <w:ind w:firstLine="459"/>
              <w:jc w:val="both"/>
            </w:pPr>
          </w:p>
          <w:p w14:paraId="42DA1DFB" w14:textId="02A8E3BD" w:rsidR="004D62EC" w:rsidRPr="00147D89" w:rsidRDefault="004D62EC" w:rsidP="00147D89">
            <w:pPr>
              <w:spacing w:after="0"/>
              <w:ind w:firstLine="459"/>
              <w:jc w:val="both"/>
            </w:pPr>
            <w:r w:rsidRPr="00147D89">
              <w:t xml:space="preserve">4.1. Оцінка відповідності (достатності) генеруючих потужностей на короткострокову перспективу проводиться ОСП на період Т+1 при підготовці Звіту. </w:t>
            </w:r>
          </w:p>
          <w:p w14:paraId="44BD056B" w14:textId="77777777" w:rsidR="004D62EC" w:rsidRPr="00147D89" w:rsidRDefault="004D62EC" w:rsidP="00147D89">
            <w:pPr>
              <w:spacing w:after="0"/>
              <w:ind w:firstLine="459"/>
              <w:jc w:val="both"/>
            </w:pPr>
            <w:r w:rsidRPr="00147D89">
              <w:t>ОСП виконує короткострокову оцінку відповідності (достатності) генеруючих потужностей згідно з таким алгоритмом:</w:t>
            </w:r>
          </w:p>
          <w:p w14:paraId="2285AE8B" w14:textId="77777777" w:rsidR="004D62EC" w:rsidRPr="00147D89" w:rsidRDefault="004D62EC" w:rsidP="00147D89">
            <w:pPr>
              <w:spacing w:after="0"/>
              <w:ind w:firstLine="459"/>
              <w:jc w:val="both"/>
            </w:pPr>
            <w:r w:rsidRPr="00147D89">
              <w:t>збір та підготовка вхідних даних для проведення розрахунків;</w:t>
            </w:r>
          </w:p>
          <w:p w14:paraId="7D85C7B6" w14:textId="77777777" w:rsidR="004D62EC" w:rsidRPr="00147D89" w:rsidRDefault="004D62EC" w:rsidP="00147D89">
            <w:pPr>
              <w:spacing w:after="0"/>
              <w:ind w:firstLine="459"/>
              <w:jc w:val="both"/>
            </w:pPr>
            <w:r w:rsidRPr="00147D89">
              <w:lastRenderedPageBreak/>
              <w:t>формування базового і критичного сценарію розвитку попиту та пропозиції у межах  прогнозів на короткострокову перспективу;</w:t>
            </w:r>
          </w:p>
          <w:p w14:paraId="104B7A52" w14:textId="77777777" w:rsidR="004D62EC" w:rsidRPr="00147D89" w:rsidRDefault="004D62EC" w:rsidP="00147D89">
            <w:pPr>
              <w:spacing w:after="0"/>
              <w:ind w:firstLine="459"/>
              <w:jc w:val="both"/>
            </w:pPr>
            <w:r w:rsidRPr="00147D89">
              <w:t>аналіз та розрахунки;</w:t>
            </w:r>
          </w:p>
          <w:p w14:paraId="7DBE19D4" w14:textId="77777777" w:rsidR="00142626" w:rsidRPr="00147D89" w:rsidRDefault="004D62EC" w:rsidP="00147D89">
            <w:pPr>
              <w:spacing w:after="0"/>
              <w:ind w:firstLine="459"/>
              <w:jc w:val="both"/>
              <w:rPr>
                <w:rFonts w:eastAsia="Times New Roman"/>
              </w:rPr>
            </w:pPr>
            <w:r w:rsidRPr="00147D89">
              <w:rPr>
                <w:rFonts w:eastAsia="Times New Roman"/>
              </w:rPr>
              <w:t>формування висновків щодо потенційних ризиків виникнення дефіциту джерел потужностей та відповідних чинників;</w:t>
            </w:r>
          </w:p>
          <w:p w14:paraId="7B5EC9B4" w14:textId="4179EE77" w:rsidR="004D62EC" w:rsidRPr="00D332BD" w:rsidRDefault="004D62EC" w:rsidP="00147D89">
            <w:pPr>
              <w:spacing w:after="0"/>
              <w:ind w:firstLine="459"/>
              <w:jc w:val="both"/>
              <w:rPr>
                <w:rFonts w:eastAsia="Times New Roman"/>
                <w:b/>
              </w:rPr>
            </w:pPr>
            <w:r w:rsidRPr="00147D89">
              <w:rPr>
                <w:rFonts w:eastAsia="Times New Roman"/>
              </w:rPr>
              <w:t>підготовка пропозицій щодо заходів запобігання дефіциту джерел потужностей з урахуванням вимог безпеки постачання та операційної безпеки енергосистеми.</w:t>
            </w:r>
          </w:p>
        </w:tc>
        <w:tc>
          <w:tcPr>
            <w:tcW w:w="3869" w:type="dxa"/>
          </w:tcPr>
          <w:p w14:paraId="51ABBF73"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372379A4" w14:textId="77777777" w:rsidR="004D62EC" w:rsidRPr="00D332BD" w:rsidRDefault="004D62EC" w:rsidP="00142626">
            <w:pPr>
              <w:tabs>
                <w:tab w:val="left" w:pos="3486"/>
              </w:tabs>
              <w:spacing w:before="120" w:after="120"/>
              <w:ind w:left="-49" w:firstLine="416"/>
              <w:jc w:val="both"/>
            </w:pPr>
            <w:r w:rsidRPr="00D332BD">
              <w:t>4.1. Оцінка відповідності (достатності) генеруючих потужностей на короткострокову перспективу проводиться ОСП на період Т+1 при підготовці Звіту.</w:t>
            </w:r>
          </w:p>
          <w:p w14:paraId="66FE69D5" w14:textId="77777777" w:rsidR="004D62EC" w:rsidRPr="00D332BD" w:rsidRDefault="004D62EC" w:rsidP="00142626">
            <w:pPr>
              <w:tabs>
                <w:tab w:val="left" w:pos="3486"/>
              </w:tabs>
              <w:spacing w:before="120" w:after="120"/>
              <w:ind w:left="-49" w:firstLine="416"/>
              <w:jc w:val="both"/>
            </w:pPr>
            <w:r w:rsidRPr="00D332BD">
              <w:t>ОСП виконує короткострокову оцінку відповідності (достатності) генеруючих потужностей згідно з таким алгоритмом:</w:t>
            </w:r>
          </w:p>
          <w:p w14:paraId="492F07BD" w14:textId="77777777" w:rsidR="004D62EC" w:rsidRPr="00D332BD" w:rsidRDefault="004D62EC" w:rsidP="00142626">
            <w:pPr>
              <w:tabs>
                <w:tab w:val="left" w:pos="3486"/>
              </w:tabs>
              <w:spacing w:before="120" w:after="120"/>
              <w:ind w:left="-49" w:firstLine="416"/>
              <w:jc w:val="both"/>
            </w:pPr>
            <w:r w:rsidRPr="00D332BD">
              <w:lastRenderedPageBreak/>
              <w:t>збір та підготовка вхідних даних для проведення розрахунків;</w:t>
            </w:r>
          </w:p>
          <w:p w14:paraId="2C48C510" w14:textId="77777777" w:rsidR="004D62EC" w:rsidRPr="00D332BD" w:rsidRDefault="004D62EC" w:rsidP="00142626">
            <w:pPr>
              <w:tabs>
                <w:tab w:val="left" w:pos="3486"/>
              </w:tabs>
              <w:spacing w:before="120" w:after="120"/>
              <w:ind w:left="-49" w:firstLine="416"/>
              <w:jc w:val="both"/>
            </w:pPr>
            <w:r w:rsidRPr="00D332BD">
              <w:t>формування базового і критичного сценарію розвитку попиту та пропозиції у межах прогнозів на короткострокову перспективу;</w:t>
            </w:r>
          </w:p>
          <w:p w14:paraId="7EBCC3C3" w14:textId="77777777" w:rsidR="004D62EC" w:rsidRPr="00D332BD" w:rsidRDefault="004D62EC" w:rsidP="00142626">
            <w:pPr>
              <w:tabs>
                <w:tab w:val="left" w:pos="3486"/>
              </w:tabs>
              <w:spacing w:before="120" w:after="120"/>
              <w:ind w:left="-49" w:firstLine="416"/>
              <w:jc w:val="both"/>
            </w:pPr>
            <w:r w:rsidRPr="00D332BD">
              <w:t>аналіз та розрахунки;</w:t>
            </w:r>
          </w:p>
          <w:p w14:paraId="2AAEFE96" w14:textId="77777777" w:rsidR="004D62EC" w:rsidRPr="00D332BD" w:rsidRDefault="004D62EC" w:rsidP="00142626">
            <w:pPr>
              <w:tabs>
                <w:tab w:val="left" w:pos="3486"/>
              </w:tabs>
              <w:spacing w:before="120" w:after="120"/>
              <w:ind w:left="-49" w:firstLine="416"/>
              <w:jc w:val="both"/>
            </w:pPr>
            <w:r w:rsidRPr="00D332BD">
              <w:t>формування висновків щодо потенційних ризиків виникнення дефіциту</w:t>
            </w:r>
            <w:r w:rsidRPr="00D332BD">
              <w:rPr>
                <w:b/>
              </w:rPr>
              <w:t xml:space="preserve"> генеруючих </w:t>
            </w:r>
            <w:r w:rsidRPr="00D332BD">
              <w:rPr>
                <w:b/>
                <w:strike/>
              </w:rPr>
              <w:t>джерел</w:t>
            </w:r>
            <w:r w:rsidRPr="00D332BD">
              <w:t xml:space="preserve"> потужностей</w:t>
            </w:r>
            <w:r w:rsidRPr="00D332BD">
              <w:rPr>
                <w:b/>
              </w:rPr>
              <w:t>, УЗЕ, заходів управління попитом, міждержавних перетинів</w:t>
            </w:r>
            <w:r w:rsidRPr="00D332BD">
              <w:t xml:space="preserve"> та відповідних чинників;</w:t>
            </w:r>
          </w:p>
          <w:p w14:paraId="7E6CF440" w14:textId="166985F4" w:rsidR="004D62EC" w:rsidRPr="00D332BD" w:rsidRDefault="004D62EC" w:rsidP="00142626">
            <w:pPr>
              <w:tabs>
                <w:tab w:val="left" w:pos="3486"/>
              </w:tabs>
              <w:spacing w:after="0"/>
              <w:ind w:left="-49" w:firstLine="416"/>
              <w:jc w:val="both"/>
            </w:pPr>
            <w:r w:rsidRPr="00D332BD">
              <w:t xml:space="preserve">підготовка пропозицій щодо заходів запобігання дефіциту </w:t>
            </w:r>
            <w:r w:rsidRPr="00D332BD">
              <w:rPr>
                <w:b/>
              </w:rPr>
              <w:t>генеруючих</w:t>
            </w:r>
            <w:r w:rsidRPr="00D332BD">
              <w:t xml:space="preserve"> </w:t>
            </w:r>
            <w:r w:rsidRPr="00D332BD">
              <w:rPr>
                <w:b/>
                <w:strike/>
              </w:rPr>
              <w:t>джерел</w:t>
            </w:r>
            <w:r w:rsidRPr="00D332BD">
              <w:t xml:space="preserve"> потужностей</w:t>
            </w:r>
            <w:r w:rsidRPr="00D332BD">
              <w:rPr>
                <w:b/>
              </w:rPr>
              <w:t xml:space="preserve">, УЗЕ, заходів управління попитом та міждержавних перетинів </w:t>
            </w:r>
            <w:r w:rsidRPr="00D332BD">
              <w:t xml:space="preserve">з урахуванням вимог безпеки постачання </w:t>
            </w:r>
            <w:r w:rsidRPr="00D332BD">
              <w:rPr>
                <w:b/>
              </w:rPr>
              <w:t>електричної енергії</w:t>
            </w:r>
            <w:r w:rsidRPr="00D332BD">
              <w:t xml:space="preserve"> та операційної безпеки енергосистеми.</w:t>
            </w:r>
          </w:p>
        </w:tc>
        <w:tc>
          <w:tcPr>
            <w:tcW w:w="3827" w:type="dxa"/>
          </w:tcPr>
          <w:p w14:paraId="34E330D0" w14:textId="6944A3BA"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rPr>
            </w:pPr>
            <w:r w:rsidRPr="00D332BD">
              <w:rPr>
                <w:lang w:val="uk-UA"/>
              </w:rPr>
              <w:lastRenderedPageBreak/>
              <w:t xml:space="preserve">Уточнена редакція із врахуванням вилучення з </w:t>
            </w:r>
            <w:proofErr w:type="spellStart"/>
            <w:r w:rsidRPr="00D332BD">
              <w:rPr>
                <w:lang w:val="uk-UA"/>
              </w:rPr>
              <w:t>Проєкту</w:t>
            </w:r>
            <w:proofErr w:type="spellEnd"/>
            <w:r w:rsidRPr="00D332BD">
              <w:rPr>
                <w:lang w:val="uk-UA"/>
              </w:rPr>
              <w:t xml:space="preserve"> терміну «</w:t>
            </w:r>
            <w:r w:rsidRPr="00D332BD">
              <w:rPr>
                <w:b/>
                <w:lang w:val="uk-UA"/>
              </w:rPr>
              <w:t>джерело потужності</w:t>
            </w:r>
            <w:r w:rsidRPr="00D332BD">
              <w:rPr>
                <w:lang w:val="uk-UA"/>
              </w:rPr>
              <w:t>».</w:t>
            </w:r>
          </w:p>
        </w:tc>
        <w:tc>
          <w:tcPr>
            <w:tcW w:w="3686" w:type="dxa"/>
          </w:tcPr>
          <w:p w14:paraId="0949F85B" w14:textId="04A7D62F" w:rsidR="004D62EC" w:rsidRPr="00D332BD" w:rsidRDefault="004D62EC" w:rsidP="004D62EC">
            <w:pPr>
              <w:spacing w:before="120" w:after="120"/>
              <w:jc w:val="both"/>
              <w:rPr>
                <w:b/>
              </w:rPr>
            </w:pPr>
            <w:r w:rsidRPr="00D332BD">
              <w:rPr>
                <w:b/>
              </w:rPr>
              <w:t>Пропонує</w:t>
            </w:r>
            <w:r w:rsidR="00142626" w:rsidRPr="00D332BD">
              <w:rPr>
                <w:b/>
              </w:rPr>
              <w:t>ться</w:t>
            </w:r>
            <w:r w:rsidRPr="00D332BD">
              <w:rPr>
                <w:b/>
              </w:rPr>
              <w:t xml:space="preserve"> врахувати частково в наступній редакції:</w:t>
            </w:r>
          </w:p>
          <w:p w14:paraId="4BDEACBA" w14:textId="77777777" w:rsidR="004D62EC" w:rsidRPr="00D332BD" w:rsidRDefault="004D62EC" w:rsidP="004D62EC">
            <w:pPr>
              <w:spacing w:before="120" w:after="120"/>
              <w:jc w:val="both"/>
              <w:rPr>
                <w:rFonts w:eastAsia="Times New Roman"/>
              </w:rPr>
            </w:pPr>
            <w:r w:rsidRPr="00D332BD">
              <w:rPr>
                <w:rFonts w:eastAsia="Times New Roman"/>
              </w:rPr>
              <w:t xml:space="preserve">«4.1. Оцінка відповідності (достатності) генеруючих потужностей на короткострокову перспективу проводиться ОСП на період Т+1 при підготовці Звіту. </w:t>
            </w:r>
          </w:p>
          <w:p w14:paraId="38952B38" w14:textId="77777777" w:rsidR="004D62EC" w:rsidRPr="00D332BD" w:rsidRDefault="004D62EC" w:rsidP="004D62EC">
            <w:pPr>
              <w:spacing w:before="120" w:after="120"/>
              <w:jc w:val="both"/>
              <w:rPr>
                <w:rFonts w:eastAsia="Times New Roman"/>
              </w:rPr>
            </w:pPr>
            <w:r w:rsidRPr="00D332BD">
              <w:rPr>
                <w:rFonts w:eastAsia="Times New Roman"/>
              </w:rPr>
              <w:t>ОСП виконує короткострокову оцінку відповідності (достатності) генеруючих потужностей згідно з таким алгоритмом:</w:t>
            </w:r>
          </w:p>
          <w:p w14:paraId="4DA7E067" w14:textId="77777777" w:rsidR="004D62EC" w:rsidRPr="00D332BD" w:rsidRDefault="004D62EC" w:rsidP="004D62EC">
            <w:pPr>
              <w:spacing w:before="120" w:after="120"/>
              <w:jc w:val="both"/>
              <w:rPr>
                <w:rFonts w:eastAsia="Times New Roman"/>
              </w:rPr>
            </w:pPr>
            <w:r w:rsidRPr="00D332BD">
              <w:rPr>
                <w:rFonts w:eastAsia="Times New Roman"/>
              </w:rPr>
              <w:lastRenderedPageBreak/>
              <w:t>збір та підготовка вхідних даних для проведення розрахунків;</w:t>
            </w:r>
          </w:p>
          <w:p w14:paraId="3C58C030" w14:textId="77777777" w:rsidR="004D62EC" w:rsidRPr="00D332BD" w:rsidRDefault="004D62EC" w:rsidP="004D62EC">
            <w:pPr>
              <w:spacing w:before="120" w:after="120"/>
              <w:jc w:val="both"/>
              <w:rPr>
                <w:rFonts w:eastAsia="Times New Roman"/>
              </w:rPr>
            </w:pPr>
            <w:r w:rsidRPr="00D332BD">
              <w:rPr>
                <w:rFonts w:eastAsia="Times New Roman"/>
              </w:rPr>
              <w:t>формування базового і критичного сценарію розвитку попиту та пропозиції у межах  прогнозів на короткострокову перспективу;</w:t>
            </w:r>
          </w:p>
          <w:p w14:paraId="33D1B313" w14:textId="77777777" w:rsidR="004D62EC" w:rsidRPr="00D332BD" w:rsidRDefault="004D62EC" w:rsidP="004D62EC">
            <w:pPr>
              <w:spacing w:before="120" w:after="120"/>
              <w:jc w:val="both"/>
              <w:rPr>
                <w:rFonts w:eastAsia="Times New Roman"/>
              </w:rPr>
            </w:pPr>
            <w:r w:rsidRPr="00D332BD">
              <w:rPr>
                <w:rFonts w:eastAsia="Times New Roman"/>
              </w:rPr>
              <w:t>аналіз та розрахунки;</w:t>
            </w:r>
          </w:p>
          <w:p w14:paraId="0ECFBE3E" w14:textId="6A921ADE" w:rsidR="004D62EC" w:rsidRPr="00D332BD" w:rsidRDefault="004D62EC" w:rsidP="004D62EC">
            <w:pPr>
              <w:spacing w:before="120" w:after="120"/>
              <w:jc w:val="both"/>
              <w:rPr>
                <w:rFonts w:eastAsia="Times New Roman"/>
              </w:rPr>
            </w:pPr>
            <w:r w:rsidRPr="00D332BD">
              <w:rPr>
                <w:rFonts w:eastAsia="Times New Roman"/>
              </w:rPr>
              <w:t xml:space="preserve">формування висновків щодо потенційних ризиків виникнення дефіциту </w:t>
            </w:r>
            <w:r w:rsidRPr="00D332BD">
              <w:rPr>
                <w:rFonts w:eastAsia="Times New Roman"/>
                <w:b/>
              </w:rPr>
              <w:t>джерел потужност</w:t>
            </w:r>
            <w:r w:rsidR="00E53648">
              <w:rPr>
                <w:rFonts w:eastAsia="Times New Roman"/>
                <w:b/>
              </w:rPr>
              <w:t>і</w:t>
            </w:r>
            <w:r w:rsidRPr="00D332BD">
              <w:rPr>
                <w:rFonts w:eastAsia="Times New Roman"/>
              </w:rPr>
              <w:t xml:space="preserve"> та відповідних чинників;</w:t>
            </w:r>
          </w:p>
          <w:p w14:paraId="0AD47541" w14:textId="3B6D72F6" w:rsidR="004D62EC" w:rsidRPr="00D332BD" w:rsidRDefault="004D62EC" w:rsidP="004D62EC">
            <w:pPr>
              <w:pStyle w:val="TableParagraph"/>
              <w:spacing w:before="120" w:after="120"/>
              <w:ind w:left="0" w:firstLine="334"/>
              <w:jc w:val="both"/>
              <w:rPr>
                <w:b/>
                <w:lang w:val="uk-UA"/>
              </w:rPr>
            </w:pPr>
            <w:r w:rsidRPr="00D332BD">
              <w:rPr>
                <w:lang w:val="uk-UA"/>
              </w:rPr>
              <w:t xml:space="preserve">підготовка пропозицій щодо заходів запобігання дефіциту </w:t>
            </w:r>
            <w:r w:rsidRPr="00D332BD">
              <w:rPr>
                <w:b/>
                <w:lang w:val="uk-UA"/>
              </w:rPr>
              <w:t>джерел потужност</w:t>
            </w:r>
            <w:r w:rsidR="00E53648">
              <w:rPr>
                <w:b/>
                <w:lang w:val="uk-UA"/>
              </w:rPr>
              <w:t>і</w:t>
            </w:r>
            <w:r w:rsidRPr="00D332BD">
              <w:rPr>
                <w:lang w:val="uk-UA"/>
              </w:rPr>
              <w:t xml:space="preserve"> з урахуванням вимог безпеки постачання </w:t>
            </w:r>
            <w:r w:rsidRPr="00D332BD">
              <w:rPr>
                <w:b/>
                <w:lang w:val="uk-UA"/>
              </w:rPr>
              <w:t>електричної енергії</w:t>
            </w:r>
            <w:r w:rsidRPr="00D332BD">
              <w:rPr>
                <w:lang w:val="uk-UA"/>
              </w:rPr>
              <w:t xml:space="preserve"> та операційної безпеки енергосистеми.»</w:t>
            </w:r>
          </w:p>
        </w:tc>
      </w:tr>
      <w:tr w:rsidR="004D62EC" w:rsidRPr="00D332BD" w14:paraId="42E8EBC4" w14:textId="77777777" w:rsidTr="0024236A">
        <w:tc>
          <w:tcPr>
            <w:tcW w:w="710" w:type="dxa"/>
            <w:shd w:val="clear" w:color="auto" w:fill="auto"/>
            <w:tcMar>
              <w:top w:w="100" w:type="dxa"/>
              <w:left w:w="100" w:type="dxa"/>
              <w:bottom w:w="100" w:type="dxa"/>
              <w:right w:w="100" w:type="dxa"/>
            </w:tcMar>
            <w:vAlign w:val="center"/>
          </w:tcPr>
          <w:p w14:paraId="693713BC" w14:textId="75E0C10F" w:rsidR="004D62EC" w:rsidRPr="00D332BD" w:rsidRDefault="00CB2277" w:rsidP="004D62EC">
            <w:pPr>
              <w:tabs>
                <w:tab w:val="left" w:pos="6946"/>
                <w:tab w:val="left" w:pos="7088"/>
              </w:tabs>
              <w:spacing w:before="120" w:after="120"/>
              <w:ind w:left="46"/>
              <w:jc w:val="center"/>
              <w:rPr>
                <w:rStyle w:val="st42"/>
                <w:b/>
              </w:rPr>
            </w:pPr>
            <w:r w:rsidRPr="00D332BD">
              <w:rPr>
                <w:rStyle w:val="st42"/>
                <w:b/>
              </w:rPr>
              <w:lastRenderedPageBreak/>
              <w:t>4.2</w:t>
            </w:r>
          </w:p>
        </w:tc>
        <w:tc>
          <w:tcPr>
            <w:tcW w:w="3927" w:type="dxa"/>
            <w:shd w:val="clear" w:color="auto" w:fill="auto"/>
            <w:tcMar>
              <w:top w:w="100" w:type="dxa"/>
              <w:left w:w="100" w:type="dxa"/>
              <w:bottom w:w="100" w:type="dxa"/>
              <w:right w:w="100" w:type="dxa"/>
            </w:tcMar>
          </w:tcPr>
          <w:p w14:paraId="550E68B8" w14:textId="77777777" w:rsidR="00142626" w:rsidRPr="00D332BD" w:rsidRDefault="00142626" w:rsidP="00142626">
            <w:pPr>
              <w:spacing w:after="0"/>
              <w:jc w:val="both"/>
              <w:rPr>
                <w:b/>
              </w:rPr>
            </w:pPr>
          </w:p>
          <w:p w14:paraId="76517A7E" w14:textId="33F18F2C" w:rsidR="004D62EC" w:rsidRPr="00D332BD" w:rsidRDefault="004D62EC" w:rsidP="00CB2277">
            <w:pPr>
              <w:spacing w:after="0"/>
              <w:ind w:firstLine="320"/>
              <w:jc w:val="both"/>
            </w:pPr>
            <w:r w:rsidRPr="00D332BD">
              <w:t>4.2. При проведенні короткострокової оцінки відповідності (достатності) генеруючих потужностей ОСП враховує, зокрема:</w:t>
            </w:r>
          </w:p>
          <w:p w14:paraId="2ED5187A" w14:textId="77777777" w:rsidR="004D62EC" w:rsidRPr="00D332BD" w:rsidRDefault="004D62EC" w:rsidP="00CB2277">
            <w:pPr>
              <w:spacing w:after="0"/>
              <w:ind w:firstLine="320"/>
              <w:jc w:val="both"/>
            </w:pPr>
            <w:r w:rsidRPr="00D332BD">
              <w:t>заплановану недоступність об’єктів системи передачі, у тому числі, міждержавних ліній;</w:t>
            </w:r>
          </w:p>
          <w:p w14:paraId="4018DEF4" w14:textId="77777777" w:rsidR="004D62EC" w:rsidRPr="00D332BD" w:rsidRDefault="004D62EC" w:rsidP="00CB2277">
            <w:pPr>
              <w:spacing w:after="0"/>
              <w:ind w:firstLine="320"/>
              <w:jc w:val="both"/>
            </w:pPr>
            <w:r w:rsidRPr="00D332BD">
              <w:t>заплановану недоступність об’єктів системи розподілу, які мають вплив на роботу системи передачі та видачу потужності в ОЕС України</w:t>
            </w:r>
          </w:p>
          <w:p w14:paraId="152E204B" w14:textId="77777777" w:rsidR="004D62EC" w:rsidRPr="00D332BD" w:rsidRDefault="004D62EC" w:rsidP="00CB2277">
            <w:pPr>
              <w:spacing w:after="0"/>
              <w:ind w:firstLine="320"/>
              <w:jc w:val="both"/>
            </w:pPr>
            <w:r w:rsidRPr="00D332BD">
              <w:lastRenderedPageBreak/>
              <w:t xml:space="preserve">заплановану недоступність </w:t>
            </w:r>
            <w:r w:rsidRPr="00D332BD">
              <w:rPr>
                <w:rFonts w:eastAsia="Times New Roman"/>
              </w:rPr>
              <w:t>джерел потужності</w:t>
            </w:r>
            <w:r w:rsidRPr="00D332BD">
              <w:t>;</w:t>
            </w:r>
          </w:p>
          <w:p w14:paraId="25999512" w14:textId="77777777" w:rsidR="004D62EC" w:rsidRPr="00D332BD" w:rsidRDefault="004D62EC" w:rsidP="00CB2277">
            <w:pPr>
              <w:spacing w:after="0"/>
              <w:ind w:firstLine="320"/>
              <w:jc w:val="both"/>
            </w:pPr>
            <w:r w:rsidRPr="00D332BD">
              <w:t xml:space="preserve">поточну інформацію щодо запланованого вводу/виводу </w:t>
            </w:r>
            <w:r w:rsidRPr="00D332BD">
              <w:rPr>
                <w:rFonts w:eastAsia="Times New Roman"/>
              </w:rPr>
              <w:t>джерел потужності</w:t>
            </w:r>
            <w:r w:rsidRPr="00D332BD">
              <w:t>;</w:t>
            </w:r>
          </w:p>
          <w:p w14:paraId="0FF89362" w14:textId="77777777" w:rsidR="004D62EC" w:rsidRPr="00D332BD" w:rsidRDefault="004D62EC" w:rsidP="00CB2277">
            <w:pPr>
              <w:spacing w:after="0"/>
              <w:ind w:firstLine="320"/>
              <w:jc w:val="both"/>
            </w:pPr>
            <w:r w:rsidRPr="00D332BD">
              <w:t>прогноз споживання електричної енергії на відповідний період (річний, сезонний тощо);</w:t>
            </w:r>
          </w:p>
          <w:p w14:paraId="4E3AC0C9" w14:textId="77777777" w:rsidR="004D62EC" w:rsidRPr="00D332BD" w:rsidRDefault="004D62EC" w:rsidP="00CB2277">
            <w:pPr>
              <w:spacing w:after="0"/>
              <w:ind w:firstLine="320"/>
              <w:jc w:val="both"/>
            </w:pPr>
            <w:r w:rsidRPr="00D332BD">
              <w:t>поточну інформацію щодо прогнозованого стану притоку водних ресурсів;</w:t>
            </w:r>
          </w:p>
          <w:p w14:paraId="3F02C2F9" w14:textId="77777777" w:rsidR="004D62EC" w:rsidRPr="00D332BD" w:rsidRDefault="004D62EC" w:rsidP="00CB2277">
            <w:pPr>
              <w:spacing w:after="0"/>
              <w:ind w:firstLine="320"/>
              <w:jc w:val="both"/>
            </w:pPr>
            <w:r w:rsidRPr="00D332BD">
              <w:t xml:space="preserve">поточну та прогнозу інформацію щодо стану забезпечення виробників паливними ресурсами (вугілля, природний газ, тощо); </w:t>
            </w:r>
          </w:p>
          <w:p w14:paraId="67FEB022" w14:textId="77777777" w:rsidR="004D62EC" w:rsidRPr="00D332BD" w:rsidRDefault="004D62EC" w:rsidP="00CB2277">
            <w:pPr>
              <w:spacing w:after="0"/>
              <w:ind w:firstLine="320"/>
              <w:jc w:val="both"/>
            </w:pPr>
            <w:r w:rsidRPr="00D332BD">
              <w:t>ймовірність аварійної недоступності потужності системи передачі/розподілу,</w:t>
            </w:r>
            <w:r w:rsidRPr="00D332BD">
              <w:rPr>
                <w:rFonts w:eastAsia="Times New Roman"/>
              </w:rPr>
              <w:t xml:space="preserve"> у т.ч. міждержавних ліній електропередачі</w:t>
            </w:r>
            <w:r w:rsidRPr="00D332BD">
              <w:t>;</w:t>
            </w:r>
          </w:p>
          <w:p w14:paraId="30B7F4D9" w14:textId="77777777" w:rsidR="004D62EC" w:rsidRPr="00D332BD" w:rsidRDefault="004D62EC" w:rsidP="00CB2277">
            <w:pPr>
              <w:spacing w:after="0"/>
              <w:ind w:firstLine="320"/>
              <w:jc w:val="both"/>
            </w:pPr>
            <w:r w:rsidRPr="00D332BD">
              <w:t xml:space="preserve">ймовірність аварійної недоступності електростанцій, </w:t>
            </w:r>
            <w:r w:rsidRPr="00D332BD">
              <w:rPr>
                <w:rFonts w:eastAsia="Times New Roman"/>
              </w:rPr>
              <w:t>УЗЕ, заходів управління попитом</w:t>
            </w:r>
            <w:r w:rsidRPr="00D332BD">
              <w:t xml:space="preserve">; </w:t>
            </w:r>
          </w:p>
          <w:p w14:paraId="1C390346" w14:textId="77777777" w:rsidR="004D62EC" w:rsidRPr="00D332BD" w:rsidRDefault="004D62EC" w:rsidP="00CB2277">
            <w:pPr>
              <w:spacing w:after="0"/>
              <w:ind w:firstLine="320"/>
              <w:jc w:val="both"/>
            </w:pPr>
            <w:r w:rsidRPr="00D332BD">
              <w:t xml:space="preserve">прогнозовані погодні умови/явища та їх вплив на режими споживання електричної енергії; </w:t>
            </w:r>
          </w:p>
          <w:p w14:paraId="523F511F" w14:textId="77777777" w:rsidR="004D62EC" w:rsidRPr="00D332BD" w:rsidRDefault="004D62EC" w:rsidP="00CB2277">
            <w:pPr>
              <w:spacing w:after="0"/>
              <w:ind w:firstLine="320"/>
              <w:jc w:val="both"/>
            </w:pPr>
            <w:r w:rsidRPr="00D332BD">
              <w:t xml:space="preserve">режими виробництва енергії з ВДЕ; </w:t>
            </w:r>
          </w:p>
          <w:p w14:paraId="6217F10B" w14:textId="77777777" w:rsidR="004D62EC" w:rsidRPr="00D332BD" w:rsidRDefault="004D62EC" w:rsidP="00CB2277">
            <w:pPr>
              <w:spacing w:after="0"/>
              <w:ind w:firstLine="320"/>
              <w:jc w:val="both"/>
            </w:pPr>
            <w:r w:rsidRPr="00D332BD">
              <w:t>очікувані перетоки імпорту/експорту електричної енергії;</w:t>
            </w:r>
          </w:p>
          <w:p w14:paraId="00FCFD40" w14:textId="4B872A95" w:rsidR="004D62EC" w:rsidRPr="00D332BD" w:rsidRDefault="004D62EC" w:rsidP="00CB2277">
            <w:pPr>
              <w:spacing w:after="0" w:line="240" w:lineRule="auto"/>
              <w:ind w:firstLine="320"/>
              <w:jc w:val="both"/>
            </w:pPr>
            <w:r w:rsidRPr="00D332BD">
              <w:rPr>
                <w:rFonts w:eastAsia="Times New Roman"/>
              </w:rPr>
              <w:t>поточну та прогнозну інформацію щодо потреби України в природному газі, стану її забезпечення.</w:t>
            </w:r>
          </w:p>
        </w:tc>
        <w:tc>
          <w:tcPr>
            <w:tcW w:w="3869" w:type="dxa"/>
          </w:tcPr>
          <w:p w14:paraId="44DC7399"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1B796C13" w14:textId="77777777" w:rsidR="004D62EC" w:rsidRPr="00D332BD" w:rsidRDefault="004D62EC" w:rsidP="00D332BD">
            <w:pPr>
              <w:pStyle w:val="af1"/>
              <w:ind w:firstLine="374"/>
              <w:jc w:val="both"/>
            </w:pPr>
            <w:r w:rsidRPr="00D332BD">
              <w:t>4.2. При проведенні короткострокової оцінки відповідності (достатності) генеруючих потужностей ОСП враховує, зокрема:</w:t>
            </w:r>
          </w:p>
          <w:p w14:paraId="1C33D57E" w14:textId="77777777" w:rsidR="004D62EC" w:rsidRPr="00D332BD" w:rsidRDefault="004D62EC" w:rsidP="00D332BD">
            <w:pPr>
              <w:pStyle w:val="af1"/>
              <w:ind w:firstLine="374"/>
              <w:jc w:val="both"/>
              <w:rPr>
                <w:b/>
                <w:bCs/>
              </w:rPr>
            </w:pPr>
            <w:r w:rsidRPr="00D332BD">
              <w:rPr>
                <w:b/>
                <w:bCs/>
              </w:rPr>
              <w:t>прогноз споживання електричної енергії на відповідний період  (річний, сезонний тощо);</w:t>
            </w:r>
          </w:p>
          <w:p w14:paraId="0B920C48" w14:textId="77777777" w:rsidR="004D62EC" w:rsidRPr="00D332BD" w:rsidRDefault="004D62EC" w:rsidP="00D332BD">
            <w:pPr>
              <w:pStyle w:val="af1"/>
              <w:ind w:firstLine="374"/>
              <w:jc w:val="both"/>
              <w:rPr>
                <w:b/>
                <w:bCs/>
              </w:rPr>
            </w:pPr>
            <w:r w:rsidRPr="00D332BD">
              <w:rPr>
                <w:b/>
                <w:bCs/>
              </w:rPr>
              <w:t xml:space="preserve">заплановану недоступність генеруючих </w:t>
            </w:r>
            <w:r w:rsidRPr="00D332BD">
              <w:rPr>
                <w:b/>
                <w:bCs/>
                <w:strike/>
              </w:rPr>
              <w:t>джерел потужності</w:t>
            </w:r>
            <w:r w:rsidRPr="00D332BD">
              <w:rPr>
                <w:b/>
                <w:bCs/>
              </w:rPr>
              <w:t xml:space="preserve"> потужностей, УЗЕ, заходів управління попитом, та резервів потужності;</w:t>
            </w:r>
          </w:p>
          <w:p w14:paraId="7CEDE0E6" w14:textId="77777777" w:rsidR="004D62EC" w:rsidRPr="00D332BD" w:rsidRDefault="004D62EC" w:rsidP="00D332BD">
            <w:pPr>
              <w:pStyle w:val="af1"/>
              <w:ind w:firstLine="374"/>
              <w:jc w:val="both"/>
              <w:rPr>
                <w:b/>
                <w:bCs/>
              </w:rPr>
            </w:pPr>
            <w:r w:rsidRPr="00D332BD">
              <w:rPr>
                <w:b/>
                <w:bCs/>
              </w:rPr>
              <w:t xml:space="preserve">поточну інформацію щодо запланованого вводу/виводу </w:t>
            </w:r>
            <w:r w:rsidRPr="00D332BD">
              <w:rPr>
                <w:b/>
                <w:bCs/>
              </w:rPr>
              <w:lastRenderedPageBreak/>
              <w:t xml:space="preserve">генеруючих </w:t>
            </w:r>
            <w:r w:rsidRPr="00D332BD">
              <w:rPr>
                <w:b/>
                <w:bCs/>
                <w:strike/>
              </w:rPr>
              <w:t>джерел потужності</w:t>
            </w:r>
            <w:r w:rsidRPr="00D332BD">
              <w:rPr>
                <w:b/>
                <w:bCs/>
              </w:rPr>
              <w:t xml:space="preserve"> потужностей та УЗЕ;</w:t>
            </w:r>
          </w:p>
          <w:p w14:paraId="4CD9C0FA" w14:textId="77777777" w:rsidR="004D62EC" w:rsidRPr="00D332BD" w:rsidRDefault="004D62EC" w:rsidP="00D332BD">
            <w:pPr>
              <w:pStyle w:val="af1"/>
              <w:ind w:firstLine="374"/>
              <w:jc w:val="both"/>
            </w:pPr>
            <w:r w:rsidRPr="00D332BD">
              <w:t>заплановану недоступність об’єктів системи передачі, у тому числі, міждержавних ліній;</w:t>
            </w:r>
          </w:p>
          <w:p w14:paraId="58CD268A" w14:textId="77777777" w:rsidR="004D62EC" w:rsidRPr="00D332BD" w:rsidRDefault="004D62EC" w:rsidP="00D332BD">
            <w:pPr>
              <w:pStyle w:val="af1"/>
              <w:ind w:firstLine="374"/>
              <w:jc w:val="both"/>
            </w:pPr>
            <w:r w:rsidRPr="00D332BD">
              <w:t>заплановану недоступність об’єктів системи розподілу, які мають вплив на роботу системи передачі та видачу потужності в ОЕС України;</w:t>
            </w:r>
          </w:p>
          <w:p w14:paraId="514C4F4D" w14:textId="77777777" w:rsidR="004D62EC" w:rsidRPr="00D332BD" w:rsidRDefault="004D62EC" w:rsidP="00D332BD">
            <w:pPr>
              <w:pStyle w:val="af1"/>
              <w:ind w:firstLine="374"/>
              <w:jc w:val="both"/>
            </w:pPr>
            <w:r w:rsidRPr="00D332BD">
              <w:t>поточну інформацію щодо прогнозованого стану притоку водних ресурсів;</w:t>
            </w:r>
          </w:p>
          <w:p w14:paraId="778B2EA3" w14:textId="77777777" w:rsidR="004D62EC" w:rsidRPr="00D332BD" w:rsidRDefault="004D62EC" w:rsidP="00D332BD">
            <w:pPr>
              <w:pStyle w:val="af1"/>
              <w:ind w:firstLine="374"/>
              <w:jc w:val="both"/>
            </w:pPr>
            <w:r w:rsidRPr="00D332BD">
              <w:t>поточну та прогнозу інформацію щодо стану забезпечення виробників паливними ресурсами (вугілля, природний газ тощо);</w:t>
            </w:r>
          </w:p>
          <w:p w14:paraId="3189121C" w14:textId="77777777" w:rsidR="004D62EC" w:rsidRPr="00D332BD" w:rsidRDefault="004D62EC" w:rsidP="00D332BD">
            <w:pPr>
              <w:pStyle w:val="af1"/>
              <w:ind w:firstLine="374"/>
              <w:jc w:val="both"/>
            </w:pPr>
            <w:r w:rsidRPr="00D332BD">
              <w:t>ймовірність аварійної недоступності потужності системи передачі/розподілу, у т.ч. міждержавних ліній електропередачі;</w:t>
            </w:r>
          </w:p>
          <w:p w14:paraId="72888F6A" w14:textId="77777777" w:rsidR="004D62EC" w:rsidRPr="00D332BD" w:rsidRDefault="004D62EC" w:rsidP="00D332BD">
            <w:pPr>
              <w:pStyle w:val="af1"/>
              <w:ind w:firstLine="374"/>
              <w:jc w:val="both"/>
            </w:pPr>
            <w:r w:rsidRPr="00D332BD">
              <w:t xml:space="preserve">ймовірність аварійної недоступності </w:t>
            </w:r>
            <w:r w:rsidRPr="00D332BD">
              <w:rPr>
                <w:strike/>
              </w:rPr>
              <w:t>електростанцій</w:t>
            </w:r>
            <w:r w:rsidRPr="00D332BD">
              <w:rPr>
                <w:b/>
                <w:bCs/>
              </w:rPr>
              <w:t xml:space="preserve"> генеруючих потужностей, УЗЕ, заходів управління попитом</w:t>
            </w:r>
            <w:r w:rsidRPr="00D332BD">
              <w:t>;</w:t>
            </w:r>
          </w:p>
          <w:p w14:paraId="7BF2CE24" w14:textId="77777777" w:rsidR="004D62EC" w:rsidRPr="00D332BD" w:rsidRDefault="004D62EC" w:rsidP="00D332BD">
            <w:pPr>
              <w:pStyle w:val="af1"/>
              <w:ind w:firstLine="374"/>
              <w:jc w:val="both"/>
            </w:pPr>
            <w:r w:rsidRPr="00D332BD">
              <w:t>прогнозовані погодні умови/явища та їх вплив на режими споживання електричної енергії;</w:t>
            </w:r>
          </w:p>
          <w:p w14:paraId="2CDB2601" w14:textId="77777777" w:rsidR="004D62EC" w:rsidRPr="00D332BD" w:rsidRDefault="004D62EC" w:rsidP="00D332BD">
            <w:pPr>
              <w:pStyle w:val="af1"/>
              <w:ind w:firstLine="374"/>
              <w:jc w:val="both"/>
            </w:pPr>
            <w:r w:rsidRPr="00D332BD">
              <w:t>режими виробництва енергії з ВДЕ;</w:t>
            </w:r>
          </w:p>
          <w:p w14:paraId="6E4DAFA1" w14:textId="77777777" w:rsidR="004D62EC" w:rsidRPr="00D332BD" w:rsidRDefault="004D62EC" w:rsidP="00D332BD">
            <w:pPr>
              <w:pStyle w:val="af1"/>
              <w:ind w:firstLine="374"/>
              <w:jc w:val="both"/>
            </w:pPr>
            <w:r w:rsidRPr="00D332BD">
              <w:t>очікувані перетоки імпорту/експорту електричної енергії;</w:t>
            </w:r>
          </w:p>
          <w:p w14:paraId="048C2D96" w14:textId="3557A754" w:rsidR="004D62EC" w:rsidRPr="00D332BD" w:rsidRDefault="004D62EC" w:rsidP="00D332BD">
            <w:pPr>
              <w:pStyle w:val="af1"/>
              <w:ind w:firstLine="374"/>
              <w:jc w:val="both"/>
            </w:pPr>
            <w:r w:rsidRPr="00D332BD">
              <w:t>поточну та прогнозну інформацію</w:t>
            </w:r>
            <w:r w:rsidRPr="00D332BD">
              <w:rPr>
                <w:bCs/>
              </w:rPr>
              <w:t xml:space="preserve"> щодо потреби</w:t>
            </w:r>
            <w:r w:rsidRPr="00D332BD">
              <w:rPr>
                <w:b/>
                <w:bCs/>
              </w:rPr>
              <w:t xml:space="preserve"> ОЕС </w:t>
            </w:r>
            <w:r w:rsidRPr="00D332BD">
              <w:rPr>
                <w:bCs/>
              </w:rPr>
              <w:t xml:space="preserve">України </w:t>
            </w:r>
            <w:r w:rsidRPr="00D332BD">
              <w:rPr>
                <w:b/>
                <w:bCs/>
                <w:strike/>
              </w:rPr>
              <w:t>в природному газі, стану її забезпечення</w:t>
            </w:r>
            <w:r w:rsidRPr="00D332BD">
              <w:rPr>
                <w:b/>
                <w:bCs/>
              </w:rPr>
              <w:t xml:space="preserve"> у викопному та ядерному паливі (у тому числі природному газі) </w:t>
            </w:r>
            <w:r w:rsidRPr="00D332BD">
              <w:rPr>
                <w:b/>
              </w:rPr>
              <w:t>для забезпечення безпеки постачання електричної енергії</w:t>
            </w:r>
            <w:r w:rsidRPr="00D332BD">
              <w:rPr>
                <w:b/>
                <w:strike/>
              </w:rPr>
              <w:t xml:space="preserve">, </w:t>
            </w:r>
            <w:r w:rsidRPr="00D332BD">
              <w:rPr>
                <w:bCs/>
                <w:strike/>
              </w:rPr>
              <w:t>стану її забезпечення.</w:t>
            </w:r>
          </w:p>
        </w:tc>
        <w:tc>
          <w:tcPr>
            <w:tcW w:w="3827" w:type="dxa"/>
          </w:tcPr>
          <w:p w14:paraId="7EBB1475" w14:textId="77777777" w:rsidR="004D62EC" w:rsidRPr="00D332BD" w:rsidRDefault="004D62EC" w:rsidP="004D62EC">
            <w:pPr>
              <w:pStyle w:val="TableParagraph"/>
              <w:jc w:val="both"/>
              <w:rPr>
                <w:lang w:val="uk-UA"/>
              </w:rPr>
            </w:pPr>
            <w:r w:rsidRPr="00D332BD">
              <w:rPr>
                <w:lang w:val="uk-UA"/>
              </w:rPr>
              <w:lastRenderedPageBreak/>
              <w:t>Найголовніші чинники моделювання винесено на початок переліку (тобто змінено порядок елементів після двокрапки, від найбільш до найменш вагомих).</w:t>
            </w:r>
          </w:p>
          <w:p w14:paraId="6A0CCFA0" w14:textId="77777777" w:rsidR="004D62EC" w:rsidRPr="00D332BD" w:rsidRDefault="004D62EC" w:rsidP="004D62EC">
            <w:pPr>
              <w:pStyle w:val="TableParagraph"/>
              <w:jc w:val="both"/>
              <w:rPr>
                <w:lang w:val="uk-UA"/>
              </w:rPr>
            </w:pPr>
          </w:p>
          <w:p w14:paraId="08862889" w14:textId="77777777" w:rsidR="004D62EC" w:rsidRPr="00D332BD" w:rsidRDefault="004D62EC" w:rsidP="004D62EC">
            <w:pPr>
              <w:pStyle w:val="TableParagraph"/>
              <w:jc w:val="both"/>
              <w:rPr>
                <w:lang w:val="uk-UA"/>
              </w:rPr>
            </w:pPr>
          </w:p>
          <w:p w14:paraId="1DCDC977" w14:textId="77777777" w:rsidR="004D62EC" w:rsidRPr="00D332BD" w:rsidRDefault="004D62EC" w:rsidP="004D62EC">
            <w:pPr>
              <w:pStyle w:val="TableParagraph"/>
              <w:jc w:val="both"/>
              <w:rPr>
                <w:lang w:val="uk-UA"/>
              </w:rPr>
            </w:pPr>
          </w:p>
          <w:p w14:paraId="7AB6AED2" w14:textId="77777777" w:rsidR="004D62EC" w:rsidRPr="00D332BD" w:rsidRDefault="004D62EC" w:rsidP="004D62EC">
            <w:pPr>
              <w:pStyle w:val="TableParagraph"/>
              <w:jc w:val="both"/>
              <w:rPr>
                <w:lang w:val="uk-UA"/>
              </w:rPr>
            </w:pPr>
          </w:p>
          <w:p w14:paraId="4D5DB143" w14:textId="77777777" w:rsidR="004D62EC" w:rsidRPr="00D332BD" w:rsidRDefault="004D62EC" w:rsidP="004D62EC">
            <w:pPr>
              <w:pStyle w:val="TableParagraph"/>
              <w:jc w:val="both"/>
              <w:rPr>
                <w:lang w:val="uk-UA"/>
              </w:rPr>
            </w:pPr>
          </w:p>
          <w:p w14:paraId="1E6644AA" w14:textId="77777777" w:rsidR="004D62EC" w:rsidRPr="00D332BD" w:rsidRDefault="004D62EC" w:rsidP="004D62EC">
            <w:pPr>
              <w:pStyle w:val="TableParagraph"/>
              <w:jc w:val="both"/>
              <w:rPr>
                <w:lang w:val="uk-UA"/>
              </w:rPr>
            </w:pPr>
          </w:p>
          <w:p w14:paraId="5464E1C2" w14:textId="77777777" w:rsidR="004D62EC" w:rsidRPr="00D332BD" w:rsidRDefault="004D62EC" w:rsidP="004D62EC">
            <w:pPr>
              <w:pStyle w:val="TableParagraph"/>
              <w:jc w:val="both"/>
              <w:rPr>
                <w:lang w:val="uk-UA"/>
              </w:rPr>
            </w:pPr>
          </w:p>
          <w:p w14:paraId="3D35AB90" w14:textId="77777777" w:rsidR="004D62EC" w:rsidRPr="00D332BD" w:rsidRDefault="004D62EC" w:rsidP="004D62EC">
            <w:pPr>
              <w:pStyle w:val="TableParagraph"/>
              <w:jc w:val="both"/>
              <w:rPr>
                <w:lang w:val="uk-UA"/>
              </w:rPr>
            </w:pPr>
          </w:p>
          <w:p w14:paraId="4F039638" w14:textId="77777777" w:rsidR="004D62EC" w:rsidRPr="00D332BD" w:rsidRDefault="004D62EC" w:rsidP="004D62EC">
            <w:pPr>
              <w:pStyle w:val="TableParagraph"/>
              <w:jc w:val="both"/>
              <w:rPr>
                <w:lang w:val="uk-UA"/>
              </w:rPr>
            </w:pPr>
          </w:p>
          <w:p w14:paraId="57A6B331" w14:textId="77777777" w:rsidR="004D62EC" w:rsidRPr="00D332BD" w:rsidRDefault="004D62EC" w:rsidP="004D62EC">
            <w:pPr>
              <w:pStyle w:val="TableParagraph"/>
              <w:jc w:val="both"/>
              <w:rPr>
                <w:lang w:val="uk-UA"/>
              </w:rPr>
            </w:pPr>
          </w:p>
          <w:p w14:paraId="31353844" w14:textId="77777777" w:rsidR="004D62EC" w:rsidRPr="00D332BD" w:rsidRDefault="004D62EC" w:rsidP="004D62EC">
            <w:pPr>
              <w:pStyle w:val="TableParagraph"/>
              <w:jc w:val="both"/>
              <w:rPr>
                <w:lang w:val="uk-UA"/>
              </w:rPr>
            </w:pPr>
          </w:p>
          <w:p w14:paraId="61BC5DE5" w14:textId="77777777" w:rsidR="004D62EC" w:rsidRPr="00D332BD" w:rsidRDefault="004D62EC" w:rsidP="004D62EC">
            <w:pPr>
              <w:pStyle w:val="TableParagraph"/>
              <w:jc w:val="both"/>
              <w:rPr>
                <w:lang w:val="uk-UA"/>
              </w:rPr>
            </w:pPr>
          </w:p>
          <w:p w14:paraId="126B0830" w14:textId="77777777" w:rsidR="004D62EC" w:rsidRPr="00D332BD" w:rsidRDefault="004D62EC" w:rsidP="004D62EC">
            <w:pPr>
              <w:pStyle w:val="TableParagraph"/>
              <w:jc w:val="both"/>
              <w:rPr>
                <w:lang w:val="uk-UA"/>
              </w:rPr>
            </w:pPr>
          </w:p>
          <w:p w14:paraId="2F25E5CA" w14:textId="77777777" w:rsidR="004D62EC" w:rsidRPr="00D332BD" w:rsidRDefault="004D62EC" w:rsidP="004D62EC">
            <w:pPr>
              <w:pStyle w:val="TableParagraph"/>
              <w:jc w:val="both"/>
              <w:rPr>
                <w:lang w:val="uk-UA"/>
              </w:rPr>
            </w:pPr>
          </w:p>
          <w:p w14:paraId="5BED53BE" w14:textId="77777777" w:rsidR="004D62EC" w:rsidRPr="00D332BD" w:rsidRDefault="004D62EC" w:rsidP="004D62EC">
            <w:pPr>
              <w:pStyle w:val="TableParagraph"/>
              <w:jc w:val="both"/>
              <w:rPr>
                <w:lang w:val="uk-UA"/>
              </w:rPr>
            </w:pPr>
          </w:p>
          <w:p w14:paraId="3AB2864D" w14:textId="77777777" w:rsidR="004D62EC" w:rsidRPr="00D332BD" w:rsidRDefault="004D62EC" w:rsidP="004D62EC">
            <w:pPr>
              <w:pStyle w:val="TableParagraph"/>
              <w:jc w:val="both"/>
              <w:rPr>
                <w:lang w:val="uk-UA"/>
              </w:rPr>
            </w:pPr>
          </w:p>
          <w:p w14:paraId="6DD70F7D" w14:textId="77777777" w:rsidR="004D62EC" w:rsidRPr="00D332BD" w:rsidRDefault="004D62EC" w:rsidP="004D62EC">
            <w:pPr>
              <w:pStyle w:val="TableParagraph"/>
              <w:jc w:val="both"/>
              <w:rPr>
                <w:lang w:val="uk-UA"/>
              </w:rPr>
            </w:pPr>
          </w:p>
          <w:p w14:paraId="6E7A0E3E" w14:textId="77777777" w:rsidR="004D62EC" w:rsidRPr="00D332BD" w:rsidRDefault="004D62EC" w:rsidP="004D62EC">
            <w:pPr>
              <w:pStyle w:val="TableParagraph"/>
              <w:jc w:val="both"/>
              <w:rPr>
                <w:lang w:val="uk-UA"/>
              </w:rPr>
            </w:pPr>
          </w:p>
          <w:p w14:paraId="5B8146A6" w14:textId="77777777" w:rsidR="004D62EC" w:rsidRPr="00D332BD" w:rsidRDefault="004D62EC" w:rsidP="004D62EC">
            <w:pPr>
              <w:pStyle w:val="TableParagraph"/>
              <w:jc w:val="both"/>
              <w:rPr>
                <w:lang w:val="uk-UA"/>
              </w:rPr>
            </w:pPr>
          </w:p>
          <w:p w14:paraId="09803E53" w14:textId="77777777" w:rsidR="004D62EC" w:rsidRPr="00D332BD" w:rsidRDefault="004D62EC" w:rsidP="004D62EC">
            <w:pPr>
              <w:pStyle w:val="TableParagraph"/>
              <w:jc w:val="both"/>
              <w:rPr>
                <w:lang w:val="uk-UA"/>
              </w:rPr>
            </w:pPr>
          </w:p>
          <w:p w14:paraId="17E3BED6" w14:textId="77777777" w:rsidR="004D62EC" w:rsidRPr="00D332BD" w:rsidRDefault="004D62EC" w:rsidP="004D62EC">
            <w:pPr>
              <w:pStyle w:val="TableParagraph"/>
              <w:jc w:val="both"/>
              <w:rPr>
                <w:lang w:val="uk-UA"/>
              </w:rPr>
            </w:pPr>
          </w:p>
          <w:p w14:paraId="171CD290" w14:textId="77777777" w:rsidR="004D62EC" w:rsidRPr="00D332BD" w:rsidRDefault="004D62EC" w:rsidP="004D62EC">
            <w:pPr>
              <w:pStyle w:val="TableParagraph"/>
              <w:jc w:val="both"/>
              <w:rPr>
                <w:lang w:val="uk-UA"/>
              </w:rPr>
            </w:pPr>
          </w:p>
          <w:p w14:paraId="47C6A857" w14:textId="77777777" w:rsidR="004D62EC" w:rsidRPr="00D332BD" w:rsidRDefault="004D62EC" w:rsidP="004D62EC">
            <w:pPr>
              <w:pStyle w:val="TableParagraph"/>
              <w:jc w:val="both"/>
              <w:rPr>
                <w:lang w:val="uk-UA"/>
              </w:rPr>
            </w:pPr>
          </w:p>
          <w:p w14:paraId="2B34FD21" w14:textId="77777777" w:rsidR="004D62EC" w:rsidRPr="00D332BD" w:rsidRDefault="004D62EC" w:rsidP="004D62EC">
            <w:pPr>
              <w:pStyle w:val="TableParagraph"/>
              <w:jc w:val="both"/>
              <w:rPr>
                <w:lang w:val="uk-UA"/>
              </w:rPr>
            </w:pPr>
          </w:p>
          <w:p w14:paraId="2ADFA791" w14:textId="77777777" w:rsidR="004D62EC" w:rsidRPr="00D332BD" w:rsidRDefault="004D62EC" w:rsidP="004D62EC">
            <w:pPr>
              <w:pStyle w:val="TableParagraph"/>
              <w:jc w:val="both"/>
              <w:rPr>
                <w:lang w:val="uk-UA"/>
              </w:rPr>
            </w:pPr>
          </w:p>
          <w:p w14:paraId="612C3194" w14:textId="77777777" w:rsidR="004D62EC" w:rsidRPr="00D332BD" w:rsidRDefault="004D62EC" w:rsidP="004D62EC">
            <w:pPr>
              <w:pStyle w:val="TableParagraph"/>
              <w:jc w:val="both"/>
              <w:rPr>
                <w:lang w:val="uk-UA"/>
              </w:rPr>
            </w:pPr>
          </w:p>
          <w:p w14:paraId="7776D4AD" w14:textId="77777777" w:rsidR="004D62EC" w:rsidRPr="00D332BD" w:rsidRDefault="004D62EC" w:rsidP="004D62EC">
            <w:pPr>
              <w:pStyle w:val="TableParagraph"/>
              <w:jc w:val="both"/>
              <w:rPr>
                <w:lang w:val="uk-UA"/>
              </w:rPr>
            </w:pPr>
          </w:p>
          <w:p w14:paraId="24C9EFDA" w14:textId="77777777" w:rsidR="004D62EC" w:rsidRPr="00D332BD" w:rsidRDefault="004D62EC" w:rsidP="004D62EC">
            <w:pPr>
              <w:pStyle w:val="TableParagraph"/>
              <w:jc w:val="both"/>
              <w:rPr>
                <w:lang w:val="uk-UA"/>
              </w:rPr>
            </w:pPr>
          </w:p>
          <w:p w14:paraId="72035389" w14:textId="52445895" w:rsidR="004D62EC" w:rsidRDefault="004D62EC" w:rsidP="004D62EC">
            <w:pPr>
              <w:pStyle w:val="TableParagraph"/>
              <w:jc w:val="both"/>
              <w:rPr>
                <w:lang w:val="uk-UA"/>
              </w:rPr>
            </w:pPr>
          </w:p>
          <w:p w14:paraId="23073B40" w14:textId="77777777" w:rsidR="00D332BD" w:rsidRPr="00D332BD" w:rsidRDefault="00D332BD" w:rsidP="004D62EC">
            <w:pPr>
              <w:pStyle w:val="TableParagraph"/>
              <w:jc w:val="both"/>
              <w:rPr>
                <w:lang w:val="uk-UA"/>
              </w:rPr>
            </w:pPr>
          </w:p>
          <w:p w14:paraId="26174631" w14:textId="77777777" w:rsidR="004D62EC" w:rsidRPr="00D332BD" w:rsidRDefault="004D62EC" w:rsidP="004D62EC">
            <w:pPr>
              <w:pStyle w:val="TableParagraph"/>
              <w:jc w:val="both"/>
              <w:rPr>
                <w:lang w:val="uk-UA"/>
              </w:rPr>
            </w:pPr>
            <w:r w:rsidRPr="00D332BD">
              <w:rPr>
                <w:lang w:val="uk-UA"/>
              </w:rPr>
              <w:t>«електростанцій» замінено на «генеруючих потужностей» для забезпечення узгодженості по тексту КСП.</w:t>
            </w:r>
          </w:p>
          <w:p w14:paraId="65EC7D2C" w14:textId="77777777" w:rsidR="004D62EC" w:rsidRPr="00D332BD" w:rsidRDefault="004D62EC" w:rsidP="004D62EC">
            <w:pPr>
              <w:pStyle w:val="TableParagraph"/>
              <w:jc w:val="both"/>
              <w:rPr>
                <w:lang w:val="uk-UA"/>
              </w:rPr>
            </w:pPr>
          </w:p>
          <w:p w14:paraId="3C8AE3BE" w14:textId="77777777" w:rsidR="004D62EC" w:rsidRPr="00D332BD" w:rsidRDefault="004D62EC" w:rsidP="004D62EC">
            <w:pPr>
              <w:pStyle w:val="TableParagraph"/>
              <w:jc w:val="both"/>
              <w:rPr>
                <w:lang w:val="uk-UA"/>
              </w:rPr>
            </w:pPr>
          </w:p>
          <w:p w14:paraId="374FB2EF" w14:textId="19C011D5" w:rsidR="004D62EC" w:rsidRPr="00D332BD" w:rsidRDefault="004D62EC" w:rsidP="004D62EC">
            <w:pPr>
              <w:pStyle w:val="TableParagraph"/>
              <w:jc w:val="both"/>
              <w:rPr>
                <w:lang w:val="uk-UA"/>
              </w:rPr>
            </w:pPr>
          </w:p>
          <w:p w14:paraId="7878CB8D" w14:textId="4D25E2BF" w:rsidR="00CB2277" w:rsidRPr="00D332BD" w:rsidRDefault="00CB2277" w:rsidP="004D62EC">
            <w:pPr>
              <w:pStyle w:val="TableParagraph"/>
              <w:jc w:val="both"/>
              <w:rPr>
                <w:lang w:val="uk-UA"/>
              </w:rPr>
            </w:pPr>
          </w:p>
          <w:p w14:paraId="4178A369" w14:textId="77777777" w:rsidR="00CB2277" w:rsidRPr="00D332BD" w:rsidRDefault="00CB2277" w:rsidP="004D62EC">
            <w:pPr>
              <w:pStyle w:val="TableParagraph"/>
              <w:jc w:val="both"/>
              <w:rPr>
                <w:lang w:val="uk-UA"/>
              </w:rPr>
            </w:pPr>
          </w:p>
          <w:p w14:paraId="07905C89" w14:textId="77777777" w:rsidR="004D62EC" w:rsidRPr="00D332BD" w:rsidRDefault="004D62EC" w:rsidP="004D62EC">
            <w:pPr>
              <w:pStyle w:val="TableParagraph"/>
              <w:jc w:val="both"/>
              <w:rPr>
                <w:lang w:val="uk-UA"/>
              </w:rPr>
            </w:pPr>
            <w:r w:rsidRPr="00D332BD">
              <w:rPr>
                <w:lang w:val="uk-UA"/>
              </w:rPr>
              <w:t>Уточнення, адже необхідно враховувати обсяги природного газу необхідні для забезпечення виробництва електричної енергії. ОСП може не знати про обсяги природного газу, які необхідні для всієї України.</w:t>
            </w:r>
          </w:p>
          <w:p w14:paraId="10BD82DA" w14:textId="483AA1DA"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rPr>
            </w:pPr>
            <w:r w:rsidRPr="00D332BD">
              <w:rPr>
                <w:lang w:val="uk-UA"/>
              </w:rPr>
              <w:t xml:space="preserve">Пропонується розширити перелік палив, адже окрім природного газу, потреба у вугіллі та, за необхідності, нафтопродуктах (напр., мазут) є </w:t>
            </w:r>
            <w:r w:rsidRPr="00D332BD">
              <w:rPr>
                <w:lang w:val="uk-UA"/>
              </w:rPr>
              <w:lastRenderedPageBreak/>
              <w:t>вкрай актуальним (роль інших палив, наразі відіграє порівняно більшу роль, аніж її відіграє природний газ).</w:t>
            </w:r>
          </w:p>
        </w:tc>
        <w:tc>
          <w:tcPr>
            <w:tcW w:w="3686" w:type="dxa"/>
          </w:tcPr>
          <w:p w14:paraId="0C5FF6E0" w14:textId="1CDD7FCD" w:rsidR="004D62EC" w:rsidRPr="00D332BD" w:rsidRDefault="004D62EC" w:rsidP="004D62EC">
            <w:pPr>
              <w:spacing w:before="120" w:after="120"/>
              <w:jc w:val="both"/>
              <w:rPr>
                <w:b/>
              </w:rPr>
            </w:pPr>
            <w:r w:rsidRPr="00D332BD">
              <w:rPr>
                <w:b/>
              </w:rPr>
              <w:lastRenderedPageBreak/>
              <w:t>Пропонує</w:t>
            </w:r>
            <w:r w:rsidR="00142626" w:rsidRPr="00D332BD">
              <w:rPr>
                <w:b/>
              </w:rPr>
              <w:t>ться</w:t>
            </w:r>
            <w:r w:rsidRPr="00D332BD">
              <w:rPr>
                <w:b/>
              </w:rPr>
              <w:t xml:space="preserve"> врахувати частково в наступній редакції:</w:t>
            </w:r>
          </w:p>
          <w:p w14:paraId="7172293B" w14:textId="77777777" w:rsidR="004D62EC" w:rsidRPr="00D332BD" w:rsidRDefault="004D62EC" w:rsidP="00CB2277">
            <w:pPr>
              <w:spacing w:after="0"/>
              <w:ind w:firstLine="334"/>
              <w:jc w:val="both"/>
              <w:rPr>
                <w:rFonts w:eastAsia="Times New Roman"/>
              </w:rPr>
            </w:pPr>
            <w:r w:rsidRPr="00D332BD">
              <w:rPr>
                <w:rFonts w:eastAsia="Times New Roman"/>
              </w:rPr>
              <w:t>«4.2. При проведенні короткострокової оцінки відповідності (достатності) генеруючих потужностей ОСП враховує, зокрема:</w:t>
            </w:r>
          </w:p>
          <w:p w14:paraId="43A49F90" w14:textId="77777777" w:rsidR="004D62EC" w:rsidRPr="00D332BD" w:rsidRDefault="004D62EC" w:rsidP="00CB2277">
            <w:pPr>
              <w:spacing w:after="0"/>
              <w:ind w:firstLine="334"/>
              <w:jc w:val="both"/>
              <w:rPr>
                <w:rFonts w:eastAsia="Times New Roman"/>
              </w:rPr>
            </w:pPr>
            <w:r w:rsidRPr="00D332BD">
              <w:rPr>
                <w:rFonts w:eastAsia="Times New Roman"/>
              </w:rPr>
              <w:t>заплановану недоступність об’єктів системи передачі, у тому числі, міждержавних ліній;</w:t>
            </w:r>
          </w:p>
          <w:p w14:paraId="1D8A3D24" w14:textId="77777777" w:rsidR="004D62EC" w:rsidRPr="00D332BD" w:rsidRDefault="004D62EC" w:rsidP="00CB2277">
            <w:pPr>
              <w:spacing w:after="0"/>
              <w:ind w:firstLine="334"/>
              <w:jc w:val="both"/>
              <w:rPr>
                <w:rFonts w:eastAsia="Times New Roman"/>
              </w:rPr>
            </w:pPr>
            <w:r w:rsidRPr="00D332BD">
              <w:rPr>
                <w:rFonts w:eastAsia="Times New Roman"/>
              </w:rPr>
              <w:t xml:space="preserve">заплановану недоступність об’єктів системи розподілу, які мають вплив на роботу системи </w:t>
            </w:r>
            <w:r w:rsidRPr="00D332BD">
              <w:rPr>
                <w:rFonts w:eastAsia="Times New Roman"/>
              </w:rPr>
              <w:lastRenderedPageBreak/>
              <w:t>передачі та видачу потужності в ОЕС України;</w:t>
            </w:r>
          </w:p>
          <w:p w14:paraId="5B586225" w14:textId="77777777" w:rsidR="004D62EC" w:rsidRPr="00D332BD" w:rsidRDefault="004D62EC" w:rsidP="00CB2277">
            <w:pPr>
              <w:spacing w:after="0"/>
              <w:ind w:firstLine="334"/>
              <w:jc w:val="both"/>
              <w:rPr>
                <w:rFonts w:eastAsia="Times New Roman"/>
              </w:rPr>
            </w:pPr>
            <w:r w:rsidRPr="00D332BD">
              <w:rPr>
                <w:rFonts w:eastAsia="Times New Roman"/>
              </w:rPr>
              <w:t xml:space="preserve">заплановану недоступність </w:t>
            </w:r>
            <w:r w:rsidRPr="00D332BD">
              <w:rPr>
                <w:rFonts w:eastAsia="Times New Roman"/>
                <w:b/>
              </w:rPr>
              <w:t>джерел потужності</w:t>
            </w:r>
            <w:r w:rsidRPr="00D332BD">
              <w:rPr>
                <w:rFonts w:eastAsia="Times New Roman"/>
              </w:rPr>
              <w:t>;</w:t>
            </w:r>
          </w:p>
          <w:p w14:paraId="68BA1E00" w14:textId="77777777" w:rsidR="004D62EC" w:rsidRPr="00D332BD" w:rsidRDefault="004D62EC" w:rsidP="00CB2277">
            <w:pPr>
              <w:spacing w:after="0"/>
              <w:ind w:firstLine="334"/>
              <w:jc w:val="both"/>
              <w:rPr>
                <w:rFonts w:eastAsia="Times New Roman"/>
              </w:rPr>
            </w:pPr>
            <w:r w:rsidRPr="00D332BD">
              <w:rPr>
                <w:rFonts w:eastAsia="Times New Roman"/>
              </w:rPr>
              <w:t xml:space="preserve">поточну інформацію щодо запланованого вводу/виводу </w:t>
            </w:r>
            <w:r w:rsidRPr="00D332BD">
              <w:rPr>
                <w:rFonts w:eastAsia="Times New Roman"/>
                <w:b/>
              </w:rPr>
              <w:t>джерел потужності</w:t>
            </w:r>
            <w:r w:rsidRPr="00D332BD">
              <w:rPr>
                <w:rFonts w:eastAsia="Times New Roman"/>
              </w:rPr>
              <w:t>;</w:t>
            </w:r>
          </w:p>
          <w:p w14:paraId="471DC9CE" w14:textId="77777777" w:rsidR="004D62EC" w:rsidRPr="00D332BD" w:rsidRDefault="004D62EC" w:rsidP="00CB2277">
            <w:pPr>
              <w:spacing w:after="0"/>
              <w:ind w:firstLine="334"/>
              <w:jc w:val="both"/>
              <w:rPr>
                <w:rFonts w:eastAsia="Times New Roman"/>
              </w:rPr>
            </w:pPr>
            <w:r w:rsidRPr="00D332BD">
              <w:rPr>
                <w:rFonts w:eastAsia="Times New Roman"/>
              </w:rPr>
              <w:t>прогноз споживання електричної енергії на відповідний період (річний, сезонний тощо);</w:t>
            </w:r>
          </w:p>
          <w:p w14:paraId="5CD3BB93" w14:textId="77777777" w:rsidR="004D62EC" w:rsidRPr="00D332BD" w:rsidRDefault="004D62EC" w:rsidP="00CB2277">
            <w:pPr>
              <w:spacing w:after="0"/>
              <w:ind w:firstLine="334"/>
              <w:jc w:val="both"/>
              <w:rPr>
                <w:rFonts w:eastAsia="Times New Roman"/>
              </w:rPr>
            </w:pPr>
            <w:r w:rsidRPr="00D332BD">
              <w:rPr>
                <w:rFonts w:eastAsia="Times New Roman"/>
              </w:rPr>
              <w:t>поточну інформацію щодо прогнозованого стану притоку водних ресурсів;</w:t>
            </w:r>
          </w:p>
          <w:p w14:paraId="41CFEB24" w14:textId="77777777" w:rsidR="004D62EC" w:rsidRPr="00D332BD" w:rsidRDefault="004D62EC" w:rsidP="00CB2277">
            <w:pPr>
              <w:spacing w:after="0"/>
              <w:ind w:firstLine="334"/>
              <w:jc w:val="both"/>
              <w:rPr>
                <w:rFonts w:eastAsia="Times New Roman"/>
              </w:rPr>
            </w:pPr>
            <w:r w:rsidRPr="00D332BD">
              <w:rPr>
                <w:rFonts w:eastAsia="Times New Roman"/>
                <w:bCs/>
              </w:rPr>
              <w:t>поточну та прогнозу інформацію щодо стану</w:t>
            </w:r>
            <w:r w:rsidRPr="00D332BD">
              <w:rPr>
                <w:rFonts w:eastAsia="Times New Roman"/>
              </w:rPr>
              <w:t xml:space="preserve"> забезпечення виробників паливними ресурсами (вугілля, природний газ, тощо); </w:t>
            </w:r>
          </w:p>
          <w:p w14:paraId="607C9DC4" w14:textId="3834BDEC" w:rsidR="004D62EC" w:rsidRPr="00D332BD" w:rsidRDefault="004D62EC" w:rsidP="00CB2277">
            <w:pPr>
              <w:spacing w:after="0"/>
              <w:ind w:firstLine="334"/>
              <w:jc w:val="both"/>
              <w:rPr>
                <w:rFonts w:eastAsia="Times New Roman"/>
              </w:rPr>
            </w:pPr>
            <w:r w:rsidRPr="00D332BD">
              <w:rPr>
                <w:rFonts w:eastAsia="Times New Roman"/>
              </w:rPr>
              <w:t>ймовірність аварійної недоступності потужності системи передачі/розподілу, у т.</w:t>
            </w:r>
            <w:r w:rsidR="00C80E6E">
              <w:rPr>
                <w:rFonts w:eastAsia="Times New Roman"/>
              </w:rPr>
              <w:t xml:space="preserve"> </w:t>
            </w:r>
            <w:r w:rsidRPr="00D332BD">
              <w:rPr>
                <w:rFonts w:eastAsia="Times New Roman"/>
              </w:rPr>
              <w:t>ч. міждержавних ліній електропередачі;</w:t>
            </w:r>
          </w:p>
          <w:p w14:paraId="27BD524E" w14:textId="77777777" w:rsidR="004D62EC" w:rsidRPr="00D332BD" w:rsidRDefault="004D62EC" w:rsidP="00CB2277">
            <w:pPr>
              <w:spacing w:after="0"/>
              <w:ind w:firstLine="334"/>
              <w:jc w:val="both"/>
              <w:rPr>
                <w:rFonts w:eastAsia="Times New Roman"/>
              </w:rPr>
            </w:pPr>
            <w:r w:rsidRPr="00D332BD">
              <w:rPr>
                <w:rFonts w:eastAsia="Times New Roman"/>
              </w:rPr>
              <w:t xml:space="preserve">ймовірність аварійної недоступності </w:t>
            </w:r>
            <w:r w:rsidRPr="00D332BD">
              <w:rPr>
                <w:rFonts w:eastAsia="Times New Roman"/>
                <w:b/>
              </w:rPr>
              <w:t>генеруючих потужностей,</w:t>
            </w:r>
            <w:r w:rsidRPr="00D332BD">
              <w:rPr>
                <w:rFonts w:eastAsia="Times New Roman"/>
              </w:rPr>
              <w:t xml:space="preserve"> УЗЕ, заходів управління попитом; </w:t>
            </w:r>
          </w:p>
          <w:p w14:paraId="250B359B" w14:textId="77777777" w:rsidR="004D62EC" w:rsidRPr="00D332BD" w:rsidRDefault="004D62EC" w:rsidP="00CB2277">
            <w:pPr>
              <w:spacing w:after="0"/>
              <w:ind w:firstLine="334"/>
              <w:jc w:val="both"/>
              <w:rPr>
                <w:rFonts w:eastAsia="Times New Roman"/>
              </w:rPr>
            </w:pPr>
            <w:r w:rsidRPr="00D332BD">
              <w:rPr>
                <w:rFonts w:eastAsia="Times New Roman"/>
              </w:rPr>
              <w:t xml:space="preserve">прогнозовані погодні умови/явища та їх вплив на режими споживання електричної енергії; </w:t>
            </w:r>
          </w:p>
          <w:p w14:paraId="3A1448C9" w14:textId="77777777" w:rsidR="004D62EC" w:rsidRPr="00D332BD" w:rsidRDefault="004D62EC" w:rsidP="00CB2277">
            <w:pPr>
              <w:spacing w:after="0"/>
              <w:ind w:firstLine="334"/>
              <w:jc w:val="both"/>
              <w:rPr>
                <w:rFonts w:eastAsia="Times New Roman"/>
              </w:rPr>
            </w:pPr>
            <w:r w:rsidRPr="00D332BD">
              <w:rPr>
                <w:rFonts w:eastAsia="Times New Roman"/>
              </w:rPr>
              <w:t xml:space="preserve">режими виробництва енергії з ВДЕ; </w:t>
            </w:r>
          </w:p>
          <w:p w14:paraId="373919D1" w14:textId="77777777" w:rsidR="004D62EC" w:rsidRPr="00D332BD" w:rsidRDefault="004D62EC" w:rsidP="00CB2277">
            <w:pPr>
              <w:spacing w:after="0"/>
              <w:ind w:firstLine="334"/>
              <w:jc w:val="both"/>
              <w:rPr>
                <w:rFonts w:eastAsia="Times New Roman"/>
              </w:rPr>
            </w:pPr>
            <w:r w:rsidRPr="00D332BD">
              <w:rPr>
                <w:rFonts w:eastAsia="Times New Roman"/>
              </w:rPr>
              <w:t>очікувані перетоки імпорту/експорту електричної енергії;</w:t>
            </w:r>
          </w:p>
          <w:p w14:paraId="51519C60" w14:textId="24A035C1" w:rsidR="004D62EC" w:rsidRPr="00D332BD" w:rsidRDefault="004D62EC" w:rsidP="00CB2277">
            <w:pPr>
              <w:pStyle w:val="TableParagraph"/>
              <w:ind w:left="0" w:firstLine="334"/>
              <w:jc w:val="both"/>
              <w:rPr>
                <w:b/>
                <w:lang w:val="uk-UA"/>
              </w:rPr>
            </w:pPr>
            <w:r w:rsidRPr="00D332BD">
              <w:rPr>
                <w:lang w:val="uk-UA"/>
              </w:rPr>
              <w:t xml:space="preserve">поточну та прогнозну інформацію щодо потреби </w:t>
            </w:r>
            <w:r w:rsidRPr="00D332BD">
              <w:rPr>
                <w:b/>
                <w:bCs/>
                <w:lang w:val="uk-UA"/>
              </w:rPr>
              <w:t>та стану забезпечення</w:t>
            </w:r>
            <w:r w:rsidRPr="00D332BD">
              <w:rPr>
                <w:lang w:val="uk-UA"/>
              </w:rPr>
              <w:t xml:space="preserve"> </w:t>
            </w:r>
            <w:r w:rsidRPr="00D332BD">
              <w:rPr>
                <w:b/>
                <w:lang w:val="uk-UA"/>
              </w:rPr>
              <w:t>ОЕС</w:t>
            </w:r>
            <w:r w:rsidRPr="00D332BD">
              <w:rPr>
                <w:lang w:val="uk-UA"/>
              </w:rPr>
              <w:t xml:space="preserve"> України </w:t>
            </w:r>
            <w:r w:rsidRPr="00D332BD">
              <w:rPr>
                <w:b/>
                <w:bCs/>
                <w:lang w:val="uk-UA"/>
              </w:rPr>
              <w:t xml:space="preserve"> </w:t>
            </w:r>
            <w:r w:rsidRPr="00D332BD">
              <w:rPr>
                <w:b/>
                <w:bCs/>
                <w:lang w:val="uk-UA"/>
              </w:rPr>
              <w:lastRenderedPageBreak/>
              <w:t xml:space="preserve">викопним та ядерним паливом (у тому числі природним газом) </w:t>
            </w:r>
            <w:r w:rsidRPr="00D332BD">
              <w:rPr>
                <w:b/>
                <w:lang w:val="uk-UA"/>
              </w:rPr>
              <w:t>для забезпечення безпеки постачання електричної енергії.»</w:t>
            </w:r>
          </w:p>
        </w:tc>
      </w:tr>
      <w:tr w:rsidR="004D62EC" w:rsidRPr="00D332BD" w14:paraId="4B48A6E5" w14:textId="77777777" w:rsidTr="0024236A">
        <w:tc>
          <w:tcPr>
            <w:tcW w:w="710" w:type="dxa"/>
            <w:shd w:val="clear" w:color="auto" w:fill="auto"/>
            <w:tcMar>
              <w:top w:w="100" w:type="dxa"/>
              <w:left w:w="100" w:type="dxa"/>
              <w:bottom w:w="100" w:type="dxa"/>
              <w:right w:w="100" w:type="dxa"/>
            </w:tcMar>
            <w:vAlign w:val="center"/>
          </w:tcPr>
          <w:p w14:paraId="19B2A929" w14:textId="51EA4163" w:rsidR="004D62EC" w:rsidRPr="00D332BD" w:rsidRDefault="00CB2277" w:rsidP="004D62EC">
            <w:pPr>
              <w:tabs>
                <w:tab w:val="left" w:pos="6946"/>
                <w:tab w:val="left" w:pos="7088"/>
              </w:tabs>
              <w:spacing w:before="120" w:after="120"/>
              <w:ind w:left="46"/>
              <w:jc w:val="center"/>
              <w:rPr>
                <w:rStyle w:val="st42"/>
                <w:b/>
              </w:rPr>
            </w:pPr>
            <w:r w:rsidRPr="00D332BD">
              <w:rPr>
                <w:rStyle w:val="st42"/>
                <w:b/>
              </w:rPr>
              <w:lastRenderedPageBreak/>
              <w:t>4.4</w:t>
            </w:r>
          </w:p>
        </w:tc>
        <w:tc>
          <w:tcPr>
            <w:tcW w:w="3927" w:type="dxa"/>
            <w:shd w:val="clear" w:color="auto" w:fill="auto"/>
            <w:tcMar>
              <w:top w:w="100" w:type="dxa"/>
              <w:left w:w="100" w:type="dxa"/>
              <w:bottom w:w="100" w:type="dxa"/>
              <w:right w:w="100" w:type="dxa"/>
            </w:tcMar>
          </w:tcPr>
          <w:p w14:paraId="48E9C523" w14:textId="77777777" w:rsidR="00142626" w:rsidRPr="00D332BD" w:rsidRDefault="00142626" w:rsidP="00142626">
            <w:pPr>
              <w:spacing w:after="0"/>
              <w:jc w:val="both"/>
              <w:rPr>
                <w:b/>
              </w:rPr>
            </w:pPr>
          </w:p>
          <w:p w14:paraId="6CA1919F" w14:textId="713CE9FF" w:rsidR="004D62EC" w:rsidRPr="00D332BD" w:rsidRDefault="004D62EC" w:rsidP="00CB2277">
            <w:pPr>
              <w:ind w:firstLine="462"/>
              <w:jc w:val="both"/>
            </w:pPr>
            <w:r w:rsidRPr="00D332BD">
              <w:t>4.4. ОСП проводить сезонну оцінку відповідності (достатності) генеруючих потужностей щонайменше для періодів (01 квітня – 30 вересня) (літній сезон) та (01 жовтня – 31 березня) (зимовий сезон) з метою оцінки ризиків, пов'язаних з безпекою постачання електричної енергії, які можуть виникнути протягом зазначених періодів.</w:t>
            </w:r>
          </w:p>
          <w:p w14:paraId="76103F2A" w14:textId="0D5C5F79" w:rsidR="004D62EC" w:rsidRPr="00D332BD" w:rsidRDefault="004D62EC" w:rsidP="00CB2277">
            <w:pPr>
              <w:spacing w:after="0" w:line="240" w:lineRule="auto"/>
              <w:ind w:firstLine="462"/>
              <w:jc w:val="both"/>
            </w:pPr>
            <w:r w:rsidRPr="00D332BD">
              <w:t xml:space="preserve">Для проведення сезонної оцінки відповідності (достатності) генеруючих потужностей Користувачі повинні надавати ОСП до 20 лютого та до 20 серпня інформацію (дані) згідно з формами, що оприлюднені на офіційному </w:t>
            </w:r>
            <w:proofErr w:type="spellStart"/>
            <w:r w:rsidRPr="00D332BD">
              <w:t>вебсайті</w:t>
            </w:r>
            <w:proofErr w:type="spellEnd"/>
            <w:r w:rsidRPr="00D332BD">
              <w:t xml:space="preserve"> ОСП.</w:t>
            </w:r>
          </w:p>
        </w:tc>
        <w:tc>
          <w:tcPr>
            <w:tcW w:w="3869" w:type="dxa"/>
          </w:tcPr>
          <w:p w14:paraId="584B7FBC"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2BC76F36" w14:textId="77777777" w:rsidR="004D62EC" w:rsidRPr="00D332BD" w:rsidRDefault="004D62EC" w:rsidP="00142626">
            <w:pPr>
              <w:pStyle w:val="TableParagraph"/>
              <w:tabs>
                <w:tab w:val="left" w:pos="3486"/>
              </w:tabs>
              <w:spacing w:before="3"/>
              <w:ind w:left="-49" w:firstLine="416"/>
              <w:jc w:val="both"/>
              <w:rPr>
                <w:lang w:val="uk-UA"/>
              </w:rPr>
            </w:pPr>
            <w:r w:rsidRPr="00D332BD">
              <w:rPr>
                <w:lang w:val="uk-UA"/>
              </w:rPr>
              <w:t xml:space="preserve">4.4. ОСП проводить сезонну оцінку відповідності (достатності) генеруючих потужностей щонайменше для  </w:t>
            </w:r>
            <w:r w:rsidRPr="00D332BD">
              <w:rPr>
                <w:bCs/>
                <w:lang w:val="uk-UA"/>
              </w:rPr>
              <w:t>періодів</w:t>
            </w:r>
            <w:r w:rsidRPr="00D332BD">
              <w:rPr>
                <w:b/>
                <w:bCs/>
                <w:lang w:val="uk-UA"/>
              </w:rPr>
              <w:t xml:space="preserve"> літнього </w:t>
            </w:r>
            <w:r w:rsidRPr="00D332BD">
              <w:rPr>
                <w:lang w:val="uk-UA"/>
              </w:rPr>
              <w:t>(</w:t>
            </w:r>
            <w:r w:rsidRPr="00D332BD">
              <w:rPr>
                <w:b/>
                <w:lang w:val="uk-UA"/>
              </w:rPr>
              <w:t>з</w:t>
            </w:r>
            <w:r w:rsidRPr="00D332BD">
              <w:rPr>
                <w:lang w:val="uk-UA"/>
              </w:rPr>
              <w:t xml:space="preserve"> 01 квітня – </w:t>
            </w:r>
            <w:r w:rsidRPr="00D332BD">
              <w:rPr>
                <w:b/>
                <w:lang w:val="uk-UA"/>
              </w:rPr>
              <w:t>по</w:t>
            </w:r>
            <w:r w:rsidRPr="00D332BD">
              <w:rPr>
                <w:lang w:val="uk-UA"/>
              </w:rPr>
              <w:t xml:space="preserve"> 30 вересня)</w:t>
            </w:r>
            <w:r w:rsidRPr="00D332BD">
              <w:rPr>
                <w:strike/>
                <w:lang w:val="uk-UA"/>
              </w:rPr>
              <w:t xml:space="preserve"> </w:t>
            </w:r>
            <w:r w:rsidRPr="00D332BD">
              <w:rPr>
                <w:b/>
                <w:bCs/>
                <w:strike/>
                <w:lang w:val="uk-UA"/>
              </w:rPr>
              <w:t>(літній сезон)</w:t>
            </w:r>
            <w:r w:rsidRPr="00D332BD">
              <w:rPr>
                <w:b/>
                <w:bCs/>
                <w:lang w:val="uk-UA"/>
              </w:rPr>
              <w:t xml:space="preserve"> </w:t>
            </w:r>
            <w:r w:rsidRPr="00D332BD">
              <w:rPr>
                <w:lang w:val="uk-UA"/>
              </w:rPr>
              <w:t xml:space="preserve">та </w:t>
            </w:r>
            <w:r w:rsidRPr="00D332BD">
              <w:rPr>
                <w:b/>
                <w:bCs/>
                <w:lang w:val="uk-UA"/>
              </w:rPr>
              <w:t xml:space="preserve">зимового </w:t>
            </w:r>
            <w:r w:rsidRPr="00D332BD">
              <w:rPr>
                <w:lang w:val="uk-UA"/>
              </w:rPr>
              <w:t>(</w:t>
            </w:r>
            <w:r w:rsidRPr="00D332BD">
              <w:rPr>
                <w:b/>
                <w:lang w:val="uk-UA"/>
              </w:rPr>
              <w:t>з</w:t>
            </w:r>
            <w:r w:rsidRPr="00D332BD">
              <w:rPr>
                <w:lang w:val="uk-UA"/>
              </w:rPr>
              <w:t xml:space="preserve"> 01 жовтня – </w:t>
            </w:r>
            <w:r w:rsidRPr="00D332BD">
              <w:rPr>
                <w:b/>
                <w:lang w:val="uk-UA"/>
              </w:rPr>
              <w:t>по</w:t>
            </w:r>
            <w:r w:rsidRPr="00D332BD">
              <w:rPr>
                <w:lang w:val="uk-UA"/>
              </w:rPr>
              <w:t xml:space="preserve"> 31 березня) </w:t>
            </w:r>
            <w:r w:rsidRPr="00D332BD">
              <w:rPr>
                <w:b/>
                <w:lang w:val="uk-UA"/>
              </w:rPr>
              <w:t>сезонів</w:t>
            </w:r>
            <w:r w:rsidRPr="00D332BD">
              <w:rPr>
                <w:strike/>
                <w:lang w:val="uk-UA"/>
              </w:rPr>
              <w:t xml:space="preserve"> </w:t>
            </w:r>
            <w:r w:rsidRPr="00D332BD">
              <w:rPr>
                <w:b/>
                <w:bCs/>
                <w:strike/>
                <w:lang w:val="uk-UA"/>
              </w:rPr>
              <w:t>(зимовий сезон)</w:t>
            </w:r>
            <w:r w:rsidRPr="00D332BD">
              <w:rPr>
                <w:b/>
                <w:bCs/>
                <w:lang w:val="uk-UA"/>
              </w:rPr>
              <w:t xml:space="preserve"> </w:t>
            </w:r>
            <w:r w:rsidRPr="00D332BD">
              <w:rPr>
                <w:lang w:val="uk-UA"/>
              </w:rPr>
              <w:t>з метою оцінки ризиків, пов'язаних з безпекою постачання електричної енергії, які можуть виникнути протягом зазначених періодів.</w:t>
            </w:r>
          </w:p>
          <w:p w14:paraId="68543414" w14:textId="79FF0A07" w:rsidR="004D62EC" w:rsidRPr="00D332BD" w:rsidRDefault="00EE416A" w:rsidP="00142626">
            <w:pPr>
              <w:tabs>
                <w:tab w:val="left" w:pos="3486"/>
              </w:tabs>
              <w:spacing w:after="0"/>
              <w:ind w:left="-49" w:firstLine="416"/>
              <w:jc w:val="both"/>
            </w:pPr>
            <w:r w:rsidRPr="00EE416A">
              <w:rPr>
                <w:rFonts w:eastAsia="Times New Roman"/>
              </w:rPr>
              <w:t xml:space="preserve">Для проведення сезонної оцінки відповідності (достатності) генеруючих потужностей Користувачі повинні надавати ОСП до 20 лютого та до 20 серпня інформацію (дані) згідно з формами, що оприлюднені на офіційному </w:t>
            </w:r>
            <w:proofErr w:type="spellStart"/>
            <w:r w:rsidRPr="00EE416A">
              <w:rPr>
                <w:rFonts w:eastAsia="Times New Roman"/>
              </w:rPr>
              <w:t>вебсайті</w:t>
            </w:r>
            <w:proofErr w:type="spellEnd"/>
            <w:r w:rsidRPr="00EE416A">
              <w:rPr>
                <w:rFonts w:eastAsia="Times New Roman"/>
              </w:rPr>
              <w:t xml:space="preserve"> ОСП.</w:t>
            </w:r>
          </w:p>
        </w:tc>
        <w:tc>
          <w:tcPr>
            <w:tcW w:w="3827" w:type="dxa"/>
          </w:tcPr>
          <w:p w14:paraId="015ECCFE" w14:textId="7B11ADC9"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rPr>
            </w:pPr>
            <w:r w:rsidRPr="00D332BD">
              <w:rPr>
                <w:lang w:val="uk-UA"/>
              </w:rPr>
              <w:t>Перефразовано з метою зниження кількості уточнень за текстом, що значно спрощує сприйняття інформації за текстом.</w:t>
            </w:r>
          </w:p>
        </w:tc>
        <w:tc>
          <w:tcPr>
            <w:tcW w:w="3686" w:type="dxa"/>
          </w:tcPr>
          <w:p w14:paraId="2CEAEB11" w14:textId="7ED70A20" w:rsidR="004D62EC" w:rsidRPr="00D332BD" w:rsidRDefault="004D62EC" w:rsidP="004D62EC">
            <w:pPr>
              <w:pStyle w:val="TableParagraph"/>
              <w:spacing w:before="120" w:after="120"/>
              <w:ind w:left="0" w:firstLine="334"/>
              <w:jc w:val="both"/>
              <w:rPr>
                <w:b/>
                <w:lang w:val="uk-UA"/>
              </w:rPr>
            </w:pPr>
            <w:r w:rsidRPr="00D332BD">
              <w:rPr>
                <w:b/>
                <w:lang w:val="uk-UA"/>
              </w:rPr>
              <w:t>Пропонує</w:t>
            </w:r>
            <w:r w:rsidR="00142626" w:rsidRPr="00D332BD">
              <w:rPr>
                <w:b/>
                <w:lang w:val="uk-UA"/>
              </w:rPr>
              <w:t>ться</w:t>
            </w:r>
            <w:r w:rsidRPr="00D332BD">
              <w:rPr>
                <w:b/>
                <w:lang w:val="uk-UA"/>
              </w:rPr>
              <w:t xml:space="preserve"> врахувати.</w:t>
            </w:r>
          </w:p>
        </w:tc>
      </w:tr>
      <w:tr w:rsidR="004D62EC" w:rsidRPr="00D332BD" w14:paraId="50807A13" w14:textId="77777777" w:rsidTr="0024236A">
        <w:tc>
          <w:tcPr>
            <w:tcW w:w="710" w:type="dxa"/>
            <w:shd w:val="clear" w:color="auto" w:fill="auto"/>
            <w:tcMar>
              <w:top w:w="100" w:type="dxa"/>
              <w:left w:w="100" w:type="dxa"/>
              <w:bottom w:w="100" w:type="dxa"/>
              <w:right w:w="100" w:type="dxa"/>
            </w:tcMar>
            <w:vAlign w:val="center"/>
          </w:tcPr>
          <w:p w14:paraId="3D377B9E" w14:textId="70D46040" w:rsidR="004D62EC" w:rsidRPr="00D332BD" w:rsidRDefault="00CB2277" w:rsidP="004D62EC">
            <w:pPr>
              <w:tabs>
                <w:tab w:val="left" w:pos="6946"/>
                <w:tab w:val="left" w:pos="7088"/>
              </w:tabs>
              <w:spacing w:before="120" w:after="120"/>
              <w:ind w:left="46"/>
              <w:jc w:val="center"/>
              <w:rPr>
                <w:rStyle w:val="st42"/>
                <w:b/>
              </w:rPr>
            </w:pPr>
            <w:r w:rsidRPr="00D332BD">
              <w:rPr>
                <w:rStyle w:val="st42"/>
                <w:b/>
              </w:rPr>
              <w:t>4.5</w:t>
            </w:r>
          </w:p>
        </w:tc>
        <w:tc>
          <w:tcPr>
            <w:tcW w:w="3927" w:type="dxa"/>
            <w:shd w:val="clear" w:color="auto" w:fill="auto"/>
            <w:tcMar>
              <w:top w:w="100" w:type="dxa"/>
              <w:left w:w="100" w:type="dxa"/>
              <w:bottom w:w="100" w:type="dxa"/>
              <w:right w:w="100" w:type="dxa"/>
            </w:tcMar>
          </w:tcPr>
          <w:p w14:paraId="117E4285" w14:textId="77777777" w:rsidR="00142626" w:rsidRPr="00D332BD" w:rsidRDefault="00142626" w:rsidP="004D62EC">
            <w:pPr>
              <w:spacing w:after="0" w:line="240" w:lineRule="auto"/>
              <w:ind w:firstLine="462"/>
              <w:jc w:val="both"/>
              <w:rPr>
                <w:b/>
              </w:rPr>
            </w:pPr>
          </w:p>
          <w:p w14:paraId="148E2515" w14:textId="1AD8FD68" w:rsidR="004D62EC" w:rsidRPr="00D332BD" w:rsidRDefault="004D62EC" w:rsidP="004D62EC">
            <w:pPr>
              <w:spacing w:after="0" w:line="240" w:lineRule="auto"/>
              <w:ind w:firstLine="462"/>
              <w:jc w:val="both"/>
            </w:pPr>
            <w:r w:rsidRPr="00D332BD">
              <w:t xml:space="preserve">4.5. Сезонна оцінка відповідності (достатності) генеруючих потужностей готується для кожного тижня відповідного періоду. Розрахунки проводяться для базового сценарію балансу потужності в ОЕС України на відповідний період. Якщо в результаті оцінки відповідності (достатності) генеруючих потужностей за базового сценарію ОСП виявлено </w:t>
            </w:r>
            <w:r w:rsidRPr="00D332BD">
              <w:rPr>
                <w:rFonts w:eastAsia="Times New Roman"/>
              </w:rPr>
              <w:t xml:space="preserve">недостатність джерел потужності </w:t>
            </w:r>
            <w:r w:rsidRPr="00D332BD">
              <w:t xml:space="preserve">для покриття попиту на електричну енергію, ОСП робить оцінку причин виникнення </w:t>
            </w:r>
            <w:r w:rsidRPr="00D332BD">
              <w:rPr>
                <w:rFonts w:eastAsia="Times New Roman"/>
              </w:rPr>
              <w:lastRenderedPageBreak/>
              <w:t xml:space="preserve">дефіциту джерел потужності, а також </w:t>
            </w:r>
            <w:r w:rsidRPr="00D332BD">
              <w:t>заходів для його запобігання з урахуванням вимог безпеки постачання та операційної безпеки енергосистеми.</w:t>
            </w:r>
          </w:p>
        </w:tc>
        <w:tc>
          <w:tcPr>
            <w:tcW w:w="3869" w:type="dxa"/>
          </w:tcPr>
          <w:p w14:paraId="63703041"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2C315173" w14:textId="0DBBCB67" w:rsidR="004D62EC" w:rsidRPr="00D332BD" w:rsidRDefault="004D62EC" w:rsidP="00142626">
            <w:pPr>
              <w:tabs>
                <w:tab w:val="left" w:pos="3486"/>
              </w:tabs>
              <w:spacing w:after="0"/>
              <w:ind w:left="-49" w:firstLine="416"/>
              <w:jc w:val="both"/>
            </w:pPr>
            <w:r w:rsidRPr="00D332BD">
              <w:t xml:space="preserve">4.5. Сезонна оцінка відповідності (достатності) генеруючих потужностей готується для кожного тижня відповідного періоду. Розрахунки проводяться для базового сценарію балансу потужності в ОЕС України на відповідний період. Якщо в результаті оцінки відповідності (достатності) генеруючих потужностей за базового сценарію ОСП виявлено </w:t>
            </w:r>
            <w:r w:rsidRPr="00D332BD">
              <w:rPr>
                <w:bCs/>
              </w:rPr>
              <w:t>недостатність</w:t>
            </w:r>
            <w:r w:rsidRPr="00D332BD">
              <w:rPr>
                <w:b/>
                <w:strike/>
              </w:rPr>
              <w:t xml:space="preserve"> </w:t>
            </w:r>
            <w:r w:rsidRPr="00D332BD">
              <w:rPr>
                <w:bCs/>
                <w:strike/>
              </w:rPr>
              <w:t>джерел потужності</w:t>
            </w:r>
            <w:r w:rsidRPr="00D332BD">
              <w:rPr>
                <w:bCs/>
              </w:rPr>
              <w:t xml:space="preserve"> </w:t>
            </w:r>
            <w:r w:rsidRPr="00D332BD">
              <w:rPr>
                <w:b/>
              </w:rPr>
              <w:t xml:space="preserve">генеруючих потужностей, УЗЕ та заходів </w:t>
            </w:r>
            <w:r w:rsidRPr="00D332BD">
              <w:rPr>
                <w:b/>
              </w:rPr>
              <w:lastRenderedPageBreak/>
              <w:t xml:space="preserve">управління попитом </w:t>
            </w:r>
            <w:r w:rsidRPr="00D332BD">
              <w:rPr>
                <w:bCs/>
              </w:rPr>
              <w:t xml:space="preserve">для покриття попиту на електричну енергію, ОСП робить оцінку причин виникнення </w:t>
            </w:r>
            <w:r w:rsidRPr="00D332BD">
              <w:rPr>
                <w:bCs/>
                <w:strike/>
              </w:rPr>
              <w:t xml:space="preserve">дефіциту джерел потужності </w:t>
            </w:r>
            <w:r w:rsidRPr="00D332BD">
              <w:rPr>
                <w:b/>
                <w:bCs/>
              </w:rPr>
              <w:t>їх недостатності</w:t>
            </w:r>
            <w:r w:rsidRPr="00D332BD">
              <w:rPr>
                <w:bCs/>
              </w:rPr>
              <w:t>, а</w:t>
            </w:r>
            <w:r w:rsidRPr="00D332BD">
              <w:t xml:space="preserve"> також заходів для </w:t>
            </w:r>
            <w:r w:rsidRPr="00D332BD">
              <w:rPr>
                <w:strike/>
              </w:rPr>
              <w:t>його</w:t>
            </w:r>
            <w:r w:rsidRPr="00D332BD">
              <w:t xml:space="preserve"> </w:t>
            </w:r>
            <w:r w:rsidRPr="00D332BD">
              <w:rPr>
                <w:b/>
              </w:rPr>
              <w:t>її</w:t>
            </w:r>
            <w:r w:rsidRPr="00D332BD">
              <w:t xml:space="preserve"> запобігання з урахуванням вимог безпеки постачання </w:t>
            </w:r>
            <w:r w:rsidRPr="00D332BD">
              <w:rPr>
                <w:b/>
                <w:bCs/>
              </w:rPr>
              <w:t>електричної енергії</w:t>
            </w:r>
            <w:r w:rsidRPr="00D332BD">
              <w:t xml:space="preserve"> та операційної безпеки енергосистеми.</w:t>
            </w:r>
          </w:p>
        </w:tc>
        <w:tc>
          <w:tcPr>
            <w:tcW w:w="3827" w:type="dxa"/>
          </w:tcPr>
          <w:p w14:paraId="7B0E72CE" w14:textId="7876E9E8"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rPr>
            </w:pPr>
            <w:r w:rsidRPr="00D332BD">
              <w:rPr>
                <w:lang w:val="uk-UA"/>
              </w:rPr>
              <w:lastRenderedPageBreak/>
              <w:t xml:space="preserve">Уточнена редакція із врахуванням вилучення з </w:t>
            </w:r>
            <w:proofErr w:type="spellStart"/>
            <w:r w:rsidRPr="00D332BD">
              <w:rPr>
                <w:lang w:val="uk-UA"/>
              </w:rPr>
              <w:t>Проєкту</w:t>
            </w:r>
            <w:proofErr w:type="spellEnd"/>
            <w:r w:rsidRPr="00D332BD">
              <w:rPr>
                <w:lang w:val="uk-UA"/>
              </w:rPr>
              <w:t xml:space="preserve"> терміну «джерело потужності» та заміни «</w:t>
            </w:r>
            <w:r w:rsidRPr="00D332BD">
              <w:rPr>
                <w:b/>
                <w:lang w:val="uk-UA"/>
              </w:rPr>
              <w:t>дефіциту</w:t>
            </w:r>
            <w:r w:rsidRPr="00D332BD">
              <w:rPr>
                <w:lang w:val="uk-UA"/>
              </w:rPr>
              <w:t>» на «</w:t>
            </w:r>
            <w:r w:rsidRPr="00D332BD">
              <w:rPr>
                <w:b/>
                <w:lang w:val="uk-UA"/>
              </w:rPr>
              <w:t xml:space="preserve">недостатність </w:t>
            </w:r>
            <w:r w:rsidRPr="00D332BD">
              <w:rPr>
                <w:lang w:val="uk-UA"/>
              </w:rPr>
              <w:t>генеруючих потужностей, УЗЕ та заходів управління попитом</w:t>
            </w:r>
            <w:r w:rsidRPr="00D332BD">
              <w:rPr>
                <w:b/>
                <w:lang w:val="uk-UA"/>
              </w:rPr>
              <w:t xml:space="preserve"> </w:t>
            </w:r>
            <w:r w:rsidRPr="00D332BD">
              <w:rPr>
                <w:bCs/>
                <w:lang w:val="uk-UA"/>
              </w:rPr>
              <w:t>для покриття попиту на електричну енергію.</w:t>
            </w:r>
          </w:p>
        </w:tc>
        <w:tc>
          <w:tcPr>
            <w:tcW w:w="3686" w:type="dxa"/>
          </w:tcPr>
          <w:p w14:paraId="04F87208" w14:textId="776E85AB" w:rsidR="004D62EC" w:rsidRPr="00D332BD" w:rsidRDefault="004D62EC" w:rsidP="004D62EC">
            <w:pPr>
              <w:spacing w:before="120" w:after="120"/>
              <w:jc w:val="both"/>
              <w:rPr>
                <w:b/>
              </w:rPr>
            </w:pPr>
            <w:r w:rsidRPr="00D332BD">
              <w:rPr>
                <w:b/>
              </w:rPr>
              <w:t>Вище по тексту використовується «дефіцит потужності». Пропонує</w:t>
            </w:r>
            <w:r w:rsidR="00142626" w:rsidRPr="00D332BD">
              <w:rPr>
                <w:b/>
              </w:rPr>
              <w:t>ться</w:t>
            </w:r>
            <w:r w:rsidRPr="00D332BD">
              <w:rPr>
                <w:b/>
              </w:rPr>
              <w:t xml:space="preserve"> врахувати частково в наступній редакції:</w:t>
            </w:r>
          </w:p>
          <w:p w14:paraId="7457345B" w14:textId="5DA1F2A3" w:rsidR="004D62EC" w:rsidRPr="00D332BD" w:rsidRDefault="004D62EC" w:rsidP="004D62EC">
            <w:pPr>
              <w:pStyle w:val="TableParagraph"/>
              <w:spacing w:before="120" w:after="120"/>
              <w:ind w:left="0" w:firstLine="334"/>
              <w:jc w:val="both"/>
              <w:rPr>
                <w:b/>
                <w:lang w:val="uk-UA"/>
              </w:rPr>
            </w:pPr>
            <w:r w:rsidRPr="00D332BD">
              <w:rPr>
                <w:lang w:val="uk-UA"/>
              </w:rPr>
              <w:t xml:space="preserve">«4.5. Сезонна оцінка відповідності (достатності) генеруючих потужностей готується для кожного тижня відповідного періоду. Розрахунки проводяться для базового сценарію балансу потужності в ОЕС України на відповідний період. Якщо в результаті оцінки відповідності </w:t>
            </w:r>
            <w:r w:rsidRPr="00D332BD">
              <w:rPr>
                <w:lang w:val="uk-UA"/>
              </w:rPr>
              <w:lastRenderedPageBreak/>
              <w:t xml:space="preserve">(достатності) генеруючих потужностей за базового сценарію ОСП виявлено недостатність </w:t>
            </w:r>
            <w:r w:rsidRPr="00D332BD">
              <w:rPr>
                <w:b/>
                <w:lang w:val="uk-UA"/>
              </w:rPr>
              <w:t>джерел потужності</w:t>
            </w:r>
            <w:r w:rsidRPr="00D332BD">
              <w:rPr>
                <w:lang w:val="uk-UA"/>
              </w:rPr>
              <w:t xml:space="preserve"> для покриття попиту на електричну енергію, ОСП робить оцінку причин виникнення </w:t>
            </w:r>
            <w:r w:rsidRPr="00D332BD">
              <w:rPr>
                <w:b/>
                <w:lang w:val="uk-UA"/>
              </w:rPr>
              <w:t>дефіциту джерел потужності</w:t>
            </w:r>
            <w:r w:rsidRPr="00D332BD">
              <w:rPr>
                <w:lang w:val="uk-UA"/>
              </w:rPr>
              <w:t xml:space="preserve">, а також заходів для </w:t>
            </w:r>
            <w:r w:rsidRPr="00D332BD">
              <w:rPr>
                <w:b/>
                <w:lang w:val="uk-UA"/>
              </w:rPr>
              <w:t>його</w:t>
            </w:r>
            <w:r w:rsidRPr="00D332BD">
              <w:rPr>
                <w:lang w:val="uk-UA"/>
              </w:rPr>
              <w:t xml:space="preserve"> запобігання з урахуванням вимог безпеки постачання </w:t>
            </w:r>
            <w:r w:rsidRPr="00D332BD">
              <w:rPr>
                <w:b/>
                <w:lang w:val="uk-UA"/>
              </w:rPr>
              <w:t>електричної енергії</w:t>
            </w:r>
            <w:r w:rsidRPr="00D332BD">
              <w:rPr>
                <w:lang w:val="uk-UA"/>
              </w:rPr>
              <w:t xml:space="preserve"> та операційної безпеки енергосистеми.»</w:t>
            </w:r>
          </w:p>
        </w:tc>
      </w:tr>
      <w:tr w:rsidR="004D62EC" w:rsidRPr="00D332BD" w14:paraId="19EE167A" w14:textId="77777777" w:rsidTr="0024236A">
        <w:tc>
          <w:tcPr>
            <w:tcW w:w="710" w:type="dxa"/>
            <w:shd w:val="clear" w:color="auto" w:fill="auto"/>
            <w:tcMar>
              <w:top w:w="100" w:type="dxa"/>
              <w:left w:w="100" w:type="dxa"/>
              <w:bottom w:w="100" w:type="dxa"/>
              <w:right w:w="100" w:type="dxa"/>
            </w:tcMar>
            <w:vAlign w:val="center"/>
          </w:tcPr>
          <w:p w14:paraId="58B4E770" w14:textId="670AB405" w:rsidR="004D62EC" w:rsidRPr="00D332BD" w:rsidRDefault="00CB2277" w:rsidP="004D62EC">
            <w:pPr>
              <w:tabs>
                <w:tab w:val="left" w:pos="6946"/>
                <w:tab w:val="left" w:pos="7088"/>
              </w:tabs>
              <w:spacing w:before="120" w:after="120"/>
              <w:ind w:left="46"/>
              <w:jc w:val="center"/>
              <w:rPr>
                <w:rStyle w:val="st42"/>
                <w:b/>
              </w:rPr>
            </w:pPr>
            <w:r w:rsidRPr="00D332BD">
              <w:rPr>
                <w:rStyle w:val="st42"/>
                <w:b/>
              </w:rPr>
              <w:lastRenderedPageBreak/>
              <w:t>4.6</w:t>
            </w:r>
          </w:p>
        </w:tc>
        <w:tc>
          <w:tcPr>
            <w:tcW w:w="3927" w:type="dxa"/>
            <w:shd w:val="clear" w:color="auto" w:fill="auto"/>
            <w:tcMar>
              <w:top w:w="100" w:type="dxa"/>
              <w:left w:w="100" w:type="dxa"/>
              <w:bottom w:w="100" w:type="dxa"/>
              <w:right w:w="100" w:type="dxa"/>
            </w:tcMar>
          </w:tcPr>
          <w:p w14:paraId="7FF27EF7" w14:textId="77777777" w:rsidR="00142626" w:rsidRPr="00D332BD" w:rsidRDefault="00142626" w:rsidP="00142626">
            <w:pPr>
              <w:spacing w:after="0"/>
              <w:jc w:val="both"/>
              <w:rPr>
                <w:b/>
              </w:rPr>
            </w:pPr>
          </w:p>
          <w:p w14:paraId="28E64C08" w14:textId="33CAA396" w:rsidR="004D62EC" w:rsidRPr="00D332BD" w:rsidRDefault="004D62EC" w:rsidP="00CB2277">
            <w:pPr>
              <w:ind w:firstLine="462"/>
              <w:jc w:val="both"/>
            </w:pPr>
            <w:r w:rsidRPr="00D332BD">
              <w:t xml:space="preserve">4.6. ОСП оприлюднює результати оцінки відповідності (достатності) генеруючих потужностей для зимового сезону до 15 вересня та результати оцінки відповідності (достатності) генеруючих потужностей для літнього сезону до 15 березня на офіційному </w:t>
            </w:r>
            <w:proofErr w:type="spellStart"/>
            <w:r w:rsidRPr="00D332BD">
              <w:t>вебсайті</w:t>
            </w:r>
            <w:proofErr w:type="spellEnd"/>
            <w:r w:rsidRPr="00D332BD">
              <w:t>.</w:t>
            </w:r>
          </w:p>
          <w:p w14:paraId="2F1F8B35" w14:textId="25FF8934" w:rsidR="004D62EC" w:rsidRPr="00D332BD" w:rsidRDefault="004D62EC" w:rsidP="00CB2277">
            <w:pPr>
              <w:spacing w:after="0" w:line="240" w:lineRule="auto"/>
              <w:ind w:firstLine="462"/>
              <w:jc w:val="both"/>
            </w:pPr>
            <w:r w:rsidRPr="00D332BD">
              <w:t>Відповідна інформація має бути прозорою, містити основні вхідні та вихідні дані, бути вичерпною та інформативною.</w:t>
            </w:r>
          </w:p>
        </w:tc>
        <w:tc>
          <w:tcPr>
            <w:tcW w:w="3869" w:type="dxa"/>
          </w:tcPr>
          <w:p w14:paraId="61F80919"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t>НЕК «УКРЕНЕРГО»</w:t>
            </w:r>
          </w:p>
          <w:p w14:paraId="573F4F81" w14:textId="77777777" w:rsidR="004D62EC" w:rsidRPr="00D332BD" w:rsidRDefault="004D62EC" w:rsidP="00142626">
            <w:pPr>
              <w:pStyle w:val="TableParagraph"/>
              <w:tabs>
                <w:tab w:val="left" w:pos="3486"/>
              </w:tabs>
              <w:ind w:left="-49" w:firstLine="416"/>
              <w:jc w:val="both"/>
              <w:rPr>
                <w:lang w:val="uk-UA"/>
              </w:rPr>
            </w:pPr>
            <w:r w:rsidRPr="00D332BD">
              <w:rPr>
                <w:lang w:val="uk-UA"/>
              </w:rPr>
              <w:t xml:space="preserve">4.6. ОСП оприлюднює результати оцінки відповідності (достатності) генеруючих потужностей для </w:t>
            </w:r>
            <w:r w:rsidRPr="00D332BD">
              <w:rPr>
                <w:bCs/>
                <w:lang w:val="uk-UA"/>
              </w:rPr>
              <w:t xml:space="preserve">зимового </w:t>
            </w:r>
            <w:r w:rsidRPr="00D332BD">
              <w:rPr>
                <w:lang w:val="uk-UA"/>
              </w:rPr>
              <w:t>сезону до 15 вересня</w:t>
            </w:r>
            <w:r w:rsidRPr="00D332BD">
              <w:rPr>
                <w:spacing w:val="-40"/>
                <w:lang w:val="uk-UA"/>
              </w:rPr>
              <w:t xml:space="preserve"> </w:t>
            </w:r>
            <w:r w:rsidRPr="00D332BD">
              <w:rPr>
                <w:lang w:val="uk-UA"/>
              </w:rPr>
              <w:t>та</w:t>
            </w:r>
            <w:r w:rsidRPr="00D332BD">
              <w:rPr>
                <w:spacing w:val="-41"/>
                <w:lang w:val="uk-UA"/>
              </w:rPr>
              <w:t xml:space="preserve"> </w:t>
            </w:r>
            <w:r w:rsidRPr="00D332BD">
              <w:rPr>
                <w:bCs/>
                <w:lang w:val="uk-UA"/>
              </w:rPr>
              <w:t>результати</w:t>
            </w:r>
            <w:r w:rsidRPr="00D332BD">
              <w:rPr>
                <w:bCs/>
                <w:spacing w:val="-40"/>
                <w:lang w:val="uk-UA"/>
              </w:rPr>
              <w:t xml:space="preserve"> </w:t>
            </w:r>
            <w:r w:rsidRPr="00D332BD">
              <w:rPr>
                <w:lang w:val="uk-UA"/>
              </w:rPr>
              <w:t>оцінки</w:t>
            </w:r>
            <w:r w:rsidRPr="00D332BD">
              <w:rPr>
                <w:spacing w:val="-40"/>
                <w:lang w:val="uk-UA"/>
              </w:rPr>
              <w:t xml:space="preserve"> </w:t>
            </w:r>
            <w:r w:rsidRPr="00D332BD">
              <w:rPr>
                <w:lang w:val="uk-UA"/>
              </w:rPr>
              <w:t xml:space="preserve">відповідності (достатності) генеруючих потужностей для </w:t>
            </w:r>
            <w:r w:rsidRPr="00D332BD">
              <w:rPr>
                <w:bCs/>
                <w:lang w:val="uk-UA"/>
              </w:rPr>
              <w:t>літнього</w:t>
            </w:r>
            <w:r w:rsidRPr="00D332BD">
              <w:rPr>
                <w:bCs/>
                <w:spacing w:val="-38"/>
                <w:lang w:val="uk-UA"/>
              </w:rPr>
              <w:t xml:space="preserve"> </w:t>
            </w:r>
            <w:r w:rsidRPr="00D332BD">
              <w:rPr>
                <w:lang w:val="uk-UA"/>
              </w:rPr>
              <w:t>сезону</w:t>
            </w:r>
            <w:r w:rsidRPr="00D332BD">
              <w:rPr>
                <w:spacing w:val="-37"/>
                <w:lang w:val="uk-UA"/>
              </w:rPr>
              <w:t xml:space="preserve"> </w:t>
            </w:r>
            <w:r w:rsidRPr="00D332BD">
              <w:rPr>
                <w:lang w:val="uk-UA"/>
              </w:rPr>
              <w:t>до</w:t>
            </w:r>
            <w:r w:rsidRPr="00D332BD">
              <w:rPr>
                <w:spacing w:val="-45"/>
                <w:lang w:val="uk-UA"/>
              </w:rPr>
              <w:t xml:space="preserve"> </w:t>
            </w:r>
            <w:r w:rsidRPr="00D332BD">
              <w:rPr>
                <w:lang w:val="uk-UA"/>
              </w:rPr>
              <w:t>15</w:t>
            </w:r>
            <w:r w:rsidRPr="00D332BD">
              <w:rPr>
                <w:spacing w:val="-37"/>
                <w:lang w:val="uk-UA"/>
              </w:rPr>
              <w:t xml:space="preserve"> </w:t>
            </w:r>
            <w:r w:rsidRPr="00D332BD">
              <w:rPr>
                <w:lang w:val="uk-UA"/>
              </w:rPr>
              <w:t>березня</w:t>
            </w:r>
            <w:r w:rsidRPr="00D332BD">
              <w:rPr>
                <w:spacing w:val="-38"/>
                <w:lang w:val="uk-UA"/>
              </w:rPr>
              <w:t xml:space="preserve"> </w:t>
            </w:r>
            <w:r w:rsidRPr="00D332BD">
              <w:rPr>
                <w:lang w:val="uk-UA"/>
              </w:rPr>
              <w:t>на</w:t>
            </w:r>
            <w:r w:rsidRPr="00D332BD">
              <w:rPr>
                <w:spacing w:val="-37"/>
                <w:lang w:val="uk-UA"/>
              </w:rPr>
              <w:t xml:space="preserve"> </w:t>
            </w:r>
            <w:r w:rsidRPr="00D332BD">
              <w:rPr>
                <w:b/>
                <w:bCs/>
                <w:lang w:val="uk-UA"/>
              </w:rPr>
              <w:t xml:space="preserve">власному </w:t>
            </w:r>
            <w:r w:rsidRPr="00D332BD">
              <w:rPr>
                <w:bCs/>
                <w:lang w:val="uk-UA"/>
              </w:rPr>
              <w:t>офіційному</w:t>
            </w:r>
            <w:r w:rsidRPr="00D332BD">
              <w:rPr>
                <w:lang w:val="uk-UA"/>
              </w:rPr>
              <w:t xml:space="preserve"> </w:t>
            </w:r>
            <w:proofErr w:type="spellStart"/>
            <w:r w:rsidRPr="00D332BD">
              <w:rPr>
                <w:lang w:val="uk-UA"/>
              </w:rPr>
              <w:t>вебсайті</w:t>
            </w:r>
            <w:proofErr w:type="spellEnd"/>
            <w:r w:rsidRPr="00D332BD">
              <w:rPr>
                <w:lang w:val="uk-UA"/>
              </w:rPr>
              <w:t>.</w:t>
            </w:r>
          </w:p>
          <w:p w14:paraId="682C29B9" w14:textId="5346C33E" w:rsidR="004D62EC" w:rsidRPr="00D332BD" w:rsidRDefault="008450E6" w:rsidP="00142626">
            <w:pPr>
              <w:tabs>
                <w:tab w:val="left" w:pos="3486"/>
              </w:tabs>
              <w:spacing w:after="0"/>
              <w:ind w:left="-49" w:firstLine="416"/>
              <w:jc w:val="both"/>
            </w:pPr>
            <w:r w:rsidRPr="008450E6">
              <w:t>Відповідна інформація має бути прозорою, містити основні вхідні та вихідні дані, бути вичерпною та інформативною.</w:t>
            </w:r>
          </w:p>
        </w:tc>
        <w:tc>
          <w:tcPr>
            <w:tcW w:w="3827" w:type="dxa"/>
          </w:tcPr>
          <w:p w14:paraId="01498443" w14:textId="6CEDD9F7"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rPr>
            </w:pPr>
            <w:r w:rsidRPr="00D332BD">
              <w:rPr>
                <w:lang w:val="uk-UA"/>
              </w:rPr>
              <w:t xml:space="preserve">Необхідно вказати, що опублікування має відбутись на </w:t>
            </w:r>
            <w:r w:rsidRPr="00D332BD">
              <w:rPr>
                <w:u w:val="single"/>
                <w:lang w:val="uk-UA"/>
              </w:rPr>
              <w:t>власному</w:t>
            </w:r>
            <w:r w:rsidRPr="00D332BD">
              <w:rPr>
                <w:lang w:val="uk-UA"/>
              </w:rPr>
              <w:t xml:space="preserve"> офіційному </w:t>
            </w:r>
            <w:proofErr w:type="spellStart"/>
            <w:r w:rsidRPr="00D332BD">
              <w:rPr>
                <w:lang w:val="uk-UA"/>
              </w:rPr>
              <w:t>вебсайті</w:t>
            </w:r>
            <w:proofErr w:type="spellEnd"/>
            <w:r w:rsidRPr="00D332BD">
              <w:rPr>
                <w:lang w:val="uk-UA"/>
              </w:rPr>
              <w:t xml:space="preserve"> ОСП, а не на </w:t>
            </w:r>
            <w:proofErr w:type="spellStart"/>
            <w:r w:rsidRPr="00D332BD">
              <w:rPr>
                <w:lang w:val="uk-UA"/>
              </w:rPr>
              <w:t>вебсайті</w:t>
            </w:r>
            <w:proofErr w:type="spellEnd"/>
            <w:r w:rsidRPr="00D332BD">
              <w:rPr>
                <w:lang w:val="uk-UA"/>
              </w:rPr>
              <w:t xml:space="preserve"> іншої організації.</w:t>
            </w:r>
          </w:p>
        </w:tc>
        <w:tc>
          <w:tcPr>
            <w:tcW w:w="3686" w:type="dxa"/>
          </w:tcPr>
          <w:p w14:paraId="7C63C0F3" w14:textId="2D37E885" w:rsidR="004D62EC" w:rsidRPr="00D332BD" w:rsidRDefault="004D62EC" w:rsidP="004D62EC">
            <w:pPr>
              <w:pStyle w:val="TableParagraph"/>
              <w:spacing w:before="120" w:after="120"/>
              <w:ind w:left="0" w:firstLine="334"/>
              <w:jc w:val="both"/>
              <w:rPr>
                <w:b/>
                <w:lang w:val="uk-UA"/>
              </w:rPr>
            </w:pPr>
            <w:r w:rsidRPr="00D332BD">
              <w:rPr>
                <w:b/>
                <w:lang w:val="uk-UA"/>
              </w:rPr>
              <w:t>Пропонує</w:t>
            </w:r>
            <w:r w:rsidR="00142626" w:rsidRPr="00D332BD">
              <w:rPr>
                <w:b/>
                <w:lang w:val="uk-UA"/>
              </w:rPr>
              <w:t>ться</w:t>
            </w:r>
            <w:r w:rsidRPr="00D332BD">
              <w:rPr>
                <w:b/>
                <w:lang w:val="uk-UA"/>
              </w:rPr>
              <w:t xml:space="preserve"> врахувати.</w:t>
            </w:r>
          </w:p>
        </w:tc>
      </w:tr>
      <w:tr w:rsidR="004D62EC" w:rsidRPr="00D332BD" w14:paraId="7B5FF49B" w14:textId="77777777" w:rsidTr="0024236A">
        <w:tc>
          <w:tcPr>
            <w:tcW w:w="710" w:type="dxa"/>
            <w:shd w:val="clear" w:color="auto" w:fill="auto"/>
            <w:tcMar>
              <w:top w:w="100" w:type="dxa"/>
              <w:left w:w="100" w:type="dxa"/>
              <w:bottom w:w="100" w:type="dxa"/>
              <w:right w:w="100" w:type="dxa"/>
            </w:tcMar>
            <w:vAlign w:val="center"/>
          </w:tcPr>
          <w:p w14:paraId="5DE1106C" w14:textId="33CB9623" w:rsidR="004D62EC" w:rsidRPr="00D332BD" w:rsidRDefault="00CB2277" w:rsidP="004D62EC">
            <w:pPr>
              <w:tabs>
                <w:tab w:val="left" w:pos="6946"/>
                <w:tab w:val="left" w:pos="7088"/>
              </w:tabs>
              <w:spacing w:before="120" w:after="120"/>
              <w:ind w:left="46"/>
              <w:jc w:val="center"/>
              <w:rPr>
                <w:rStyle w:val="st42"/>
                <w:b/>
              </w:rPr>
            </w:pPr>
            <w:r w:rsidRPr="00D332BD">
              <w:rPr>
                <w:rStyle w:val="st42"/>
                <w:b/>
              </w:rPr>
              <w:t>4.7</w:t>
            </w:r>
          </w:p>
        </w:tc>
        <w:tc>
          <w:tcPr>
            <w:tcW w:w="3927" w:type="dxa"/>
            <w:shd w:val="clear" w:color="auto" w:fill="auto"/>
            <w:tcMar>
              <w:top w:w="100" w:type="dxa"/>
              <w:left w:w="100" w:type="dxa"/>
              <w:bottom w:w="100" w:type="dxa"/>
              <w:right w:w="100" w:type="dxa"/>
            </w:tcMar>
          </w:tcPr>
          <w:p w14:paraId="0DE5C066" w14:textId="77777777" w:rsidR="00142626" w:rsidRPr="00D332BD" w:rsidRDefault="00142626" w:rsidP="004D62EC">
            <w:pPr>
              <w:spacing w:after="0" w:line="240" w:lineRule="auto"/>
              <w:ind w:firstLine="462"/>
              <w:jc w:val="both"/>
              <w:rPr>
                <w:b/>
              </w:rPr>
            </w:pPr>
          </w:p>
          <w:p w14:paraId="1E3FF1BA" w14:textId="60A0A4F9" w:rsidR="004D62EC" w:rsidRPr="00D332BD" w:rsidRDefault="004D62EC" w:rsidP="004D62EC">
            <w:pPr>
              <w:spacing w:after="0" w:line="240" w:lineRule="auto"/>
              <w:ind w:firstLine="462"/>
              <w:jc w:val="both"/>
            </w:pPr>
            <w:r w:rsidRPr="00D332BD">
              <w:t xml:space="preserve">4.7. Якщо за результатами проведення короткострокової оцінки відповідності (достатності) генеруючих потужностей (у тому числі сезонної) виявлено ризики недостатності джерел потужності для покриття прогнозованого попиту на електричну енергію у періоді, для якого проводилась оцінка, ОСП  відповідно до Правил про безпеку постачання невідкладно повідомляє про це </w:t>
            </w:r>
            <w:r w:rsidRPr="00D332BD">
              <w:lastRenderedPageBreak/>
              <w:t>Регулятора та центральний орган виконавчої влади, що забезпечує формування та реалізацію державної політики в електроенергетичному комплексі, та надає пропозиції (план дій) щодо відповідних превентивних заходів.</w:t>
            </w:r>
          </w:p>
        </w:tc>
        <w:tc>
          <w:tcPr>
            <w:tcW w:w="3869" w:type="dxa"/>
          </w:tcPr>
          <w:p w14:paraId="0381FBF9"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16293507" w14:textId="110671B1" w:rsidR="004D62EC" w:rsidRPr="00D332BD" w:rsidRDefault="004D62EC" w:rsidP="00142626">
            <w:pPr>
              <w:tabs>
                <w:tab w:val="left" w:pos="3486"/>
              </w:tabs>
              <w:spacing w:after="0"/>
              <w:ind w:left="-49" w:firstLine="416"/>
              <w:jc w:val="both"/>
            </w:pPr>
            <w:r w:rsidRPr="00D332BD">
              <w:t>4.7. Якщо за результатами проведення короткострокової оцінки відповідності (достатності) генеруючих потужностей (у тому числі сезонної) виявлено ризики недостатності</w:t>
            </w:r>
            <w:r w:rsidRPr="00D332BD">
              <w:rPr>
                <w:strike/>
              </w:rPr>
              <w:t xml:space="preserve"> </w:t>
            </w:r>
            <w:r w:rsidRPr="00D332BD">
              <w:rPr>
                <w:b/>
                <w:strike/>
              </w:rPr>
              <w:t>джерел потужності</w:t>
            </w:r>
            <w:r w:rsidRPr="00D332BD">
              <w:rPr>
                <w:b/>
              </w:rPr>
              <w:t xml:space="preserve"> генеруючих потужностей, УЗЕ, заходів управління попитом</w:t>
            </w:r>
            <w:r w:rsidRPr="00D332BD">
              <w:t xml:space="preserve"> для покриття прогнозованого попиту на електричну енергію </w:t>
            </w:r>
            <w:r w:rsidRPr="00D332BD">
              <w:rPr>
                <w:b/>
                <w:bCs/>
              </w:rPr>
              <w:t xml:space="preserve">та забезпечення необхідного резерву </w:t>
            </w:r>
            <w:r w:rsidRPr="00D332BD">
              <w:t xml:space="preserve">у періоді, для якого </w:t>
            </w:r>
            <w:r w:rsidRPr="00D332BD">
              <w:lastRenderedPageBreak/>
              <w:t>проводилась оцінка, ОСП відповідно до Правил про безпеку постачання невідкладно повідомляє про це Регулятора та центральний орган виконавчої влади, що забезпечує формування та реалізацію державної політики в електроенергетичному комплексі, та надає пропозиції (план дій) щодо відповідних превентивних заходів.</w:t>
            </w:r>
          </w:p>
        </w:tc>
        <w:tc>
          <w:tcPr>
            <w:tcW w:w="3827" w:type="dxa"/>
          </w:tcPr>
          <w:p w14:paraId="45E419D2" w14:textId="3F44492D"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rPr>
            </w:pPr>
            <w:r w:rsidRPr="00D332BD">
              <w:rPr>
                <w:lang w:val="uk-UA"/>
              </w:rPr>
              <w:lastRenderedPageBreak/>
              <w:t xml:space="preserve">Запропоновано навести мету оцінки у повному обсязі відповідно до Закону України «Про ринок електричної енергії», що також відображено повною мірою у назві самого Звіту (нормально функціонуюча енергосистема задовольняє попит на електричну енергію та необхідні резерви). Низку аналогій можна провести із дослідженнями достатності/відповідності (або </w:t>
            </w:r>
            <w:r w:rsidRPr="00D332BD">
              <w:rPr>
                <w:lang w:val="uk-UA"/>
              </w:rPr>
              <w:lastRenderedPageBreak/>
              <w:t>адекватності) ENTSO-E та країн-членів ENTSO-E.</w:t>
            </w:r>
          </w:p>
        </w:tc>
        <w:tc>
          <w:tcPr>
            <w:tcW w:w="3686" w:type="dxa"/>
          </w:tcPr>
          <w:p w14:paraId="39B80DD4" w14:textId="1ADAA0C7" w:rsidR="004D62EC" w:rsidRPr="00D332BD" w:rsidRDefault="004D62EC" w:rsidP="004D62EC">
            <w:pPr>
              <w:spacing w:before="120" w:after="120"/>
              <w:jc w:val="both"/>
              <w:rPr>
                <w:b/>
              </w:rPr>
            </w:pPr>
            <w:r w:rsidRPr="00D332BD">
              <w:rPr>
                <w:b/>
              </w:rPr>
              <w:lastRenderedPageBreak/>
              <w:t>Пропонує</w:t>
            </w:r>
            <w:r w:rsidR="00142626" w:rsidRPr="00D332BD">
              <w:rPr>
                <w:b/>
              </w:rPr>
              <w:t>ться</w:t>
            </w:r>
            <w:r w:rsidRPr="00D332BD">
              <w:rPr>
                <w:b/>
              </w:rPr>
              <w:t xml:space="preserve"> врахувати частково в наступній редакції:</w:t>
            </w:r>
          </w:p>
          <w:p w14:paraId="5ABF63AE" w14:textId="7D5D1BF9" w:rsidR="004D62EC" w:rsidRPr="00D332BD" w:rsidRDefault="004D62EC" w:rsidP="004D62EC">
            <w:pPr>
              <w:pStyle w:val="TableParagraph"/>
              <w:spacing w:before="120" w:after="120"/>
              <w:ind w:left="0" w:firstLine="334"/>
              <w:jc w:val="both"/>
              <w:rPr>
                <w:b/>
                <w:lang w:val="uk-UA"/>
              </w:rPr>
            </w:pPr>
            <w:r w:rsidRPr="00D332BD">
              <w:rPr>
                <w:lang w:val="uk-UA"/>
              </w:rPr>
              <w:t xml:space="preserve">«4.7. Якщо за результатами проведення короткострокової оцінки відповідності (достатності) генеруючих потужностей (у тому числі сезонної) виявлено ризики недостатності </w:t>
            </w:r>
            <w:r w:rsidRPr="00D332BD">
              <w:rPr>
                <w:b/>
                <w:lang w:val="uk-UA"/>
              </w:rPr>
              <w:t>джерел потужності</w:t>
            </w:r>
            <w:r w:rsidRPr="00D332BD">
              <w:rPr>
                <w:lang w:val="uk-UA"/>
              </w:rPr>
              <w:t xml:space="preserve"> для покриття прогнозованого попиту на електричну енергію </w:t>
            </w:r>
            <w:r w:rsidRPr="00D332BD">
              <w:rPr>
                <w:b/>
                <w:bCs/>
                <w:lang w:val="uk-UA"/>
              </w:rPr>
              <w:t>та забезпечення необхідного резерву</w:t>
            </w:r>
            <w:r w:rsidRPr="00D332BD">
              <w:rPr>
                <w:lang w:val="uk-UA"/>
              </w:rPr>
              <w:t xml:space="preserve"> у </w:t>
            </w:r>
            <w:r w:rsidRPr="00D332BD">
              <w:rPr>
                <w:lang w:val="uk-UA"/>
              </w:rPr>
              <w:lastRenderedPageBreak/>
              <w:t>періоді, для якого проводилась оцінка, ОСП  відповідно до Правил про безпеку постачання невідкладно повідомляє про це Регулятора та центральний орган виконавчої влади, що забезпечує формування та реалізацію державної політики в електроенергетичному комплексі, та надає пропозиції (план дій) щодо відповідних превентивних заходів.»</w:t>
            </w:r>
          </w:p>
        </w:tc>
      </w:tr>
      <w:tr w:rsidR="004D62EC" w:rsidRPr="00D332BD" w14:paraId="3FC69705" w14:textId="77777777" w:rsidTr="0024236A">
        <w:tc>
          <w:tcPr>
            <w:tcW w:w="710" w:type="dxa"/>
            <w:shd w:val="clear" w:color="auto" w:fill="auto"/>
            <w:tcMar>
              <w:top w:w="100" w:type="dxa"/>
              <w:left w:w="100" w:type="dxa"/>
              <w:bottom w:w="100" w:type="dxa"/>
              <w:right w:w="100" w:type="dxa"/>
            </w:tcMar>
            <w:vAlign w:val="center"/>
          </w:tcPr>
          <w:p w14:paraId="2B37DBD1" w14:textId="767F5D08" w:rsidR="004D62EC" w:rsidRPr="00D332BD" w:rsidRDefault="00CB2277" w:rsidP="004D62EC">
            <w:pPr>
              <w:tabs>
                <w:tab w:val="left" w:pos="6946"/>
                <w:tab w:val="left" w:pos="7088"/>
              </w:tabs>
              <w:spacing w:before="120" w:after="120"/>
              <w:ind w:left="46"/>
              <w:jc w:val="center"/>
              <w:rPr>
                <w:rStyle w:val="st42"/>
                <w:b/>
              </w:rPr>
            </w:pPr>
            <w:r w:rsidRPr="00D332BD">
              <w:rPr>
                <w:rStyle w:val="st42"/>
                <w:b/>
              </w:rPr>
              <w:lastRenderedPageBreak/>
              <w:t>4.8</w:t>
            </w:r>
          </w:p>
        </w:tc>
        <w:tc>
          <w:tcPr>
            <w:tcW w:w="3927" w:type="dxa"/>
            <w:shd w:val="clear" w:color="auto" w:fill="auto"/>
            <w:tcMar>
              <w:top w:w="100" w:type="dxa"/>
              <w:left w:w="100" w:type="dxa"/>
              <w:bottom w:w="100" w:type="dxa"/>
              <w:right w:w="100" w:type="dxa"/>
            </w:tcMar>
          </w:tcPr>
          <w:p w14:paraId="01A442C0" w14:textId="77777777" w:rsidR="00142626" w:rsidRPr="00D332BD" w:rsidRDefault="00142626" w:rsidP="00142626">
            <w:pPr>
              <w:spacing w:after="0"/>
              <w:jc w:val="both"/>
              <w:rPr>
                <w:b/>
              </w:rPr>
            </w:pPr>
          </w:p>
          <w:p w14:paraId="780713F8" w14:textId="318CCD14" w:rsidR="004D62EC" w:rsidRPr="00D332BD" w:rsidRDefault="004D62EC" w:rsidP="004D62EC">
            <w:pPr>
              <w:jc w:val="both"/>
            </w:pPr>
            <w:r w:rsidRPr="00D332BD">
              <w:t>4.8. Якщо після оприлюднення результатів короткострокової (у т.ч. сезонної) оцінки відповідності (достатності) генеруючих потужностей відбуваються суттєві зміни у вхідних даних, що використовувались при проведенні оцінки (зміна планів ремонтів тощо), та/або виникають інші непередбачувані обставини ОСП проводить місячну оцінку відповідності (достатності) генеруючих потужностей, якщо ОСП вважає, що відповідні зміни можуть спричинити ризик для покриття попиту на електричну енергію та забезпечення необхідного резерву в ОЕС України.</w:t>
            </w:r>
          </w:p>
          <w:p w14:paraId="4295FC51" w14:textId="77777777" w:rsidR="004D62EC" w:rsidRPr="00D332BD" w:rsidRDefault="004D62EC" w:rsidP="004D62EC">
            <w:pPr>
              <w:jc w:val="both"/>
            </w:pPr>
            <w:r w:rsidRPr="00D332BD">
              <w:t xml:space="preserve">ОСП повинен проводити оцінку відповідності (достатності) генеруючих потужностей на місяць наперед за обґрунтованим зверненням Регулятора та/або центрального органу виконавчої влади, що забезпечує формування та реалізацію державної політики в електроенергетичному комплексі. </w:t>
            </w:r>
          </w:p>
          <w:p w14:paraId="0EFD8692" w14:textId="77777777" w:rsidR="004D62EC" w:rsidRPr="00D332BD" w:rsidRDefault="004D62EC" w:rsidP="004D62EC">
            <w:pPr>
              <w:jc w:val="both"/>
            </w:pPr>
            <w:r w:rsidRPr="00D332BD">
              <w:lastRenderedPageBreak/>
              <w:t>ОСП може проводити оцінку відповідності (достатності) генеруючих потужностей також на тиждень та на добу наперед у випадках та у порядку, визначених методологією виконання короткострокової оцінки відповідності (достатності) генеруючих потужностей.</w:t>
            </w:r>
          </w:p>
          <w:p w14:paraId="2F204C08" w14:textId="77777777" w:rsidR="004D62EC" w:rsidRPr="00D332BD" w:rsidRDefault="004D62EC" w:rsidP="004D62EC">
            <w:pPr>
              <w:jc w:val="both"/>
            </w:pPr>
            <w:r w:rsidRPr="00D332BD">
              <w:t xml:space="preserve">Для актуалізації короткострокової оцінки відповідності (достатності) генеруючих потужностей на відповідний період ОСП може використовувати дані (інформацію), отримані для аналізу операційної безпеки відповідно до глави 6 Розділу </w:t>
            </w:r>
            <w:r w:rsidRPr="00D332BD">
              <w:rPr>
                <w:rFonts w:eastAsia="Times New Roman"/>
              </w:rPr>
              <w:t xml:space="preserve">VI </w:t>
            </w:r>
            <w:r w:rsidRPr="00D332BD">
              <w:t>цього Кодексу. У разі необхідності ОСП може звернутися до Користувачів з запитом про надання додаткової та/або підтвердження раніше наданої інформації на найближчий відповідний період.</w:t>
            </w:r>
          </w:p>
          <w:p w14:paraId="18F89DFF" w14:textId="0511A334" w:rsidR="004D62EC" w:rsidRPr="00D332BD" w:rsidRDefault="004D62EC" w:rsidP="004D62EC">
            <w:pPr>
              <w:spacing w:after="0" w:line="240" w:lineRule="auto"/>
              <w:ind w:firstLine="462"/>
              <w:jc w:val="both"/>
            </w:pPr>
            <w:r w:rsidRPr="00D332BD">
              <w:t xml:space="preserve">Результати короткострокової оцінки  відповідності (достатності) генеруючих потужностей (сезонні, на місяць, на тиждень та на добу наперед) оприлюднюються ОСП на офіційному </w:t>
            </w:r>
            <w:proofErr w:type="spellStart"/>
            <w:r w:rsidRPr="00D332BD">
              <w:t>вебсайті</w:t>
            </w:r>
            <w:proofErr w:type="spellEnd"/>
            <w:r w:rsidRPr="00D332BD">
              <w:t>.</w:t>
            </w:r>
          </w:p>
        </w:tc>
        <w:tc>
          <w:tcPr>
            <w:tcW w:w="3869" w:type="dxa"/>
          </w:tcPr>
          <w:p w14:paraId="2CAC248C" w14:textId="77777777" w:rsidR="00292A19" w:rsidRPr="00D332BD" w:rsidRDefault="00292A19" w:rsidP="00142626">
            <w:pPr>
              <w:tabs>
                <w:tab w:val="left" w:pos="3486"/>
              </w:tabs>
              <w:spacing w:after="0"/>
              <w:ind w:left="-49" w:firstLine="416"/>
              <w:jc w:val="both"/>
              <w:rPr>
                <w:rFonts w:eastAsiaTheme="minorEastAsia"/>
                <w:b/>
                <w:bCs/>
                <w:u w:val="single"/>
              </w:rPr>
            </w:pPr>
            <w:r w:rsidRPr="00D332BD">
              <w:rPr>
                <w:rFonts w:eastAsiaTheme="minorEastAsia"/>
                <w:b/>
                <w:bCs/>
                <w:u w:val="single"/>
              </w:rPr>
              <w:lastRenderedPageBreak/>
              <w:t>НЕК «УКРЕНЕРГО»</w:t>
            </w:r>
          </w:p>
          <w:p w14:paraId="10AEC2A2" w14:textId="77777777" w:rsidR="004D62EC" w:rsidRPr="00D332BD" w:rsidRDefault="004D62EC" w:rsidP="00142626">
            <w:pPr>
              <w:tabs>
                <w:tab w:val="left" w:pos="3486"/>
              </w:tabs>
              <w:ind w:left="-49" w:firstLine="416"/>
              <w:jc w:val="both"/>
            </w:pPr>
            <w:r w:rsidRPr="00D332BD">
              <w:t>4.8. Якщо після оприлюднення результатів короткострокової (у т.ч. сезонної) оцінки відповідності (достатності) генеруючих потужностей відбуваються суттєві зміни у вхідних даних, що використовувались при проведенні оцінки (зміна планів ремонтів тощо), та/або виникають інші непередбачувані обставини ОСП проводить місячну оцінку відповідності (достатності) генеруючих потужностей, якщо ОСП вважає, що відповідні зміни можуть спричинити ризик для покриття попиту на електричну енергію та забезпечення необхідного резерву в ОЕС України.</w:t>
            </w:r>
          </w:p>
          <w:p w14:paraId="1B6D71EF" w14:textId="77777777" w:rsidR="004D62EC" w:rsidRPr="00D332BD" w:rsidRDefault="004D62EC" w:rsidP="00142626">
            <w:pPr>
              <w:tabs>
                <w:tab w:val="left" w:pos="3486"/>
              </w:tabs>
              <w:ind w:left="-49" w:firstLine="416"/>
              <w:jc w:val="both"/>
            </w:pPr>
            <w:r w:rsidRPr="00D332BD">
              <w:t xml:space="preserve">ОСП повинен проводити оцінку відповідності (достатності) генеруючих потужностей на місяць наперед за обґрунтованим зверненням Регулятора та/або центрального органу виконавчої влади, що забезпечує формування та реалізацію державної політики в електроенергетичному комплексі. </w:t>
            </w:r>
          </w:p>
          <w:p w14:paraId="50B89053" w14:textId="77777777" w:rsidR="004D62EC" w:rsidRPr="00D332BD" w:rsidRDefault="004D62EC" w:rsidP="00142626">
            <w:pPr>
              <w:tabs>
                <w:tab w:val="left" w:pos="3486"/>
              </w:tabs>
              <w:ind w:left="-49" w:firstLine="416"/>
              <w:jc w:val="both"/>
            </w:pPr>
            <w:r w:rsidRPr="00D332BD">
              <w:lastRenderedPageBreak/>
              <w:t>ОСП може проводити оцінку відповідності (достатності) генеруючих потужностей також на тиждень та на добу наперед у випадках та у порядку, визначених методологією виконання короткострокової оцінки відповідності (достатності) генеруючих потужностей.</w:t>
            </w:r>
          </w:p>
          <w:p w14:paraId="5385AA53" w14:textId="77777777" w:rsidR="004D62EC" w:rsidRPr="00D332BD" w:rsidRDefault="004D62EC" w:rsidP="00142626">
            <w:pPr>
              <w:tabs>
                <w:tab w:val="left" w:pos="3486"/>
              </w:tabs>
              <w:ind w:left="-49" w:firstLine="416"/>
              <w:jc w:val="both"/>
            </w:pPr>
            <w:r w:rsidRPr="00D332BD">
              <w:t xml:space="preserve">Для актуалізації короткострокової оцінки відповідності (достатності) генеруючих потужностей на відповідний період ОСП може використовувати дані (інформацію), отримані для аналізу операційної безпеки відповідно до глави 6 Розділу </w:t>
            </w:r>
            <w:r w:rsidRPr="00D332BD">
              <w:rPr>
                <w:rFonts w:eastAsia="Times New Roman"/>
              </w:rPr>
              <w:t xml:space="preserve">VI </w:t>
            </w:r>
            <w:r w:rsidRPr="00D332BD">
              <w:t>цього Кодексу. У разі необхідності ОСП може звернутися до Користувачів з запитом про надання додаткової та/або підтвердження раніше наданої інформації на найближчий відповідний період.</w:t>
            </w:r>
          </w:p>
          <w:p w14:paraId="14D1F48A" w14:textId="49E41AC1" w:rsidR="004D62EC" w:rsidRPr="00D332BD" w:rsidRDefault="004D62EC" w:rsidP="00142626">
            <w:pPr>
              <w:tabs>
                <w:tab w:val="left" w:pos="3486"/>
              </w:tabs>
              <w:spacing w:after="0"/>
              <w:ind w:left="-49" w:firstLine="416"/>
              <w:jc w:val="both"/>
            </w:pPr>
            <w:r w:rsidRPr="00D332BD">
              <w:t xml:space="preserve">Результати короткострокової оцінки відповідності (достатності) генеруючих потужностей (сезонні, на місяць, на тиждень та на добу наперед) оприлюднюються ОСП на </w:t>
            </w:r>
            <w:r w:rsidRPr="00D332BD">
              <w:rPr>
                <w:b/>
              </w:rPr>
              <w:t xml:space="preserve">власному </w:t>
            </w:r>
            <w:r w:rsidRPr="00D332BD">
              <w:t xml:space="preserve">офіційному </w:t>
            </w:r>
            <w:proofErr w:type="spellStart"/>
            <w:r w:rsidRPr="00D332BD">
              <w:t>вебсайті</w:t>
            </w:r>
            <w:proofErr w:type="spellEnd"/>
            <w:r w:rsidRPr="00D332BD">
              <w:t>.</w:t>
            </w:r>
          </w:p>
        </w:tc>
        <w:tc>
          <w:tcPr>
            <w:tcW w:w="3827" w:type="dxa"/>
          </w:tcPr>
          <w:p w14:paraId="4EE32778" w14:textId="77777777" w:rsidR="004D62EC" w:rsidRPr="00D332BD" w:rsidRDefault="004D62EC" w:rsidP="004D62EC">
            <w:pPr>
              <w:jc w:val="both"/>
            </w:pPr>
          </w:p>
          <w:p w14:paraId="7B6DF9C3" w14:textId="77777777" w:rsidR="004D62EC" w:rsidRPr="00D332BD" w:rsidRDefault="004D62EC" w:rsidP="004D62EC">
            <w:pPr>
              <w:jc w:val="both"/>
            </w:pPr>
          </w:p>
          <w:p w14:paraId="45139F82" w14:textId="77777777" w:rsidR="004D62EC" w:rsidRPr="00D332BD" w:rsidRDefault="004D62EC" w:rsidP="004D62EC">
            <w:pPr>
              <w:jc w:val="both"/>
            </w:pPr>
          </w:p>
          <w:p w14:paraId="1CDB06D6" w14:textId="77777777" w:rsidR="004D62EC" w:rsidRPr="00D332BD" w:rsidRDefault="004D62EC" w:rsidP="004D62EC">
            <w:pPr>
              <w:jc w:val="both"/>
            </w:pPr>
          </w:p>
          <w:p w14:paraId="19A1F398" w14:textId="77777777" w:rsidR="004D62EC" w:rsidRPr="00D332BD" w:rsidRDefault="004D62EC" w:rsidP="004D62EC">
            <w:pPr>
              <w:jc w:val="both"/>
            </w:pPr>
          </w:p>
          <w:p w14:paraId="750ADC5E" w14:textId="77777777" w:rsidR="004D62EC" w:rsidRPr="00D332BD" w:rsidRDefault="004D62EC" w:rsidP="004D62EC">
            <w:pPr>
              <w:jc w:val="both"/>
            </w:pPr>
          </w:p>
          <w:p w14:paraId="3CB4ED4C" w14:textId="77777777" w:rsidR="004D62EC" w:rsidRPr="00D332BD" w:rsidRDefault="004D62EC" w:rsidP="004D62EC">
            <w:pPr>
              <w:jc w:val="both"/>
            </w:pPr>
          </w:p>
          <w:p w14:paraId="04004CDD" w14:textId="77777777" w:rsidR="004D62EC" w:rsidRPr="00D332BD" w:rsidRDefault="004D62EC" w:rsidP="004D62EC">
            <w:pPr>
              <w:jc w:val="both"/>
            </w:pPr>
          </w:p>
          <w:p w14:paraId="1A915C01" w14:textId="77777777" w:rsidR="004D62EC" w:rsidRPr="00D332BD" w:rsidRDefault="004D62EC" w:rsidP="004D62EC">
            <w:pPr>
              <w:jc w:val="both"/>
            </w:pPr>
          </w:p>
          <w:p w14:paraId="55836229" w14:textId="77777777" w:rsidR="004D62EC" w:rsidRPr="00D332BD" w:rsidRDefault="004D62EC" w:rsidP="004D62EC">
            <w:pPr>
              <w:jc w:val="both"/>
            </w:pPr>
          </w:p>
          <w:p w14:paraId="2C59A9E5" w14:textId="77777777" w:rsidR="004D62EC" w:rsidRPr="00D332BD" w:rsidRDefault="004D62EC" w:rsidP="004D62EC">
            <w:pPr>
              <w:jc w:val="both"/>
            </w:pPr>
          </w:p>
          <w:p w14:paraId="06D7785B" w14:textId="77777777" w:rsidR="004D62EC" w:rsidRPr="00D332BD" w:rsidRDefault="004D62EC" w:rsidP="004D62EC">
            <w:pPr>
              <w:jc w:val="both"/>
            </w:pPr>
          </w:p>
          <w:p w14:paraId="1330FD73" w14:textId="77777777" w:rsidR="004D62EC" w:rsidRPr="00D332BD" w:rsidRDefault="004D62EC" w:rsidP="004D62EC">
            <w:pPr>
              <w:jc w:val="both"/>
            </w:pPr>
          </w:p>
          <w:p w14:paraId="5977D5B4" w14:textId="77777777" w:rsidR="004D62EC" w:rsidRPr="00D332BD" w:rsidRDefault="004D62EC" w:rsidP="004D62EC">
            <w:pPr>
              <w:jc w:val="both"/>
            </w:pPr>
          </w:p>
          <w:p w14:paraId="654E4BAE" w14:textId="77777777" w:rsidR="004D62EC" w:rsidRPr="00D332BD" w:rsidRDefault="004D62EC" w:rsidP="004D62EC">
            <w:pPr>
              <w:jc w:val="both"/>
            </w:pPr>
          </w:p>
          <w:p w14:paraId="07BA44A1" w14:textId="77777777" w:rsidR="004D62EC" w:rsidRPr="00D332BD" w:rsidRDefault="004D62EC" w:rsidP="004D62EC">
            <w:pPr>
              <w:jc w:val="both"/>
            </w:pPr>
          </w:p>
          <w:p w14:paraId="0FE795FB" w14:textId="77777777" w:rsidR="004D62EC" w:rsidRPr="00D332BD" w:rsidRDefault="004D62EC" w:rsidP="004D62EC">
            <w:pPr>
              <w:jc w:val="both"/>
            </w:pPr>
          </w:p>
          <w:p w14:paraId="42716838" w14:textId="77777777" w:rsidR="004D62EC" w:rsidRPr="00D332BD" w:rsidRDefault="004D62EC" w:rsidP="004D62EC">
            <w:pPr>
              <w:jc w:val="both"/>
            </w:pPr>
          </w:p>
          <w:p w14:paraId="13B8025D" w14:textId="77777777" w:rsidR="004D62EC" w:rsidRPr="00D332BD" w:rsidRDefault="004D62EC" w:rsidP="004D62EC">
            <w:pPr>
              <w:jc w:val="both"/>
            </w:pPr>
          </w:p>
          <w:p w14:paraId="153F7158" w14:textId="77777777" w:rsidR="004D62EC" w:rsidRPr="00D332BD" w:rsidRDefault="004D62EC" w:rsidP="004D62EC">
            <w:pPr>
              <w:jc w:val="both"/>
            </w:pPr>
          </w:p>
          <w:p w14:paraId="3DEC025A" w14:textId="77777777" w:rsidR="004D62EC" w:rsidRPr="00D332BD" w:rsidRDefault="004D62EC" w:rsidP="004D62EC">
            <w:pPr>
              <w:jc w:val="both"/>
            </w:pPr>
          </w:p>
          <w:p w14:paraId="2223182E" w14:textId="77777777" w:rsidR="004D62EC" w:rsidRPr="00D332BD" w:rsidRDefault="004D62EC" w:rsidP="004D62EC">
            <w:pPr>
              <w:jc w:val="both"/>
            </w:pPr>
          </w:p>
          <w:p w14:paraId="37635C40" w14:textId="77777777" w:rsidR="004D62EC" w:rsidRPr="00D332BD" w:rsidRDefault="004D62EC" w:rsidP="004D62EC">
            <w:pPr>
              <w:jc w:val="both"/>
            </w:pPr>
          </w:p>
          <w:p w14:paraId="79D6DE49" w14:textId="77777777" w:rsidR="004D62EC" w:rsidRPr="00D332BD" w:rsidRDefault="004D62EC" w:rsidP="004D62EC">
            <w:pPr>
              <w:jc w:val="both"/>
            </w:pPr>
          </w:p>
          <w:p w14:paraId="431A8AF5" w14:textId="77777777" w:rsidR="004D62EC" w:rsidRPr="00D332BD" w:rsidRDefault="004D62EC" w:rsidP="004D62EC">
            <w:pPr>
              <w:jc w:val="both"/>
            </w:pPr>
          </w:p>
          <w:p w14:paraId="6C51BD55" w14:textId="77777777" w:rsidR="004D62EC" w:rsidRPr="00D332BD" w:rsidRDefault="004D62EC" w:rsidP="004D62EC">
            <w:pPr>
              <w:jc w:val="both"/>
            </w:pPr>
          </w:p>
          <w:p w14:paraId="16D9480A" w14:textId="77777777" w:rsidR="004D62EC" w:rsidRPr="00D332BD" w:rsidRDefault="004D62EC" w:rsidP="004D62EC">
            <w:pPr>
              <w:jc w:val="both"/>
            </w:pPr>
          </w:p>
          <w:p w14:paraId="28AD5950" w14:textId="77777777" w:rsidR="004D62EC" w:rsidRPr="00D332BD" w:rsidRDefault="004D62EC" w:rsidP="004D62EC">
            <w:pPr>
              <w:jc w:val="both"/>
            </w:pPr>
          </w:p>
          <w:p w14:paraId="1D4815F3" w14:textId="77777777" w:rsidR="004D62EC" w:rsidRPr="00D332BD" w:rsidRDefault="004D62EC" w:rsidP="004D62EC">
            <w:pPr>
              <w:jc w:val="both"/>
            </w:pPr>
          </w:p>
          <w:p w14:paraId="717ED47B" w14:textId="77777777" w:rsidR="004D62EC" w:rsidRPr="00D332BD" w:rsidRDefault="004D62EC" w:rsidP="004D62EC">
            <w:pPr>
              <w:jc w:val="both"/>
            </w:pPr>
          </w:p>
          <w:p w14:paraId="1A61AA47" w14:textId="77777777" w:rsidR="004D62EC" w:rsidRPr="00D332BD" w:rsidRDefault="004D62EC" w:rsidP="004D62EC">
            <w:pPr>
              <w:jc w:val="both"/>
            </w:pPr>
          </w:p>
          <w:p w14:paraId="559F0EC0" w14:textId="6520B5EC" w:rsidR="004D62EC" w:rsidRPr="00D332BD" w:rsidRDefault="004D62EC" w:rsidP="004D62EC">
            <w:pPr>
              <w:pStyle w:val="TableParagraph"/>
              <w:tabs>
                <w:tab w:val="left" w:pos="3119"/>
                <w:tab w:val="left" w:pos="3261"/>
                <w:tab w:val="left" w:pos="6946"/>
                <w:tab w:val="left" w:pos="7088"/>
              </w:tabs>
              <w:spacing w:before="120" w:after="120"/>
              <w:ind w:left="42" w:right="170"/>
              <w:jc w:val="both"/>
              <w:rPr>
                <w:lang w:val="uk-UA"/>
              </w:rPr>
            </w:pPr>
            <w:r w:rsidRPr="00D332BD">
              <w:rPr>
                <w:lang w:val="uk-UA"/>
              </w:rPr>
              <w:t xml:space="preserve">Необхідно вказати, що опублікування має відбутись на </w:t>
            </w:r>
            <w:r w:rsidRPr="00D332BD">
              <w:rPr>
                <w:u w:val="single"/>
                <w:lang w:val="uk-UA"/>
              </w:rPr>
              <w:t>власному</w:t>
            </w:r>
            <w:r w:rsidRPr="00D332BD">
              <w:rPr>
                <w:lang w:val="uk-UA"/>
              </w:rPr>
              <w:t xml:space="preserve"> офіційному </w:t>
            </w:r>
            <w:proofErr w:type="spellStart"/>
            <w:r w:rsidRPr="00D332BD">
              <w:rPr>
                <w:lang w:val="uk-UA"/>
              </w:rPr>
              <w:t>вебсайті</w:t>
            </w:r>
            <w:proofErr w:type="spellEnd"/>
            <w:r w:rsidRPr="00D332BD">
              <w:rPr>
                <w:lang w:val="uk-UA"/>
              </w:rPr>
              <w:t xml:space="preserve"> ОСП, а не на </w:t>
            </w:r>
            <w:proofErr w:type="spellStart"/>
            <w:r w:rsidRPr="00D332BD">
              <w:rPr>
                <w:lang w:val="uk-UA"/>
              </w:rPr>
              <w:t>вебсайті</w:t>
            </w:r>
            <w:proofErr w:type="spellEnd"/>
            <w:r w:rsidRPr="00D332BD">
              <w:rPr>
                <w:lang w:val="uk-UA"/>
              </w:rPr>
              <w:t xml:space="preserve"> іншої організації.</w:t>
            </w:r>
          </w:p>
        </w:tc>
        <w:tc>
          <w:tcPr>
            <w:tcW w:w="3686" w:type="dxa"/>
          </w:tcPr>
          <w:p w14:paraId="32F012A6" w14:textId="70D4F190" w:rsidR="004D62EC" w:rsidRPr="00D332BD" w:rsidRDefault="004D62EC" w:rsidP="004D62EC">
            <w:pPr>
              <w:spacing w:before="120" w:after="120"/>
              <w:jc w:val="both"/>
              <w:rPr>
                <w:rFonts w:eastAsia="Times New Roman"/>
                <w:b/>
              </w:rPr>
            </w:pPr>
            <w:r w:rsidRPr="00D332BD">
              <w:rPr>
                <w:rFonts w:eastAsia="Times New Roman"/>
                <w:b/>
              </w:rPr>
              <w:lastRenderedPageBreak/>
              <w:t>Пропонує</w:t>
            </w:r>
            <w:r w:rsidR="00142626" w:rsidRPr="00D332BD">
              <w:rPr>
                <w:rFonts w:eastAsia="Times New Roman"/>
                <w:b/>
              </w:rPr>
              <w:t>ться</w:t>
            </w:r>
            <w:r w:rsidRPr="00D332BD">
              <w:rPr>
                <w:rFonts w:eastAsia="Times New Roman"/>
                <w:b/>
              </w:rPr>
              <w:t xml:space="preserve"> врахувати.</w:t>
            </w:r>
          </w:p>
          <w:p w14:paraId="5205B391" w14:textId="77777777" w:rsidR="004D62EC" w:rsidRPr="00D332BD" w:rsidRDefault="004D62EC" w:rsidP="004D62EC">
            <w:pPr>
              <w:pStyle w:val="TableParagraph"/>
              <w:spacing w:before="120" w:after="120"/>
              <w:ind w:left="0" w:firstLine="334"/>
              <w:jc w:val="both"/>
              <w:rPr>
                <w:b/>
                <w:lang w:val="uk-UA"/>
              </w:rPr>
            </w:pPr>
          </w:p>
        </w:tc>
      </w:tr>
    </w:tbl>
    <w:p w14:paraId="78C29969" w14:textId="77777777" w:rsidR="004C48DA" w:rsidRPr="00D332BD" w:rsidRDefault="004C48DA"/>
    <w:sectPr w:rsidR="004C48DA" w:rsidRPr="00D332BD" w:rsidSect="00E44B06">
      <w:pgSz w:w="16838" w:h="11906" w:orient="landscape"/>
      <w:pgMar w:top="567" w:right="850" w:bottom="850"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Bold">
    <w:altName w:val="Calibri"/>
    <w:panose1 w:val="00000000000000000000"/>
    <w:charset w:val="00"/>
    <w:family w:val="roman"/>
    <w:notTrueType/>
    <w:pitch w:val="default"/>
  </w:font>
  <w:font w:name="F">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A0191"/>
    <w:multiLevelType w:val="hybridMultilevel"/>
    <w:tmpl w:val="8A3CA22E"/>
    <w:lvl w:ilvl="0" w:tplc="BDA8477A">
      <w:start w:val="1"/>
      <w:numFmt w:val="decimal"/>
      <w:lvlText w:val="%1."/>
      <w:lvlJc w:val="left"/>
      <w:pPr>
        <w:ind w:left="694" w:hanging="360"/>
      </w:pPr>
      <w:rPr>
        <w:rFonts w:hint="default"/>
      </w:rPr>
    </w:lvl>
    <w:lvl w:ilvl="1" w:tplc="04220019" w:tentative="1">
      <w:start w:val="1"/>
      <w:numFmt w:val="lowerLetter"/>
      <w:lvlText w:val="%2."/>
      <w:lvlJc w:val="left"/>
      <w:pPr>
        <w:ind w:left="1414" w:hanging="360"/>
      </w:pPr>
    </w:lvl>
    <w:lvl w:ilvl="2" w:tplc="0422001B" w:tentative="1">
      <w:start w:val="1"/>
      <w:numFmt w:val="lowerRoman"/>
      <w:lvlText w:val="%3."/>
      <w:lvlJc w:val="right"/>
      <w:pPr>
        <w:ind w:left="2134" w:hanging="180"/>
      </w:pPr>
    </w:lvl>
    <w:lvl w:ilvl="3" w:tplc="0422000F" w:tentative="1">
      <w:start w:val="1"/>
      <w:numFmt w:val="decimal"/>
      <w:lvlText w:val="%4."/>
      <w:lvlJc w:val="left"/>
      <w:pPr>
        <w:ind w:left="2854" w:hanging="360"/>
      </w:pPr>
    </w:lvl>
    <w:lvl w:ilvl="4" w:tplc="04220019" w:tentative="1">
      <w:start w:val="1"/>
      <w:numFmt w:val="lowerLetter"/>
      <w:lvlText w:val="%5."/>
      <w:lvlJc w:val="left"/>
      <w:pPr>
        <w:ind w:left="3574" w:hanging="360"/>
      </w:pPr>
    </w:lvl>
    <w:lvl w:ilvl="5" w:tplc="0422001B" w:tentative="1">
      <w:start w:val="1"/>
      <w:numFmt w:val="lowerRoman"/>
      <w:lvlText w:val="%6."/>
      <w:lvlJc w:val="right"/>
      <w:pPr>
        <w:ind w:left="4294" w:hanging="180"/>
      </w:pPr>
    </w:lvl>
    <w:lvl w:ilvl="6" w:tplc="0422000F" w:tentative="1">
      <w:start w:val="1"/>
      <w:numFmt w:val="decimal"/>
      <w:lvlText w:val="%7."/>
      <w:lvlJc w:val="left"/>
      <w:pPr>
        <w:ind w:left="5014" w:hanging="360"/>
      </w:pPr>
    </w:lvl>
    <w:lvl w:ilvl="7" w:tplc="04220019" w:tentative="1">
      <w:start w:val="1"/>
      <w:numFmt w:val="lowerLetter"/>
      <w:lvlText w:val="%8."/>
      <w:lvlJc w:val="left"/>
      <w:pPr>
        <w:ind w:left="5734" w:hanging="360"/>
      </w:pPr>
    </w:lvl>
    <w:lvl w:ilvl="8" w:tplc="0422001B" w:tentative="1">
      <w:start w:val="1"/>
      <w:numFmt w:val="lowerRoman"/>
      <w:lvlText w:val="%9."/>
      <w:lvlJc w:val="right"/>
      <w:pPr>
        <w:ind w:left="6454" w:hanging="180"/>
      </w:pPr>
    </w:lvl>
  </w:abstractNum>
  <w:abstractNum w:abstractNumId="1" w15:restartNumberingAfterBreak="0">
    <w:nsid w:val="560957D5"/>
    <w:multiLevelType w:val="hybridMultilevel"/>
    <w:tmpl w:val="289C2BC6"/>
    <w:lvl w:ilvl="0" w:tplc="12AEE9A0">
      <w:numFmt w:val="bullet"/>
      <w:lvlText w:val="-"/>
      <w:lvlJc w:val="left"/>
      <w:pPr>
        <w:ind w:left="394" w:hanging="360"/>
      </w:pPr>
      <w:rPr>
        <w:rFonts w:ascii="Calibri" w:eastAsiaTheme="minorEastAsia" w:hAnsi="Calibri" w:cs="Calibri" w:hint="default"/>
      </w:rPr>
    </w:lvl>
    <w:lvl w:ilvl="1" w:tplc="04220003" w:tentative="1">
      <w:start w:val="1"/>
      <w:numFmt w:val="bullet"/>
      <w:lvlText w:val="o"/>
      <w:lvlJc w:val="left"/>
      <w:pPr>
        <w:ind w:left="1114" w:hanging="360"/>
      </w:pPr>
      <w:rPr>
        <w:rFonts w:ascii="Courier New" w:hAnsi="Courier New" w:cs="Courier New" w:hint="default"/>
      </w:rPr>
    </w:lvl>
    <w:lvl w:ilvl="2" w:tplc="04220005" w:tentative="1">
      <w:start w:val="1"/>
      <w:numFmt w:val="bullet"/>
      <w:lvlText w:val=""/>
      <w:lvlJc w:val="left"/>
      <w:pPr>
        <w:ind w:left="1834" w:hanging="360"/>
      </w:pPr>
      <w:rPr>
        <w:rFonts w:ascii="Wingdings" w:hAnsi="Wingdings" w:hint="default"/>
      </w:rPr>
    </w:lvl>
    <w:lvl w:ilvl="3" w:tplc="04220001" w:tentative="1">
      <w:start w:val="1"/>
      <w:numFmt w:val="bullet"/>
      <w:lvlText w:val=""/>
      <w:lvlJc w:val="left"/>
      <w:pPr>
        <w:ind w:left="2554" w:hanging="360"/>
      </w:pPr>
      <w:rPr>
        <w:rFonts w:ascii="Symbol" w:hAnsi="Symbol" w:hint="default"/>
      </w:rPr>
    </w:lvl>
    <w:lvl w:ilvl="4" w:tplc="04220003" w:tentative="1">
      <w:start w:val="1"/>
      <w:numFmt w:val="bullet"/>
      <w:lvlText w:val="o"/>
      <w:lvlJc w:val="left"/>
      <w:pPr>
        <w:ind w:left="3274" w:hanging="360"/>
      </w:pPr>
      <w:rPr>
        <w:rFonts w:ascii="Courier New" w:hAnsi="Courier New" w:cs="Courier New" w:hint="default"/>
      </w:rPr>
    </w:lvl>
    <w:lvl w:ilvl="5" w:tplc="04220005" w:tentative="1">
      <w:start w:val="1"/>
      <w:numFmt w:val="bullet"/>
      <w:lvlText w:val=""/>
      <w:lvlJc w:val="left"/>
      <w:pPr>
        <w:ind w:left="3994" w:hanging="360"/>
      </w:pPr>
      <w:rPr>
        <w:rFonts w:ascii="Wingdings" w:hAnsi="Wingdings" w:hint="default"/>
      </w:rPr>
    </w:lvl>
    <w:lvl w:ilvl="6" w:tplc="04220001" w:tentative="1">
      <w:start w:val="1"/>
      <w:numFmt w:val="bullet"/>
      <w:lvlText w:val=""/>
      <w:lvlJc w:val="left"/>
      <w:pPr>
        <w:ind w:left="4714" w:hanging="360"/>
      </w:pPr>
      <w:rPr>
        <w:rFonts w:ascii="Symbol" w:hAnsi="Symbol" w:hint="default"/>
      </w:rPr>
    </w:lvl>
    <w:lvl w:ilvl="7" w:tplc="04220003" w:tentative="1">
      <w:start w:val="1"/>
      <w:numFmt w:val="bullet"/>
      <w:lvlText w:val="o"/>
      <w:lvlJc w:val="left"/>
      <w:pPr>
        <w:ind w:left="5434" w:hanging="360"/>
      </w:pPr>
      <w:rPr>
        <w:rFonts w:ascii="Courier New" w:hAnsi="Courier New" w:cs="Courier New" w:hint="default"/>
      </w:rPr>
    </w:lvl>
    <w:lvl w:ilvl="8" w:tplc="04220005" w:tentative="1">
      <w:start w:val="1"/>
      <w:numFmt w:val="bullet"/>
      <w:lvlText w:val=""/>
      <w:lvlJc w:val="left"/>
      <w:pPr>
        <w:ind w:left="615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B06"/>
    <w:rsid w:val="00003646"/>
    <w:rsid w:val="00014884"/>
    <w:rsid w:val="000300A2"/>
    <w:rsid w:val="00032154"/>
    <w:rsid w:val="00034055"/>
    <w:rsid w:val="000358F1"/>
    <w:rsid w:val="00040C74"/>
    <w:rsid w:val="00056921"/>
    <w:rsid w:val="00065998"/>
    <w:rsid w:val="00082112"/>
    <w:rsid w:val="00082FB8"/>
    <w:rsid w:val="0009462B"/>
    <w:rsid w:val="000B0654"/>
    <w:rsid w:val="000B63E7"/>
    <w:rsid w:val="000C4AF0"/>
    <w:rsid w:val="000D28F3"/>
    <w:rsid w:val="00103F25"/>
    <w:rsid w:val="00113EFB"/>
    <w:rsid w:val="00122D90"/>
    <w:rsid w:val="00125DD9"/>
    <w:rsid w:val="00134E7C"/>
    <w:rsid w:val="00142626"/>
    <w:rsid w:val="00145569"/>
    <w:rsid w:val="001468F9"/>
    <w:rsid w:val="00147D89"/>
    <w:rsid w:val="00152D3C"/>
    <w:rsid w:val="00167CDF"/>
    <w:rsid w:val="0018743F"/>
    <w:rsid w:val="00191763"/>
    <w:rsid w:val="001B0E1C"/>
    <w:rsid w:val="001C0C39"/>
    <w:rsid w:val="001E16FD"/>
    <w:rsid w:val="001E388F"/>
    <w:rsid w:val="001F016F"/>
    <w:rsid w:val="001F0AE8"/>
    <w:rsid w:val="001F604B"/>
    <w:rsid w:val="002005DA"/>
    <w:rsid w:val="00203170"/>
    <w:rsid w:val="0022196C"/>
    <w:rsid w:val="00226F0C"/>
    <w:rsid w:val="002277CE"/>
    <w:rsid w:val="00231AB3"/>
    <w:rsid w:val="0023505A"/>
    <w:rsid w:val="00236543"/>
    <w:rsid w:val="0024236A"/>
    <w:rsid w:val="0025363C"/>
    <w:rsid w:val="00292929"/>
    <w:rsid w:val="00292A19"/>
    <w:rsid w:val="002B522A"/>
    <w:rsid w:val="002D2377"/>
    <w:rsid w:val="002D59B3"/>
    <w:rsid w:val="002E3073"/>
    <w:rsid w:val="002E4CCB"/>
    <w:rsid w:val="002F3179"/>
    <w:rsid w:val="003131DC"/>
    <w:rsid w:val="003171BF"/>
    <w:rsid w:val="0036111C"/>
    <w:rsid w:val="003613F9"/>
    <w:rsid w:val="00366B7A"/>
    <w:rsid w:val="0037191A"/>
    <w:rsid w:val="003729F0"/>
    <w:rsid w:val="00373126"/>
    <w:rsid w:val="00382523"/>
    <w:rsid w:val="00384F3F"/>
    <w:rsid w:val="00385327"/>
    <w:rsid w:val="003D19D9"/>
    <w:rsid w:val="003D64D4"/>
    <w:rsid w:val="003F2780"/>
    <w:rsid w:val="004227C1"/>
    <w:rsid w:val="00457F51"/>
    <w:rsid w:val="00467298"/>
    <w:rsid w:val="0048626E"/>
    <w:rsid w:val="004A37C7"/>
    <w:rsid w:val="004B3AE8"/>
    <w:rsid w:val="004C1928"/>
    <w:rsid w:val="004C2617"/>
    <w:rsid w:val="004C48DA"/>
    <w:rsid w:val="004D3E31"/>
    <w:rsid w:val="004D62EC"/>
    <w:rsid w:val="004E67D9"/>
    <w:rsid w:val="004F3186"/>
    <w:rsid w:val="005021A8"/>
    <w:rsid w:val="005078BD"/>
    <w:rsid w:val="005102B2"/>
    <w:rsid w:val="00511D2A"/>
    <w:rsid w:val="0052298C"/>
    <w:rsid w:val="00552B26"/>
    <w:rsid w:val="00571F46"/>
    <w:rsid w:val="005772CA"/>
    <w:rsid w:val="005A078B"/>
    <w:rsid w:val="005C2762"/>
    <w:rsid w:val="005C6213"/>
    <w:rsid w:val="005F2D0A"/>
    <w:rsid w:val="00635E32"/>
    <w:rsid w:val="0063782E"/>
    <w:rsid w:val="00641FE1"/>
    <w:rsid w:val="0064540E"/>
    <w:rsid w:val="006B5967"/>
    <w:rsid w:val="006C2CCD"/>
    <w:rsid w:val="006C45A1"/>
    <w:rsid w:val="006C6180"/>
    <w:rsid w:val="006D6003"/>
    <w:rsid w:val="006D782F"/>
    <w:rsid w:val="006F1F4A"/>
    <w:rsid w:val="007061AD"/>
    <w:rsid w:val="00706777"/>
    <w:rsid w:val="00743F8C"/>
    <w:rsid w:val="007463D6"/>
    <w:rsid w:val="00755B8F"/>
    <w:rsid w:val="007710C5"/>
    <w:rsid w:val="00771C4C"/>
    <w:rsid w:val="007819D6"/>
    <w:rsid w:val="007916AB"/>
    <w:rsid w:val="00793D00"/>
    <w:rsid w:val="007A3958"/>
    <w:rsid w:val="007A3F7E"/>
    <w:rsid w:val="007B3542"/>
    <w:rsid w:val="007C0D1F"/>
    <w:rsid w:val="007C1061"/>
    <w:rsid w:val="007D0CCE"/>
    <w:rsid w:val="007D1A2A"/>
    <w:rsid w:val="007D58F1"/>
    <w:rsid w:val="007D788B"/>
    <w:rsid w:val="007E3012"/>
    <w:rsid w:val="0080269F"/>
    <w:rsid w:val="00805F6B"/>
    <w:rsid w:val="00830365"/>
    <w:rsid w:val="0083579C"/>
    <w:rsid w:val="00842AED"/>
    <w:rsid w:val="008450E6"/>
    <w:rsid w:val="00847679"/>
    <w:rsid w:val="00874137"/>
    <w:rsid w:val="00885E15"/>
    <w:rsid w:val="0089142C"/>
    <w:rsid w:val="00895D75"/>
    <w:rsid w:val="008B46C1"/>
    <w:rsid w:val="008B562D"/>
    <w:rsid w:val="008D5C26"/>
    <w:rsid w:val="008E5BE5"/>
    <w:rsid w:val="008F70AF"/>
    <w:rsid w:val="00903558"/>
    <w:rsid w:val="00910679"/>
    <w:rsid w:val="009305E3"/>
    <w:rsid w:val="009533A1"/>
    <w:rsid w:val="00953871"/>
    <w:rsid w:val="00956A78"/>
    <w:rsid w:val="009641D0"/>
    <w:rsid w:val="00976D23"/>
    <w:rsid w:val="0098280D"/>
    <w:rsid w:val="00986C48"/>
    <w:rsid w:val="00995656"/>
    <w:rsid w:val="009A5FE5"/>
    <w:rsid w:val="009B20CE"/>
    <w:rsid w:val="009B7735"/>
    <w:rsid w:val="009C0E2E"/>
    <w:rsid w:val="009C6748"/>
    <w:rsid w:val="009C6F2D"/>
    <w:rsid w:val="009D4540"/>
    <w:rsid w:val="009D4A6A"/>
    <w:rsid w:val="009E1CB5"/>
    <w:rsid w:val="009E7FE8"/>
    <w:rsid w:val="00A40B9D"/>
    <w:rsid w:val="00A50A1C"/>
    <w:rsid w:val="00A635F0"/>
    <w:rsid w:val="00A65F0A"/>
    <w:rsid w:val="00A81EF0"/>
    <w:rsid w:val="00A84AF2"/>
    <w:rsid w:val="00A866E4"/>
    <w:rsid w:val="00AA421D"/>
    <w:rsid w:val="00AB0E07"/>
    <w:rsid w:val="00AE676A"/>
    <w:rsid w:val="00B05503"/>
    <w:rsid w:val="00B274B3"/>
    <w:rsid w:val="00B32627"/>
    <w:rsid w:val="00B55F87"/>
    <w:rsid w:val="00B6544A"/>
    <w:rsid w:val="00B830AA"/>
    <w:rsid w:val="00B83B0B"/>
    <w:rsid w:val="00B90A8A"/>
    <w:rsid w:val="00B9205E"/>
    <w:rsid w:val="00B942F7"/>
    <w:rsid w:val="00B95BAB"/>
    <w:rsid w:val="00BD28CD"/>
    <w:rsid w:val="00BF1268"/>
    <w:rsid w:val="00C02EAF"/>
    <w:rsid w:val="00C14761"/>
    <w:rsid w:val="00C16872"/>
    <w:rsid w:val="00C172EC"/>
    <w:rsid w:val="00C20D51"/>
    <w:rsid w:val="00C2366F"/>
    <w:rsid w:val="00C469D6"/>
    <w:rsid w:val="00C47055"/>
    <w:rsid w:val="00C47D61"/>
    <w:rsid w:val="00C70383"/>
    <w:rsid w:val="00C77E74"/>
    <w:rsid w:val="00C80E6E"/>
    <w:rsid w:val="00C924D7"/>
    <w:rsid w:val="00C92D19"/>
    <w:rsid w:val="00C964F1"/>
    <w:rsid w:val="00CA5EBC"/>
    <w:rsid w:val="00CB2277"/>
    <w:rsid w:val="00CC5C35"/>
    <w:rsid w:val="00CD223D"/>
    <w:rsid w:val="00CF2768"/>
    <w:rsid w:val="00CF7376"/>
    <w:rsid w:val="00D06098"/>
    <w:rsid w:val="00D25F67"/>
    <w:rsid w:val="00D332BD"/>
    <w:rsid w:val="00D33D02"/>
    <w:rsid w:val="00D534C9"/>
    <w:rsid w:val="00D6448D"/>
    <w:rsid w:val="00D67030"/>
    <w:rsid w:val="00D70688"/>
    <w:rsid w:val="00D8178D"/>
    <w:rsid w:val="00D8571A"/>
    <w:rsid w:val="00D950DC"/>
    <w:rsid w:val="00DC62EB"/>
    <w:rsid w:val="00E23A8B"/>
    <w:rsid w:val="00E30E0C"/>
    <w:rsid w:val="00E43FA4"/>
    <w:rsid w:val="00E44B06"/>
    <w:rsid w:val="00E45741"/>
    <w:rsid w:val="00E53648"/>
    <w:rsid w:val="00E579F1"/>
    <w:rsid w:val="00E6134C"/>
    <w:rsid w:val="00E700E9"/>
    <w:rsid w:val="00EA17C7"/>
    <w:rsid w:val="00EC7755"/>
    <w:rsid w:val="00EE23BC"/>
    <w:rsid w:val="00EE416A"/>
    <w:rsid w:val="00F038FE"/>
    <w:rsid w:val="00F05840"/>
    <w:rsid w:val="00F23CE0"/>
    <w:rsid w:val="00F47333"/>
    <w:rsid w:val="00F6266B"/>
    <w:rsid w:val="00F664B5"/>
    <w:rsid w:val="00F76503"/>
    <w:rsid w:val="00F808A0"/>
    <w:rsid w:val="00F859BC"/>
    <w:rsid w:val="00FA599C"/>
    <w:rsid w:val="00FC16D0"/>
    <w:rsid w:val="00FF35F6"/>
    <w:rsid w:val="00FF77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B5488"/>
  <w15:docId w15:val="{1217E4E6-DF81-4556-8378-4F560EF5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E44B06"/>
    <w:pPr>
      <w:widowControl w:val="0"/>
      <w:autoSpaceDE w:val="0"/>
      <w:autoSpaceDN w:val="0"/>
      <w:spacing w:after="0" w:line="240" w:lineRule="auto"/>
      <w:ind w:left="107"/>
    </w:pPr>
    <w:rPr>
      <w:rFonts w:eastAsia="Times New Roman"/>
      <w:lang w:val="en-US"/>
    </w:rPr>
  </w:style>
  <w:style w:type="character" w:customStyle="1" w:styleId="st42">
    <w:name w:val="st42"/>
    <w:uiPriority w:val="99"/>
    <w:rsid w:val="00E44B06"/>
    <w:rPr>
      <w:color w:val="000000"/>
    </w:rPr>
  </w:style>
  <w:style w:type="paragraph" w:styleId="a3">
    <w:name w:val="List Paragraph"/>
    <w:aliases w:val="Number Bullets,Felsorolas,List Paragraph"/>
    <w:basedOn w:val="a"/>
    <w:link w:val="a4"/>
    <w:uiPriority w:val="34"/>
    <w:qFormat/>
    <w:rsid w:val="00E700E9"/>
    <w:pPr>
      <w:spacing w:after="0" w:line="240" w:lineRule="auto"/>
      <w:ind w:left="720"/>
      <w:contextualSpacing/>
    </w:pPr>
    <w:rPr>
      <w:rFonts w:eastAsiaTheme="minorEastAsia"/>
      <w:sz w:val="24"/>
      <w:szCs w:val="24"/>
      <w:lang w:eastAsia="uk-UA"/>
    </w:rPr>
  </w:style>
  <w:style w:type="character" w:customStyle="1" w:styleId="a4">
    <w:name w:val="Абзац списку Знак"/>
    <w:aliases w:val="Number Bullets Знак,Felsorolas Знак,List Paragraph Знак"/>
    <w:link w:val="a3"/>
    <w:uiPriority w:val="34"/>
    <w:locked/>
    <w:rsid w:val="00E700E9"/>
    <w:rPr>
      <w:rFonts w:ascii="Times New Roman" w:eastAsiaTheme="minorEastAsia" w:hAnsi="Times New Roman" w:cs="Times New Roman"/>
      <w:sz w:val="24"/>
      <w:szCs w:val="24"/>
      <w:lang w:eastAsia="uk-UA"/>
    </w:rPr>
  </w:style>
  <w:style w:type="character" w:customStyle="1" w:styleId="fontstyle01">
    <w:name w:val="fontstyle01"/>
    <w:basedOn w:val="a0"/>
    <w:rsid w:val="00CD223D"/>
    <w:rPr>
      <w:rFonts w:ascii="Calibri" w:hAnsi="Calibri" w:cs="Calibri" w:hint="default"/>
      <w:b w:val="0"/>
      <w:bCs w:val="0"/>
      <w:i w:val="0"/>
      <w:iCs w:val="0"/>
      <w:color w:val="333333"/>
      <w:sz w:val="22"/>
      <w:szCs w:val="22"/>
    </w:rPr>
  </w:style>
  <w:style w:type="character" w:customStyle="1" w:styleId="fontstyle21">
    <w:name w:val="fontstyle21"/>
    <w:basedOn w:val="a0"/>
    <w:rsid w:val="00CD223D"/>
    <w:rPr>
      <w:rFonts w:ascii="Calibri-Bold" w:hAnsi="Calibri-Bold" w:hint="default"/>
      <w:b/>
      <w:bCs/>
      <w:i w:val="0"/>
      <w:iCs w:val="0"/>
      <w:color w:val="FF0000"/>
      <w:sz w:val="22"/>
      <w:szCs w:val="22"/>
    </w:rPr>
  </w:style>
  <w:style w:type="character" w:customStyle="1" w:styleId="normaltextrun">
    <w:name w:val="normaltextrun"/>
    <w:basedOn w:val="a0"/>
    <w:rsid w:val="003D64D4"/>
  </w:style>
  <w:style w:type="paragraph" w:styleId="a5">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6"/>
    <w:uiPriority w:val="99"/>
    <w:unhideWhenUsed/>
    <w:rsid w:val="007C0D1F"/>
    <w:pPr>
      <w:spacing w:before="100" w:beforeAutospacing="1" w:after="100" w:afterAutospacing="1" w:line="240" w:lineRule="auto"/>
    </w:pPr>
    <w:rPr>
      <w:rFonts w:eastAsiaTheme="minorEastAsia"/>
      <w:sz w:val="24"/>
      <w:szCs w:val="24"/>
      <w:lang w:eastAsia="uk-UA"/>
    </w:rPr>
  </w:style>
  <w:style w:type="paragraph" w:customStyle="1" w:styleId="rvps2">
    <w:name w:val="rvps2"/>
    <w:basedOn w:val="a"/>
    <w:rsid w:val="00743F8C"/>
    <w:pPr>
      <w:spacing w:before="100" w:beforeAutospacing="1" w:after="100" w:afterAutospacing="1" w:line="240" w:lineRule="auto"/>
    </w:pPr>
    <w:rPr>
      <w:rFonts w:eastAsia="Times New Roman"/>
      <w:sz w:val="24"/>
      <w:szCs w:val="24"/>
      <w:lang w:val="ru-RU" w:eastAsia="ru-RU"/>
    </w:rPr>
  </w:style>
  <w:style w:type="character" w:styleId="a7">
    <w:name w:val="Hyperlink"/>
    <w:basedOn w:val="a0"/>
    <w:uiPriority w:val="99"/>
    <w:unhideWhenUsed/>
    <w:rsid w:val="001F016F"/>
    <w:rPr>
      <w:color w:val="0000FF"/>
      <w:u w:val="single"/>
    </w:rPr>
  </w:style>
  <w:style w:type="table" w:styleId="a8">
    <w:name w:val="Table Grid"/>
    <w:basedOn w:val="a1"/>
    <w:uiPriority w:val="59"/>
    <w:rsid w:val="0018743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5"/>
    <w:uiPriority w:val="99"/>
    <w:locked/>
    <w:rsid w:val="00384F3F"/>
    <w:rPr>
      <w:rFonts w:ascii="Times New Roman" w:eastAsiaTheme="minorEastAsia" w:hAnsi="Times New Roman" w:cs="Times New Roman"/>
      <w:sz w:val="24"/>
      <w:szCs w:val="24"/>
      <w:lang w:eastAsia="uk-UA"/>
    </w:rPr>
  </w:style>
  <w:style w:type="character" w:customStyle="1" w:styleId="rvts0">
    <w:name w:val="rvts0"/>
    <w:basedOn w:val="a0"/>
    <w:rsid w:val="002005DA"/>
    <w:rPr>
      <w:rFonts w:cs="Times New Roman"/>
    </w:rPr>
  </w:style>
  <w:style w:type="paragraph" w:customStyle="1" w:styleId="Standard">
    <w:name w:val="Standard"/>
    <w:rsid w:val="00056921"/>
    <w:pPr>
      <w:suppressAutoHyphens/>
      <w:autoSpaceDN w:val="0"/>
      <w:spacing w:after="0" w:line="240" w:lineRule="auto"/>
      <w:textAlignment w:val="baseline"/>
    </w:pPr>
    <w:rPr>
      <w:rFonts w:eastAsia="F"/>
      <w:sz w:val="24"/>
      <w:szCs w:val="24"/>
      <w:lang w:eastAsia="uk-UA"/>
    </w:rPr>
  </w:style>
  <w:style w:type="paragraph" w:customStyle="1" w:styleId="a9">
    <w:name w:val="Знак Знак Знак Знак Знак Знак Знак"/>
    <w:basedOn w:val="a"/>
    <w:rsid w:val="000C4AF0"/>
    <w:pPr>
      <w:spacing w:after="0" w:line="240" w:lineRule="auto"/>
    </w:pPr>
    <w:rPr>
      <w:rFonts w:ascii="Verdana" w:eastAsia="Times New Roman" w:hAnsi="Verdana" w:cs="Verdana"/>
      <w:sz w:val="20"/>
      <w:szCs w:val="20"/>
      <w:lang w:val="en-US"/>
    </w:rPr>
  </w:style>
  <w:style w:type="character" w:styleId="aa">
    <w:name w:val="annotation reference"/>
    <w:basedOn w:val="a0"/>
    <w:uiPriority w:val="99"/>
    <w:semiHidden/>
    <w:unhideWhenUsed/>
    <w:rsid w:val="00F808A0"/>
    <w:rPr>
      <w:sz w:val="16"/>
      <w:szCs w:val="16"/>
    </w:rPr>
  </w:style>
  <w:style w:type="paragraph" w:styleId="ab">
    <w:name w:val="annotation text"/>
    <w:basedOn w:val="a"/>
    <w:link w:val="ac"/>
    <w:unhideWhenUsed/>
    <w:rsid w:val="00F808A0"/>
    <w:pPr>
      <w:spacing w:line="240" w:lineRule="auto"/>
    </w:pPr>
    <w:rPr>
      <w:sz w:val="20"/>
      <w:szCs w:val="20"/>
    </w:rPr>
  </w:style>
  <w:style w:type="character" w:customStyle="1" w:styleId="ac">
    <w:name w:val="Текст примітки Знак"/>
    <w:basedOn w:val="a0"/>
    <w:link w:val="ab"/>
    <w:rsid w:val="00F808A0"/>
    <w:rPr>
      <w:sz w:val="20"/>
      <w:szCs w:val="20"/>
    </w:rPr>
  </w:style>
  <w:style w:type="paragraph" w:styleId="ad">
    <w:name w:val="annotation subject"/>
    <w:basedOn w:val="ab"/>
    <w:next w:val="ab"/>
    <w:link w:val="ae"/>
    <w:uiPriority w:val="99"/>
    <w:semiHidden/>
    <w:unhideWhenUsed/>
    <w:rsid w:val="00F808A0"/>
    <w:rPr>
      <w:b/>
      <w:bCs/>
    </w:rPr>
  </w:style>
  <w:style w:type="character" w:customStyle="1" w:styleId="ae">
    <w:name w:val="Тема примітки Знак"/>
    <w:basedOn w:val="ac"/>
    <w:link w:val="ad"/>
    <w:uiPriority w:val="99"/>
    <w:semiHidden/>
    <w:rsid w:val="00F808A0"/>
    <w:rPr>
      <w:b/>
      <w:bCs/>
      <w:sz w:val="20"/>
      <w:szCs w:val="20"/>
    </w:rPr>
  </w:style>
  <w:style w:type="paragraph" w:styleId="af">
    <w:name w:val="Balloon Text"/>
    <w:basedOn w:val="a"/>
    <w:link w:val="af0"/>
    <w:uiPriority w:val="99"/>
    <w:semiHidden/>
    <w:unhideWhenUsed/>
    <w:rsid w:val="00F808A0"/>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F808A0"/>
    <w:rPr>
      <w:rFonts w:ascii="Segoe UI" w:hAnsi="Segoe UI" w:cs="Segoe UI"/>
      <w:sz w:val="18"/>
      <w:szCs w:val="18"/>
    </w:rPr>
  </w:style>
  <w:style w:type="table" w:customStyle="1" w:styleId="TableNormal">
    <w:name w:val="Table Normal"/>
    <w:rsid w:val="00641FE1"/>
    <w:pPr>
      <w:spacing w:after="0" w:line="276" w:lineRule="auto"/>
    </w:pPr>
    <w:rPr>
      <w:rFonts w:ascii="Arial" w:eastAsia="Arial" w:hAnsi="Arial" w:cs="Arial"/>
      <w:lang w:eastAsia="uk-UA"/>
    </w:rPr>
    <w:tblPr>
      <w:tblCellMar>
        <w:top w:w="0" w:type="dxa"/>
        <w:left w:w="0" w:type="dxa"/>
        <w:bottom w:w="0" w:type="dxa"/>
        <w:right w:w="0" w:type="dxa"/>
      </w:tblCellMar>
    </w:tblPr>
  </w:style>
  <w:style w:type="character" w:customStyle="1" w:styleId="rvts80">
    <w:name w:val="rvts80"/>
    <w:basedOn w:val="a0"/>
    <w:rsid w:val="006D6003"/>
  </w:style>
  <w:style w:type="paragraph" w:styleId="af1">
    <w:name w:val="No Spacing"/>
    <w:uiPriority w:val="1"/>
    <w:qFormat/>
    <w:rsid w:val="00CB227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063804">
      <w:bodyDiv w:val="1"/>
      <w:marLeft w:val="0"/>
      <w:marRight w:val="0"/>
      <w:marTop w:val="0"/>
      <w:marBottom w:val="0"/>
      <w:divBdr>
        <w:top w:val="none" w:sz="0" w:space="0" w:color="auto"/>
        <w:left w:val="none" w:sz="0" w:space="0" w:color="auto"/>
        <w:bottom w:val="none" w:sz="0" w:space="0" w:color="auto"/>
        <w:right w:val="none" w:sz="0" w:space="0" w:color="auto"/>
      </w:divBdr>
    </w:div>
    <w:div w:id="394545626">
      <w:bodyDiv w:val="1"/>
      <w:marLeft w:val="0"/>
      <w:marRight w:val="0"/>
      <w:marTop w:val="0"/>
      <w:marBottom w:val="0"/>
      <w:divBdr>
        <w:top w:val="none" w:sz="0" w:space="0" w:color="auto"/>
        <w:left w:val="none" w:sz="0" w:space="0" w:color="auto"/>
        <w:bottom w:val="none" w:sz="0" w:space="0" w:color="auto"/>
        <w:right w:val="none" w:sz="0" w:space="0" w:color="auto"/>
      </w:divBdr>
    </w:div>
    <w:div w:id="557011548">
      <w:bodyDiv w:val="1"/>
      <w:marLeft w:val="0"/>
      <w:marRight w:val="0"/>
      <w:marTop w:val="0"/>
      <w:marBottom w:val="0"/>
      <w:divBdr>
        <w:top w:val="none" w:sz="0" w:space="0" w:color="auto"/>
        <w:left w:val="none" w:sz="0" w:space="0" w:color="auto"/>
        <w:bottom w:val="none" w:sz="0" w:space="0" w:color="auto"/>
        <w:right w:val="none" w:sz="0" w:space="0" w:color="auto"/>
      </w:divBdr>
    </w:div>
    <w:div w:id="562758485">
      <w:bodyDiv w:val="1"/>
      <w:marLeft w:val="0"/>
      <w:marRight w:val="0"/>
      <w:marTop w:val="0"/>
      <w:marBottom w:val="0"/>
      <w:divBdr>
        <w:top w:val="none" w:sz="0" w:space="0" w:color="auto"/>
        <w:left w:val="none" w:sz="0" w:space="0" w:color="auto"/>
        <w:bottom w:val="none" w:sz="0" w:space="0" w:color="auto"/>
        <w:right w:val="none" w:sz="0" w:space="0" w:color="auto"/>
      </w:divBdr>
    </w:div>
    <w:div w:id="810639978">
      <w:bodyDiv w:val="1"/>
      <w:marLeft w:val="0"/>
      <w:marRight w:val="0"/>
      <w:marTop w:val="0"/>
      <w:marBottom w:val="0"/>
      <w:divBdr>
        <w:top w:val="none" w:sz="0" w:space="0" w:color="auto"/>
        <w:left w:val="none" w:sz="0" w:space="0" w:color="auto"/>
        <w:bottom w:val="none" w:sz="0" w:space="0" w:color="auto"/>
        <w:right w:val="none" w:sz="0" w:space="0" w:color="auto"/>
      </w:divBdr>
    </w:div>
    <w:div w:id="921598200">
      <w:bodyDiv w:val="1"/>
      <w:marLeft w:val="0"/>
      <w:marRight w:val="0"/>
      <w:marTop w:val="0"/>
      <w:marBottom w:val="0"/>
      <w:divBdr>
        <w:top w:val="none" w:sz="0" w:space="0" w:color="auto"/>
        <w:left w:val="none" w:sz="0" w:space="0" w:color="auto"/>
        <w:bottom w:val="none" w:sz="0" w:space="0" w:color="auto"/>
        <w:right w:val="none" w:sz="0" w:space="0" w:color="auto"/>
      </w:divBdr>
    </w:div>
    <w:div w:id="1015838620">
      <w:bodyDiv w:val="1"/>
      <w:marLeft w:val="0"/>
      <w:marRight w:val="0"/>
      <w:marTop w:val="0"/>
      <w:marBottom w:val="0"/>
      <w:divBdr>
        <w:top w:val="none" w:sz="0" w:space="0" w:color="auto"/>
        <w:left w:val="none" w:sz="0" w:space="0" w:color="auto"/>
        <w:bottom w:val="none" w:sz="0" w:space="0" w:color="auto"/>
        <w:right w:val="none" w:sz="0" w:space="0" w:color="auto"/>
      </w:divBdr>
    </w:div>
    <w:div w:id="1087382427">
      <w:bodyDiv w:val="1"/>
      <w:marLeft w:val="0"/>
      <w:marRight w:val="0"/>
      <w:marTop w:val="0"/>
      <w:marBottom w:val="0"/>
      <w:divBdr>
        <w:top w:val="none" w:sz="0" w:space="0" w:color="auto"/>
        <w:left w:val="none" w:sz="0" w:space="0" w:color="auto"/>
        <w:bottom w:val="none" w:sz="0" w:space="0" w:color="auto"/>
        <w:right w:val="none" w:sz="0" w:space="0" w:color="auto"/>
      </w:divBdr>
    </w:div>
    <w:div w:id="1335914019">
      <w:bodyDiv w:val="1"/>
      <w:marLeft w:val="0"/>
      <w:marRight w:val="0"/>
      <w:marTop w:val="0"/>
      <w:marBottom w:val="0"/>
      <w:divBdr>
        <w:top w:val="none" w:sz="0" w:space="0" w:color="auto"/>
        <w:left w:val="none" w:sz="0" w:space="0" w:color="auto"/>
        <w:bottom w:val="none" w:sz="0" w:space="0" w:color="auto"/>
        <w:right w:val="none" w:sz="0" w:space="0" w:color="auto"/>
      </w:divBdr>
    </w:div>
    <w:div w:id="1529489779">
      <w:bodyDiv w:val="1"/>
      <w:marLeft w:val="0"/>
      <w:marRight w:val="0"/>
      <w:marTop w:val="0"/>
      <w:marBottom w:val="0"/>
      <w:divBdr>
        <w:top w:val="none" w:sz="0" w:space="0" w:color="auto"/>
        <w:left w:val="none" w:sz="0" w:space="0" w:color="auto"/>
        <w:bottom w:val="none" w:sz="0" w:space="0" w:color="auto"/>
        <w:right w:val="none" w:sz="0" w:space="0" w:color="auto"/>
      </w:divBdr>
    </w:div>
    <w:div w:id="1544245149">
      <w:bodyDiv w:val="1"/>
      <w:marLeft w:val="0"/>
      <w:marRight w:val="0"/>
      <w:marTop w:val="0"/>
      <w:marBottom w:val="0"/>
      <w:divBdr>
        <w:top w:val="none" w:sz="0" w:space="0" w:color="auto"/>
        <w:left w:val="none" w:sz="0" w:space="0" w:color="auto"/>
        <w:bottom w:val="none" w:sz="0" w:space="0" w:color="auto"/>
        <w:right w:val="none" w:sz="0" w:space="0" w:color="auto"/>
      </w:divBdr>
    </w:div>
    <w:div w:id="1604725049">
      <w:bodyDiv w:val="1"/>
      <w:marLeft w:val="0"/>
      <w:marRight w:val="0"/>
      <w:marTop w:val="0"/>
      <w:marBottom w:val="0"/>
      <w:divBdr>
        <w:top w:val="none" w:sz="0" w:space="0" w:color="auto"/>
        <w:left w:val="none" w:sz="0" w:space="0" w:color="auto"/>
        <w:bottom w:val="none" w:sz="0" w:space="0" w:color="auto"/>
        <w:right w:val="none" w:sz="0" w:space="0" w:color="auto"/>
      </w:divBdr>
    </w:div>
    <w:div w:id="1723288707">
      <w:bodyDiv w:val="1"/>
      <w:marLeft w:val="0"/>
      <w:marRight w:val="0"/>
      <w:marTop w:val="0"/>
      <w:marBottom w:val="0"/>
      <w:divBdr>
        <w:top w:val="none" w:sz="0" w:space="0" w:color="auto"/>
        <w:left w:val="none" w:sz="0" w:space="0" w:color="auto"/>
        <w:bottom w:val="none" w:sz="0" w:space="0" w:color="auto"/>
        <w:right w:val="none" w:sz="0" w:space="0" w:color="auto"/>
      </w:divBdr>
    </w:div>
    <w:div w:id="207873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08183-0D4F-4177-8BB4-E2735838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10357</Words>
  <Characters>59038</Characters>
  <Application>Microsoft Office Word</Application>
  <DocSecurity>0</DocSecurity>
  <Lines>491</Lines>
  <Paragraphs>138</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69257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 Кічковський</dc:creator>
  <cp:keywords/>
  <dc:description/>
  <cp:lastModifiedBy>Сергій Волков</cp:lastModifiedBy>
  <cp:revision>4</cp:revision>
  <dcterms:created xsi:type="dcterms:W3CDTF">2022-09-08T11:05:00Z</dcterms:created>
  <dcterms:modified xsi:type="dcterms:W3CDTF">2022-09-08T11:58:00Z</dcterms:modified>
</cp:coreProperties>
</file>