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5B01A" w14:textId="35156637" w:rsidR="00034334" w:rsidRPr="00627300" w:rsidRDefault="00034334" w:rsidP="00E0580A">
      <w:pPr>
        <w:rPr>
          <w:rFonts w:ascii="Times New Roman" w:hAnsi="Times New Roman" w:cs="Times New Roman"/>
          <w:b/>
          <w:sz w:val="24"/>
          <w:szCs w:val="24"/>
        </w:rPr>
      </w:pPr>
      <w:r w:rsidRPr="00627300">
        <w:rPr>
          <w:rFonts w:ascii="Times New Roman" w:hAnsi="Times New Roman" w:cs="Times New Roman"/>
          <w:b/>
          <w:sz w:val="24"/>
          <w:szCs w:val="24"/>
        </w:rPr>
        <w:t>Узагальнені зауваження та пропозиції до про</w:t>
      </w:r>
      <w:r w:rsidR="006C57CE" w:rsidRPr="00627300">
        <w:rPr>
          <w:rFonts w:ascii="Times New Roman" w:hAnsi="Times New Roman" w:cs="Times New Roman"/>
          <w:b/>
          <w:sz w:val="24"/>
          <w:szCs w:val="24"/>
        </w:rPr>
        <w:t>є</w:t>
      </w:r>
      <w:r w:rsidRPr="00627300">
        <w:rPr>
          <w:rFonts w:ascii="Times New Roman" w:hAnsi="Times New Roman" w:cs="Times New Roman"/>
          <w:b/>
          <w:sz w:val="24"/>
          <w:szCs w:val="24"/>
        </w:rPr>
        <w:t xml:space="preserve">кту, що має ознаки регуляторного </w:t>
      </w:r>
      <w:proofErr w:type="spellStart"/>
      <w:r w:rsidRPr="00627300">
        <w:rPr>
          <w:rFonts w:ascii="Times New Roman" w:hAnsi="Times New Roman" w:cs="Times New Roman"/>
          <w:b/>
          <w:sz w:val="24"/>
          <w:szCs w:val="24"/>
        </w:rPr>
        <w:t>акта</w:t>
      </w:r>
      <w:proofErr w:type="spellEnd"/>
      <w:r w:rsidRPr="00627300">
        <w:rPr>
          <w:rFonts w:ascii="Times New Roman" w:hAnsi="Times New Roman" w:cs="Times New Roman"/>
          <w:b/>
          <w:sz w:val="24"/>
          <w:szCs w:val="24"/>
        </w:rPr>
        <w:t xml:space="preserve">, </w:t>
      </w:r>
      <w:r w:rsidR="006C57CE" w:rsidRPr="00627300">
        <w:rPr>
          <w:rFonts w:ascii="Times New Roman" w:hAnsi="Times New Roman" w:cs="Times New Roman"/>
          <w:b/>
          <w:sz w:val="24"/>
          <w:szCs w:val="24"/>
        </w:rPr>
        <w:t>–</w:t>
      </w:r>
      <w:r w:rsidRPr="00627300">
        <w:rPr>
          <w:rFonts w:ascii="Times New Roman" w:hAnsi="Times New Roman" w:cs="Times New Roman"/>
          <w:b/>
          <w:sz w:val="24"/>
          <w:szCs w:val="24"/>
        </w:rPr>
        <w:t xml:space="preserve"> </w:t>
      </w:r>
      <w:r w:rsidR="006C57CE" w:rsidRPr="00627300">
        <w:rPr>
          <w:rFonts w:ascii="Times New Roman" w:hAnsi="Times New Roman" w:cs="Times New Roman"/>
          <w:b/>
          <w:sz w:val="24"/>
          <w:szCs w:val="24"/>
        </w:rPr>
        <w:t xml:space="preserve">проєкту </w:t>
      </w:r>
      <w:r w:rsidRPr="00627300">
        <w:rPr>
          <w:rFonts w:ascii="Times New Roman" w:hAnsi="Times New Roman" w:cs="Times New Roman"/>
          <w:b/>
          <w:sz w:val="24"/>
          <w:szCs w:val="24"/>
        </w:rPr>
        <w:t>постанови</w:t>
      </w:r>
      <w:r w:rsidR="006C57CE" w:rsidRPr="00627300">
        <w:rPr>
          <w:rFonts w:ascii="Times New Roman" w:hAnsi="Times New Roman" w:cs="Times New Roman"/>
          <w:b/>
          <w:sz w:val="24"/>
          <w:szCs w:val="24"/>
        </w:rPr>
        <w:t xml:space="preserve"> </w:t>
      </w:r>
      <w:r w:rsidRPr="00627300">
        <w:rPr>
          <w:rFonts w:ascii="Times New Roman" w:hAnsi="Times New Roman" w:cs="Times New Roman"/>
          <w:b/>
          <w:sz w:val="24"/>
          <w:szCs w:val="24"/>
        </w:rPr>
        <w:t>НКРЕКП</w:t>
      </w:r>
    </w:p>
    <w:p w14:paraId="20D233F9" w14:textId="38CFA62C" w:rsidR="00034334" w:rsidRPr="00627300" w:rsidRDefault="00034334" w:rsidP="00DF76A8">
      <w:pPr>
        <w:tabs>
          <w:tab w:val="left" w:pos="4536"/>
          <w:tab w:val="left" w:pos="8364"/>
        </w:tabs>
        <w:jc w:val="center"/>
        <w:rPr>
          <w:rFonts w:ascii="Times New Roman" w:hAnsi="Times New Roman" w:cs="Times New Roman"/>
          <w:b/>
          <w:sz w:val="24"/>
          <w:szCs w:val="24"/>
        </w:rPr>
      </w:pPr>
      <w:r w:rsidRPr="00627300">
        <w:rPr>
          <w:rFonts w:ascii="Times New Roman" w:hAnsi="Times New Roman" w:cs="Times New Roman"/>
          <w:b/>
          <w:sz w:val="24"/>
          <w:szCs w:val="24"/>
        </w:rPr>
        <w:t>«</w:t>
      </w:r>
      <w:r w:rsidR="00E14E2B" w:rsidRPr="00627300">
        <w:rPr>
          <w:rFonts w:ascii="Times New Roman" w:hAnsi="Times New Roman" w:cs="Times New Roman"/>
          <w:b/>
          <w:sz w:val="24"/>
          <w:szCs w:val="24"/>
        </w:rPr>
        <w:t xml:space="preserve">Про </w:t>
      </w:r>
      <w:r w:rsidR="00EF7041">
        <w:rPr>
          <w:rFonts w:ascii="Times New Roman" w:hAnsi="Times New Roman" w:cs="Times New Roman"/>
          <w:b/>
          <w:sz w:val="24"/>
          <w:szCs w:val="24"/>
        </w:rPr>
        <w:t>затвердження</w:t>
      </w:r>
      <w:r w:rsidR="00E14E2B" w:rsidRPr="00627300">
        <w:rPr>
          <w:rFonts w:ascii="Times New Roman" w:hAnsi="Times New Roman" w:cs="Times New Roman"/>
          <w:b/>
          <w:sz w:val="24"/>
          <w:szCs w:val="24"/>
        </w:rPr>
        <w:t xml:space="preserve"> </w:t>
      </w:r>
      <w:r w:rsidR="00EF7041">
        <w:rPr>
          <w:rFonts w:ascii="Times New Roman" w:hAnsi="Times New Roman" w:cs="Times New Roman"/>
          <w:b/>
          <w:sz w:val="24"/>
          <w:szCs w:val="24"/>
        </w:rPr>
        <w:t>З</w:t>
      </w:r>
      <w:r w:rsidR="00E14E2B" w:rsidRPr="00627300">
        <w:rPr>
          <w:rFonts w:ascii="Times New Roman" w:hAnsi="Times New Roman" w:cs="Times New Roman"/>
          <w:b/>
          <w:sz w:val="24"/>
          <w:szCs w:val="24"/>
        </w:rPr>
        <w:t>мін до Правил роздрібного ринку електричної енергії</w:t>
      </w:r>
      <w:r w:rsidRPr="00627300">
        <w:rPr>
          <w:rFonts w:ascii="Times New Roman" w:hAnsi="Times New Roman" w:cs="Times New Roman"/>
          <w:b/>
          <w:sz w:val="24"/>
          <w:szCs w:val="24"/>
        </w:rPr>
        <w:t>»</w:t>
      </w:r>
      <w:r w:rsidR="00750EF3" w:rsidRPr="00627300">
        <w:rPr>
          <w:rFonts w:ascii="Times New Roman" w:hAnsi="Times New Roman" w:cs="Times New Roman"/>
          <w:b/>
          <w:sz w:val="24"/>
          <w:szCs w:val="24"/>
        </w:rPr>
        <w:t>,</w:t>
      </w:r>
      <w:r w:rsidR="00750EF3" w:rsidRPr="00627300">
        <w:rPr>
          <w:rFonts w:ascii="Times New Roman" w:hAnsi="Times New Roman" w:cs="Times New Roman"/>
          <w:b/>
          <w:sz w:val="24"/>
          <w:szCs w:val="24"/>
          <w:shd w:val="clear" w:color="auto" w:fill="FFFFFF"/>
        </w:rPr>
        <w:t xml:space="preserve"> які були отримані від юридичних осіб, їх об'єднань та</w:t>
      </w:r>
      <w:r w:rsidR="00E14E2B" w:rsidRPr="00627300">
        <w:rPr>
          <w:rFonts w:ascii="Times New Roman" w:hAnsi="Times New Roman" w:cs="Times New Roman"/>
          <w:b/>
          <w:sz w:val="24"/>
          <w:szCs w:val="24"/>
          <w:shd w:val="clear" w:color="auto" w:fill="FFFFFF"/>
        </w:rPr>
        <w:t xml:space="preserve"> </w:t>
      </w:r>
      <w:r w:rsidR="00750EF3" w:rsidRPr="00627300">
        <w:rPr>
          <w:rFonts w:ascii="Times New Roman" w:hAnsi="Times New Roman" w:cs="Times New Roman"/>
          <w:b/>
          <w:sz w:val="24"/>
          <w:szCs w:val="24"/>
          <w:shd w:val="clear" w:color="auto" w:fill="FFFFFF"/>
        </w:rPr>
        <w:t xml:space="preserve">інших заінтересованих осіб </w:t>
      </w:r>
      <w:r w:rsidR="00750EF3" w:rsidRPr="00627300">
        <w:rPr>
          <w:rFonts w:ascii="Times New Roman" w:hAnsi="Times New Roman" w:cs="Times New Roman"/>
          <w:b/>
          <w:sz w:val="24"/>
          <w:szCs w:val="24"/>
        </w:rPr>
        <w:t xml:space="preserve">у період з </w:t>
      </w:r>
      <w:r w:rsidR="00BF7A9A">
        <w:rPr>
          <w:rFonts w:ascii="Times New Roman" w:hAnsi="Times New Roman" w:cs="Times New Roman"/>
          <w:b/>
          <w:sz w:val="24"/>
          <w:szCs w:val="24"/>
        </w:rPr>
        <w:t>24</w:t>
      </w:r>
      <w:r w:rsidR="00750EF3" w:rsidRPr="00627300">
        <w:rPr>
          <w:rFonts w:ascii="Times New Roman" w:hAnsi="Times New Roman" w:cs="Times New Roman"/>
          <w:b/>
          <w:sz w:val="24"/>
          <w:szCs w:val="24"/>
        </w:rPr>
        <w:t>.</w:t>
      </w:r>
      <w:r w:rsidR="00E14E2B" w:rsidRPr="00627300">
        <w:rPr>
          <w:rFonts w:ascii="Times New Roman" w:hAnsi="Times New Roman" w:cs="Times New Roman"/>
          <w:b/>
          <w:sz w:val="24"/>
          <w:szCs w:val="24"/>
        </w:rPr>
        <w:t>0</w:t>
      </w:r>
      <w:r w:rsidR="00BF7A9A">
        <w:rPr>
          <w:rFonts w:ascii="Times New Roman" w:hAnsi="Times New Roman" w:cs="Times New Roman"/>
          <w:b/>
          <w:sz w:val="24"/>
          <w:szCs w:val="24"/>
        </w:rPr>
        <w:t>6</w:t>
      </w:r>
      <w:r w:rsidR="00750EF3" w:rsidRPr="00627300">
        <w:rPr>
          <w:rFonts w:ascii="Times New Roman" w:hAnsi="Times New Roman" w:cs="Times New Roman"/>
          <w:b/>
          <w:sz w:val="24"/>
          <w:szCs w:val="24"/>
        </w:rPr>
        <w:t>.20</w:t>
      </w:r>
      <w:r w:rsidR="00E14E2B" w:rsidRPr="00627300">
        <w:rPr>
          <w:rFonts w:ascii="Times New Roman" w:hAnsi="Times New Roman" w:cs="Times New Roman"/>
          <w:b/>
          <w:sz w:val="24"/>
          <w:szCs w:val="24"/>
        </w:rPr>
        <w:t>2</w:t>
      </w:r>
      <w:r w:rsidR="00BF7A9A">
        <w:rPr>
          <w:rFonts w:ascii="Times New Roman" w:hAnsi="Times New Roman" w:cs="Times New Roman"/>
          <w:b/>
          <w:sz w:val="24"/>
          <w:szCs w:val="24"/>
        </w:rPr>
        <w:t>2</w:t>
      </w:r>
      <w:r w:rsidR="00750EF3" w:rsidRPr="00627300">
        <w:rPr>
          <w:rFonts w:ascii="Times New Roman" w:hAnsi="Times New Roman" w:cs="Times New Roman"/>
          <w:b/>
          <w:sz w:val="24"/>
          <w:szCs w:val="24"/>
        </w:rPr>
        <w:t xml:space="preserve"> по </w:t>
      </w:r>
      <w:r w:rsidR="00BF7A9A">
        <w:rPr>
          <w:rFonts w:ascii="Times New Roman" w:hAnsi="Times New Roman" w:cs="Times New Roman"/>
          <w:b/>
          <w:sz w:val="24"/>
          <w:szCs w:val="24"/>
        </w:rPr>
        <w:t>04</w:t>
      </w:r>
      <w:r w:rsidR="00750EF3" w:rsidRPr="00627300">
        <w:rPr>
          <w:rFonts w:ascii="Times New Roman" w:hAnsi="Times New Roman" w:cs="Times New Roman"/>
          <w:b/>
          <w:sz w:val="24"/>
          <w:szCs w:val="24"/>
        </w:rPr>
        <w:t>.</w:t>
      </w:r>
      <w:r w:rsidR="00EF7041">
        <w:rPr>
          <w:rFonts w:ascii="Times New Roman" w:hAnsi="Times New Roman" w:cs="Times New Roman"/>
          <w:b/>
          <w:sz w:val="24"/>
          <w:szCs w:val="24"/>
        </w:rPr>
        <w:t>0</w:t>
      </w:r>
      <w:r w:rsidR="00BF7A9A">
        <w:rPr>
          <w:rFonts w:ascii="Times New Roman" w:hAnsi="Times New Roman" w:cs="Times New Roman"/>
          <w:b/>
          <w:sz w:val="24"/>
          <w:szCs w:val="24"/>
        </w:rPr>
        <w:t>7</w:t>
      </w:r>
      <w:r w:rsidR="00750EF3" w:rsidRPr="00627300">
        <w:rPr>
          <w:rFonts w:ascii="Times New Roman" w:hAnsi="Times New Roman" w:cs="Times New Roman"/>
          <w:b/>
          <w:sz w:val="24"/>
          <w:szCs w:val="24"/>
        </w:rPr>
        <w:t>.20</w:t>
      </w:r>
      <w:r w:rsidR="00E14E2B" w:rsidRPr="00627300">
        <w:rPr>
          <w:rFonts w:ascii="Times New Roman" w:hAnsi="Times New Roman" w:cs="Times New Roman"/>
          <w:b/>
          <w:sz w:val="24"/>
          <w:szCs w:val="24"/>
        </w:rPr>
        <w:t>2</w:t>
      </w:r>
      <w:r w:rsidR="00BF7A9A">
        <w:rPr>
          <w:rFonts w:ascii="Times New Roman" w:hAnsi="Times New Roman" w:cs="Times New Roman"/>
          <w:b/>
          <w:sz w:val="24"/>
          <w:szCs w:val="24"/>
        </w:rPr>
        <w:t>2</w:t>
      </w:r>
    </w:p>
    <w:p w14:paraId="3B20A037" w14:textId="77777777" w:rsidR="00977BC6" w:rsidRPr="0039410B" w:rsidRDefault="00977BC6" w:rsidP="00DF76A8">
      <w:pPr>
        <w:tabs>
          <w:tab w:val="left" w:pos="709"/>
          <w:tab w:val="left" w:pos="4536"/>
          <w:tab w:val="left" w:pos="8364"/>
        </w:tabs>
        <w:spacing w:after="0"/>
        <w:jc w:val="center"/>
        <w:rPr>
          <w:rFonts w:ascii="Times New Roman" w:hAnsi="Times New Roman" w:cs="Times New Roman"/>
          <w:b/>
          <w:sz w:val="10"/>
          <w:szCs w:val="10"/>
        </w:rPr>
      </w:pPr>
    </w:p>
    <w:p w14:paraId="51C94970" w14:textId="31387E6A" w:rsidR="00E14E2B" w:rsidRPr="0039410B" w:rsidRDefault="006C57CE" w:rsidP="00EC78A3">
      <w:pPr>
        <w:widowControl w:val="0"/>
        <w:tabs>
          <w:tab w:val="left" w:pos="4536"/>
          <w:tab w:val="left" w:pos="8364"/>
        </w:tabs>
        <w:ind w:firstLine="709"/>
        <w:jc w:val="both"/>
        <w:rPr>
          <w:rFonts w:ascii="Times New Roman" w:hAnsi="Times New Roman" w:cs="Times New Roman"/>
          <w:sz w:val="24"/>
          <w:szCs w:val="24"/>
        </w:rPr>
      </w:pPr>
      <w:r w:rsidRPr="0039410B">
        <w:rPr>
          <w:rFonts w:ascii="Times New Roman" w:hAnsi="Times New Roman" w:cs="Times New Roman"/>
          <w:sz w:val="24"/>
          <w:szCs w:val="24"/>
        </w:rPr>
        <w:t>Обґрунтуванням до проє</w:t>
      </w:r>
      <w:r w:rsidR="00010A93" w:rsidRPr="0039410B">
        <w:rPr>
          <w:rFonts w:ascii="Times New Roman" w:hAnsi="Times New Roman" w:cs="Times New Roman"/>
          <w:sz w:val="24"/>
          <w:szCs w:val="24"/>
        </w:rPr>
        <w:t xml:space="preserve">кту постанови НКРЕКП «Про </w:t>
      </w:r>
      <w:r w:rsidR="00EF7041" w:rsidRPr="0039410B">
        <w:rPr>
          <w:rFonts w:ascii="Times New Roman" w:hAnsi="Times New Roman" w:cs="Times New Roman"/>
          <w:sz w:val="24"/>
          <w:szCs w:val="24"/>
        </w:rPr>
        <w:t>затвердження</w:t>
      </w:r>
      <w:r w:rsidR="00010A93" w:rsidRPr="0039410B">
        <w:rPr>
          <w:rFonts w:ascii="Times New Roman" w:hAnsi="Times New Roman" w:cs="Times New Roman"/>
          <w:sz w:val="24"/>
          <w:szCs w:val="24"/>
        </w:rPr>
        <w:t xml:space="preserve"> </w:t>
      </w:r>
      <w:r w:rsidR="00EF7041" w:rsidRPr="0039410B">
        <w:rPr>
          <w:rFonts w:ascii="Times New Roman" w:hAnsi="Times New Roman" w:cs="Times New Roman"/>
          <w:sz w:val="24"/>
          <w:szCs w:val="24"/>
        </w:rPr>
        <w:t>З</w:t>
      </w:r>
      <w:r w:rsidR="00010A93" w:rsidRPr="0039410B">
        <w:rPr>
          <w:rFonts w:ascii="Times New Roman" w:hAnsi="Times New Roman" w:cs="Times New Roman"/>
          <w:sz w:val="24"/>
          <w:szCs w:val="24"/>
        </w:rPr>
        <w:t xml:space="preserve">мін до Правил роздрібного ринку електричної енергії» (далі </w:t>
      </w:r>
      <w:r w:rsidR="00C60BCC" w:rsidRPr="0039410B">
        <w:rPr>
          <w:rFonts w:ascii="Times New Roman" w:hAnsi="Times New Roman" w:cs="Times New Roman"/>
          <w:sz w:val="24"/>
          <w:szCs w:val="24"/>
        </w:rPr>
        <w:t>–</w:t>
      </w:r>
      <w:r w:rsidR="00010A93" w:rsidRPr="0039410B">
        <w:rPr>
          <w:rFonts w:ascii="Times New Roman" w:hAnsi="Times New Roman" w:cs="Times New Roman"/>
          <w:sz w:val="24"/>
          <w:szCs w:val="24"/>
        </w:rPr>
        <w:t xml:space="preserve"> </w:t>
      </w:r>
      <w:r w:rsidRPr="0039410B">
        <w:rPr>
          <w:rFonts w:ascii="Times New Roman" w:hAnsi="Times New Roman" w:cs="Times New Roman"/>
          <w:sz w:val="24"/>
          <w:szCs w:val="24"/>
        </w:rPr>
        <w:t>Проє</w:t>
      </w:r>
      <w:r w:rsidR="00977BC6" w:rsidRPr="0039410B">
        <w:rPr>
          <w:rFonts w:ascii="Times New Roman" w:hAnsi="Times New Roman" w:cs="Times New Roman"/>
          <w:sz w:val="24"/>
          <w:szCs w:val="24"/>
        </w:rPr>
        <w:t xml:space="preserve">кт </w:t>
      </w:r>
      <w:r w:rsidR="00010A93" w:rsidRPr="0039410B">
        <w:rPr>
          <w:rFonts w:ascii="Times New Roman" w:hAnsi="Times New Roman" w:cs="Times New Roman"/>
          <w:sz w:val="24"/>
          <w:szCs w:val="24"/>
        </w:rPr>
        <w:t>постанови) передбачено, що Про</w:t>
      </w:r>
      <w:r w:rsidRPr="0039410B">
        <w:rPr>
          <w:rFonts w:ascii="Times New Roman" w:hAnsi="Times New Roman" w:cs="Times New Roman"/>
          <w:sz w:val="24"/>
          <w:szCs w:val="24"/>
        </w:rPr>
        <w:t>є</w:t>
      </w:r>
      <w:r w:rsidR="00010A93" w:rsidRPr="0039410B">
        <w:rPr>
          <w:rFonts w:ascii="Times New Roman" w:hAnsi="Times New Roman" w:cs="Times New Roman"/>
          <w:sz w:val="24"/>
          <w:szCs w:val="24"/>
        </w:rPr>
        <w:t xml:space="preserve">кт постанови </w:t>
      </w:r>
      <w:r w:rsidR="00977BC6" w:rsidRPr="0039410B">
        <w:rPr>
          <w:rFonts w:ascii="Times New Roman" w:hAnsi="Times New Roman" w:cs="Times New Roman"/>
          <w:sz w:val="24"/>
          <w:szCs w:val="24"/>
        </w:rPr>
        <w:t xml:space="preserve">розроблено з метою </w:t>
      </w:r>
      <w:r w:rsidR="0039410B" w:rsidRPr="0039410B">
        <w:rPr>
          <w:rFonts w:ascii="Times New Roman" w:hAnsi="Times New Roman" w:cs="Times New Roman"/>
          <w:sz w:val="24"/>
          <w:szCs w:val="24"/>
        </w:rPr>
        <w:t>удосконалення норм та процедур визначених Правил роздрібного ринку електричної енергії, затверджених постановою НКРЕКП від 14.03.2018 № 312 (далі – Правила)</w:t>
      </w:r>
      <w:r w:rsidR="00EC78A3" w:rsidRPr="0039410B">
        <w:rPr>
          <w:rFonts w:ascii="Times New Roman" w:hAnsi="Times New Roman" w:cs="Times New Roman"/>
          <w:sz w:val="24"/>
          <w:szCs w:val="24"/>
        </w:rPr>
        <w:t>,</w:t>
      </w:r>
      <w:r w:rsidR="00E14E2B" w:rsidRPr="0039410B">
        <w:rPr>
          <w:rFonts w:ascii="Times New Roman" w:hAnsi="Times New Roman" w:cs="Times New Roman"/>
          <w:sz w:val="24"/>
          <w:szCs w:val="24"/>
        </w:rPr>
        <w:t xml:space="preserve"> а тому зауваження та пропозиції приймаються лише щодо вказаних норм Правил, які охоплює Проєкт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14:paraId="0B99768D" w14:textId="77777777" w:rsidR="00B65268" w:rsidRPr="0009113E" w:rsidRDefault="00B65268" w:rsidP="00B65268">
      <w:pPr>
        <w:spacing w:after="0"/>
        <w:ind w:firstLine="567"/>
        <w:jc w:val="both"/>
        <w:rPr>
          <w:rFonts w:ascii="Times New Roman" w:hAnsi="Times New Roman" w:cs="Times New Roman"/>
          <w:sz w:val="24"/>
          <w:szCs w:val="24"/>
        </w:rPr>
      </w:pPr>
      <w:r w:rsidRPr="0009113E">
        <w:rPr>
          <w:rFonts w:ascii="Times New Roman" w:hAnsi="Times New Roman" w:cs="Times New Roman"/>
          <w:sz w:val="24"/>
          <w:szCs w:val="24"/>
        </w:rPr>
        <w:t>* - зміни виділені за принципом:</w:t>
      </w:r>
    </w:p>
    <w:p w14:paraId="1965AAE9" w14:textId="77777777" w:rsidR="00B65268" w:rsidRPr="0009113E" w:rsidRDefault="00B65268" w:rsidP="00B65268">
      <w:pPr>
        <w:spacing w:after="0"/>
        <w:ind w:firstLine="567"/>
        <w:jc w:val="both"/>
        <w:rPr>
          <w:rFonts w:ascii="Times New Roman" w:hAnsi="Times New Roman" w:cs="Times New Roman"/>
          <w:sz w:val="24"/>
          <w:szCs w:val="24"/>
        </w:rPr>
      </w:pPr>
      <w:r w:rsidRPr="0009113E">
        <w:rPr>
          <w:rFonts w:ascii="Times New Roman" w:hAnsi="Times New Roman" w:cs="Times New Roman"/>
          <w:sz w:val="24"/>
          <w:szCs w:val="24"/>
        </w:rPr>
        <w:t xml:space="preserve">те, що підлягає виключенню – </w:t>
      </w:r>
      <w:r w:rsidRPr="00B65268">
        <w:rPr>
          <w:rFonts w:ascii="Times New Roman" w:hAnsi="Times New Roman" w:cs="Times New Roman"/>
          <w:b/>
          <w:i/>
          <w:strike/>
          <w:sz w:val="24"/>
          <w:szCs w:val="24"/>
        </w:rPr>
        <w:t>курсивом</w:t>
      </w:r>
      <w:r w:rsidRPr="0009113E">
        <w:rPr>
          <w:rFonts w:ascii="Times New Roman" w:hAnsi="Times New Roman" w:cs="Times New Roman"/>
          <w:sz w:val="24"/>
          <w:szCs w:val="24"/>
        </w:rPr>
        <w:t>;</w:t>
      </w:r>
    </w:p>
    <w:p w14:paraId="6C5A5C26" w14:textId="4D0185BA" w:rsidR="00B65268" w:rsidRDefault="00B65268" w:rsidP="00B65268">
      <w:pPr>
        <w:spacing w:after="0"/>
        <w:ind w:firstLine="567"/>
        <w:jc w:val="both"/>
        <w:rPr>
          <w:rFonts w:ascii="Times New Roman" w:hAnsi="Times New Roman" w:cs="Times New Roman"/>
          <w:sz w:val="24"/>
          <w:szCs w:val="24"/>
        </w:rPr>
      </w:pPr>
      <w:r w:rsidRPr="0009113E">
        <w:rPr>
          <w:rFonts w:ascii="Times New Roman" w:hAnsi="Times New Roman" w:cs="Times New Roman"/>
          <w:sz w:val="24"/>
          <w:szCs w:val="24"/>
        </w:rPr>
        <w:t>новий текс</w:t>
      </w:r>
      <w:r w:rsidR="007F6BF8">
        <w:rPr>
          <w:rFonts w:ascii="Times New Roman" w:hAnsi="Times New Roman" w:cs="Times New Roman"/>
          <w:sz w:val="24"/>
          <w:szCs w:val="24"/>
        </w:rPr>
        <w:t xml:space="preserve"> редакції проєкту</w:t>
      </w:r>
      <w:r w:rsidRPr="0009113E">
        <w:rPr>
          <w:rFonts w:ascii="Times New Roman" w:hAnsi="Times New Roman" w:cs="Times New Roman"/>
          <w:sz w:val="24"/>
          <w:szCs w:val="24"/>
        </w:rPr>
        <w:t xml:space="preserve"> – </w:t>
      </w:r>
      <w:r w:rsidRPr="0009113E">
        <w:rPr>
          <w:rFonts w:ascii="Times New Roman" w:hAnsi="Times New Roman" w:cs="Times New Roman"/>
          <w:b/>
          <w:color w:val="7030A0"/>
          <w:sz w:val="24"/>
          <w:szCs w:val="24"/>
        </w:rPr>
        <w:t>напівжирним шрифтом</w:t>
      </w:r>
      <w:r w:rsidRPr="0009113E">
        <w:rPr>
          <w:rFonts w:ascii="Times New Roman" w:hAnsi="Times New Roman" w:cs="Times New Roman"/>
          <w:sz w:val="24"/>
          <w:szCs w:val="24"/>
        </w:rPr>
        <w:t>;</w:t>
      </w:r>
    </w:p>
    <w:p w14:paraId="4E740B75" w14:textId="447371D6" w:rsidR="007F6BF8" w:rsidRPr="0009113E" w:rsidRDefault="007F6BF8" w:rsidP="00B6526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новий текс редакції пропозицій - </w:t>
      </w:r>
      <w:r w:rsidRPr="007F6BF8">
        <w:rPr>
          <w:rFonts w:ascii="Times New Roman" w:hAnsi="Times New Roman" w:cs="Times New Roman"/>
          <w:b/>
          <w:color w:val="0070C0"/>
          <w:sz w:val="24"/>
          <w:szCs w:val="24"/>
        </w:rPr>
        <w:t>напівжирним шрифтом</w:t>
      </w:r>
    </w:p>
    <w:p w14:paraId="618DFDC9" w14:textId="2D4B13C4" w:rsidR="00B65268" w:rsidRPr="0009113E" w:rsidRDefault="00B115C1" w:rsidP="00B65268">
      <w:pPr>
        <w:spacing w:after="0"/>
        <w:ind w:firstLine="567"/>
        <w:jc w:val="both"/>
        <w:rPr>
          <w:rFonts w:ascii="Times New Roman" w:hAnsi="Times New Roman" w:cs="Times New Roman"/>
          <w:sz w:val="24"/>
          <w:szCs w:val="24"/>
        </w:rPr>
      </w:pPr>
      <w:r>
        <w:rPr>
          <w:rFonts w:ascii="Times New Roman" w:hAnsi="Times New Roman" w:cs="Times New Roman"/>
          <w:sz w:val="24"/>
          <w:szCs w:val="24"/>
        </w:rPr>
        <w:t>редакція за результатом отриманих пропозицій</w:t>
      </w:r>
      <w:r w:rsidR="00B65268" w:rsidRPr="0009113E">
        <w:rPr>
          <w:rFonts w:ascii="Times New Roman" w:hAnsi="Times New Roman" w:cs="Times New Roman"/>
          <w:sz w:val="24"/>
          <w:szCs w:val="24"/>
        </w:rPr>
        <w:t xml:space="preserve">– </w:t>
      </w:r>
      <w:r w:rsidR="00B65268" w:rsidRPr="00B115C1">
        <w:rPr>
          <w:rFonts w:ascii="Times New Roman" w:hAnsi="Times New Roman" w:cs="Times New Roman"/>
          <w:b/>
          <w:color w:val="00B050"/>
          <w:sz w:val="24"/>
          <w:szCs w:val="24"/>
        </w:rPr>
        <w:t>жирним</w:t>
      </w:r>
      <w:r w:rsidR="00B65268" w:rsidRPr="00B115C1">
        <w:rPr>
          <w:rFonts w:ascii="Times New Roman" w:hAnsi="Times New Roman" w:cs="Times New Roman"/>
          <w:b/>
          <w:sz w:val="24"/>
          <w:szCs w:val="24"/>
        </w:rPr>
        <w:t xml:space="preserve"> </w:t>
      </w:r>
      <w:r w:rsidR="00B65268" w:rsidRPr="00B115C1">
        <w:rPr>
          <w:rFonts w:ascii="Times New Roman" w:hAnsi="Times New Roman" w:cs="Times New Roman"/>
          <w:b/>
          <w:color w:val="00B050"/>
          <w:sz w:val="24"/>
          <w:szCs w:val="24"/>
        </w:rPr>
        <w:t xml:space="preserve">шрифтом та виділені </w:t>
      </w:r>
      <w:r>
        <w:rPr>
          <w:rFonts w:ascii="Times New Roman" w:hAnsi="Times New Roman" w:cs="Times New Roman"/>
          <w:b/>
          <w:color w:val="00B050"/>
          <w:sz w:val="24"/>
          <w:szCs w:val="24"/>
        </w:rPr>
        <w:t xml:space="preserve">зеленим </w:t>
      </w:r>
      <w:r w:rsidR="00B65268" w:rsidRPr="00B115C1">
        <w:rPr>
          <w:rFonts w:ascii="Times New Roman" w:hAnsi="Times New Roman" w:cs="Times New Roman"/>
          <w:b/>
          <w:color w:val="00B050"/>
          <w:sz w:val="24"/>
          <w:szCs w:val="24"/>
        </w:rPr>
        <w:t>кольором</w:t>
      </w:r>
      <w:r w:rsidR="00B65268" w:rsidRPr="0009113E">
        <w:rPr>
          <w:rFonts w:ascii="Times New Roman" w:hAnsi="Times New Roman" w:cs="Times New Roman"/>
          <w:b/>
          <w:sz w:val="24"/>
          <w:szCs w:val="24"/>
        </w:rPr>
        <w:t>.</w:t>
      </w:r>
    </w:p>
    <w:p w14:paraId="4A00A3EE" w14:textId="77777777" w:rsidR="000F06DF" w:rsidRPr="00627300" w:rsidRDefault="000F06DF" w:rsidP="00B65268">
      <w:pPr>
        <w:tabs>
          <w:tab w:val="left" w:pos="4536"/>
          <w:tab w:val="left" w:pos="8364"/>
        </w:tabs>
        <w:spacing w:after="0"/>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3844"/>
        <w:gridCol w:w="4036"/>
        <w:gridCol w:w="3764"/>
        <w:gridCol w:w="3744"/>
      </w:tblGrid>
      <w:tr w:rsidR="00DF76A8" w:rsidRPr="00215065" w14:paraId="26E8D598" w14:textId="77777777" w:rsidTr="009C2C82">
        <w:tc>
          <w:tcPr>
            <w:tcW w:w="0" w:type="auto"/>
          </w:tcPr>
          <w:p w14:paraId="159DB190" w14:textId="77777777" w:rsidR="00034334" w:rsidRPr="00215065" w:rsidRDefault="00034334" w:rsidP="00DF76A8">
            <w:pPr>
              <w:tabs>
                <w:tab w:val="left" w:pos="4536"/>
                <w:tab w:val="left" w:pos="8364"/>
              </w:tabs>
              <w:jc w:val="center"/>
              <w:rPr>
                <w:rFonts w:ascii="Times New Roman" w:hAnsi="Times New Roman" w:cs="Times New Roman"/>
                <w:b/>
                <w:sz w:val="24"/>
                <w:szCs w:val="24"/>
              </w:rPr>
            </w:pPr>
            <w:r w:rsidRPr="00215065">
              <w:rPr>
                <w:rFonts w:ascii="Times New Roman" w:hAnsi="Times New Roman" w:cs="Times New Roman"/>
                <w:b/>
                <w:sz w:val="24"/>
                <w:szCs w:val="24"/>
              </w:rPr>
              <w:t>Редакція про</w:t>
            </w:r>
            <w:r w:rsidR="006C57CE" w:rsidRPr="00215065">
              <w:rPr>
                <w:rFonts w:ascii="Times New Roman" w:hAnsi="Times New Roman" w:cs="Times New Roman"/>
                <w:b/>
                <w:sz w:val="24"/>
                <w:szCs w:val="24"/>
              </w:rPr>
              <w:t>є</w:t>
            </w:r>
            <w:r w:rsidRPr="00215065">
              <w:rPr>
                <w:rFonts w:ascii="Times New Roman" w:hAnsi="Times New Roman" w:cs="Times New Roman"/>
                <w:b/>
                <w:sz w:val="24"/>
                <w:szCs w:val="24"/>
              </w:rPr>
              <w:t>кту постанови НКРЕКП</w:t>
            </w:r>
          </w:p>
        </w:tc>
        <w:tc>
          <w:tcPr>
            <w:tcW w:w="0" w:type="auto"/>
          </w:tcPr>
          <w:p w14:paraId="5DB19B75" w14:textId="77777777" w:rsidR="00034334" w:rsidRPr="00215065" w:rsidRDefault="00034334" w:rsidP="00DF76A8">
            <w:pPr>
              <w:tabs>
                <w:tab w:val="left" w:pos="4536"/>
                <w:tab w:val="left" w:pos="8364"/>
              </w:tabs>
              <w:jc w:val="center"/>
              <w:rPr>
                <w:rFonts w:ascii="Times New Roman" w:hAnsi="Times New Roman" w:cs="Times New Roman"/>
                <w:b/>
                <w:sz w:val="24"/>
                <w:szCs w:val="24"/>
              </w:rPr>
            </w:pPr>
            <w:r w:rsidRPr="00215065">
              <w:rPr>
                <w:rFonts w:ascii="Times New Roman" w:hAnsi="Times New Roman" w:cs="Times New Roman"/>
                <w:b/>
                <w:sz w:val="24"/>
                <w:szCs w:val="24"/>
              </w:rPr>
              <w:t>Зауваження та пропозиції до про</w:t>
            </w:r>
            <w:r w:rsidR="006C57CE" w:rsidRPr="00215065">
              <w:rPr>
                <w:rFonts w:ascii="Times New Roman" w:hAnsi="Times New Roman" w:cs="Times New Roman"/>
                <w:b/>
                <w:sz w:val="24"/>
                <w:szCs w:val="24"/>
              </w:rPr>
              <w:t>є</w:t>
            </w:r>
            <w:r w:rsidRPr="00215065">
              <w:rPr>
                <w:rFonts w:ascii="Times New Roman" w:hAnsi="Times New Roman" w:cs="Times New Roman"/>
                <w:b/>
                <w:sz w:val="24"/>
                <w:szCs w:val="24"/>
              </w:rPr>
              <w:t xml:space="preserve">кту </w:t>
            </w:r>
            <w:r w:rsidR="000E0A54" w:rsidRPr="00215065">
              <w:rPr>
                <w:rFonts w:ascii="Times New Roman" w:hAnsi="Times New Roman" w:cs="Times New Roman"/>
                <w:b/>
                <w:sz w:val="24"/>
                <w:szCs w:val="24"/>
              </w:rPr>
              <w:t>постанови</w:t>
            </w:r>
            <w:r w:rsidRPr="00215065">
              <w:rPr>
                <w:rFonts w:ascii="Times New Roman" w:hAnsi="Times New Roman" w:cs="Times New Roman"/>
                <w:b/>
                <w:sz w:val="24"/>
                <w:szCs w:val="24"/>
              </w:rPr>
              <w:t xml:space="preserve"> НКРЕКП</w:t>
            </w:r>
          </w:p>
        </w:tc>
        <w:tc>
          <w:tcPr>
            <w:tcW w:w="0" w:type="auto"/>
          </w:tcPr>
          <w:p w14:paraId="01A5AF8C" w14:textId="77777777" w:rsidR="00034334" w:rsidRPr="00215065" w:rsidRDefault="000E0A54" w:rsidP="00DF76A8">
            <w:pPr>
              <w:tabs>
                <w:tab w:val="left" w:pos="4536"/>
                <w:tab w:val="left" w:pos="8364"/>
              </w:tabs>
              <w:jc w:val="center"/>
              <w:rPr>
                <w:rFonts w:ascii="Times New Roman" w:hAnsi="Times New Roman" w:cs="Times New Roman"/>
                <w:b/>
                <w:sz w:val="24"/>
                <w:szCs w:val="24"/>
              </w:rPr>
            </w:pPr>
            <w:r w:rsidRPr="00215065">
              <w:rPr>
                <w:rFonts w:ascii="Times New Roman" w:hAnsi="Times New Roman" w:cs="Times New Roman"/>
                <w:b/>
                <w:sz w:val="24"/>
                <w:szCs w:val="24"/>
              </w:rPr>
              <w:t xml:space="preserve">Обґрунтування зауважень та пропозицій </w:t>
            </w:r>
          </w:p>
        </w:tc>
        <w:tc>
          <w:tcPr>
            <w:tcW w:w="0" w:type="auto"/>
          </w:tcPr>
          <w:p w14:paraId="4C4C51BE" w14:textId="77777777" w:rsidR="00034334" w:rsidRPr="00215065" w:rsidRDefault="000E0A54" w:rsidP="00DF76A8">
            <w:pPr>
              <w:tabs>
                <w:tab w:val="left" w:pos="4536"/>
                <w:tab w:val="left" w:pos="8364"/>
              </w:tabs>
              <w:jc w:val="center"/>
              <w:rPr>
                <w:rFonts w:ascii="Times New Roman" w:hAnsi="Times New Roman" w:cs="Times New Roman"/>
                <w:b/>
                <w:sz w:val="24"/>
                <w:szCs w:val="24"/>
              </w:rPr>
            </w:pPr>
            <w:r w:rsidRPr="00215065">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606BB2" w:rsidRPr="00215065" w14:paraId="61A90923" w14:textId="77777777" w:rsidTr="009C2C82">
        <w:trPr>
          <w:trHeight w:val="450"/>
        </w:trPr>
        <w:tc>
          <w:tcPr>
            <w:tcW w:w="0" w:type="auto"/>
            <w:gridSpan w:val="4"/>
          </w:tcPr>
          <w:p w14:paraId="1D8DBD6F" w14:textId="7CE2A787" w:rsidR="00606BB2" w:rsidRPr="00215065" w:rsidRDefault="00606BB2" w:rsidP="00606BB2">
            <w:pPr>
              <w:tabs>
                <w:tab w:val="left" w:pos="4536"/>
                <w:tab w:val="left" w:pos="8364"/>
              </w:tabs>
              <w:ind w:firstLine="22"/>
              <w:jc w:val="center"/>
              <w:rPr>
                <w:rFonts w:ascii="Times New Roman" w:hAnsi="Times New Roman" w:cs="Times New Roman"/>
                <w:b/>
                <w:sz w:val="24"/>
                <w:szCs w:val="24"/>
              </w:rPr>
            </w:pPr>
            <w:r w:rsidRPr="002E636B">
              <w:rPr>
                <w:rFonts w:ascii="Times New Roman" w:hAnsi="Times New Roman" w:cs="Times New Roman"/>
                <w:b/>
                <w:sz w:val="24"/>
                <w:szCs w:val="24"/>
              </w:rPr>
              <w:t>II. Розподіл (передача) електричної енергії на роздрібному ринку</w:t>
            </w:r>
          </w:p>
        </w:tc>
      </w:tr>
      <w:tr w:rsidR="00606BB2" w:rsidRPr="00215065" w14:paraId="7BD8BDD0" w14:textId="77777777" w:rsidTr="009C2C82">
        <w:trPr>
          <w:trHeight w:val="445"/>
        </w:trPr>
        <w:tc>
          <w:tcPr>
            <w:tcW w:w="0" w:type="auto"/>
            <w:gridSpan w:val="4"/>
          </w:tcPr>
          <w:p w14:paraId="39A14B76" w14:textId="602DDC03" w:rsidR="00606BB2" w:rsidRPr="00215065" w:rsidRDefault="00606BB2" w:rsidP="00606BB2">
            <w:pPr>
              <w:tabs>
                <w:tab w:val="left" w:pos="4536"/>
                <w:tab w:val="left" w:pos="8364"/>
              </w:tabs>
              <w:ind w:firstLine="22"/>
              <w:jc w:val="center"/>
              <w:rPr>
                <w:rFonts w:ascii="Times New Roman" w:hAnsi="Times New Roman" w:cs="Times New Roman"/>
                <w:b/>
                <w:sz w:val="24"/>
                <w:szCs w:val="24"/>
              </w:rPr>
            </w:pPr>
            <w:r w:rsidRPr="002E636B">
              <w:rPr>
                <w:rFonts w:ascii="Times New Roman" w:hAnsi="Times New Roman" w:cs="Times New Roman"/>
                <w:sz w:val="24"/>
                <w:szCs w:val="24"/>
              </w:rPr>
              <w:t>2.3. Вимірювання та облік</w:t>
            </w:r>
          </w:p>
        </w:tc>
      </w:tr>
      <w:tr w:rsidR="005F5970" w:rsidRPr="00215065" w14:paraId="4575E8E3" w14:textId="77777777" w:rsidTr="009C2C82">
        <w:trPr>
          <w:trHeight w:val="1975"/>
        </w:trPr>
        <w:tc>
          <w:tcPr>
            <w:tcW w:w="0" w:type="auto"/>
            <w:vMerge w:val="restart"/>
          </w:tcPr>
          <w:p w14:paraId="006FA0D8" w14:textId="77777777" w:rsidR="005F5970" w:rsidRPr="009109DD" w:rsidRDefault="005F5970" w:rsidP="00606BB2">
            <w:pPr>
              <w:jc w:val="both"/>
              <w:rPr>
                <w:rFonts w:ascii="Times New Roman" w:hAnsi="Times New Roman" w:cs="Times New Roman"/>
                <w:sz w:val="25"/>
                <w:szCs w:val="25"/>
              </w:rPr>
            </w:pPr>
            <w:r w:rsidRPr="009109DD">
              <w:rPr>
                <w:rFonts w:ascii="Times New Roman" w:hAnsi="Times New Roman" w:cs="Times New Roman"/>
                <w:sz w:val="25"/>
                <w:szCs w:val="25"/>
              </w:rPr>
              <w:t>2.3.5.</w:t>
            </w:r>
          </w:p>
          <w:p w14:paraId="557A3BFC" w14:textId="77777777" w:rsidR="005F5970" w:rsidRPr="009109DD" w:rsidRDefault="005F5970" w:rsidP="00606BB2">
            <w:pPr>
              <w:jc w:val="both"/>
              <w:rPr>
                <w:rFonts w:ascii="Times New Roman" w:hAnsi="Times New Roman" w:cs="Times New Roman"/>
                <w:sz w:val="25"/>
                <w:szCs w:val="25"/>
              </w:rPr>
            </w:pPr>
            <w:r w:rsidRPr="009109DD">
              <w:rPr>
                <w:rFonts w:ascii="Times New Roman" w:hAnsi="Times New Roman" w:cs="Times New Roman"/>
                <w:sz w:val="25"/>
                <w:szCs w:val="25"/>
              </w:rPr>
              <w:t>……</w:t>
            </w:r>
          </w:p>
          <w:p w14:paraId="2D6B3C0A" w14:textId="4D5C1142" w:rsidR="005F5970" w:rsidRPr="00215065" w:rsidRDefault="005F5970" w:rsidP="00606BB2">
            <w:pPr>
              <w:tabs>
                <w:tab w:val="left" w:pos="4536"/>
                <w:tab w:val="left" w:pos="8364"/>
              </w:tabs>
              <w:ind w:firstLine="22"/>
              <w:jc w:val="both"/>
              <w:rPr>
                <w:rFonts w:ascii="Times New Roman" w:hAnsi="Times New Roman" w:cs="Times New Roman"/>
                <w:sz w:val="24"/>
                <w:szCs w:val="24"/>
              </w:rPr>
            </w:pPr>
            <w:bookmarkStart w:id="0" w:name="_Hlk106137310"/>
            <w:r w:rsidRPr="009109DD">
              <w:rPr>
                <w:rFonts w:ascii="Times New Roman" w:hAnsi="Times New Roman" w:cs="Times New Roman"/>
                <w:sz w:val="24"/>
                <w:szCs w:val="24"/>
              </w:rPr>
              <w:t xml:space="preserve">У разі виникнення у споживача сумніву у правильності показів розрахункових засобів вимірювальної техніки, </w:t>
            </w:r>
            <w:r w:rsidRPr="00815524">
              <w:rPr>
                <w:rFonts w:ascii="Times New Roman" w:hAnsi="Times New Roman" w:cs="Times New Roman"/>
                <w:color w:val="7030A0"/>
                <w:sz w:val="24"/>
                <w:szCs w:val="24"/>
              </w:rPr>
              <w:t xml:space="preserve">на </w:t>
            </w:r>
            <w:r w:rsidRPr="00815524">
              <w:rPr>
                <w:rFonts w:ascii="Times New Roman" w:hAnsi="Times New Roman" w:cs="Times New Roman"/>
                <w:b/>
                <w:color w:val="7030A0"/>
                <w:sz w:val="24"/>
                <w:szCs w:val="24"/>
              </w:rPr>
              <w:t>підставі яких здійснювались нарахування у пред’явленому до оплати документі, споживач подає про це заяву оператору системи розподілу,</w:t>
            </w:r>
            <w:r w:rsidRPr="00815524">
              <w:rPr>
                <w:rFonts w:ascii="Times New Roman" w:hAnsi="Times New Roman" w:cs="Times New Roman"/>
                <w:color w:val="7030A0"/>
                <w:sz w:val="24"/>
                <w:szCs w:val="24"/>
              </w:rPr>
              <w:t xml:space="preserve"> </w:t>
            </w:r>
            <w:r w:rsidRPr="009109DD">
              <w:rPr>
                <w:rFonts w:ascii="Times New Roman" w:hAnsi="Times New Roman" w:cs="Times New Roman"/>
                <w:sz w:val="24"/>
                <w:szCs w:val="24"/>
              </w:rPr>
              <w:t xml:space="preserve">а у разі </w:t>
            </w:r>
            <w:r w:rsidRPr="009109DD">
              <w:rPr>
                <w:rFonts w:ascii="Times New Roman" w:hAnsi="Times New Roman" w:cs="Times New Roman"/>
                <w:sz w:val="24"/>
                <w:szCs w:val="24"/>
              </w:rPr>
              <w:lastRenderedPageBreak/>
              <w:t>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r>
              <w:rPr>
                <w:rFonts w:ascii="Times New Roman" w:hAnsi="Times New Roman" w:cs="Times New Roman"/>
                <w:sz w:val="24"/>
                <w:szCs w:val="24"/>
              </w:rPr>
              <w:t>.</w:t>
            </w:r>
            <w:bookmarkEnd w:id="0"/>
          </w:p>
        </w:tc>
        <w:tc>
          <w:tcPr>
            <w:tcW w:w="0" w:type="auto"/>
          </w:tcPr>
          <w:p w14:paraId="58C6385C" w14:textId="77777777" w:rsidR="005F5970" w:rsidRPr="00362C0B" w:rsidRDefault="005F5970" w:rsidP="00362C0B">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ТОВ </w:t>
            </w:r>
            <w:r w:rsidRPr="00362C0B">
              <w:rPr>
                <w:rFonts w:ascii="Times New Roman" w:hAnsi="Times New Roman" w:cs="Times New Roman"/>
                <w:b/>
                <w:sz w:val="24"/>
                <w:szCs w:val="24"/>
              </w:rPr>
              <w:t>Київські енергетичні послуги</w:t>
            </w:r>
          </w:p>
          <w:p w14:paraId="641D72B3" w14:textId="77777777" w:rsidR="005F5970" w:rsidRDefault="005F5970" w:rsidP="00362C0B">
            <w:pPr>
              <w:jc w:val="both"/>
              <w:rPr>
                <w:rFonts w:ascii="Times New Roman" w:hAnsi="Times New Roman" w:cs="Times New Roman"/>
                <w:sz w:val="24"/>
                <w:szCs w:val="24"/>
              </w:rPr>
            </w:pPr>
          </w:p>
          <w:p w14:paraId="7DB1DEAC" w14:textId="4D4B7D94" w:rsidR="005F5970" w:rsidRPr="00362C0B" w:rsidRDefault="005F5970" w:rsidP="00362C0B">
            <w:pPr>
              <w:jc w:val="both"/>
              <w:rPr>
                <w:rFonts w:ascii="Times New Roman" w:hAnsi="Times New Roman" w:cs="Times New Roman"/>
                <w:sz w:val="24"/>
                <w:szCs w:val="24"/>
              </w:rPr>
            </w:pPr>
            <w:r w:rsidRPr="00362C0B">
              <w:rPr>
                <w:rFonts w:ascii="Times New Roman" w:hAnsi="Times New Roman" w:cs="Times New Roman"/>
                <w:sz w:val="24"/>
                <w:szCs w:val="24"/>
              </w:rPr>
              <w:t>2.3.5.</w:t>
            </w:r>
          </w:p>
          <w:p w14:paraId="2BB85DC7" w14:textId="77777777" w:rsidR="005F5970" w:rsidRPr="00362C0B" w:rsidRDefault="005F5970" w:rsidP="00362C0B">
            <w:pPr>
              <w:spacing w:after="120"/>
              <w:jc w:val="both"/>
              <w:rPr>
                <w:rFonts w:ascii="Times New Roman" w:hAnsi="Times New Roman" w:cs="Times New Roman"/>
                <w:sz w:val="24"/>
                <w:szCs w:val="24"/>
              </w:rPr>
            </w:pPr>
            <w:r w:rsidRPr="00362C0B">
              <w:rPr>
                <w:rFonts w:ascii="Times New Roman" w:hAnsi="Times New Roman" w:cs="Times New Roman"/>
                <w:sz w:val="24"/>
                <w:szCs w:val="24"/>
              </w:rPr>
              <w:t>……</w:t>
            </w:r>
          </w:p>
          <w:p w14:paraId="6096068A" w14:textId="77777777" w:rsidR="005F5970" w:rsidRDefault="005F5970" w:rsidP="00362C0B">
            <w:pPr>
              <w:tabs>
                <w:tab w:val="left" w:pos="4536"/>
                <w:tab w:val="left" w:pos="8364"/>
              </w:tabs>
              <w:ind w:firstLine="22"/>
              <w:jc w:val="both"/>
              <w:rPr>
                <w:rFonts w:ascii="Times New Roman" w:hAnsi="Times New Roman" w:cs="Times New Roman"/>
                <w:sz w:val="24"/>
                <w:szCs w:val="24"/>
              </w:rPr>
            </w:pPr>
            <w:r w:rsidRPr="00362C0B">
              <w:rPr>
                <w:rFonts w:ascii="Times New Roman" w:hAnsi="Times New Roman" w:cs="Times New Roman"/>
                <w:sz w:val="24"/>
                <w:szCs w:val="24"/>
              </w:rPr>
              <w:t xml:space="preserve">У разі виникнення у споживача сумніву у правильності показів розрахункових засобів вимірювальної техніки </w:t>
            </w:r>
            <w:r w:rsidRPr="007F6BF8">
              <w:rPr>
                <w:rFonts w:ascii="Times New Roman" w:hAnsi="Times New Roman" w:cs="Times New Roman"/>
                <w:b/>
                <w:color w:val="0070C0"/>
                <w:sz w:val="24"/>
                <w:szCs w:val="24"/>
              </w:rPr>
              <w:t>та/або обсягів електроспоживання</w:t>
            </w:r>
            <w:r w:rsidRPr="007F6BF8">
              <w:rPr>
                <w:rFonts w:ascii="Times New Roman" w:hAnsi="Times New Roman" w:cs="Times New Roman"/>
                <w:color w:val="0070C0"/>
                <w:sz w:val="24"/>
                <w:szCs w:val="24"/>
              </w:rPr>
              <w:t>,</w:t>
            </w:r>
            <w:r w:rsidRPr="00362C0B">
              <w:rPr>
                <w:rFonts w:ascii="Times New Roman" w:hAnsi="Times New Roman" w:cs="Times New Roman"/>
                <w:sz w:val="24"/>
                <w:szCs w:val="24"/>
              </w:rPr>
              <w:t xml:space="preserve"> на підставі яких здійснювались нарахування у пред’явленому до </w:t>
            </w:r>
            <w:r w:rsidRPr="00362C0B">
              <w:rPr>
                <w:rFonts w:ascii="Times New Roman" w:hAnsi="Times New Roman" w:cs="Times New Roman"/>
                <w:sz w:val="24"/>
                <w:szCs w:val="24"/>
              </w:rPr>
              <w:lastRenderedPageBreak/>
              <w:t>оплати документі, споживач подає про це заяву оператору системи розподілу, а у разі 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p>
          <w:p w14:paraId="05EB075B" w14:textId="72DE98BA" w:rsidR="005F5970" w:rsidRPr="00362C0B" w:rsidRDefault="005F5970" w:rsidP="00362C0B">
            <w:pPr>
              <w:tabs>
                <w:tab w:val="left" w:pos="4536"/>
                <w:tab w:val="left" w:pos="8364"/>
              </w:tabs>
              <w:ind w:firstLine="22"/>
              <w:jc w:val="both"/>
              <w:rPr>
                <w:rFonts w:ascii="Times New Roman" w:hAnsi="Times New Roman" w:cs="Times New Roman"/>
                <w:sz w:val="24"/>
                <w:szCs w:val="24"/>
              </w:rPr>
            </w:pPr>
          </w:p>
        </w:tc>
        <w:tc>
          <w:tcPr>
            <w:tcW w:w="0" w:type="auto"/>
          </w:tcPr>
          <w:p w14:paraId="3C965D72" w14:textId="77777777" w:rsidR="005F5970" w:rsidRDefault="005F5970" w:rsidP="00215065">
            <w:pPr>
              <w:tabs>
                <w:tab w:val="left" w:pos="4536"/>
                <w:tab w:val="left" w:pos="8364"/>
              </w:tabs>
              <w:ind w:firstLine="22"/>
              <w:jc w:val="both"/>
              <w:rPr>
                <w:rFonts w:ascii="Times New Roman" w:hAnsi="Times New Roman" w:cs="Times New Roman"/>
                <w:sz w:val="24"/>
                <w:szCs w:val="24"/>
              </w:rPr>
            </w:pPr>
            <w:r w:rsidRPr="00362C0B">
              <w:rPr>
                <w:rFonts w:ascii="Times New Roman" w:hAnsi="Times New Roman" w:cs="Times New Roman"/>
                <w:sz w:val="24"/>
                <w:szCs w:val="24"/>
              </w:rPr>
              <w:lastRenderedPageBreak/>
              <w:t>Аналіз звернень побутових споживачів до Товариства за 2021 рік показав, що більшість письмових звернень споживачів стосується питань незгоди з обсягами (на підставі показів чи донарахованих втрат) на підставі яких здійснюється нарахування постачальником суми до сплати.</w:t>
            </w:r>
          </w:p>
          <w:p w14:paraId="2485D89F" w14:textId="6AFE65DA" w:rsidR="005F5970" w:rsidRPr="00362C0B" w:rsidRDefault="005F5970" w:rsidP="00215065">
            <w:pPr>
              <w:tabs>
                <w:tab w:val="left" w:pos="4536"/>
                <w:tab w:val="left" w:pos="8364"/>
              </w:tabs>
              <w:ind w:firstLine="22"/>
              <w:jc w:val="both"/>
              <w:rPr>
                <w:rFonts w:ascii="Times New Roman" w:hAnsi="Times New Roman" w:cs="Times New Roman"/>
                <w:b/>
                <w:sz w:val="24"/>
                <w:szCs w:val="24"/>
              </w:rPr>
            </w:pPr>
          </w:p>
        </w:tc>
        <w:tc>
          <w:tcPr>
            <w:tcW w:w="0" w:type="auto"/>
          </w:tcPr>
          <w:p w14:paraId="41F0ADAF" w14:textId="671BAB17" w:rsidR="006F68DC" w:rsidRPr="00524B03" w:rsidRDefault="00074FBC" w:rsidP="006F68DC">
            <w:pPr>
              <w:tabs>
                <w:tab w:val="left" w:pos="4536"/>
                <w:tab w:val="left" w:pos="8364"/>
              </w:tabs>
              <w:ind w:firstLine="22"/>
              <w:jc w:val="both"/>
              <w:rPr>
                <w:rFonts w:ascii="Times New Roman" w:hAnsi="Times New Roman" w:cs="Times New Roman"/>
                <w:b/>
                <w:sz w:val="24"/>
                <w:szCs w:val="24"/>
              </w:rPr>
            </w:pPr>
            <w:r w:rsidRPr="00524B03">
              <w:rPr>
                <w:rFonts w:ascii="Times New Roman" w:hAnsi="Times New Roman" w:cs="Times New Roman"/>
                <w:b/>
                <w:sz w:val="24"/>
                <w:szCs w:val="24"/>
              </w:rPr>
              <w:t>По</w:t>
            </w:r>
            <w:r w:rsidR="00524B03" w:rsidRPr="00524B03">
              <w:rPr>
                <w:rFonts w:ascii="Times New Roman" w:hAnsi="Times New Roman" w:cs="Times New Roman"/>
                <w:b/>
                <w:sz w:val="24"/>
                <w:szCs w:val="24"/>
              </w:rPr>
              <w:t xml:space="preserve">передньо </w:t>
            </w:r>
            <w:proofErr w:type="spellStart"/>
            <w:r w:rsidR="00524B03" w:rsidRPr="00524B03">
              <w:rPr>
                <w:rFonts w:ascii="Times New Roman" w:hAnsi="Times New Roman" w:cs="Times New Roman"/>
                <w:b/>
                <w:sz w:val="24"/>
                <w:szCs w:val="24"/>
              </w:rPr>
              <w:t>врах</w:t>
            </w:r>
            <w:r w:rsidR="002226D0">
              <w:rPr>
                <w:rFonts w:ascii="Times New Roman" w:hAnsi="Times New Roman" w:cs="Times New Roman"/>
                <w:b/>
                <w:sz w:val="24"/>
                <w:szCs w:val="24"/>
                <w:lang w:val="ru-RU"/>
              </w:rPr>
              <w:t>ува</w:t>
            </w:r>
            <w:proofErr w:type="spellEnd"/>
            <w:r w:rsidR="002226D0">
              <w:rPr>
                <w:rFonts w:ascii="Times New Roman" w:hAnsi="Times New Roman" w:cs="Times New Roman"/>
                <w:b/>
                <w:sz w:val="24"/>
                <w:szCs w:val="24"/>
              </w:rPr>
              <w:t>ти</w:t>
            </w:r>
            <w:r w:rsidR="00524B03" w:rsidRPr="00524B03">
              <w:rPr>
                <w:rFonts w:ascii="Times New Roman" w:hAnsi="Times New Roman" w:cs="Times New Roman"/>
                <w:b/>
                <w:sz w:val="24"/>
                <w:szCs w:val="24"/>
              </w:rPr>
              <w:t xml:space="preserve"> частково </w:t>
            </w:r>
            <w:r w:rsidR="001E713E" w:rsidRPr="00524B03">
              <w:rPr>
                <w:rFonts w:ascii="Times New Roman" w:hAnsi="Times New Roman" w:cs="Times New Roman"/>
                <w:b/>
                <w:sz w:val="24"/>
                <w:szCs w:val="24"/>
              </w:rPr>
              <w:t>в редакції</w:t>
            </w:r>
            <w:r w:rsidR="006F68DC" w:rsidRPr="00524B03">
              <w:rPr>
                <w:rFonts w:ascii="Times New Roman" w:hAnsi="Times New Roman" w:cs="Times New Roman"/>
                <w:b/>
                <w:sz w:val="24"/>
                <w:szCs w:val="24"/>
              </w:rPr>
              <w:t>:</w:t>
            </w:r>
          </w:p>
          <w:p w14:paraId="4943EDC3" w14:textId="77777777" w:rsidR="006F68DC" w:rsidRDefault="006F68DC" w:rsidP="006F68DC">
            <w:pPr>
              <w:tabs>
                <w:tab w:val="left" w:pos="4536"/>
                <w:tab w:val="left" w:pos="8364"/>
              </w:tabs>
              <w:ind w:firstLine="22"/>
              <w:jc w:val="both"/>
              <w:rPr>
                <w:rFonts w:ascii="Times New Roman" w:hAnsi="Times New Roman" w:cs="Times New Roman"/>
                <w:sz w:val="24"/>
                <w:szCs w:val="24"/>
                <w:highlight w:val="yellow"/>
              </w:rPr>
            </w:pPr>
          </w:p>
          <w:p w14:paraId="4E052DDA" w14:textId="77777777" w:rsidR="006F68DC" w:rsidRPr="00524B03" w:rsidRDefault="006F68DC" w:rsidP="006F68DC">
            <w:pPr>
              <w:tabs>
                <w:tab w:val="left" w:pos="4536"/>
                <w:tab w:val="left" w:pos="8364"/>
              </w:tabs>
              <w:ind w:firstLine="22"/>
              <w:jc w:val="both"/>
              <w:rPr>
                <w:rFonts w:ascii="Times New Roman" w:hAnsi="Times New Roman" w:cs="Times New Roman"/>
                <w:color w:val="00B050"/>
                <w:sz w:val="24"/>
                <w:szCs w:val="24"/>
              </w:rPr>
            </w:pPr>
            <w:r w:rsidRPr="00524B03">
              <w:rPr>
                <w:rFonts w:ascii="Times New Roman" w:hAnsi="Times New Roman" w:cs="Times New Roman"/>
                <w:color w:val="00B050"/>
                <w:sz w:val="24"/>
                <w:szCs w:val="24"/>
              </w:rPr>
              <w:t xml:space="preserve">У разі виникнення у споживача сумніву у правильності показів </w:t>
            </w:r>
            <w:r w:rsidRPr="00524B03">
              <w:rPr>
                <w:rFonts w:ascii="Times New Roman" w:hAnsi="Times New Roman" w:cs="Times New Roman"/>
                <w:b/>
                <w:color w:val="00B050"/>
                <w:sz w:val="24"/>
                <w:szCs w:val="24"/>
              </w:rPr>
              <w:t>засобів комерційного обліку</w:t>
            </w:r>
            <w:r w:rsidRPr="00524B03">
              <w:rPr>
                <w:rFonts w:ascii="Times New Roman" w:hAnsi="Times New Roman" w:cs="Times New Roman"/>
                <w:color w:val="00B050"/>
                <w:sz w:val="24"/>
                <w:szCs w:val="24"/>
              </w:rPr>
              <w:t xml:space="preserve"> </w:t>
            </w:r>
            <w:r w:rsidRPr="00524B03">
              <w:rPr>
                <w:rFonts w:ascii="Times New Roman" w:hAnsi="Times New Roman" w:cs="Times New Roman"/>
                <w:b/>
                <w:color w:val="00B050"/>
                <w:sz w:val="24"/>
                <w:szCs w:val="24"/>
              </w:rPr>
              <w:t>та/або обсягів споживання електричної енергії</w:t>
            </w:r>
            <w:r w:rsidRPr="00524B03">
              <w:rPr>
                <w:rFonts w:ascii="Times New Roman" w:hAnsi="Times New Roman" w:cs="Times New Roman"/>
                <w:color w:val="00B050"/>
                <w:sz w:val="24"/>
                <w:szCs w:val="24"/>
              </w:rPr>
              <w:t xml:space="preserve">, на підставі яких здійснювались нарахування у пред’явленому до оплати документі, споживач подає про це заяву оператору </w:t>
            </w:r>
            <w:r w:rsidRPr="00524B03">
              <w:rPr>
                <w:rFonts w:ascii="Times New Roman" w:hAnsi="Times New Roman" w:cs="Times New Roman"/>
                <w:color w:val="00B050"/>
                <w:sz w:val="24"/>
                <w:szCs w:val="24"/>
              </w:rPr>
              <w:lastRenderedPageBreak/>
              <w:t>системи</w:t>
            </w:r>
            <w:r w:rsidRPr="00524B03">
              <w:rPr>
                <w:rFonts w:ascii="Times New Roman" w:hAnsi="Times New Roman" w:cs="Times New Roman"/>
                <w:b/>
                <w:color w:val="00B050"/>
                <w:sz w:val="24"/>
                <w:szCs w:val="24"/>
              </w:rPr>
              <w:t>/постачальнику послуг комерційного обліку</w:t>
            </w:r>
            <w:r w:rsidRPr="00524B03">
              <w:rPr>
                <w:rFonts w:ascii="Times New Roman" w:hAnsi="Times New Roman" w:cs="Times New Roman"/>
                <w:color w:val="00B050"/>
                <w:sz w:val="24"/>
                <w:szCs w:val="24"/>
              </w:rPr>
              <w:t xml:space="preserve"> </w:t>
            </w:r>
            <w:r w:rsidRPr="00524B03">
              <w:rPr>
                <w:rFonts w:ascii="Times New Roman" w:hAnsi="Times New Roman" w:cs="Times New Roman"/>
                <w:b/>
                <w:strike/>
                <w:color w:val="00B050"/>
                <w:sz w:val="24"/>
                <w:szCs w:val="24"/>
              </w:rPr>
              <w:t>розподілу</w:t>
            </w:r>
            <w:r w:rsidRPr="00524B03">
              <w:rPr>
                <w:rFonts w:ascii="Times New Roman" w:hAnsi="Times New Roman" w:cs="Times New Roman"/>
                <w:color w:val="00B050"/>
                <w:sz w:val="24"/>
                <w:szCs w:val="24"/>
              </w:rPr>
              <w:t>, а у разі 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p>
          <w:p w14:paraId="2983EF09" w14:textId="7B0DD507" w:rsidR="005F5970" w:rsidRPr="00215065" w:rsidRDefault="005F5970" w:rsidP="00215065">
            <w:pPr>
              <w:tabs>
                <w:tab w:val="left" w:pos="4536"/>
                <w:tab w:val="left" w:pos="8364"/>
              </w:tabs>
              <w:ind w:firstLine="22"/>
              <w:jc w:val="both"/>
              <w:rPr>
                <w:rFonts w:ascii="Times New Roman" w:hAnsi="Times New Roman" w:cs="Times New Roman"/>
                <w:sz w:val="24"/>
                <w:szCs w:val="24"/>
              </w:rPr>
            </w:pPr>
          </w:p>
        </w:tc>
      </w:tr>
      <w:tr w:rsidR="005F5970" w:rsidRPr="00215065" w14:paraId="27936122" w14:textId="77777777" w:rsidTr="009C2C82">
        <w:trPr>
          <w:trHeight w:val="2259"/>
        </w:trPr>
        <w:tc>
          <w:tcPr>
            <w:tcW w:w="0" w:type="auto"/>
            <w:vMerge/>
          </w:tcPr>
          <w:p w14:paraId="6B1A3133" w14:textId="77777777" w:rsidR="005F5970" w:rsidRPr="009109DD" w:rsidRDefault="005F5970" w:rsidP="007C4C23">
            <w:pPr>
              <w:jc w:val="both"/>
              <w:rPr>
                <w:rFonts w:ascii="Times New Roman" w:hAnsi="Times New Roman" w:cs="Times New Roman"/>
                <w:sz w:val="25"/>
                <w:szCs w:val="25"/>
              </w:rPr>
            </w:pPr>
          </w:p>
        </w:tc>
        <w:tc>
          <w:tcPr>
            <w:tcW w:w="0" w:type="auto"/>
          </w:tcPr>
          <w:p w14:paraId="550555B0" w14:textId="77777777" w:rsidR="005F5970" w:rsidRPr="007C4C23" w:rsidRDefault="005F5970" w:rsidP="007C4C23">
            <w:pPr>
              <w:jc w:val="both"/>
              <w:rPr>
                <w:rFonts w:ascii="Times New Roman" w:hAnsi="Times New Roman" w:cs="Times New Roman"/>
                <w:b/>
                <w:sz w:val="25"/>
                <w:szCs w:val="25"/>
              </w:rPr>
            </w:pPr>
            <w:r w:rsidRPr="007C4C23">
              <w:rPr>
                <w:rFonts w:ascii="Times New Roman" w:hAnsi="Times New Roman" w:cs="Times New Roman"/>
                <w:b/>
                <w:sz w:val="25"/>
                <w:szCs w:val="25"/>
              </w:rPr>
              <w:t>НЕК УКРЕНЕРГО</w:t>
            </w:r>
          </w:p>
          <w:p w14:paraId="2EA57639" w14:textId="7DEBAAD3" w:rsidR="005F5970" w:rsidRPr="00ED15F5" w:rsidRDefault="005F5970" w:rsidP="007C4C23">
            <w:pPr>
              <w:jc w:val="both"/>
              <w:rPr>
                <w:rFonts w:ascii="Times New Roman" w:hAnsi="Times New Roman" w:cs="Times New Roman"/>
                <w:sz w:val="25"/>
                <w:szCs w:val="25"/>
              </w:rPr>
            </w:pPr>
            <w:r w:rsidRPr="00ED15F5">
              <w:rPr>
                <w:rFonts w:ascii="Times New Roman" w:hAnsi="Times New Roman" w:cs="Times New Roman"/>
                <w:sz w:val="25"/>
                <w:szCs w:val="25"/>
              </w:rPr>
              <w:t>2.3.5.</w:t>
            </w:r>
          </w:p>
          <w:p w14:paraId="1CB547B8" w14:textId="77777777" w:rsidR="005F5970" w:rsidRPr="00ED15F5" w:rsidRDefault="005F5970" w:rsidP="007C4C23">
            <w:pPr>
              <w:jc w:val="both"/>
              <w:rPr>
                <w:rFonts w:ascii="Times New Roman" w:hAnsi="Times New Roman" w:cs="Times New Roman"/>
                <w:sz w:val="25"/>
                <w:szCs w:val="25"/>
              </w:rPr>
            </w:pPr>
            <w:r w:rsidRPr="00ED15F5">
              <w:rPr>
                <w:rFonts w:ascii="Times New Roman" w:hAnsi="Times New Roman" w:cs="Times New Roman"/>
                <w:sz w:val="25"/>
                <w:szCs w:val="25"/>
              </w:rPr>
              <w:t>……</w:t>
            </w:r>
          </w:p>
          <w:p w14:paraId="3D2326D1" w14:textId="77777777" w:rsidR="005F5970" w:rsidRDefault="005F5970" w:rsidP="007C4C23">
            <w:pPr>
              <w:tabs>
                <w:tab w:val="left" w:pos="4536"/>
                <w:tab w:val="left" w:pos="8364"/>
              </w:tabs>
              <w:ind w:firstLine="22"/>
              <w:jc w:val="both"/>
              <w:rPr>
                <w:rFonts w:ascii="Times New Roman" w:hAnsi="Times New Roman" w:cs="Times New Roman"/>
                <w:sz w:val="24"/>
                <w:szCs w:val="24"/>
              </w:rPr>
            </w:pPr>
            <w:r w:rsidRPr="00ED15F5">
              <w:rPr>
                <w:rFonts w:ascii="Times New Roman" w:hAnsi="Times New Roman" w:cs="Times New Roman"/>
                <w:sz w:val="24"/>
                <w:szCs w:val="24"/>
              </w:rPr>
              <w:t xml:space="preserve">У разі виникнення у споживача сумніву у правильності показів </w:t>
            </w:r>
            <w:r w:rsidRPr="00ED15F5">
              <w:rPr>
                <w:rFonts w:ascii="Times New Roman" w:hAnsi="Times New Roman" w:cs="Times New Roman"/>
                <w:strike/>
                <w:sz w:val="24"/>
                <w:szCs w:val="24"/>
              </w:rPr>
              <w:t>розрахункових</w:t>
            </w:r>
            <w:r w:rsidRPr="00ED15F5">
              <w:rPr>
                <w:rFonts w:ascii="Times New Roman" w:hAnsi="Times New Roman" w:cs="Times New Roman"/>
                <w:sz w:val="24"/>
                <w:szCs w:val="24"/>
              </w:rPr>
              <w:t xml:space="preserve"> засобів </w:t>
            </w:r>
            <w:r w:rsidRPr="00ED15F5">
              <w:rPr>
                <w:rFonts w:ascii="Times New Roman" w:hAnsi="Times New Roman" w:cs="Times New Roman"/>
                <w:strike/>
                <w:sz w:val="24"/>
                <w:szCs w:val="24"/>
              </w:rPr>
              <w:t>вимірювальної техніки</w:t>
            </w:r>
            <w:r w:rsidRPr="00ED15F5">
              <w:rPr>
                <w:rFonts w:ascii="Times New Roman" w:hAnsi="Times New Roman" w:cs="Times New Roman"/>
                <w:b/>
                <w:sz w:val="24"/>
                <w:szCs w:val="24"/>
              </w:rPr>
              <w:t xml:space="preserve"> </w:t>
            </w:r>
            <w:r w:rsidRPr="007F6BF8">
              <w:rPr>
                <w:rFonts w:ascii="Times New Roman" w:hAnsi="Times New Roman" w:cs="Times New Roman"/>
                <w:b/>
                <w:color w:val="0070C0"/>
                <w:sz w:val="24"/>
                <w:szCs w:val="24"/>
              </w:rPr>
              <w:t>комерційного обліку</w:t>
            </w:r>
            <w:r w:rsidRPr="00ED15F5">
              <w:rPr>
                <w:rFonts w:ascii="Times New Roman" w:hAnsi="Times New Roman" w:cs="Times New Roman"/>
                <w:sz w:val="24"/>
                <w:szCs w:val="24"/>
              </w:rPr>
              <w:t xml:space="preserve">, </w:t>
            </w:r>
            <w:r w:rsidRPr="007F6BF8">
              <w:rPr>
                <w:rFonts w:ascii="Times New Roman" w:hAnsi="Times New Roman" w:cs="Times New Roman"/>
                <w:b/>
                <w:color w:val="7030A0"/>
                <w:sz w:val="24"/>
                <w:szCs w:val="24"/>
              </w:rPr>
              <w:t xml:space="preserve">на підставі яких здійснювались нарахування у пред’явленому до оплати документі, споживач подає про це заяву </w:t>
            </w:r>
            <w:r w:rsidRPr="007F6BF8">
              <w:rPr>
                <w:rFonts w:ascii="Times New Roman" w:hAnsi="Times New Roman" w:cs="Times New Roman"/>
                <w:b/>
                <w:strike/>
                <w:color w:val="7030A0"/>
                <w:sz w:val="24"/>
                <w:szCs w:val="24"/>
              </w:rPr>
              <w:t>оператору системи розподілу</w:t>
            </w:r>
            <w:r w:rsidRPr="007F6BF8">
              <w:rPr>
                <w:rFonts w:ascii="Times New Roman" w:hAnsi="Times New Roman" w:cs="Times New Roman"/>
                <w:strike/>
                <w:color w:val="7030A0"/>
                <w:sz w:val="24"/>
                <w:szCs w:val="24"/>
              </w:rPr>
              <w:t xml:space="preserve"> </w:t>
            </w:r>
            <w:r w:rsidRPr="007F6BF8">
              <w:rPr>
                <w:rFonts w:ascii="Times New Roman" w:hAnsi="Times New Roman" w:cs="Times New Roman"/>
                <w:b/>
                <w:color w:val="0070C0"/>
                <w:sz w:val="24"/>
                <w:szCs w:val="24"/>
              </w:rPr>
              <w:t>постачальнику послуг комерційного обліку</w:t>
            </w:r>
            <w:r w:rsidRPr="007F6BF8">
              <w:rPr>
                <w:rFonts w:ascii="Times New Roman" w:hAnsi="Times New Roman" w:cs="Times New Roman"/>
                <w:color w:val="0070C0"/>
                <w:sz w:val="24"/>
                <w:szCs w:val="24"/>
              </w:rPr>
              <w:t xml:space="preserve">, </w:t>
            </w:r>
            <w:r w:rsidRPr="00ED15F5">
              <w:rPr>
                <w:rFonts w:ascii="Times New Roman" w:hAnsi="Times New Roman" w:cs="Times New Roman"/>
                <w:sz w:val="24"/>
                <w:szCs w:val="24"/>
              </w:rPr>
              <w:t xml:space="preserve">а у разі виникнення сумніву у правильності суми у пред’явленому до оплати документі щодо оплати за постачання або </w:t>
            </w:r>
            <w:r w:rsidRPr="007F6BF8">
              <w:rPr>
                <w:rFonts w:ascii="Times New Roman" w:hAnsi="Times New Roman" w:cs="Times New Roman"/>
                <w:b/>
                <w:color w:val="0070C0"/>
                <w:sz w:val="24"/>
                <w:szCs w:val="24"/>
              </w:rPr>
              <w:t xml:space="preserve">послуги </w:t>
            </w:r>
            <w:r w:rsidRPr="00ED15F5">
              <w:rPr>
                <w:rFonts w:ascii="Times New Roman" w:hAnsi="Times New Roman" w:cs="Times New Roman"/>
                <w:b/>
                <w:sz w:val="24"/>
                <w:szCs w:val="24"/>
              </w:rPr>
              <w:t xml:space="preserve">з </w:t>
            </w:r>
            <w:r w:rsidRPr="00ED15F5">
              <w:rPr>
                <w:rFonts w:ascii="Times New Roman" w:hAnsi="Times New Roman" w:cs="Times New Roman"/>
                <w:sz w:val="24"/>
                <w:szCs w:val="24"/>
              </w:rPr>
              <w:t>розподіл</w:t>
            </w:r>
            <w:r w:rsidRPr="00ED15F5">
              <w:rPr>
                <w:rFonts w:ascii="Times New Roman" w:hAnsi="Times New Roman" w:cs="Times New Roman"/>
                <w:b/>
                <w:sz w:val="24"/>
                <w:szCs w:val="24"/>
              </w:rPr>
              <w:t>у</w:t>
            </w:r>
            <w:r w:rsidRPr="00ED15F5">
              <w:rPr>
                <w:rFonts w:ascii="Times New Roman" w:hAnsi="Times New Roman" w:cs="Times New Roman"/>
                <w:sz w:val="24"/>
                <w:szCs w:val="24"/>
              </w:rPr>
              <w:t xml:space="preserve"> (передач</w:t>
            </w:r>
            <w:r w:rsidRPr="00ED15F5">
              <w:rPr>
                <w:rFonts w:ascii="Times New Roman" w:hAnsi="Times New Roman" w:cs="Times New Roman"/>
                <w:b/>
                <w:sz w:val="24"/>
                <w:szCs w:val="24"/>
              </w:rPr>
              <w:t>і</w:t>
            </w:r>
            <w:r w:rsidRPr="00ED15F5">
              <w:rPr>
                <w:rFonts w:ascii="Times New Roman" w:hAnsi="Times New Roman" w:cs="Times New Roman"/>
                <w:sz w:val="24"/>
                <w:szCs w:val="24"/>
              </w:rPr>
              <w:t>) електричної енергії – учаснику роздрібного ринку, який надав розрахунковий документ.</w:t>
            </w:r>
          </w:p>
          <w:p w14:paraId="66DE5242" w14:textId="0BC26ED9" w:rsidR="005F5970" w:rsidRDefault="005F5970" w:rsidP="007C4C23">
            <w:pPr>
              <w:tabs>
                <w:tab w:val="left" w:pos="4536"/>
                <w:tab w:val="left" w:pos="8364"/>
              </w:tabs>
              <w:ind w:firstLine="22"/>
              <w:jc w:val="both"/>
              <w:rPr>
                <w:rFonts w:ascii="Times New Roman" w:hAnsi="Times New Roman" w:cs="Times New Roman"/>
                <w:b/>
                <w:sz w:val="24"/>
                <w:szCs w:val="24"/>
              </w:rPr>
            </w:pPr>
          </w:p>
        </w:tc>
        <w:tc>
          <w:tcPr>
            <w:tcW w:w="0" w:type="auto"/>
          </w:tcPr>
          <w:p w14:paraId="63D6E4EA" w14:textId="77777777" w:rsidR="005F5970" w:rsidRDefault="005F5970" w:rsidP="007C4C23">
            <w:pPr>
              <w:tabs>
                <w:tab w:val="left" w:pos="4536"/>
                <w:tab w:val="left" w:pos="8364"/>
              </w:tabs>
              <w:ind w:firstLine="22"/>
              <w:jc w:val="both"/>
              <w:rPr>
                <w:rFonts w:ascii="Times New Roman" w:hAnsi="Times New Roman" w:cs="Times New Roman"/>
                <w:iCs/>
                <w:sz w:val="24"/>
                <w:szCs w:val="24"/>
              </w:rPr>
            </w:pPr>
            <w:r w:rsidRPr="007C4C23">
              <w:rPr>
                <w:rFonts w:ascii="Times New Roman" w:hAnsi="Times New Roman" w:cs="Times New Roman"/>
                <w:iCs/>
                <w:sz w:val="24"/>
                <w:szCs w:val="24"/>
              </w:rPr>
              <w:t>Виключити з ПРРЕЕ термін «розрахункові засоби вимірювання - засоби вимірювання, дані вимірювань яких використовуються засобами комерційного обліку з метою комерційних розрахунків». Замінити по тексту на термін «засоби комерційного обліку».</w:t>
            </w:r>
          </w:p>
          <w:p w14:paraId="7A069AFE" w14:textId="723484C8" w:rsidR="005F5970" w:rsidRPr="007C4C23" w:rsidRDefault="005F5970" w:rsidP="007C4C23">
            <w:pPr>
              <w:tabs>
                <w:tab w:val="left" w:pos="4536"/>
                <w:tab w:val="left" w:pos="8364"/>
              </w:tabs>
              <w:ind w:firstLine="22"/>
              <w:jc w:val="both"/>
              <w:rPr>
                <w:rFonts w:ascii="Times New Roman" w:hAnsi="Times New Roman" w:cs="Times New Roman"/>
                <w:sz w:val="24"/>
                <w:szCs w:val="24"/>
              </w:rPr>
            </w:pPr>
          </w:p>
        </w:tc>
        <w:tc>
          <w:tcPr>
            <w:tcW w:w="0" w:type="auto"/>
          </w:tcPr>
          <w:p w14:paraId="6A750D7D" w14:textId="4C03E5E3" w:rsidR="005F5970" w:rsidRPr="00074FBC" w:rsidRDefault="00074FBC" w:rsidP="007C4C23">
            <w:pPr>
              <w:tabs>
                <w:tab w:val="left" w:pos="4536"/>
                <w:tab w:val="left" w:pos="8364"/>
              </w:tabs>
              <w:ind w:firstLine="22"/>
              <w:jc w:val="both"/>
              <w:rPr>
                <w:rFonts w:ascii="Times New Roman" w:hAnsi="Times New Roman" w:cs="Times New Roman"/>
                <w:b/>
                <w:sz w:val="24"/>
                <w:szCs w:val="24"/>
              </w:rPr>
            </w:pPr>
            <w:r w:rsidRPr="00074FBC">
              <w:rPr>
                <w:rFonts w:ascii="Times New Roman" w:hAnsi="Times New Roman" w:cs="Times New Roman"/>
                <w:b/>
                <w:sz w:val="24"/>
                <w:szCs w:val="24"/>
              </w:rPr>
              <w:t>Попередньо в</w:t>
            </w:r>
            <w:r w:rsidR="006F68DC" w:rsidRPr="00074FBC">
              <w:rPr>
                <w:rFonts w:ascii="Times New Roman" w:hAnsi="Times New Roman" w:cs="Times New Roman"/>
                <w:b/>
                <w:sz w:val="24"/>
                <w:szCs w:val="24"/>
              </w:rPr>
              <w:t>рах</w:t>
            </w:r>
            <w:r w:rsidR="0030755F">
              <w:rPr>
                <w:rFonts w:ascii="Times New Roman" w:hAnsi="Times New Roman" w:cs="Times New Roman"/>
                <w:b/>
                <w:sz w:val="24"/>
                <w:szCs w:val="24"/>
              </w:rPr>
              <w:t>увати</w:t>
            </w:r>
            <w:r w:rsidR="006F68DC" w:rsidRPr="00074FBC">
              <w:rPr>
                <w:rFonts w:ascii="Times New Roman" w:hAnsi="Times New Roman" w:cs="Times New Roman"/>
                <w:b/>
                <w:sz w:val="24"/>
                <w:szCs w:val="24"/>
              </w:rPr>
              <w:t xml:space="preserve"> частково</w:t>
            </w:r>
          </w:p>
        </w:tc>
      </w:tr>
      <w:tr w:rsidR="005F5970" w:rsidRPr="00215065" w14:paraId="402C9A1D" w14:textId="77777777" w:rsidTr="009C2C82">
        <w:trPr>
          <w:trHeight w:val="5377"/>
        </w:trPr>
        <w:tc>
          <w:tcPr>
            <w:tcW w:w="0" w:type="auto"/>
            <w:vMerge/>
          </w:tcPr>
          <w:p w14:paraId="0DAFB580" w14:textId="77777777" w:rsidR="005F5970" w:rsidRPr="009109DD" w:rsidRDefault="005F5970" w:rsidP="007C4C23">
            <w:pPr>
              <w:jc w:val="both"/>
              <w:rPr>
                <w:rFonts w:ascii="Times New Roman" w:hAnsi="Times New Roman" w:cs="Times New Roman"/>
                <w:sz w:val="25"/>
                <w:szCs w:val="25"/>
              </w:rPr>
            </w:pPr>
          </w:p>
        </w:tc>
        <w:tc>
          <w:tcPr>
            <w:tcW w:w="0" w:type="auto"/>
          </w:tcPr>
          <w:p w14:paraId="6C0DCE82" w14:textId="77777777" w:rsidR="005F5970" w:rsidRDefault="005F5970" w:rsidP="007C4C23">
            <w:pPr>
              <w:jc w:val="both"/>
              <w:rPr>
                <w:rFonts w:ascii="Times New Roman" w:hAnsi="Times New Roman" w:cs="Times New Roman"/>
                <w:b/>
                <w:bCs/>
                <w:sz w:val="24"/>
                <w:szCs w:val="24"/>
              </w:rPr>
            </w:pPr>
            <w:r w:rsidRPr="005F5970">
              <w:rPr>
                <w:rFonts w:ascii="Times New Roman" w:hAnsi="Times New Roman" w:cs="Times New Roman"/>
                <w:b/>
                <w:bCs/>
                <w:sz w:val="24"/>
                <w:szCs w:val="24"/>
              </w:rPr>
              <w:t>АТ «ДТЕК ДНІПРОВСЬКІ ЕЛЕКТРОМЕРЕЖІ»</w:t>
            </w:r>
          </w:p>
          <w:p w14:paraId="403298F5" w14:textId="77777777" w:rsidR="005F5970" w:rsidRPr="00ED15F5" w:rsidRDefault="005F5970" w:rsidP="005F5970">
            <w:pPr>
              <w:jc w:val="both"/>
              <w:rPr>
                <w:rFonts w:ascii="Times New Roman" w:hAnsi="Times New Roman" w:cs="Times New Roman"/>
                <w:sz w:val="25"/>
                <w:szCs w:val="25"/>
              </w:rPr>
            </w:pPr>
            <w:r w:rsidRPr="00ED15F5">
              <w:rPr>
                <w:rFonts w:ascii="Times New Roman" w:hAnsi="Times New Roman" w:cs="Times New Roman"/>
                <w:sz w:val="25"/>
                <w:szCs w:val="25"/>
              </w:rPr>
              <w:t>2.3.5.</w:t>
            </w:r>
          </w:p>
          <w:p w14:paraId="7022D25B" w14:textId="77777777" w:rsidR="005F5970" w:rsidRPr="00ED15F5" w:rsidRDefault="005F5970" w:rsidP="005F5970">
            <w:pPr>
              <w:jc w:val="both"/>
              <w:rPr>
                <w:rFonts w:ascii="Times New Roman" w:hAnsi="Times New Roman" w:cs="Times New Roman"/>
                <w:sz w:val="25"/>
                <w:szCs w:val="25"/>
              </w:rPr>
            </w:pPr>
            <w:r w:rsidRPr="00ED15F5">
              <w:rPr>
                <w:rFonts w:ascii="Times New Roman" w:hAnsi="Times New Roman" w:cs="Times New Roman"/>
                <w:sz w:val="25"/>
                <w:szCs w:val="25"/>
              </w:rPr>
              <w:t>……</w:t>
            </w:r>
          </w:p>
          <w:p w14:paraId="28D2AEAB" w14:textId="4124EA05" w:rsidR="005F5970" w:rsidRPr="005F5970" w:rsidRDefault="005F5970" w:rsidP="007C4C23">
            <w:pPr>
              <w:jc w:val="both"/>
              <w:rPr>
                <w:rFonts w:ascii="Times New Roman" w:hAnsi="Times New Roman" w:cs="Times New Roman"/>
                <w:b/>
                <w:sz w:val="24"/>
                <w:szCs w:val="24"/>
              </w:rPr>
            </w:pPr>
            <w:r w:rsidRPr="005F5970">
              <w:rPr>
                <w:rFonts w:ascii="Times New Roman" w:hAnsi="Times New Roman" w:cs="Times New Roman"/>
                <w:sz w:val="24"/>
                <w:szCs w:val="24"/>
              </w:rPr>
              <w:t xml:space="preserve">У разі виникнення у споживача сумніву у правильності показів розрахункових засобів вимірювальної техніки, </w:t>
            </w:r>
            <w:r w:rsidRPr="007F6BF8">
              <w:rPr>
                <w:rFonts w:ascii="Times New Roman" w:hAnsi="Times New Roman" w:cs="Times New Roman"/>
                <w:b/>
                <w:color w:val="7030A0"/>
                <w:sz w:val="24"/>
                <w:szCs w:val="24"/>
              </w:rPr>
              <w:t>на підставі яких здійснювались нарахування у пред’явленому до оплати документі, споживач подає про це заяву</w:t>
            </w:r>
            <w:r w:rsidRPr="005F5970">
              <w:rPr>
                <w:rFonts w:ascii="Times New Roman" w:hAnsi="Times New Roman" w:cs="Times New Roman"/>
                <w:color w:val="FF0000"/>
                <w:sz w:val="24"/>
                <w:szCs w:val="24"/>
              </w:rPr>
              <w:t xml:space="preserve"> </w:t>
            </w:r>
            <w:r w:rsidRPr="007F6BF8">
              <w:rPr>
                <w:rFonts w:ascii="Times New Roman" w:hAnsi="Times New Roman" w:cs="Times New Roman"/>
                <w:b/>
                <w:color w:val="0070C0"/>
                <w:sz w:val="24"/>
                <w:szCs w:val="24"/>
              </w:rPr>
              <w:t>відповідному ППКО</w:t>
            </w:r>
            <w:r w:rsidRPr="005F5970">
              <w:rPr>
                <w:rFonts w:ascii="Times New Roman" w:hAnsi="Times New Roman" w:cs="Times New Roman"/>
                <w:color w:val="0070C0"/>
                <w:sz w:val="24"/>
                <w:szCs w:val="24"/>
              </w:rPr>
              <w:t xml:space="preserve">, </w:t>
            </w:r>
            <w:r w:rsidRPr="005F5970">
              <w:rPr>
                <w:rFonts w:ascii="Times New Roman" w:hAnsi="Times New Roman" w:cs="Times New Roman"/>
                <w:sz w:val="24"/>
                <w:szCs w:val="24"/>
              </w:rPr>
              <w:t>а у разі 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p>
        </w:tc>
        <w:tc>
          <w:tcPr>
            <w:tcW w:w="0" w:type="auto"/>
          </w:tcPr>
          <w:p w14:paraId="35838E51" w14:textId="55823EA8" w:rsidR="005F5970" w:rsidRPr="005F5970" w:rsidRDefault="005F5970" w:rsidP="007C4C23">
            <w:pPr>
              <w:tabs>
                <w:tab w:val="left" w:pos="4536"/>
                <w:tab w:val="left" w:pos="8364"/>
              </w:tabs>
              <w:ind w:firstLine="22"/>
              <w:jc w:val="both"/>
              <w:rPr>
                <w:rFonts w:ascii="Times New Roman" w:hAnsi="Times New Roman" w:cs="Times New Roman"/>
                <w:iCs/>
                <w:sz w:val="24"/>
                <w:szCs w:val="24"/>
              </w:rPr>
            </w:pPr>
            <w:r w:rsidRPr="005F5970">
              <w:rPr>
                <w:rFonts w:ascii="Times New Roman" w:hAnsi="Times New Roman" w:cs="Times New Roman"/>
                <w:sz w:val="24"/>
                <w:szCs w:val="24"/>
              </w:rPr>
              <w:t>Наразі, ОСР може не бути ППКО у всіх споживачів які володіють засобами обліку,  та відповідно перевірка показів повинна здійснюватися з ППКО.</w:t>
            </w:r>
          </w:p>
        </w:tc>
        <w:tc>
          <w:tcPr>
            <w:tcW w:w="0" w:type="auto"/>
          </w:tcPr>
          <w:p w14:paraId="12F79C1C" w14:textId="1AD8FD1C" w:rsidR="005F5970" w:rsidRPr="00074FBC" w:rsidRDefault="00074FBC" w:rsidP="007C4C23">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Попередньо в</w:t>
            </w:r>
            <w:r w:rsidR="006F68DC" w:rsidRPr="00074FBC">
              <w:rPr>
                <w:rFonts w:ascii="Times New Roman" w:hAnsi="Times New Roman" w:cs="Times New Roman"/>
                <w:b/>
                <w:sz w:val="24"/>
                <w:szCs w:val="24"/>
              </w:rPr>
              <w:t>рахов</w:t>
            </w:r>
            <w:r w:rsidR="0030755F">
              <w:rPr>
                <w:rFonts w:ascii="Times New Roman" w:hAnsi="Times New Roman" w:cs="Times New Roman"/>
                <w:b/>
                <w:sz w:val="24"/>
                <w:szCs w:val="24"/>
              </w:rPr>
              <w:t>увати</w:t>
            </w:r>
            <w:r w:rsidR="006F68DC" w:rsidRPr="00074FBC">
              <w:rPr>
                <w:rFonts w:ascii="Times New Roman" w:hAnsi="Times New Roman" w:cs="Times New Roman"/>
                <w:b/>
                <w:sz w:val="24"/>
                <w:szCs w:val="24"/>
              </w:rPr>
              <w:t xml:space="preserve"> частково</w:t>
            </w:r>
          </w:p>
        </w:tc>
      </w:tr>
      <w:tr w:rsidR="00432247" w:rsidRPr="00215065" w14:paraId="3758D46F" w14:textId="77777777" w:rsidTr="009C2C82">
        <w:trPr>
          <w:trHeight w:val="5094"/>
        </w:trPr>
        <w:tc>
          <w:tcPr>
            <w:tcW w:w="0" w:type="auto"/>
            <w:vMerge w:val="restart"/>
          </w:tcPr>
          <w:p w14:paraId="65DA846F" w14:textId="78BE3226" w:rsidR="00432247" w:rsidRPr="002B395E" w:rsidRDefault="00432247" w:rsidP="007C4C23">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 xml:space="preserve">2.3.15. За заявою споживача можливе використання електричної енергії без встановлення засобу вимірювальної техніки </w:t>
            </w:r>
            <w:bookmarkStart w:id="1" w:name="_Hlk106137944"/>
            <w:r w:rsidRPr="002B395E">
              <w:rPr>
                <w:rFonts w:ascii="Times New Roman" w:eastAsia="Calibri" w:hAnsi="Times New Roman" w:cs="Times New Roman"/>
                <w:sz w:val="24"/>
                <w:szCs w:val="24"/>
              </w:rPr>
              <w:t xml:space="preserve"> </w:t>
            </w:r>
            <w:bookmarkEnd w:id="1"/>
            <w:r w:rsidRPr="002B395E">
              <w:rPr>
                <w:rFonts w:ascii="Times New Roman" w:eastAsia="Calibri" w:hAnsi="Times New Roman" w:cs="Times New Roman"/>
                <w:sz w:val="24"/>
                <w:szCs w:val="24"/>
              </w:rPr>
              <w:t>за умови укладення відповідно до вимог цих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14:paraId="0B178107" w14:textId="77777777" w:rsidR="00432247" w:rsidRPr="002B395E" w:rsidRDefault="00432247" w:rsidP="007C4C23">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 xml:space="preserve">1) на строк до 30 діб у разі </w:t>
            </w:r>
            <w:r w:rsidRPr="00815524">
              <w:rPr>
                <w:rFonts w:ascii="Times New Roman" w:eastAsia="Calibri" w:hAnsi="Times New Roman" w:cs="Times New Roman"/>
                <w:b/>
                <w:color w:val="7030A0"/>
                <w:sz w:val="24"/>
                <w:szCs w:val="24"/>
              </w:rPr>
              <w:t>(для виконання тимчасових робіт),</w:t>
            </w:r>
            <w:r w:rsidRPr="009109DD">
              <w:rPr>
                <w:rFonts w:ascii="Times New Roman" w:eastAsia="Calibri" w:hAnsi="Times New Roman" w:cs="Times New Roman"/>
                <w:color w:val="FF0000"/>
                <w:sz w:val="24"/>
                <w:szCs w:val="24"/>
              </w:rPr>
              <w:t xml:space="preserve"> </w:t>
            </w:r>
            <w:r w:rsidRPr="002B395E">
              <w:rPr>
                <w:rFonts w:ascii="Times New Roman" w:eastAsia="Calibri" w:hAnsi="Times New Roman" w:cs="Times New Roman"/>
                <w:sz w:val="24"/>
                <w:szCs w:val="24"/>
              </w:rPr>
              <w:t>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кВт для побутових споживачів та не більше 50 кВт для непобутових споживачів. Строк дії такого договору може бути одноразово продовжений на такий же строк, якщо споживач не менше ніж за 2 робочі дні до закінчення строку дії договорів звернувся щодо продовження строку тимчасового використання електричної енергії;</w:t>
            </w:r>
          </w:p>
          <w:p w14:paraId="1FBD8FD5" w14:textId="77777777" w:rsidR="00432247" w:rsidRPr="009109DD" w:rsidRDefault="00432247" w:rsidP="007C4C23">
            <w:pPr>
              <w:spacing w:after="160" w:line="256" w:lineRule="auto"/>
              <w:jc w:val="both"/>
              <w:rPr>
                <w:rFonts w:ascii="Times New Roman" w:eastAsia="Calibri" w:hAnsi="Times New Roman" w:cs="Times New Roman"/>
                <w:color w:val="FF0000"/>
                <w:sz w:val="24"/>
                <w:szCs w:val="24"/>
              </w:rPr>
            </w:pPr>
            <w:r w:rsidRPr="002B395E">
              <w:rPr>
                <w:rFonts w:ascii="Times New Roman" w:eastAsia="Calibri" w:hAnsi="Times New Roman" w:cs="Times New Roman"/>
                <w:sz w:val="24"/>
                <w:szCs w:val="24"/>
              </w:rPr>
              <w:lastRenderedPageBreak/>
              <w:t xml:space="preserve">2) </w:t>
            </w:r>
            <w:bookmarkStart w:id="2" w:name="_Hlk106138250"/>
            <w:r w:rsidRPr="002B395E">
              <w:rPr>
                <w:rFonts w:ascii="Times New Roman" w:eastAsia="Calibri" w:hAnsi="Times New Roman" w:cs="Times New Roman"/>
                <w:sz w:val="24"/>
                <w:szCs w:val="24"/>
              </w:rPr>
              <w:t xml:space="preserve">на строк до 1 року, якщо встановлення засобів вимірювальної техніки електричної енергії недоцільне внаслідок використання електричної енергії для електроустановки потужністю до 0,1 кВт. </w:t>
            </w:r>
            <w:r w:rsidRPr="00815524">
              <w:rPr>
                <w:rFonts w:ascii="Times New Roman" w:eastAsia="Calibri" w:hAnsi="Times New Roman" w:cs="Times New Roman"/>
                <w:b/>
                <w:color w:val="7030A0"/>
                <w:sz w:val="24"/>
                <w:szCs w:val="24"/>
              </w:rPr>
              <w:t xml:space="preserve">Строк дії таких договорів продовжується на такий же строк, якщо споживач не менше ніж за 5 робочих днів до закінчення строку дії договорів звернувся до оператора системи розподілу та постачальника із заявою щодо продовження строку тимчасового використання електричної енергії. До продовження дії таких договорів, оператор системи розподілу </w:t>
            </w:r>
            <w:proofErr w:type="spellStart"/>
            <w:r w:rsidRPr="00815524">
              <w:rPr>
                <w:rFonts w:ascii="Times New Roman" w:eastAsia="Calibri" w:hAnsi="Times New Roman" w:cs="Times New Roman"/>
                <w:b/>
                <w:color w:val="7030A0"/>
                <w:sz w:val="24"/>
                <w:szCs w:val="24"/>
              </w:rPr>
              <w:t>зобов</w:t>
            </w:r>
            <w:proofErr w:type="spellEnd"/>
            <w:r w:rsidRPr="00815524">
              <w:rPr>
                <w:rFonts w:ascii="Times New Roman" w:eastAsia="Calibri" w:hAnsi="Times New Roman" w:cs="Times New Roman"/>
                <w:b/>
                <w:color w:val="7030A0"/>
                <w:sz w:val="24"/>
                <w:szCs w:val="24"/>
                <w:lang w:val="ru-RU"/>
              </w:rPr>
              <w:t>’</w:t>
            </w:r>
            <w:proofErr w:type="spellStart"/>
            <w:r w:rsidRPr="00815524">
              <w:rPr>
                <w:rFonts w:ascii="Times New Roman" w:eastAsia="Calibri" w:hAnsi="Times New Roman" w:cs="Times New Roman"/>
                <w:b/>
                <w:color w:val="7030A0"/>
                <w:sz w:val="24"/>
                <w:szCs w:val="24"/>
                <w:lang w:val="ru-RU"/>
              </w:rPr>
              <w:t>язаний</w:t>
            </w:r>
            <w:proofErr w:type="spellEnd"/>
            <w:r w:rsidRPr="00815524">
              <w:rPr>
                <w:rFonts w:ascii="Times New Roman" w:eastAsia="Calibri" w:hAnsi="Times New Roman" w:cs="Times New Roman"/>
                <w:b/>
                <w:color w:val="7030A0"/>
                <w:sz w:val="24"/>
                <w:szCs w:val="24"/>
                <w:lang w:val="ru-RU"/>
              </w:rPr>
              <w:t xml:space="preserve"> </w:t>
            </w:r>
            <w:r w:rsidRPr="00815524">
              <w:rPr>
                <w:rFonts w:ascii="Times New Roman" w:eastAsia="Calibri" w:hAnsi="Times New Roman" w:cs="Times New Roman"/>
                <w:b/>
                <w:color w:val="7030A0"/>
                <w:sz w:val="24"/>
                <w:szCs w:val="24"/>
              </w:rPr>
              <w:t>провести технічну перевірку в частині відповідності параметрів фактично встановленого обладнання параметрам та потужності струмоприймачів споживача на час укладення договору про надання послуг з розподілу/передачі електричної енергії. У разі змін сторони мають внести зміни в такий договір.</w:t>
            </w:r>
            <w:r w:rsidRPr="00815524">
              <w:rPr>
                <w:rFonts w:ascii="Times New Roman" w:eastAsia="Calibri" w:hAnsi="Times New Roman" w:cs="Times New Roman"/>
                <w:color w:val="7030A0"/>
                <w:sz w:val="24"/>
                <w:szCs w:val="24"/>
              </w:rPr>
              <w:t xml:space="preserve">  </w:t>
            </w:r>
          </w:p>
          <w:p w14:paraId="6E88C47D" w14:textId="4643B140" w:rsidR="00432247" w:rsidRPr="009109DD" w:rsidRDefault="00432247" w:rsidP="007C4C23">
            <w:pPr>
              <w:jc w:val="both"/>
              <w:rPr>
                <w:rFonts w:ascii="Times New Roman" w:hAnsi="Times New Roman" w:cs="Times New Roman"/>
                <w:sz w:val="25"/>
                <w:szCs w:val="25"/>
              </w:rPr>
            </w:pPr>
            <w:r w:rsidRPr="002B395E">
              <w:rPr>
                <w:rFonts w:ascii="Times New Roman" w:eastAsia="Calibri" w:hAnsi="Times New Roman" w:cs="Times New Roman"/>
                <w:sz w:val="24"/>
                <w:szCs w:val="24"/>
              </w:rPr>
              <w:t xml:space="preserve">Строк дії договору про постачання електричної енергії споживачу </w:t>
            </w:r>
            <w:r w:rsidRPr="00815524">
              <w:rPr>
                <w:rFonts w:ascii="Times New Roman" w:eastAsia="Calibri" w:hAnsi="Times New Roman" w:cs="Times New Roman"/>
                <w:b/>
                <w:color w:val="7030A0"/>
                <w:sz w:val="24"/>
                <w:szCs w:val="24"/>
              </w:rPr>
              <w:t xml:space="preserve">продовжується одночасно </w:t>
            </w:r>
            <w:r w:rsidRPr="002B395E">
              <w:rPr>
                <w:rFonts w:ascii="Times New Roman" w:eastAsia="Calibri" w:hAnsi="Times New Roman" w:cs="Times New Roman"/>
                <w:b/>
                <w:sz w:val="24"/>
                <w:szCs w:val="24"/>
              </w:rPr>
              <w:t>з</w:t>
            </w:r>
            <w:r w:rsidRPr="002B395E">
              <w:rPr>
                <w:rFonts w:ascii="Times New Roman" w:eastAsia="Calibri" w:hAnsi="Times New Roman" w:cs="Times New Roman"/>
                <w:sz w:val="24"/>
                <w:szCs w:val="24"/>
              </w:rPr>
              <w:t xml:space="preserve"> продовження</w:t>
            </w:r>
            <w:r w:rsidRPr="002B395E">
              <w:rPr>
                <w:rFonts w:ascii="Times New Roman" w:eastAsia="Calibri" w:hAnsi="Times New Roman" w:cs="Times New Roman"/>
                <w:b/>
                <w:sz w:val="24"/>
                <w:szCs w:val="24"/>
              </w:rPr>
              <w:t>м</w:t>
            </w:r>
            <w:r w:rsidRPr="002B395E">
              <w:rPr>
                <w:rFonts w:ascii="Times New Roman" w:eastAsia="Calibri" w:hAnsi="Times New Roman" w:cs="Times New Roman"/>
                <w:sz w:val="24"/>
                <w:szCs w:val="24"/>
              </w:rPr>
              <w:t xml:space="preserve"> строку дії договору </w:t>
            </w:r>
            <w:r w:rsidRPr="002B395E">
              <w:rPr>
                <w:rFonts w:ascii="Times New Roman" w:eastAsia="Calibri" w:hAnsi="Times New Roman" w:cs="Times New Roman"/>
                <w:sz w:val="24"/>
                <w:szCs w:val="24"/>
              </w:rPr>
              <w:lastRenderedPageBreak/>
              <w:t>споживача про надання послуг з розподілу/передачі електричної енергії.</w:t>
            </w:r>
            <w:bookmarkEnd w:id="2"/>
          </w:p>
        </w:tc>
        <w:tc>
          <w:tcPr>
            <w:tcW w:w="0" w:type="auto"/>
          </w:tcPr>
          <w:p w14:paraId="6A8FD498" w14:textId="6BBED93E" w:rsidR="00432247" w:rsidRDefault="00432247" w:rsidP="007C4C23">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lastRenderedPageBreak/>
              <w:t>ТОВ «</w:t>
            </w:r>
            <w:r w:rsidRPr="00362C0B">
              <w:rPr>
                <w:rFonts w:ascii="Times New Roman" w:hAnsi="Times New Roman" w:cs="Times New Roman"/>
                <w:b/>
                <w:sz w:val="24"/>
                <w:szCs w:val="24"/>
              </w:rPr>
              <w:t>Київські енергетичні послуги</w:t>
            </w:r>
            <w:r>
              <w:rPr>
                <w:rFonts w:ascii="Times New Roman" w:hAnsi="Times New Roman" w:cs="Times New Roman"/>
                <w:b/>
                <w:sz w:val="24"/>
                <w:szCs w:val="24"/>
              </w:rPr>
              <w:t>»</w:t>
            </w:r>
          </w:p>
          <w:p w14:paraId="0CAB0BB0" w14:textId="62BC30AE" w:rsidR="00432247" w:rsidRPr="00362C0B" w:rsidRDefault="00432247" w:rsidP="007C4C23">
            <w:pPr>
              <w:spacing w:after="160" w:line="256" w:lineRule="auto"/>
              <w:jc w:val="both"/>
              <w:rPr>
                <w:rFonts w:ascii="Times New Roman" w:eastAsia="Calibri" w:hAnsi="Times New Roman" w:cs="Times New Roman"/>
                <w:sz w:val="24"/>
                <w:szCs w:val="24"/>
              </w:rPr>
            </w:pPr>
            <w:r w:rsidRPr="00362C0B">
              <w:rPr>
                <w:rFonts w:ascii="Times New Roman" w:eastAsia="Calibri" w:hAnsi="Times New Roman" w:cs="Times New Roman"/>
                <w:sz w:val="24"/>
                <w:szCs w:val="24"/>
              </w:rPr>
              <w:t>2.3.15. За заявою споживача можливе використання електричної енергії без встановлення засобу вимірювальної техніки за умови укладення відповідно до вимог цих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14:paraId="18EC0AC6" w14:textId="77777777" w:rsidR="00432247" w:rsidRPr="00362C0B" w:rsidRDefault="00432247" w:rsidP="007C4C23">
            <w:pPr>
              <w:spacing w:line="256" w:lineRule="auto"/>
              <w:jc w:val="both"/>
              <w:rPr>
                <w:rFonts w:ascii="Times New Roman" w:eastAsia="Calibri" w:hAnsi="Times New Roman" w:cs="Times New Roman"/>
                <w:sz w:val="24"/>
                <w:szCs w:val="24"/>
              </w:rPr>
            </w:pPr>
          </w:p>
          <w:p w14:paraId="32660B5F" w14:textId="77777777" w:rsidR="00432247" w:rsidRPr="00362C0B" w:rsidRDefault="00432247" w:rsidP="007C4C23">
            <w:pPr>
              <w:spacing w:after="160" w:line="256" w:lineRule="auto"/>
              <w:jc w:val="both"/>
              <w:rPr>
                <w:rFonts w:ascii="Times New Roman" w:eastAsia="Calibri" w:hAnsi="Times New Roman" w:cs="Times New Roman"/>
                <w:sz w:val="24"/>
                <w:szCs w:val="24"/>
              </w:rPr>
            </w:pPr>
            <w:r w:rsidRPr="00362C0B">
              <w:rPr>
                <w:rFonts w:ascii="Times New Roman" w:eastAsia="Calibri" w:hAnsi="Times New Roman" w:cs="Times New Roman"/>
                <w:sz w:val="24"/>
                <w:szCs w:val="24"/>
              </w:rPr>
              <w:t xml:space="preserve">1) на строк до 30 діб у разі </w:t>
            </w:r>
            <w:r w:rsidRPr="0041644F">
              <w:rPr>
                <w:rFonts w:ascii="Times New Roman" w:eastAsia="Calibri" w:hAnsi="Times New Roman" w:cs="Times New Roman"/>
                <w:b/>
                <w:color w:val="0070C0"/>
                <w:sz w:val="24"/>
                <w:szCs w:val="24"/>
              </w:rPr>
              <w:t>виконання тимчасових робіт,</w:t>
            </w:r>
            <w:r w:rsidRPr="0041644F">
              <w:rPr>
                <w:rFonts w:ascii="Times New Roman" w:eastAsia="Calibri" w:hAnsi="Times New Roman" w:cs="Times New Roman"/>
                <w:color w:val="0070C0"/>
                <w:sz w:val="24"/>
                <w:szCs w:val="24"/>
              </w:rPr>
              <w:t xml:space="preserve"> </w:t>
            </w:r>
            <w:r w:rsidRPr="00362C0B">
              <w:rPr>
                <w:rFonts w:ascii="Times New Roman" w:eastAsia="Calibri" w:hAnsi="Times New Roman" w:cs="Times New Roman"/>
                <w:sz w:val="24"/>
                <w:szCs w:val="24"/>
              </w:rPr>
              <w:t>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кВт для побутових споживачів та не більше 50 кВт для непобутових споживачів. Строк дії такого договору може бути одноразово продовжений на такий же строк, якщо споживач не менше ніж за 2 робочі дні до закінчення строку дії договорів звернувся щодо продовження строку тимчасового використання електричної енергії;</w:t>
            </w:r>
          </w:p>
          <w:p w14:paraId="0FCF1342" w14:textId="77777777" w:rsidR="00432247" w:rsidRPr="00362C0B" w:rsidRDefault="00432247" w:rsidP="007C4C23">
            <w:pPr>
              <w:spacing w:after="120"/>
              <w:jc w:val="both"/>
              <w:rPr>
                <w:rFonts w:ascii="Times New Roman" w:hAnsi="Times New Roman" w:cs="Times New Roman"/>
                <w:sz w:val="24"/>
                <w:szCs w:val="24"/>
              </w:rPr>
            </w:pPr>
          </w:p>
          <w:p w14:paraId="162272FE" w14:textId="77777777" w:rsidR="00432247" w:rsidRPr="00362C0B" w:rsidRDefault="00432247" w:rsidP="007C4C23">
            <w:pPr>
              <w:spacing w:after="160" w:line="256" w:lineRule="auto"/>
              <w:jc w:val="both"/>
              <w:rPr>
                <w:rFonts w:ascii="Times New Roman" w:eastAsia="Calibri" w:hAnsi="Times New Roman" w:cs="Times New Roman"/>
                <w:sz w:val="24"/>
                <w:szCs w:val="24"/>
              </w:rPr>
            </w:pPr>
            <w:r w:rsidRPr="00362C0B">
              <w:rPr>
                <w:rFonts w:ascii="Times New Roman" w:eastAsia="Calibri" w:hAnsi="Times New Roman" w:cs="Times New Roman"/>
                <w:sz w:val="24"/>
                <w:szCs w:val="24"/>
              </w:rPr>
              <w:t>2) на строк до 1 року, якщо встановлення засобів вимірювальної техніки електричної енергії недоцільне внаслідок використання електричної енергії для електроустановки потужністю до 0,1 кВт. Строк дії таких договорів продовжується на такий же строк, якщо споживач не менше ніж за 5 робочих днів до закінчення строку дії договорів звернувся до оператора системи розподілу та постачальника із заявою щодо продовження строку тимчасового використання електричної енергії. До продовження дії таких договорів, оператор системи розподілу зобов’язаний провести технічну перевірку в частині відповідності параметрів фактично встановленого обладнання параметрам та потужності струмоприймачів споживача на час укладення договору про надання послуг з розподілу/передачі електричної енергії. У разі змін сторони мають внести зміни в такий договір.</w:t>
            </w:r>
          </w:p>
          <w:p w14:paraId="0FE6EF3E" w14:textId="42A22D99" w:rsidR="00432247" w:rsidRPr="00362C0B" w:rsidRDefault="00432247" w:rsidP="007C4C23">
            <w:pPr>
              <w:tabs>
                <w:tab w:val="left" w:pos="4536"/>
                <w:tab w:val="left" w:pos="8364"/>
              </w:tabs>
              <w:ind w:firstLine="22"/>
              <w:jc w:val="both"/>
              <w:rPr>
                <w:rFonts w:ascii="Times New Roman" w:hAnsi="Times New Roman" w:cs="Times New Roman"/>
                <w:sz w:val="24"/>
                <w:szCs w:val="24"/>
              </w:rPr>
            </w:pPr>
            <w:r w:rsidRPr="00362C0B">
              <w:rPr>
                <w:rFonts w:ascii="Times New Roman" w:eastAsia="Calibri" w:hAnsi="Times New Roman" w:cs="Times New Roman"/>
                <w:sz w:val="24"/>
                <w:szCs w:val="24"/>
              </w:rPr>
              <w:t xml:space="preserve">Строк дії договору про постачання електричної енергії </w:t>
            </w:r>
            <w:r w:rsidRPr="0041644F">
              <w:rPr>
                <w:rFonts w:ascii="Times New Roman" w:eastAsia="Calibri" w:hAnsi="Times New Roman" w:cs="Times New Roman"/>
                <w:b/>
                <w:strike/>
                <w:color w:val="7030A0"/>
                <w:sz w:val="24"/>
                <w:szCs w:val="24"/>
              </w:rPr>
              <w:t>споживачу</w:t>
            </w:r>
            <w:r w:rsidRPr="00362C0B">
              <w:rPr>
                <w:rFonts w:ascii="Times New Roman" w:eastAsia="Calibri" w:hAnsi="Times New Roman" w:cs="Times New Roman"/>
                <w:b/>
                <w:strike/>
                <w:sz w:val="24"/>
                <w:szCs w:val="24"/>
              </w:rPr>
              <w:t xml:space="preserve"> </w:t>
            </w:r>
            <w:r w:rsidRPr="00362C0B">
              <w:rPr>
                <w:rFonts w:ascii="Times New Roman" w:eastAsia="Calibri" w:hAnsi="Times New Roman" w:cs="Times New Roman"/>
                <w:sz w:val="24"/>
                <w:szCs w:val="24"/>
              </w:rPr>
              <w:t>продовжується одночасно з продовження</w:t>
            </w:r>
            <w:r w:rsidRPr="00362C0B">
              <w:rPr>
                <w:rFonts w:ascii="Times New Roman" w:eastAsia="Calibri" w:hAnsi="Times New Roman" w:cs="Times New Roman"/>
                <w:b/>
                <w:sz w:val="24"/>
                <w:szCs w:val="24"/>
              </w:rPr>
              <w:t>м</w:t>
            </w:r>
            <w:r w:rsidRPr="00362C0B">
              <w:rPr>
                <w:rFonts w:ascii="Times New Roman" w:eastAsia="Calibri" w:hAnsi="Times New Roman" w:cs="Times New Roman"/>
                <w:sz w:val="24"/>
                <w:szCs w:val="24"/>
              </w:rPr>
              <w:t xml:space="preserve"> строку дії договору споживача про надання послуг з розподілу/передачі електричної </w:t>
            </w:r>
            <w:r w:rsidRPr="00362C0B">
              <w:rPr>
                <w:rFonts w:ascii="Times New Roman" w:eastAsia="Calibri" w:hAnsi="Times New Roman" w:cs="Times New Roman"/>
                <w:sz w:val="24"/>
                <w:szCs w:val="24"/>
              </w:rPr>
              <w:lastRenderedPageBreak/>
              <w:t xml:space="preserve">енергії, </w:t>
            </w:r>
            <w:r w:rsidRPr="0041644F">
              <w:rPr>
                <w:rFonts w:ascii="Times New Roman" w:eastAsia="Calibri" w:hAnsi="Times New Roman" w:cs="Times New Roman"/>
                <w:b/>
                <w:color w:val="0070C0"/>
                <w:sz w:val="24"/>
                <w:szCs w:val="24"/>
              </w:rPr>
              <w:t>про що оператор системи має повідомити постачальника до збігу терміну дії відповідного договору розподілу/передачі.</w:t>
            </w:r>
          </w:p>
        </w:tc>
        <w:tc>
          <w:tcPr>
            <w:tcW w:w="0" w:type="auto"/>
          </w:tcPr>
          <w:p w14:paraId="57232892"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8FCFBB5"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0A0601D"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48BA7C9"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7003BB29"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7E7D777C"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FCE9BC9"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44BE8C60"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1782F1F6"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48C65394"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805098A"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493752D2"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1153A406"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C63C27F"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6C1CC122"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9E87645"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00C3F579"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16A0350C"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1B1FD046" w14:textId="77777777" w:rsidR="00432247" w:rsidRPr="00362C0B" w:rsidRDefault="00432247" w:rsidP="007C4C23">
            <w:pPr>
              <w:spacing w:after="120"/>
              <w:jc w:val="both"/>
              <w:rPr>
                <w:rFonts w:ascii="Times New Roman" w:hAnsi="Times New Roman" w:cs="Times New Roman"/>
                <w:sz w:val="24"/>
                <w:szCs w:val="24"/>
              </w:rPr>
            </w:pPr>
            <w:r w:rsidRPr="00362C0B">
              <w:rPr>
                <w:rFonts w:ascii="Times New Roman" w:hAnsi="Times New Roman" w:cs="Times New Roman"/>
                <w:sz w:val="24"/>
                <w:szCs w:val="24"/>
              </w:rPr>
              <w:t>Стилістична правка.</w:t>
            </w:r>
          </w:p>
          <w:p w14:paraId="5D74285F"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7704256B"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607B5CF6"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6E1653C"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86833D2"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4141EA82"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DDB0543"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589F2377"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487F4BA"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B6077ED"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637E2BE"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0DDAA32B"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EB251B5"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2ECCF3E"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6A653D4E"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639204E9"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0E9FBFDF"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E827891"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07CD5456"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22745C35"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1F6A7804" w14:textId="77777777" w:rsidR="00432247" w:rsidRDefault="00432247" w:rsidP="007C4C23">
            <w:pPr>
              <w:tabs>
                <w:tab w:val="left" w:pos="4536"/>
                <w:tab w:val="left" w:pos="8364"/>
              </w:tabs>
              <w:ind w:firstLine="22"/>
              <w:jc w:val="both"/>
              <w:rPr>
                <w:rFonts w:ascii="Times New Roman" w:hAnsi="Times New Roman" w:cs="Times New Roman"/>
                <w:b/>
                <w:sz w:val="24"/>
                <w:szCs w:val="24"/>
              </w:rPr>
            </w:pPr>
          </w:p>
          <w:p w14:paraId="381DF1DF" w14:textId="77777777" w:rsidR="00432247" w:rsidRPr="00362C0B" w:rsidRDefault="00432247" w:rsidP="007C4C23">
            <w:pPr>
              <w:tabs>
                <w:tab w:val="left" w:pos="4536"/>
                <w:tab w:val="left" w:pos="8364"/>
              </w:tabs>
              <w:ind w:firstLine="22"/>
              <w:jc w:val="both"/>
              <w:rPr>
                <w:rFonts w:ascii="Times New Roman" w:hAnsi="Times New Roman" w:cs="Times New Roman"/>
                <w:b/>
                <w:sz w:val="24"/>
                <w:szCs w:val="24"/>
              </w:rPr>
            </w:pPr>
          </w:p>
          <w:p w14:paraId="211B9BD7" w14:textId="77777777" w:rsidR="00432247" w:rsidRDefault="00432247" w:rsidP="007C4C23">
            <w:pPr>
              <w:tabs>
                <w:tab w:val="left" w:pos="4536"/>
                <w:tab w:val="left" w:pos="8364"/>
              </w:tabs>
              <w:ind w:firstLine="22"/>
              <w:jc w:val="both"/>
              <w:rPr>
                <w:rFonts w:ascii="Times New Roman" w:hAnsi="Times New Roman" w:cs="Times New Roman"/>
                <w:sz w:val="24"/>
                <w:szCs w:val="24"/>
              </w:rPr>
            </w:pPr>
            <w:r w:rsidRPr="00362C0B">
              <w:rPr>
                <w:rFonts w:ascii="Times New Roman" w:hAnsi="Times New Roman" w:cs="Times New Roman"/>
                <w:sz w:val="24"/>
                <w:szCs w:val="24"/>
              </w:rPr>
              <w:t>Редакційна правка, оскільки це може стосуватись, як договору за вільними цінами так і універсальної послуги. Крім того, у постачальника має бути інформація про продовження оператором системи договору споживача про надання послуг з розподілу/передачі електричної енергії.</w:t>
            </w:r>
          </w:p>
          <w:p w14:paraId="2974CC81" w14:textId="5204E6EB" w:rsidR="00432247" w:rsidRPr="00362C0B" w:rsidRDefault="00432247" w:rsidP="007C4C23">
            <w:pPr>
              <w:tabs>
                <w:tab w:val="left" w:pos="4536"/>
                <w:tab w:val="left" w:pos="8364"/>
              </w:tabs>
              <w:ind w:firstLine="22"/>
              <w:jc w:val="both"/>
              <w:rPr>
                <w:rFonts w:ascii="Times New Roman" w:hAnsi="Times New Roman" w:cs="Times New Roman"/>
                <w:b/>
                <w:sz w:val="24"/>
                <w:szCs w:val="24"/>
              </w:rPr>
            </w:pPr>
          </w:p>
        </w:tc>
        <w:tc>
          <w:tcPr>
            <w:tcW w:w="0" w:type="auto"/>
          </w:tcPr>
          <w:p w14:paraId="73A7508B" w14:textId="57113233" w:rsidR="006F68DC" w:rsidRPr="00074FBC" w:rsidRDefault="00074FBC" w:rsidP="006F68DC">
            <w:pPr>
              <w:tabs>
                <w:tab w:val="left" w:pos="4536"/>
                <w:tab w:val="left" w:pos="8364"/>
              </w:tabs>
              <w:ind w:firstLine="22"/>
              <w:jc w:val="both"/>
              <w:rPr>
                <w:rFonts w:ascii="Times New Roman" w:hAnsi="Times New Roman" w:cs="Times New Roman"/>
                <w:b/>
                <w:sz w:val="24"/>
                <w:szCs w:val="24"/>
              </w:rPr>
            </w:pPr>
            <w:r w:rsidRPr="00074FBC">
              <w:rPr>
                <w:rFonts w:ascii="Times New Roman" w:hAnsi="Times New Roman" w:cs="Times New Roman"/>
                <w:b/>
                <w:sz w:val="24"/>
                <w:szCs w:val="24"/>
              </w:rPr>
              <w:lastRenderedPageBreak/>
              <w:t>Попередньо в</w:t>
            </w:r>
            <w:r w:rsidR="006F68DC" w:rsidRPr="00074FBC">
              <w:rPr>
                <w:rFonts w:ascii="Times New Roman" w:hAnsi="Times New Roman" w:cs="Times New Roman"/>
                <w:b/>
                <w:sz w:val="24"/>
                <w:szCs w:val="24"/>
              </w:rPr>
              <w:t>рах</w:t>
            </w:r>
            <w:r w:rsidR="0030755F">
              <w:rPr>
                <w:rFonts w:ascii="Times New Roman" w:hAnsi="Times New Roman" w:cs="Times New Roman"/>
                <w:b/>
                <w:sz w:val="24"/>
                <w:szCs w:val="24"/>
              </w:rPr>
              <w:t>увати</w:t>
            </w:r>
            <w:r w:rsidR="006F68DC" w:rsidRPr="00074FBC">
              <w:rPr>
                <w:rFonts w:ascii="Times New Roman" w:hAnsi="Times New Roman" w:cs="Times New Roman"/>
                <w:b/>
                <w:sz w:val="24"/>
                <w:szCs w:val="24"/>
              </w:rPr>
              <w:t xml:space="preserve"> частково в редакції:</w:t>
            </w:r>
          </w:p>
          <w:p w14:paraId="74C9DD5A" w14:textId="77777777" w:rsidR="006F68DC" w:rsidRPr="004025F9" w:rsidRDefault="006F68DC" w:rsidP="006F68DC">
            <w:pPr>
              <w:tabs>
                <w:tab w:val="left" w:pos="4536"/>
                <w:tab w:val="left" w:pos="8364"/>
              </w:tabs>
              <w:ind w:firstLine="22"/>
              <w:jc w:val="both"/>
              <w:rPr>
                <w:rFonts w:ascii="Times New Roman" w:hAnsi="Times New Roman" w:cs="Times New Roman"/>
                <w:sz w:val="24"/>
                <w:szCs w:val="24"/>
                <w:highlight w:val="yellow"/>
              </w:rPr>
            </w:pPr>
          </w:p>
          <w:p w14:paraId="7F3DC572" w14:textId="77777777" w:rsidR="006F68DC" w:rsidRPr="00524B03" w:rsidRDefault="006F68DC" w:rsidP="006F68DC">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 xml:space="preserve">2.3.15. За заявою споживача можливе використання електричної енергії </w:t>
            </w:r>
            <w:r w:rsidRPr="00524B03">
              <w:rPr>
                <w:rFonts w:ascii="Times New Roman" w:hAnsi="Times New Roman" w:cs="Times New Roman"/>
                <w:b/>
                <w:color w:val="00B050"/>
                <w:sz w:val="24"/>
                <w:szCs w:val="24"/>
              </w:rPr>
              <w:t>без улаштування вузла обліку (установлення лічильника)</w:t>
            </w:r>
            <w:r w:rsidRPr="00524B03">
              <w:rPr>
                <w:rFonts w:ascii="Times New Roman" w:hAnsi="Times New Roman" w:cs="Times New Roman"/>
                <w:color w:val="00B050"/>
                <w:sz w:val="24"/>
                <w:szCs w:val="24"/>
              </w:rPr>
              <w:t xml:space="preserve"> </w:t>
            </w:r>
            <w:r w:rsidRPr="00524B03">
              <w:rPr>
                <w:rFonts w:ascii="Times New Roman" w:eastAsia="Calibri" w:hAnsi="Times New Roman" w:cs="Times New Roman"/>
                <w:color w:val="00B050"/>
                <w:sz w:val="24"/>
                <w:szCs w:val="24"/>
              </w:rPr>
              <w:t xml:space="preserve">за умови укладення відповідно до вимог цих Правил договору споживача про надання послуг з розподілу/передачі електричної енергії </w:t>
            </w:r>
            <w:r w:rsidRPr="00524B03">
              <w:rPr>
                <w:rFonts w:ascii="Times New Roman" w:eastAsia="Calibri" w:hAnsi="Times New Roman" w:cs="Times New Roman"/>
                <w:b/>
                <w:color w:val="00B050"/>
                <w:sz w:val="24"/>
                <w:szCs w:val="24"/>
              </w:rPr>
              <w:t>з оператором системи</w:t>
            </w:r>
            <w:r w:rsidRPr="00524B03">
              <w:rPr>
                <w:rFonts w:ascii="Times New Roman" w:eastAsia="Calibri" w:hAnsi="Times New Roman" w:cs="Times New Roman"/>
                <w:color w:val="00B050"/>
                <w:sz w:val="24"/>
                <w:szCs w:val="24"/>
              </w:rPr>
              <w:t xml:space="preserve"> та укладення відповідного договору про постачання електричної енергії з електропостачальником:</w:t>
            </w:r>
          </w:p>
          <w:p w14:paraId="7FCC9B13" w14:textId="77777777" w:rsidR="006F68DC" w:rsidRPr="00524B03" w:rsidRDefault="006F68DC" w:rsidP="006F68DC">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 xml:space="preserve">1) </w:t>
            </w:r>
            <w:r w:rsidRPr="00524B03">
              <w:rPr>
                <w:rFonts w:ascii="Times New Roman" w:eastAsia="Calibri" w:hAnsi="Times New Roman" w:cs="Times New Roman"/>
                <w:b/>
                <w:color w:val="00B050"/>
                <w:sz w:val="24"/>
                <w:szCs w:val="24"/>
              </w:rPr>
              <w:t>для виконання тимчасових робіт</w:t>
            </w:r>
            <w:r w:rsidRPr="00524B03">
              <w:rPr>
                <w:rFonts w:ascii="Times New Roman" w:eastAsia="Calibri" w:hAnsi="Times New Roman" w:cs="Times New Roman"/>
                <w:color w:val="00B050"/>
                <w:sz w:val="24"/>
                <w:szCs w:val="24"/>
              </w:rPr>
              <w:t xml:space="preserve"> на строк до 30 діб у разі, якщо у замовника відсутня технічна можливість установити </w:t>
            </w:r>
            <w:r w:rsidRPr="00524B03">
              <w:rPr>
                <w:rFonts w:ascii="Times New Roman" w:eastAsia="Calibri" w:hAnsi="Times New Roman" w:cs="Times New Roman"/>
                <w:b/>
                <w:color w:val="00B050"/>
                <w:sz w:val="24"/>
                <w:szCs w:val="24"/>
              </w:rPr>
              <w:t xml:space="preserve">лічильник </w:t>
            </w:r>
            <w:r w:rsidRPr="00524B03">
              <w:rPr>
                <w:rFonts w:ascii="Times New Roman" w:eastAsia="Calibri" w:hAnsi="Times New Roman" w:cs="Times New Roman"/>
                <w:color w:val="00B050"/>
                <w:sz w:val="24"/>
                <w:szCs w:val="24"/>
              </w:rPr>
              <w:t xml:space="preserve">через відсутність пристосованого для цього приміщення, сумарною </w:t>
            </w:r>
            <w:r w:rsidRPr="00524B03">
              <w:rPr>
                <w:rFonts w:ascii="Times New Roman" w:eastAsia="Calibri" w:hAnsi="Times New Roman" w:cs="Times New Roman"/>
                <w:b/>
                <w:color w:val="00B050"/>
                <w:sz w:val="24"/>
                <w:szCs w:val="24"/>
              </w:rPr>
              <w:t>дозволеною</w:t>
            </w:r>
            <w:r w:rsidRPr="00524B03">
              <w:rPr>
                <w:rFonts w:ascii="Times New Roman" w:eastAsia="Calibri" w:hAnsi="Times New Roman" w:cs="Times New Roman"/>
                <w:color w:val="00B050"/>
                <w:sz w:val="24"/>
                <w:szCs w:val="24"/>
              </w:rPr>
              <w:t xml:space="preserve"> потужністю у точці приєднання не більше 5 кВт для побутових споживачів та не більше 50 кВт для непобутових споживачів. Строк дії </w:t>
            </w:r>
            <w:r w:rsidRPr="00524B03">
              <w:rPr>
                <w:rFonts w:ascii="Times New Roman" w:eastAsia="Calibri" w:hAnsi="Times New Roman" w:cs="Times New Roman"/>
                <w:b/>
                <w:color w:val="00B050"/>
                <w:sz w:val="24"/>
                <w:szCs w:val="24"/>
              </w:rPr>
              <w:t>укладених договорів</w:t>
            </w:r>
            <w:r w:rsidRPr="00524B03">
              <w:rPr>
                <w:rFonts w:ascii="Times New Roman" w:eastAsia="Calibri" w:hAnsi="Times New Roman" w:cs="Times New Roman"/>
                <w:color w:val="00B050"/>
                <w:sz w:val="24"/>
                <w:szCs w:val="24"/>
              </w:rPr>
              <w:t xml:space="preserve"> може бути одноразово продовжений на такий же строк, якщо споживач не менше ніж за 2 робочі дні до закінчення строку дії договорів звернувся </w:t>
            </w:r>
            <w:r w:rsidRPr="00524B03">
              <w:rPr>
                <w:rFonts w:ascii="Times New Roman" w:eastAsia="Calibri" w:hAnsi="Times New Roman" w:cs="Times New Roman"/>
                <w:b/>
                <w:color w:val="00B050"/>
                <w:sz w:val="24"/>
                <w:szCs w:val="24"/>
              </w:rPr>
              <w:t xml:space="preserve">до оператора системи та </w:t>
            </w:r>
            <w:r w:rsidRPr="00524B03">
              <w:rPr>
                <w:rFonts w:ascii="Times New Roman" w:eastAsia="Calibri" w:hAnsi="Times New Roman" w:cs="Times New Roman"/>
                <w:b/>
                <w:color w:val="00B050"/>
                <w:sz w:val="24"/>
                <w:szCs w:val="24"/>
              </w:rPr>
              <w:lastRenderedPageBreak/>
              <w:t>електропостачальника</w:t>
            </w:r>
            <w:r w:rsidRPr="00524B03">
              <w:rPr>
                <w:rFonts w:ascii="Times New Roman" w:eastAsia="Calibri" w:hAnsi="Times New Roman" w:cs="Times New Roman"/>
                <w:color w:val="00B050"/>
                <w:sz w:val="24"/>
                <w:szCs w:val="24"/>
              </w:rPr>
              <w:t xml:space="preserve"> щодо продовження строку тимчасового використання електричної енергії;</w:t>
            </w:r>
          </w:p>
          <w:p w14:paraId="6766210F" w14:textId="77777777" w:rsidR="006F68DC" w:rsidRPr="00524B03" w:rsidRDefault="006F68DC" w:rsidP="006F68DC">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 xml:space="preserve">2) на строк до 1 року, якщо встановлення </w:t>
            </w:r>
            <w:r w:rsidRPr="00524B03">
              <w:rPr>
                <w:rFonts w:ascii="Times New Roman" w:eastAsia="Calibri" w:hAnsi="Times New Roman" w:cs="Times New Roman"/>
                <w:b/>
                <w:color w:val="00B050"/>
                <w:sz w:val="24"/>
                <w:szCs w:val="24"/>
              </w:rPr>
              <w:t>лічильника</w:t>
            </w:r>
            <w:r w:rsidRPr="00524B03">
              <w:rPr>
                <w:rFonts w:ascii="Times New Roman" w:eastAsia="Calibri" w:hAnsi="Times New Roman" w:cs="Times New Roman"/>
                <w:color w:val="00B050"/>
                <w:sz w:val="24"/>
                <w:szCs w:val="24"/>
              </w:rPr>
              <w:t xml:space="preserve"> недоцільне внаслідок використання електричної енергії для електроустановки потужністю до 0,1 кВт. Строк дії </w:t>
            </w:r>
            <w:r w:rsidRPr="00524B03">
              <w:rPr>
                <w:rFonts w:ascii="Times New Roman" w:eastAsia="Calibri" w:hAnsi="Times New Roman" w:cs="Times New Roman"/>
                <w:b/>
                <w:color w:val="00B050"/>
                <w:sz w:val="24"/>
                <w:szCs w:val="24"/>
              </w:rPr>
              <w:t>укладених</w:t>
            </w:r>
            <w:r w:rsidRPr="00524B03">
              <w:rPr>
                <w:rFonts w:ascii="Times New Roman" w:eastAsia="Calibri" w:hAnsi="Times New Roman" w:cs="Times New Roman"/>
                <w:color w:val="00B050"/>
                <w:sz w:val="24"/>
                <w:szCs w:val="24"/>
              </w:rPr>
              <w:t xml:space="preserve"> договорів продовжується на такий же строк, якщо споживач не менше ніж за 5 робочих днів до закінчення строку дії </w:t>
            </w:r>
            <w:r w:rsidRPr="00524B03">
              <w:rPr>
                <w:rFonts w:ascii="Times New Roman" w:eastAsia="Calibri" w:hAnsi="Times New Roman" w:cs="Times New Roman"/>
                <w:b/>
                <w:color w:val="00B050"/>
                <w:sz w:val="24"/>
                <w:szCs w:val="24"/>
              </w:rPr>
              <w:t>укладених</w:t>
            </w:r>
            <w:r w:rsidRPr="00524B03">
              <w:rPr>
                <w:rFonts w:ascii="Times New Roman" w:eastAsia="Calibri" w:hAnsi="Times New Roman" w:cs="Times New Roman"/>
                <w:color w:val="00B050"/>
                <w:sz w:val="24"/>
                <w:szCs w:val="24"/>
              </w:rPr>
              <w:t xml:space="preserve"> договорів звернувся до оператора системи розподілу та постачальника із заявою щодо продовження строку тимчасового використання електричної енергії. До продовження дії таких договорів, оператор системи </w:t>
            </w:r>
            <w:r w:rsidRPr="00524B03">
              <w:rPr>
                <w:rFonts w:ascii="Times New Roman" w:eastAsia="Calibri" w:hAnsi="Times New Roman" w:cs="Times New Roman"/>
                <w:b/>
                <w:strike/>
                <w:color w:val="00B050"/>
                <w:sz w:val="24"/>
                <w:szCs w:val="24"/>
              </w:rPr>
              <w:t>розподілу</w:t>
            </w:r>
            <w:r w:rsidRPr="00524B03">
              <w:rPr>
                <w:rFonts w:ascii="Times New Roman" w:eastAsia="Calibri" w:hAnsi="Times New Roman" w:cs="Times New Roman"/>
                <w:color w:val="00B050"/>
                <w:sz w:val="24"/>
                <w:szCs w:val="24"/>
              </w:rPr>
              <w:t xml:space="preserve"> </w:t>
            </w:r>
            <w:proofErr w:type="spellStart"/>
            <w:r w:rsidRPr="00524B03">
              <w:rPr>
                <w:rFonts w:ascii="Times New Roman" w:eastAsia="Calibri" w:hAnsi="Times New Roman" w:cs="Times New Roman"/>
                <w:color w:val="00B050"/>
                <w:sz w:val="24"/>
                <w:szCs w:val="24"/>
              </w:rPr>
              <w:t>зобов</w:t>
            </w:r>
            <w:proofErr w:type="spellEnd"/>
            <w:r w:rsidRPr="00524B03">
              <w:rPr>
                <w:rFonts w:ascii="Times New Roman" w:eastAsia="Calibri" w:hAnsi="Times New Roman" w:cs="Times New Roman"/>
                <w:color w:val="00B050"/>
                <w:sz w:val="24"/>
                <w:szCs w:val="24"/>
                <w:lang w:val="ru-RU"/>
              </w:rPr>
              <w:t>’</w:t>
            </w:r>
            <w:proofErr w:type="spellStart"/>
            <w:r w:rsidRPr="00524B03">
              <w:rPr>
                <w:rFonts w:ascii="Times New Roman" w:eastAsia="Calibri" w:hAnsi="Times New Roman" w:cs="Times New Roman"/>
                <w:color w:val="00B050"/>
                <w:sz w:val="24"/>
                <w:szCs w:val="24"/>
                <w:lang w:val="ru-RU"/>
              </w:rPr>
              <w:t>язаний</w:t>
            </w:r>
            <w:proofErr w:type="spellEnd"/>
            <w:r w:rsidRPr="00524B03">
              <w:rPr>
                <w:rFonts w:ascii="Times New Roman" w:eastAsia="Calibri" w:hAnsi="Times New Roman" w:cs="Times New Roman"/>
                <w:color w:val="00B050"/>
                <w:sz w:val="24"/>
                <w:szCs w:val="24"/>
                <w:lang w:val="ru-RU"/>
              </w:rPr>
              <w:t xml:space="preserve"> </w:t>
            </w:r>
            <w:r w:rsidRPr="00524B03">
              <w:rPr>
                <w:rFonts w:ascii="Times New Roman" w:eastAsia="Calibri" w:hAnsi="Times New Roman" w:cs="Times New Roman"/>
                <w:color w:val="00B050"/>
                <w:sz w:val="24"/>
                <w:szCs w:val="24"/>
              </w:rPr>
              <w:t xml:space="preserve">провести технічну перевірку в частині відповідності параметрів фактично </w:t>
            </w:r>
            <w:r w:rsidRPr="00524B03">
              <w:rPr>
                <w:rFonts w:ascii="Times New Roman" w:eastAsia="Calibri" w:hAnsi="Times New Roman" w:cs="Times New Roman"/>
                <w:b/>
                <w:color w:val="00B050"/>
                <w:sz w:val="24"/>
                <w:szCs w:val="24"/>
              </w:rPr>
              <w:t>встановлених струмоприймачів</w:t>
            </w:r>
            <w:r w:rsidRPr="00524B03">
              <w:rPr>
                <w:rFonts w:ascii="Times New Roman" w:eastAsia="Calibri" w:hAnsi="Times New Roman" w:cs="Times New Roman"/>
                <w:color w:val="00B050"/>
                <w:sz w:val="24"/>
                <w:szCs w:val="24"/>
              </w:rPr>
              <w:t xml:space="preserve"> параметрам та потужності струмоприймачів споживача на час укладення договору про надання послуг з розподілу/передачі електричної енергії. У разі виявлення </w:t>
            </w:r>
            <w:r w:rsidRPr="00524B03">
              <w:rPr>
                <w:rFonts w:ascii="Times New Roman" w:eastAsia="Calibri" w:hAnsi="Times New Roman" w:cs="Times New Roman"/>
                <w:b/>
                <w:color w:val="00B050"/>
                <w:sz w:val="24"/>
                <w:szCs w:val="24"/>
              </w:rPr>
              <w:t>змін величини потужності встановлених струмоприймачів</w:t>
            </w:r>
            <w:r w:rsidRPr="00524B03">
              <w:rPr>
                <w:rFonts w:ascii="Times New Roman" w:eastAsia="Calibri" w:hAnsi="Times New Roman" w:cs="Times New Roman"/>
                <w:color w:val="00B050"/>
                <w:sz w:val="24"/>
                <w:szCs w:val="24"/>
              </w:rPr>
              <w:t xml:space="preserve"> </w:t>
            </w:r>
            <w:r w:rsidRPr="00524B03">
              <w:rPr>
                <w:rFonts w:ascii="Times New Roman" w:eastAsia="Calibri" w:hAnsi="Times New Roman" w:cs="Times New Roman"/>
                <w:color w:val="00B050"/>
                <w:sz w:val="24"/>
                <w:szCs w:val="24"/>
              </w:rPr>
              <w:lastRenderedPageBreak/>
              <w:t xml:space="preserve">сторони мають внести відповідні зміни в такий договір.  </w:t>
            </w:r>
          </w:p>
          <w:p w14:paraId="613C50D4" w14:textId="77777777" w:rsidR="00D239E8" w:rsidRPr="00524B03" w:rsidRDefault="006F68DC" w:rsidP="00D239E8">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 xml:space="preserve">Строк дії договору про постачання електричної енергії </w:t>
            </w:r>
            <w:r w:rsidRPr="00524B03">
              <w:rPr>
                <w:rFonts w:ascii="Times New Roman" w:eastAsia="Calibri" w:hAnsi="Times New Roman" w:cs="Times New Roman"/>
                <w:b/>
                <w:strike/>
                <w:color w:val="00B050"/>
                <w:sz w:val="24"/>
                <w:szCs w:val="24"/>
              </w:rPr>
              <w:t>споживачу</w:t>
            </w:r>
            <w:r w:rsidRPr="00524B03">
              <w:rPr>
                <w:rFonts w:ascii="Times New Roman" w:eastAsia="Calibri" w:hAnsi="Times New Roman" w:cs="Times New Roman"/>
                <w:color w:val="00B050"/>
                <w:sz w:val="24"/>
                <w:szCs w:val="24"/>
              </w:rPr>
              <w:t xml:space="preserve"> продовжується одночасно</w:t>
            </w:r>
            <w:r w:rsidRPr="00524B03">
              <w:rPr>
                <w:rFonts w:ascii="Times New Roman" w:eastAsia="Calibri" w:hAnsi="Times New Roman" w:cs="Times New Roman"/>
                <w:b/>
                <w:color w:val="00B050"/>
                <w:sz w:val="24"/>
                <w:szCs w:val="24"/>
              </w:rPr>
              <w:t xml:space="preserve"> з</w:t>
            </w:r>
            <w:r w:rsidRPr="00524B03">
              <w:rPr>
                <w:rFonts w:ascii="Times New Roman" w:eastAsia="Calibri" w:hAnsi="Times New Roman" w:cs="Times New Roman"/>
                <w:color w:val="00B050"/>
                <w:sz w:val="24"/>
                <w:szCs w:val="24"/>
              </w:rPr>
              <w:t xml:space="preserve"> продовження</w:t>
            </w:r>
            <w:r w:rsidRPr="00524B03">
              <w:rPr>
                <w:rFonts w:ascii="Times New Roman" w:eastAsia="Calibri" w:hAnsi="Times New Roman" w:cs="Times New Roman"/>
                <w:b/>
                <w:color w:val="00B050"/>
                <w:sz w:val="24"/>
                <w:szCs w:val="24"/>
              </w:rPr>
              <w:t>м</w:t>
            </w:r>
            <w:r w:rsidRPr="00524B03">
              <w:rPr>
                <w:rFonts w:ascii="Times New Roman" w:eastAsia="Calibri" w:hAnsi="Times New Roman" w:cs="Times New Roman"/>
                <w:color w:val="00B050"/>
                <w:sz w:val="24"/>
                <w:szCs w:val="24"/>
              </w:rPr>
              <w:t xml:space="preserve"> строку дії договору споживача про надання послуг з розподілу/передачі електричної енергії</w:t>
            </w:r>
            <w:r w:rsidR="00D239E8" w:rsidRPr="00524B03">
              <w:rPr>
                <w:rFonts w:ascii="Times New Roman" w:eastAsia="Calibri" w:hAnsi="Times New Roman" w:cs="Times New Roman"/>
                <w:color w:val="00B050"/>
                <w:sz w:val="24"/>
                <w:szCs w:val="24"/>
              </w:rPr>
              <w:t>.</w:t>
            </w:r>
          </w:p>
          <w:p w14:paraId="32E9A08E" w14:textId="77777777" w:rsidR="00524B03" w:rsidRDefault="006F68DC" w:rsidP="00524B03">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При тимчасовому використанні електричної енергії споживачем без встановлення засобу вимірювальної техніки функції постачальника послуг комерційного обліку виконує оператор системи розподілу.</w:t>
            </w:r>
          </w:p>
          <w:p w14:paraId="51FB2542" w14:textId="55F85534" w:rsidR="006F68DC" w:rsidRPr="00524B03" w:rsidRDefault="006F68DC" w:rsidP="00524B03">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Обсяг використаної електричної енергії визначається оператором системи розподілу (постачальником послуг комерційного обліку) виходячи з потужності струмоприймачів споживача та часу їх роботи.</w:t>
            </w:r>
          </w:p>
          <w:p w14:paraId="2AD1302A" w14:textId="77777777" w:rsidR="006F68DC" w:rsidRPr="00524B03" w:rsidRDefault="006F68DC" w:rsidP="006F68DC">
            <w:pPr>
              <w:spacing w:line="256" w:lineRule="auto"/>
              <w:jc w:val="both"/>
              <w:rPr>
                <w:rFonts w:ascii="Times New Roman" w:eastAsia="Calibri" w:hAnsi="Times New Roman" w:cs="Times New Roman"/>
                <w:color w:val="00B050"/>
                <w:sz w:val="24"/>
                <w:szCs w:val="24"/>
              </w:rPr>
            </w:pPr>
          </w:p>
          <w:p w14:paraId="36319745" w14:textId="77777777" w:rsidR="006F68DC" w:rsidRPr="00524B03" w:rsidRDefault="006F68DC" w:rsidP="006F68DC">
            <w:pPr>
              <w:spacing w:after="160" w:line="256" w:lineRule="auto"/>
              <w:jc w:val="both"/>
              <w:rPr>
                <w:rFonts w:ascii="Times New Roman" w:eastAsia="Calibri" w:hAnsi="Times New Roman" w:cs="Times New Roman"/>
                <w:color w:val="00B050"/>
                <w:sz w:val="24"/>
                <w:szCs w:val="24"/>
              </w:rPr>
            </w:pPr>
            <w:r w:rsidRPr="00524B03">
              <w:rPr>
                <w:rFonts w:ascii="Times New Roman" w:eastAsia="Calibri" w:hAnsi="Times New Roman" w:cs="Times New Roman"/>
                <w:color w:val="00B050"/>
                <w:sz w:val="24"/>
                <w:szCs w:val="24"/>
              </w:rPr>
              <w:t>Підключення струмоприймачів споживача здійснюється оператором системи розподілу після укладення договорів, наявність яких передбачена цими Правилами.</w:t>
            </w:r>
          </w:p>
          <w:p w14:paraId="27850E01" w14:textId="77777777" w:rsidR="006F68DC" w:rsidRDefault="006F68DC" w:rsidP="006F68DC">
            <w:pPr>
              <w:tabs>
                <w:tab w:val="left" w:pos="4536"/>
                <w:tab w:val="left" w:pos="8364"/>
              </w:tabs>
              <w:ind w:firstLine="22"/>
              <w:jc w:val="both"/>
              <w:rPr>
                <w:rFonts w:ascii="Times New Roman" w:hAnsi="Times New Roman" w:cs="Times New Roman"/>
                <w:sz w:val="24"/>
                <w:szCs w:val="24"/>
                <w:highlight w:val="yellow"/>
              </w:rPr>
            </w:pPr>
          </w:p>
          <w:p w14:paraId="36771155" w14:textId="77777777" w:rsidR="006F68DC" w:rsidRPr="004025F9" w:rsidRDefault="006F68DC" w:rsidP="006F68DC">
            <w:pPr>
              <w:tabs>
                <w:tab w:val="left" w:pos="4536"/>
                <w:tab w:val="left" w:pos="8364"/>
              </w:tabs>
              <w:ind w:firstLine="22"/>
              <w:jc w:val="both"/>
              <w:rPr>
                <w:rFonts w:ascii="Times New Roman" w:hAnsi="Times New Roman" w:cs="Times New Roman"/>
                <w:sz w:val="24"/>
                <w:szCs w:val="24"/>
                <w:highlight w:val="yellow"/>
              </w:rPr>
            </w:pPr>
          </w:p>
          <w:p w14:paraId="00D64670" w14:textId="10E0C2F9" w:rsidR="00432247" w:rsidRPr="00215065" w:rsidRDefault="006F68DC" w:rsidP="006F68DC">
            <w:pPr>
              <w:tabs>
                <w:tab w:val="left" w:pos="4536"/>
                <w:tab w:val="left" w:pos="8364"/>
              </w:tabs>
              <w:ind w:firstLine="22"/>
              <w:jc w:val="both"/>
              <w:rPr>
                <w:rFonts w:ascii="Times New Roman" w:hAnsi="Times New Roman" w:cs="Times New Roman"/>
                <w:sz w:val="24"/>
                <w:szCs w:val="24"/>
              </w:rPr>
            </w:pPr>
            <w:r w:rsidRPr="00A76C28">
              <w:rPr>
                <w:rFonts w:ascii="Times New Roman" w:hAnsi="Times New Roman" w:cs="Times New Roman"/>
                <w:b/>
                <w:sz w:val="24"/>
                <w:szCs w:val="24"/>
                <w:highlight w:val="green"/>
              </w:rPr>
              <w:t>+ необхідно внести відповідні зміни до пункту 4.5.1 ККО</w:t>
            </w:r>
          </w:p>
        </w:tc>
      </w:tr>
      <w:tr w:rsidR="00432247" w:rsidRPr="00215065" w14:paraId="1ED9B702" w14:textId="77777777" w:rsidTr="009C2C82">
        <w:trPr>
          <w:trHeight w:val="2258"/>
        </w:trPr>
        <w:tc>
          <w:tcPr>
            <w:tcW w:w="0" w:type="auto"/>
            <w:vMerge/>
          </w:tcPr>
          <w:p w14:paraId="37BCB762" w14:textId="77777777" w:rsidR="00432247" w:rsidRPr="002B395E" w:rsidRDefault="00432247" w:rsidP="00CA2BB5">
            <w:pPr>
              <w:spacing w:line="256" w:lineRule="auto"/>
              <w:jc w:val="both"/>
              <w:rPr>
                <w:rFonts w:ascii="Times New Roman" w:eastAsia="Calibri" w:hAnsi="Times New Roman" w:cs="Times New Roman"/>
                <w:sz w:val="24"/>
                <w:szCs w:val="24"/>
              </w:rPr>
            </w:pPr>
          </w:p>
        </w:tc>
        <w:tc>
          <w:tcPr>
            <w:tcW w:w="0" w:type="auto"/>
          </w:tcPr>
          <w:p w14:paraId="44FDAAA2" w14:textId="5AA5755B" w:rsidR="00432247" w:rsidRPr="00CA2BB5" w:rsidRDefault="00432247" w:rsidP="00CA2BB5">
            <w:pPr>
              <w:tabs>
                <w:tab w:val="left" w:pos="4536"/>
                <w:tab w:val="left" w:pos="8364"/>
              </w:tabs>
              <w:ind w:firstLine="22"/>
              <w:jc w:val="both"/>
              <w:rPr>
                <w:rFonts w:ascii="Times New Roman" w:eastAsia="Calibri" w:hAnsi="Times New Roman" w:cs="Times New Roman"/>
                <w:b/>
                <w:sz w:val="24"/>
                <w:szCs w:val="24"/>
              </w:rPr>
            </w:pPr>
            <w:r w:rsidRPr="00CA2BB5">
              <w:rPr>
                <w:rFonts w:ascii="Times New Roman" w:eastAsia="Calibri" w:hAnsi="Times New Roman" w:cs="Times New Roman"/>
                <w:b/>
                <w:sz w:val="24"/>
                <w:szCs w:val="24"/>
              </w:rPr>
              <w:t>НЕК УКРЕНЕРГО</w:t>
            </w:r>
          </w:p>
          <w:p w14:paraId="02465DCC" w14:textId="77777777" w:rsidR="00432247" w:rsidRDefault="00432247" w:rsidP="00CA2BB5">
            <w:pPr>
              <w:tabs>
                <w:tab w:val="left" w:pos="4536"/>
                <w:tab w:val="left" w:pos="8364"/>
              </w:tabs>
              <w:ind w:firstLine="22"/>
              <w:jc w:val="both"/>
              <w:rPr>
                <w:rFonts w:ascii="Times New Roman" w:eastAsia="Calibri" w:hAnsi="Times New Roman" w:cs="Times New Roman"/>
                <w:sz w:val="24"/>
                <w:szCs w:val="24"/>
              </w:rPr>
            </w:pPr>
            <w:r w:rsidRPr="00ED15F5">
              <w:rPr>
                <w:rFonts w:ascii="Times New Roman" w:eastAsia="Calibri" w:hAnsi="Times New Roman" w:cs="Times New Roman"/>
                <w:sz w:val="24"/>
                <w:szCs w:val="24"/>
              </w:rPr>
              <w:t xml:space="preserve">2.3.15. За заявою споживача можливе використання електричної енергії без встановлення засобу </w:t>
            </w:r>
            <w:r w:rsidRPr="0041644F">
              <w:rPr>
                <w:rFonts w:ascii="Times New Roman" w:eastAsia="Calibri" w:hAnsi="Times New Roman" w:cs="Times New Roman"/>
                <w:b/>
                <w:strike/>
                <w:color w:val="0070C0"/>
                <w:sz w:val="24"/>
                <w:szCs w:val="24"/>
              </w:rPr>
              <w:t>вимірювальної техніки</w:t>
            </w:r>
            <w:r w:rsidRPr="0041644F">
              <w:rPr>
                <w:rFonts w:ascii="Times New Roman" w:eastAsia="Calibri" w:hAnsi="Times New Roman" w:cs="Times New Roman"/>
                <w:color w:val="0070C0"/>
                <w:sz w:val="24"/>
                <w:szCs w:val="24"/>
              </w:rPr>
              <w:t xml:space="preserve"> </w:t>
            </w:r>
            <w:r w:rsidRPr="0041644F">
              <w:rPr>
                <w:rFonts w:ascii="Times New Roman" w:eastAsia="Calibri" w:hAnsi="Times New Roman" w:cs="Times New Roman"/>
                <w:b/>
                <w:color w:val="0070C0"/>
                <w:sz w:val="24"/>
                <w:szCs w:val="24"/>
              </w:rPr>
              <w:t xml:space="preserve">комерційного обліку </w:t>
            </w:r>
            <w:r w:rsidRPr="0041644F">
              <w:rPr>
                <w:rFonts w:ascii="Times New Roman" w:eastAsia="Calibri" w:hAnsi="Times New Roman" w:cs="Times New Roman"/>
                <w:b/>
                <w:strike/>
                <w:color w:val="0070C0"/>
                <w:sz w:val="24"/>
                <w:szCs w:val="24"/>
              </w:rPr>
              <w:t>(для виконання тимчасових робіт)</w:t>
            </w:r>
            <w:r w:rsidRPr="00ED15F5">
              <w:rPr>
                <w:rFonts w:ascii="Times New Roman" w:eastAsia="Calibri" w:hAnsi="Times New Roman" w:cs="Times New Roman"/>
                <w:sz w:val="24"/>
                <w:szCs w:val="24"/>
              </w:rPr>
              <w:t xml:space="preserve"> за умови укладення відповідно до вимог цих Правил договору споживача про надання послуг з розподілу/передачі електричної енергії </w:t>
            </w:r>
            <w:r w:rsidRPr="0041644F">
              <w:rPr>
                <w:rFonts w:ascii="Times New Roman" w:eastAsia="Calibri" w:hAnsi="Times New Roman" w:cs="Times New Roman"/>
                <w:b/>
                <w:color w:val="0070C0"/>
                <w:sz w:val="24"/>
                <w:szCs w:val="24"/>
              </w:rPr>
              <w:t xml:space="preserve">з оператором системи </w:t>
            </w:r>
            <w:r w:rsidRPr="00ED15F5">
              <w:rPr>
                <w:rFonts w:ascii="Times New Roman" w:eastAsia="Calibri" w:hAnsi="Times New Roman" w:cs="Times New Roman"/>
                <w:sz w:val="24"/>
                <w:szCs w:val="24"/>
              </w:rPr>
              <w:t>та укладення відповідного договору про постачання електричної енергії з електропостачальником:</w:t>
            </w:r>
          </w:p>
          <w:p w14:paraId="77B6AE72" w14:textId="77777777" w:rsidR="00432247" w:rsidRDefault="00432247" w:rsidP="00CA2BB5">
            <w:pPr>
              <w:tabs>
                <w:tab w:val="left" w:pos="4536"/>
                <w:tab w:val="left" w:pos="8364"/>
              </w:tabs>
              <w:ind w:firstLine="22"/>
              <w:jc w:val="both"/>
              <w:rPr>
                <w:rFonts w:ascii="Times New Roman" w:eastAsia="Calibri" w:hAnsi="Times New Roman" w:cs="Times New Roman"/>
                <w:sz w:val="24"/>
                <w:szCs w:val="24"/>
              </w:rPr>
            </w:pPr>
            <w:r w:rsidRPr="00ED15F5">
              <w:rPr>
                <w:rFonts w:ascii="Times New Roman" w:eastAsia="Calibri" w:hAnsi="Times New Roman" w:cs="Times New Roman"/>
                <w:sz w:val="24"/>
                <w:szCs w:val="24"/>
              </w:rPr>
              <w:t xml:space="preserve">1) на строк до 30 діб у разі </w:t>
            </w:r>
            <w:r w:rsidRPr="0041644F">
              <w:rPr>
                <w:rFonts w:ascii="Times New Roman" w:eastAsia="Calibri" w:hAnsi="Times New Roman" w:cs="Times New Roman"/>
                <w:b/>
                <w:color w:val="7030A0"/>
                <w:sz w:val="24"/>
                <w:szCs w:val="24"/>
              </w:rPr>
              <w:t>(для виконання тимчасових робіт),</w:t>
            </w:r>
            <w:r w:rsidRPr="0041644F">
              <w:rPr>
                <w:rFonts w:ascii="Times New Roman" w:eastAsia="Calibri" w:hAnsi="Times New Roman" w:cs="Times New Roman"/>
                <w:color w:val="7030A0"/>
                <w:sz w:val="24"/>
                <w:szCs w:val="24"/>
              </w:rPr>
              <w:t xml:space="preserve"> </w:t>
            </w:r>
            <w:r w:rsidRPr="00ED15F5">
              <w:rPr>
                <w:rFonts w:ascii="Times New Roman" w:eastAsia="Calibri" w:hAnsi="Times New Roman" w:cs="Times New Roman"/>
                <w:sz w:val="24"/>
                <w:szCs w:val="24"/>
              </w:rPr>
              <w:t xml:space="preserve">якщо у замовника відсутня технічна можливість встановити засоби </w:t>
            </w:r>
            <w:r w:rsidRPr="0041644F">
              <w:rPr>
                <w:rFonts w:ascii="Times New Roman" w:eastAsia="Calibri" w:hAnsi="Times New Roman" w:cs="Times New Roman"/>
                <w:b/>
                <w:strike/>
                <w:color w:val="0070C0"/>
                <w:sz w:val="24"/>
                <w:szCs w:val="24"/>
              </w:rPr>
              <w:lastRenderedPageBreak/>
              <w:t>вимірювальної техніки</w:t>
            </w:r>
            <w:r w:rsidRPr="0041644F">
              <w:rPr>
                <w:rFonts w:ascii="Times New Roman" w:eastAsia="Calibri" w:hAnsi="Times New Roman" w:cs="Times New Roman"/>
                <w:b/>
                <w:color w:val="0070C0"/>
                <w:sz w:val="24"/>
                <w:szCs w:val="24"/>
              </w:rPr>
              <w:t xml:space="preserve"> комерційного обліку </w:t>
            </w:r>
            <w:r w:rsidRPr="00ED15F5">
              <w:rPr>
                <w:rFonts w:ascii="Times New Roman" w:eastAsia="Calibri" w:hAnsi="Times New Roman" w:cs="Times New Roman"/>
                <w:sz w:val="24"/>
                <w:szCs w:val="24"/>
              </w:rPr>
              <w:t xml:space="preserve">електричної енергії через відсутність пристосованого для цього приміщення, сумарною </w:t>
            </w:r>
            <w:r w:rsidRPr="00ED15F5">
              <w:rPr>
                <w:rFonts w:ascii="Times New Roman" w:eastAsia="Calibri" w:hAnsi="Times New Roman" w:cs="Times New Roman"/>
                <w:b/>
                <w:sz w:val="24"/>
                <w:szCs w:val="24"/>
              </w:rPr>
              <w:t xml:space="preserve">дозволеною </w:t>
            </w:r>
            <w:r w:rsidRPr="00ED15F5">
              <w:rPr>
                <w:rFonts w:ascii="Times New Roman" w:eastAsia="Calibri" w:hAnsi="Times New Roman" w:cs="Times New Roman"/>
                <w:sz w:val="24"/>
                <w:szCs w:val="24"/>
              </w:rPr>
              <w:t xml:space="preserve">потужністю у точці приєднання не більше 5 кВт для побутових споживачів та не більше 50 кВт для непобутових споживачів. Строк дії </w:t>
            </w:r>
            <w:r w:rsidRPr="0041644F">
              <w:rPr>
                <w:rFonts w:ascii="Times New Roman" w:eastAsia="Calibri" w:hAnsi="Times New Roman" w:cs="Times New Roman"/>
                <w:b/>
                <w:strike/>
                <w:color w:val="0070C0"/>
                <w:sz w:val="24"/>
                <w:szCs w:val="24"/>
              </w:rPr>
              <w:t>такого договору</w:t>
            </w:r>
            <w:r w:rsidRPr="0041644F">
              <w:rPr>
                <w:rFonts w:ascii="Times New Roman" w:eastAsia="Calibri" w:hAnsi="Times New Roman" w:cs="Times New Roman"/>
                <w:b/>
                <w:color w:val="0070C0"/>
                <w:sz w:val="24"/>
                <w:szCs w:val="24"/>
              </w:rPr>
              <w:t xml:space="preserve"> укладених договорів </w:t>
            </w:r>
            <w:r w:rsidRPr="00ED15F5">
              <w:rPr>
                <w:rFonts w:ascii="Times New Roman" w:eastAsia="Calibri" w:hAnsi="Times New Roman" w:cs="Times New Roman"/>
                <w:sz w:val="24"/>
                <w:szCs w:val="24"/>
              </w:rPr>
              <w:t xml:space="preserve">може бути одноразово продовжений на такий же строк, якщо споживач не менше ніж за 2 робочі дні до закінчення строку дії договорів звернувся </w:t>
            </w:r>
            <w:r w:rsidRPr="0041644F">
              <w:rPr>
                <w:rFonts w:ascii="Times New Roman" w:eastAsia="Calibri" w:hAnsi="Times New Roman" w:cs="Times New Roman"/>
                <w:b/>
                <w:color w:val="0070C0"/>
                <w:sz w:val="24"/>
                <w:szCs w:val="24"/>
              </w:rPr>
              <w:t>до оператора системи та електропостачальника відповідно</w:t>
            </w:r>
            <w:r w:rsidRPr="00ED15F5">
              <w:rPr>
                <w:rFonts w:ascii="Times New Roman" w:eastAsia="Calibri" w:hAnsi="Times New Roman" w:cs="Times New Roman"/>
                <w:sz w:val="24"/>
                <w:szCs w:val="24"/>
              </w:rPr>
              <w:t xml:space="preserve"> щодо продовження строку тимчасового використання електричної енергії;</w:t>
            </w:r>
          </w:p>
          <w:p w14:paraId="695B2127" w14:textId="77777777" w:rsidR="00432247" w:rsidRPr="00ED15F5" w:rsidRDefault="00432247" w:rsidP="00CA2BB5">
            <w:pPr>
              <w:spacing w:line="256" w:lineRule="auto"/>
              <w:jc w:val="both"/>
              <w:rPr>
                <w:rFonts w:ascii="Times New Roman" w:eastAsia="Calibri" w:hAnsi="Times New Roman" w:cs="Times New Roman"/>
                <w:color w:val="FF0000"/>
                <w:sz w:val="24"/>
                <w:szCs w:val="24"/>
              </w:rPr>
            </w:pPr>
            <w:r w:rsidRPr="00ED15F5">
              <w:rPr>
                <w:rFonts w:ascii="Times New Roman" w:eastAsia="Calibri" w:hAnsi="Times New Roman" w:cs="Times New Roman"/>
                <w:sz w:val="24"/>
                <w:szCs w:val="24"/>
              </w:rPr>
              <w:t xml:space="preserve">2) на строк до 1 року, якщо встановлення засобів </w:t>
            </w:r>
            <w:r w:rsidRPr="0041644F">
              <w:rPr>
                <w:rFonts w:ascii="Times New Roman" w:eastAsia="Calibri" w:hAnsi="Times New Roman" w:cs="Times New Roman"/>
                <w:b/>
                <w:strike/>
                <w:color w:val="0070C0"/>
                <w:sz w:val="24"/>
                <w:szCs w:val="24"/>
              </w:rPr>
              <w:t>вимірювальної техніки</w:t>
            </w:r>
            <w:r w:rsidRPr="0041644F">
              <w:rPr>
                <w:rFonts w:ascii="Times New Roman" w:eastAsia="Calibri" w:hAnsi="Times New Roman" w:cs="Times New Roman"/>
                <w:b/>
                <w:color w:val="0070C0"/>
                <w:sz w:val="24"/>
                <w:szCs w:val="24"/>
              </w:rPr>
              <w:t xml:space="preserve"> комерційного обліку</w:t>
            </w:r>
            <w:r w:rsidRPr="00ED15F5">
              <w:rPr>
                <w:rFonts w:ascii="Times New Roman" w:eastAsia="Calibri" w:hAnsi="Times New Roman" w:cs="Times New Roman"/>
                <w:b/>
                <w:sz w:val="24"/>
                <w:szCs w:val="24"/>
              </w:rPr>
              <w:t xml:space="preserve"> </w:t>
            </w:r>
            <w:r w:rsidRPr="00ED15F5">
              <w:rPr>
                <w:rFonts w:ascii="Times New Roman" w:eastAsia="Calibri" w:hAnsi="Times New Roman" w:cs="Times New Roman"/>
                <w:sz w:val="24"/>
                <w:szCs w:val="24"/>
              </w:rPr>
              <w:t xml:space="preserve">електричної енергії недоцільне внаслідок використання електричної енергії для електроустановки потужністю до 0,1 кВт. </w:t>
            </w:r>
            <w:r w:rsidRPr="0041644F">
              <w:rPr>
                <w:rFonts w:ascii="Times New Roman" w:eastAsia="Calibri" w:hAnsi="Times New Roman" w:cs="Times New Roman"/>
                <w:b/>
                <w:color w:val="7030A0"/>
                <w:sz w:val="24"/>
                <w:szCs w:val="24"/>
              </w:rPr>
              <w:t xml:space="preserve">Строк дії </w:t>
            </w:r>
            <w:r w:rsidRPr="0041644F">
              <w:rPr>
                <w:rFonts w:ascii="Times New Roman" w:eastAsia="Calibri" w:hAnsi="Times New Roman" w:cs="Times New Roman"/>
                <w:b/>
                <w:strike/>
                <w:color w:val="7030A0"/>
                <w:sz w:val="24"/>
                <w:szCs w:val="24"/>
              </w:rPr>
              <w:t>таких</w:t>
            </w:r>
            <w:r w:rsidRPr="0041644F">
              <w:rPr>
                <w:rFonts w:ascii="Times New Roman" w:eastAsia="Calibri" w:hAnsi="Times New Roman" w:cs="Times New Roman"/>
                <w:b/>
                <w:color w:val="7030A0"/>
                <w:sz w:val="24"/>
                <w:szCs w:val="24"/>
              </w:rPr>
              <w:t xml:space="preserve"> укладених договорів продовжується на такий же строк, якщо споживач не менше ніж за 5 робочих днів до закінчення строку дії договорів звернувся до оператора системи розподілу та постачальника із заявою щодо продовження строку тимчасового використання електричної енергії. </w:t>
            </w:r>
            <w:r w:rsidRPr="0041644F">
              <w:rPr>
                <w:rFonts w:ascii="Times New Roman" w:eastAsia="Calibri" w:hAnsi="Times New Roman" w:cs="Times New Roman"/>
                <w:b/>
                <w:color w:val="7030A0"/>
                <w:sz w:val="24"/>
                <w:szCs w:val="24"/>
              </w:rPr>
              <w:lastRenderedPageBreak/>
              <w:t>До продовження дії таких договорів, оператор системи розподілу зобов’язаний провести технічну перевірку в частині відповідності параметрів фактично</w:t>
            </w:r>
            <w:r w:rsidRPr="0041644F">
              <w:rPr>
                <w:rFonts w:ascii="Times New Roman" w:eastAsia="Calibri" w:hAnsi="Times New Roman" w:cs="Times New Roman"/>
                <w:color w:val="7030A0"/>
                <w:sz w:val="24"/>
                <w:szCs w:val="24"/>
              </w:rPr>
              <w:t xml:space="preserve"> </w:t>
            </w:r>
            <w:r w:rsidRPr="0041644F">
              <w:rPr>
                <w:rFonts w:ascii="Times New Roman" w:eastAsia="Calibri" w:hAnsi="Times New Roman" w:cs="Times New Roman"/>
                <w:b/>
                <w:strike/>
                <w:color w:val="0070C0"/>
                <w:sz w:val="24"/>
                <w:szCs w:val="24"/>
              </w:rPr>
              <w:t>встановленого обладнання</w:t>
            </w:r>
            <w:r w:rsidRPr="0041644F">
              <w:rPr>
                <w:rFonts w:ascii="Times New Roman" w:eastAsia="Calibri" w:hAnsi="Times New Roman" w:cs="Times New Roman"/>
                <w:b/>
                <w:color w:val="0070C0"/>
                <w:sz w:val="24"/>
                <w:szCs w:val="24"/>
              </w:rPr>
              <w:t xml:space="preserve"> встановлених струмоприймачів </w:t>
            </w:r>
            <w:r w:rsidRPr="0041644F">
              <w:rPr>
                <w:rFonts w:ascii="Times New Roman" w:eastAsia="Calibri" w:hAnsi="Times New Roman" w:cs="Times New Roman"/>
                <w:b/>
                <w:color w:val="7030A0"/>
                <w:sz w:val="24"/>
                <w:szCs w:val="24"/>
              </w:rPr>
              <w:t>параметрам та потужності</w:t>
            </w:r>
            <w:r w:rsidRPr="00ED15F5">
              <w:rPr>
                <w:rFonts w:ascii="Times New Roman" w:eastAsia="Calibri" w:hAnsi="Times New Roman" w:cs="Times New Roman"/>
                <w:color w:val="FF0000"/>
                <w:sz w:val="24"/>
                <w:szCs w:val="24"/>
              </w:rPr>
              <w:t xml:space="preserve"> </w:t>
            </w:r>
            <w:r w:rsidRPr="0041644F">
              <w:rPr>
                <w:rFonts w:ascii="Times New Roman" w:eastAsia="Calibri" w:hAnsi="Times New Roman" w:cs="Times New Roman"/>
                <w:b/>
                <w:strike/>
                <w:color w:val="0070C0"/>
                <w:sz w:val="24"/>
                <w:szCs w:val="24"/>
              </w:rPr>
              <w:t>струмоприймачів</w:t>
            </w:r>
            <w:r w:rsidRPr="0041644F">
              <w:rPr>
                <w:rFonts w:ascii="Times New Roman" w:eastAsia="Calibri" w:hAnsi="Times New Roman" w:cs="Times New Roman"/>
                <w:b/>
                <w:color w:val="0070C0"/>
                <w:sz w:val="24"/>
                <w:szCs w:val="24"/>
              </w:rPr>
              <w:t xml:space="preserve"> електроустановок </w:t>
            </w:r>
            <w:r w:rsidRPr="0041644F">
              <w:rPr>
                <w:rFonts w:ascii="Times New Roman" w:eastAsia="Calibri" w:hAnsi="Times New Roman" w:cs="Times New Roman"/>
                <w:b/>
                <w:color w:val="7030A0"/>
                <w:sz w:val="24"/>
                <w:szCs w:val="24"/>
              </w:rPr>
              <w:t>споживача на час укладення договору про надання послуг з розподілу/передачі електричної енергії. У разі</w:t>
            </w:r>
            <w:r w:rsidRPr="0041644F">
              <w:rPr>
                <w:rFonts w:ascii="Times New Roman" w:eastAsia="Calibri" w:hAnsi="Times New Roman" w:cs="Times New Roman"/>
                <w:color w:val="7030A0"/>
                <w:sz w:val="24"/>
                <w:szCs w:val="24"/>
              </w:rPr>
              <w:t xml:space="preserve"> </w:t>
            </w:r>
            <w:r w:rsidRPr="0041644F">
              <w:rPr>
                <w:rFonts w:ascii="Times New Roman" w:eastAsia="Calibri" w:hAnsi="Times New Roman" w:cs="Times New Roman"/>
                <w:b/>
                <w:color w:val="0070C0"/>
                <w:sz w:val="24"/>
                <w:szCs w:val="24"/>
              </w:rPr>
              <w:t xml:space="preserve">виявлення змін в межах дозволеної потужності </w:t>
            </w:r>
            <w:r w:rsidRPr="0041644F">
              <w:rPr>
                <w:rFonts w:ascii="Times New Roman" w:eastAsia="Calibri" w:hAnsi="Times New Roman" w:cs="Times New Roman"/>
                <w:b/>
                <w:color w:val="7030A0"/>
                <w:sz w:val="24"/>
                <w:szCs w:val="24"/>
              </w:rPr>
              <w:t>сторони мають внести зміни в такий договір.</w:t>
            </w:r>
          </w:p>
          <w:p w14:paraId="5DD40F3B" w14:textId="1A241D7F" w:rsidR="00432247" w:rsidRDefault="00432247" w:rsidP="0035294E">
            <w:pPr>
              <w:tabs>
                <w:tab w:val="left" w:pos="4536"/>
                <w:tab w:val="left" w:pos="8364"/>
              </w:tabs>
              <w:ind w:firstLine="22"/>
              <w:jc w:val="both"/>
              <w:rPr>
                <w:rFonts w:ascii="Times New Roman" w:hAnsi="Times New Roman" w:cs="Times New Roman"/>
                <w:b/>
                <w:sz w:val="24"/>
                <w:szCs w:val="24"/>
              </w:rPr>
            </w:pPr>
            <w:r w:rsidRPr="00ED15F5">
              <w:rPr>
                <w:rFonts w:ascii="Times New Roman" w:eastAsia="Calibri" w:hAnsi="Times New Roman" w:cs="Times New Roman"/>
                <w:sz w:val="24"/>
                <w:szCs w:val="24"/>
              </w:rPr>
              <w:t xml:space="preserve">Строк дії договору про постачання електричної енергії споживачу </w:t>
            </w:r>
            <w:r w:rsidRPr="0041644F">
              <w:rPr>
                <w:rFonts w:ascii="Times New Roman" w:eastAsia="Calibri" w:hAnsi="Times New Roman" w:cs="Times New Roman"/>
                <w:b/>
                <w:strike/>
                <w:color w:val="0070C0"/>
                <w:sz w:val="24"/>
                <w:szCs w:val="24"/>
              </w:rPr>
              <w:t>продовжується</w:t>
            </w:r>
            <w:r w:rsidRPr="0041644F">
              <w:rPr>
                <w:rFonts w:ascii="Times New Roman" w:eastAsia="Calibri" w:hAnsi="Times New Roman" w:cs="Times New Roman"/>
                <w:b/>
                <w:color w:val="0070C0"/>
                <w:sz w:val="24"/>
                <w:szCs w:val="24"/>
              </w:rPr>
              <w:t xml:space="preserve"> може бути продовжений </w:t>
            </w:r>
            <w:r w:rsidRPr="0041644F">
              <w:rPr>
                <w:rFonts w:ascii="Times New Roman" w:eastAsia="Calibri" w:hAnsi="Times New Roman" w:cs="Times New Roman"/>
                <w:b/>
                <w:color w:val="7030A0"/>
                <w:sz w:val="24"/>
                <w:szCs w:val="24"/>
              </w:rPr>
              <w:t>одночасно</w:t>
            </w:r>
            <w:r w:rsidRPr="00ED15F5">
              <w:rPr>
                <w:rFonts w:ascii="Times New Roman" w:eastAsia="Calibri" w:hAnsi="Times New Roman" w:cs="Times New Roman"/>
                <w:b/>
                <w:color w:val="FF0000"/>
                <w:sz w:val="24"/>
                <w:szCs w:val="24"/>
              </w:rPr>
              <w:t xml:space="preserve"> </w:t>
            </w:r>
            <w:r w:rsidRPr="00ED15F5">
              <w:rPr>
                <w:rFonts w:ascii="Times New Roman" w:eastAsia="Calibri" w:hAnsi="Times New Roman" w:cs="Times New Roman"/>
                <w:b/>
                <w:sz w:val="24"/>
                <w:szCs w:val="24"/>
              </w:rPr>
              <w:t>з</w:t>
            </w:r>
            <w:r w:rsidRPr="00ED15F5">
              <w:rPr>
                <w:rFonts w:ascii="Times New Roman" w:eastAsia="Calibri" w:hAnsi="Times New Roman" w:cs="Times New Roman"/>
                <w:sz w:val="24"/>
                <w:szCs w:val="24"/>
              </w:rPr>
              <w:t xml:space="preserve"> продовження</w:t>
            </w:r>
            <w:r w:rsidRPr="00ED15F5">
              <w:rPr>
                <w:rFonts w:ascii="Times New Roman" w:eastAsia="Calibri" w:hAnsi="Times New Roman" w:cs="Times New Roman"/>
                <w:b/>
                <w:sz w:val="24"/>
                <w:szCs w:val="24"/>
              </w:rPr>
              <w:t>м</w:t>
            </w:r>
            <w:r w:rsidRPr="00ED15F5">
              <w:rPr>
                <w:rFonts w:ascii="Times New Roman" w:eastAsia="Calibri" w:hAnsi="Times New Roman" w:cs="Times New Roman"/>
                <w:sz w:val="24"/>
                <w:szCs w:val="24"/>
              </w:rPr>
              <w:t xml:space="preserve"> строку дії договору споживача про надання послуг з розподілу/передачі електричної енергії</w:t>
            </w:r>
            <w:r w:rsidRPr="00ED15F5">
              <w:rPr>
                <w:rFonts w:ascii="Times New Roman" w:eastAsia="Calibri" w:hAnsi="Times New Roman" w:cs="Times New Roman"/>
                <w:b/>
                <w:sz w:val="24"/>
                <w:szCs w:val="24"/>
              </w:rPr>
              <w:t xml:space="preserve">, </w:t>
            </w:r>
            <w:r w:rsidRPr="0041644F">
              <w:rPr>
                <w:rFonts w:ascii="Times New Roman" w:eastAsia="Calibri" w:hAnsi="Times New Roman" w:cs="Times New Roman"/>
                <w:b/>
                <w:color w:val="0070C0"/>
                <w:sz w:val="24"/>
                <w:szCs w:val="24"/>
              </w:rPr>
              <w:t>якщо споживач не має наміру змінити електропостачальника</w:t>
            </w:r>
            <w:r w:rsidRPr="0041644F">
              <w:rPr>
                <w:rFonts w:ascii="Times New Roman" w:eastAsia="Calibri" w:hAnsi="Times New Roman" w:cs="Times New Roman"/>
                <w:color w:val="0070C0"/>
                <w:sz w:val="24"/>
                <w:szCs w:val="24"/>
              </w:rPr>
              <w:t>.</w:t>
            </w:r>
          </w:p>
        </w:tc>
        <w:tc>
          <w:tcPr>
            <w:tcW w:w="0" w:type="auto"/>
          </w:tcPr>
          <w:p w14:paraId="6C986E37" w14:textId="77777777" w:rsidR="00432247" w:rsidRDefault="00432247" w:rsidP="00CA2BB5">
            <w:pPr>
              <w:tabs>
                <w:tab w:val="left" w:pos="4536"/>
                <w:tab w:val="left" w:pos="8364"/>
              </w:tabs>
              <w:ind w:firstLine="22"/>
              <w:jc w:val="both"/>
              <w:rPr>
                <w:rFonts w:ascii="Times New Roman" w:eastAsia="Calibri" w:hAnsi="Times New Roman" w:cs="Times New Roman"/>
                <w:i/>
                <w:iCs/>
                <w:sz w:val="24"/>
                <w:szCs w:val="24"/>
              </w:rPr>
            </w:pPr>
            <w:r w:rsidRPr="00ED15F5">
              <w:rPr>
                <w:rFonts w:ascii="Times New Roman" w:eastAsia="Calibri" w:hAnsi="Times New Roman" w:cs="Times New Roman"/>
                <w:i/>
                <w:iCs/>
                <w:sz w:val="24"/>
                <w:szCs w:val="24"/>
              </w:rPr>
              <w:lastRenderedPageBreak/>
              <w:t>Редакційні правки.</w:t>
            </w:r>
          </w:p>
          <w:p w14:paraId="750F6168"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6C46F76"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569973E"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AF42C8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17C9B5C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11F85400"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0040CB6"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7D46DC6"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AC7AD42"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7C2F8A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85E13AC"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87FF8E8"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DF2F772"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66F3040"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E96D49E"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9D4C8B0"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8BADA6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05574F6"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FABF8B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E1FD5F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3F1902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C4576BF"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B2ABF88"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111F16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C8CD77B"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16B4D1EB"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9FB0CF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795F1EF"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E214AA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00E5D63"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7EDD67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CCDB1B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9EFD9E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13A01E8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771354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393307B"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EFBAEB7"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EE15A7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CE8DBF0"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11ADE088"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D9D047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F08A9DC"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E616B4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C8C5ED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D108DB3"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97F2417"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5AFDDE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064A46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FD8B09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65306E2"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6A0A3D8"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A473BA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34B7FBE"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8987F55"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467A054"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4D012A2"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45E1DF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D02AC52"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034F031"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6C48A75D"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33C3398E"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41381C7"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8290933"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DC0928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25A0780E"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819B9FA"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4E01878B"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0D198029"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5C352767" w14:textId="77777777" w:rsidR="00432247" w:rsidRDefault="00432247" w:rsidP="00CA2BB5">
            <w:pPr>
              <w:tabs>
                <w:tab w:val="left" w:pos="4536"/>
                <w:tab w:val="left" w:pos="8364"/>
              </w:tabs>
              <w:ind w:firstLine="22"/>
              <w:jc w:val="both"/>
              <w:rPr>
                <w:rFonts w:ascii="Times New Roman" w:hAnsi="Times New Roman" w:cs="Times New Roman"/>
                <w:b/>
                <w:sz w:val="24"/>
                <w:szCs w:val="24"/>
              </w:rPr>
            </w:pPr>
          </w:p>
          <w:p w14:paraId="7E358470" w14:textId="77777777" w:rsidR="00432247" w:rsidRDefault="00432247" w:rsidP="00FD32C2">
            <w:pPr>
              <w:spacing w:line="256" w:lineRule="auto"/>
              <w:jc w:val="both"/>
              <w:rPr>
                <w:rFonts w:ascii="Times New Roman" w:eastAsia="Calibri" w:hAnsi="Times New Roman" w:cs="Times New Roman"/>
                <w:i/>
                <w:iCs/>
                <w:sz w:val="24"/>
                <w:szCs w:val="24"/>
              </w:rPr>
            </w:pPr>
            <w:r w:rsidRPr="00B27224">
              <w:rPr>
                <w:rFonts w:ascii="Times New Roman" w:eastAsia="Calibri" w:hAnsi="Times New Roman" w:cs="Times New Roman"/>
                <w:i/>
                <w:iCs/>
                <w:sz w:val="24"/>
                <w:szCs w:val="24"/>
              </w:rPr>
              <w:t xml:space="preserve">Якщо виявлено перевищення потужності, то договір не може бути продовжений, оскільки порушується основна умова (0,1 кВт), яка дозволяє споживання без </w:t>
            </w:r>
            <w:r>
              <w:rPr>
                <w:rFonts w:ascii="Times New Roman" w:eastAsia="Calibri" w:hAnsi="Times New Roman" w:cs="Times New Roman"/>
                <w:i/>
                <w:iCs/>
                <w:sz w:val="24"/>
                <w:szCs w:val="24"/>
              </w:rPr>
              <w:t>встановлення засобу комерційного</w:t>
            </w:r>
            <w:r w:rsidRPr="00B27224">
              <w:rPr>
                <w:rFonts w:ascii="Times New Roman" w:eastAsia="Calibri" w:hAnsi="Times New Roman" w:cs="Times New Roman"/>
                <w:i/>
                <w:iCs/>
                <w:sz w:val="24"/>
                <w:szCs w:val="24"/>
              </w:rPr>
              <w:t xml:space="preserve"> обліку.</w:t>
            </w:r>
          </w:p>
          <w:p w14:paraId="6626BDB6" w14:textId="77777777" w:rsidR="00432247" w:rsidRDefault="00432247" w:rsidP="00FD32C2">
            <w:pPr>
              <w:spacing w:line="256" w:lineRule="auto"/>
              <w:jc w:val="both"/>
              <w:rPr>
                <w:rFonts w:ascii="Times New Roman" w:eastAsia="Calibri" w:hAnsi="Times New Roman" w:cs="Times New Roman"/>
                <w:i/>
                <w:iCs/>
                <w:sz w:val="24"/>
                <w:szCs w:val="24"/>
              </w:rPr>
            </w:pPr>
          </w:p>
          <w:p w14:paraId="7748E739" w14:textId="77777777" w:rsidR="00432247" w:rsidRDefault="00432247" w:rsidP="00FD32C2">
            <w:pPr>
              <w:spacing w:line="256" w:lineRule="auto"/>
              <w:jc w:val="both"/>
              <w:rPr>
                <w:rFonts w:ascii="Times New Roman" w:eastAsia="Calibri" w:hAnsi="Times New Roman" w:cs="Times New Roman"/>
                <w:i/>
                <w:iCs/>
                <w:sz w:val="24"/>
                <w:szCs w:val="24"/>
              </w:rPr>
            </w:pPr>
          </w:p>
          <w:p w14:paraId="2B59221A" w14:textId="42DB7C6E" w:rsidR="00432247" w:rsidRDefault="00432247" w:rsidP="00FD32C2">
            <w:pPr>
              <w:tabs>
                <w:tab w:val="left" w:pos="4536"/>
                <w:tab w:val="left" w:pos="8364"/>
              </w:tabs>
              <w:ind w:firstLine="22"/>
              <w:jc w:val="both"/>
              <w:rPr>
                <w:rFonts w:ascii="Times New Roman" w:hAnsi="Times New Roman" w:cs="Times New Roman"/>
                <w:b/>
                <w:sz w:val="24"/>
                <w:szCs w:val="24"/>
              </w:rPr>
            </w:pPr>
            <w:r>
              <w:rPr>
                <w:rFonts w:ascii="Times New Roman" w:eastAsia="Calibri" w:hAnsi="Times New Roman" w:cs="Times New Roman"/>
                <w:i/>
                <w:iCs/>
                <w:sz w:val="24"/>
                <w:szCs w:val="24"/>
              </w:rPr>
              <w:t>Уточнення необхідне у разі зміни споживачем постачальника.</w:t>
            </w:r>
          </w:p>
        </w:tc>
        <w:tc>
          <w:tcPr>
            <w:tcW w:w="0" w:type="auto"/>
          </w:tcPr>
          <w:p w14:paraId="157E06DB" w14:textId="190EAF1D" w:rsidR="00432247" w:rsidRPr="00074FBC" w:rsidRDefault="00524B03" w:rsidP="00CA2BB5">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lastRenderedPageBreak/>
              <w:t>Попередньо в</w:t>
            </w:r>
            <w:r w:rsidR="00B73D29" w:rsidRPr="00074FBC">
              <w:rPr>
                <w:rFonts w:ascii="Times New Roman" w:hAnsi="Times New Roman" w:cs="Times New Roman"/>
                <w:b/>
                <w:sz w:val="24"/>
                <w:szCs w:val="24"/>
              </w:rPr>
              <w:t>рах</w:t>
            </w:r>
            <w:r w:rsidR="0030755F">
              <w:rPr>
                <w:rFonts w:ascii="Times New Roman" w:hAnsi="Times New Roman" w:cs="Times New Roman"/>
                <w:b/>
                <w:sz w:val="24"/>
                <w:szCs w:val="24"/>
              </w:rPr>
              <w:t>увати</w:t>
            </w:r>
            <w:r w:rsidR="00B73D29" w:rsidRPr="00074FBC">
              <w:rPr>
                <w:rFonts w:ascii="Times New Roman" w:hAnsi="Times New Roman" w:cs="Times New Roman"/>
                <w:b/>
                <w:sz w:val="24"/>
                <w:szCs w:val="24"/>
              </w:rPr>
              <w:t xml:space="preserve"> частково</w:t>
            </w:r>
          </w:p>
        </w:tc>
      </w:tr>
      <w:tr w:rsidR="00432247" w:rsidRPr="00432247" w14:paraId="3B5FBD05" w14:textId="77777777" w:rsidTr="009C2C82">
        <w:trPr>
          <w:trHeight w:val="5165"/>
        </w:trPr>
        <w:tc>
          <w:tcPr>
            <w:tcW w:w="0" w:type="auto"/>
            <w:vMerge/>
          </w:tcPr>
          <w:p w14:paraId="649EC66D" w14:textId="77777777" w:rsidR="00432247" w:rsidRPr="00432247" w:rsidRDefault="00432247" w:rsidP="00CA2BB5">
            <w:pPr>
              <w:spacing w:line="256" w:lineRule="auto"/>
              <w:jc w:val="both"/>
              <w:rPr>
                <w:rFonts w:ascii="Times New Roman" w:eastAsia="Calibri" w:hAnsi="Times New Roman" w:cs="Times New Roman"/>
                <w:sz w:val="24"/>
                <w:szCs w:val="24"/>
              </w:rPr>
            </w:pPr>
          </w:p>
        </w:tc>
        <w:tc>
          <w:tcPr>
            <w:tcW w:w="0" w:type="auto"/>
          </w:tcPr>
          <w:p w14:paraId="4814F6C5" w14:textId="77777777" w:rsidR="00432247" w:rsidRPr="00432247" w:rsidRDefault="00432247" w:rsidP="00432247">
            <w:pPr>
              <w:jc w:val="both"/>
              <w:rPr>
                <w:rFonts w:ascii="Times New Roman" w:hAnsi="Times New Roman" w:cs="Times New Roman"/>
                <w:b/>
                <w:bCs/>
                <w:sz w:val="24"/>
                <w:szCs w:val="24"/>
              </w:rPr>
            </w:pPr>
            <w:r w:rsidRPr="00432247">
              <w:rPr>
                <w:rFonts w:ascii="Times New Roman" w:hAnsi="Times New Roman" w:cs="Times New Roman"/>
                <w:b/>
                <w:bCs/>
                <w:sz w:val="24"/>
                <w:szCs w:val="24"/>
              </w:rPr>
              <w:t>АТ «ДТЕК ДНІПРОВСЬКІ ЕЛЕКТРОМЕРЕЖІ»</w:t>
            </w:r>
          </w:p>
          <w:p w14:paraId="3AF63F42" w14:textId="77777777" w:rsidR="00432247" w:rsidRPr="00432247" w:rsidRDefault="00432247" w:rsidP="00CA2BB5">
            <w:pPr>
              <w:tabs>
                <w:tab w:val="left" w:pos="4536"/>
                <w:tab w:val="left" w:pos="8364"/>
              </w:tabs>
              <w:ind w:firstLine="22"/>
              <w:jc w:val="both"/>
              <w:rPr>
                <w:rFonts w:ascii="Times New Roman" w:eastAsia="Calibri" w:hAnsi="Times New Roman" w:cs="Times New Roman"/>
                <w:sz w:val="24"/>
                <w:szCs w:val="24"/>
              </w:rPr>
            </w:pPr>
            <w:r w:rsidRPr="00432247">
              <w:rPr>
                <w:rFonts w:ascii="Times New Roman" w:eastAsia="Calibri" w:hAnsi="Times New Roman" w:cs="Times New Roman"/>
                <w:sz w:val="24"/>
                <w:szCs w:val="24"/>
              </w:rPr>
              <w:t xml:space="preserve">2.3.15. За заявою споживача можливе використання електричної енергії без встановлення засобу вимірювальної техніки </w:t>
            </w:r>
            <w:r w:rsidRPr="0041644F">
              <w:rPr>
                <w:rFonts w:ascii="Times New Roman" w:eastAsia="Calibri" w:hAnsi="Times New Roman" w:cs="Times New Roman"/>
                <w:b/>
                <w:strike/>
                <w:color w:val="0070C0"/>
                <w:sz w:val="24"/>
                <w:szCs w:val="24"/>
              </w:rPr>
              <w:t>(для виконання тимчасових робіт)</w:t>
            </w:r>
            <w:r w:rsidRPr="00432247">
              <w:rPr>
                <w:rFonts w:ascii="Times New Roman" w:eastAsia="Calibri" w:hAnsi="Times New Roman" w:cs="Times New Roman"/>
                <w:color w:val="FF0000"/>
                <w:sz w:val="24"/>
                <w:szCs w:val="24"/>
              </w:rPr>
              <w:t xml:space="preserve"> </w:t>
            </w:r>
            <w:r w:rsidRPr="00432247">
              <w:rPr>
                <w:rFonts w:ascii="Times New Roman" w:eastAsia="Calibri" w:hAnsi="Times New Roman" w:cs="Times New Roman"/>
                <w:sz w:val="24"/>
                <w:szCs w:val="24"/>
              </w:rPr>
              <w:t>за умови укладення відповідно до вимог цих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14:paraId="0FB0020A" w14:textId="77777777" w:rsidR="00432247" w:rsidRPr="00432247" w:rsidRDefault="00432247" w:rsidP="00CA2BB5">
            <w:pPr>
              <w:tabs>
                <w:tab w:val="left" w:pos="4536"/>
                <w:tab w:val="left" w:pos="8364"/>
              </w:tabs>
              <w:ind w:firstLine="22"/>
              <w:jc w:val="both"/>
              <w:rPr>
                <w:rFonts w:ascii="Times New Roman" w:eastAsia="Calibri" w:hAnsi="Times New Roman" w:cs="Times New Roman"/>
                <w:color w:val="FF0000"/>
                <w:sz w:val="24"/>
                <w:szCs w:val="24"/>
              </w:rPr>
            </w:pPr>
            <w:r w:rsidRPr="00432247">
              <w:rPr>
                <w:rFonts w:ascii="Times New Roman" w:eastAsia="Calibri" w:hAnsi="Times New Roman" w:cs="Times New Roman"/>
                <w:sz w:val="24"/>
                <w:szCs w:val="24"/>
              </w:rPr>
              <w:t xml:space="preserve">1) на строк до 30 діб у разі </w:t>
            </w:r>
            <w:r w:rsidRPr="0041644F">
              <w:rPr>
                <w:rFonts w:ascii="Times New Roman" w:eastAsia="Calibri" w:hAnsi="Times New Roman" w:cs="Times New Roman"/>
                <w:b/>
                <w:color w:val="7030A0"/>
                <w:sz w:val="24"/>
                <w:szCs w:val="24"/>
              </w:rPr>
              <w:t>(для виконання тимчасових робіт),</w:t>
            </w:r>
            <w:r w:rsidRPr="0041644F">
              <w:rPr>
                <w:rFonts w:ascii="Times New Roman" w:eastAsia="Calibri" w:hAnsi="Times New Roman" w:cs="Times New Roman"/>
                <w:color w:val="7030A0"/>
                <w:sz w:val="24"/>
                <w:szCs w:val="24"/>
              </w:rPr>
              <w:t xml:space="preserve"> </w:t>
            </w:r>
            <w:r w:rsidRPr="00432247">
              <w:rPr>
                <w:rFonts w:ascii="Times New Roman" w:eastAsia="Calibri" w:hAnsi="Times New Roman" w:cs="Times New Roman"/>
                <w:sz w:val="24"/>
                <w:szCs w:val="24"/>
              </w:rPr>
              <w:t xml:space="preserve">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кВт для побутових споживачів та не більше 50 кВт для непобутових споживачів. </w:t>
            </w:r>
            <w:r w:rsidRPr="0041644F">
              <w:rPr>
                <w:rFonts w:ascii="Times New Roman" w:eastAsia="Calibri" w:hAnsi="Times New Roman" w:cs="Times New Roman"/>
                <w:b/>
                <w:color w:val="7030A0"/>
                <w:sz w:val="24"/>
                <w:szCs w:val="24"/>
              </w:rPr>
              <w:t>Строк дії такого договору може бути одноразово продовжений на такий же строк, якщо споживач не менше ніж за 2 робочі дні до закінчення строку дії договорів звернувся щодо продовження строку тимчасового використання електричної енергії;</w:t>
            </w:r>
          </w:p>
          <w:p w14:paraId="4EBC0627" w14:textId="72803D48" w:rsidR="00432247" w:rsidRPr="0041644F" w:rsidRDefault="00432247" w:rsidP="00432247">
            <w:pPr>
              <w:ind w:firstLine="57"/>
              <w:contextualSpacing/>
              <w:jc w:val="both"/>
              <w:rPr>
                <w:rFonts w:ascii="Times New Roman" w:eastAsia="Calibri" w:hAnsi="Times New Roman" w:cs="Times New Roman"/>
                <w:b/>
                <w:strike/>
                <w:color w:val="0070C0"/>
                <w:sz w:val="24"/>
                <w:szCs w:val="24"/>
              </w:rPr>
            </w:pPr>
            <w:r w:rsidRPr="00432247">
              <w:rPr>
                <w:rFonts w:ascii="Times New Roman" w:hAnsi="Times New Roman" w:cs="Times New Roman"/>
                <w:sz w:val="24"/>
                <w:szCs w:val="24"/>
              </w:rPr>
              <w:t>2</w:t>
            </w:r>
            <w:r w:rsidRPr="00432247">
              <w:rPr>
                <w:rFonts w:ascii="Times New Roman" w:eastAsia="Calibri" w:hAnsi="Times New Roman" w:cs="Times New Roman"/>
                <w:bCs/>
                <w:sz w:val="24"/>
                <w:szCs w:val="24"/>
              </w:rPr>
              <w:t xml:space="preserve">) на строк до 1 року, якщо встановлення засобів вимірювальної техніки електричної енергії </w:t>
            </w:r>
            <w:r w:rsidRPr="00432247">
              <w:rPr>
                <w:rFonts w:ascii="Times New Roman" w:eastAsia="Calibri" w:hAnsi="Times New Roman" w:cs="Times New Roman"/>
                <w:bCs/>
                <w:sz w:val="24"/>
                <w:szCs w:val="24"/>
              </w:rPr>
              <w:lastRenderedPageBreak/>
              <w:t>недоцільне внаслідок використання електричної енергії для електроустановки потужністю до 0,1 кВт.</w:t>
            </w:r>
            <w:r w:rsidRPr="00432247">
              <w:rPr>
                <w:rFonts w:ascii="Times New Roman" w:hAnsi="Times New Roman" w:cs="Times New Roman"/>
                <w:sz w:val="24"/>
                <w:szCs w:val="24"/>
              </w:rPr>
              <w:t xml:space="preserve"> </w:t>
            </w:r>
            <w:r w:rsidRPr="0041644F">
              <w:rPr>
                <w:rFonts w:ascii="Times New Roman" w:eastAsia="Calibri" w:hAnsi="Times New Roman" w:cs="Times New Roman"/>
                <w:b/>
                <w:color w:val="7030A0"/>
                <w:sz w:val="24"/>
                <w:szCs w:val="24"/>
              </w:rPr>
              <w:t>Строк дії таких договорів продовжується на такий же строк, якщо споживач не менше ніж за 5 робочих днів до закінчення строку дії договорів звернувся до оператора системи та електропостачальника із заявою щодо продовження строку використання електричної енергії.</w:t>
            </w:r>
            <w:r w:rsidRPr="0041644F">
              <w:rPr>
                <w:rFonts w:ascii="Times New Roman" w:eastAsia="Calibri" w:hAnsi="Times New Roman" w:cs="Times New Roman"/>
                <w:color w:val="7030A0"/>
                <w:sz w:val="24"/>
                <w:szCs w:val="24"/>
              </w:rPr>
              <w:t xml:space="preserve"> </w:t>
            </w:r>
            <w:r w:rsidRPr="0041644F">
              <w:rPr>
                <w:rFonts w:ascii="Times New Roman" w:eastAsia="Calibri" w:hAnsi="Times New Roman" w:cs="Times New Roman"/>
                <w:b/>
                <w:strike/>
                <w:color w:val="0070C0"/>
                <w:sz w:val="24"/>
                <w:szCs w:val="24"/>
              </w:rPr>
              <w:t xml:space="preserve">До продовження дії таких договорів, оператор системи розподілу </w:t>
            </w:r>
            <w:proofErr w:type="spellStart"/>
            <w:r w:rsidRPr="0041644F">
              <w:rPr>
                <w:rFonts w:ascii="Times New Roman" w:eastAsia="Calibri" w:hAnsi="Times New Roman" w:cs="Times New Roman"/>
                <w:b/>
                <w:strike/>
                <w:color w:val="0070C0"/>
                <w:sz w:val="24"/>
                <w:szCs w:val="24"/>
              </w:rPr>
              <w:t>зобов</w:t>
            </w:r>
            <w:proofErr w:type="spellEnd"/>
            <w:r w:rsidRPr="0041644F">
              <w:rPr>
                <w:rFonts w:ascii="Times New Roman" w:eastAsia="Calibri" w:hAnsi="Times New Roman" w:cs="Times New Roman"/>
                <w:b/>
                <w:strike/>
                <w:color w:val="0070C0"/>
                <w:sz w:val="24"/>
                <w:szCs w:val="24"/>
                <w:lang w:val="ru-RU"/>
              </w:rPr>
              <w:t>’</w:t>
            </w:r>
            <w:proofErr w:type="spellStart"/>
            <w:r w:rsidRPr="0041644F">
              <w:rPr>
                <w:rFonts w:ascii="Times New Roman" w:eastAsia="Calibri" w:hAnsi="Times New Roman" w:cs="Times New Roman"/>
                <w:b/>
                <w:strike/>
                <w:color w:val="0070C0"/>
                <w:sz w:val="24"/>
                <w:szCs w:val="24"/>
                <w:lang w:val="ru-RU"/>
              </w:rPr>
              <w:t>язаний</w:t>
            </w:r>
            <w:proofErr w:type="spellEnd"/>
            <w:r w:rsidRPr="0041644F">
              <w:rPr>
                <w:rFonts w:ascii="Times New Roman" w:eastAsia="Calibri" w:hAnsi="Times New Roman" w:cs="Times New Roman"/>
                <w:b/>
                <w:strike/>
                <w:color w:val="0070C0"/>
                <w:sz w:val="24"/>
                <w:szCs w:val="24"/>
                <w:lang w:val="ru-RU"/>
              </w:rPr>
              <w:t xml:space="preserve"> </w:t>
            </w:r>
            <w:r w:rsidRPr="0041644F">
              <w:rPr>
                <w:rFonts w:ascii="Times New Roman" w:eastAsia="Calibri" w:hAnsi="Times New Roman" w:cs="Times New Roman"/>
                <w:b/>
                <w:strike/>
                <w:color w:val="0070C0"/>
                <w:sz w:val="24"/>
                <w:szCs w:val="24"/>
              </w:rPr>
              <w:t xml:space="preserve">провести технічну перевірку в частині відповідності параметрів фактично встановленого обладнання параметрам та потужності струмоприймачів споживача на час укладення договору про надання послуг з розподілу/передачі електричної енергії. У разі змін сторони мають внести зміни в такий договір.  </w:t>
            </w:r>
          </w:p>
          <w:p w14:paraId="1E44D37F" w14:textId="77777777" w:rsidR="00432247" w:rsidRPr="0041644F" w:rsidRDefault="00432247" w:rsidP="00432247">
            <w:pPr>
              <w:ind w:firstLine="57"/>
              <w:contextualSpacing/>
              <w:jc w:val="both"/>
              <w:rPr>
                <w:rFonts w:ascii="Times New Roman" w:eastAsia="Calibri" w:hAnsi="Times New Roman" w:cs="Times New Roman"/>
                <w:b/>
                <w:bCs/>
                <w:color w:val="0070C0"/>
                <w:sz w:val="24"/>
                <w:szCs w:val="24"/>
              </w:rPr>
            </w:pPr>
          </w:p>
          <w:p w14:paraId="0CD77565" w14:textId="77777777" w:rsidR="00432247" w:rsidRDefault="00432247" w:rsidP="00432247">
            <w:pPr>
              <w:tabs>
                <w:tab w:val="left" w:pos="4536"/>
                <w:tab w:val="left" w:pos="8364"/>
              </w:tabs>
              <w:ind w:firstLine="22"/>
              <w:jc w:val="both"/>
              <w:rPr>
                <w:rFonts w:ascii="Times New Roman" w:eastAsia="Calibri" w:hAnsi="Times New Roman" w:cs="Times New Roman"/>
                <w:sz w:val="24"/>
                <w:szCs w:val="24"/>
              </w:rPr>
            </w:pPr>
            <w:r w:rsidRPr="00432247">
              <w:rPr>
                <w:rFonts w:ascii="Times New Roman" w:eastAsia="Calibri" w:hAnsi="Times New Roman" w:cs="Times New Roman"/>
                <w:sz w:val="24"/>
                <w:szCs w:val="24"/>
              </w:rPr>
              <w:t xml:space="preserve">Строк дії договору про постачання електричної енергії споживачу </w:t>
            </w:r>
            <w:r w:rsidRPr="00D2433F">
              <w:rPr>
                <w:rFonts w:ascii="Times New Roman" w:eastAsia="Calibri" w:hAnsi="Times New Roman" w:cs="Times New Roman"/>
                <w:b/>
                <w:color w:val="0070C0"/>
                <w:sz w:val="24"/>
                <w:szCs w:val="24"/>
              </w:rPr>
              <w:t xml:space="preserve">продовжується одночасно </w:t>
            </w:r>
            <w:r w:rsidRPr="00432247">
              <w:rPr>
                <w:rFonts w:ascii="Times New Roman" w:eastAsia="Calibri" w:hAnsi="Times New Roman" w:cs="Times New Roman"/>
                <w:b/>
                <w:sz w:val="24"/>
                <w:szCs w:val="24"/>
              </w:rPr>
              <w:t>з</w:t>
            </w:r>
            <w:r w:rsidRPr="00432247">
              <w:rPr>
                <w:rFonts w:ascii="Times New Roman" w:eastAsia="Calibri" w:hAnsi="Times New Roman" w:cs="Times New Roman"/>
                <w:sz w:val="24"/>
                <w:szCs w:val="24"/>
              </w:rPr>
              <w:t xml:space="preserve"> продовження</w:t>
            </w:r>
            <w:r w:rsidRPr="00432247">
              <w:rPr>
                <w:rFonts w:ascii="Times New Roman" w:eastAsia="Calibri" w:hAnsi="Times New Roman" w:cs="Times New Roman"/>
                <w:b/>
                <w:sz w:val="24"/>
                <w:szCs w:val="24"/>
              </w:rPr>
              <w:t>м</w:t>
            </w:r>
            <w:r w:rsidRPr="00432247">
              <w:rPr>
                <w:rFonts w:ascii="Times New Roman" w:eastAsia="Calibri" w:hAnsi="Times New Roman" w:cs="Times New Roman"/>
                <w:sz w:val="24"/>
                <w:szCs w:val="24"/>
              </w:rPr>
              <w:t xml:space="preserve"> строку дії договору споживача про надання послуг з розподілу/передачі електричної енергії</w:t>
            </w:r>
            <w:r w:rsidR="00620EF8">
              <w:rPr>
                <w:rFonts w:ascii="Times New Roman" w:eastAsia="Calibri" w:hAnsi="Times New Roman" w:cs="Times New Roman"/>
                <w:sz w:val="24"/>
                <w:szCs w:val="24"/>
              </w:rPr>
              <w:t>.</w:t>
            </w:r>
          </w:p>
          <w:p w14:paraId="3A2F2E85" w14:textId="08F3D24C" w:rsidR="00620EF8" w:rsidRPr="00432247" w:rsidRDefault="00620EF8" w:rsidP="00432247">
            <w:pPr>
              <w:tabs>
                <w:tab w:val="left" w:pos="4536"/>
                <w:tab w:val="left" w:pos="8364"/>
              </w:tabs>
              <w:ind w:firstLine="22"/>
              <w:jc w:val="both"/>
              <w:rPr>
                <w:rFonts w:ascii="Times New Roman" w:eastAsia="Calibri" w:hAnsi="Times New Roman" w:cs="Times New Roman"/>
                <w:b/>
                <w:sz w:val="24"/>
                <w:szCs w:val="24"/>
              </w:rPr>
            </w:pPr>
          </w:p>
        </w:tc>
        <w:tc>
          <w:tcPr>
            <w:tcW w:w="0" w:type="auto"/>
          </w:tcPr>
          <w:p w14:paraId="6D94BF00"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5B4F501"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B1C4110"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2877B5EF"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1BA8376"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2AAAFC81"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77E237A5"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B9B7535"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6DC531E"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2702648"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4D4F848"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5ED78EA"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7DA3BF3A"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52BAF3E"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4C1CDB09"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7F05EAA5"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E9EE239"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4D42CF9"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5E026CEC"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54C679CB"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455D117D"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02F34468"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4B50F6B4"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5752F078"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87054A0"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0DC63A9B"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3D963FC7"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146481C1"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1EDC9DAE"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7BCC360C" w14:textId="77777777" w:rsidR="00432247" w:rsidRPr="00432247" w:rsidRDefault="00432247" w:rsidP="00CA2BB5">
            <w:pPr>
              <w:tabs>
                <w:tab w:val="left" w:pos="4536"/>
                <w:tab w:val="left" w:pos="8364"/>
              </w:tabs>
              <w:ind w:firstLine="22"/>
              <w:jc w:val="both"/>
              <w:rPr>
                <w:rFonts w:ascii="Times New Roman" w:eastAsia="Calibri" w:hAnsi="Times New Roman" w:cs="Times New Roman"/>
                <w:i/>
                <w:iCs/>
                <w:sz w:val="24"/>
                <w:szCs w:val="24"/>
              </w:rPr>
            </w:pPr>
          </w:p>
          <w:p w14:paraId="644276B3" w14:textId="77777777" w:rsidR="00432247" w:rsidRPr="00432247" w:rsidRDefault="00432247" w:rsidP="00432247">
            <w:pPr>
              <w:ind w:firstLine="57"/>
              <w:contextualSpacing/>
              <w:jc w:val="both"/>
              <w:rPr>
                <w:rFonts w:ascii="Times New Roman" w:hAnsi="Times New Roman" w:cs="Times New Roman"/>
                <w:sz w:val="24"/>
                <w:szCs w:val="24"/>
              </w:rPr>
            </w:pPr>
            <w:r w:rsidRPr="00432247">
              <w:rPr>
                <w:rFonts w:ascii="Times New Roman" w:hAnsi="Times New Roman" w:cs="Times New Roman"/>
                <w:sz w:val="24"/>
                <w:szCs w:val="24"/>
              </w:rPr>
              <w:t>На зараз Товариство для електроустановки потужністю до 0,1 кВт ставить автоматичний вимикач номіналом 1А, що не дозволяє користуватись більшою потужністю, та пломбується.</w:t>
            </w:r>
          </w:p>
          <w:p w14:paraId="64D0931B" w14:textId="77777777" w:rsidR="00432247" w:rsidRPr="00432247" w:rsidRDefault="00432247" w:rsidP="00432247">
            <w:pPr>
              <w:ind w:firstLine="57"/>
              <w:contextualSpacing/>
              <w:jc w:val="both"/>
              <w:rPr>
                <w:rFonts w:ascii="Times New Roman" w:hAnsi="Times New Roman" w:cs="Times New Roman"/>
                <w:sz w:val="24"/>
                <w:szCs w:val="24"/>
              </w:rPr>
            </w:pPr>
            <w:r w:rsidRPr="00432247">
              <w:rPr>
                <w:rFonts w:ascii="Times New Roman" w:hAnsi="Times New Roman" w:cs="Times New Roman"/>
                <w:sz w:val="24"/>
                <w:szCs w:val="24"/>
              </w:rPr>
              <w:lastRenderedPageBreak/>
              <w:t>Тому, відсутня потреба щодо проведення такої технічної перевірки.</w:t>
            </w:r>
          </w:p>
          <w:p w14:paraId="3F1885E0" w14:textId="30A86A18" w:rsidR="00432247" w:rsidRPr="00432247" w:rsidRDefault="00432247" w:rsidP="00432247">
            <w:pPr>
              <w:tabs>
                <w:tab w:val="left" w:pos="4536"/>
                <w:tab w:val="left" w:pos="8364"/>
              </w:tabs>
              <w:ind w:firstLine="22"/>
              <w:jc w:val="both"/>
              <w:rPr>
                <w:rFonts w:ascii="Times New Roman" w:eastAsia="Calibri" w:hAnsi="Times New Roman" w:cs="Times New Roman"/>
                <w:i/>
                <w:iCs/>
                <w:sz w:val="24"/>
                <w:szCs w:val="24"/>
              </w:rPr>
            </w:pPr>
            <w:r w:rsidRPr="00432247">
              <w:rPr>
                <w:rFonts w:ascii="Times New Roman" w:hAnsi="Times New Roman" w:cs="Times New Roman"/>
                <w:sz w:val="24"/>
                <w:szCs w:val="24"/>
              </w:rPr>
              <w:t>А відсутність пломби або її пошкодження може бути виявлено при контрольному огляді та вже після цього будуть прийматись дії щодо виявленого порушення.</w:t>
            </w:r>
          </w:p>
        </w:tc>
        <w:tc>
          <w:tcPr>
            <w:tcW w:w="0" w:type="auto"/>
          </w:tcPr>
          <w:p w14:paraId="45EC8D39" w14:textId="41087671" w:rsidR="00B73D29" w:rsidRPr="00074FBC" w:rsidRDefault="007623C9" w:rsidP="00B73D29">
            <w:pPr>
              <w:tabs>
                <w:tab w:val="left" w:pos="4536"/>
                <w:tab w:val="left" w:pos="8364"/>
              </w:tabs>
              <w:ind w:firstLine="22"/>
              <w:jc w:val="both"/>
              <w:rPr>
                <w:rFonts w:ascii="Times New Roman" w:hAnsi="Times New Roman" w:cs="Times New Roman"/>
                <w:b/>
                <w:sz w:val="24"/>
                <w:szCs w:val="24"/>
              </w:rPr>
            </w:pPr>
            <w:r w:rsidRPr="00074FBC">
              <w:rPr>
                <w:rFonts w:ascii="Times New Roman" w:hAnsi="Times New Roman" w:cs="Times New Roman"/>
                <w:b/>
                <w:sz w:val="24"/>
                <w:szCs w:val="24"/>
              </w:rPr>
              <w:lastRenderedPageBreak/>
              <w:t>Потребує</w:t>
            </w:r>
            <w:r w:rsidR="004D7FDA">
              <w:rPr>
                <w:rFonts w:ascii="Times New Roman" w:hAnsi="Times New Roman" w:cs="Times New Roman"/>
                <w:b/>
                <w:sz w:val="24"/>
                <w:szCs w:val="24"/>
              </w:rPr>
              <w:t>ться</w:t>
            </w:r>
            <w:r w:rsidRPr="00074FBC">
              <w:rPr>
                <w:rFonts w:ascii="Times New Roman" w:hAnsi="Times New Roman" w:cs="Times New Roman"/>
                <w:b/>
                <w:sz w:val="24"/>
                <w:szCs w:val="24"/>
              </w:rPr>
              <w:t xml:space="preserve"> обговорення</w:t>
            </w:r>
          </w:p>
          <w:p w14:paraId="2AD4A8E2" w14:textId="71EFEC00" w:rsidR="00432247" w:rsidRPr="00432247" w:rsidRDefault="00B73D29" w:rsidP="00B73D29">
            <w:pPr>
              <w:tabs>
                <w:tab w:val="left" w:pos="4536"/>
                <w:tab w:val="left" w:pos="8364"/>
              </w:tabs>
              <w:ind w:firstLine="22"/>
              <w:jc w:val="both"/>
              <w:rPr>
                <w:rFonts w:ascii="Times New Roman" w:hAnsi="Times New Roman" w:cs="Times New Roman"/>
                <w:sz w:val="24"/>
                <w:szCs w:val="24"/>
              </w:rPr>
            </w:pPr>
            <w:r w:rsidRPr="00074FBC">
              <w:rPr>
                <w:rFonts w:ascii="Times New Roman" w:hAnsi="Times New Roman" w:cs="Times New Roman"/>
                <w:sz w:val="24"/>
                <w:szCs w:val="24"/>
              </w:rPr>
              <w:t>Наявна необхідність визначення фактичної потужності встановлених струмоприймачів споживача для коректного визначення обсягу споживання електричної енергії розрахунковим шляхом</w:t>
            </w:r>
          </w:p>
        </w:tc>
      </w:tr>
      <w:tr w:rsidR="00EE33A4" w:rsidRPr="00215065" w14:paraId="469A74BE" w14:textId="77777777" w:rsidTr="009C2C82">
        <w:trPr>
          <w:trHeight w:val="472"/>
        </w:trPr>
        <w:tc>
          <w:tcPr>
            <w:tcW w:w="0" w:type="auto"/>
            <w:gridSpan w:val="4"/>
          </w:tcPr>
          <w:p w14:paraId="09882259" w14:textId="3992A93F" w:rsidR="00EE33A4" w:rsidRPr="00215065" w:rsidRDefault="00EE33A4" w:rsidP="00EE33A4">
            <w:pPr>
              <w:tabs>
                <w:tab w:val="left" w:pos="4536"/>
                <w:tab w:val="left" w:pos="8364"/>
              </w:tabs>
              <w:ind w:firstLine="22"/>
              <w:jc w:val="center"/>
              <w:rPr>
                <w:rFonts w:ascii="Times New Roman" w:hAnsi="Times New Roman" w:cs="Times New Roman"/>
                <w:b/>
                <w:sz w:val="24"/>
                <w:szCs w:val="24"/>
              </w:rPr>
            </w:pPr>
            <w:r w:rsidRPr="007E673C">
              <w:rPr>
                <w:rFonts w:ascii="Times New Roman" w:hAnsi="Times New Roman" w:cs="Times New Roman"/>
                <w:b/>
                <w:sz w:val="24"/>
                <w:szCs w:val="24"/>
              </w:rPr>
              <w:lastRenderedPageBreak/>
              <w:t>III. Постачання електричної енергії на роздрібному ринку</w:t>
            </w:r>
          </w:p>
        </w:tc>
      </w:tr>
      <w:tr w:rsidR="00653AFE" w:rsidRPr="00215065" w14:paraId="0ED513B7" w14:textId="77777777" w:rsidTr="009C2C82">
        <w:trPr>
          <w:trHeight w:val="325"/>
        </w:trPr>
        <w:tc>
          <w:tcPr>
            <w:tcW w:w="0" w:type="auto"/>
            <w:gridSpan w:val="4"/>
          </w:tcPr>
          <w:p w14:paraId="27FF7916" w14:textId="1EC56C30" w:rsidR="00653AFE" w:rsidRPr="0013794D" w:rsidRDefault="00653AFE" w:rsidP="00653AFE">
            <w:pPr>
              <w:tabs>
                <w:tab w:val="left" w:pos="4536"/>
                <w:tab w:val="left" w:pos="8364"/>
              </w:tabs>
              <w:ind w:firstLine="22"/>
              <w:jc w:val="center"/>
              <w:rPr>
                <w:rFonts w:ascii="Times New Roman" w:hAnsi="Times New Roman" w:cs="Times New Roman"/>
                <w:b/>
                <w:sz w:val="24"/>
                <w:szCs w:val="24"/>
              </w:rPr>
            </w:pPr>
            <w:r w:rsidRPr="0013794D">
              <w:rPr>
                <w:rFonts w:ascii="Times New Roman" w:hAnsi="Times New Roman" w:cs="Times New Roman"/>
                <w:b/>
                <w:sz w:val="24"/>
                <w:szCs w:val="24"/>
              </w:rPr>
              <w:lastRenderedPageBreak/>
              <w:t>3.1. Договірні умови постачання електричної енергії на роздрібному ринку</w:t>
            </w:r>
          </w:p>
        </w:tc>
      </w:tr>
      <w:tr w:rsidR="00B73E1B" w:rsidRPr="00215065" w14:paraId="4CCC7963" w14:textId="77777777" w:rsidTr="009C2C82">
        <w:trPr>
          <w:trHeight w:val="712"/>
        </w:trPr>
        <w:tc>
          <w:tcPr>
            <w:tcW w:w="0" w:type="auto"/>
          </w:tcPr>
          <w:p w14:paraId="0AB85512" w14:textId="17B58E84" w:rsidR="00B73E1B" w:rsidRDefault="00B73E1B" w:rsidP="00B73E1B">
            <w:pPr>
              <w:jc w:val="both"/>
              <w:rPr>
                <w:rFonts w:ascii="Times New Roman" w:hAnsi="Times New Roman" w:cs="Times New Roman"/>
                <w:b/>
                <w:sz w:val="24"/>
                <w:szCs w:val="24"/>
              </w:rPr>
            </w:pPr>
            <w:r w:rsidRPr="00B73E1B">
              <w:rPr>
                <w:rFonts w:ascii="Times New Roman" w:hAnsi="Times New Roman" w:cs="Times New Roman"/>
                <w:b/>
                <w:sz w:val="24"/>
                <w:szCs w:val="24"/>
              </w:rPr>
              <w:t>Відсутній</w:t>
            </w:r>
          </w:p>
          <w:p w14:paraId="2B292476" w14:textId="77777777" w:rsidR="00B73E1B" w:rsidRDefault="00B73E1B" w:rsidP="00B73E1B">
            <w:pPr>
              <w:jc w:val="both"/>
              <w:rPr>
                <w:rFonts w:ascii="Times New Roman" w:hAnsi="Times New Roman" w:cs="Times New Roman"/>
                <w:b/>
                <w:sz w:val="24"/>
                <w:szCs w:val="24"/>
              </w:rPr>
            </w:pPr>
          </w:p>
          <w:p w14:paraId="24AB523D" w14:textId="5CA4381A" w:rsidR="00B73E1B" w:rsidRPr="00B73E1B" w:rsidRDefault="00B73E1B" w:rsidP="00B73E1B">
            <w:pPr>
              <w:jc w:val="both"/>
              <w:rPr>
                <w:rFonts w:ascii="Times New Roman" w:hAnsi="Times New Roman" w:cs="Times New Roman"/>
                <w:b/>
                <w:sz w:val="24"/>
                <w:szCs w:val="24"/>
              </w:rPr>
            </w:pPr>
            <w:r w:rsidRPr="00B73E1B">
              <w:rPr>
                <w:rFonts w:ascii="Times New Roman" w:eastAsia="Times New Roman" w:hAnsi="Times New Roman" w:cs="Times New Roman"/>
                <w:color w:val="000000" w:themeColor="text1"/>
                <w:sz w:val="24"/>
                <w:szCs w:val="24"/>
                <w:lang w:eastAsia="uk-UA"/>
              </w:rPr>
              <w:t>Абзаци третій і четвертий п</w:t>
            </w:r>
            <w:r w:rsidRPr="00B73E1B">
              <w:rPr>
                <w:rFonts w:ascii="Times New Roman" w:hAnsi="Times New Roman" w:cs="Times New Roman"/>
                <w:color w:val="000000" w:themeColor="text1"/>
                <w:sz w:val="24"/>
                <w:szCs w:val="24"/>
                <w:shd w:val="clear" w:color="auto" w:fill="FFFFFF"/>
              </w:rPr>
              <w:t>ункту 3.1.7. глави 3.2 розділу ІІІ ПРРЕЕ</w:t>
            </w:r>
            <w:r w:rsidRPr="00B73E1B">
              <w:rPr>
                <w:rFonts w:ascii="Times New Roman" w:hAnsi="Times New Roman" w:cs="Times New Roman"/>
                <w:b/>
                <w:bCs/>
                <w:color w:val="000000" w:themeColor="text1"/>
                <w:sz w:val="24"/>
                <w:szCs w:val="24"/>
                <w:shd w:val="clear" w:color="auto" w:fill="FFFFFF"/>
              </w:rPr>
              <w:t xml:space="preserve"> </w:t>
            </w:r>
            <w:r w:rsidRPr="00B73E1B">
              <w:rPr>
                <w:rFonts w:ascii="Times New Roman" w:hAnsi="Times New Roman" w:cs="Times New Roman"/>
                <w:color w:val="000000" w:themeColor="text1"/>
                <w:sz w:val="24"/>
                <w:szCs w:val="24"/>
                <w:shd w:val="clear" w:color="auto" w:fill="FFFFFF"/>
              </w:rPr>
              <w:t>змінити та</w:t>
            </w:r>
            <w:r w:rsidRPr="00B73E1B">
              <w:rPr>
                <w:rFonts w:ascii="Times New Roman" w:hAnsi="Times New Roman" w:cs="Times New Roman"/>
                <w:b/>
                <w:bCs/>
                <w:color w:val="000000" w:themeColor="text1"/>
                <w:sz w:val="24"/>
                <w:szCs w:val="24"/>
                <w:shd w:val="clear" w:color="auto" w:fill="FFFFFF"/>
              </w:rPr>
              <w:t xml:space="preserve"> </w:t>
            </w:r>
            <w:r w:rsidRPr="00B73E1B">
              <w:rPr>
                <w:rFonts w:ascii="Times New Roman" w:eastAsia="Times New Roman" w:hAnsi="Times New Roman" w:cs="Times New Roman"/>
                <w:color w:val="000000" w:themeColor="text1"/>
                <w:sz w:val="24"/>
                <w:szCs w:val="24"/>
                <w:lang w:eastAsia="uk-UA"/>
              </w:rPr>
              <w:t>викласти в такій редакції:</w:t>
            </w:r>
          </w:p>
        </w:tc>
        <w:tc>
          <w:tcPr>
            <w:tcW w:w="0" w:type="auto"/>
          </w:tcPr>
          <w:p w14:paraId="4E1098C1" w14:textId="053BDEC6" w:rsidR="00B73E1B" w:rsidRPr="00B73E1B" w:rsidRDefault="00B73E1B" w:rsidP="00B73E1B">
            <w:pPr>
              <w:tabs>
                <w:tab w:val="left" w:pos="4536"/>
                <w:tab w:val="left" w:pos="8364"/>
              </w:tabs>
              <w:ind w:firstLine="22"/>
              <w:jc w:val="both"/>
              <w:rPr>
                <w:rFonts w:ascii="Times New Roman" w:hAnsi="Times New Roman" w:cs="Times New Roman"/>
                <w:b/>
                <w:color w:val="000000" w:themeColor="text1"/>
                <w:sz w:val="24"/>
                <w:szCs w:val="24"/>
                <w:shd w:val="clear" w:color="auto" w:fill="FFFFFF"/>
              </w:rPr>
            </w:pPr>
            <w:r w:rsidRPr="00B73E1B">
              <w:rPr>
                <w:rFonts w:ascii="Times New Roman" w:hAnsi="Times New Roman" w:cs="Times New Roman"/>
                <w:b/>
                <w:bCs/>
                <w:color w:val="000000" w:themeColor="text1"/>
                <w:sz w:val="24"/>
                <w:szCs w:val="24"/>
              </w:rPr>
              <w:t>Асоціації постачальників енергоресурсів</w:t>
            </w:r>
          </w:p>
          <w:p w14:paraId="327DF2C6" w14:textId="77777777" w:rsidR="00B73E1B" w:rsidRPr="00B73E1B" w:rsidRDefault="00B73E1B" w:rsidP="00B73E1B">
            <w:pPr>
              <w:tabs>
                <w:tab w:val="left" w:pos="4536"/>
                <w:tab w:val="left" w:pos="8364"/>
              </w:tabs>
              <w:ind w:firstLine="22"/>
              <w:jc w:val="both"/>
              <w:rPr>
                <w:rFonts w:ascii="Times New Roman" w:hAnsi="Times New Roman" w:cs="Times New Roman"/>
                <w:color w:val="000000" w:themeColor="text1"/>
                <w:sz w:val="24"/>
                <w:szCs w:val="24"/>
                <w:shd w:val="clear" w:color="auto" w:fill="FFFFFF"/>
              </w:rPr>
            </w:pPr>
            <w:r w:rsidRPr="00B73E1B">
              <w:rPr>
                <w:rFonts w:ascii="Times New Roman" w:hAnsi="Times New Roman" w:cs="Times New Roman"/>
                <w:color w:val="000000" w:themeColor="text1"/>
                <w:sz w:val="24"/>
                <w:szCs w:val="24"/>
                <w:shd w:val="clear" w:color="auto" w:fill="FFFFFF"/>
              </w:rPr>
              <w:t xml:space="preserve">3.1.7. </w:t>
            </w:r>
          </w:p>
          <w:p w14:paraId="31C7275C" w14:textId="77777777" w:rsidR="00B73E1B" w:rsidRPr="00B73E1B" w:rsidRDefault="00B73E1B" w:rsidP="00B73E1B">
            <w:pPr>
              <w:tabs>
                <w:tab w:val="left" w:pos="4536"/>
                <w:tab w:val="left" w:pos="8364"/>
              </w:tabs>
              <w:ind w:firstLine="22"/>
              <w:jc w:val="both"/>
              <w:rPr>
                <w:rFonts w:ascii="Times New Roman" w:hAnsi="Times New Roman" w:cs="Times New Roman"/>
                <w:sz w:val="24"/>
                <w:szCs w:val="24"/>
              </w:rPr>
            </w:pPr>
            <w:r w:rsidRPr="00B73E1B">
              <w:rPr>
                <w:rFonts w:ascii="Times New Roman" w:hAnsi="Times New Roman" w:cs="Times New Roman"/>
                <w:sz w:val="24"/>
                <w:szCs w:val="24"/>
              </w:rPr>
              <w:t>…..</w:t>
            </w:r>
          </w:p>
          <w:p w14:paraId="28AAE192" w14:textId="77777777" w:rsidR="00B73E1B" w:rsidRPr="00B73E1B" w:rsidRDefault="00B73E1B" w:rsidP="00B73E1B">
            <w:pPr>
              <w:tabs>
                <w:tab w:val="left" w:pos="4536"/>
                <w:tab w:val="left" w:pos="8364"/>
              </w:tabs>
              <w:ind w:firstLine="22"/>
              <w:jc w:val="both"/>
              <w:rPr>
                <w:rFonts w:ascii="Times New Roman" w:eastAsia="Times New Roman" w:hAnsi="Times New Roman" w:cs="Times New Roman"/>
                <w:b/>
                <w:bCs/>
                <w:color w:val="000000" w:themeColor="text1"/>
                <w:sz w:val="24"/>
                <w:szCs w:val="24"/>
                <w:lang w:eastAsia="uk-UA"/>
              </w:rPr>
            </w:pPr>
            <w:r w:rsidRPr="00B73E1B">
              <w:rPr>
                <w:rFonts w:ascii="Times New Roman" w:eastAsia="Times New Roman" w:hAnsi="Times New Roman" w:cs="Times New Roman"/>
                <w:color w:val="000000" w:themeColor="text1"/>
                <w:sz w:val="24"/>
                <w:szCs w:val="24"/>
                <w:lang w:eastAsia="uk-UA"/>
              </w:rPr>
              <w:t xml:space="preserve">«Якщо сторони досягли згоди щодо укладення договору на інших умовах, відмінних від тих, які містяться у комерційних пропозиціях, розміщених </w:t>
            </w:r>
            <w:r w:rsidRPr="00B73E1B">
              <w:rPr>
                <w:rFonts w:ascii="Times New Roman" w:eastAsia="Times New Roman" w:hAnsi="Times New Roman" w:cs="Times New Roman"/>
                <w:b/>
                <w:bCs/>
                <w:color w:val="000000" w:themeColor="text1"/>
                <w:sz w:val="24"/>
                <w:szCs w:val="24"/>
                <w:lang w:eastAsia="uk-UA"/>
              </w:rPr>
              <w:t xml:space="preserve">у </w:t>
            </w:r>
            <w:r w:rsidRPr="00D2433F">
              <w:rPr>
                <w:rFonts w:ascii="Times New Roman" w:eastAsia="Times New Roman" w:hAnsi="Times New Roman" w:cs="Times New Roman"/>
                <w:b/>
                <w:bCs/>
                <w:color w:val="0070C0"/>
                <w:sz w:val="24"/>
                <w:szCs w:val="24"/>
                <w:lang w:eastAsia="uk-UA"/>
              </w:rPr>
              <w:t>відкритому доступі</w:t>
            </w:r>
            <w:r w:rsidRPr="00D2433F">
              <w:rPr>
                <w:rFonts w:ascii="Times New Roman" w:eastAsia="Times New Roman" w:hAnsi="Times New Roman" w:cs="Times New Roman"/>
                <w:color w:val="0070C0"/>
                <w:sz w:val="24"/>
                <w:szCs w:val="24"/>
                <w:lang w:eastAsia="uk-UA"/>
              </w:rPr>
              <w:t xml:space="preserve"> </w:t>
            </w:r>
            <w:r w:rsidRPr="00B73E1B">
              <w:rPr>
                <w:rFonts w:ascii="Times New Roman" w:eastAsia="Times New Roman" w:hAnsi="Times New Roman" w:cs="Times New Roman"/>
                <w:color w:val="000000" w:themeColor="text1"/>
                <w:sz w:val="24"/>
                <w:szCs w:val="24"/>
                <w:lang w:eastAsia="uk-UA"/>
              </w:rPr>
              <w:t xml:space="preserve">на офіційному </w:t>
            </w:r>
            <w:r w:rsidRPr="00D2433F">
              <w:rPr>
                <w:rFonts w:ascii="Times New Roman" w:eastAsia="Times New Roman" w:hAnsi="Times New Roman" w:cs="Times New Roman"/>
                <w:b/>
                <w:bCs/>
                <w:color w:val="0070C0"/>
                <w:sz w:val="24"/>
                <w:szCs w:val="24"/>
                <w:lang w:eastAsia="uk-UA"/>
              </w:rPr>
              <w:t>веб-сайті електропостачальника</w:t>
            </w:r>
            <w:r w:rsidRPr="00B73E1B">
              <w:rPr>
                <w:rFonts w:ascii="Times New Roman" w:eastAsia="Times New Roman" w:hAnsi="Times New Roman" w:cs="Times New Roman"/>
                <w:color w:val="000000" w:themeColor="text1"/>
                <w:sz w:val="24"/>
                <w:szCs w:val="24"/>
                <w:lang w:eastAsia="uk-UA"/>
              </w:rPr>
              <w:t xml:space="preserve">, договір укладається </w:t>
            </w:r>
            <w:r w:rsidRPr="00D2433F">
              <w:rPr>
                <w:rFonts w:ascii="Times New Roman" w:eastAsia="Times New Roman" w:hAnsi="Times New Roman" w:cs="Times New Roman"/>
                <w:b/>
                <w:bCs/>
                <w:color w:val="0070C0"/>
                <w:sz w:val="24"/>
                <w:szCs w:val="24"/>
                <w:lang w:eastAsia="uk-UA"/>
              </w:rPr>
              <w:t>сторонами</w:t>
            </w:r>
            <w:r w:rsidRPr="00B73E1B">
              <w:rPr>
                <w:rFonts w:ascii="Times New Roman" w:eastAsia="Times New Roman" w:hAnsi="Times New Roman" w:cs="Times New Roman"/>
                <w:color w:val="000000" w:themeColor="text1"/>
                <w:sz w:val="24"/>
                <w:szCs w:val="24"/>
                <w:lang w:eastAsia="uk-UA"/>
              </w:rPr>
              <w:t xml:space="preserve"> у паперовій </w:t>
            </w:r>
            <w:r w:rsidRPr="00D2433F">
              <w:rPr>
                <w:rFonts w:ascii="Times New Roman" w:eastAsia="Times New Roman" w:hAnsi="Times New Roman" w:cs="Times New Roman"/>
                <w:b/>
                <w:bCs/>
                <w:color w:val="0070C0"/>
                <w:sz w:val="24"/>
                <w:szCs w:val="24"/>
                <w:lang w:eastAsia="uk-UA"/>
              </w:rPr>
              <w:t>або в</w:t>
            </w:r>
            <w:r w:rsidRPr="00D2433F">
              <w:rPr>
                <w:rFonts w:ascii="Times New Roman" w:eastAsia="Times New Roman" w:hAnsi="Times New Roman" w:cs="Times New Roman"/>
                <w:color w:val="0070C0"/>
                <w:sz w:val="24"/>
                <w:szCs w:val="24"/>
                <w:lang w:eastAsia="uk-UA"/>
              </w:rPr>
              <w:t xml:space="preserve"> </w:t>
            </w:r>
            <w:r w:rsidRPr="00D2433F">
              <w:rPr>
                <w:rFonts w:ascii="Times New Roman" w:eastAsia="Times New Roman" w:hAnsi="Times New Roman" w:cs="Times New Roman"/>
                <w:b/>
                <w:bCs/>
                <w:color w:val="0070C0"/>
                <w:sz w:val="24"/>
                <w:szCs w:val="24"/>
                <w:lang w:eastAsia="uk-UA"/>
              </w:rPr>
              <w:t xml:space="preserve">електронній формі.  На вимогу споживача електропостачальник має надати паперовий примірник (відтворення) електронної форми укладеного договору (якщо він укладений в електронній формі), засвідчений підписом з боку електропостачальника, в тому числі із застосування </w:t>
            </w:r>
            <w:r w:rsidRPr="00D2433F">
              <w:rPr>
                <w:rFonts w:ascii="Times New Roman" w:hAnsi="Times New Roman" w:cs="Times New Roman"/>
                <w:b/>
                <w:bCs/>
                <w:color w:val="0070C0"/>
                <w:sz w:val="24"/>
                <w:szCs w:val="24"/>
                <w:shd w:val="clear" w:color="auto" w:fill="FFFFFF"/>
              </w:rPr>
              <w:t>факсимільного відтворення підпису</w:t>
            </w:r>
            <w:r w:rsidRPr="00D2433F">
              <w:rPr>
                <w:rFonts w:ascii="Times New Roman" w:eastAsia="Times New Roman" w:hAnsi="Times New Roman" w:cs="Times New Roman"/>
                <w:b/>
                <w:bCs/>
                <w:color w:val="0070C0"/>
                <w:sz w:val="24"/>
                <w:szCs w:val="24"/>
                <w:lang w:eastAsia="uk-UA"/>
              </w:rPr>
              <w:t xml:space="preserve"> </w:t>
            </w:r>
            <w:r w:rsidRPr="00D2433F">
              <w:rPr>
                <w:rFonts w:ascii="Times New Roman" w:hAnsi="Times New Roman" w:cs="Times New Roman"/>
                <w:b/>
                <w:bCs/>
                <w:color w:val="0070C0"/>
                <w:sz w:val="24"/>
                <w:szCs w:val="24"/>
                <w:shd w:val="clear" w:color="auto" w:fill="FFFFFF"/>
              </w:rPr>
              <w:t>або іншого аналога власноручного підпису уповноваженої особи електропостачальника</w:t>
            </w:r>
            <w:r w:rsidRPr="00D2433F">
              <w:rPr>
                <w:rFonts w:ascii="Times New Roman" w:eastAsia="Times New Roman" w:hAnsi="Times New Roman" w:cs="Times New Roman"/>
                <w:b/>
                <w:bCs/>
                <w:color w:val="0070C0"/>
                <w:sz w:val="24"/>
                <w:szCs w:val="24"/>
                <w:lang w:eastAsia="uk-UA"/>
              </w:rPr>
              <w:t>. В паперовому примірнику договору має міститися запис про те, що він є точним паперовим відтворенням електронної форми договору, що містить його аутентичний текст та підтверджує його укладення.</w:t>
            </w:r>
          </w:p>
          <w:p w14:paraId="5B7EAC93" w14:textId="67770BF1" w:rsidR="00B73E1B" w:rsidRPr="00215065" w:rsidRDefault="00B73E1B" w:rsidP="00B73E1B">
            <w:pPr>
              <w:tabs>
                <w:tab w:val="left" w:pos="4536"/>
                <w:tab w:val="left" w:pos="8364"/>
              </w:tabs>
              <w:ind w:firstLine="22"/>
              <w:jc w:val="both"/>
              <w:rPr>
                <w:rFonts w:ascii="Times New Roman" w:hAnsi="Times New Roman" w:cs="Times New Roman"/>
                <w:sz w:val="24"/>
                <w:szCs w:val="24"/>
              </w:rPr>
            </w:pPr>
            <w:r w:rsidRPr="00B73E1B">
              <w:rPr>
                <w:rFonts w:ascii="Times New Roman" w:eastAsia="Times New Roman" w:hAnsi="Times New Roman" w:cs="Times New Roman"/>
                <w:color w:val="000000" w:themeColor="text1"/>
                <w:sz w:val="24"/>
                <w:szCs w:val="24"/>
                <w:lang w:eastAsia="uk-UA"/>
              </w:rPr>
              <w:t xml:space="preserve">        При цьому сторони можуть за взаємною згодою оформлювати </w:t>
            </w:r>
            <w:r w:rsidRPr="00B73E1B">
              <w:rPr>
                <w:rFonts w:ascii="Times New Roman" w:eastAsia="Times New Roman" w:hAnsi="Times New Roman" w:cs="Times New Roman"/>
                <w:color w:val="000000" w:themeColor="text1"/>
                <w:sz w:val="24"/>
                <w:szCs w:val="24"/>
                <w:lang w:eastAsia="uk-UA"/>
              </w:rPr>
              <w:lastRenderedPageBreak/>
              <w:t>додатки до договору, в яких узгоджуються організаційні особливості постачання електричної енергії. Такі додатки оформлюються у паперовій</w:t>
            </w:r>
            <w:r w:rsidRPr="00B73E1B">
              <w:rPr>
                <w:rFonts w:ascii="Times New Roman" w:eastAsia="Times New Roman" w:hAnsi="Times New Roman" w:cs="Times New Roman"/>
                <w:b/>
                <w:bCs/>
                <w:color w:val="000000" w:themeColor="text1"/>
                <w:sz w:val="24"/>
                <w:szCs w:val="24"/>
                <w:lang w:eastAsia="uk-UA"/>
              </w:rPr>
              <w:t xml:space="preserve"> </w:t>
            </w:r>
            <w:r w:rsidRPr="00D2433F">
              <w:rPr>
                <w:rFonts w:ascii="Times New Roman" w:eastAsia="Times New Roman" w:hAnsi="Times New Roman" w:cs="Times New Roman"/>
                <w:b/>
                <w:bCs/>
                <w:color w:val="0070C0"/>
                <w:sz w:val="24"/>
                <w:szCs w:val="24"/>
                <w:lang w:eastAsia="uk-UA"/>
              </w:rPr>
              <w:t xml:space="preserve">або в електронній </w:t>
            </w:r>
            <w:r w:rsidRPr="00B73E1B">
              <w:rPr>
                <w:rFonts w:ascii="Times New Roman" w:eastAsia="Times New Roman" w:hAnsi="Times New Roman" w:cs="Times New Roman"/>
                <w:color w:val="000000" w:themeColor="text1"/>
                <w:sz w:val="24"/>
                <w:szCs w:val="24"/>
                <w:lang w:eastAsia="uk-UA"/>
              </w:rPr>
              <w:t>формі та підписуються обома сторонами.».</w:t>
            </w:r>
          </w:p>
        </w:tc>
        <w:tc>
          <w:tcPr>
            <w:tcW w:w="0" w:type="auto"/>
          </w:tcPr>
          <w:p w14:paraId="17684214" w14:textId="77777777" w:rsidR="00B73E1B" w:rsidRPr="00B73E1B" w:rsidRDefault="00B73E1B" w:rsidP="00B73E1B">
            <w:pPr>
              <w:jc w:val="both"/>
              <w:rPr>
                <w:rFonts w:ascii="Times New Roman" w:hAnsi="Times New Roman" w:cs="Times New Roman"/>
                <w:sz w:val="24"/>
                <w:szCs w:val="24"/>
              </w:rPr>
            </w:pPr>
            <w:r w:rsidRPr="00B73E1B">
              <w:rPr>
                <w:rFonts w:ascii="Times New Roman" w:hAnsi="Times New Roman" w:cs="Times New Roman"/>
                <w:sz w:val="24"/>
                <w:szCs w:val="24"/>
              </w:rPr>
              <w:lastRenderedPageBreak/>
              <w:t xml:space="preserve">    Пропонується у пункт 3.1.7. ПРРЕЕ внести зміни та доповнення для забезпечення того, щоб якщо договір про постачання електроенергії споживачу укладається на індивідуальних умовах, погоджених сторонами для конкретного клієнта (не на умовах розміщеної комерційної пропозиції), такий договір можна укласти як в паперовій, </w:t>
            </w:r>
            <w:r w:rsidRPr="00B73E1B">
              <w:rPr>
                <w:rFonts w:ascii="Times New Roman" w:hAnsi="Times New Roman" w:cs="Times New Roman"/>
                <w:sz w:val="24"/>
                <w:szCs w:val="24"/>
                <w:u w:val="single"/>
              </w:rPr>
              <w:t>так і в електронній формі</w:t>
            </w:r>
            <w:r w:rsidRPr="00B73E1B">
              <w:rPr>
                <w:rFonts w:ascii="Times New Roman" w:hAnsi="Times New Roman" w:cs="Times New Roman"/>
                <w:sz w:val="24"/>
                <w:szCs w:val="24"/>
              </w:rPr>
              <w:t>.</w:t>
            </w:r>
          </w:p>
          <w:p w14:paraId="15BBC339" w14:textId="77777777" w:rsidR="00B73E1B" w:rsidRPr="00B73E1B" w:rsidRDefault="00B73E1B" w:rsidP="00B73E1B">
            <w:pPr>
              <w:jc w:val="both"/>
              <w:rPr>
                <w:rFonts w:ascii="Times New Roman" w:hAnsi="Times New Roman" w:cs="Times New Roman"/>
                <w:sz w:val="24"/>
                <w:szCs w:val="24"/>
              </w:rPr>
            </w:pPr>
            <w:r w:rsidRPr="00B73E1B">
              <w:rPr>
                <w:rFonts w:ascii="Times New Roman" w:hAnsi="Times New Roman" w:cs="Times New Roman"/>
                <w:sz w:val="24"/>
                <w:szCs w:val="24"/>
              </w:rPr>
              <w:t xml:space="preserve">       Зміни та доповнення відповідають вимогами ч.3 ст.207, ч.2 ст.639 Цивільного кодексу України щодо використання факсиміле на правочинах та щодо </w:t>
            </w:r>
            <w:r w:rsidRPr="00B73E1B">
              <w:rPr>
                <w:rFonts w:ascii="Times New Roman" w:hAnsi="Times New Roman" w:cs="Times New Roman"/>
                <w:color w:val="333333"/>
                <w:sz w:val="24"/>
                <w:szCs w:val="24"/>
                <w:shd w:val="clear" w:color="auto" w:fill="FFFFFF"/>
              </w:rPr>
              <w:t>укладення договорів за допомогою інформаційно-комунікаційних систем, а також положенням Господарського кодексу України</w:t>
            </w:r>
            <w:r w:rsidRPr="00B73E1B">
              <w:rPr>
                <w:rFonts w:ascii="Times New Roman" w:hAnsi="Times New Roman" w:cs="Times New Roman"/>
                <w:sz w:val="24"/>
                <w:szCs w:val="24"/>
              </w:rPr>
              <w:t>.</w:t>
            </w:r>
          </w:p>
          <w:p w14:paraId="25AF6902" w14:textId="5F3D1FE5" w:rsidR="00B73E1B" w:rsidRPr="00215065" w:rsidRDefault="00B73E1B" w:rsidP="00B73E1B">
            <w:pPr>
              <w:tabs>
                <w:tab w:val="left" w:pos="4536"/>
                <w:tab w:val="left" w:pos="8364"/>
              </w:tabs>
              <w:ind w:firstLine="22"/>
              <w:jc w:val="both"/>
              <w:rPr>
                <w:rFonts w:ascii="Times New Roman" w:hAnsi="Times New Roman" w:cs="Times New Roman"/>
                <w:sz w:val="24"/>
                <w:szCs w:val="24"/>
              </w:rPr>
            </w:pPr>
            <w:r w:rsidRPr="00B73E1B">
              <w:rPr>
                <w:rFonts w:ascii="Times New Roman" w:hAnsi="Times New Roman" w:cs="Times New Roman"/>
                <w:sz w:val="24"/>
                <w:szCs w:val="24"/>
              </w:rPr>
              <w:t xml:space="preserve">        Також, змінами та доповненнями забезпечується «легітимізація» паперового «витягу» електронного договору (надання йому законного юридичного статусу), який достовірно відображає його умови та є засвідченим з боку електропостачальника.</w:t>
            </w:r>
          </w:p>
        </w:tc>
        <w:tc>
          <w:tcPr>
            <w:tcW w:w="0" w:type="auto"/>
          </w:tcPr>
          <w:p w14:paraId="1E7502C9" w14:textId="0EC413D8" w:rsidR="00B73D29" w:rsidRPr="0081354B" w:rsidRDefault="00495B68" w:rsidP="00B73D2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w:t>
            </w:r>
            <w:r w:rsidRPr="00495B68">
              <w:rPr>
                <w:rFonts w:ascii="Times New Roman" w:hAnsi="Times New Roman" w:cs="Times New Roman"/>
                <w:b/>
                <w:sz w:val="24"/>
                <w:szCs w:val="24"/>
              </w:rPr>
              <w:t>отребує</w:t>
            </w:r>
            <w:r w:rsidR="004D7FDA">
              <w:rPr>
                <w:rFonts w:ascii="Times New Roman" w:hAnsi="Times New Roman" w:cs="Times New Roman"/>
                <w:b/>
                <w:sz w:val="24"/>
                <w:szCs w:val="24"/>
              </w:rPr>
              <w:t>ться</w:t>
            </w:r>
            <w:r w:rsidRPr="00495B68">
              <w:rPr>
                <w:rFonts w:ascii="Times New Roman" w:hAnsi="Times New Roman" w:cs="Times New Roman"/>
                <w:b/>
                <w:sz w:val="24"/>
                <w:szCs w:val="24"/>
              </w:rPr>
              <w:t xml:space="preserve"> обговорення, </w:t>
            </w:r>
            <w:r w:rsidRPr="0081354B">
              <w:rPr>
                <w:rFonts w:ascii="Times New Roman" w:hAnsi="Times New Roman" w:cs="Times New Roman"/>
                <w:sz w:val="24"/>
                <w:szCs w:val="24"/>
              </w:rPr>
              <w:t xml:space="preserve">але не стосується суті оприлюдненого </w:t>
            </w:r>
            <w:proofErr w:type="spellStart"/>
            <w:r w:rsidRPr="0081354B">
              <w:rPr>
                <w:rFonts w:ascii="Times New Roman" w:hAnsi="Times New Roman" w:cs="Times New Roman"/>
                <w:sz w:val="24"/>
                <w:szCs w:val="24"/>
              </w:rPr>
              <w:t>Проєкта</w:t>
            </w:r>
            <w:proofErr w:type="spellEnd"/>
            <w:r w:rsidRPr="0081354B">
              <w:rPr>
                <w:rFonts w:ascii="Times New Roman" w:hAnsi="Times New Roman" w:cs="Times New Roman"/>
                <w:sz w:val="24"/>
                <w:szCs w:val="24"/>
              </w:rPr>
              <w:t>, тому буде розглянуто в окремому проекті</w:t>
            </w:r>
            <w:r w:rsidR="000634A6" w:rsidRPr="0081354B">
              <w:rPr>
                <w:rFonts w:ascii="Times New Roman" w:hAnsi="Times New Roman" w:cs="Times New Roman"/>
                <w:sz w:val="24"/>
                <w:szCs w:val="24"/>
              </w:rPr>
              <w:t xml:space="preserve"> змін</w:t>
            </w:r>
            <w:r w:rsidRPr="0081354B">
              <w:rPr>
                <w:rFonts w:ascii="Times New Roman" w:hAnsi="Times New Roman" w:cs="Times New Roman"/>
                <w:sz w:val="24"/>
                <w:szCs w:val="24"/>
              </w:rPr>
              <w:t>, предметом якого буде удосконалення договірних відносин</w:t>
            </w:r>
          </w:p>
          <w:p w14:paraId="555C30E4" w14:textId="779AF8C1" w:rsidR="005D6F96" w:rsidRPr="005D6F96" w:rsidRDefault="005D6F96" w:rsidP="00B73D29">
            <w:pPr>
              <w:tabs>
                <w:tab w:val="left" w:pos="4536"/>
                <w:tab w:val="left" w:pos="8364"/>
              </w:tabs>
              <w:ind w:firstLine="22"/>
              <w:jc w:val="both"/>
              <w:rPr>
                <w:rFonts w:ascii="Times New Roman" w:hAnsi="Times New Roman" w:cs="Times New Roman"/>
                <w:sz w:val="24"/>
                <w:szCs w:val="24"/>
              </w:rPr>
            </w:pPr>
          </w:p>
        </w:tc>
      </w:tr>
      <w:tr w:rsidR="00B73E1B" w:rsidRPr="00215065" w14:paraId="5B8E5233" w14:textId="77777777" w:rsidTr="009C2C82">
        <w:trPr>
          <w:trHeight w:val="712"/>
        </w:trPr>
        <w:tc>
          <w:tcPr>
            <w:tcW w:w="0" w:type="auto"/>
          </w:tcPr>
          <w:p w14:paraId="746BFD70" w14:textId="6079E5D2" w:rsidR="00B73E1B" w:rsidRPr="008A00EA" w:rsidRDefault="00B73E1B" w:rsidP="00EE33A4">
            <w:pPr>
              <w:jc w:val="both"/>
              <w:rPr>
                <w:rFonts w:ascii="Times New Roman" w:eastAsia="Times New Roman" w:hAnsi="Times New Roman" w:cs="Times New Roman"/>
                <w:b/>
                <w:color w:val="000000" w:themeColor="text1"/>
                <w:sz w:val="24"/>
                <w:szCs w:val="24"/>
                <w:lang w:eastAsia="uk-UA"/>
              </w:rPr>
            </w:pPr>
            <w:r w:rsidRPr="008A00EA">
              <w:rPr>
                <w:rFonts w:ascii="Times New Roman" w:eastAsia="Times New Roman" w:hAnsi="Times New Roman" w:cs="Times New Roman"/>
                <w:b/>
                <w:color w:val="000000" w:themeColor="text1"/>
                <w:sz w:val="24"/>
                <w:szCs w:val="24"/>
                <w:lang w:eastAsia="uk-UA"/>
              </w:rPr>
              <w:t xml:space="preserve">Відсутній      </w:t>
            </w:r>
          </w:p>
          <w:p w14:paraId="113D7C00" w14:textId="5B0ABD60" w:rsidR="00B73E1B" w:rsidRPr="002B395E" w:rsidRDefault="00B73E1B" w:rsidP="00EE33A4">
            <w:pPr>
              <w:jc w:val="both"/>
              <w:rPr>
                <w:rFonts w:ascii="Times New Roman" w:hAnsi="Times New Roman" w:cs="Times New Roman"/>
                <w:sz w:val="24"/>
                <w:szCs w:val="24"/>
              </w:rPr>
            </w:pPr>
            <w:r w:rsidRPr="008A00EA">
              <w:rPr>
                <w:rFonts w:ascii="Times New Roman" w:eastAsia="Times New Roman" w:hAnsi="Times New Roman" w:cs="Times New Roman"/>
                <w:color w:val="000000" w:themeColor="text1"/>
                <w:sz w:val="24"/>
                <w:szCs w:val="24"/>
                <w:lang w:eastAsia="uk-UA"/>
              </w:rPr>
              <w:t>В пункт 3.1.7. додати новий абзац п’ятий такого змісту:</w:t>
            </w:r>
          </w:p>
        </w:tc>
        <w:tc>
          <w:tcPr>
            <w:tcW w:w="0" w:type="auto"/>
          </w:tcPr>
          <w:p w14:paraId="736E2D74" w14:textId="77777777" w:rsidR="0013794D" w:rsidRPr="00B73E1B" w:rsidRDefault="0013794D" w:rsidP="0013794D">
            <w:pPr>
              <w:tabs>
                <w:tab w:val="left" w:pos="4536"/>
                <w:tab w:val="left" w:pos="8364"/>
              </w:tabs>
              <w:ind w:firstLine="22"/>
              <w:jc w:val="both"/>
              <w:rPr>
                <w:rFonts w:ascii="Times New Roman" w:hAnsi="Times New Roman" w:cs="Times New Roman"/>
                <w:b/>
                <w:color w:val="000000" w:themeColor="text1"/>
                <w:sz w:val="24"/>
                <w:szCs w:val="24"/>
                <w:shd w:val="clear" w:color="auto" w:fill="FFFFFF"/>
              </w:rPr>
            </w:pPr>
            <w:r w:rsidRPr="00B73E1B">
              <w:rPr>
                <w:rFonts w:ascii="Times New Roman" w:hAnsi="Times New Roman" w:cs="Times New Roman"/>
                <w:b/>
                <w:bCs/>
                <w:color w:val="000000" w:themeColor="text1"/>
                <w:sz w:val="24"/>
                <w:szCs w:val="24"/>
              </w:rPr>
              <w:t>Асоціації постачальників енергоресурсів</w:t>
            </w:r>
          </w:p>
          <w:p w14:paraId="4C805C9F" w14:textId="77777777" w:rsidR="0013794D" w:rsidRDefault="008A00EA" w:rsidP="00EE33A4">
            <w:pPr>
              <w:tabs>
                <w:tab w:val="left" w:pos="4536"/>
                <w:tab w:val="left" w:pos="8364"/>
              </w:tabs>
              <w:ind w:firstLine="22"/>
              <w:jc w:val="both"/>
              <w:rPr>
                <w:rFonts w:ascii="Times New Roman" w:eastAsia="Times New Roman" w:hAnsi="Times New Roman" w:cs="Times New Roman"/>
                <w:bCs/>
                <w:color w:val="000000" w:themeColor="text1"/>
                <w:sz w:val="24"/>
                <w:szCs w:val="24"/>
                <w:lang w:eastAsia="uk-UA"/>
              </w:rPr>
            </w:pPr>
            <w:r w:rsidRPr="008A00EA">
              <w:rPr>
                <w:rFonts w:ascii="Times New Roman" w:eastAsia="Times New Roman" w:hAnsi="Times New Roman" w:cs="Times New Roman"/>
                <w:bCs/>
                <w:color w:val="000000" w:themeColor="text1"/>
                <w:sz w:val="24"/>
                <w:szCs w:val="24"/>
                <w:lang w:eastAsia="uk-UA"/>
              </w:rPr>
              <w:t xml:space="preserve">    </w:t>
            </w:r>
          </w:p>
          <w:p w14:paraId="46DDD488" w14:textId="3480CE8A" w:rsidR="008A00EA" w:rsidRPr="008A00EA" w:rsidRDefault="008A00EA" w:rsidP="00EE33A4">
            <w:pPr>
              <w:tabs>
                <w:tab w:val="left" w:pos="4536"/>
                <w:tab w:val="left" w:pos="8364"/>
              </w:tabs>
              <w:ind w:firstLine="22"/>
              <w:jc w:val="both"/>
              <w:rPr>
                <w:rFonts w:ascii="Times New Roman" w:eastAsia="Times New Roman" w:hAnsi="Times New Roman" w:cs="Times New Roman"/>
                <w:bCs/>
                <w:color w:val="000000" w:themeColor="text1"/>
                <w:sz w:val="24"/>
                <w:szCs w:val="24"/>
                <w:lang w:eastAsia="uk-UA"/>
              </w:rPr>
            </w:pPr>
            <w:r w:rsidRPr="008A00EA">
              <w:rPr>
                <w:rFonts w:ascii="Times New Roman" w:eastAsia="Times New Roman" w:hAnsi="Times New Roman" w:cs="Times New Roman"/>
                <w:bCs/>
                <w:color w:val="000000" w:themeColor="text1"/>
                <w:sz w:val="24"/>
                <w:szCs w:val="24"/>
                <w:lang w:eastAsia="uk-UA"/>
              </w:rPr>
              <w:t xml:space="preserve">  3.1.7.</w:t>
            </w:r>
          </w:p>
          <w:p w14:paraId="36FA60DC" w14:textId="77777777" w:rsidR="008A00EA" w:rsidRPr="008A00EA" w:rsidRDefault="008A00EA" w:rsidP="00EE33A4">
            <w:pPr>
              <w:tabs>
                <w:tab w:val="left" w:pos="4536"/>
                <w:tab w:val="left" w:pos="8364"/>
              </w:tabs>
              <w:ind w:firstLine="22"/>
              <w:jc w:val="both"/>
              <w:rPr>
                <w:rFonts w:ascii="Times New Roman" w:eastAsia="Times New Roman" w:hAnsi="Times New Roman" w:cs="Times New Roman"/>
                <w:bCs/>
                <w:color w:val="000000" w:themeColor="text1"/>
                <w:sz w:val="24"/>
                <w:szCs w:val="24"/>
                <w:lang w:eastAsia="uk-UA"/>
              </w:rPr>
            </w:pPr>
            <w:r w:rsidRPr="008A00EA">
              <w:rPr>
                <w:rFonts w:ascii="Times New Roman" w:eastAsia="Times New Roman" w:hAnsi="Times New Roman" w:cs="Times New Roman"/>
                <w:bCs/>
                <w:color w:val="000000" w:themeColor="text1"/>
                <w:sz w:val="24"/>
                <w:szCs w:val="24"/>
                <w:lang w:eastAsia="uk-UA"/>
              </w:rPr>
              <w:t>…..</w:t>
            </w:r>
          </w:p>
          <w:p w14:paraId="7ECAC8D7" w14:textId="77CAB7CE" w:rsidR="00B73E1B" w:rsidRPr="00215065" w:rsidRDefault="008A00EA" w:rsidP="00EE33A4">
            <w:pPr>
              <w:tabs>
                <w:tab w:val="left" w:pos="4536"/>
                <w:tab w:val="left" w:pos="8364"/>
              </w:tabs>
              <w:ind w:firstLine="22"/>
              <w:jc w:val="both"/>
              <w:rPr>
                <w:rFonts w:ascii="Times New Roman" w:hAnsi="Times New Roman" w:cs="Times New Roman"/>
                <w:sz w:val="24"/>
                <w:szCs w:val="24"/>
              </w:rPr>
            </w:pPr>
            <w:r w:rsidRPr="008A00EA">
              <w:rPr>
                <w:rFonts w:ascii="Times New Roman" w:eastAsia="Times New Roman" w:hAnsi="Times New Roman" w:cs="Times New Roman"/>
                <w:bCs/>
                <w:color w:val="000000" w:themeColor="text1"/>
                <w:sz w:val="24"/>
                <w:szCs w:val="24"/>
                <w:lang w:eastAsia="uk-UA"/>
              </w:rPr>
              <w:t xml:space="preserve">«Сторони вправі за взаємною згодою </w:t>
            </w:r>
            <w:proofErr w:type="spellStart"/>
            <w:r w:rsidRPr="008A00EA">
              <w:rPr>
                <w:rFonts w:ascii="Times New Roman" w:eastAsia="Times New Roman" w:hAnsi="Times New Roman" w:cs="Times New Roman"/>
                <w:bCs/>
                <w:color w:val="000000" w:themeColor="text1"/>
                <w:sz w:val="24"/>
                <w:szCs w:val="24"/>
                <w:lang w:eastAsia="uk-UA"/>
              </w:rPr>
              <w:t>переукласти</w:t>
            </w:r>
            <w:proofErr w:type="spellEnd"/>
            <w:r w:rsidRPr="008A00EA">
              <w:rPr>
                <w:rFonts w:ascii="Times New Roman" w:eastAsia="Times New Roman" w:hAnsi="Times New Roman" w:cs="Times New Roman"/>
                <w:bCs/>
                <w:color w:val="000000" w:themeColor="text1"/>
                <w:sz w:val="24"/>
                <w:szCs w:val="24"/>
                <w:lang w:eastAsia="uk-UA"/>
              </w:rPr>
              <w:t xml:space="preserve"> в електронній формі договір, укладений раніше в паперовій формі.».</w:t>
            </w:r>
          </w:p>
        </w:tc>
        <w:tc>
          <w:tcPr>
            <w:tcW w:w="0" w:type="auto"/>
          </w:tcPr>
          <w:p w14:paraId="36542408" w14:textId="77777777" w:rsidR="008A00EA" w:rsidRPr="008A00EA" w:rsidRDefault="008A00EA" w:rsidP="008A00EA">
            <w:pPr>
              <w:jc w:val="both"/>
              <w:rPr>
                <w:rFonts w:ascii="Times New Roman" w:hAnsi="Times New Roman" w:cs="Times New Roman"/>
                <w:color w:val="000000" w:themeColor="text1"/>
                <w:sz w:val="24"/>
                <w:szCs w:val="24"/>
              </w:rPr>
            </w:pPr>
            <w:r w:rsidRPr="008A00EA">
              <w:rPr>
                <w:rFonts w:ascii="Times New Roman" w:hAnsi="Times New Roman" w:cs="Times New Roman"/>
                <w:sz w:val="24"/>
                <w:szCs w:val="24"/>
              </w:rPr>
              <w:t xml:space="preserve">       </w:t>
            </w:r>
            <w:r w:rsidRPr="008A00EA">
              <w:rPr>
                <w:rFonts w:ascii="Times New Roman" w:hAnsi="Times New Roman" w:cs="Times New Roman"/>
                <w:color w:val="000000" w:themeColor="text1"/>
                <w:sz w:val="24"/>
                <w:szCs w:val="24"/>
              </w:rPr>
              <w:t>Пропонується у пункт 3.1.7. ПРРЕЕ внести зміни та доповнення про те, що договір може укладатися як паперовій, так і в електронній формі (з правом переукладення в електронній формі, якщо раніше договір було укладено в паперові формі) – для зручності оформлення доступу споживачів, в тому числі малого і середнього бізнесу до електропостачання, полегшення зміни електропостачальника.</w:t>
            </w:r>
          </w:p>
          <w:p w14:paraId="4487CCD4" w14:textId="77777777" w:rsidR="00B73E1B" w:rsidRPr="00215065" w:rsidRDefault="00B73E1B" w:rsidP="00EE33A4">
            <w:pPr>
              <w:tabs>
                <w:tab w:val="left" w:pos="4536"/>
                <w:tab w:val="left" w:pos="8364"/>
              </w:tabs>
              <w:ind w:firstLine="22"/>
              <w:jc w:val="both"/>
              <w:rPr>
                <w:rFonts w:ascii="Times New Roman" w:hAnsi="Times New Roman" w:cs="Times New Roman"/>
                <w:sz w:val="24"/>
                <w:szCs w:val="24"/>
              </w:rPr>
            </w:pPr>
          </w:p>
        </w:tc>
        <w:tc>
          <w:tcPr>
            <w:tcW w:w="0" w:type="auto"/>
          </w:tcPr>
          <w:p w14:paraId="121D9E50" w14:textId="671BCDA2" w:rsidR="000634A6" w:rsidRPr="0081354B"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w:t>
            </w:r>
            <w:r w:rsidRPr="00495B68">
              <w:rPr>
                <w:rFonts w:ascii="Times New Roman" w:hAnsi="Times New Roman" w:cs="Times New Roman"/>
                <w:b/>
                <w:sz w:val="24"/>
                <w:szCs w:val="24"/>
              </w:rPr>
              <w:t>отребує</w:t>
            </w:r>
            <w:r w:rsidR="004D7FDA">
              <w:rPr>
                <w:rFonts w:ascii="Times New Roman" w:hAnsi="Times New Roman" w:cs="Times New Roman"/>
                <w:b/>
                <w:sz w:val="24"/>
                <w:szCs w:val="24"/>
              </w:rPr>
              <w:t>ться</w:t>
            </w:r>
            <w:r w:rsidRPr="00495B68">
              <w:rPr>
                <w:rFonts w:ascii="Times New Roman" w:hAnsi="Times New Roman" w:cs="Times New Roman"/>
                <w:b/>
                <w:sz w:val="24"/>
                <w:szCs w:val="24"/>
              </w:rPr>
              <w:t xml:space="preserve"> обговорення, </w:t>
            </w:r>
            <w:r w:rsidRPr="0081354B">
              <w:rPr>
                <w:rFonts w:ascii="Times New Roman" w:hAnsi="Times New Roman" w:cs="Times New Roman"/>
                <w:sz w:val="24"/>
                <w:szCs w:val="24"/>
              </w:rPr>
              <w:t xml:space="preserve">але не стосується суті оприлюдненого </w:t>
            </w:r>
            <w:proofErr w:type="spellStart"/>
            <w:r w:rsidRPr="0081354B">
              <w:rPr>
                <w:rFonts w:ascii="Times New Roman" w:hAnsi="Times New Roman" w:cs="Times New Roman"/>
                <w:sz w:val="24"/>
                <w:szCs w:val="24"/>
              </w:rPr>
              <w:t>Проєкта</w:t>
            </w:r>
            <w:proofErr w:type="spellEnd"/>
            <w:r w:rsidRPr="0081354B">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28C9AA13" w14:textId="3774AD00" w:rsidR="00B73E1B" w:rsidRPr="00215065" w:rsidRDefault="00B73E1B" w:rsidP="00B73D29">
            <w:pPr>
              <w:tabs>
                <w:tab w:val="left" w:pos="4536"/>
                <w:tab w:val="left" w:pos="8364"/>
              </w:tabs>
              <w:ind w:firstLine="22"/>
              <w:jc w:val="both"/>
              <w:rPr>
                <w:rFonts w:ascii="Times New Roman" w:hAnsi="Times New Roman" w:cs="Times New Roman"/>
                <w:sz w:val="24"/>
                <w:szCs w:val="24"/>
              </w:rPr>
            </w:pPr>
          </w:p>
        </w:tc>
      </w:tr>
      <w:tr w:rsidR="0013794D" w:rsidRPr="00215065" w14:paraId="2244DCED" w14:textId="77777777" w:rsidTr="009C2C82">
        <w:trPr>
          <w:trHeight w:val="441"/>
        </w:trPr>
        <w:tc>
          <w:tcPr>
            <w:tcW w:w="0" w:type="auto"/>
            <w:gridSpan w:val="4"/>
          </w:tcPr>
          <w:p w14:paraId="2E237B7B" w14:textId="1440E992" w:rsidR="0013794D" w:rsidRPr="00215065" w:rsidRDefault="0013794D" w:rsidP="0013794D">
            <w:pPr>
              <w:tabs>
                <w:tab w:val="left" w:pos="4536"/>
                <w:tab w:val="left" w:pos="8364"/>
              </w:tabs>
              <w:ind w:firstLine="22"/>
              <w:jc w:val="center"/>
              <w:rPr>
                <w:rFonts w:ascii="Times New Roman" w:hAnsi="Times New Roman" w:cs="Times New Roman"/>
                <w:sz w:val="24"/>
                <w:szCs w:val="24"/>
              </w:rPr>
            </w:pPr>
            <w:r w:rsidRPr="007E673C">
              <w:rPr>
                <w:rFonts w:ascii="Times New Roman" w:hAnsi="Times New Roman" w:cs="Times New Roman"/>
                <w:b/>
                <w:sz w:val="24"/>
                <w:szCs w:val="24"/>
              </w:rPr>
              <w:t>3.2. Постачання електричної енергії на роздрібному ринку</w:t>
            </w:r>
          </w:p>
        </w:tc>
      </w:tr>
      <w:tr w:rsidR="0013794D" w:rsidRPr="00215065" w14:paraId="1124A47A" w14:textId="77777777" w:rsidTr="009C2C82">
        <w:trPr>
          <w:trHeight w:val="712"/>
        </w:trPr>
        <w:tc>
          <w:tcPr>
            <w:tcW w:w="0" w:type="auto"/>
          </w:tcPr>
          <w:p w14:paraId="43DADE32" w14:textId="36901FA6" w:rsidR="0013794D" w:rsidRPr="0013794D" w:rsidRDefault="0013794D" w:rsidP="0013794D">
            <w:pPr>
              <w:jc w:val="both"/>
              <w:rPr>
                <w:rFonts w:ascii="Times New Roman" w:eastAsia="Times New Roman" w:hAnsi="Times New Roman" w:cs="Times New Roman"/>
                <w:b/>
                <w:color w:val="000000" w:themeColor="text1"/>
                <w:sz w:val="24"/>
                <w:szCs w:val="24"/>
                <w:lang w:eastAsia="uk-UA"/>
              </w:rPr>
            </w:pPr>
            <w:r w:rsidRPr="0013794D">
              <w:rPr>
                <w:rFonts w:ascii="Times New Roman" w:eastAsia="Times New Roman" w:hAnsi="Times New Roman" w:cs="Times New Roman"/>
                <w:b/>
                <w:color w:val="000000" w:themeColor="text1"/>
                <w:sz w:val="24"/>
                <w:szCs w:val="24"/>
                <w:lang w:eastAsia="uk-UA"/>
              </w:rPr>
              <w:t>Відсутній</w:t>
            </w:r>
          </w:p>
          <w:p w14:paraId="521AE82A" w14:textId="77777777" w:rsidR="0013794D" w:rsidRPr="0013794D" w:rsidRDefault="0013794D" w:rsidP="0013794D">
            <w:pPr>
              <w:jc w:val="both"/>
              <w:rPr>
                <w:rFonts w:ascii="Times New Roman" w:eastAsia="Times New Roman" w:hAnsi="Times New Roman" w:cs="Times New Roman"/>
                <w:color w:val="000000" w:themeColor="text1"/>
                <w:sz w:val="24"/>
                <w:szCs w:val="24"/>
                <w:lang w:eastAsia="uk-UA"/>
              </w:rPr>
            </w:pPr>
          </w:p>
          <w:p w14:paraId="541D6D0F" w14:textId="07EDAB8C" w:rsidR="0013794D" w:rsidRPr="0013794D" w:rsidRDefault="0013794D" w:rsidP="0013794D">
            <w:pPr>
              <w:jc w:val="both"/>
              <w:rPr>
                <w:rFonts w:ascii="Times New Roman" w:eastAsia="Times New Roman" w:hAnsi="Times New Roman" w:cs="Times New Roman"/>
                <w:color w:val="000000" w:themeColor="text1"/>
                <w:sz w:val="24"/>
                <w:szCs w:val="24"/>
                <w:lang w:eastAsia="uk-UA"/>
              </w:rPr>
            </w:pPr>
            <w:r w:rsidRPr="0013794D">
              <w:rPr>
                <w:rFonts w:ascii="Times New Roman" w:eastAsia="Times New Roman" w:hAnsi="Times New Roman" w:cs="Times New Roman"/>
                <w:color w:val="000000" w:themeColor="text1"/>
                <w:sz w:val="24"/>
                <w:szCs w:val="24"/>
                <w:lang w:eastAsia="uk-UA"/>
              </w:rPr>
              <w:t>Абзац тертій п</w:t>
            </w:r>
            <w:r w:rsidRPr="0013794D">
              <w:rPr>
                <w:rFonts w:ascii="Times New Roman" w:hAnsi="Times New Roman" w:cs="Times New Roman"/>
                <w:color w:val="000000" w:themeColor="text1"/>
                <w:sz w:val="24"/>
                <w:szCs w:val="24"/>
                <w:shd w:val="clear" w:color="auto" w:fill="FFFFFF"/>
              </w:rPr>
              <w:t>ункту 3.2.6.</w:t>
            </w:r>
            <w:r w:rsidRPr="0013794D">
              <w:rPr>
                <w:rFonts w:ascii="Times New Roman" w:hAnsi="Times New Roman" w:cs="Times New Roman"/>
                <w:b/>
                <w:bCs/>
                <w:color w:val="000000" w:themeColor="text1"/>
                <w:sz w:val="24"/>
                <w:szCs w:val="24"/>
                <w:shd w:val="clear" w:color="auto" w:fill="FFFFFF"/>
              </w:rPr>
              <w:t xml:space="preserve"> </w:t>
            </w:r>
            <w:r w:rsidRPr="0013794D">
              <w:rPr>
                <w:rFonts w:ascii="Times New Roman" w:eastAsia="Times New Roman" w:hAnsi="Times New Roman" w:cs="Times New Roman"/>
                <w:color w:val="000000" w:themeColor="text1"/>
                <w:sz w:val="24"/>
                <w:szCs w:val="24"/>
                <w:lang w:eastAsia="uk-UA"/>
              </w:rPr>
              <w:t>викласти в такій редакції:</w:t>
            </w:r>
          </w:p>
          <w:p w14:paraId="675554D1" w14:textId="77777777" w:rsidR="0013794D" w:rsidRPr="002B395E" w:rsidRDefault="0013794D" w:rsidP="00EE33A4">
            <w:pPr>
              <w:jc w:val="both"/>
              <w:rPr>
                <w:rFonts w:ascii="Times New Roman" w:hAnsi="Times New Roman" w:cs="Times New Roman"/>
                <w:sz w:val="24"/>
                <w:szCs w:val="24"/>
              </w:rPr>
            </w:pPr>
          </w:p>
        </w:tc>
        <w:tc>
          <w:tcPr>
            <w:tcW w:w="0" w:type="auto"/>
          </w:tcPr>
          <w:p w14:paraId="64D2B858" w14:textId="77777777" w:rsidR="0013794D" w:rsidRPr="00B73E1B" w:rsidRDefault="0013794D" w:rsidP="0013794D">
            <w:pPr>
              <w:tabs>
                <w:tab w:val="left" w:pos="4536"/>
                <w:tab w:val="left" w:pos="8364"/>
              </w:tabs>
              <w:ind w:firstLine="22"/>
              <w:jc w:val="both"/>
              <w:rPr>
                <w:rFonts w:ascii="Times New Roman" w:hAnsi="Times New Roman" w:cs="Times New Roman"/>
                <w:b/>
                <w:color w:val="000000" w:themeColor="text1"/>
                <w:sz w:val="24"/>
                <w:szCs w:val="24"/>
                <w:shd w:val="clear" w:color="auto" w:fill="FFFFFF"/>
              </w:rPr>
            </w:pPr>
            <w:r w:rsidRPr="00B73E1B">
              <w:rPr>
                <w:rFonts w:ascii="Times New Roman" w:hAnsi="Times New Roman" w:cs="Times New Roman"/>
                <w:b/>
                <w:bCs/>
                <w:color w:val="000000" w:themeColor="text1"/>
                <w:sz w:val="24"/>
                <w:szCs w:val="24"/>
              </w:rPr>
              <w:t>Асоціації постачальників енергоресурсів</w:t>
            </w:r>
          </w:p>
          <w:p w14:paraId="64898619" w14:textId="77777777" w:rsidR="0013794D" w:rsidRPr="0013794D" w:rsidRDefault="0013794D" w:rsidP="0013794D">
            <w:pPr>
              <w:jc w:val="both"/>
              <w:rPr>
                <w:rFonts w:ascii="Times New Roman" w:eastAsia="Times New Roman" w:hAnsi="Times New Roman" w:cs="Times New Roman"/>
                <w:color w:val="000000" w:themeColor="text1"/>
                <w:sz w:val="24"/>
                <w:szCs w:val="24"/>
                <w:lang w:eastAsia="uk-UA"/>
              </w:rPr>
            </w:pPr>
            <w:r w:rsidRPr="0013794D">
              <w:rPr>
                <w:rFonts w:ascii="Times New Roman" w:eastAsia="Times New Roman" w:hAnsi="Times New Roman" w:cs="Times New Roman"/>
                <w:color w:val="333333"/>
                <w:sz w:val="24"/>
                <w:szCs w:val="24"/>
                <w:lang w:eastAsia="uk-UA"/>
              </w:rPr>
              <w:t xml:space="preserve">      </w:t>
            </w:r>
            <w:r w:rsidRPr="0013794D">
              <w:rPr>
                <w:rFonts w:ascii="Times New Roman" w:eastAsia="Times New Roman" w:hAnsi="Times New Roman" w:cs="Times New Roman"/>
                <w:color w:val="000000" w:themeColor="text1"/>
                <w:sz w:val="24"/>
                <w:szCs w:val="24"/>
                <w:lang w:eastAsia="uk-UA"/>
              </w:rPr>
              <w:t>Абзац тертій п</w:t>
            </w:r>
            <w:r w:rsidRPr="0013794D">
              <w:rPr>
                <w:rFonts w:ascii="Times New Roman" w:hAnsi="Times New Roman" w:cs="Times New Roman"/>
                <w:color w:val="000000" w:themeColor="text1"/>
                <w:sz w:val="24"/>
                <w:szCs w:val="24"/>
                <w:shd w:val="clear" w:color="auto" w:fill="FFFFFF"/>
              </w:rPr>
              <w:t>ункту 3.2.6.</w:t>
            </w:r>
            <w:r w:rsidRPr="0013794D">
              <w:rPr>
                <w:rFonts w:ascii="Times New Roman" w:hAnsi="Times New Roman" w:cs="Times New Roman"/>
                <w:b/>
                <w:bCs/>
                <w:color w:val="000000" w:themeColor="text1"/>
                <w:sz w:val="24"/>
                <w:szCs w:val="24"/>
                <w:shd w:val="clear" w:color="auto" w:fill="FFFFFF"/>
              </w:rPr>
              <w:t xml:space="preserve"> </w:t>
            </w:r>
            <w:r w:rsidRPr="0013794D">
              <w:rPr>
                <w:rFonts w:ascii="Times New Roman" w:eastAsia="Times New Roman" w:hAnsi="Times New Roman" w:cs="Times New Roman"/>
                <w:color w:val="000000" w:themeColor="text1"/>
                <w:sz w:val="24"/>
                <w:szCs w:val="24"/>
                <w:lang w:eastAsia="uk-UA"/>
              </w:rPr>
              <w:t>викласти в такій редакції:</w:t>
            </w:r>
          </w:p>
          <w:p w14:paraId="4FA3D6F4" w14:textId="5DF0E0E1" w:rsidR="0013794D" w:rsidRPr="0013794D" w:rsidRDefault="0013794D" w:rsidP="0013794D">
            <w:pPr>
              <w:jc w:val="both"/>
              <w:rPr>
                <w:rFonts w:ascii="Times New Roman" w:eastAsia="Times New Roman" w:hAnsi="Times New Roman" w:cs="Times New Roman"/>
                <w:b/>
                <w:bCs/>
                <w:color w:val="000000" w:themeColor="text1"/>
                <w:sz w:val="28"/>
                <w:szCs w:val="28"/>
                <w:lang w:eastAsia="uk-UA"/>
              </w:rPr>
            </w:pPr>
            <w:r w:rsidRPr="0013794D">
              <w:rPr>
                <w:rFonts w:ascii="Times New Roman" w:eastAsia="Times New Roman" w:hAnsi="Times New Roman" w:cs="Times New Roman"/>
                <w:color w:val="000000" w:themeColor="text1"/>
                <w:sz w:val="24"/>
                <w:szCs w:val="24"/>
                <w:lang w:eastAsia="uk-UA"/>
              </w:rPr>
              <w:t xml:space="preserve">      «Якщо сторони дійдуть згоди на інших умовах, які не передбачені публічними комерційними пропозиціями відповідного електропостачальника, вони мають укласти договір у паперовій</w:t>
            </w:r>
            <w:r w:rsidRPr="0013794D">
              <w:rPr>
                <w:rFonts w:ascii="Times New Roman" w:eastAsia="Times New Roman" w:hAnsi="Times New Roman" w:cs="Times New Roman"/>
                <w:b/>
                <w:bCs/>
                <w:color w:val="000000" w:themeColor="text1"/>
                <w:sz w:val="24"/>
                <w:szCs w:val="24"/>
                <w:lang w:eastAsia="uk-UA"/>
              </w:rPr>
              <w:t xml:space="preserve"> </w:t>
            </w:r>
            <w:r w:rsidRPr="00D2433F">
              <w:rPr>
                <w:rFonts w:ascii="Times New Roman" w:eastAsia="Times New Roman" w:hAnsi="Times New Roman" w:cs="Times New Roman"/>
                <w:b/>
                <w:bCs/>
                <w:color w:val="0070C0"/>
                <w:sz w:val="24"/>
                <w:szCs w:val="24"/>
                <w:lang w:eastAsia="uk-UA"/>
              </w:rPr>
              <w:t xml:space="preserve">або в електронній </w:t>
            </w:r>
            <w:r w:rsidRPr="0013794D">
              <w:rPr>
                <w:rFonts w:ascii="Times New Roman" w:eastAsia="Times New Roman" w:hAnsi="Times New Roman" w:cs="Times New Roman"/>
                <w:color w:val="000000" w:themeColor="text1"/>
                <w:sz w:val="24"/>
                <w:szCs w:val="24"/>
                <w:lang w:eastAsia="uk-UA"/>
              </w:rPr>
              <w:t xml:space="preserve">формі, зазначивши умови комерційної пропозиції. </w:t>
            </w:r>
            <w:r w:rsidRPr="00D2433F">
              <w:rPr>
                <w:rFonts w:ascii="Times New Roman" w:eastAsia="Times New Roman" w:hAnsi="Times New Roman" w:cs="Times New Roman"/>
                <w:b/>
                <w:bCs/>
                <w:color w:val="0070C0"/>
                <w:sz w:val="24"/>
                <w:szCs w:val="24"/>
                <w:lang w:eastAsia="uk-UA"/>
              </w:rPr>
              <w:t xml:space="preserve">На вимогу споживача електропостачальник має надати паперовий примірник </w:t>
            </w:r>
            <w:r w:rsidRPr="00D2433F">
              <w:rPr>
                <w:rFonts w:ascii="Times New Roman" w:eastAsia="Times New Roman" w:hAnsi="Times New Roman" w:cs="Times New Roman"/>
                <w:b/>
                <w:bCs/>
                <w:color w:val="0070C0"/>
                <w:sz w:val="24"/>
                <w:szCs w:val="24"/>
                <w:lang w:eastAsia="uk-UA"/>
              </w:rPr>
              <w:lastRenderedPageBreak/>
              <w:t xml:space="preserve">(відтворення) електронної форми укладеного договору (якщо він укладений в електронній формі), засвідчений підписом з боку електропостачальника, в тому числі із застосування </w:t>
            </w:r>
            <w:r w:rsidRPr="00D2433F">
              <w:rPr>
                <w:rFonts w:ascii="Times New Roman" w:hAnsi="Times New Roman" w:cs="Times New Roman"/>
                <w:b/>
                <w:bCs/>
                <w:color w:val="0070C0"/>
                <w:sz w:val="24"/>
                <w:szCs w:val="24"/>
                <w:shd w:val="clear" w:color="auto" w:fill="FFFFFF"/>
              </w:rPr>
              <w:t>факсимільного відтворення підпису</w:t>
            </w:r>
            <w:r w:rsidRPr="00D2433F">
              <w:rPr>
                <w:rFonts w:ascii="Times New Roman" w:eastAsia="Times New Roman" w:hAnsi="Times New Roman" w:cs="Times New Roman"/>
                <w:b/>
                <w:bCs/>
                <w:color w:val="0070C0"/>
                <w:sz w:val="24"/>
                <w:szCs w:val="24"/>
                <w:lang w:eastAsia="uk-UA"/>
              </w:rPr>
              <w:t xml:space="preserve"> </w:t>
            </w:r>
            <w:r w:rsidRPr="00D2433F">
              <w:rPr>
                <w:rFonts w:ascii="Times New Roman" w:hAnsi="Times New Roman" w:cs="Times New Roman"/>
                <w:b/>
                <w:bCs/>
                <w:color w:val="0070C0"/>
                <w:sz w:val="24"/>
                <w:szCs w:val="24"/>
                <w:shd w:val="clear" w:color="auto" w:fill="FFFFFF"/>
              </w:rPr>
              <w:t>або іншого аналога власноручного підпису уповноваженої особи електропостачальника</w:t>
            </w:r>
            <w:r w:rsidRPr="00D2433F">
              <w:rPr>
                <w:rFonts w:ascii="Times New Roman" w:eastAsia="Times New Roman" w:hAnsi="Times New Roman" w:cs="Times New Roman"/>
                <w:b/>
                <w:bCs/>
                <w:color w:val="0070C0"/>
                <w:sz w:val="24"/>
                <w:szCs w:val="24"/>
                <w:lang w:eastAsia="uk-UA"/>
              </w:rPr>
              <w:t>. В паперовому примірнику договору має міститися запис про те, що він є точним паперовим відтворенням електронної форми договору, що містить його аутентичний текст та підтверджує його укладення.».</w:t>
            </w:r>
          </w:p>
        </w:tc>
        <w:tc>
          <w:tcPr>
            <w:tcW w:w="0" w:type="auto"/>
          </w:tcPr>
          <w:p w14:paraId="5DAAE20F" w14:textId="77777777" w:rsidR="0013794D" w:rsidRPr="00127C79" w:rsidRDefault="0013794D" w:rsidP="0013794D">
            <w:pPr>
              <w:jc w:val="both"/>
              <w:rPr>
                <w:rFonts w:ascii="Times New Roman" w:hAnsi="Times New Roman" w:cs="Times New Roman"/>
                <w:color w:val="000000" w:themeColor="text1"/>
                <w:sz w:val="24"/>
                <w:szCs w:val="24"/>
              </w:rPr>
            </w:pPr>
            <w:r w:rsidRPr="00127C79">
              <w:rPr>
                <w:rFonts w:ascii="Times New Roman" w:hAnsi="Times New Roman" w:cs="Times New Roman"/>
                <w:color w:val="000000" w:themeColor="text1"/>
                <w:sz w:val="24"/>
                <w:szCs w:val="24"/>
              </w:rPr>
              <w:lastRenderedPageBreak/>
              <w:t xml:space="preserve">Пропонується у пункт 3.2.6. ПРРЕЕ внести зміни та доповнення для забезпечення укладення договорів про електропостачання як в паперовій, так і в електронній формі, а також про право споживача на отримання паперового примірника (дубліката) договору, укладеного в електронній формі, подібно до змін та доповнень в п.3.1.7. ПРРЕЕ (див. вище). Зазначені зміни та доповнення відповідають вимогами ч.3 ст.207, ч.2 ст.639 Цивільного кодексу України щодо </w:t>
            </w:r>
            <w:r w:rsidRPr="00127C79">
              <w:rPr>
                <w:rFonts w:ascii="Times New Roman" w:hAnsi="Times New Roman" w:cs="Times New Roman"/>
                <w:color w:val="000000" w:themeColor="text1"/>
                <w:sz w:val="24"/>
                <w:szCs w:val="24"/>
              </w:rPr>
              <w:lastRenderedPageBreak/>
              <w:t xml:space="preserve">використання факсиміле на правочинах та щодо </w:t>
            </w:r>
            <w:r w:rsidRPr="00127C79">
              <w:rPr>
                <w:rFonts w:ascii="Times New Roman" w:hAnsi="Times New Roman" w:cs="Times New Roman"/>
                <w:color w:val="000000" w:themeColor="text1"/>
                <w:sz w:val="24"/>
                <w:szCs w:val="24"/>
                <w:shd w:val="clear" w:color="auto" w:fill="FFFFFF"/>
              </w:rPr>
              <w:t>укладення договорів за допомогою інформаційно-комунікаційних систем, а також положенням Господарського кодексу України</w:t>
            </w:r>
            <w:r w:rsidRPr="00127C79">
              <w:rPr>
                <w:rFonts w:ascii="Times New Roman" w:hAnsi="Times New Roman" w:cs="Times New Roman"/>
                <w:color w:val="000000" w:themeColor="text1"/>
                <w:sz w:val="24"/>
                <w:szCs w:val="24"/>
              </w:rPr>
              <w:t xml:space="preserve">. </w:t>
            </w:r>
          </w:p>
          <w:p w14:paraId="5B7A203C" w14:textId="7FAF3DB3" w:rsidR="0013794D" w:rsidRPr="00127C79" w:rsidRDefault="0013794D" w:rsidP="0013794D">
            <w:pPr>
              <w:tabs>
                <w:tab w:val="left" w:pos="4536"/>
                <w:tab w:val="left" w:pos="8364"/>
              </w:tabs>
              <w:ind w:firstLine="22"/>
              <w:jc w:val="both"/>
              <w:rPr>
                <w:rFonts w:ascii="Times New Roman" w:hAnsi="Times New Roman" w:cs="Times New Roman"/>
                <w:sz w:val="24"/>
                <w:szCs w:val="24"/>
              </w:rPr>
            </w:pPr>
            <w:r w:rsidRPr="00127C79">
              <w:rPr>
                <w:rFonts w:ascii="Times New Roman" w:hAnsi="Times New Roman" w:cs="Times New Roman"/>
                <w:color w:val="000000" w:themeColor="text1"/>
                <w:sz w:val="24"/>
                <w:szCs w:val="24"/>
              </w:rPr>
              <w:t xml:space="preserve">Також, змінами та доповненнями забезпечується «легітимізація» паперового «витягу» електронного договору (надання йому законного юридичного статусу), який достовірно відображає його умови та є засвідченим з боку електропостачальника.  </w:t>
            </w:r>
          </w:p>
        </w:tc>
        <w:tc>
          <w:tcPr>
            <w:tcW w:w="0" w:type="auto"/>
          </w:tcPr>
          <w:p w14:paraId="163A5CA5" w14:textId="7FC8912E" w:rsidR="000634A6" w:rsidRPr="0081354B"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lastRenderedPageBreak/>
              <w:t>П</w:t>
            </w:r>
            <w:r w:rsidRPr="00495B68">
              <w:rPr>
                <w:rFonts w:ascii="Times New Roman" w:hAnsi="Times New Roman" w:cs="Times New Roman"/>
                <w:b/>
                <w:sz w:val="24"/>
                <w:szCs w:val="24"/>
              </w:rPr>
              <w:t>отребує</w:t>
            </w:r>
            <w:r w:rsidR="004D7FDA">
              <w:rPr>
                <w:rFonts w:ascii="Times New Roman" w:hAnsi="Times New Roman" w:cs="Times New Roman"/>
                <w:b/>
                <w:sz w:val="24"/>
                <w:szCs w:val="24"/>
              </w:rPr>
              <w:t>ться</w:t>
            </w:r>
            <w:r w:rsidRPr="00495B68">
              <w:rPr>
                <w:rFonts w:ascii="Times New Roman" w:hAnsi="Times New Roman" w:cs="Times New Roman"/>
                <w:b/>
                <w:sz w:val="24"/>
                <w:szCs w:val="24"/>
              </w:rPr>
              <w:t xml:space="preserve"> обговорення, </w:t>
            </w:r>
            <w:r w:rsidRPr="0081354B">
              <w:rPr>
                <w:rFonts w:ascii="Times New Roman" w:hAnsi="Times New Roman" w:cs="Times New Roman"/>
                <w:sz w:val="24"/>
                <w:szCs w:val="24"/>
              </w:rPr>
              <w:t xml:space="preserve">але не стосується суті оприлюдненого </w:t>
            </w:r>
            <w:proofErr w:type="spellStart"/>
            <w:r w:rsidRPr="0081354B">
              <w:rPr>
                <w:rFonts w:ascii="Times New Roman" w:hAnsi="Times New Roman" w:cs="Times New Roman"/>
                <w:sz w:val="24"/>
                <w:szCs w:val="24"/>
              </w:rPr>
              <w:t>Проєкта</w:t>
            </w:r>
            <w:proofErr w:type="spellEnd"/>
            <w:r w:rsidRPr="0081354B">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77339694" w14:textId="154F1737" w:rsidR="0013794D" w:rsidRPr="00215065" w:rsidRDefault="0013794D" w:rsidP="00B73D29">
            <w:pPr>
              <w:tabs>
                <w:tab w:val="left" w:pos="4536"/>
                <w:tab w:val="left" w:pos="8364"/>
              </w:tabs>
              <w:ind w:firstLine="22"/>
              <w:jc w:val="both"/>
              <w:rPr>
                <w:rFonts w:ascii="Times New Roman" w:hAnsi="Times New Roman" w:cs="Times New Roman"/>
                <w:sz w:val="24"/>
                <w:szCs w:val="24"/>
              </w:rPr>
            </w:pPr>
          </w:p>
        </w:tc>
      </w:tr>
      <w:tr w:rsidR="00127C79" w:rsidRPr="00215065" w14:paraId="2FCB867C" w14:textId="77777777" w:rsidTr="009C2C82">
        <w:trPr>
          <w:trHeight w:val="712"/>
        </w:trPr>
        <w:tc>
          <w:tcPr>
            <w:tcW w:w="0" w:type="auto"/>
          </w:tcPr>
          <w:p w14:paraId="4B2A7394" w14:textId="7414921E" w:rsidR="00127C79" w:rsidRDefault="00127C79" w:rsidP="0013794D">
            <w:pPr>
              <w:jc w:val="both"/>
              <w:rPr>
                <w:rFonts w:ascii="Times New Roman" w:eastAsia="Times New Roman" w:hAnsi="Times New Roman" w:cs="Times New Roman"/>
                <w:b/>
                <w:color w:val="000000" w:themeColor="text1"/>
                <w:sz w:val="24"/>
                <w:szCs w:val="24"/>
                <w:lang w:eastAsia="uk-UA"/>
              </w:rPr>
            </w:pPr>
            <w:r>
              <w:rPr>
                <w:rFonts w:ascii="Times New Roman" w:eastAsia="Times New Roman" w:hAnsi="Times New Roman" w:cs="Times New Roman"/>
                <w:b/>
                <w:color w:val="000000" w:themeColor="text1"/>
                <w:sz w:val="24"/>
                <w:szCs w:val="24"/>
                <w:lang w:eastAsia="uk-UA"/>
              </w:rPr>
              <w:t>Відсутній</w:t>
            </w:r>
          </w:p>
          <w:p w14:paraId="5436855A" w14:textId="77777777" w:rsidR="00127C79" w:rsidRDefault="00127C79" w:rsidP="0013794D">
            <w:pPr>
              <w:jc w:val="both"/>
              <w:rPr>
                <w:rFonts w:ascii="Times New Roman" w:eastAsia="Times New Roman" w:hAnsi="Times New Roman" w:cs="Times New Roman"/>
                <w:b/>
                <w:color w:val="000000" w:themeColor="text1"/>
                <w:sz w:val="24"/>
                <w:szCs w:val="24"/>
                <w:lang w:eastAsia="uk-UA"/>
              </w:rPr>
            </w:pPr>
          </w:p>
          <w:p w14:paraId="53285D1D" w14:textId="0862A396" w:rsidR="00127C79" w:rsidRPr="0013794D" w:rsidRDefault="00127C79" w:rsidP="00127C79">
            <w:pPr>
              <w:jc w:val="both"/>
              <w:rPr>
                <w:rFonts w:ascii="Times New Roman" w:eastAsia="Times New Roman" w:hAnsi="Times New Roman" w:cs="Times New Roman"/>
                <w:b/>
                <w:color w:val="000000" w:themeColor="text1"/>
                <w:sz w:val="24"/>
                <w:szCs w:val="24"/>
                <w:lang w:eastAsia="uk-UA"/>
              </w:rPr>
            </w:pPr>
          </w:p>
        </w:tc>
        <w:tc>
          <w:tcPr>
            <w:tcW w:w="0" w:type="auto"/>
          </w:tcPr>
          <w:p w14:paraId="7A86959F" w14:textId="77777777" w:rsidR="00127C79" w:rsidRPr="00B73E1B" w:rsidRDefault="00127C79" w:rsidP="00127C79">
            <w:pPr>
              <w:tabs>
                <w:tab w:val="left" w:pos="4536"/>
                <w:tab w:val="left" w:pos="8364"/>
              </w:tabs>
              <w:ind w:firstLine="22"/>
              <w:jc w:val="both"/>
              <w:rPr>
                <w:rFonts w:ascii="Times New Roman" w:hAnsi="Times New Roman" w:cs="Times New Roman"/>
                <w:b/>
                <w:color w:val="000000" w:themeColor="text1"/>
                <w:sz w:val="24"/>
                <w:szCs w:val="24"/>
                <w:shd w:val="clear" w:color="auto" w:fill="FFFFFF"/>
              </w:rPr>
            </w:pPr>
            <w:r w:rsidRPr="00B73E1B">
              <w:rPr>
                <w:rFonts w:ascii="Times New Roman" w:hAnsi="Times New Roman" w:cs="Times New Roman"/>
                <w:b/>
                <w:bCs/>
                <w:color w:val="000000" w:themeColor="text1"/>
                <w:sz w:val="24"/>
                <w:szCs w:val="24"/>
              </w:rPr>
              <w:t>Асоціації постачальників енергоресурсів</w:t>
            </w:r>
          </w:p>
          <w:p w14:paraId="1473C241" w14:textId="77777777" w:rsidR="00127C79" w:rsidRPr="00127C79" w:rsidRDefault="00127C79" w:rsidP="00127C79">
            <w:pPr>
              <w:jc w:val="both"/>
              <w:rPr>
                <w:rFonts w:ascii="Times New Roman" w:hAnsi="Times New Roman" w:cs="Times New Roman"/>
                <w:b/>
                <w:color w:val="000000" w:themeColor="text1"/>
                <w:sz w:val="24"/>
                <w:szCs w:val="24"/>
              </w:rPr>
            </w:pPr>
            <w:r w:rsidRPr="00127C79">
              <w:rPr>
                <w:rFonts w:ascii="Times New Roman" w:hAnsi="Times New Roman" w:cs="Times New Roman"/>
                <w:color w:val="000000" w:themeColor="text1"/>
                <w:sz w:val="24"/>
                <w:szCs w:val="24"/>
              </w:rPr>
              <w:t xml:space="preserve">У </w:t>
            </w:r>
            <w:r w:rsidRPr="00127C79">
              <w:rPr>
                <w:rFonts w:ascii="Times New Roman" w:hAnsi="Times New Roman" w:cs="Times New Roman"/>
                <w:b/>
                <w:color w:val="000000" w:themeColor="text1"/>
                <w:sz w:val="24"/>
                <w:szCs w:val="24"/>
              </w:rPr>
              <w:t>п</w:t>
            </w:r>
            <w:r w:rsidRPr="00127C79">
              <w:rPr>
                <w:rStyle w:val="afd"/>
                <w:rFonts w:ascii="Times New Roman" w:hAnsi="Times New Roman" w:cs="Times New Roman"/>
                <w:b w:val="0"/>
                <w:color w:val="000000" w:themeColor="text1"/>
                <w:sz w:val="24"/>
                <w:szCs w:val="24"/>
                <w:bdr w:val="none" w:sz="0" w:space="0" w:color="auto" w:frame="1"/>
                <w:shd w:val="clear" w:color="auto" w:fill="FFFFFF"/>
              </w:rPr>
              <w:t>ункті 3.2.12. виключити підпункти 3 і 4, викласти пункт в такій редакції:</w:t>
            </w:r>
          </w:p>
          <w:p w14:paraId="2A25F2C1" w14:textId="77777777" w:rsidR="00127C79" w:rsidRPr="00127C79" w:rsidRDefault="00127C79" w:rsidP="0013794D">
            <w:pPr>
              <w:tabs>
                <w:tab w:val="left" w:pos="4536"/>
                <w:tab w:val="left" w:pos="8364"/>
              </w:tabs>
              <w:ind w:firstLine="22"/>
              <w:jc w:val="both"/>
              <w:rPr>
                <w:rFonts w:ascii="Times New Roman" w:hAnsi="Times New Roman" w:cs="Times New Roman"/>
                <w:b/>
                <w:bCs/>
                <w:color w:val="000000" w:themeColor="text1"/>
                <w:sz w:val="24"/>
                <w:szCs w:val="24"/>
              </w:rPr>
            </w:pPr>
          </w:p>
          <w:p w14:paraId="1F7E5ED3" w14:textId="7406C47E" w:rsidR="00127C79" w:rsidRPr="00127C79" w:rsidRDefault="00127C79" w:rsidP="00127C79">
            <w:pPr>
              <w:shd w:val="clear" w:color="auto" w:fill="FFFFFF"/>
              <w:ind w:firstLine="450"/>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w:t>
            </w:r>
            <w:r w:rsidRPr="00127C79">
              <w:rPr>
                <w:rFonts w:ascii="Times New Roman" w:eastAsia="Times New Roman" w:hAnsi="Times New Roman" w:cs="Times New Roman"/>
                <w:color w:val="000000" w:themeColor="text1"/>
                <w:sz w:val="24"/>
                <w:szCs w:val="24"/>
                <w:lang w:eastAsia="uk-UA"/>
              </w:rPr>
              <w:t>3.2.12. Разом із заявою-приєднанням споживач також надає:</w:t>
            </w:r>
          </w:p>
          <w:p w14:paraId="4E08962C" w14:textId="77777777" w:rsidR="00127C79" w:rsidRPr="00127C79" w:rsidRDefault="00127C79" w:rsidP="00127C79">
            <w:pPr>
              <w:shd w:val="clear" w:color="auto" w:fill="FFFFFF"/>
              <w:ind w:firstLine="450"/>
              <w:jc w:val="both"/>
              <w:rPr>
                <w:rFonts w:ascii="Times New Roman" w:eastAsia="Times New Roman" w:hAnsi="Times New Roman" w:cs="Times New Roman"/>
                <w:color w:val="000000" w:themeColor="text1"/>
                <w:sz w:val="24"/>
                <w:szCs w:val="24"/>
                <w:lang w:eastAsia="uk-UA"/>
              </w:rPr>
            </w:pPr>
            <w:r w:rsidRPr="00127C79">
              <w:rPr>
                <w:rFonts w:ascii="Times New Roman" w:eastAsia="Times New Roman" w:hAnsi="Times New Roman" w:cs="Times New Roman"/>
                <w:color w:val="000000" w:themeColor="text1"/>
                <w:sz w:val="24"/>
                <w:szCs w:val="24"/>
                <w:lang w:eastAsia="uk-UA"/>
              </w:rPr>
              <w:t>1) копію паспорта (для фізичних осіб) або витяг, або довідку, або копію виписки з ЄДР (для юридичних осіб) споживача;</w:t>
            </w:r>
          </w:p>
          <w:p w14:paraId="3A7607CD" w14:textId="195888ED" w:rsidR="00127C79" w:rsidRPr="00127C79" w:rsidRDefault="00127C79" w:rsidP="00127C79">
            <w:pPr>
              <w:shd w:val="clear" w:color="auto" w:fill="FFFFFF"/>
              <w:ind w:firstLine="450"/>
              <w:jc w:val="both"/>
              <w:rPr>
                <w:rFonts w:ascii="Times New Roman" w:eastAsia="Times New Roman" w:hAnsi="Times New Roman" w:cs="Times New Roman"/>
                <w:color w:val="000000" w:themeColor="text1"/>
                <w:sz w:val="24"/>
                <w:szCs w:val="24"/>
                <w:lang w:eastAsia="uk-UA"/>
              </w:rPr>
            </w:pPr>
            <w:r w:rsidRPr="00127C79">
              <w:rPr>
                <w:rFonts w:ascii="Times New Roman" w:eastAsia="Times New Roman" w:hAnsi="Times New Roman" w:cs="Times New Roman"/>
                <w:color w:val="000000" w:themeColor="text1"/>
                <w:sz w:val="24"/>
                <w:szCs w:val="24"/>
                <w:lang w:eastAsia="uk-UA"/>
              </w:rPr>
              <w:t>2) 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r>
              <w:rPr>
                <w:rFonts w:ascii="Times New Roman" w:eastAsia="Times New Roman" w:hAnsi="Times New Roman" w:cs="Times New Roman"/>
                <w:color w:val="000000" w:themeColor="text1"/>
                <w:sz w:val="24"/>
                <w:szCs w:val="24"/>
                <w:lang w:eastAsia="uk-UA"/>
              </w:rPr>
              <w:t>»</w:t>
            </w:r>
          </w:p>
          <w:p w14:paraId="5D1619F0" w14:textId="77777777" w:rsidR="00127C79" w:rsidRPr="00D2433F" w:rsidRDefault="00127C79" w:rsidP="00127C79">
            <w:pPr>
              <w:shd w:val="clear" w:color="auto" w:fill="FFFFFF"/>
              <w:ind w:firstLine="450"/>
              <w:jc w:val="both"/>
              <w:rPr>
                <w:rFonts w:ascii="Times New Roman" w:eastAsia="Times New Roman" w:hAnsi="Times New Roman" w:cs="Times New Roman"/>
                <w:b/>
                <w:strike/>
                <w:color w:val="0070C0"/>
                <w:sz w:val="24"/>
                <w:szCs w:val="24"/>
                <w:lang w:eastAsia="uk-UA"/>
              </w:rPr>
            </w:pPr>
            <w:r w:rsidRPr="00D2433F">
              <w:rPr>
                <w:rFonts w:ascii="Times New Roman" w:eastAsia="Times New Roman" w:hAnsi="Times New Roman" w:cs="Times New Roman"/>
                <w:b/>
                <w:strike/>
                <w:color w:val="0070C0"/>
                <w:sz w:val="24"/>
                <w:szCs w:val="24"/>
                <w:lang w:eastAsia="uk-UA"/>
              </w:rPr>
              <w:lastRenderedPageBreak/>
              <w:t>3) копія документа, що підтверджує право власності чи користування об'єктом;</w:t>
            </w:r>
          </w:p>
          <w:p w14:paraId="4E88F634" w14:textId="4C25039B" w:rsidR="00127C79" w:rsidRPr="00127C79" w:rsidRDefault="00127C79" w:rsidP="00127C79">
            <w:pPr>
              <w:shd w:val="clear" w:color="auto" w:fill="FFFFFF"/>
              <w:ind w:firstLine="450"/>
              <w:jc w:val="both"/>
              <w:rPr>
                <w:rFonts w:ascii="Times New Roman" w:eastAsia="Times New Roman" w:hAnsi="Times New Roman" w:cs="Times New Roman"/>
                <w:color w:val="000000" w:themeColor="text1"/>
                <w:sz w:val="28"/>
                <w:szCs w:val="28"/>
                <w:lang w:eastAsia="uk-UA"/>
              </w:rPr>
            </w:pPr>
            <w:bookmarkStart w:id="3" w:name="n2463"/>
            <w:bookmarkEnd w:id="3"/>
            <w:r w:rsidRPr="00D2433F">
              <w:rPr>
                <w:rFonts w:ascii="Times New Roman" w:eastAsia="Times New Roman" w:hAnsi="Times New Roman" w:cs="Times New Roman"/>
                <w:b/>
                <w:strike/>
                <w:color w:val="0070C0"/>
                <w:sz w:val="24"/>
                <w:szCs w:val="24"/>
                <w:lang w:eastAsia="uk-UA"/>
              </w:rPr>
              <w:t>4) паспорт точки розподілу/передачі об'єкта (площадки вимірювання).</w:t>
            </w:r>
            <w:r w:rsidRPr="00D2433F">
              <w:rPr>
                <w:rFonts w:ascii="Times New Roman" w:eastAsia="Times New Roman" w:hAnsi="Times New Roman" w:cs="Times New Roman"/>
                <w:b/>
                <w:color w:val="0070C0"/>
                <w:sz w:val="24"/>
                <w:szCs w:val="24"/>
                <w:lang w:eastAsia="uk-UA"/>
              </w:rPr>
              <w:t>».</w:t>
            </w:r>
          </w:p>
        </w:tc>
        <w:tc>
          <w:tcPr>
            <w:tcW w:w="0" w:type="auto"/>
          </w:tcPr>
          <w:p w14:paraId="2CE79168" w14:textId="77777777" w:rsidR="00127C79" w:rsidRPr="00127C79" w:rsidRDefault="00127C79" w:rsidP="00127C79">
            <w:pPr>
              <w:jc w:val="both"/>
              <w:rPr>
                <w:rFonts w:ascii="Times New Roman" w:hAnsi="Times New Roman" w:cs="Times New Roman"/>
                <w:color w:val="000000" w:themeColor="text1"/>
                <w:sz w:val="24"/>
                <w:szCs w:val="24"/>
                <w:shd w:val="clear" w:color="auto" w:fill="FFFFFF"/>
              </w:rPr>
            </w:pPr>
            <w:r w:rsidRPr="00127C79">
              <w:rPr>
                <w:rStyle w:val="afd"/>
                <w:rFonts w:ascii="Times New Roman" w:hAnsi="Times New Roman" w:cs="Times New Roman"/>
                <w:b w:val="0"/>
                <w:color w:val="000000" w:themeColor="text1"/>
                <w:sz w:val="24"/>
                <w:szCs w:val="24"/>
                <w:bdr w:val="none" w:sz="0" w:space="0" w:color="auto" w:frame="1"/>
                <w:shd w:val="clear" w:color="auto" w:fill="FFFFFF"/>
              </w:rPr>
              <w:lastRenderedPageBreak/>
              <w:t>Пропонується вилучити з п.3.2.12. підпункти 3 і 4 про надання споживачем електропостачальнику разом із заявою-приєднанням</w:t>
            </w:r>
            <w:r w:rsidRPr="00127C79">
              <w:rPr>
                <w:rStyle w:val="afd"/>
                <w:rFonts w:ascii="Times New Roman" w:hAnsi="Times New Roman" w:cs="Times New Roman"/>
                <w:color w:val="000000" w:themeColor="text1"/>
                <w:sz w:val="24"/>
                <w:szCs w:val="24"/>
                <w:bdr w:val="none" w:sz="0" w:space="0" w:color="auto" w:frame="1"/>
                <w:shd w:val="clear" w:color="auto" w:fill="FFFFFF"/>
              </w:rPr>
              <w:t xml:space="preserve"> </w:t>
            </w:r>
            <w:r w:rsidRPr="00127C79">
              <w:rPr>
                <w:rFonts w:ascii="Times New Roman" w:eastAsia="Times New Roman" w:hAnsi="Times New Roman" w:cs="Times New Roman"/>
                <w:color w:val="000000" w:themeColor="text1"/>
                <w:sz w:val="24"/>
                <w:szCs w:val="24"/>
                <w:u w:val="single"/>
                <w:lang w:eastAsia="uk-UA"/>
              </w:rPr>
              <w:t>документу про право власності/користування об’єктом споживача електричної енергії</w:t>
            </w:r>
            <w:r w:rsidRPr="00127C79">
              <w:rPr>
                <w:rFonts w:ascii="Times New Roman" w:eastAsia="Times New Roman" w:hAnsi="Times New Roman" w:cs="Times New Roman"/>
                <w:color w:val="000000" w:themeColor="text1"/>
                <w:sz w:val="24"/>
                <w:szCs w:val="24"/>
                <w:lang w:eastAsia="uk-UA"/>
              </w:rPr>
              <w:t xml:space="preserve"> та</w:t>
            </w:r>
            <w:r w:rsidRPr="00127C79">
              <w:rPr>
                <w:rFonts w:ascii="Times New Roman" w:hAnsi="Times New Roman" w:cs="Times New Roman"/>
                <w:color w:val="000000" w:themeColor="text1"/>
                <w:sz w:val="24"/>
                <w:szCs w:val="24"/>
              </w:rPr>
              <w:t xml:space="preserve"> </w:t>
            </w:r>
            <w:r w:rsidRPr="00127C79">
              <w:rPr>
                <w:rFonts w:ascii="Times New Roman" w:hAnsi="Times New Roman" w:cs="Times New Roman"/>
                <w:color w:val="000000" w:themeColor="text1"/>
                <w:sz w:val="24"/>
                <w:szCs w:val="24"/>
                <w:u w:val="single"/>
              </w:rPr>
              <w:t>паспорту точки розподілу об’єкта (площадки вимірювання)</w:t>
            </w:r>
            <w:r w:rsidRPr="00127C79">
              <w:rPr>
                <w:rFonts w:ascii="Times New Roman" w:hAnsi="Times New Roman" w:cs="Times New Roman"/>
                <w:color w:val="000000" w:themeColor="text1"/>
                <w:sz w:val="24"/>
                <w:szCs w:val="24"/>
              </w:rPr>
              <w:t xml:space="preserve"> як зайві та такі, що є невиправданим ускладненням для споживача при оформленню електроспоживання, зокрема при зміні електропостачальника. Якщо о</w:t>
            </w:r>
            <w:r w:rsidRPr="00127C79">
              <w:rPr>
                <w:rFonts w:ascii="Times New Roman" w:eastAsia="Times New Roman" w:hAnsi="Times New Roman" w:cs="Times New Roman"/>
                <w:color w:val="000000" w:themeColor="text1"/>
                <w:sz w:val="24"/>
                <w:szCs w:val="24"/>
                <w:lang w:eastAsia="uk-UA"/>
              </w:rPr>
              <w:t xml:space="preserve">б’єкт споживача належним чином підключено до мережі ОСР і щодо нього укладено </w:t>
            </w:r>
            <w:r w:rsidRPr="00127C79">
              <w:rPr>
                <w:rFonts w:ascii="Times New Roman" w:eastAsia="Times New Roman" w:hAnsi="Times New Roman" w:cs="Times New Roman"/>
                <w:color w:val="000000" w:themeColor="text1"/>
                <w:sz w:val="24"/>
                <w:szCs w:val="24"/>
                <w:u w:val="single"/>
                <w:lang w:eastAsia="uk-UA"/>
              </w:rPr>
              <w:t xml:space="preserve">договір </w:t>
            </w:r>
            <w:r w:rsidRPr="00127C79">
              <w:rPr>
                <w:rFonts w:ascii="Times New Roman" w:hAnsi="Times New Roman" w:cs="Times New Roman"/>
                <w:color w:val="000000" w:themeColor="text1"/>
                <w:sz w:val="24"/>
                <w:szCs w:val="24"/>
                <w:u w:val="single"/>
                <w:shd w:val="clear" w:color="auto" w:fill="FFFFFF"/>
              </w:rPr>
              <w:t xml:space="preserve">про надання послуг з розподілу/передачі електричної </w:t>
            </w:r>
            <w:r w:rsidRPr="00127C79">
              <w:rPr>
                <w:rFonts w:ascii="Times New Roman" w:hAnsi="Times New Roman" w:cs="Times New Roman"/>
                <w:color w:val="000000" w:themeColor="text1"/>
                <w:sz w:val="24"/>
                <w:szCs w:val="24"/>
                <w:u w:val="single"/>
                <w:shd w:val="clear" w:color="auto" w:fill="FFFFFF"/>
              </w:rPr>
              <w:lastRenderedPageBreak/>
              <w:t>енергії</w:t>
            </w:r>
            <w:r w:rsidRPr="00127C79">
              <w:rPr>
                <w:rFonts w:ascii="Times New Roman" w:hAnsi="Times New Roman" w:cs="Times New Roman"/>
                <w:color w:val="000000" w:themeColor="text1"/>
                <w:sz w:val="24"/>
                <w:szCs w:val="24"/>
                <w:shd w:val="clear" w:color="auto" w:fill="FFFFFF"/>
              </w:rPr>
              <w:t xml:space="preserve"> (далі – договір на розподіл електроенергії)</w:t>
            </w:r>
            <w:r w:rsidRPr="00127C79">
              <w:rPr>
                <w:rFonts w:cstheme="minorHAnsi"/>
                <w:color w:val="000000" w:themeColor="text1"/>
                <w:sz w:val="24"/>
                <w:szCs w:val="24"/>
                <w:shd w:val="clear" w:color="auto" w:fill="FFFFFF"/>
              </w:rPr>
              <w:t xml:space="preserve"> </w:t>
            </w:r>
            <w:r w:rsidRPr="00127C79">
              <w:rPr>
                <w:rFonts w:ascii="Times New Roman" w:eastAsia="Times New Roman" w:hAnsi="Times New Roman" w:cs="Times New Roman"/>
                <w:color w:val="000000" w:themeColor="text1"/>
                <w:sz w:val="24"/>
                <w:szCs w:val="24"/>
                <w:lang w:eastAsia="uk-UA"/>
              </w:rPr>
              <w:t xml:space="preserve">на розподіл електричної енергії с ОСР, це означає, що </w:t>
            </w:r>
            <w:r w:rsidRPr="00127C79">
              <w:rPr>
                <w:rFonts w:ascii="Times New Roman" w:eastAsia="Times New Roman" w:hAnsi="Times New Roman" w:cs="Times New Roman"/>
                <w:color w:val="000000" w:themeColor="text1"/>
                <w:sz w:val="24"/>
                <w:szCs w:val="24"/>
                <w:u w:val="single"/>
                <w:lang w:eastAsia="uk-UA"/>
              </w:rPr>
              <w:t xml:space="preserve">питання права </w:t>
            </w:r>
            <w:proofErr w:type="spellStart"/>
            <w:r w:rsidRPr="00127C79">
              <w:rPr>
                <w:rFonts w:ascii="Times New Roman" w:eastAsia="Times New Roman" w:hAnsi="Times New Roman" w:cs="Times New Roman"/>
                <w:color w:val="000000" w:themeColor="text1"/>
                <w:sz w:val="24"/>
                <w:szCs w:val="24"/>
                <w:u w:val="single"/>
                <w:lang w:eastAsia="uk-UA"/>
              </w:rPr>
              <w:t>власности</w:t>
            </w:r>
            <w:proofErr w:type="spellEnd"/>
            <w:r w:rsidRPr="00127C79">
              <w:rPr>
                <w:rFonts w:ascii="Times New Roman" w:eastAsia="Times New Roman" w:hAnsi="Times New Roman" w:cs="Times New Roman"/>
                <w:color w:val="000000" w:themeColor="text1"/>
                <w:sz w:val="24"/>
                <w:szCs w:val="24"/>
                <w:u w:val="single"/>
                <w:lang w:eastAsia="uk-UA"/>
              </w:rPr>
              <w:t xml:space="preserve">/користування об’єктом споживання і </w:t>
            </w:r>
            <w:proofErr w:type="spellStart"/>
            <w:r w:rsidRPr="00127C79">
              <w:rPr>
                <w:rFonts w:ascii="Times New Roman" w:eastAsia="Times New Roman" w:hAnsi="Times New Roman" w:cs="Times New Roman"/>
                <w:color w:val="000000" w:themeColor="text1"/>
                <w:sz w:val="24"/>
                <w:szCs w:val="24"/>
                <w:u w:val="single"/>
                <w:lang w:eastAsia="uk-UA"/>
              </w:rPr>
              <w:t>паспортування</w:t>
            </w:r>
            <w:proofErr w:type="spellEnd"/>
            <w:r w:rsidRPr="00127C79">
              <w:rPr>
                <w:rFonts w:ascii="Times New Roman" w:eastAsia="Times New Roman" w:hAnsi="Times New Roman" w:cs="Times New Roman"/>
                <w:color w:val="000000" w:themeColor="text1"/>
                <w:sz w:val="24"/>
                <w:szCs w:val="24"/>
                <w:u w:val="single"/>
                <w:lang w:eastAsia="uk-UA"/>
              </w:rPr>
              <w:t xml:space="preserve"> точки розподілу вже перевірені і вирішені ОСР на стадії до укладення договору на розподіл електроенергії</w:t>
            </w:r>
            <w:r w:rsidRPr="00127C79">
              <w:rPr>
                <w:rFonts w:ascii="Times New Roman" w:eastAsia="Times New Roman" w:hAnsi="Times New Roman" w:cs="Times New Roman"/>
                <w:color w:val="000000" w:themeColor="text1"/>
                <w:sz w:val="24"/>
                <w:szCs w:val="24"/>
                <w:lang w:eastAsia="uk-UA"/>
              </w:rPr>
              <w:t xml:space="preserve">, що в обов’язковому порядку передує та є передумовою укладення договору на постачання електроенергії. Розподіл електроенергії не дозволяється без укладеного с ОСР договору на розподіл електроенергії (пункт 2.1.1. ПРРЕЕ). Наявність у споживача укладеного з ОСР договору на розподіл електроенергії (коли споживач подає заяву-приєднання) вже само по собі є для електропостачальника при укладенні договору на постачання електроенергії, в тому числі при зміні електропостачальника за ініціативою споживача, своєрідною </w:t>
            </w:r>
            <w:r w:rsidRPr="00127C79">
              <w:rPr>
                <w:rFonts w:ascii="Times New Roman" w:eastAsia="Times New Roman" w:hAnsi="Times New Roman" w:cs="Times New Roman"/>
                <w:color w:val="000000" w:themeColor="text1"/>
                <w:sz w:val="24"/>
                <w:szCs w:val="24"/>
                <w:u w:val="single"/>
                <w:lang w:eastAsia="uk-UA"/>
              </w:rPr>
              <w:t>гарантією</w:t>
            </w:r>
            <w:r w:rsidRPr="00127C79">
              <w:rPr>
                <w:rFonts w:ascii="Times New Roman" w:eastAsia="Times New Roman" w:hAnsi="Times New Roman" w:cs="Times New Roman"/>
                <w:color w:val="000000" w:themeColor="text1"/>
                <w:sz w:val="24"/>
                <w:szCs w:val="24"/>
                <w:lang w:eastAsia="uk-UA"/>
              </w:rPr>
              <w:t xml:space="preserve"> того, що речові права споживача на об’єкт споживання як на майно (власність/користування) перевірено, а точка(и) розподілу – </w:t>
            </w:r>
            <w:proofErr w:type="spellStart"/>
            <w:r w:rsidRPr="00127C79">
              <w:rPr>
                <w:rFonts w:ascii="Times New Roman" w:eastAsia="Times New Roman" w:hAnsi="Times New Roman" w:cs="Times New Roman"/>
                <w:color w:val="000000" w:themeColor="text1"/>
                <w:sz w:val="24"/>
                <w:szCs w:val="24"/>
                <w:lang w:eastAsia="uk-UA"/>
              </w:rPr>
              <w:t>паспортована</w:t>
            </w:r>
            <w:proofErr w:type="spellEnd"/>
            <w:r w:rsidRPr="00127C79">
              <w:rPr>
                <w:rFonts w:ascii="Times New Roman" w:eastAsia="Times New Roman" w:hAnsi="Times New Roman" w:cs="Times New Roman"/>
                <w:color w:val="000000" w:themeColor="text1"/>
                <w:sz w:val="24"/>
                <w:szCs w:val="24"/>
                <w:lang w:eastAsia="uk-UA"/>
              </w:rPr>
              <w:t xml:space="preserve">(ні). Підпунктом 3 пункту 2.1.8. ПРРЕЕ передбачено, що споживач </w:t>
            </w:r>
            <w:r w:rsidRPr="00127C79">
              <w:rPr>
                <w:rFonts w:ascii="Times New Roman" w:hAnsi="Times New Roman" w:cs="Times New Roman"/>
                <w:color w:val="000000" w:themeColor="text1"/>
                <w:sz w:val="24"/>
                <w:szCs w:val="24"/>
                <w:shd w:val="clear" w:color="auto" w:fill="FFFFFF"/>
              </w:rPr>
              <w:t xml:space="preserve">при укладенні </w:t>
            </w:r>
            <w:r w:rsidRPr="00127C79">
              <w:rPr>
                <w:rFonts w:ascii="Times New Roman" w:hAnsi="Times New Roman" w:cs="Times New Roman"/>
                <w:color w:val="000000" w:themeColor="text1"/>
                <w:sz w:val="24"/>
                <w:szCs w:val="24"/>
                <w:shd w:val="clear" w:color="auto" w:fill="FFFFFF"/>
              </w:rPr>
              <w:lastRenderedPageBreak/>
              <w:t xml:space="preserve">договору   на розподілу електроенергії </w:t>
            </w:r>
            <w:r w:rsidRPr="00127C79">
              <w:rPr>
                <w:rFonts w:ascii="Times New Roman" w:eastAsia="Times New Roman" w:hAnsi="Times New Roman" w:cs="Times New Roman"/>
                <w:color w:val="000000" w:themeColor="text1"/>
                <w:sz w:val="24"/>
                <w:szCs w:val="24"/>
                <w:lang w:eastAsia="uk-UA"/>
              </w:rPr>
              <w:t>надає копію документа, що підтверджує право власності або користування об'єктом. А підпунктом 1 пункту 2.1.13.  встановлено, що, зокрема, паспорт точки розподілу</w:t>
            </w:r>
            <w:r w:rsidRPr="00127C79">
              <w:rPr>
                <w:rFonts w:ascii="Times New Roman" w:hAnsi="Times New Roman" w:cs="Times New Roman"/>
                <w:color w:val="000000" w:themeColor="text1"/>
                <w:sz w:val="24"/>
                <w:szCs w:val="24"/>
              </w:rPr>
              <w:t xml:space="preserve"> об’єкта є </w:t>
            </w:r>
            <w:r w:rsidRPr="00127C79">
              <w:rPr>
                <w:rFonts w:ascii="Times New Roman" w:hAnsi="Times New Roman" w:cs="Times New Roman"/>
                <w:color w:val="000000" w:themeColor="text1"/>
                <w:sz w:val="24"/>
                <w:szCs w:val="24"/>
                <w:shd w:val="clear" w:color="auto" w:fill="FFFFFF"/>
              </w:rPr>
              <w:t>невід’ємною частиною договору споживача на розподіл електроенергії.</w:t>
            </w:r>
          </w:p>
          <w:p w14:paraId="775A0C78" w14:textId="77777777" w:rsidR="00127C79" w:rsidRPr="00127C79" w:rsidRDefault="00127C79" w:rsidP="0013794D">
            <w:pPr>
              <w:jc w:val="both"/>
              <w:rPr>
                <w:rFonts w:ascii="Times New Roman" w:hAnsi="Times New Roman" w:cs="Times New Roman"/>
                <w:color w:val="000000" w:themeColor="text1"/>
                <w:sz w:val="24"/>
                <w:szCs w:val="24"/>
              </w:rPr>
            </w:pPr>
          </w:p>
        </w:tc>
        <w:tc>
          <w:tcPr>
            <w:tcW w:w="0" w:type="auto"/>
          </w:tcPr>
          <w:p w14:paraId="33C14E1F" w14:textId="3EEBEE39" w:rsidR="000634A6" w:rsidRPr="0081354B"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lastRenderedPageBreak/>
              <w:t>П</w:t>
            </w:r>
            <w:r w:rsidRPr="00495B68">
              <w:rPr>
                <w:rFonts w:ascii="Times New Roman" w:hAnsi="Times New Roman" w:cs="Times New Roman"/>
                <w:b/>
                <w:sz w:val="24"/>
                <w:szCs w:val="24"/>
              </w:rPr>
              <w:t>отребує</w:t>
            </w:r>
            <w:r w:rsidR="004D7FDA">
              <w:rPr>
                <w:rFonts w:ascii="Times New Roman" w:hAnsi="Times New Roman" w:cs="Times New Roman"/>
                <w:b/>
                <w:sz w:val="24"/>
                <w:szCs w:val="24"/>
              </w:rPr>
              <w:t>ться</w:t>
            </w:r>
            <w:r w:rsidRPr="00495B68">
              <w:rPr>
                <w:rFonts w:ascii="Times New Roman" w:hAnsi="Times New Roman" w:cs="Times New Roman"/>
                <w:b/>
                <w:sz w:val="24"/>
                <w:szCs w:val="24"/>
              </w:rPr>
              <w:t xml:space="preserve"> обговорення, </w:t>
            </w:r>
            <w:r w:rsidRPr="0081354B">
              <w:rPr>
                <w:rFonts w:ascii="Times New Roman" w:hAnsi="Times New Roman" w:cs="Times New Roman"/>
                <w:sz w:val="24"/>
                <w:szCs w:val="24"/>
              </w:rPr>
              <w:t xml:space="preserve">але не стосується суті оприлюдненого </w:t>
            </w:r>
            <w:proofErr w:type="spellStart"/>
            <w:r w:rsidRPr="0081354B">
              <w:rPr>
                <w:rFonts w:ascii="Times New Roman" w:hAnsi="Times New Roman" w:cs="Times New Roman"/>
                <w:sz w:val="24"/>
                <w:szCs w:val="24"/>
              </w:rPr>
              <w:t>Проєкта</w:t>
            </w:r>
            <w:proofErr w:type="spellEnd"/>
            <w:r w:rsidRPr="0081354B">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549D40CB" w14:textId="5800DA3D" w:rsidR="00127C79" w:rsidRDefault="00127C79" w:rsidP="00B73D29">
            <w:pPr>
              <w:tabs>
                <w:tab w:val="left" w:pos="4536"/>
                <w:tab w:val="left" w:pos="8364"/>
              </w:tabs>
              <w:ind w:firstLine="22"/>
              <w:jc w:val="both"/>
              <w:rPr>
                <w:rFonts w:ascii="Times New Roman" w:hAnsi="Times New Roman" w:cs="Times New Roman"/>
                <w:sz w:val="24"/>
                <w:szCs w:val="24"/>
              </w:rPr>
            </w:pPr>
          </w:p>
        </w:tc>
      </w:tr>
      <w:tr w:rsidR="00C637F5" w:rsidRPr="00215065" w14:paraId="7F4D42F5" w14:textId="77777777" w:rsidTr="009C2C82">
        <w:trPr>
          <w:trHeight w:val="1656"/>
        </w:trPr>
        <w:tc>
          <w:tcPr>
            <w:tcW w:w="0" w:type="auto"/>
            <w:vMerge w:val="restart"/>
          </w:tcPr>
          <w:p w14:paraId="5A99D0B1" w14:textId="5C208F92" w:rsidR="00C637F5" w:rsidRPr="00C637F5" w:rsidRDefault="00C637F5" w:rsidP="00EE33A4">
            <w:pPr>
              <w:ind w:firstLine="589"/>
              <w:jc w:val="both"/>
              <w:rPr>
                <w:rFonts w:ascii="Times New Roman" w:hAnsi="Times New Roman" w:cs="Times New Roman"/>
                <w:sz w:val="24"/>
                <w:szCs w:val="24"/>
              </w:rPr>
            </w:pPr>
            <w:bookmarkStart w:id="4" w:name="_Hlk96511362"/>
            <w:r w:rsidRPr="00C637F5">
              <w:rPr>
                <w:rFonts w:ascii="Times New Roman" w:hAnsi="Times New Roman" w:cs="Times New Roman"/>
                <w:sz w:val="24"/>
                <w:szCs w:val="24"/>
              </w:rPr>
              <w:lastRenderedPageBreak/>
              <w:t>Новий пункт</w:t>
            </w:r>
          </w:p>
          <w:p w14:paraId="35E19C21" w14:textId="60E9AEEA" w:rsidR="00C637F5" w:rsidRPr="00815524" w:rsidRDefault="00C637F5" w:rsidP="00EE33A4">
            <w:pPr>
              <w:ind w:firstLine="589"/>
              <w:jc w:val="both"/>
              <w:rPr>
                <w:rFonts w:ascii="Times New Roman" w:hAnsi="Times New Roman" w:cs="Times New Roman"/>
                <w:b/>
                <w:sz w:val="24"/>
                <w:szCs w:val="24"/>
              </w:rPr>
            </w:pPr>
            <w:r w:rsidRPr="00815524">
              <w:rPr>
                <w:rFonts w:ascii="Times New Roman" w:hAnsi="Times New Roman" w:cs="Times New Roman"/>
                <w:b/>
                <w:color w:val="7030A0"/>
                <w:sz w:val="24"/>
                <w:szCs w:val="24"/>
              </w:rPr>
              <w:t xml:space="preserve">3.2.16. </w:t>
            </w:r>
            <w:bookmarkStart w:id="5" w:name="_Hlk106138529"/>
            <w:r w:rsidRPr="00815524">
              <w:rPr>
                <w:rFonts w:ascii="Times New Roman" w:hAnsi="Times New Roman" w:cs="Times New Roman"/>
                <w:b/>
                <w:color w:val="7030A0"/>
                <w:sz w:val="24"/>
                <w:szCs w:val="24"/>
              </w:rPr>
              <w:t xml:space="preserve">У разі відсутності заперечень споживача, діючого та нового електропостачальників щодо дати зміни постачальника постачання електричної енергії споживачу новим </w:t>
            </w:r>
            <w:r w:rsidR="00815524" w:rsidRPr="00815524">
              <w:rPr>
                <w:rFonts w:ascii="Times New Roman" w:hAnsi="Times New Roman" w:cs="Times New Roman"/>
                <w:b/>
                <w:color w:val="7030A0"/>
                <w:sz w:val="24"/>
                <w:szCs w:val="24"/>
              </w:rPr>
              <w:t>електропостачальником</w:t>
            </w:r>
            <w:r w:rsidRPr="00815524">
              <w:rPr>
                <w:rFonts w:ascii="Times New Roman" w:hAnsi="Times New Roman" w:cs="Times New Roman"/>
                <w:b/>
                <w:color w:val="7030A0"/>
                <w:sz w:val="24"/>
                <w:szCs w:val="24"/>
              </w:rPr>
              <w:t xml:space="preserve"> починається в узгоджену сторонами дату зміни електропостачальника з відповідним внесенням змін до реєстру точок комерційного обліку.</w:t>
            </w:r>
            <w:bookmarkEnd w:id="4"/>
            <w:bookmarkEnd w:id="5"/>
          </w:p>
        </w:tc>
        <w:tc>
          <w:tcPr>
            <w:tcW w:w="0" w:type="auto"/>
          </w:tcPr>
          <w:p w14:paraId="260E21B1" w14:textId="77777777" w:rsidR="00C637F5" w:rsidRPr="00432247" w:rsidRDefault="00C637F5" w:rsidP="00C637F5">
            <w:pPr>
              <w:jc w:val="both"/>
              <w:rPr>
                <w:rFonts w:ascii="Times New Roman" w:hAnsi="Times New Roman" w:cs="Times New Roman"/>
                <w:b/>
                <w:bCs/>
                <w:sz w:val="24"/>
                <w:szCs w:val="24"/>
              </w:rPr>
            </w:pPr>
            <w:r w:rsidRPr="00432247">
              <w:rPr>
                <w:rFonts w:ascii="Times New Roman" w:hAnsi="Times New Roman" w:cs="Times New Roman"/>
                <w:b/>
                <w:bCs/>
                <w:sz w:val="24"/>
                <w:szCs w:val="24"/>
              </w:rPr>
              <w:t>АТ «ДТЕК ДНІПРОВСЬКІ ЕЛЕКТРОМЕРЕЖІ»</w:t>
            </w:r>
          </w:p>
          <w:p w14:paraId="2B2F7DD3" w14:textId="3E152B43" w:rsidR="00C637F5" w:rsidRPr="00C637F5" w:rsidRDefault="00C637F5" w:rsidP="00EE33A4">
            <w:pPr>
              <w:tabs>
                <w:tab w:val="left" w:pos="4536"/>
                <w:tab w:val="left" w:pos="8364"/>
              </w:tabs>
              <w:ind w:firstLine="22"/>
              <w:jc w:val="both"/>
              <w:rPr>
                <w:rFonts w:ascii="Times New Roman" w:hAnsi="Times New Roman" w:cs="Times New Roman"/>
                <w:sz w:val="24"/>
                <w:szCs w:val="24"/>
              </w:rPr>
            </w:pPr>
            <w:r w:rsidRPr="00D2433F">
              <w:rPr>
                <w:rFonts w:ascii="Times New Roman" w:hAnsi="Times New Roman" w:cs="Times New Roman"/>
                <w:b/>
                <w:color w:val="7030A0"/>
                <w:sz w:val="24"/>
                <w:szCs w:val="24"/>
              </w:rPr>
              <w:t>3.2.16. У разі відсутності заперечень споживача, діючого та нового електропостачальників щодо дати зміни постачальника, постачання електричної енергії споживачу новим електропостачальником починається в узгоджену сторонами дату зміни електропостачальника з відповідним внесенням змін до реєстру точок комерційного обліку.</w:t>
            </w:r>
            <w:r w:rsidRPr="00D2433F">
              <w:rPr>
                <w:rFonts w:ascii="Times New Roman" w:hAnsi="Times New Roman" w:cs="Times New Roman"/>
                <w:color w:val="7030A0"/>
                <w:sz w:val="24"/>
                <w:szCs w:val="24"/>
              </w:rPr>
              <w:t xml:space="preserve"> </w:t>
            </w:r>
            <w:r w:rsidRPr="00D2433F">
              <w:rPr>
                <w:rFonts w:ascii="Times New Roman" w:hAnsi="Times New Roman" w:cs="Times New Roman"/>
                <w:b/>
                <w:color w:val="0070C0"/>
                <w:sz w:val="24"/>
                <w:szCs w:val="24"/>
              </w:rPr>
              <w:t>Зміна електропостачальника виконуються в терміни згідно розділу VI.</w:t>
            </w:r>
          </w:p>
        </w:tc>
        <w:tc>
          <w:tcPr>
            <w:tcW w:w="0" w:type="auto"/>
          </w:tcPr>
          <w:p w14:paraId="57FAC757" w14:textId="550DF53F" w:rsidR="00C637F5" w:rsidRPr="00C637F5" w:rsidRDefault="00C637F5" w:rsidP="00EE33A4">
            <w:pPr>
              <w:tabs>
                <w:tab w:val="left" w:pos="4536"/>
                <w:tab w:val="left" w:pos="8364"/>
              </w:tabs>
              <w:ind w:firstLine="22"/>
              <w:jc w:val="both"/>
              <w:rPr>
                <w:rFonts w:ascii="Times New Roman" w:hAnsi="Times New Roman" w:cs="Times New Roman"/>
                <w:sz w:val="24"/>
                <w:szCs w:val="24"/>
              </w:rPr>
            </w:pPr>
            <w:r w:rsidRPr="00C637F5">
              <w:rPr>
                <w:rFonts w:ascii="Times New Roman" w:hAnsi="Times New Roman" w:cs="Times New Roman"/>
                <w:sz w:val="24"/>
                <w:szCs w:val="24"/>
              </w:rPr>
              <w:t>Необхідне уточнення щодо термінів зміни електропостачальника</w:t>
            </w:r>
          </w:p>
        </w:tc>
        <w:tc>
          <w:tcPr>
            <w:tcW w:w="0" w:type="auto"/>
          </w:tcPr>
          <w:p w14:paraId="29D2B932" w14:textId="6FD145E6" w:rsidR="007623C9" w:rsidRDefault="007623C9" w:rsidP="00EE33A4">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Потребує</w:t>
            </w:r>
            <w:r w:rsidR="004D7FDA">
              <w:rPr>
                <w:rFonts w:ascii="Times New Roman" w:hAnsi="Times New Roman" w:cs="Times New Roman"/>
                <w:b/>
                <w:sz w:val="24"/>
                <w:szCs w:val="24"/>
              </w:rPr>
              <w:t>ться</w:t>
            </w:r>
            <w:r>
              <w:rPr>
                <w:rFonts w:ascii="Times New Roman" w:hAnsi="Times New Roman" w:cs="Times New Roman"/>
                <w:b/>
                <w:sz w:val="24"/>
                <w:szCs w:val="24"/>
              </w:rPr>
              <w:t xml:space="preserve"> обговорення</w:t>
            </w:r>
          </w:p>
          <w:p w14:paraId="4ABE3D94" w14:textId="751B479F" w:rsidR="00C637F5" w:rsidRPr="00215065" w:rsidRDefault="00C637F5" w:rsidP="00D709B5">
            <w:pPr>
              <w:tabs>
                <w:tab w:val="left" w:pos="4536"/>
                <w:tab w:val="left" w:pos="8364"/>
              </w:tabs>
              <w:jc w:val="both"/>
              <w:rPr>
                <w:rFonts w:ascii="Times New Roman" w:hAnsi="Times New Roman" w:cs="Times New Roman"/>
                <w:sz w:val="24"/>
                <w:szCs w:val="24"/>
              </w:rPr>
            </w:pPr>
          </w:p>
        </w:tc>
      </w:tr>
      <w:tr w:rsidR="00C637F5" w:rsidRPr="00215065" w14:paraId="7A11BD6C" w14:textId="77777777" w:rsidTr="009C2C82">
        <w:trPr>
          <w:trHeight w:val="1656"/>
        </w:trPr>
        <w:tc>
          <w:tcPr>
            <w:tcW w:w="0" w:type="auto"/>
            <w:vMerge/>
          </w:tcPr>
          <w:p w14:paraId="7E576396" w14:textId="77777777" w:rsidR="00C637F5" w:rsidRPr="00C637F5" w:rsidRDefault="00C637F5" w:rsidP="00EE33A4">
            <w:pPr>
              <w:ind w:firstLine="589"/>
              <w:jc w:val="both"/>
              <w:rPr>
                <w:rFonts w:ascii="Times New Roman" w:hAnsi="Times New Roman" w:cs="Times New Roman"/>
                <w:sz w:val="24"/>
                <w:szCs w:val="24"/>
              </w:rPr>
            </w:pPr>
          </w:p>
        </w:tc>
        <w:tc>
          <w:tcPr>
            <w:tcW w:w="0" w:type="auto"/>
          </w:tcPr>
          <w:p w14:paraId="696B3051" w14:textId="16AB92BC" w:rsidR="00C637F5" w:rsidRPr="00C637F5" w:rsidRDefault="00C637F5" w:rsidP="00C637F5">
            <w:pPr>
              <w:jc w:val="both"/>
              <w:rPr>
                <w:rFonts w:ascii="Times New Roman" w:hAnsi="Times New Roman" w:cs="Times New Roman"/>
                <w:b/>
                <w:sz w:val="24"/>
                <w:szCs w:val="24"/>
              </w:rPr>
            </w:pPr>
            <w:r w:rsidRPr="00C637F5">
              <w:rPr>
                <w:rFonts w:ascii="Times New Roman" w:hAnsi="Times New Roman" w:cs="Times New Roman"/>
                <w:b/>
                <w:sz w:val="24"/>
                <w:szCs w:val="24"/>
              </w:rPr>
              <w:t xml:space="preserve">Д </w:t>
            </w:r>
            <w:proofErr w:type="spellStart"/>
            <w:r w:rsidRPr="00C637F5">
              <w:rPr>
                <w:rFonts w:ascii="Times New Roman" w:hAnsi="Times New Roman" w:cs="Times New Roman"/>
                <w:b/>
                <w:sz w:val="24"/>
                <w:szCs w:val="24"/>
              </w:rPr>
              <w:t>Трейдинг</w:t>
            </w:r>
            <w:proofErr w:type="spellEnd"/>
          </w:p>
          <w:p w14:paraId="2EA2D40F" w14:textId="2CFFB90F" w:rsidR="00C637F5" w:rsidRPr="00CC67D8" w:rsidRDefault="00C637F5" w:rsidP="00C637F5">
            <w:pPr>
              <w:jc w:val="both"/>
              <w:rPr>
                <w:rFonts w:ascii="Times New Roman" w:hAnsi="Times New Roman" w:cs="Times New Roman"/>
                <w:sz w:val="24"/>
                <w:szCs w:val="24"/>
              </w:rPr>
            </w:pPr>
            <w:r w:rsidRPr="00CC67D8">
              <w:rPr>
                <w:rFonts w:ascii="Times New Roman" w:hAnsi="Times New Roman" w:cs="Times New Roman"/>
                <w:sz w:val="24"/>
                <w:szCs w:val="24"/>
              </w:rPr>
              <w:t xml:space="preserve">3.2.16. У разі відсутності заперечень споживача, діючого та нового електропостачальників щодо дати зміни постачальника постачання електричної енергії споживачу новим електропостачальником починається </w:t>
            </w:r>
            <w:r w:rsidRPr="00CC67D8">
              <w:rPr>
                <w:rFonts w:ascii="Times New Roman" w:hAnsi="Times New Roman" w:cs="Times New Roman"/>
                <w:sz w:val="24"/>
                <w:szCs w:val="24"/>
              </w:rPr>
              <w:lastRenderedPageBreak/>
              <w:t>в узгоджену сторонами дату зміни електропостачальника з відповідним внесенням змін до реєстру точок комерційного обліку.</w:t>
            </w:r>
          </w:p>
          <w:p w14:paraId="799479B5" w14:textId="37AE18F1" w:rsidR="00C637F5" w:rsidRPr="00215065" w:rsidRDefault="00C637F5" w:rsidP="00C637F5">
            <w:pPr>
              <w:tabs>
                <w:tab w:val="left" w:pos="4536"/>
                <w:tab w:val="left" w:pos="8364"/>
              </w:tabs>
              <w:ind w:firstLine="22"/>
              <w:jc w:val="both"/>
              <w:rPr>
                <w:rFonts w:ascii="Times New Roman" w:hAnsi="Times New Roman" w:cs="Times New Roman"/>
                <w:sz w:val="24"/>
                <w:szCs w:val="24"/>
              </w:rPr>
            </w:pPr>
            <w:r w:rsidRPr="00D2433F">
              <w:rPr>
                <w:rFonts w:ascii="Times New Roman" w:hAnsi="Times New Roman" w:cs="Times New Roman"/>
                <w:b/>
                <w:bCs/>
                <w:color w:val="0070C0"/>
                <w:sz w:val="24"/>
                <w:szCs w:val="24"/>
              </w:rPr>
              <w:t>Така узгоджена сторонами дата може бути як раніше, так і пізніше строку зміни електропостачальника, встановленого цими Правилами.</w:t>
            </w:r>
          </w:p>
        </w:tc>
        <w:tc>
          <w:tcPr>
            <w:tcW w:w="0" w:type="auto"/>
          </w:tcPr>
          <w:p w14:paraId="500E1DA6" w14:textId="796289B5" w:rsidR="00C637F5" w:rsidRPr="00215065" w:rsidRDefault="00F4457A" w:rsidP="00EE33A4">
            <w:pPr>
              <w:tabs>
                <w:tab w:val="left" w:pos="4536"/>
                <w:tab w:val="left" w:pos="8364"/>
              </w:tabs>
              <w:ind w:firstLine="22"/>
              <w:jc w:val="both"/>
              <w:rPr>
                <w:rFonts w:ascii="Times New Roman" w:hAnsi="Times New Roman" w:cs="Times New Roman"/>
                <w:sz w:val="24"/>
                <w:szCs w:val="24"/>
              </w:rPr>
            </w:pPr>
            <w:r w:rsidRPr="00CC67D8">
              <w:rPr>
                <w:rFonts w:ascii="Times New Roman" w:hAnsi="Times New Roman" w:cs="Times New Roman"/>
                <w:sz w:val="24"/>
                <w:szCs w:val="24"/>
              </w:rPr>
              <w:lastRenderedPageBreak/>
              <w:t>Редакційне уточнення</w:t>
            </w:r>
            <w:r>
              <w:rPr>
                <w:rFonts w:ascii="Times New Roman" w:hAnsi="Times New Roman" w:cs="Times New Roman"/>
                <w:sz w:val="24"/>
                <w:szCs w:val="24"/>
              </w:rPr>
              <w:t xml:space="preserve"> задля усунення протирічь</w:t>
            </w:r>
            <w:r w:rsidRPr="00CC67D8">
              <w:rPr>
                <w:rFonts w:ascii="Times New Roman" w:hAnsi="Times New Roman" w:cs="Times New Roman"/>
                <w:sz w:val="24"/>
                <w:szCs w:val="24"/>
              </w:rPr>
              <w:t>.</w:t>
            </w:r>
          </w:p>
        </w:tc>
        <w:tc>
          <w:tcPr>
            <w:tcW w:w="0" w:type="auto"/>
          </w:tcPr>
          <w:p w14:paraId="11494FF7" w14:textId="56234275" w:rsidR="00D950CE" w:rsidRDefault="00D950CE" w:rsidP="00EE33A4">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Потребує</w:t>
            </w:r>
            <w:r w:rsidR="004D7FDA">
              <w:rPr>
                <w:rFonts w:ascii="Times New Roman" w:hAnsi="Times New Roman" w:cs="Times New Roman"/>
                <w:b/>
                <w:sz w:val="24"/>
                <w:szCs w:val="24"/>
              </w:rPr>
              <w:t>ться</w:t>
            </w:r>
            <w:r>
              <w:rPr>
                <w:rFonts w:ascii="Times New Roman" w:hAnsi="Times New Roman" w:cs="Times New Roman"/>
                <w:b/>
                <w:sz w:val="24"/>
                <w:szCs w:val="24"/>
              </w:rPr>
              <w:t xml:space="preserve"> обговорення </w:t>
            </w:r>
          </w:p>
          <w:p w14:paraId="48943DC0" w14:textId="4473AB3B" w:rsidR="00C637F5" w:rsidRPr="00215065" w:rsidRDefault="00D709B5" w:rsidP="00EE33A4">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В частині відповідності нормам ЗУ Про ринок</w:t>
            </w:r>
            <w:r w:rsidR="003E1284">
              <w:rPr>
                <w:rFonts w:ascii="Times New Roman" w:hAnsi="Times New Roman" w:cs="Times New Roman"/>
                <w:sz w:val="24"/>
                <w:szCs w:val="24"/>
              </w:rPr>
              <w:t xml:space="preserve"> електричної енергії</w:t>
            </w:r>
            <w:r>
              <w:rPr>
                <w:rFonts w:ascii="Times New Roman" w:hAnsi="Times New Roman" w:cs="Times New Roman"/>
                <w:sz w:val="24"/>
                <w:szCs w:val="24"/>
              </w:rPr>
              <w:t xml:space="preserve">, </w:t>
            </w:r>
            <w:r w:rsidR="005D6F96">
              <w:rPr>
                <w:rFonts w:ascii="Times New Roman" w:hAnsi="Times New Roman" w:cs="Times New Roman"/>
                <w:sz w:val="24"/>
                <w:szCs w:val="24"/>
              </w:rPr>
              <w:t>щодо переведення споживачів в строк не більше 21 дня</w:t>
            </w:r>
          </w:p>
        </w:tc>
      </w:tr>
      <w:tr w:rsidR="00F4457A" w:rsidRPr="00215065" w14:paraId="1CA368ED" w14:textId="77777777" w:rsidTr="009C2C82">
        <w:trPr>
          <w:trHeight w:val="429"/>
        </w:trPr>
        <w:tc>
          <w:tcPr>
            <w:tcW w:w="0" w:type="auto"/>
            <w:gridSpan w:val="4"/>
          </w:tcPr>
          <w:p w14:paraId="378FA46B" w14:textId="1E8A6012" w:rsidR="00F4457A" w:rsidRPr="00215065" w:rsidRDefault="00F4457A" w:rsidP="00F4457A">
            <w:pPr>
              <w:tabs>
                <w:tab w:val="left" w:pos="4536"/>
                <w:tab w:val="left" w:pos="8364"/>
              </w:tabs>
              <w:ind w:firstLine="22"/>
              <w:jc w:val="center"/>
              <w:rPr>
                <w:rFonts w:ascii="Times New Roman" w:hAnsi="Times New Roman" w:cs="Times New Roman"/>
                <w:b/>
                <w:sz w:val="24"/>
                <w:szCs w:val="24"/>
              </w:rPr>
            </w:pPr>
            <w:r w:rsidRPr="002E636B">
              <w:rPr>
                <w:rFonts w:ascii="Times New Roman" w:hAnsi="Times New Roman" w:cs="Times New Roman"/>
                <w:b/>
                <w:sz w:val="24"/>
                <w:szCs w:val="24"/>
              </w:rPr>
              <w:t>V. Права, обов'язки та відповідальність учасників роздрібного ринку</w:t>
            </w:r>
          </w:p>
        </w:tc>
      </w:tr>
      <w:tr w:rsidR="00F4457A" w:rsidRPr="00215065" w14:paraId="1E8CE0E3" w14:textId="77777777" w:rsidTr="009C2C82">
        <w:trPr>
          <w:trHeight w:val="411"/>
        </w:trPr>
        <w:tc>
          <w:tcPr>
            <w:tcW w:w="0" w:type="auto"/>
            <w:gridSpan w:val="4"/>
          </w:tcPr>
          <w:p w14:paraId="008C39AA" w14:textId="3D9450CE" w:rsidR="00F4457A" w:rsidRPr="00215065" w:rsidRDefault="00F4457A" w:rsidP="00F4457A">
            <w:pPr>
              <w:tabs>
                <w:tab w:val="left" w:pos="4536"/>
                <w:tab w:val="left" w:pos="8364"/>
              </w:tabs>
              <w:ind w:firstLine="22"/>
              <w:jc w:val="center"/>
              <w:rPr>
                <w:rFonts w:ascii="Times New Roman" w:hAnsi="Times New Roman" w:cs="Times New Roman"/>
                <w:b/>
                <w:sz w:val="24"/>
                <w:szCs w:val="24"/>
              </w:rPr>
            </w:pPr>
            <w:r w:rsidRPr="002E636B">
              <w:rPr>
                <w:rFonts w:ascii="Times New Roman" w:hAnsi="Times New Roman" w:cs="Times New Roman"/>
                <w:b/>
                <w:sz w:val="24"/>
                <w:szCs w:val="24"/>
              </w:rPr>
              <w:t>5.1. Права, обов'язки та відповідальність оператора системи</w:t>
            </w:r>
          </w:p>
        </w:tc>
      </w:tr>
      <w:tr w:rsidR="000E3923" w:rsidRPr="00215065" w14:paraId="3FC6D95C" w14:textId="77777777" w:rsidTr="009C2C82">
        <w:trPr>
          <w:trHeight w:val="966"/>
        </w:trPr>
        <w:tc>
          <w:tcPr>
            <w:tcW w:w="0" w:type="auto"/>
            <w:vMerge w:val="restart"/>
          </w:tcPr>
          <w:p w14:paraId="7E1A44C5" w14:textId="77777777" w:rsidR="000E3923" w:rsidRDefault="000E3923" w:rsidP="000E3923">
            <w:pPr>
              <w:jc w:val="both"/>
              <w:rPr>
                <w:rFonts w:ascii="Times New Roman" w:hAnsi="Times New Roman" w:cs="Times New Roman"/>
                <w:sz w:val="24"/>
                <w:szCs w:val="24"/>
              </w:rPr>
            </w:pPr>
            <w:r w:rsidRPr="002E636B">
              <w:rPr>
                <w:rFonts w:ascii="Times New Roman" w:hAnsi="Times New Roman" w:cs="Times New Roman"/>
                <w:sz w:val="24"/>
                <w:szCs w:val="24"/>
              </w:rPr>
              <w:t>5.1.2. Оператор системи зобов'язаний:</w:t>
            </w:r>
          </w:p>
          <w:p w14:paraId="50CD2730" w14:textId="77777777" w:rsidR="000E3923" w:rsidRDefault="000E3923" w:rsidP="000E3923">
            <w:pPr>
              <w:jc w:val="both"/>
              <w:rPr>
                <w:rFonts w:ascii="Times New Roman" w:hAnsi="Times New Roman" w:cs="Times New Roman"/>
                <w:sz w:val="24"/>
                <w:szCs w:val="24"/>
              </w:rPr>
            </w:pPr>
            <w:r>
              <w:rPr>
                <w:rFonts w:ascii="Times New Roman" w:hAnsi="Times New Roman" w:cs="Times New Roman"/>
                <w:sz w:val="24"/>
                <w:szCs w:val="24"/>
              </w:rPr>
              <w:t>……;</w:t>
            </w:r>
          </w:p>
          <w:p w14:paraId="23203ED1" w14:textId="4FC7B1D9" w:rsidR="000E3923" w:rsidRPr="00815524" w:rsidRDefault="000E3923" w:rsidP="000E3923">
            <w:pPr>
              <w:tabs>
                <w:tab w:val="left" w:pos="4536"/>
                <w:tab w:val="left" w:pos="8364"/>
              </w:tabs>
              <w:ind w:firstLine="743"/>
              <w:jc w:val="both"/>
              <w:rPr>
                <w:rFonts w:ascii="Times New Roman" w:hAnsi="Times New Roman" w:cs="Times New Roman"/>
                <w:b/>
                <w:sz w:val="24"/>
                <w:szCs w:val="24"/>
              </w:rPr>
            </w:pPr>
            <w:bookmarkStart w:id="6" w:name="_Hlk106138912"/>
            <w:r w:rsidRPr="00815524">
              <w:rPr>
                <w:rFonts w:ascii="Times New Roman" w:hAnsi="Times New Roman" w:cs="Times New Roman"/>
                <w:b/>
                <w:color w:val="7030A0"/>
                <w:sz w:val="24"/>
                <w:szCs w:val="24"/>
              </w:rPr>
              <w:t xml:space="preserve">33) </w:t>
            </w:r>
            <w:r w:rsidR="006C64D6" w:rsidRPr="00815524">
              <w:rPr>
                <w:rFonts w:ascii="Times New Roman" w:hAnsi="Times New Roman" w:cs="Times New Roman"/>
                <w:b/>
                <w:color w:val="7030A0"/>
                <w:sz w:val="24"/>
                <w:szCs w:val="24"/>
              </w:rPr>
              <w:t>вести на електронних програмних платформах реєстри, відповідно до цих Правил</w:t>
            </w:r>
            <w:r w:rsidRPr="00815524">
              <w:rPr>
                <w:rFonts w:ascii="Times New Roman" w:hAnsi="Times New Roman" w:cs="Times New Roman"/>
                <w:b/>
                <w:color w:val="7030A0"/>
                <w:sz w:val="24"/>
                <w:szCs w:val="24"/>
              </w:rPr>
              <w:t>.</w:t>
            </w:r>
            <w:bookmarkEnd w:id="6"/>
          </w:p>
        </w:tc>
        <w:tc>
          <w:tcPr>
            <w:tcW w:w="0" w:type="auto"/>
          </w:tcPr>
          <w:p w14:paraId="71CC2A75" w14:textId="40ED2B28" w:rsidR="000E3923" w:rsidRPr="000E3923" w:rsidRDefault="000E3923" w:rsidP="000E3923">
            <w:pPr>
              <w:tabs>
                <w:tab w:val="left" w:pos="4536"/>
                <w:tab w:val="left" w:pos="8364"/>
              </w:tabs>
              <w:ind w:firstLine="22"/>
              <w:jc w:val="both"/>
              <w:rPr>
                <w:rFonts w:ascii="Times New Roman" w:hAnsi="Times New Roman" w:cs="Times New Roman"/>
                <w:b/>
                <w:sz w:val="24"/>
                <w:szCs w:val="24"/>
              </w:rPr>
            </w:pPr>
            <w:r w:rsidRPr="000E3923">
              <w:rPr>
                <w:rFonts w:ascii="Times New Roman" w:hAnsi="Times New Roman" w:cs="Times New Roman"/>
                <w:b/>
                <w:sz w:val="24"/>
                <w:szCs w:val="24"/>
              </w:rPr>
              <w:t>АТ «Дніпровські електричні мережі»</w:t>
            </w:r>
          </w:p>
          <w:p w14:paraId="2D1E4508" w14:textId="77777777" w:rsidR="000E3923" w:rsidRDefault="000E3923" w:rsidP="000E3923">
            <w:pPr>
              <w:jc w:val="both"/>
              <w:rPr>
                <w:rFonts w:ascii="Times New Roman" w:hAnsi="Times New Roman" w:cs="Times New Roman"/>
                <w:sz w:val="24"/>
                <w:szCs w:val="24"/>
              </w:rPr>
            </w:pPr>
          </w:p>
          <w:p w14:paraId="63C0045C" w14:textId="7E44B69B" w:rsidR="000E3923" w:rsidRDefault="000E3923" w:rsidP="000E3923">
            <w:pPr>
              <w:jc w:val="both"/>
              <w:rPr>
                <w:rFonts w:ascii="Times New Roman" w:hAnsi="Times New Roman" w:cs="Times New Roman"/>
                <w:sz w:val="24"/>
                <w:szCs w:val="24"/>
              </w:rPr>
            </w:pPr>
            <w:r w:rsidRPr="002E636B">
              <w:rPr>
                <w:rFonts w:ascii="Times New Roman" w:hAnsi="Times New Roman" w:cs="Times New Roman"/>
                <w:sz w:val="24"/>
                <w:szCs w:val="24"/>
              </w:rPr>
              <w:t>5.1.2. Оператор системи зобов'язаний:</w:t>
            </w:r>
          </w:p>
          <w:p w14:paraId="58743C93" w14:textId="77777777" w:rsidR="000E3923" w:rsidRDefault="000E3923" w:rsidP="000E3923">
            <w:pPr>
              <w:jc w:val="both"/>
              <w:rPr>
                <w:rFonts w:ascii="Times New Roman" w:hAnsi="Times New Roman" w:cs="Times New Roman"/>
                <w:sz w:val="24"/>
                <w:szCs w:val="24"/>
              </w:rPr>
            </w:pPr>
            <w:r>
              <w:rPr>
                <w:rFonts w:ascii="Times New Roman" w:hAnsi="Times New Roman" w:cs="Times New Roman"/>
                <w:sz w:val="24"/>
                <w:szCs w:val="24"/>
              </w:rPr>
              <w:t>……;</w:t>
            </w:r>
          </w:p>
          <w:p w14:paraId="659D6A08" w14:textId="77777777" w:rsidR="000E3923" w:rsidRPr="000E3923" w:rsidRDefault="000E3923" w:rsidP="000E3923">
            <w:pPr>
              <w:tabs>
                <w:tab w:val="left" w:pos="4536"/>
                <w:tab w:val="left" w:pos="8364"/>
              </w:tabs>
              <w:ind w:firstLine="22"/>
              <w:jc w:val="both"/>
              <w:rPr>
                <w:rFonts w:ascii="Times New Roman" w:hAnsi="Times New Roman" w:cs="Times New Roman"/>
                <w:color w:val="FF0000"/>
                <w:sz w:val="24"/>
                <w:szCs w:val="24"/>
              </w:rPr>
            </w:pPr>
          </w:p>
          <w:p w14:paraId="2716A7A7" w14:textId="18BBA596" w:rsidR="000E3923" w:rsidRPr="000E3923" w:rsidRDefault="000E3923" w:rsidP="000E3923">
            <w:pPr>
              <w:tabs>
                <w:tab w:val="left" w:pos="4536"/>
                <w:tab w:val="left" w:pos="8364"/>
              </w:tabs>
              <w:ind w:firstLine="22"/>
              <w:jc w:val="both"/>
              <w:rPr>
                <w:rFonts w:ascii="Times New Roman" w:hAnsi="Times New Roman" w:cs="Times New Roman"/>
                <w:sz w:val="24"/>
                <w:szCs w:val="24"/>
              </w:rPr>
            </w:pPr>
            <w:r w:rsidRPr="00D2433F">
              <w:rPr>
                <w:rFonts w:ascii="Times New Roman" w:hAnsi="Times New Roman" w:cs="Times New Roman"/>
                <w:b/>
                <w:color w:val="7030A0"/>
                <w:sz w:val="24"/>
                <w:szCs w:val="24"/>
              </w:rPr>
              <w:t>33) вести</w:t>
            </w:r>
            <w:r w:rsidRPr="00D2433F">
              <w:rPr>
                <w:rFonts w:ascii="Times New Roman" w:hAnsi="Times New Roman" w:cs="Times New Roman"/>
                <w:color w:val="7030A0"/>
                <w:sz w:val="24"/>
                <w:szCs w:val="24"/>
              </w:rPr>
              <w:t xml:space="preserve"> </w:t>
            </w:r>
            <w:r w:rsidRPr="00D2433F">
              <w:rPr>
                <w:rFonts w:ascii="Times New Roman" w:hAnsi="Times New Roman" w:cs="Times New Roman"/>
                <w:b/>
                <w:color w:val="0070C0"/>
                <w:sz w:val="24"/>
                <w:szCs w:val="24"/>
              </w:rPr>
              <w:t>в електронному вигляді</w:t>
            </w:r>
            <w:r w:rsidRPr="00D2433F">
              <w:rPr>
                <w:rFonts w:ascii="Times New Roman" w:hAnsi="Times New Roman" w:cs="Times New Roman"/>
                <w:color w:val="0070C0"/>
                <w:sz w:val="24"/>
                <w:szCs w:val="24"/>
              </w:rPr>
              <w:t xml:space="preserve"> </w:t>
            </w:r>
            <w:r w:rsidRPr="00D2433F">
              <w:rPr>
                <w:rFonts w:ascii="Times New Roman" w:hAnsi="Times New Roman" w:cs="Times New Roman"/>
                <w:b/>
                <w:color w:val="7030A0"/>
                <w:sz w:val="24"/>
                <w:szCs w:val="24"/>
              </w:rPr>
              <w:t>реєстри, які оператор системи розподілу веде відповідно до цих Правил.</w:t>
            </w:r>
          </w:p>
        </w:tc>
        <w:tc>
          <w:tcPr>
            <w:tcW w:w="0" w:type="auto"/>
          </w:tcPr>
          <w:p w14:paraId="2B2A6F56" w14:textId="433D1707" w:rsidR="000E3923" w:rsidRPr="000E3923" w:rsidRDefault="000E3923" w:rsidP="000E3923">
            <w:pPr>
              <w:tabs>
                <w:tab w:val="left" w:pos="4536"/>
                <w:tab w:val="left" w:pos="8364"/>
              </w:tabs>
              <w:ind w:firstLine="22"/>
              <w:jc w:val="both"/>
              <w:rPr>
                <w:rFonts w:ascii="Times New Roman" w:hAnsi="Times New Roman" w:cs="Times New Roman"/>
                <w:sz w:val="24"/>
                <w:szCs w:val="24"/>
              </w:rPr>
            </w:pPr>
            <w:r w:rsidRPr="000E3923">
              <w:rPr>
                <w:rFonts w:ascii="Times New Roman" w:hAnsi="Times New Roman" w:cs="Times New Roman"/>
                <w:sz w:val="24"/>
                <w:szCs w:val="24"/>
              </w:rPr>
              <w:t>Необхідне уточнення щодо термінів зміни електропостачальника</w:t>
            </w:r>
          </w:p>
        </w:tc>
        <w:tc>
          <w:tcPr>
            <w:tcW w:w="0" w:type="auto"/>
          </w:tcPr>
          <w:p w14:paraId="167B2574" w14:textId="7CB0A75D" w:rsidR="000E3923" w:rsidRDefault="003E1284" w:rsidP="000E3923">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Потребує</w:t>
            </w:r>
            <w:r w:rsidR="004D7FDA">
              <w:rPr>
                <w:rFonts w:ascii="Times New Roman" w:hAnsi="Times New Roman" w:cs="Times New Roman"/>
                <w:b/>
                <w:sz w:val="24"/>
                <w:szCs w:val="24"/>
              </w:rPr>
              <w:t>ться</w:t>
            </w:r>
            <w:r>
              <w:rPr>
                <w:rFonts w:ascii="Times New Roman" w:hAnsi="Times New Roman" w:cs="Times New Roman"/>
                <w:b/>
                <w:sz w:val="24"/>
                <w:szCs w:val="24"/>
              </w:rPr>
              <w:t xml:space="preserve"> обговорення</w:t>
            </w:r>
          </w:p>
          <w:p w14:paraId="6DC87F41" w14:textId="7EC2E940" w:rsidR="003E1284" w:rsidRPr="00215065" w:rsidRDefault="003E1284" w:rsidP="000E3923">
            <w:pPr>
              <w:tabs>
                <w:tab w:val="left" w:pos="4536"/>
                <w:tab w:val="left" w:pos="8364"/>
              </w:tabs>
              <w:ind w:firstLine="22"/>
              <w:jc w:val="both"/>
              <w:rPr>
                <w:rFonts w:ascii="Times New Roman" w:hAnsi="Times New Roman" w:cs="Times New Roman"/>
                <w:sz w:val="24"/>
                <w:szCs w:val="24"/>
              </w:rPr>
            </w:pPr>
          </w:p>
        </w:tc>
      </w:tr>
      <w:tr w:rsidR="000E3923" w:rsidRPr="00215065" w14:paraId="3CCF4BC2" w14:textId="77777777" w:rsidTr="009C2C82">
        <w:trPr>
          <w:trHeight w:val="486"/>
        </w:trPr>
        <w:tc>
          <w:tcPr>
            <w:tcW w:w="0" w:type="auto"/>
            <w:vMerge/>
          </w:tcPr>
          <w:p w14:paraId="4A53D1B3" w14:textId="77777777" w:rsidR="000E3923" w:rsidRPr="002E636B" w:rsidRDefault="000E3923" w:rsidP="000E3923">
            <w:pPr>
              <w:jc w:val="both"/>
              <w:rPr>
                <w:rFonts w:ascii="Times New Roman" w:hAnsi="Times New Roman" w:cs="Times New Roman"/>
                <w:sz w:val="24"/>
                <w:szCs w:val="24"/>
              </w:rPr>
            </w:pPr>
          </w:p>
        </w:tc>
        <w:tc>
          <w:tcPr>
            <w:tcW w:w="0" w:type="auto"/>
          </w:tcPr>
          <w:p w14:paraId="6AFE25A8" w14:textId="32F79265" w:rsidR="000E3923" w:rsidRDefault="000E3923" w:rsidP="000E3923">
            <w:pPr>
              <w:tabs>
                <w:tab w:val="left" w:pos="4536"/>
                <w:tab w:val="left" w:pos="8364"/>
              </w:tabs>
              <w:ind w:firstLine="22"/>
              <w:jc w:val="both"/>
              <w:rPr>
                <w:rFonts w:ascii="Times New Roman" w:hAnsi="Times New Roman" w:cs="Times New Roman"/>
                <w:b/>
                <w:sz w:val="24"/>
                <w:szCs w:val="24"/>
              </w:rPr>
            </w:pPr>
            <w:r w:rsidRPr="000E3923">
              <w:rPr>
                <w:rFonts w:ascii="Times New Roman" w:hAnsi="Times New Roman" w:cs="Times New Roman"/>
                <w:b/>
                <w:sz w:val="24"/>
                <w:szCs w:val="24"/>
              </w:rPr>
              <w:t>НЕК УКРЕНЕРГО</w:t>
            </w:r>
          </w:p>
          <w:p w14:paraId="5EB809FA" w14:textId="55639B21" w:rsidR="000E3923" w:rsidRDefault="000E3923" w:rsidP="000E3923">
            <w:pPr>
              <w:tabs>
                <w:tab w:val="left" w:pos="4536"/>
                <w:tab w:val="left" w:pos="8364"/>
              </w:tabs>
              <w:ind w:firstLine="22"/>
              <w:jc w:val="both"/>
              <w:rPr>
                <w:rFonts w:ascii="Times New Roman" w:hAnsi="Times New Roman" w:cs="Times New Roman"/>
                <w:b/>
                <w:sz w:val="24"/>
                <w:szCs w:val="24"/>
              </w:rPr>
            </w:pPr>
          </w:p>
          <w:p w14:paraId="71DDC106" w14:textId="77777777" w:rsidR="000E3923" w:rsidRPr="00ED15F5" w:rsidRDefault="000E3923" w:rsidP="000E3923">
            <w:pPr>
              <w:jc w:val="both"/>
              <w:rPr>
                <w:rFonts w:ascii="Times New Roman" w:hAnsi="Times New Roman" w:cs="Times New Roman"/>
                <w:sz w:val="24"/>
                <w:szCs w:val="24"/>
              </w:rPr>
            </w:pPr>
            <w:r w:rsidRPr="00ED15F5">
              <w:rPr>
                <w:rFonts w:ascii="Times New Roman" w:hAnsi="Times New Roman" w:cs="Times New Roman"/>
                <w:sz w:val="24"/>
                <w:szCs w:val="24"/>
              </w:rPr>
              <w:t>5.1.2. Оператор системи зобов'язаний:</w:t>
            </w:r>
          </w:p>
          <w:p w14:paraId="6342EAA7" w14:textId="77777777" w:rsidR="000E3923" w:rsidRPr="00ED15F5" w:rsidRDefault="000E3923" w:rsidP="000E3923">
            <w:pPr>
              <w:jc w:val="both"/>
              <w:rPr>
                <w:rFonts w:ascii="Times New Roman" w:hAnsi="Times New Roman" w:cs="Times New Roman"/>
                <w:sz w:val="24"/>
                <w:szCs w:val="24"/>
              </w:rPr>
            </w:pPr>
            <w:r w:rsidRPr="00ED15F5">
              <w:rPr>
                <w:rFonts w:ascii="Times New Roman" w:hAnsi="Times New Roman" w:cs="Times New Roman"/>
                <w:sz w:val="24"/>
                <w:szCs w:val="24"/>
              </w:rPr>
              <w:t>……;</w:t>
            </w:r>
          </w:p>
          <w:p w14:paraId="69431CA0" w14:textId="19310307" w:rsidR="000E3923" w:rsidRPr="00D2433F" w:rsidRDefault="000E3923" w:rsidP="000E3923">
            <w:pPr>
              <w:tabs>
                <w:tab w:val="left" w:pos="4536"/>
                <w:tab w:val="left" w:pos="8364"/>
              </w:tabs>
              <w:ind w:firstLine="22"/>
              <w:jc w:val="both"/>
              <w:rPr>
                <w:rFonts w:ascii="Times New Roman" w:hAnsi="Times New Roman" w:cs="Times New Roman"/>
                <w:b/>
                <w:color w:val="0070C0"/>
                <w:sz w:val="24"/>
                <w:szCs w:val="24"/>
              </w:rPr>
            </w:pPr>
            <w:r w:rsidRPr="00D2433F">
              <w:rPr>
                <w:rFonts w:ascii="Times New Roman" w:hAnsi="Times New Roman" w:cs="Times New Roman"/>
                <w:b/>
                <w:color w:val="7030A0"/>
                <w:sz w:val="24"/>
                <w:szCs w:val="24"/>
              </w:rPr>
              <w:t xml:space="preserve">33) вести на електронних </w:t>
            </w:r>
            <w:r w:rsidRPr="00D2433F">
              <w:rPr>
                <w:rFonts w:ascii="Times New Roman" w:hAnsi="Times New Roman" w:cs="Times New Roman"/>
                <w:b/>
                <w:strike/>
                <w:color w:val="0070C0"/>
                <w:sz w:val="24"/>
                <w:szCs w:val="24"/>
              </w:rPr>
              <w:t>програмних</w:t>
            </w:r>
            <w:r w:rsidRPr="00ED15F5">
              <w:rPr>
                <w:rFonts w:ascii="Times New Roman" w:hAnsi="Times New Roman" w:cs="Times New Roman"/>
                <w:color w:val="FF0000"/>
                <w:sz w:val="24"/>
                <w:szCs w:val="24"/>
              </w:rPr>
              <w:t xml:space="preserve"> </w:t>
            </w:r>
            <w:r w:rsidRPr="00D2433F">
              <w:rPr>
                <w:rFonts w:ascii="Times New Roman" w:hAnsi="Times New Roman" w:cs="Times New Roman"/>
                <w:b/>
                <w:color w:val="7030A0"/>
                <w:sz w:val="24"/>
                <w:szCs w:val="24"/>
              </w:rPr>
              <w:t>платформах</w:t>
            </w:r>
            <w:r w:rsidRPr="00D2433F">
              <w:rPr>
                <w:rFonts w:ascii="Times New Roman" w:hAnsi="Times New Roman" w:cs="Times New Roman"/>
                <w:b/>
                <w:strike/>
                <w:color w:val="7030A0"/>
                <w:sz w:val="24"/>
                <w:szCs w:val="24"/>
              </w:rPr>
              <w:t>,</w:t>
            </w:r>
            <w:r w:rsidRPr="00D2433F">
              <w:rPr>
                <w:rFonts w:ascii="Times New Roman" w:hAnsi="Times New Roman" w:cs="Times New Roman"/>
                <w:b/>
                <w:color w:val="7030A0"/>
                <w:sz w:val="24"/>
                <w:szCs w:val="24"/>
              </w:rPr>
              <w:t xml:space="preserve"> реєстри, які оператор системи</w:t>
            </w:r>
            <w:r w:rsidRPr="00ED15F5">
              <w:rPr>
                <w:rFonts w:ascii="Times New Roman" w:hAnsi="Times New Roman" w:cs="Times New Roman"/>
                <w:color w:val="FF0000"/>
                <w:sz w:val="24"/>
                <w:szCs w:val="24"/>
              </w:rPr>
              <w:t xml:space="preserve"> </w:t>
            </w:r>
            <w:r w:rsidRPr="00D2433F">
              <w:rPr>
                <w:rFonts w:ascii="Times New Roman" w:hAnsi="Times New Roman" w:cs="Times New Roman"/>
                <w:b/>
                <w:strike/>
                <w:color w:val="0070C0"/>
                <w:sz w:val="24"/>
                <w:szCs w:val="24"/>
              </w:rPr>
              <w:t>розподілу</w:t>
            </w:r>
            <w:r w:rsidRPr="00ED15F5">
              <w:rPr>
                <w:rFonts w:ascii="Times New Roman" w:hAnsi="Times New Roman" w:cs="Times New Roman"/>
                <w:color w:val="FF0000"/>
                <w:sz w:val="24"/>
                <w:szCs w:val="24"/>
              </w:rPr>
              <w:t xml:space="preserve"> </w:t>
            </w:r>
            <w:r w:rsidRPr="00D2433F">
              <w:rPr>
                <w:rFonts w:ascii="Times New Roman" w:hAnsi="Times New Roman" w:cs="Times New Roman"/>
                <w:b/>
                <w:color w:val="7030A0"/>
                <w:sz w:val="24"/>
                <w:szCs w:val="24"/>
              </w:rPr>
              <w:t xml:space="preserve">веде відповідно до цих Правил </w:t>
            </w:r>
            <w:r w:rsidRPr="00D2433F">
              <w:rPr>
                <w:rFonts w:ascii="Times New Roman" w:hAnsi="Times New Roman" w:cs="Times New Roman"/>
                <w:b/>
                <w:color w:val="0070C0"/>
                <w:sz w:val="24"/>
                <w:szCs w:val="24"/>
              </w:rPr>
              <w:t>та інших нормативно-правових актів, що регулюють функціонування ринку електричної енергії</w:t>
            </w:r>
            <w:r w:rsidRPr="00D2433F">
              <w:rPr>
                <w:rFonts w:ascii="Times New Roman" w:hAnsi="Times New Roman" w:cs="Times New Roman"/>
                <w:color w:val="0070C0"/>
                <w:sz w:val="24"/>
                <w:szCs w:val="24"/>
              </w:rPr>
              <w:t>.</w:t>
            </w:r>
          </w:p>
          <w:p w14:paraId="0CA0A542" w14:textId="4EECBC3C" w:rsidR="000E3923" w:rsidRPr="000E3923" w:rsidRDefault="000E3923" w:rsidP="000E3923">
            <w:pPr>
              <w:tabs>
                <w:tab w:val="left" w:pos="4536"/>
                <w:tab w:val="left" w:pos="8364"/>
              </w:tabs>
              <w:ind w:firstLine="22"/>
              <w:jc w:val="both"/>
              <w:rPr>
                <w:rFonts w:ascii="Times New Roman" w:hAnsi="Times New Roman" w:cs="Times New Roman"/>
                <w:b/>
                <w:sz w:val="24"/>
                <w:szCs w:val="24"/>
              </w:rPr>
            </w:pPr>
          </w:p>
        </w:tc>
        <w:tc>
          <w:tcPr>
            <w:tcW w:w="0" w:type="auto"/>
          </w:tcPr>
          <w:p w14:paraId="09F097AB" w14:textId="659D3023" w:rsidR="000E3923" w:rsidRPr="000E3923" w:rsidRDefault="000E3923" w:rsidP="000E3923">
            <w:pPr>
              <w:tabs>
                <w:tab w:val="left" w:pos="4536"/>
                <w:tab w:val="left" w:pos="8364"/>
              </w:tabs>
              <w:ind w:firstLine="22"/>
              <w:jc w:val="both"/>
              <w:rPr>
                <w:rFonts w:ascii="Times New Roman" w:hAnsi="Times New Roman" w:cs="Times New Roman"/>
                <w:sz w:val="24"/>
                <w:szCs w:val="24"/>
              </w:rPr>
            </w:pPr>
            <w:r w:rsidRPr="000E3923">
              <w:rPr>
                <w:rFonts w:ascii="Times New Roman" w:hAnsi="Times New Roman" w:cs="Times New Roman"/>
                <w:iCs/>
                <w:sz w:val="24"/>
                <w:szCs w:val="24"/>
              </w:rPr>
              <w:t>Уточнення зобов’язання вести інші реєстри, які передбачені, зокрема, Кодексом комерційного обліку.</w:t>
            </w:r>
          </w:p>
        </w:tc>
        <w:tc>
          <w:tcPr>
            <w:tcW w:w="0" w:type="auto"/>
          </w:tcPr>
          <w:p w14:paraId="44BB936A" w14:textId="5B1C88F7" w:rsidR="000E3923" w:rsidRPr="00074FBC" w:rsidRDefault="003E1284" w:rsidP="000E3923">
            <w:pPr>
              <w:tabs>
                <w:tab w:val="left" w:pos="4536"/>
                <w:tab w:val="left" w:pos="8364"/>
              </w:tabs>
              <w:ind w:firstLine="22"/>
              <w:jc w:val="both"/>
              <w:rPr>
                <w:rFonts w:ascii="Times New Roman" w:hAnsi="Times New Roman" w:cs="Times New Roman"/>
                <w:b/>
                <w:sz w:val="24"/>
                <w:szCs w:val="24"/>
              </w:rPr>
            </w:pPr>
            <w:r w:rsidRPr="00074FBC">
              <w:rPr>
                <w:rFonts w:ascii="Times New Roman" w:hAnsi="Times New Roman" w:cs="Times New Roman"/>
                <w:b/>
                <w:sz w:val="24"/>
                <w:szCs w:val="24"/>
              </w:rPr>
              <w:t xml:space="preserve">Попередньо </w:t>
            </w:r>
            <w:r w:rsidR="004D7FDA">
              <w:rPr>
                <w:rFonts w:ascii="Times New Roman" w:hAnsi="Times New Roman" w:cs="Times New Roman"/>
                <w:b/>
                <w:sz w:val="24"/>
                <w:szCs w:val="24"/>
              </w:rPr>
              <w:t>врахувати</w:t>
            </w:r>
            <w:r w:rsidR="00074FBC" w:rsidRPr="00074FBC">
              <w:rPr>
                <w:rFonts w:ascii="Times New Roman" w:hAnsi="Times New Roman" w:cs="Times New Roman"/>
                <w:b/>
                <w:sz w:val="24"/>
                <w:szCs w:val="24"/>
              </w:rPr>
              <w:t xml:space="preserve"> в редакції:</w:t>
            </w:r>
          </w:p>
          <w:p w14:paraId="6B1322E5" w14:textId="77777777" w:rsidR="00831C81" w:rsidRPr="00ED15F5" w:rsidRDefault="00831C81" w:rsidP="00831C81">
            <w:pPr>
              <w:jc w:val="both"/>
              <w:rPr>
                <w:rFonts w:ascii="Times New Roman" w:hAnsi="Times New Roman" w:cs="Times New Roman"/>
                <w:sz w:val="24"/>
                <w:szCs w:val="24"/>
              </w:rPr>
            </w:pPr>
            <w:r w:rsidRPr="00ED15F5">
              <w:rPr>
                <w:rFonts w:ascii="Times New Roman" w:hAnsi="Times New Roman" w:cs="Times New Roman"/>
                <w:sz w:val="24"/>
                <w:szCs w:val="24"/>
              </w:rPr>
              <w:t>5.1.2. Оператор системи зобов'язаний:</w:t>
            </w:r>
          </w:p>
          <w:p w14:paraId="582E9FC7" w14:textId="77777777" w:rsidR="00831C81" w:rsidRPr="00ED15F5" w:rsidRDefault="00831C81" w:rsidP="00831C81">
            <w:pPr>
              <w:jc w:val="both"/>
              <w:rPr>
                <w:rFonts w:ascii="Times New Roman" w:hAnsi="Times New Roman" w:cs="Times New Roman"/>
                <w:sz w:val="24"/>
                <w:szCs w:val="24"/>
              </w:rPr>
            </w:pPr>
            <w:r w:rsidRPr="00ED15F5">
              <w:rPr>
                <w:rFonts w:ascii="Times New Roman" w:hAnsi="Times New Roman" w:cs="Times New Roman"/>
                <w:sz w:val="24"/>
                <w:szCs w:val="24"/>
              </w:rPr>
              <w:t>……;</w:t>
            </w:r>
          </w:p>
          <w:p w14:paraId="0FB48769" w14:textId="142A4B03" w:rsidR="00831C81" w:rsidRPr="0081354B" w:rsidRDefault="00831C81" w:rsidP="00831C81">
            <w:pPr>
              <w:tabs>
                <w:tab w:val="left" w:pos="4536"/>
                <w:tab w:val="left" w:pos="8364"/>
              </w:tabs>
              <w:ind w:firstLine="22"/>
              <w:jc w:val="both"/>
              <w:rPr>
                <w:rFonts w:ascii="Times New Roman" w:hAnsi="Times New Roman" w:cs="Times New Roman"/>
                <w:b/>
                <w:color w:val="00B050"/>
                <w:sz w:val="24"/>
                <w:szCs w:val="24"/>
              </w:rPr>
            </w:pPr>
            <w:r w:rsidRPr="0081354B">
              <w:rPr>
                <w:rFonts w:ascii="Times New Roman" w:hAnsi="Times New Roman" w:cs="Times New Roman"/>
                <w:color w:val="00B050"/>
                <w:sz w:val="24"/>
                <w:szCs w:val="24"/>
              </w:rPr>
              <w:t>33) вести на електронних платформах, реєстри</w:t>
            </w:r>
            <w:r w:rsidRPr="0081354B">
              <w:rPr>
                <w:rFonts w:ascii="Times New Roman" w:hAnsi="Times New Roman" w:cs="Times New Roman"/>
                <w:b/>
                <w:color w:val="00B050"/>
                <w:sz w:val="24"/>
                <w:szCs w:val="24"/>
              </w:rPr>
              <w:t>,</w:t>
            </w:r>
            <w:r w:rsidRPr="0081354B">
              <w:rPr>
                <w:rFonts w:ascii="Times New Roman" w:hAnsi="Times New Roman" w:cs="Times New Roman"/>
                <w:color w:val="00B050"/>
                <w:sz w:val="24"/>
                <w:szCs w:val="24"/>
              </w:rPr>
              <w:t xml:space="preserve"> які оператор системи веде відповідно до цих Правил </w:t>
            </w:r>
            <w:r w:rsidRPr="0081354B">
              <w:rPr>
                <w:rFonts w:ascii="Times New Roman" w:hAnsi="Times New Roman" w:cs="Times New Roman"/>
                <w:b/>
                <w:color w:val="00B050"/>
                <w:sz w:val="24"/>
                <w:szCs w:val="24"/>
              </w:rPr>
              <w:t>та інших нормативно-правових актів, що регулюють функціонування ринку електричної енергії</w:t>
            </w:r>
            <w:r w:rsidRPr="0081354B">
              <w:rPr>
                <w:rFonts w:ascii="Times New Roman" w:hAnsi="Times New Roman" w:cs="Times New Roman"/>
                <w:color w:val="00B050"/>
                <w:sz w:val="24"/>
                <w:szCs w:val="24"/>
              </w:rPr>
              <w:t>.</w:t>
            </w:r>
          </w:p>
          <w:p w14:paraId="6DF7218F" w14:textId="237E70D6" w:rsidR="00831C81" w:rsidRPr="00215065" w:rsidRDefault="00831C81" w:rsidP="000E3923">
            <w:pPr>
              <w:tabs>
                <w:tab w:val="left" w:pos="4536"/>
                <w:tab w:val="left" w:pos="8364"/>
              </w:tabs>
              <w:ind w:firstLine="22"/>
              <w:jc w:val="both"/>
              <w:rPr>
                <w:rFonts w:ascii="Times New Roman" w:hAnsi="Times New Roman" w:cs="Times New Roman"/>
                <w:sz w:val="24"/>
                <w:szCs w:val="24"/>
              </w:rPr>
            </w:pPr>
          </w:p>
        </w:tc>
      </w:tr>
      <w:tr w:rsidR="00266049" w:rsidRPr="00215065" w14:paraId="1D6B9F84" w14:textId="77777777" w:rsidTr="009C2C82">
        <w:trPr>
          <w:trHeight w:val="486"/>
        </w:trPr>
        <w:tc>
          <w:tcPr>
            <w:tcW w:w="0" w:type="auto"/>
            <w:vMerge/>
          </w:tcPr>
          <w:p w14:paraId="4C09222A" w14:textId="77777777" w:rsidR="00266049" w:rsidRPr="002E636B" w:rsidRDefault="00266049" w:rsidP="00266049">
            <w:pPr>
              <w:jc w:val="both"/>
              <w:rPr>
                <w:rFonts w:ascii="Times New Roman" w:hAnsi="Times New Roman" w:cs="Times New Roman"/>
                <w:sz w:val="24"/>
                <w:szCs w:val="24"/>
              </w:rPr>
            </w:pPr>
          </w:p>
        </w:tc>
        <w:tc>
          <w:tcPr>
            <w:tcW w:w="0" w:type="auto"/>
          </w:tcPr>
          <w:p w14:paraId="3AE5CADF" w14:textId="3E5D8C0A" w:rsidR="00266049" w:rsidRPr="00266049" w:rsidRDefault="00266049" w:rsidP="00266049">
            <w:pPr>
              <w:spacing w:after="120"/>
              <w:jc w:val="both"/>
              <w:rPr>
                <w:rFonts w:ascii="Times New Roman" w:hAnsi="Times New Roman" w:cs="Times New Roman"/>
                <w:b/>
                <w:color w:val="000000"/>
                <w:sz w:val="24"/>
                <w:szCs w:val="24"/>
              </w:rPr>
            </w:pPr>
            <w:r w:rsidRPr="00266049">
              <w:rPr>
                <w:rFonts w:ascii="Times New Roman" w:hAnsi="Times New Roman" w:cs="Times New Roman"/>
                <w:b/>
                <w:color w:val="000000"/>
                <w:sz w:val="24"/>
                <w:szCs w:val="24"/>
              </w:rPr>
              <w:t>ТОВ Київські енергетичні послуги</w:t>
            </w:r>
          </w:p>
          <w:p w14:paraId="1CC6BCF4" w14:textId="33FE3937" w:rsidR="00266049" w:rsidRPr="00266049" w:rsidRDefault="00266049" w:rsidP="00266049">
            <w:pPr>
              <w:spacing w:after="120"/>
              <w:jc w:val="both"/>
              <w:rPr>
                <w:rFonts w:ascii="Times New Roman" w:hAnsi="Times New Roman" w:cs="Times New Roman"/>
                <w:color w:val="000000"/>
                <w:sz w:val="24"/>
                <w:szCs w:val="24"/>
              </w:rPr>
            </w:pPr>
            <w:r w:rsidRPr="00266049">
              <w:rPr>
                <w:rFonts w:ascii="Times New Roman" w:hAnsi="Times New Roman" w:cs="Times New Roman"/>
                <w:color w:val="000000"/>
                <w:sz w:val="24"/>
                <w:szCs w:val="24"/>
              </w:rPr>
              <w:t>5.1.2. Оператор системи зобов'язаний:</w:t>
            </w:r>
          </w:p>
          <w:p w14:paraId="0F4B8E8C" w14:textId="4FE71C23" w:rsidR="00266049" w:rsidRPr="00D2433F" w:rsidRDefault="002B78DE" w:rsidP="00266049">
            <w:pPr>
              <w:spacing w:after="120"/>
              <w:jc w:val="both"/>
              <w:rPr>
                <w:rFonts w:ascii="Times New Roman" w:hAnsi="Times New Roman" w:cs="Times New Roman"/>
                <w:b/>
                <w:sz w:val="24"/>
                <w:szCs w:val="24"/>
              </w:rPr>
            </w:pPr>
            <w:r w:rsidRPr="00D2433F">
              <w:rPr>
                <w:rFonts w:ascii="Times New Roman" w:hAnsi="Times New Roman" w:cs="Times New Roman"/>
                <w:b/>
                <w:sz w:val="24"/>
                <w:szCs w:val="24"/>
              </w:rPr>
              <w:t>відсутній</w:t>
            </w:r>
          </w:p>
          <w:p w14:paraId="60A84349" w14:textId="77777777" w:rsidR="00266049" w:rsidRPr="00266049" w:rsidRDefault="00266049" w:rsidP="00266049">
            <w:pPr>
              <w:spacing w:after="120"/>
              <w:jc w:val="both"/>
              <w:rPr>
                <w:rFonts w:ascii="Times New Roman" w:hAnsi="Times New Roman" w:cs="Times New Roman"/>
                <w:sz w:val="24"/>
                <w:szCs w:val="24"/>
              </w:rPr>
            </w:pPr>
            <w:r w:rsidRPr="00266049">
              <w:rPr>
                <w:rFonts w:ascii="Times New Roman" w:hAnsi="Times New Roman" w:cs="Times New Roman"/>
                <w:color w:val="000000"/>
                <w:sz w:val="24"/>
                <w:szCs w:val="24"/>
              </w:rPr>
              <w:t>32) приймати від споживачів та електропостачальників дані про покази розрахункових лічильників електричної енергії та враховувати їх під час визначення обсягів споживання (розподілу/передачі) електричної енергії.</w:t>
            </w:r>
          </w:p>
          <w:p w14:paraId="322A2ABA" w14:textId="77777777" w:rsidR="00266049" w:rsidRPr="00D2433F" w:rsidRDefault="00266049" w:rsidP="00266049">
            <w:pPr>
              <w:spacing w:after="120"/>
              <w:jc w:val="both"/>
              <w:rPr>
                <w:rFonts w:ascii="Times New Roman" w:hAnsi="Times New Roman" w:cs="Times New Roman"/>
                <w:b/>
                <w:color w:val="0070C0"/>
                <w:sz w:val="24"/>
                <w:szCs w:val="24"/>
              </w:rPr>
            </w:pPr>
            <w:r w:rsidRPr="00D2433F">
              <w:rPr>
                <w:rFonts w:ascii="Times New Roman" w:hAnsi="Times New Roman" w:cs="Times New Roman"/>
                <w:b/>
                <w:color w:val="0070C0"/>
                <w:sz w:val="24"/>
                <w:szCs w:val="24"/>
              </w:rPr>
              <w:t>У випадку відхилення (неврахування) наданих показів, оператор системи має оперативно повідомити сторону, що їх надала про їх відхилення (не врахування) та причину такого відхилення.</w:t>
            </w:r>
          </w:p>
          <w:p w14:paraId="16B5E7EE" w14:textId="77777777" w:rsidR="00266049" w:rsidRPr="00D2433F" w:rsidRDefault="00266049" w:rsidP="00266049">
            <w:pPr>
              <w:spacing w:after="120"/>
              <w:jc w:val="both"/>
              <w:rPr>
                <w:rFonts w:ascii="Times New Roman" w:hAnsi="Times New Roman" w:cs="Times New Roman"/>
                <w:b/>
                <w:color w:val="7030A0"/>
                <w:sz w:val="24"/>
                <w:szCs w:val="24"/>
              </w:rPr>
            </w:pPr>
            <w:r w:rsidRPr="00D2433F">
              <w:rPr>
                <w:rFonts w:ascii="Times New Roman" w:hAnsi="Times New Roman" w:cs="Times New Roman"/>
                <w:b/>
                <w:color w:val="7030A0"/>
                <w:sz w:val="24"/>
                <w:szCs w:val="24"/>
              </w:rPr>
              <w:t>33) вести на електронних програмних платформах, реєстри які оператор системи розподілу веде відповідно до цих Правил.</w:t>
            </w:r>
          </w:p>
          <w:p w14:paraId="5B8F5E71" w14:textId="77777777" w:rsidR="00266049" w:rsidRPr="00D2433F" w:rsidRDefault="00266049" w:rsidP="00266049">
            <w:pPr>
              <w:spacing w:after="120"/>
              <w:jc w:val="both"/>
              <w:rPr>
                <w:rFonts w:ascii="Times New Roman" w:hAnsi="Times New Roman" w:cs="Times New Roman"/>
                <w:b/>
                <w:color w:val="0070C0"/>
                <w:sz w:val="24"/>
                <w:szCs w:val="24"/>
              </w:rPr>
            </w:pPr>
            <w:r w:rsidRPr="00D2433F">
              <w:rPr>
                <w:rFonts w:ascii="Times New Roman" w:hAnsi="Times New Roman" w:cs="Times New Roman"/>
                <w:b/>
                <w:color w:val="0070C0"/>
                <w:sz w:val="24"/>
                <w:szCs w:val="24"/>
              </w:rPr>
              <w:t>34) на запит електропостачальника, надати паспорт точки розподілу/передачі об'єкта(</w:t>
            </w:r>
            <w:proofErr w:type="spellStart"/>
            <w:r w:rsidRPr="00D2433F">
              <w:rPr>
                <w:rFonts w:ascii="Times New Roman" w:hAnsi="Times New Roman" w:cs="Times New Roman"/>
                <w:b/>
                <w:color w:val="0070C0"/>
                <w:sz w:val="24"/>
                <w:szCs w:val="24"/>
              </w:rPr>
              <w:t>ів</w:t>
            </w:r>
            <w:proofErr w:type="spellEnd"/>
            <w:r w:rsidRPr="00D2433F">
              <w:rPr>
                <w:rFonts w:ascii="Times New Roman" w:hAnsi="Times New Roman" w:cs="Times New Roman"/>
                <w:b/>
                <w:color w:val="0070C0"/>
                <w:sz w:val="24"/>
                <w:szCs w:val="24"/>
              </w:rPr>
              <w:t>) споживача;</w:t>
            </w:r>
          </w:p>
          <w:p w14:paraId="2626EBBF" w14:textId="77777777" w:rsidR="00266049" w:rsidRPr="00266049" w:rsidRDefault="00266049" w:rsidP="00266049">
            <w:pPr>
              <w:spacing w:after="120"/>
              <w:jc w:val="both"/>
              <w:rPr>
                <w:rFonts w:ascii="Times New Roman" w:hAnsi="Times New Roman" w:cs="Times New Roman"/>
                <w:b/>
                <w:sz w:val="24"/>
                <w:szCs w:val="24"/>
              </w:rPr>
            </w:pPr>
          </w:p>
          <w:p w14:paraId="3E2EB7EF" w14:textId="77777777" w:rsidR="00266049" w:rsidRPr="00266049" w:rsidRDefault="00266049" w:rsidP="00266049">
            <w:pPr>
              <w:spacing w:after="120"/>
              <w:jc w:val="both"/>
              <w:rPr>
                <w:rFonts w:ascii="Times New Roman" w:hAnsi="Times New Roman" w:cs="Times New Roman"/>
                <w:b/>
                <w:sz w:val="24"/>
                <w:szCs w:val="24"/>
              </w:rPr>
            </w:pPr>
          </w:p>
          <w:p w14:paraId="2153127C" w14:textId="77777777" w:rsidR="00266049" w:rsidRPr="00266049" w:rsidRDefault="00266049" w:rsidP="00266049">
            <w:pPr>
              <w:spacing w:after="120"/>
              <w:jc w:val="both"/>
              <w:rPr>
                <w:rFonts w:ascii="Times New Roman" w:hAnsi="Times New Roman" w:cs="Times New Roman"/>
                <w:b/>
                <w:sz w:val="24"/>
                <w:szCs w:val="24"/>
              </w:rPr>
            </w:pPr>
          </w:p>
          <w:p w14:paraId="0AF8DD8A" w14:textId="77777777" w:rsidR="00266049" w:rsidRPr="00266049" w:rsidRDefault="00266049" w:rsidP="00266049">
            <w:pPr>
              <w:spacing w:after="120"/>
              <w:jc w:val="both"/>
              <w:rPr>
                <w:rFonts w:ascii="Times New Roman" w:hAnsi="Times New Roman" w:cs="Times New Roman"/>
                <w:b/>
                <w:sz w:val="24"/>
                <w:szCs w:val="24"/>
              </w:rPr>
            </w:pPr>
          </w:p>
          <w:p w14:paraId="0857BD58" w14:textId="77777777" w:rsidR="00266049" w:rsidRPr="00266049" w:rsidRDefault="00266049" w:rsidP="00266049">
            <w:pPr>
              <w:spacing w:after="120"/>
              <w:jc w:val="both"/>
              <w:rPr>
                <w:rFonts w:ascii="Times New Roman" w:hAnsi="Times New Roman" w:cs="Times New Roman"/>
                <w:b/>
                <w:sz w:val="24"/>
                <w:szCs w:val="24"/>
              </w:rPr>
            </w:pPr>
          </w:p>
          <w:p w14:paraId="29079404" w14:textId="77777777" w:rsidR="00266049" w:rsidRPr="00266049" w:rsidRDefault="00266049" w:rsidP="00266049">
            <w:pPr>
              <w:spacing w:after="120"/>
              <w:jc w:val="both"/>
              <w:rPr>
                <w:rFonts w:ascii="Times New Roman" w:hAnsi="Times New Roman" w:cs="Times New Roman"/>
                <w:b/>
                <w:sz w:val="24"/>
                <w:szCs w:val="24"/>
              </w:rPr>
            </w:pPr>
          </w:p>
          <w:p w14:paraId="22C61607" w14:textId="77777777" w:rsidR="00266049" w:rsidRPr="00266049" w:rsidRDefault="00266049" w:rsidP="00266049">
            <w:pPr>
              <w:spacing w:after="120"/>
              <w:jc w:val="both"/>
              <w:rPr>
                <w:rFonts w:ascii="Times New Roman" w:hAnsi="Times New Roman" w:cs="Times New Roman"/>
                <w:b/>
                <w:sz w:val="24"/>
                <w:szCs w:val="24"/>
              </w:rPr>
            </w:pPr>
          </w:p>
          <w:p w14:paraId="1570852B" w14:textId="184F445C" w:rsidR="00266049" w:rsidRPr="00266049" w:rsidRDefault="00266049" w:rsidP="00266049">
            <w:pPr>
              <w:tabs>
                <w:tab w:val="left" w:pos="4536"/>
                <w:tab w:val="left" w:pos="8364"/>
              </w:tabs>
              <w:ind w:firstLine="22"/>
              <w:jc w:val="both"/>
              <w:rPr>
                <w:rFonts w:ascii="Times New Roman" w:hAnsi="Times New Roman" w:cs="Times New Roman"/>
                <w:color w:val="FF0000"/>
                <w:sz w:val="24"/>
                <w:szCs w:val="24"/>
              </w:rPr>
            </w:pPr>
            <w:r w:rsidRPr="009C604E">
              <w:rPr>
                <w:rFonts w:ascii="Times New Roman" w:hAnsi="Times New Roman" w:cs="Times New Roman"/>
                <w:b/>
                <w:color w:val="0070C0"/>
                <w:sz w:val="24"/>
                <w:szCs w:val="24"/>
              </w:rPr>
              <w:t>35) щомісяця, не пізніше 3 числа місяця, наступного за розрахунковим, надавати електропостачальнику інформацію про значення попередніх та поточних показів засобу вимірювання по кожному EIC-коду та обсяги споживання, у тому числі за періодами часу доби.</w:t>
            </w:r>
          </w:p>
        </w:tc>
        <w:tc>
          <w:tcPr>
            <w:tcW w:w="0" w:type="auto"/>
          </w:tcPr>
          <w:p w14:paraId="7F9FD1D3" w14:textId="77777777" w:rsidR="00266049" w:rsidRPr="00266049" w:rsidRDefault="00266049" w:rsidP="00266049">
            <w:pPr>
              <w:spacing w:after="120"/>
              <w:jc w:val="both"/>
              <w:rPr>
                <w:rFonts w:ascii="Times New Roman" w:hAnsi="Times New Roman" w:cs="Times New Roman"/>
                <w:sz w:val="24"/>
                <w:szCs w:val="24"/>
              </w:rPr>
            </w:pPr>
            <w:r w:rsidRPr="00266049">
              <w:rPr>
                <w:rFonts w:ascii="Times New Roman" w:hAnsi="Times New Roman" w:cs="Times New Roman"/>
                <w:sz w:val="24"/>
                <w:szCs w:val="24"/>
              </w:rPr>
              <w:lastRenderedPageBreak/>
              <w:t xml:space="preserve">На сьогодні досить часто в результаті помилок допущених споживачами, оператором системи надані покази не враховуються. Відповідно після завершення розрахункового періоду, виникають конфліктні питання щодо нарахувань. З метою надання можливості споживачу скоригувати таку помилку, має бути передбачене оперативне повідомлення споживача про відхилення таких показів. </w:t>
            </w:r>
          </w:p>
          <w:p w14:paraId="31417634" w14:textId="77777777" w:rsidR="00266049" w:rsidRPr="00266049" w:rsidRDefault="00266049" w:rsidP="00266049">
            <w:pPr>
              <w:spacing w:after="120"/>
              <w:jc w:val="both"/>
              <w:rPr>
                <w:rFonts w:ascii="Times New Roman" w:hAnsi="Times New Roman" w:cs="Times New Roman"/>
                <w:sz w:val="24"/>
                <w:szCs w:val="24"/>
              </w:rPr>
            </w:pPr>
          </w:p>
          <w:p w14:paraId="376067C2" w14:textId="77777777" w:rsidR="00266049" w:rsidRPr="00266049" w:rsidRDefault="00266049" w:rsidP="00266049">
            <w:pPr>
              <w:spacing w:after="120"/>
              <w:jc w:val="both"/>
              <w:rPr>
                <w:rFonts w:ascii="Times New Roman" w:hAnsi="Times New Roman" w:cs="Times New Roman"/>
                <w:sz w:val="24"/>
                <w:szCs w:val="24"/>
              </w:rPr>
            </w:pPr>
          </w:p>
          <w:p w14:paraId="0879402B" w14:textId="77777777" w:rsidR="00266049" w:rsidRPr="00266049" w:rsidRDefault="00266049" w:rsidP="00266049">
            <w:pPr>
              <w:spacing w:after="120"/>
              <w:jc w:val="both"/>
              <w:rPr>
                <w:rFonts w:ascii="Times New Roman" w:hAnsi="Times New Roman" w:cs="Times New Roman"/>
                <w:sz w:val="24"/>
                <w:szCs w:val="24"/>
              </w:rPr>
            </w:pPr>
          </w:p>
          <w:p w14:paraId="2E9F5810" w14:textId="77777777" w:rsidR="00266049" w:rsidRPr="00266049" w:rsidRDefault="00266049" w:rsidP="00266049">
            <w:pPr>
              <w:spacing w:after="120"/>
              <w:jc w:val="both"/>
              <w:rPr>
                <w:rFonts w:ascii="Times New Roman" w:hAnsi="Times New Roman" w:cs="Times New Roman"/>
                <w:sz w:val="24"/>
                <w:szCs w:val="24"/>
              </w:rPr>
            </w:pPr>
            <w:r w:rsidRPr="00266049">
              <w:rPr>
                <w:rFonts w:ascii="Times New Roman" w:hAnsi="Times New Roman" w:cs="Times New Roman"/>
                <w:sz w:val="24"/>
                <w:szCs w:val="24"/>
              </w:rPr>
              <w:t xml:space="preserve">Велика кількість споживачів приєдналась до договору про постачання з дати початку функціонування ринку електричної енергії шляхом споживання електричної енергії, саме тому у електропостачальника відсутні документи споживача, передбачені ПРРЕЕ. </w:t>
            </w:r>
          </w:p>
          <w:p w14:paraId="32021842" w14:textId="77777777" w:rsidR="00266049" w:rsidRPr="00266049" w:rsidRDefault="00266049" w:rsidP="00266049">
            <w:pPr>
              <w:spacing w:after="120"/>
              <w:jc w:val="both"/>
              <w:rPr>
                <w:rFonts w:ascii="Times New Roman" w:hAnsi="Times New Roman" w:cs="Times New Roman"/>
                <w:sz w:val="24"/>
                <w:szCs w:val="24"/>
              </w:rPr>
            </w:pPr>
            <w:r w:rsidRPr="00266049">
              <w:rPr>
                <w:rFonts w:ascii="Times New Roman" w:hAnsi="Times New Roman" w:cs="Times New Roman"/>
                <w:sz w:val="24"/>
                <w:szCs w:val="24"/>
              </w:rPr>
              <w:t xml:space="preserve">До електропостачальника надходять запити НКРЕКП про надання інформації щодо споживачів, зокрема, за певними сегментами або градацією по рівню потужності. Для надання постачальнику можливості виконувати свої функції, </w:t>
            </w:r>
            <w:r w:rsidRPr="00266049">
              <w:rPr>
                <w:rFonts w:ascii="Times New Roman" w:hAnsi="Times New Roman" w:cs="Times New Roman"/>
                <w:sz w:val="24"/>
                <w:szCs w:val="24"/>
              </w:rPr>
              <w:lastRenderedPageBreak/>
              <w:t>пропонується доповнити ПРРЕЕ обов’язком ОСР надавати необхідну інформацію електропостачальнику.</w:t>
            </w:r>
          </w:p>
          <w:p w14:paraId="15696988" w14:textId="77777777" w:rsidR="00266049" w:rsidRPr="00266049" w:rsidRDefault="00266049" w:rsidP="00266049">
            <w:pPr>
              <w:spacing w:after="120"/>
              <w:jc w:val="both"/>
              <w:rPr>
                <w:rFonts w:ascii="Times New Roman" w:hAnsi="Times New Roman" w:cs="Times New Roman"/>
                <w:sz w:val="24"/>
                <w:szCs w:val="24"/>
              </w:rPr>
            </w:pPr>
          </w:p>
          <w:p w14:paraId="18B18948" w14:textId="080239D0" w:rsidR="00266049" w:rsidRPr="00215065" w:rsidRDefault="00266049" w:rsidP="00266049">
            <w:pPr>
              <w:tabs>
                <w:tab w:val="left" w:pos="4536"/>
                <w:tab w:val="left" w:pos="8364"/>
              </w:tabs>
              <w:ind w:firstLine="22"/>
              <w:jc w:val="both"/>
              <w:rPr>
                <w:rFonts w:ascii="Times New Roman" w:hAnsi="Times New Roman" w:cs="Times New Roman"/>
                <w:sz w:val="24"/>
                <w:szCs w:val="24"/>
              </w:rPr>
            </w:pPr>
            <w:r w:rsidRPr="00266049">
              <w:rPr>
                <w:rFonts w:ascii="Times New Roman" w:hAnsi="Times New Roman" w:cs="Times New Roman"/>
                <w:sz w:val="24"/>
                <w:szCs w:val="24"/>
              </w:rPr>
              <w:t>Це необхідно для виконання постачальником п. 9.6.1 ПРРЕЕ.</w:t>
            </w:r>
          </w:p>
        </w:tc>
        <w:tc>
          <w:tcPr>
            <w:tcW w:w="0" w:type="auto"/>
          </w:tcPr>
          <w:p w14:paraId="370EA500" w14:textId="49DAF91C" w:rsidR="00F26D06" w:rsidRPr="0081354B" w:rsidRDefault="00967A2B" w:rsidP="00F26D0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lastRenderedPageBreak/>
              <w:t>До пункт</w:t>
            </w:r>
            <w:r w:rsidR="00530AC4">
              <w:rPr>
                <w:rFonts w:ascii="Times New Roman" w:hAnsi="Times New Roman" w:cs="Times New Roman"/>
                <w:sz w:val="24"/>
                <w:szCs w:val="24"/>
              </w:rPr>
              <w:t>ів</w:t>
            </w:r>
            <w:r>
              <w:rPr>
                <w:rFonts w:ascii="Times New Roman" w:hAnsi="Times New Roman" w:cs="Times New Roman"/>
                <w:sz w:val="24"/>
                <w:szCs w:val="24"/>
              </w:rPr>
              <w:t xml:space="preserve"> 32</w:t>
            </w:r>
            <w:r w:rsidR="00530AC4">
              <w:rPr>
                <w:rFonts w:ascii="Times New Roman" w:hAnsi="Times New Roman" w:cs="Times New Roman"/>
                <w:sz w:val="24"/>
                <w:szCs w:val="24"/>
              </w:rPr>
              <w:t xml:space="preserve"> та 34</w:t>
            </w:r>
            <w:r>
              <w:rPr>
                <w:rFonts w:ascii="Times New Roman" w:hAnsi="Times New Roman" w:cs="Times New Roman"/>
                <w:sz w:val="24"/>
                <w:szCs w:val="24"/>
              </w:rPr>
              <w:t xml:space="preserve"> </w:t>
            </w:r>
            <w:r w:rsidR="00530AC4" w:rsidRPr="0081354B">
              <w:rPr>
                <w:rFonts w:ascii="Times New Roman" w:hAnsi="Times New Roman" w:cs="Times New Roman"/>
                <w:b/>
                <w:sz w:val="24"/>
                <w:szCs w:val="24"/>
              </w:rPr>
              <w:t>потребує</w:t>
            </w:r>
            <w:r w:rsidR="004D7FDA">
              <w:rPr>
                <w:rFonts w:ascii="Times New Roman" w:hAnsi="Times New Roman" w:cs="Times New Roman"/>
                <w:b/>
                <w:sz w:val="24"/>
                <w:szCs w:val="24"/>
              </w:rPr>
              <w:t>ться</w:t>
            </w:r>
            <w:r w:rsidR="00530AC4" w:rsidRPr="0081354B">
              <w:rPr>
                <w:rFonts w:ascii="Times New Roman" w:hAnsi="Times New Roman" w:cs="Times New Roman"/>
                <w:b/>
                <w:sz w:val="24"/>
                <w:szCs w:val="24"/>
              </w:rPr>
              <w:t xml:space="preserve"> обговорення</w:t>
            </w:r>
            <w:r w:rsidR="00F26D06" w:rsidRPr="0081354B">
              <w:rPr>
                <w:rFonts w:ascii="Times New Roman" w:hAnsi="Times New Roman" w:cs="Times New Roman"/>
                <w:b/>
                <w:sz w:val="24"/>
                <w:szCs w:val="24"/>
              </w:rPr>
              <w:t xml:space="preserve">, </w:t>
            </w:r>
            <w:r w:rsidR="00F26D06" w:rsidRPr="0081354B">
              <w:rPr>
                <w:rFonts w:ascii="Times New Roman" w:hAnsi="Times New Roman" w:cs="Times New Roman"/>
                <w:sz w:val="24"/>
                <w:szCs w:val="24"/>
              </w:rPr>
              <w:t xml:space="preserve">але не стосується суті оприлюдненого </w:t>
            </w:r>
            <w:proofErr w:type="spellStart"/>
            <w:r w:rsidR="00F26D06" w:rsidRPr="0081354B">
              <w:rPr>
                <w:rFonts w:ascii="Times New Roman" w:hAnsi="Times New Roman" w:cs="Times New Roman"/>
                <w:sz w:val="24"/>
                <w:szCs w:val="24"/>
              </w:rPr>
              <w:t>Проєкта</w:t>
            </w:r>
            <w:proofErr w:type="spellEnd"/>
            <w:r w:rsidR="00F26D06" w:rsidRPr="0081354B">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0434838F" w14:textId="77777777" w:rsidR="00967A2B" w:rsidRDefault="00967A2B" w:rsidP="0026604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Не зрозумілі критерії по яким можуть бути відхилені не прийняті покази, необхідні пояснення</w:t>
            </w:r>
          </w:p>
          <w:p w14:paraId="69AD947A" w14:textId="11E770CA" w:rsidR="00B33D8E" w:rsidRDefault="00F26D06" w:rsidP="00266049">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 xml:space="preserve">Підпункт </w:t>
            </w:r>
            <w:r w:rsidR="00B33D8E">
              <w:rPr>
                <w:rFonts w:ascii="Times New Roman" w:hAnsi="Times New Roman" w:cs="Times New Roman"/>
                <w:sz w:val="24"/>
                <w:szCs w:val="24"/>
              </w:rPr>
              <w:t xml:space="preserve">35 </w:t>
            </w:r>
            <w:r w:rsidR="00530AC4" w:rsidRPr="0081354B">
              <w:rPr>
                <w:rFonts w:ascii="Times New Roman" w:hAnsi="Times New Roman" w:cs="Times New Roman"/>
                <w:b/>
                <w:sz w:val="24"/>
                <w:szCs w:val="24"/>
              </w:rPr>
              <w:t>Попередньо в</w:t>
            </w:r>
            <w:r w:rsidR="00B33D8E" w:rsidRPr="0081354B">
              <w:rPr>
                <w:rFonts w:ascii="Times New Roman" w:hAnsi="Times New Roman" w:cs="Times New Roman"/>
                <w:b/>
                <w:sz w:val="24"/>
                <w:szCs w:val="24"/>
              </w:rPr>
              <w:t>рах</w:t>
            </w:r>
            <w:r w:rsidR="004D7FDA">
              <w:rPr>
                <w:rFonts w:ascii="Times New Roman" w:hAnsi="Times New Roman" w:cs="Times New Roman"/>
                <w:b/>
                <w:sz w:val="24"/>
                <w:szCs w:val="24"/>
              </w:rPr>
              <w:t xml:space="preserve">увати </w:t>
            </w:r>
            <w:r w:rsidR="00B33D8E">
              <w:rPr>
                <w:rFonts w:ascii="Times New Roman" w:hAnsi="Times New Roman" w:cs="Times New Roman"/>
                <w:sz w:val="24"/>
                <w:szCs w:val="24"/>
              </w:rPr>
              <w:t>як обов’язок АКО</w:t>
            </w:r>
            <w:r w:rsidR="00530AC4">
              <w:rPr>
                <w:rFonts w:ascii="Times New Roman" w:hAnsi="Times New Roman" w:cs="Times New Roman"/>
                <w:sz w:val="24"/>
                <w:szCs w:val="24"/>
              </w:rPr>
              <w:t xml:space="preserve"> в редакції</w:t>
            </w:r>
          </w:p>
          <w:p w14:paraId="2C8ECEBC" w14:textId="77777777" w:rsidR="00831C81" w:rsidRDefault="00831C81" w:rsidP="00831C81">
            <w:pPr>
              <w:jc w:val="both"/>
              <w:rPr>
                <w:rFonts w:ascii="Times New Roman" w:hAnsi="Times New Roman" w:cs="Times New Roman"/>
                <w:sz w:val="24"/>
                <w:szCs w:val="24"/>
              </w:rPr>
            </w:pPr>
            <w:r w:rsidRPr="002E636B">
              <w:rPr>
                <w:rFonts w:ascii="Times New Roman" w:hAnsi="Times New Roman" w:cs="Times New Roman"/>
                <w:sz w:val="24"/>
                <w:szCs w:val="24"/>
              </w:rPr>
              <w:t>5.1.2. Оператор системи зобов'язаний:</w:t>
            </w:r>
          </w:p>
          <w:p w14:paraId="7D9DD564" w14:textId="77777777" w:rsidR="00831C81" w:rsidRDefault="00831C81" w:rsidP="00831C81">
            <w:pPr>
              <w:jc w:val="both"/>
              <w:rPr>
                <w:rFonts w:ascii="Times New Roman" w:hAnsi="Times New Roman" w:cs="Times New Roman"/>
                <w:sz w:val="24"/>
                <w:szCs w:val="24"/>
              </w:rPr>
            </w:pPr>
            <w:r>
              <w:rPr>
                <w:rFonts w:ascii="Times New Roman" w:hAnsi="Times New Roman" w:cs="Times New Roman"/>
                <w:sz w:val="24"/>
                <w:szCs w:val="24"/>
              </w:rPr>
              <w:t>……;</w:t>
            </w:r>
          </w:p>
          <w:p w14:paraId="2500EFD4" w14:textId="77777777" w:rsidR="00831C81" w:rsidRPr="0081354B" w:rsidRDefault="00831C81" w:rsidP="00831C81">
            <w:pPr>
              <w:tabs>
                <w:tab w:val="left" w:pos="4536"/>
                <w:tab w:val="left" w:pos="8364"/>
              </w:tabs>
              <w:ind w:firstLine="22"/>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33) вести на електронних програмних платформах реєстри, відповідно до цих Правил;</w:t>
            </w:r>
          </w:p>
          <w:p w14:paraId="27CF3E33" w14:textId="77777777" w:rsidR="00831C81" w:rsidRDefault="00831C81" w:rsidP="00831C81">
            <w:pPr>
              <w:tabs>
                <w:tab w:val="left" w:pos="4536"/>
                <w:tab w:val="left" w:pos="8364"/>
              </w:tabs>
              <w:ind w:firstLine="22"/>
              <w:jc w:val="both"/>
              <w:rPr>
                <w:rFonts w:ascii="Times New Roman" w:hAnsi="Times New Roman" w:cs="Times New Roman"/>
                <w:sz w:val="24"/>
                <w:szCs w:val="24"/>
              </w:rPr>
            </w:pPr>
          </w:p>
          <w:p w14:paraId="6DEC4DA5" w14:textId="21534AE5" w:rsidR="00831C81" w:rsidRPr="0081354B" w:rsidRDefault="00831C81" w:rsidP="00831C81">
            <w:pPr>
              <w:tabs>
                <w:tab w:val="left" w:pos="4536"/>
                <w:tab w:val="left" w:pos="8364"/>
              </w:tabs>
              <w:ind w:firstLine="22"/>
              <w:jc w:val="both"/>
              <w:rPr>
                <w:rFonts w:ascii="Times New Roman" w:hAnsi="Times New Roman" w:cs="Times New Roman"/>
                <w:b/>
                <w:sz w:val="24"/>
                <w:szCs w:val="24"/>
              </w:rPr>
            </w:pPr>
            <w:r w:rsidRPr="0081354B">
              <w:rPr>
                <w:rFonts w:ascii="Times New Roman" w:hAnsi="Times New Roman" w:cs="Times New Roman"/>
                <w:b/>
                <w:color w:val="00B050"/>
                <w:sz w:val="24"/>
                <w:szCs w:val="24"/>
              </w:rPr>
              <w:t>35) щомісяця, не пізніше 3 числа місяця, наступного за розрахунковим, надавати електропостачальнику інформацію про значення попередніх та поточних показів засобу вимірювання по кожному EIC-коду та обсяги споживання, у тому числі за періодами часу доби.</w:t>
            </w:r>
          </w:p>
        </w:tc>
      </w:tr>
      <w:tr w:rsidR="00266049" w:rsidRPr="00215065" w14:paraId="050E50EE" w14:textId="77777777" w:rsidTr="009C2C82">
        <w:trPr>
          <w:trHeight w:val="355"/>
        </w:trPr>
        <w:tc>
          <w:tcPr>
            <w:tcW w:w="0" w:type="auto"/>
            <w:gridSpan w:val="4"/>
          </w:tcPr>
          <w:p w14:paraId="742D331A" w14:textId="28682810" w:rsidR="00266049" w:rsidRPr="00944491" w:rsidRDefault="00944491" w:rsidP="00944491">
            <w:pPr>
              <w:tabs>
                <w:tab w:val="left" w:pos="4536"/>
                <w:tab w:val="left" w:pos="8364"/>
              </w:tabs>
              <w:ind w:firstLine="22"/>
              <w:jc w:val="center"/>
              <w:rPr>
                <w:rFonts w:ascii="Times New Roman" w:hAnsi="Times New Roman" w:cs="Times New Roman"/>
                <w:b/>
                <w:sz w:val="24"/>
                <w:szCs w:val="24"/>
              </w:rPr>
            </w:pPr>
            <w:r w:rsidRPr="00944491">
              <w:rPr>
                <w:rFonts w:ascii="Times New Roman" w:hAnsi="Times New Roman" w:cs="Times New Roman"/>
                <w:b/>
                <w:sz w:val="24"/>
                <w:szCs w:val="24"/>
              </w:rPr>
              <w:lastRenderedPageBreak/>
              <w:t>5.2. Права, обов'язки та відповідальність електропостачальника</w:t>
            </w:r>
          </w:p>
        </w:tc>
      </w:tr>
      <w:tr w:rsidR="00944491" w:rsidRPr="00215065" w14:paraId="6D82E462" w14:textId="77777777" w:rsidTr="009C2C82">
        <w:tc>
          <w:tcPr>
            <w:tcW w:w="0" w:type="auto"/>
          </w:tcPr>
          <w:p w14:paraId="2356A687" w14:textId="3484219C" w:rsidR="00944491" w:rsidRPr="00944491" w:rsidRDefault="00944491" w:rsidP="00944491">
            <w:pPr>
              <w:pStyle w:val="a4"/>
              <w:jc w:val="both"/>
              <w:rPr>
                <w:b/>
                <w:lang w:val="uk-UA"/>
              </w:rPr>
            </w:pPr>
            <w:r w:rsidRPr="00944491">
              <w:rPr>
                <w:b/>
                <w:lang w:val="uk-UA"/>
              </w:rPr>
              <w:t>Відсутній</w:t>
            </w:r>
          </w:p>
        </w:tc>
        <w:tc>
          <w:tcPr>
            <w:tcW w:w="0" w:type="auto"/>
          </w:tcPr>
          <w:p w14:paraId="172752D8" w14:textId="77777777" w:rsidR="00944491" w:rsidRPr="00944491" w:rsidRDefault="00944491" w:rsidP="00944491">
            <w:pPr>
              <w:spacing w:after="120"/>
              <w:jc w:val="both"/>
              <w:rPr>
                <w:rFonts w:ascii="Times New Roman" w:hAnsi="Times New Roman" w:cs="Times New Roman"/>
                <w:b/>
                <w:color w:val="000000"/>
                <w:sz w:val="24"/>
                <w:szCs w:val="24"/>
              </w:rPr>
            </w:pPr>
            <w:r w:rsidRPr="00944491">
              <w:rPr>
                <w:rFonts w:ascii="Times New Roman" w:hAnsi="Times New Roman" w:cs="Times New Roman"/>
                <w:b/>
                <w:color w:val="000000"/>
                <w:sz w:val="24"/>
                <w:szCs w:val="24"/>
              </w:rPr>
              <w:t>ТОВ Київські енергетичні послуги</w:t>
            </w:r>
          </w:p>
          <w:p w14:paraId="4A2EFE76" w14:textId="77777777" w:rsidR="00944491" w:rsidRPr="00944491" w:rsidRDefault="00944491" w:rsidP="00944491">
            <w:pPr>
              <w:jc w:val="both"/>
              <w:rPr>
                <w:rFonts w:ascii="Times New Roman" w:hAnsi="Times New Roman" w:cs="Times New Roman"/>
                <w:color w:val="000000"/>
                <w:sz w:val="24"/>
                <w:szCs w:val="24"/>
              </w:rPr>
            </w:pPr>
            <w:r w:rsidRPr="00944491">
              <w:rPr>
                <w:rFonts w:ascii="Times New Roman" w:hAnsi="Times New Roman" w:cs="Times New Roman"/>
                <w:color w:val="000000"/>
                <w:sz w:val="24"/>
                <w:szCs w:val="24"/>
              </w:rPr>
              <w:t>5.2.1. Електропостачальник має право:</w:t>
            </w:r>
          </w:p>
          <w:p w14:paraId="07E4CA5D" w14:textId="77777777" w:rsidR="00944491" w:rsidRPr="00944491" w:rsidRDefault="00944491" w:rsidP="00944491">
            <w:pPr>
              <w:spacing w:after="120"/>
              <w:jc w:val="both"/>
              <w:rPr>
                <w:rFonts w:ascii="Times New Roman" w:hAnsi="Times New Roman" w:cs="Times New Roman"/>
                <w:sz w:val="24"/>
                <w:szCs w:val="24"/>
              </w:rPr>
            </w:pPr>
            <w:r w:rsidRPr="00944491">
              <w:rPr>
                <w:rFonts w:ascii="Times New Roman" w:hAnsi="Times New Roman" w:cs="Times New Roman"/>
                <w:color w:val="000000"/>
                <w:sz w:val="24"/>
                <w:szCs w:val="24"/>
              </w:rPr>
              <w:t>…</w:t>
            </w:r>
          </w:p>
          <w:p w14:paraId="6F340EED" w14:textId="77777777" w:rsidR="00944491" w:rsidRPr="00944491" w:rsidRDefault="00944491" w:rsidP="00944491">
            <w:pPr>
              <w:spacing w:after="120"/>
              <w:jc w:val="both"/>
              <w:rPr>
                <w:rFonts w:ascii="Times New Roman" w:hAnsi="Times New Roman" w:cs="Times New Roman"/>
                <w:color w:val="000000"/>
                <w:sz w:val="24"/>
                <w:szCs w:val="24"/>
              </w:rPr>
            </w:pPr>
            <w:r w:rsidRPr="00944491">
              <w:rPr>
                <w:rFonts w:ascii="Times New Roman" w:hAnsi="Times New Roman" w:cs="Times New Roman"/>
                <w:color w:val="000000"/>
                <w:sz w:val="24"/>
                <w:szCs w:val="24"/>
              </w:rPr>
              <w:t>15) проведення попередніх переговорів з потенційним споживачем (у випадку нового приєднання до електричних мереж або зміни електропостачальника) для перевірки можливості постачання електричної енергії, під час яких отримує:</w:t>
            </w:r>
          </w:p>
          <w:p w14:paraId="3B2D7C54" w14:textId="77777777" w:rsidR="00944491" w:rsidRPr="00944491" w:rsidRDefault="00944491" w:rsidP="00944491">
            <w:pPr>
              <w:spacing w:after="120"/>
              <w:jc w:val="both"/>
              <w:rPr>
                <w:rFonts w:ascii="Times New Roman" w:hAnsi="Times New Roman" w:cs="Times New Roman"/>
                <w:sz w:val="24"/>
                <w:szCs w:val="24"/>
              </w:rPr>
            </w:pPr>
            <w:r w:rsidRPr="00944491">
              <w:rPr>
                <w:rFonts w:ascii="Times New Roman" w:hAnsi="Times New Roman" w:cs="Times New Roman"/>
                <w:color w:val="000000"/>
                <w:sz w:val="24"/>
                <w:szCs w:val="24"/>
              </w:rPr>
              <w:t>від споживача – ідентифікаційні дані та ЕІС-код точки комерційного обліку;</w:t>
            </w:r>
          </w:p>
          <w:p w14:paraId="5B078173" w14:textId="77777777" w:rsidR="00944491" w:rsidRPr="00944491" w:rsidRDefault="00944491" w:rsidP="00944491">
            <w:pPr>
              <w:spacing w:after="120"/>
              <w:jc w:val="both"/>
              <w:rPr>
                <w:rFonts w:ascii="Times New Roman" w:hAnsi="Times New Roman" w:cs="Times New Roman"/>
                <w:color w:val="000000"/>
                <w:sz w:val="24"/>
                <w:szCs w:val="24"/>
              </w:rPr>
            </w:pPr>
            <w:r w:rsidRPr="00944491">
              <w:rPr>
                <w:rFonts w:ascii="Times New Roman" w:hAnsi="Times New Roman" w:cs="Times New Roman"/>
                <w:color w:val="000000"/>
                <w:sz w:val="24"/>
                <w:szCs w:val="24"/>
              </w:rPr>
              <w:t xml:space="preserve">адміністратора комерційного обліку </w:t>
            </w:r>
            <w:r w:rsidRPr="009C604E">
              <w:rPr>
                <w:rFonts w:ascii="Times New Roman" w:hAnsi="Times New Roman" w:cs="Times New Roman"/>
                <w:color w:val="0070C0"/>
                <w:sz w:val="24"/>
                <w:szCs w:val="24"/>
              </w:rPr>
              <w:t xml:space="preserve">– </w:t>
            </w:r>
            <w:r w:rsidRPr="009C604E">
              <w:rPr>
                <w:rFonts w:ascii="Times New Roman" w:hAnsi="Times New Roman" w:cs="Times New Roman"/>
                <w:b/>
                <w:color w:val="0070C0"/>
                <w:sz w:val="24"/>
                <w:szCs w:val="24"/>
              </w:rPr>
              <w:t>доступ для перевірки відповідності EIC-коду точки комерційного обліку і ідентифікаційних даних споживача. У разі їх співпадіння отримує</w:t>
            </w:r>
            <w:r w:rsidRPr="00944491">
              <w:rPr>
                <w:rFonts w:ascii="Times New Roman" w:hAnsi="Times New Roman" w:cs="Times New Roman"/>
                <w:b/>
                <w:color w:val="000000"/>
                <w:sz w:val="24"/>
                <w:szCs w:val="24"/>
              </w:rPr>
              <w:t xml:space="preserve"> </w:t>
            </w:r>
            <w:r w:rsidRPr="00944491">
              <w:rPr>
                <w:rFonts w:ascii="Times New Roman" w:hAnsi="Times New Roman" w:cs="Times New Roman"/>
                <w:color w:val="000000"/>
                <w:sz w:val="24"/>
                <w:szCs w:val="24"/>
              </w:rPr>
              <w:t xml:space="preserve">у вигляді електронного документа інформацію про </w:t>
            </w:r>
            <w:r w:rsidRPr="009C604E">
              <w:rPr>
                <w:rFonts w:ascii="Times New Roman" w:hAnsi="Times New Roman" w:cs="Times New Roman"/>
                <w:b/>
                <w:color w:val="0070C0"/>
                <w:sz w:val="24"/>
                <w:szCs w:val="24"/>
              </w:rPr>
              <w:lastRenderedPageBreak/>
              <w:t>оператора системи,</w:t>
            </w:r>
            <w:r w:rsidRPr="009C604E">
              <w:rPr>
                <w:rFonts w:ascii="Times New Roman" w:hAnsi="Times New Roman" w:cs="Times New Roman"/>
                <w:color w:val="0070C0"/>
                <w:sz w:val="24"/>
                <w:szCs w:val="24"/>
              </w:rPr>
              <w:t xml:space="preserve"> </w:t>
            </w:r>
            <w:r w:rsidRPr="00944491">
              <w:rPr>
                <w:rFonts w:ascii="Times New Roman" w:hAnsi="Times New Roman" w:cs="Times New Roman"/>
                <w:color w:val="000000"/>
                <w:sz w:val="24"/>
                <w:szCs w:val="24"/>
              </w:rPr>
              <w:t xml:space="preserve">стан підключення споживача та історію його споживання електричної енергії. У разі </w:t>
            </w:r>
            <w:r w:rsidRPr="009C604E">
              <w:rPr>
                <w:rFonts w:ascii="Times New Roman" w:hAnsi="Times New Roman" w:cs="Times New Roman"/>
                <w:b/>
                <w:strike/>
                <w:color w:val="0070C0"/>
                <w:sz w:val="24"/>
                <w:szCs w:val="24"/>
              </w:rPr>
              <w:t xml:space="preserve">отримання електропостачальником від адміністратора комерційного обліку електронного документа з інформацією про </w:t>
            </w:r>
            <w:r w:rsidRPr="009C604E">
              <w:rPr>
                <w:rFonts w:ascii="Times New Roman" w:hAnsi="Times New Roman" w:cs="Times New Roman"/>
                <w:b/>
                <w:color w:val="0070C0"/>
                <w:sz w:val="24"/>
                <w:szCs w:val="24"/>
              </w:rPr>
              <w:t>невідповідності</w:t>
            </w:r>
            <w:r w:rsidRPr="00944491">
              <w:rPr>
                <w:rFonts w:ascii="Times New Roman" w:hAnsi="Times New Roman" w:cs="Times New Roman"/>
                <w:color w:val="000000"/>
                <w:sz w:val="24"/>
                <w:szCs w:val="24"/>
              </w:rPr>
              <w:t xml:space="preserve"> наданих ідентифікаційних даних споживача зазначеному EIC-коду точки комерційного обліку, для продовження процедури зміни електропостачальника споживач має уточнити свої персональні дані через постачальника послуг комерційного обліку або оператора системи;</w:t>
            </w:r>
          </w:p>
          <w:p w14:paraId="49FDF7F0" w14:textId="77777777" w:rsidR="00944491" w:rsidRPr="009C604E" w:rsidRDefault="00944491" w:rsidP="00944491">
            <w:pPr>
              <w:spacing w:after="120"/>
              <w:jc w:val="both"/>
              <w:rPr>
                <w:rFonts w:ascii="Times New Roman" w:hAnsi="Times New Roman" w:cs="Times New Roman"/>
                <w:b/>
                <w:strike/>
                <w:color w:val="0070C0"/>
                <w:sz w:val="24"/>
                <w:szCs w:val="24"/>
              </w:rPr>
            </w:pPr>
            <w:r w:rsidRPr="009C604E">
              <w:rPr>
                <w:rFonts w:ascii="Times New Roman" w:hAnsi="Times New Roman" w:cs="Times New Roman"/>
                <w:b/>
                <w:strike/>
                <w:color w:val="0070C0"/>
                <w:sz w:val="24"/>
                <w:szCs w:val="24"/>
              </w:rPr>
              <w:t xml:space="preserve">за наявності боргу у розмірі вартості електричної енергії, спожитої протягом двох попередніх місяців, розірвати договір про постачання електричної енергії споживачу згідно з його умовами; </w:t>
            </w:r>
          </w:p>
          <w:p w14:paraId="4E3F5B50" w14:textId="2F1D7FE4" w:rsidR="00944491" w:rsidRPr="00944491" w:rsidRDefault="00944491" w:rsidP="00944491">
            <w:pPr>
              <w:pStyle w:val="a4"/>
              <w:jc w:val="both"/>
              <w:rPr>
                <w:lang w:val="uk-UA"/>
              </w:rPr>
            </w:pPr>
            <w:r w:rsidRPr="00944491">
              <w:t>…</w:t>
            </w:r>
          </w:p>
        </w:tc>
        <w:tc>
          <w:tcPr>
            <w:tcW w:w="0" w:type="auto"/>
          </w:tcPr>
          <w:p w14:paraId="3D131EE2" w14:textId="77777777" w:rsidR="00944491" w:rsidRPr="00944491" w:rsidRDefault="00944491" w:rsidP="00944491">
            <w:pPr>
              <w:spacing w:after="120"/>
              <w:jc w:val="both"/>
              <w:rPr>
                <w:rFonts w:ascii="Times New Roman" w:hAnsi="Times New Roman" w:cs="Times New Roman"/>
                <w:sz w:val="24"/>
                <w:szCs w:val="24"/>
              </w:rPr>
            </w:pPr>
            <w:r w:rsidRPr="00944491">
              <w:rPr>
                <w:rFonts w:ascii="Times New Roman" w:hAnsi="Times New Roman" w:cs="Times New Roman"/>
                <w:sz w:val="24"/>
                <w:szCs w:val="24"/>
              </w:rPr>
              <w:lastRenderedPageBreak/>
              <w:t xml:space="preserve">Пропонується надати електропостачальнику можливості самостійно здійснити верифікацію за </w:t>
            </w:r>
            <w:r w:rsidRPr="00944491">
              <w:rPr>
                <w:rFonts w:ascii="Times New Roman" w:hAnsi="Times New Roman" w:cs="Times New Roman"/>
                <w:color w:val="000000"/>
                <w:sz w:val="24"/>
                <w:szCs w:val="24"/>
              </w:rPr>
              <w:t>ЕІС-кодом точки комерційного обліку та отримати інформацію в автоматичному режимі. Що дозволить уникнути помилок під час подання споживачем заяви-приєднання, значно пришвидшить процес зміни електропостачальника (не потрібно брати від споживача нову заяву в разі допущення помилок), розвантажить співробітників учасників ринку, що задіяні в процесі зміни постачальника, що в загальному підсумку допоможе підвищити рівень обслуговування споживачів.</w:t>
            </w:r>
            <w:r w:rsidRPr="00944491">
              <w:rPr>
                <w:rFonts w:ascii="Times New Roman" w:hAnsi="Times New Roman" w:cs="Times New Roman"/>
                <w:sz w:val="24"/>
                <w:szCs w:val="24"/>
              </w:rPr>
              <w:t xml:space="preserve"> </w:t>
            </w:r>
          </w:p>
          <w:p w14:paraId="2194890A" w14:textId="77777777" w:rsidR="00944491" w:rsidRPr="00944491" w:rsidRDefault="00944491" w:rsidP="00944491">
            <w:pPr>
              <w:spacing w:after="120"/>
              <w:jc w:val="both"/>
              <w:rPr>
                <w:rFonts w:ascii="Times New Roman" w:hAnsi="Times New Roman" w:cs="Times New Roman"/>
                <w:sz w:val="24"/>
                <w:szCs w:val="24"/>
              </w:rPr>
            </w:pPr>
          </w:p>
          <w:p w14:paraId="5A59FC4E" w14:textId="77777777" w:rsidR="00944491" w:rsidRPr="00944491" w:rsidRDefault="00944491" w:rsidP="00944491">
            <w:pPr>
              <w:spacing w:after="120"/>
              <w:jc w:val="both"/>
              <w:rPr>
                <w:rFonts w:ascii="Times New Roman" w:hAnsi="Times New Roman" w:cs="Times New Roman"/>
                <w:sz w:val="24"/>
                <w:szCs w:val="24"/>
              </w:rPr>
            </w:pPr>
          </w:p>
          <w:p w14:paraId="4931149A" w14:textId="77777777" w:rsidR="00944491" w:rsidRPr="00944491" w:rsidRDefault="00944491" w:rsidP="00944491">
            <w:pPr>
              <w:spacing w:after="120"/>
              <w:jc w:val="both"/>
              <w:rPr>
                <w:rFonts w:ascii="Times New Roman" w:hAnsi="Times New Roman" w:cs="Times New Roman"/>
                <w:sz w:val="24"/>
                <w:szCs w:val="24"/>
              </w:rPr>
            </w:pPr>
          </w:p>
          <w:p w14:paraId="7AF030BB" w14:textId="77777777" w:rsidR="00944491" w:rsidRPr="00944491" w:rsidRDefault="00944491" w:rsidP="00944491">
            <w:pPr>
              <w:spacing w:after="120"/>
              <w:jc w:val="both"/>
              <w:rPr>
                <w:rFonts w:ascii="Times New Roman" w:hAnsi="Times New Roman" w:cs="Times New Roman"/>
                <w:sz w:val="24"/>
                <w:szCs w:val="24"/>
              </w:rPr>
            </w:pPr>
          </w:p>
          <w:p w14:paraId="6B8A7F80" w14:textId="77777777" w:rsidR="00944491" w:rsidRPr="00944491" w:rsidRDefault="00944491" w:rsidP="00944491">
            <w:pPr>
              <w:spacing w:after="120"/>
              <w:jc w:val="both"/>
              <w:rPr>
                <w:rFonts w:ascii="Times New Roman" w:hAnsi="Times New Roman" w:cs="Times New Roman"/>
                <w:sz w:val="24"/>
                <w:szCs w:val="24"/>
              </w:rPr>
            </w:pPr>
          </w:p>
          <w:p w14:paraId="3B4A3E39" w14:textId="77777777" w:rsidR="00944491" w:rsidRPr="00944491" w:rsidRDefault="00944491" w:rsidP="00944491">
            <w:pPr>
              <w:spacing w:after="120"/>
              <w:jc w:val="both"/>
              <w:rPr>
                <w:rFonts w:ascii="Times New Roman" w:hAnsi="Times New Roman" w:cs="Times New Roman"/>
                <w:sz w:val="24"/>
                <w:szCs w:val="24"/>
              </w:rPr>
            </w:pPr>
          </w:p>
          <w:p w14:paraId="2A41D9C4" w14:textId="77777777" w:rsidR="00944491" w:rsidRPr="00944491" w:rsidRDefault="00944491" w:rsidP="00944491">
            <w:pPr>
              <w:spacing w:after="120"/>
              <w:jc w:val="both"/>
              <w:rPr>
                <w:rFonts w:ascii="Times New Roman" w:hAnsi="Times New Roman" w:cs="Times New Roman"/>
                <w:sz w:val="24"/>
                <w:szCs w:val="24"/>
              </w:rPr>
            </w:pPr>
          </w:p>
          <w:p w14:paraId="3B4BEB80" w14:textId="77777777" w:rsidR="00944491" w:rsidRPr="00944491" w:rsidRDefault="00944491" w:rsidP="00944491">
            <w:pPr>
              <w:spacing w:after="120"/>
              <w:jc w:val="both"/>
              <w:rPr>
                <w:rFonts w:ascii="Times New Roman" w:hAnsi="Times New Roman" w:cs="Times New Roman"/>
                <w:sz w:val="24"/>
                <w:szCs w:val="24"/>
              </w:rPr>
            </w:pPr>
          </w:p>
          <w:p w14:paraId="1046AC58" w14:textId="77777777" w:rsidR="00944491" w:rsidRDefault="00944491" w:rsidP="00944491">
            <w:pPr>
              <w:pStyle w:val="a4"/>
              <w:jc w:val="both"/>
              <w:rPr>
                <w:lang w:val="uk-UA"/>
              </w:rPr>
            </w:pPr>
          </w:p>
          <w:p w14:paraId="13688D52" w14:textId="77777777" w:rsidR="00944491" w:rsidRDefault="00944491" w:rsidP="00944491">
            <w:pPr>
              <w:pStyle w:val="a4"/>
              <w:jc w:val="both"/>
              <w:rPr>
                <w:lang w:val="uk-UA"/>
              </w:rPr>
            </w:pPr>
          </w:p>
          <w:p w14:paraId="4CC86AC3" w14:textId="77777777" w:rsidR="00944491" w:rsidRDefault="00944491" w:rsidP="00944491">
            <w:pPr>
              <w:pStyle w:val="a4"/>
              <w:jc w:val="both"/>
              <w:rPr>
                <w:lang w:val="uk-UA"/>
              </w:rPr>
            </w:pPr>
          </w:p>
          <w:p w14:paraId="0BF27D52" w14:textId="77777777" w:rsidR="00944491" w:rsidRDefault="00944491" w:rsidP="00944491">
            <w:pPr>
              <w:pStyle w:val="a4"/>
              <w:jc w:val="both"/>
              <w:rPr>
                <w:lang w:val="uk-UA"/>
              </w:rPr>
            </w:pPr>
          </w:p>
          <w:p w14:paraId="532C92F6" w14:textId="77777777" w:rsidR="00944491" w:rsidRDefault="00944491" w:rsidP="00944491">
            <w:pPr>
              <w:pStyle w:val="a4"/>
              <w:jc w:val="both"/>
              <w:rPr>
                <w:lang w:val="uk-UA"/>
              </w:rPr>
            </w:pPr>
          </w:p>
          <w:p w14:paraId="6F9EF6D5" w14:textId="70BE64C3" w:rsidR="00944491" w:rsidRPr="00944491" w:rsidRDefault="00944491" w:rsidP="00944491">
            <w:pPr>
              <w:pStyle w:val="a4"/>
              <w:jc w:val="both"/>
              <w:rPr>
                <w:lang w:val="uk-UA"/>
              </w:rPr>
            </w:pPr>
            <w:r w:rsidRPr="00944491">
              <w:rPr>
                <w:lang w:val="uk-UA"/>
              </w:rPr>
              <w:t>Останній абзац дублює підпункт 16 цього пункту.</w:t>
            </w:r>
          </w:p>
        </w:tc>
        <w:tc>
          <w:tcPr>
            <w:tcW w:w="0" w:type="auto"/>
          </w:tcPr>
          <w:p w14:paraId="138584EC" w14:textId="52A32BEA" w:rsidR="000634A6" w:rsidRPr="0081354B"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lastRenderedPageBreak/>
              <w:t>П</w:t>
            </w:r>
            <w:r w:rsidRPr="00495B68">
              <w:rPr>
                <w:rFonts w:ascii="Times New Roman" w:hAnsi="Times New Roman" w:cs="Times New Roman"/>
                <w:b/>
                <w:sz w:val="24"/>
                <w:szCs w:val="24"/>
              </w:rPr>
              <w:t>отребує</w:t>
            </w:r>
            <w:r w:rsidR="004D7FDA">
              <w:rPr>
                <w:rFonts w:ascii="Times New Roman" w:hAnsi="Times New Roman" w:cs="Times New Roman"/>
                <w:b/>
                <w:sz w:val="24"/>
                <w:szCs w:val="24"/>
              </w:rPr>
              <w:t>ться</w:t>
            </w:r>
            <w:r w:rsidRPr="00495B68">
              <w:rPr>
                <w:rFonts w:ascii="Times New Roman" w:hAnsi="Times New Roman" w:cs="Times New Roman"/>
                <w:b/>
                <w:sz w:val="24"/>
                <w:szCs w:val="24"/>
              </w:rPr>
              <w:t xml:space="preserve"> обговорення, </w:t>
            </w:r>
            <w:r w:rsidRPr="0081354B">
              <w:rPr>
                <w:rFonts w:ascii="Times New Roman" w:hAnsi="Times New Roman" w:cs="Times New Roman"/>
                <w:sz w:val="24"/>
                <w:szCs w:val="24"/>
              </w:rPr>
              <w:t xml:space="preserve">але не стосується суті оприлюдненого </w:t>
            </w:r>
            <w:proofErr w:type="spellStart"/>
            <w:r w:rsidRPr="0081354B">
              <w:rPr>
                <w:rFonts w:ascii="Times New Roman" w:hAnsi="Times New Roman" w:cs="Times New Roman"/>
                <w:sz w:val="24"/>
                <w:szCs w:val="24"/>
              </w:rPr>
              <w:t>Проєкта</w:t>
            </w:r>
            <w:proofErr w:type="spellEnd"/>
            <w:r w:rsidRPr="0081354B">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6BD88C15" w14:textId="19DECDAF" w:rsidR="00944491" w:rsidRPr="00B33D8E" w:rsidRDefault="00944491" w:rsidP="00586A62">
            <w:pPr>
              <w:pStyle w:val="a4"/>
              <w:jc w:val="both"/>
              <w:rPr>
                <w:lang w:val="uk-UA"/>
              </w:rPr>
            </w:pPr>
          </w:p>
        </w:tc>
      </w:tr>
      <w:tr w:rsidR="00D92B2B" w:rsidRPr="00215065" w14:paraId="27BF9CDD" w14:textId="77777777" w:rsidTr="009C2C82">
        <w:trPr>
          <w:trHeight w:val="1104"/>
        </w:trPr>
        <w:tc>
          <w:tcPr>
            <w:tcW w:w="0" w:type="auto"/>
            <w:vMerge w:val="restart"/>
          </w:tcPr>
          <w:p w14:paraId="69DE747E" w14:textId="77777777" w:rsidR="00D92B2B" w:rsidRPr="00D92B2B" w:rsidRDefault="00D92B2B" w:rsidP="00D92B2B">
            <w:pPr>
              <w:tabs>
                <w:tab w:val="left" w:pos="2376"/>
              </w:tabs>
              <w:jc w:val="both"/>
              <w:rPr>
                <w:rFonts w:ascii="Times New Roman" w:hAnsi="Times New Roman" w:cs="Times New Roman"/>
                <w:sz w:val="24"/>
                <w:szCs w:val="24"/>
              </w:rPr>
            </w:pPr>
            <w:r w:rsidRPr="00D92B2B">
              <w:rPr>
                <w:rFonts w:ascii="Times New Roman" w:hAnsi="Times New Roman" w:cs="Times New Roman"/>
                <w:sz w:val="24"/>
                <w:szCs w:val="24"/>
              </w:rPr>
              <w:t>5.2.2. Постачальник електричної енергії зобов'язаний:</w:t>
            </w:r>
          </w:p>
          <w:p w14:paraId="1627F62B" w14:textId="77777777" w:rsidR="00D92B2B" w:rsidRPr="00D92B2B" w:rsidRDefault="00D92B2B" w:rsidP="00D92B2B">
            <w:pPr>
              <w:tabs>
                <w:tab w:val="left" w:pos="2376"/>
              </w:tabs>
              <w:jc w:val="both"/>
              <w:rPr>
                <w:rFonts w:ascii="Times New Roman" w:hAnsi="Times New Roman" w:cs="Times New Roman"/>
                <w:sz w:val="24"/>
                <w:szCs w:val="24"/>
              </w:rPr>
            </w:pPr>
            <w:r w:rsidRPr="00D92B2B">
              <w:rPr>
                <w:rFonts w:ascii="Times New Roman" w:hAnsi="Times New Roman" w:cs="Times New Roman"/>
                <w:sz w:val="24"/>
                <w:szCs w:val="24"/>
              </w:rPr>
              <w:t>…….;</w:t>
            </w:r>
          </w:p>
          <w:p w14:paraId="25101886" w14:textId="1974410A" w:rsidR="00D92B2B" w:rsidRPr="00815524" w:rsidRDefault="00D92B2B" w:rsidP="00D92B2B">
            <w:pPr>
              <w:pStyle w:val="a4"/>
              <w:jc w:val="both"/>
              <w:rPr>
                <w:b/>
                <w:lang w:val="uk-UA"/>
              </w:rPr>
            </w:pPr>
            <w:bookmarkStart w:id="7" w:name="_Hlk106139009"/>
            <w:r w:rsidRPr="00815524">
              <w:rPr>
                <w:b/>
                <w:color w:val="7030A0"/>
                <w:lang w:val="uk-UA"/>
              </w:rPr>
              <w:t xml:space="preserve">29) </w:t>
            </w:r>
            <w:r w:rsidR="006C64D6" w:rsidRPr="00815524">
              <w:rPr>
                <w:b/>
                <w:color w:val="7030A0"/>
                <w:lang w:val="uk-UA"/>
              </w:rPr>
              <w:t xml:space="preserve">вести на електронних програмних платформах </w:t>
            </w:r>
            <w:r w:rsidR="006C64D6" w:rsidRPr="00815524">
              <w:rPr>
                <w:b/>
                <w:color w:val="7030A0"/>
                <w:lang w:val="uk-UA"/>
              </w:rPr>
              <w:lastRenderedPageBreak/>
              <w:t>реєстри, відповідно до цих Правил</w:t>
            </w:r>
            <w:bookmarkEnd w:id="7"/>
            <w:r w:rsidR="006C64D6" w:rsidRPr="00815524">
              <w:rPr>
                <w:b/>
                <w:color w:val="7030A0"/>
                <w:lang w:val="uk-UA"/>
              </w:rPr>
              <w:t>.</w:t>
            </w:r>
          </w:p>
        </w:tc>
        <w:tc>
          <w:tcPr>
            <w:tcW w:w="0" w:type="auto"/>
          </w:tcPr>
          <w:p w14:paraId="4CB68F34" w14:textId="77777777" w:rsidR="00D92B2B" w:rsidRPr="00D92B2B" w:rsidRDefault="00D92B2B" w:rsidP="00D92B2B">
            <w:pPr>
              <w:pStyle w:val="a4"/>
              <w:jc w:val="both"/>
              <w:rPr>
                <w:b/>
                <w:lang w:val="uk-UA"/>
              </w:rPr>
            </w:pPr>
            <w:r w:rsidRPr="00D92B2B">
              <w:rPr>
                <w:b/>
                <w:lang w:val="uk-UA"/>
              </w:rPr>
              <w:lastRenderedPageBreak/>
              <w:t xml:space="preserve">Д </w:t>
            </w:r>
            <w:proofErr w:type="spellStart"/>
            <w:r w:rsidRPr="00D92B2B">
              <w:rPr>
                <w:b/>
                <w:lang w:val="uk-UA"/>
              </w:rPr>
              <w:t>Трейдинг</w:t>
            </w:r>
            <w:proofErr w:type="spellEnd"/>
          </w:p>
          <w:p w14:paraId="758997FB" w14:textId="05024934" w:rsidR="00D92B2B" w:rsidRPr="00215065" w:rsidRDefault="00D92B2B" w:rsidP="00D92B2B">
            <w:pPr>
              <w:pStyle w:val="a4"/>
              <w:jc w:val="both"/>
              <w:rPr>
                <w:lang w:val="uk-UA"/>
              </w:rPr>
            </w:pPr>
            <w:r>
              <w:rPr>
                <w:lang w:val="uk-UA"/>
              </w:rPr>
              <w:t>Вилучити</w:t>
            </w:r>
          </w:p>
        </w:tc>
        <w:tc>
          <w:tcPr>
            <w:tcW w:w="0" w:type="auto"/>
          </w:tcPr>
          <w:p w14:paraId="3A986714" w14:textId="3105E2A4" w:rsidR="00D92B2B" w:rsidRPr="00D92B2B" w:rsidRDefault="00D92B2B" w:rsidP="00D92B2B">
            <w:pPr>
              <w:pStyle w:val="a4"/>
              <w:jc w:val="both"/>
              <w:rPr>
                <w:lang w:val="uk-UA"/>
              </w:rPr>
            </w:pPr>
            <w:r w:rsidRPr="00D92B2B">
              <w:rPr>
                <w:lang w:val="uk-UA"/>
              </w:rPr>
              <w:t>Вилучити або конкретизувати, які саме реєстри у відповідності до Правил роздрібного ринку електричної енергії повинен вести електропостачальник. ПРРЕЕ не передбачено ведення електропостачальником будь-яких реєстрів.</w:t>
            </w:r>
          </w:p>
        </w:tc>
        <w:tc>
          <w:tcPr>
            <w:tcW w:w="0" w:type="auto"/>
          </w:tcPr>
          <w:p w14:paraId="03B73D84" w14:textId="5EE289F5" w:rsidR="00D92B2B" w:rsidRPr="00215065" w:rsidRDefault="00D92B2B" w:rsidP="00D92B2B">
            <w:pPr>
              <w:pStyle w:val="a4"/>
              <w:jc w:val="both"/>
              <w:rPr>
                <w:lang w:val="uk-UA"/>
              </w:rPr>
            </w:pPr>
          </w:p>
        </w:tc>
      </w:tr>
      <w:tr w:rsidR="00D92B2B" w:rsidRPr="00215065" w14:paraId="27516E70" w14:textId="77777777" w:rsidTr="009C2C82">
        <w:trPr>
          <w:trHeight w:val="1104"/>
        </w:trPr>
        <w:tc>
          <w:tcPr>
            <w:tcW w:w="0" w:type="auto"/>
            <w:vMerge/>
          </w:tcPr>
          <w:p w14:paraId="53C1E7AD" w14:textId="77777777" w:rsidR="00D92B2B" w:rsidRPr="002E636B" w:rsidRDefault="00D92B2B" w:rsidP="00D92B2B">
            <w:pPr>
              <w:tabs>
                <w:tab w:val="left" w:pos="2376"/>
              </w:tabs>
              <w:jc w:val="both"/>
              <w:rPr>
                <w:rFonts w:ascii="Times New Roman" w:hAnsi="Times New Roman" w:cs="Times New Roman"/>
                <w:sz w:val="24"/>
                <w:szCs w:val="24"/>
              </w:rPr>
            </w:pPr>
          </w:p>
        </w:tc>
        <w:tc>
          <w:tcPr>
            <w:tcW w:w="0" w:type="auto"/>
          </w:tcPr>
          <w:p w14:paraId="1A38E586" w14:textId="77777777" w:rsidR="00D92B2B" w:rsidRDefault="00D92B2B" w:rsidP="00D92B2B">
            <w:pPr>
              <w:pStyle w:val="a4"/>
              <w:jc w:val="both"/>
              <w:rPr>
                <w:b/>
                <w:lang w:val="uk-UA"/>
              </w:rPr>
            </w:pPr>
            <w:r>
              <w:rPr>
                <w:b/>
                <w:lang w:val="uk-UA"/>
              </w:rPr>
              <w:t>НЕК УКРЕНЕРГО</w:t>
            </w:r>
          </w:p>
          <w:p w14:paraId="21825B0A" w14:textId="77777777" w:rsidR="00D92B2B" w:rsidRPr="00ED15F5" w:rsidRDefault="00D92B2B" w:rsidP="00D92B2B">
            <w:pPr>
              <w:tabs>
                <w:tab w:val="left" w:pos="2376"/>
              </w:tabs>
              <w:jc w:val="both"/>
              <w:rPr>
                <w:rFonts w:ascii="Times New Roman" w:hAnsi="Times New Roman" w:cs="Times New Roman"/>
                <w:sz w:val="24"/>
                <w:szCs w:val="24"/>
              </w:rPr>
            </w:pPr>
            <w:r w:rsidRPr="00ED15F5">
              <w:rPr>
                <w:rFonts w:ascii="Times New Roman" w:hAnsi="Times New Roman" w:cs="Times New Roman"/>
                <w:sz w:val="24"/>
                <w:szCs w:val="24"/>
              </w:rPr>
              <w:t>5.2.2. Постачальник електричної енергії зобов'язаний:</w:t>
            </w:r>
          </w:p>
          <w:p w14:paraId="20EB4136" w14:textId="77777777" w:rsidR="00D92B2B" w:rsidRPr="00ED15F5" w:rsidRDefault="00D92B2B" w:rsidP="00D92B2B">
            <w:pPr>
              <w:tabs>
                <w:tab w:val="left" w:pos="2376"/>
              </w:tabs>
              <w:jc w:val="both"/>
              <w:rPr>
                <w:rFonts w:ascii="Times New Roman" w:hAnsi="Times New Roman" w:cs="Times New Roman"/>
                <w:sz w:val="24"/>
                <w:szCs w:val="24"/>
              </w:rPr>
            </w:pPr>
            <w:r w:rsidRPr="00ED15F5">
              <w:rPr>
                <w:rFonts w:ascii="Times New Roman" w:hAnsi="Times New Roman" w:cs="Times New Roman"/>
                <w:sz w:val="24"/>
                <w:szCs w:val="24"/>
              </w:rPr>
              <w:t>…….;</w:t>
            </w:r>
          </w:p>
          <w:p w14:paraId="50E1C744" w14:textId="7C317F64" w:rsidR="00D92B2B" w:rsidRPr="00D92B2B" w:rsidRDefault="00D92B2B" w:rsidP="00D92B2B">
            <w:pPr>
              <w:pStyle w:val="a4"/>
              <w:jc w:val="both"/>
              <w:rPr>
                <w:b/>
                <w:lang w:val="uk-UA"/>
              </w:rPr>
            </w:pPr>
            <w:r w:rsidRPr="009C604E">
              <w:rPr>
                <w:b/>
                <w:color w:val="7030A0"/>
                <w:lang w:val="uk-UA"/>
              </w:rPr>
              <w:t>29) вести на електронних</w:t>
            </w:r>
            <w:r w:rsidRPr="00D92B2B">
              <w:rPr>
                <w:color w:val="FF0000"/>
                <w:lang w:val="uk-UA"/>
              </w:rPr>
              <w:t xml:space="preserve"> </w:t>
            </w:r>
            <w:r w:rsidRPr="009C604E">
              <w:rPr>
                <w:b/>
                <w:strike/>
                <w:color w:val="0070C0"/>
                <w:lang w:val="uk-UA"/>
              </w:rPr>
              <w:t>програмних</w:t>
            </w:r>
            <w:r w:rsidRPr="00D92B2B">
              <w:rPr>
                <w:color w:val="FF0000"/>
                <w:lang w:val="uk-UA"/>
              </w:rPr>
              <w:t xml:space="preserve"> </w:t>
            </w:r>
            <w:r w:rsidRPr="00C207C4">
              <w:rPr>
                <w:b/>
                <w:color w:val="7030A0"/>
                <w:lang w:val="uk-UA"/>
              </w:rPr>
              <w:t>платформах</w:t>
            </w:r>
            <w:r w:rsidRPr="00C207C4">
              <w:rPr>
                <w:b/>
                <w:strike/>
                <w:color w:val="7030A0"/>
                <w:lang w:val="uk-UA"/>
              </w:rPr>
              <w:t>,</w:t>
            </w:r>
            <w:r w:rsidRPr="00C207C4">
              <w:rPr>
                <w:b/>
                <w:color w:val="7030A0"/>
                <w:lang w:val="uk-UA"/>
              </w:rPr>
              <w:t xml:space="preserve"> реєстри, які постачальник електричної енергії веде відповідно до цих Правил </w:t>
            </w:r>
            <w:r w:rsidRPr="00C207C4">
              <w:rPr>
                <w:b/>
                <w:color w:val="0070C0"/>
                <w:lang w:val="uk-UA"/>
              </w:rPr>
              <w:t>та інших нормативно-правових актів, що регулюють функціонування ринку електричної енергії</w:t>
            </w:r>
            <w:r w:rsidRPr="00C207C4">
              <w:rPr>
                <w:color w:val="0070C0"/>
                <w:lang w:val="uk-UA"/>
              </w:rPr>
              <w:t>.</w:t>
            </w:r>
          </w:p>
        </w:tc>
        <w:tc>
          <w:tcPr>
            <w:tcW w:w="0" w:type="auto"/>
          </w:tcPr>
          <w:p w14:paraId="00A6595E" w14:textId="77777777" w:rsidR="00D92B2B" w:rsidRPr="00D92B2B" w:rsidRDefault="00D92B2B" w:rsidP="00D92B2B">
            <w:pPr>
              <w:pStyle w:val="a4"/>
              <w:jc w:val="both"/>
              <w:rPr>
                <w:lang w:val="uk-UA"/>
              </w:rPr>
            </w:pPr>
          </w:p>
        </w:tc>
        <w:tc>
          <w:tcPr>
            <w:tcW w:w="0" w:type="auto"/>
          </w:tcPr>
          <w:p w14:paraId="4B3DA0A7" w14:textId="4244E6BD" w:rsidR="00586A62" w:rsidRDefault="00074FBC" w:rsidP="00D92B2B">
            <w:pPr>
              <w:pStyle w:val="a4"/>
              <w:jc w:val="both"/>
              <w:rPr>
                <w:b/>
                <w:lang w:val="uk-UA"/>
              </w:rPr>
            </w:pPr>
            <w:r>
              <w:rPr>
                <w:b/>
                <w:lang w:val="uk-UA"/>
              </w:rPr>
              <w:t>Попередньо в</w:t>
            </w:r>
            <w:r w:rsidR="00FF3432" w:rsidRPr="00586A62">
              <w:rPr>
                <w:b/>
                <w:lang w:val="uk-UA"/>
              </w:rPr>
              <w:t>рах</w:t>
            </w:r>
            <w:r w:rsidR="004D7FDA">
              <w:rPr>
                <w:b/>
                <w:lang w:val="uk-UA"/>
              </w:rPr>
              <w:t>увати</w:t>
            </w:r>
            <w:r w:rsidR="00586A62">
              <w:rPr>
                <w:b/>
                <w:lang w:val="uk-UA"/>
              </w:rPr>
              <w:t xml:space="preserve"> в редакції:</w:t>
            </w:r>
          </w:p>
          <w:p w14:paraId="41E939C6" w14:textId="77777777" w:rsidR="00586A62" w:rsidRPr="00ED15F5" w:rsidRDefault="00586A62" w:rsidP="00586A62">
            <w:pPr>
              <w:tabs>
                <w:tab w:val="left" w:pos="2376"/>
              </w:tabs>
              <w:jc w:val="both"/>
              <w:rPr>
                <w:rFonts w:ascii="Times New Roman" w:hAnsi="Times New Roman" w:cs="Times New Roman"/>
                <w:sz w:val="24"/>
                <w:szCs w:val="24"/>
              </w:rPr>
            </w:pPr>
            <w:r w:rsidRPr="00ED15F5">
              <w:rPr>
                <w:rFonts w:ascii="Times New Roman" w:hAnsi="Times New Roman" w:cs="Times New Roman"/>
                <w:sz w:val="24"/>
                <w:szCs w:val="24"/>
              </w:rPr>
              <w:t>5.2.2. Постачальник електричної енергії зобов'язаний:</w:t>
            </w:r>
          </w:p>
          <w:p w14:paraId="2B5A37D9" w14:textId="77777777" w:rsidR="00586A62" w:rsidRPr="00ED15F5" w:rsidRDefault="00586A62" w:rsidP="00586A62">
            <w:pPr>
              <w:tabs>
                <w:tab w:val="left" w:pos="2376"/>
              </w:tabs>
              <w:jc w:val="both"/>
              <w:rPr>
                <w:rFonts w:ascii="Times New Roman" w:hAnsi="Times New Roman" w:cs="Times New Roman"/>
                <w:sz w:val="24"/>
                <w:szCs w:val="24"/>
              </w:rPr>
            </w:pPr>
            <w:r w:rsidRPr="00ED15F5">
              <w:rPr>
                <w:rFonts w:ascii="Times New Roman" w:hAnsi="Times New Roman" w:cs="Times New Roman"/>
                <w:sz w:val="24"/>
                <w:szCs w:val="24"/>
              </w:rPr>
              <w:t>…….;</w:t>
            </w:r>
          </w:p>
          <w:p w14:paraId="5B400413" w14:textId="2B1E478F" w:rsidR="00586A62" w:rsidRPr="0081354B" w:rsidRDefault="00586A62" w:rsidP="00586A62">
            <w:pPr>
              <w:pStyle w:val="a4"/>
              <w:jc w:val="both"/>
              <w:rPr>
                <w:b/>
                <w:color w:val="00B050"/>
                <w:lang w:val="uk-UA"/>
              </w:rPr>
            </w:pPr>
            <w:r w:rsidRPr="0081354B">
              <w:rPr>
                <w:color w:val="00B050"/>
                <w:lang w:val="uk-UA"/>
              </w:rPr>
              <w:t>29) вести на електронних платформах, реєстри</w:t>
            </w:r>
            <w:r w:rsidRPr="0081354B">
              <w:rPr>
                <w:b/>
                <w:color w:val="00B050"/>
                <w:lang w:val="uk-UA"/>
              </w:rPr>
              <w:t>,</w:t>
            </w:r>
            <w:r w:rsidRPr="0081354B">
              <w:rPr>
                <w:color w:val="00B050"/>
                <w:lang w:val="uk-UA"/>
              </w:rPr>
              <w:t xml:space="preserve"> відповідно до цих Правил</w:t>
            </w:r>
            <w:r w:rsidRPr="0081354B">
              <w:rPr>
                <w:b/>
                <w:color w:val="00B050"/>
                <w:lang w:val="uk-UA"/>
              </w:rPr>
              <w:t xml:space="preserve"> та інших нормативно-правових актів, що регулюють функціонування ринку електричної енергії</w:t>
            </w:r>
            <w:r w:rsidRPr="0081354B">
              <w:rPr>
                <w:color w:val="00B050"/>
                <w:lang w:val="uk-UA"/>
              </w:rPr>
              <w:t>.</w:t>
            </w:r>
          </w:p>
          <w:p w14:paraId="08BF2093" w14:textId="01844AFE" w:rsidR="00D92B2B" w:rsidRPr="00586A62" w:rsidRDefault="00FF3432" w:rsidP="00D92B2B">
            <w:pPr>
              <w:pStyle w:val="a4"/>
              <w:jc w:val="both"/>
              <w:rPr>
                <w:b/>
                <w:lang w:val="uk-UA"/>
              </w:rPr>
            </w:pPr>
            <w:r w:rsidRPr="00586A62">
              <w:rPr>
                <w:b/>
                <w:lang w:val="uk-UA"/>
              </w:rPr>
              <w:t xml:space="preserve"> </w:t>
            </w:r>
          </w:p>
        </w:tc>
      </w:tr>
      <w:tr w:rsidR="006C64D6" w:rsidRPr="00215065" w14:paraId="31625826" w14:textId="77777777" w:rsidTr="009C2C82">
        <w:trPr>
          <w:trHeight w:val="269"/>
        </w:trPr>
        <w:tc>
          <w:tcPr>
            <w:tcW w:w="0" w:type="auto"/>
            <w:gridSpan w:val="4"/>
          </w:tcPr>
          <w:p w14:paraId="1D1E6055" w14:textId="2C74C653" w:rsidR="006C64D6" w:rsidRPr="00215065" w:rsidRDefault="006C64D6" w:rsidP="006C64D6">
            <w:pPr>
              <w:tabs>
                <w:tab w:val="left" w:pos="4536"/>
                <w:tab w:val="left" w:pos="8364"/>
              </w:tabs>
              <w:ind w:firstLine="22"/>
              <w:jc w:val="center"/>
              <w:rPr>
                <w:rFonts w:ascii="Times New Roman" w:hAnsi="Times New Roman" w:cs="Times New Roman"/>
                <w:b/>
                <w:sz w:val="24"/>
                <w:szCs w:val="24"/>
              </w:rPr>
            </w:pPr>
            <w:r w:rsidRPr="002E636B">
              <w:rPr>
                <w:rFonts w:ascii="Times New Roman" w:hAnsi="Times New Roman" w:cs="Times New Roman"/>
                <w:b/>
                <w:sz w:val="24"/>
                <w:szCs w:val="24"/>
              </w:rPr>
              <w:t>5.3. Права та обов'язки постачальника універсальних послуг</w:t>
            </w:r>
          </w:p>
        </w:tc>
      </w:tr>
      <w:tr w:rsidR="006C64D6" w:rsidRPr="00215065" w14:paraId="2A627692" w14:textId="77777777" w:rsidTr="009C2C82">
        <w:trPr>
          <w:trHeight w:val="712"/>
        </w:trPr>
        <w:tc>
          <w:tcPr>
            <w:tcW w:w="0" w:type="auto"/>
          </w:tcPr>
          <w:p w14:paraId="51D078C3" w14:textId="77777777" w:rsidR="006C64D6" w:rsidRDefault="006C64D6" w:rsidP="006C64D6">
            <w:pPr>
              <w:rPr>
                <w:rFonts w:ascii="Times New Roman" w:hAnsi="Times New Roman" w:cs="Times New Roman"/>
                <w:sz w:val="24"/>
                <w:szCs w:val="24"/>
              </w:rPr>
            </w:pPr>
            <w:r w:rsidRPr="002E636B">
              <w:rPr>
                <w:rFonts w:ascii="Times New Roman" w:hAnsi="Times New Roman" w:cs="Times New Roman"/>
                <w:sz w:val="24"/>
                <w:szCs w:val="24"/>
              </w:rPr>
              <w:t>5.3.2. Постачальник універсальних послуг зобов'язаний:</w:t>
            </w:r>
          </w:p>
          <w:p w14:paraId="45B5A2F6" w14:textId="77777777" w:rsidR="006C64D6" w:rsidRDefault="006C64D6" w:rsidP="006C64D6">
            <w:pPr>
              <w:rPr>
                <w:rFonts w:ascii="Times New Roman" w:hAnsi="Times New Roman" w:cs="Times New Roman"/>
                <w:sz w:val="24"/>
                <w:szCs w:val="24"/>
              </w:rPr>
            </w:pPr>
            <w:r>
              <w:rPr>
                <w:rFonts w:ascii="Times New Roman" w:hAnsi="Times New Roman" w:cs="Times New Roman"/>
                <w:sz w:val="24"/>
                <w:szCs w:val="24"/>
              </w:rPr>
              <w:t>…….;</w:t>
            </w:r>
          </w:p>
          <w:p w14:paraId="120FD107" w14:textId="7CA50F8E" w:rsidR="006C64D6" w:rsidRPr="00815524" w:rsidRDefault="006C64D6" w:rsidP="006C64D6">
            <w:pPr>
              <w:tabs>
                <w:tab w:val="left" w:pos="4536"/>
                <w:tab w:val="left" w:pos="8364"/>
              </w:tabs>
              <w:ind w:firstLine="22"/>
              <w:jc w:val="both"/>
              <w:rPr>
                <w:rFonts w:ascii="Times New Roman" w:hAnsi="Times New Roman" w:cs="Times New Roman"/>
                <w:b/>
                <w:sz w:val="24"/>
                <w:szCs w:val="24"/>
              </w:rPr>
            </w:pPr>
            <w:bookmarkStart w:id="8" w:name="_Hlk106139088"/>
            <w:r w:rsidRPr="00815524">
              <w:rPr>
                <w:rFonts w:ascii="Times New Roman" w:hAnsi="Times New Roman" w:cs="Times New Roman"/>
                <w:b/>
                <w:color w:val="7030A0"/>
                <w:sz w:val="24"/>
                <w:szCs w:val="24"/>
              </w:rPr>
              <w:t xml:space="preserve">14) </w:t>
            </w:r>
            <w:r w:rsidR="00053679" w:rsidRPr="00815524">
              <w:rPr>
                <w:rFonts w:ascii="Times New Roman" w:hAnsi="Times New Roman" w:cs="Times New Roman"/>
                <w:b/>
                <w:color w:val="7030A0"/>
                <w:sz w:val="24"/>
                <w:szCs w:val="24"/>
              </w:rPr>
              <w:t>вести на електронних програмних платформах реєстри, відповідно до цих Правил.</w:t>
            </w:r>
            <w:bookmarkEnd w:id="8"/>
          </w:p>
        </w:tc>
        <w:tc>
          <w:tcPr>
            <w:tcW w:w="0" w:type="auto"/>
          </w:tcPr>
          <w:p w14:paraId="586D414F" w14:textId="77777777" w:rsidR="007A3A91" w:rsidRPr="007A3A91" w:rsidRDefault="007A3A91" w:rsidP="007A3A91">
            <w:pPr>
              <w:rPr>
                <w:rFonts w:ascii="Times New Roman" w:hAnsi="Times New Roman" w:cs="Times New Roman"/>
                <w:b/>
                <w:sz w:val="24"/>
                <w:szCs w:val="24"/>
              </w:rPr>
            </w:pPr>
            <w:r w:rsidRPr="007A3A91">
              <w:rPr>
                <w:rFonts w:ascii="Times New Roman" w:hAnsi="Times New Roman" w:cs="Times New Roman"/>
                <w:b/>
                <w:sz w:val="24"/>
                <w:szCs w:val="24"/>
              </w:rPr>
              <w:t>НЕК УКРЕНЕРГО</w:t>
            </w:r>
          </w:p>
          <w:p w14:paraId="5C8008D7" w14:textId="66EACAA6" w:rsidR="007A3A91" w:rsidRPr="00ED15F5" w:rsidRDefault="007A3A91" w:rsidP="007A3A91">
            <w:pPr>
              <w:rPr>
                <w:rFonts w:ascii="Times New Roman" w:hAnsi="Times New Roman" w:cs="Times New Roman"/>
                <w:sz w:val="24"/>
                <w:szCs w:val="24"/>
              </w:rPr>
            </w:pPr>
            <w:r w:rsidRPr="00ED15F5">
              <w:rPr>
                <w:rFonts w:ascii="Times New Roman" w:hAnsi="Times New Roman" w:cs="Times New Roman"/>
                <w:sz w:val="24"/>
                <w:szCs w:val="24"/>
              </w:rPr>
              <w:t>5.3.2. Постачальник універсальних послуг зобов'язаний:</w:t>
            </w:r>
          </w:p>
          <w:p w14:paraId="36E00F9A" w14:textId="77777777" w:rsidR="007A3A91" w:rsidRPr="00ED15F5" w:rsidRDefault="007A3A91" w:rsidP="007A3A91">
            <w:pPr>
              <w:rPr>
                <w:rFonts w:ascii="Times New Roman" w:hAnsi="Times New Roman" w:cs="Times New Roman"/>
                <w:sz w:val="24"/>
                <w:szCs w:val="24"/>
              </w:rPr>
            </w:pPr>
            <w:r w:rsidRPr="00ED15F5">
              <w:rPr>
                <w:rFonts w:ascii="Times New Roman" w:hAnsi="Times New Roman" w:cs="Times New Roman"/>
                <w:sz w:val="24"/>
                <w:szCs w:val="24"/>
              </w:rPr>
              <w:t>…….;</w:t>
            </w:r>
          </w:p>
          <w:p w14:paraId="03D2AC46" w14:textId="4CC34536" w:rsidR="006C64D6" w:rsidRPr="00215065" w:rsidRDefault="007A3A91" w:rsidP="007A3A91">
            <w:pPr>
              <w:tabs>
                <w:tab w:val="left" w:pos="4536"/>
                <w:tab w:val="left" w:pos="8364"/>
              </w:tabs>
              <w:ind w:firstLine="22"/>
              <w:jc w:val="both"/>
              <w:rPr>
                <w:rFonts w:ascii="Times New Roman" w:hAnsi="Times New Roman" w:cs="Times New Roman"/>
                <w:b/>
                <w:sz w:val="24"/>
                <w:szCs w:val="24"/>
              </w:rPr>
            </w:pPr>
            <w:r w:rsidRPr="00C207C4">
              <w:rPr>
                <w:rFonts w:ascii="Times New Roman" w:hAnsi="Times New Roman" w:cs="Times New Roman"/>
                <w:b/>
                <w:color w:val="0070C0"/>
                <w:sz w:val="24"/>
                <w:szCs w:val="24"/>
              </w:rPr>
              <w:t>14) вести на електронних</w:t>
            </w:r>
            <w:r w:rsidRPr="00C207C4">
              <w:rPr>
                <w:rFonts w:ascii="Times New Roman" w:hAnsi="Times New Roman" w:cs="Times New Roman"/>
                <w:color w:val="0070C0"/>
                <w:sz w:val="24"/>
                <w:szCs w:val="24"/>
              </w:rPr>
              <w:t xml:space="preserve"> </w:t>
            </w:r>
            <w:r w:rsidRPr="00C207C4">
              <w:rPr>
                <w:rFonts w:ascii="Times New Roman" w:hAnsi="Times New Roman" w:cs="Times New Roman"/>
                <w:b/>
                <w:strike/>
                <w:color w:val="7030A0"/>
                <w:sz w:val="24"/>
                <w:szCs w:val="24"/>
              </w:rPr>
              <w:t>програмних</w:t>
            </w:r>
            <w:r w:rsidRPr="00C207C4">
              <w:rPr>
                <w:rFonts w:ascii="Times New Roman" w:hAnsi="Times New Roman" w:cs="Times New Roman"/>
                <w:b/>
                <w:color w:val="7030A0"/>
                <w:sz w:val="24"/>
                <w:szCs w:val="24"/>
              </w:rPr>
              <w:t xml:space="preserve"> платформах</w:t>
            </w:r>
            <w:r w:rsidRPr="00C207C4">
              <w:rPr>
                <w:rFonts w:ascii="Times New Roman" w:hAnsi="Times New Roman" w:cs="Times New Roman"/>
                <w:b/>
                <w:strike/>
                <w:color w:val="7030A0"/>
                <w:sz w:val="24"/>
                <w:szCs w:val="24"/>
              </w:rPr>
              <w:t>,</w:t>
            </w:r>
            <w:r w:rsidRPr="00C207C4">
              <w:rPr>
                <w:rFonts w:ascii="Times New Roman" w:hAnsi="Times New Roman" w:cs="Times New Roman"/>
                <w:b/>
                <w:color w:val="7030A0"/>
                <w:sz w:val="24"/>
                <w:szCs w:val="24"/>
              </w:rPr>
              <w:t xml:space="preserve"> реєстри, які постачальник універсальних послуг веде відповідно до цих Правил</w:t>
            </w:r>
            <w:r w:rsidRPr="00ED15F5">
              <w:rPr>
                <w:rFonts w:ascii="Times New Roman" w:hAnsi="Times New Roman" w:cs="Times New Roman"/>
                <w:b/>
                <w:color w:val="FF0000"/>
                <w:sz w:val="24"/>
                <w:szCs w:val="24"/>
              </w:rPr>
              <w:t xml:space="preserve"> </w:t>
            </w:r>
            <w:r w:rsidRPr="00C207C4">
              <w:rPr>
                <w:rFonts w:ascii="Times New Roman" w:hAnsi="Times New Roman" w:cs="Times New Roman"/>
                <w:b/>
                <w:color w:val="0070C0"/>
                <w:sz w:val="24"/>
                <w:szCs w:val="24"/>
              </w:rPr>
              <w:t>та інших нормативно-правових актів, що регулюють функціонування ринку електричної енергії</w:t>
            </w:r>
            <w:r w:rsidRPr="00C207C4">
              <w:rPr>
                <w:rFonts w:ascii="Times New Roman" w:hAnsi="Times New Roman" w:cs="Times New Roman"/>
                <w:color w:val="0070C0"/>
                <w:sz w:val="24"/>
                <w:szCs w:val="24"/>
              </w:rPr>
              <w:t>.</w:t>
            </w:r>
          </w:p>
        </w:tc>
        <w:tc>
          <w:tcPr>
            <w:tcW w:w="0" w:type="auto"/>
          </w:tcPr>
          <w:p w14:paraId="41569D42" w14:textId="324F20B2" w:rsidR="006C64D6" w:rsidRPr="00215065" w:rsidRDefault="006C64D6" w:rsidP="006C64D6">
            <w:pPr>
              <w:tabs>
                <w:tab w:val="left" w:pos="4536"/>
                <w:tab w:val="left" w:pos="8364"/>
              </w:tabs>
              <w:ind w:firstLine="22"/>
              <w:jc w:val="both"/>
              <w:rPr>
                <w:rFonts w:ascii="Times New Roman" w:hAnsi="Times New Roman" w:cs="Times New Roman"/>
                <w:sz w:val="24"/>
                <w:szCs w:val="24"/>
              </w:rPr>
            </w:pPr>
          </w:p>
          <w:p w14:paraId="4427ABC8" w14:textId="77777777" w:rsidR="006C64D6" w:rsidRPr="00215065" w:rsidRDefault="006C64D6" w:rsidP="006C64D6">
            <w:pPr>
              <w:tabs>
                <w:tab w:val="left" w:pos="4536"/>
                <w:tab w:val="left" w:pos="8364"/>
              </w:tabs>
              <w:ind w:firstLine="22"/>
              <w:jc w:val="both"/>
              <w:rPr>
                <w:rFonts w:ascii="Times New Roman" w:hAnsi="Times New Roman" w:cs="Times New Roman"/>
                <w:b/>
                <w:sz w:val="24"/>
                <w:szCs w:val="24"/>
              </w:rPr>
            </w:pPr>
          </w:p>
        </w:tc>
        <w:tc>
          <w:tcPr>
            <w:tcW w:w="0" w:type="auto"/>
          </w:tcPr>
          <w:p w14:paraId="7B64C3BE" w14:textId="52FF0EC4" w:rsidR="006C64D6" w:rsidRDefault="00074FBC" w:rsidP="006C64D6">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Попередньо в</w:t>
            </w:r>
            <w:r w:rsidR="00FF3432">
              <w:rPr>
                <w:rFonts w:ascii="Times New Roman" w:hAnsi="Times New Roman" w:cs="Times New Roman"/>
                <w:b/>
                <w:sz w:val="24"/>
                <w:szCs w:val="24"/>
              </w:rPr>
              <w:t>рах</w:t>
            </w:r>
            <w:r w:rsidR="004D7FDA">
              <w:rPr>
                <w:rFonts w:ascii="Times New Roman" w:hAnsi="Times New Roman" w:cs="Times New Roman"/>
                <w:b/>
                <w:sz w:val="24"/>
                <w:szCs w:val="24"/>
              </w:rPr>
              <w:t>увати</w:t>
            </w:r>
            <w:r w:rsidR="00586A62">
              <w:rPr>
                <w:rFonts w:ascii="Times New Roman" w:hAnsi="Times New Roman" w:cs="Times New Roman"/>
                <w:b/>
                <w:sz w:val="24"/>
                <w:szCs w:val="24"/>
              </w:rPr>
              <w:t xml:space="preserve"> в редакції</w:t>
            </w:r>
            <w:r>
              <w:rPr>
                <w:rFonts w:ascii="Times New Roman" w:hAnsi="Times New Roman" w:cs="Times New Roman"/>
                <w:b/>
                <w:sz w:val="24"/>
                <w:szCs w:val="24"/>
              </w:rPr>
              <w:t>:</w:t>
            </w:r>
          </w:p>
          <w:p w14:paraId="1F0C1A1D" w14:textId="77777777" w:rsidR="00586A62" w:rsidRPr="00ED15F5" w:rsidRDefault="00586A62" w:rsidP="00586A62">
            <w:pPr>
              <w:rPr>
                <w:rFonts w:ascii="Times New Roman" w:hAnsi="Times New Roman" w:cs="Times New Roman"/>
                <w:sz w:val="24"/>
                <w:szCs w:val="24"/>
              </w:rPr>
            </w:pPr>
            <w:r w:rsidRPr="00ED15F5">
              <w:rPr>
                <w:rFonts w:ascii="Times New Roman" w:hAnsi="Times New Roman" w:cs="Times New Roman"/>
                <w:sz w:val="24"/>
                <w:szCs w:val="24"/>
              </w:rPr>
              <w:t>5.3.2. Постачальник універсальних послуг зобов'язаний:</w:t>
            </w:r>
          </w:p>
          <w:p w14:paraId="2E52970A" w14:textId="77777777" w:rsidR="00586A62" w:rsidRPr="00ED15F5" w:rsidRDefault="00586A62" w:rsidP="00586A62">
            <w:pPr>
              <w:rPr>
                <w:rFonts w:ascii="Times New Roman" w:hAnsi="Times New Roman" w:cs="Times New Roman"/>
                <w:sz w:val="24"/>
                <w:szCs w:val="24"/>
              </w:rPr>
            </w:pPr>
            <w:r w:rsidRPr="00ED15F5">
              <w:rPr>
                <w:rFonts w:ascii="Times New Roman" w:hAnsi="Times New Roman" w:cs="Times New Roman"/>
                <w:sz w:val="24"/>
                <w:szCs w:val="24"/>
              </w:rPr>
              <w:t>…….;</w:t>
            </w:r>
          </w:p>
          <w:p w14:paraId="5BECE6E3" w14:textId="6B6F6262" w:rsidR="00586A62" w:rsidRPr="00215065" w:rsidRDefault="00586A62" w:rsidP="00586A62">
            <w:pPr>
              <w:tabs>
                <w:tab w:val="left" w:pos="4536"/>
                <w:tab w:val="left" w:pos="8364"/>
              </w:tabs>
              <w:ind w:firstLine="22"/>
              <w:jc w:val="both"/>
              <w:rPr>
                <w:rFonts w:ascii="Times New Roman" w:hAnsi="Times New Roman" w:cs="Times New Roman"/>
                <w:b/>
                <w:sz w:val="24"/>
                <w:szCs w:val="24"/>
              </w:rPr>
            </w:pPr>
            <w:r w:rsidRPr="0081354B">
              <w:rPr>
                <w:rFonts w:ascii="Times New Roman" w:hAnsi="Times New Roman" w:cs="Times New Roman"/>
                <w:color w:val="00B050"/>
                <w:sz w:val="24"/>
                <w:szCs w:val="24"/>
              </w:rPr>
              <w:t>14) вести на електронних платформах, реєстри</w:t>
            </w:r>
            <w:r w:rsidRPr="0081354B">
              <w:rPr>
                <w:rFonts w:ascii="Times New Roman" w:hAnsi="Times New Roman" w:cs="Times New Roman"/>
                <w:b/>
                <w:color w:val="00B050"/>
                <w:sz w:val="24"/>
                <w:szCs w:val="24"/>
              </w:rPr>
              <w:t>,</w:t>
            </w:r>
            <w:r w:rsidRPr="0081354B">
              <w:rPr>
                <w:rFonts w:ascii="Times New Roman" w:hAnsi="Times New Roman" w:cs="Times New Roman"/>
                <w:color w:val="00B050"/>
                <w:sz w:val="24"/>
                <w:szCs w:val="24"/>
              </w:rPr>
              <w:t xml:space="preserve"> відповідно до цих Правил</w:t>
            </w:r>
            <w:r w:rsidRPr="0081354B">
              <w:rPr>
                <w:rFonts w:ascii="Times New Roman" w:hAnsi="Times New Roman" w:cs="Times New Roman"/>
                <w:b/>
                <w:color w:val="00B050"/>
                <w:sz w:val="24"/>
                <w:szCs w:val="24"/>
              </w:rPr>
              <w:t xml:space="preserve"> та інших нормативно-правових актів, що регулюють функціонування ринку електричної енергії</w:t>
            </w:r>
            <w:r w:rsidRPr="0081354B">
              <w:rPr>
                <w:rFonts w:ascii="Times New Roman" w:hAnsi="Times New Roman" w:cs="Times New Roman"/>
                <w:color w:val="00B050"/>
                <w:sz w:val="24"/>
                <w:szCs w:val="24"/>
              </w:rPr>
              <w:t>.</w:t>
            </w:r>
          </w:p>
        </w:tc>
      </w:tr>
      <w:tr w:rsidR="006C64D6" w:rsidRPr="00215065" w14:paraId="64DB61DB" w14:textId="77777777" w:rsidTr="009C2C82">
        <w:trPr>
          <w:trHeight w:val="367"/>
        </w:trPr>
        <w:tc>
          <w:tcPr>
            <w:tcW w:w="0" w:type="auto"/>
            <w:gridSpan w:val="4"/>
          </w:tcPr>
          <w:p w14:paraId="08920520" w14:textId="4F093066" w:rsidR="006C64D6" w:rsidRPr="00215065" w:rsidRDefault="00053679" w:rsidP="00053679">
            <w:pPr>
              <w:tabs>
                <w:tab w:val="left" w:pos="4536"/>
                <w:tab w:val="left" w:pos="8364"/>
              </w:tabs>
              <w:ind w:firstLine="22"/>
              <w:jc w:val="center"/>
              <w:rPr>
                <w:rFonts w:ascii="Times New Roman" w:hAnsi="Times New Roman" w:cs="Times New Roman"/>
                <w:b/>
                <w:sz w:val="24"/>
                <w:szCs w:val="24"/>
              </w:rPr>
            </w:pPr>
            <w:bookmarkStart w:id="9" w:name="_Hlk106139204"/>
            <w:r w:rsidRPr="009E04B3">
              <w:rPr>
                <w:rFonts w:ascii="Times New Roman" w:hAnsi="Times New Roman" w:cs="Times New Roman"/>
                <w:b/>
                <w:sz w:val="24"/>
                <w:szCs w:val="24"/>
              </w:rPr>
              <w:t>VI.</w:t>
            </w:r>
            <w:bookmarkEnd w:id="9"/>
            <w:r w:rsidRPr="009E04B3">
              <w:rPr>
                <w:rFonts w:ascii="Times New Roman" w:hAnsi="Times New Roman" w:cs="Times New Roman"/>
                <w:b/>
                <w:sz w:val="24"/>
                <w:szCs w:val="24"/>
              </w:rPr>
              <w:t xml:space="preserve"> Зміна електропостачальника</w:t>
            </w:r>
          </w:p>
        </w:tc>
      </w:tr>
      <w:tr w:rsidR="00053679" w:rsidRPr="00053679" w14:paraId="254FF4F6" w14:textId="77777777" w:rsidTr="009C2C82">
        <w:trPr>
          <w:trHeight w:val="367"/>
        </w:trPr>
        <w:tc>
          <w:tcPr>
            <w:tcW w:w="0" w:type="auto"/>
            <w:gridSpan w:val="4"/>
          </w:tcPr>
          <w:p w14:paraId="7E01C783" w14:textId="0E195417" w:rsidR="00053679" w:rsidRPr="00053679" w:rsidRDefault="00053679" w:rsidP="00053679">
            <w:pPr>
              <w:tabs>
                <w:tab w:val="left" w:pos="4536"/>
                <w:tab w:val="left" w:pos="8364"/>
              </w:tabs>
              <w:ind w:firstLine="22"/>
              <w:jc w:val="center"/>
              <w:rPr>
                <w:rFonts w:ascii="Times New Roman" w:hAnsi="Times New Roman" w:cs="Times New Roman"/>
                <w:b/>
                <w:sz w:val="24"/>
                <w:szCs w:val="24"/>
              </w:rPr>
            </w:pPr>
            <w:r w:rsidRPr="00053679">
              <w:rPr>
                <w:rFonts w:ascii="Times New Roman" w:hAnsi="Times New Roman" w:cs="Times New Roman"/>
                <w:b/>
                <w:sz w:val="24"/>
                <w:szCs w:val="24"/>
              </w:rPr>
              <w:t>6.1. Порядок зміни електропостачальника за ініціативою споживача</w:t>
            </w:r>
          </w:p>
        </w:tc>
      </w:tr>
      <w:tr w:rsidR="00570D2E" w:rsidRPr="00215065" w14:paraId="5D9025E6" w14:textId="77777777" w:rsidTr="009C2C82">
        <w:trPr>
          <w:trHeight w:val="5136"/>
        </w:trPr>
        <w:tc>
          <w:tcPr>
            <w:tcW w:w="0" w:type="auto"/>
            <w:vMerge w:val="restart"/>
          </w:tcPr>
          <w:p w14:paraId="76E35E0B" w14:textId="77777777" w:rsidR="00570D2E" w:rsidRPr="00815524" w:rsidRDefault="00570D2E" w:rsidP="00570D2E">
            <w:pPr>
              <w:ind w:firstLine="460"/>
              <w:jc w:val="both"/>
              <w:rPr>
                <w:rFonts w:ascii="Times New Roman" w:hAnsi="Times New Roman" w:cs="Times New Roman"/>
                <w:b/>
                <w:color w:val="7030A0"/>
                <w:sz w:val="24"/>
                <w:szCs w:val="24"/>
              </w:rPr>
            </w:pPr>
            <w:r w:rsidRPr="005D1C7F">
              <w:rPr>
                <w:rFonts w:ascii="Times New Roman" w:hAnsi="Times New Roman" w:cs="Times New Roman"/>
                <w:sz w:val="24"/>
                <w:szCs w:val="24"/>
              </w:rPr>
              <w:lastRenderedPageBreak/>
              <w:t xml:space="preserve">6.1.3. </w:t>
            </w:r>
            <w:bookmarkStart w:id="10" w:name="_Hlk106139317"/>
            <w:bookmarkStart w:id="11" w:name="w1_4"/>
            <w:r w:rsidRPr="00815524">
              <w:rPr>
                <w:rFonts w:ascii="Times New Roman" w:hAnsi="Times New Roman" w:cs="Times New Roman"/>
                <w:b/>
                <w:color w:val="7030A0"/>
                <w:sz w:val="24"/>
                <w:szCs w:val="24"/>
              </w:rPr>
              <w:t>За загальним правилом, зміна е</w:t>
            </w:r>
            <w:r w:rsidRPr="00815524">
              <w:rPr>
                <w:rFonts w:ascii="Times New Roman" w:hAnsi="Times New Roman" w:cs="Times New Roman"/>
                <w:b/>
                <w:color w:val="7030A0"/>
                <w:sz w:val="24"/>
                <w:szCs w:val="24"/>
                <w:shd w:val="clear" w:color="auto" w:fill="FFFFFF"/>
              </w:rPr>
              <w:t>лектро</w:t>
            </w:r>
            <w:bookmarkStart w:id="12" w:name="w2_6"/>
            <w:r w:rsidRPr="00815524">
              <w:rPr>
                <w:rFonts w:ascii="Times New Roman" w:hAnsi="Times New Roman" w:cs="Times New Roman"/>
                <w:b/>
                <w:color w:val="7030A0"/>
                <w:sz w:val="24"/>
                <w:szCs w:val="24"/>
                <w:shd w:val="clear" w:color="auto" w:fill="FFFFFF"/>
              </w:rPr>
              <w:t xml:space="preserve">постачальника </w:t>
            </w:r>
            <w:bookmarkEnd w:id="12"/>
            <w:r w:rsidRPr="00815524">
              <w:rPr>
                <w:rFonts w:ascii="Times New Roman" w:hAnsi="Times New Roman" w:cs="Times New Roman"/>
                <w:b/>
                <w:color w:val="7030A0"/>
                <w:sz w:val="24"/>
                <w:szCs w:val="24"/>
                <w:shd w:val="clear" w:color="auto" w:fill="FFFFFF"/>
              </w:rPr>
              <w:t>за ініціативою споживача має бути завершена у строк не більше трьох тижнів з дня повідомлення таким споживачем про намір змінити електро</w:t>
            </w:r>
            <w:bookmarkStart w:id="13" w:name="w2_7"/>
            <w:r w:rsidRPr="00815524">
              <w:rPr>
                <w:rFonts w:ascii="Times New Roman" w:hAnsi="Times New Roman" w:cs="Times New Roman"/>
                <w:b/>
                <w:color w:val="7030A0"/>
                <w:sz w:val="24"/>
                <w:szCs w:val="24"/>
                <w:shd w:val="clear" w:color="auto" w:fill="FFFFFF"/>
              </w:rPr>
              <w:t>постачальника</w:t>
            </w:r>
            <w:bookmarkEnd w:id="13"/>
            <w:r w:rsidRPr="00815524">
              <w:rPr>
                <w:rFonts w:ascii="Times New Roman" w:hAnsi="Times New Roman" w:cs="Times New Roman"/>
                <w:b/>
                <w:color w:val="7030A0"/>
                <w:sz w:val="24"/>
                <w:szCs w:val="24"/>
                <w:shd w:val="clear" w:color="auto" w:fill="FFFFFF"/>
              </w:rPr>
              <w:t>.</w:t>
            </w:r>
          </w:p>
          <w:p w14:paraId="0B9BC72F" w14:textId="77777777" w:rsidR="00570D2E" w:rsidRPr="00815524" w:rsidRDefault="00570D2E" w:rsidP="00570D2E">
            <w:pPr>
              <w:ind w:firstLine="460"/>
              <w:jc w:val="both"/>
              <w:rPr>
                <w:rFonts w:ascii="Times New Roman" w:hAnsi="Times New Roman" w:cs="Times New Roman"/>
                <w:b/>
                <w:color w:val="7030A0"/>
                <w:sz w:val="24"/>
                <w:szCs w:val="24"/>
              </w:rPr>
            </w:pPr>
            <w:r w:rsidRPr="00815524">
              <w:rPr>
                <w:rFonts w:ascii="Times New Roman" w:hAnsi="Times New Roman" w:cs="Times New Roman"/>
                <w:b/>
                <w:color w:val="7030A0"/>
                <w:sz w:val="24"/>
                <w:szCs w:val="24"/>
              </w:rPr>
              <w:t xml:space="preserve">На вимогу </w:t>
            </w:r>
            <w:r w:rsidRPr="00815524">
              <w:rPr>
                <w:rFonts w:ascii="Times New Roman" w:hAnsi="Times New Roman" w:cs="Times New Roman"/>
                <w:b/>
                <w:color w:val="7030A0"/>
                <w:sz w:val="24"/>
                <w:szCs w:val="24"/>
                <w:shd w:val="clear" w:color="auto" w:fill="FFFFFF"/>
              </w:rPr>
              <w:t>споживача з</w:t>
            </w:r>
            <w:r w:rsidRPr="00815524">
              <w:rPr>
                <w:rFonts w:ascii="Times New Roman" w:hAnsi="Times New Roman" w:cs="Times New Roman"/>
                <w:b/>
                <w:color w:val="7030A0"/>
                <w:sz w:val="24"/>
                <w:szCs w:val="24"/>
              </w:rPr>
              <w:t>міна е</w:t>
            </w:r>
            <w:r w:rsidRPr="00815524">
              <w:rPr>
                <w:rFonts w:ascii="Times New Roman" w:hAnsi="Times New Roman" w:cs="Times New Roman"/>
                <w:b/>
                <w:color w:val="7030A0"/>
                <w:sz w:val="24"/>
                <w:szCs w:val="24"/>
                <w:shd w:val="clear" w:color="auto" w:fill="FFFFFF"/>
              </w:rPr>
              <w:t xml:space="preserve">лектропостачальника повинна бути завершена за скороченим правилом </w:t>
            </w:r>
            <w:r w:rsidRPr="00815524">
              <w:rPr>
                <w:rFonts w:ascii="Times New Roman" w:hAnsi="Times New Roman" w:cs="Times New Roman"/>
                <w:b/>
                <w:color w:val="7030A0"/>
                <w:sz w:val="24"/>
                <w:szCs w:val="24"/>
              </w:rPr>
              <w:t xml:space="preserve">у строк не більше 3 календарних днів при наявності однієї з наступних умов: </w:t>
            </w:r>
          </w:p>
          <w:p w14:paraId="7234FADC" w14:textId="77777777" w:rsidR="00570D2E" w:rsidRPr="00815524" w:rsidRDefault="00570D2E" w:rsidP="00570D2E">
            <w:pPr>
              <w:ind w:firstLine="460"/>
              <w:jc w:val="both"/>
              <w:rPr>
                <w:rFonts w:ascii="Times New Roman" w:hAnsi="Times New Roman" w:cs="Times New Roman"/>
                <w:b/>
                <w:color w:val="7030A0"/>
                <w:sz w:val="24"/>
                <w:szCs w:val="24"/>
              </w:rPr>
            </w:pPr>
            <w:r w:rsidRPr="00815524">
              <w:rPr>
                <w:rFonts w:ascii="Times New Roman" w:hAnsi="Times New Roman" w:cs="Times New Roman"/>
                <w:b/>
                <w:color w:val="7030A0"/>
                <w:sz w:val="24"/>
                <w:szCs w:val="24"/>
              </w:rPr>
              <w:t xml:space="preserve"> - забезпечення зчитування фактичних показів приладу (приладів) вимірювальної техніки споживача автоматизованою системою комерційного обліку;</w:t>
            </w:r>
          </w:p>
          <w:p w14:paraId="7588D13D" w14:textId="77777777" w:rsidR="00570D2E" w:rsidRPr="00815524" w:rsidRDefault="00570D2E" w:rsidP="00570D2E">
            <w:pPr>
              <w:ind w:firstLine="460"/>
              <w:jc w:val="both"/>
              <w:rPr>
                <w:rFonts w:ascii="Times New Roman" w:hAnsi="Times New Roman" w:cs="Times New Roman"/>
                <w:b/>
                <w:color w:val="7030A0"/>
                <w:sz w:val="24"/>
                <w:szCs w:val="24"/>
              </w:rPr>
            </w:pPr>
            <w:r w:rsidRPr="00815524">
              <w:rPr>
                <w:rFonts w:ascii="Times New Roman" w:hAnsi="Times New Roman" w:cs="Times New Roman"/>
                <w:b/>
                <w:color w:val="7030A0"/>
                <w:sz w:val="24"/>
                <w:szCs w:val="24"/>
              </w:rPr>
              <w:t xml:space="preserve">- надання погодження споживача з попереднім та новим постачальниками прогнозних даних про покази приладу (приладів) вимірювальної техніки на дату зміни електропостачальника. </w:t>
            </w:r>
          </w:p>
          <w:p w14:paraId="1CD0132A" w14:textId="728B68F0" w:rsidR="00570D2E" w:rsidRPr="00815524" w:rsidRDefault="00570D2E" w:rsidP="00570D2E">
            <w:pPr>
              <w:ind w:firstLine="460"/>
              <w:jc w:val="both"/>
              <w:rPr>
                <w:rFonts w:ascii="Times New Roman" w:hAnsi="Times New Roman" w:cs="Times New Roman"/>
                <w:b/>
                <w:color w:val="7030A0"/>
                <w:sz w:val="24"/>
                <w:szCs w:val="24"/>
              </w:rPr>
            </w:pPr>
            <w:r w:rsidRPr="00815524">
              <w:rPr>
                <w:rFonts w:ascii="Times New Roman" w:hAnsi="Times New Roman" w:cs="Times New Roman"/>
                <w:b/>
                <w:color w:val="7030A0"/>
                <w:sz w:val="24"/>
                <w:szCs w:val="24"/>
              </w:rPr>
              <w:t>В такому разі зміна записів в реєстрах точок комерційного обліку електропостачальників  здійснюється протягом 1 години робочого дня отримання адміністратором комерційного обліку запиту на зміну постачальника</w:t>
            </w:r>
            <w:r w:rsidRPr="00815524">
              <w:rPr>
                <w:rFonts w:ascii="Times New Roman" w:hAnsi="Times New Roman" w:cs="Times New Roman"/>
                <w:color w:val="7030A0"/>
                <w:sz w:val="24"/>
                <w:szCs w:val="24"/>
              </w:rPr>
              <w:t xml:space="preserve"> </w:t>
            </w:r>
            <w:r w:rsidRPr="00815524">
              <w:rPr>
                <w:rFonts w:ascii="Times New Roman" w:hAnsi="Times New Roman" w:cs="Times New Roman"/>
                <w:b/>
                <w:color w:val="7030A0"/>
                <w:sz w:val="24"/>
                <w:szCs w:val="24"/>
              </w:rPr>
              <w:t xml:space="preserve">у порядку, визначеному у пункті 6.1.8 цих </w:t>
            </w:r>
            <w:r w:rsidRPr="00815524">
              <w:rPr>
                <w:rFonts w:ascii="Times New Roman" w:hAnsi="Times New Roman" w:cs="Times New Roman"/>
                <w:b/>
                <w:color w:val="7030A0"/>
                <w:sz w:val="24"/>
                <w:szCs w:val="24"/>
              </w:rPr>
              <w:lastRenderedPageBreak/>
              <w:t>Правил, або  в узгоджену сторонами дату.</w:t>
            </w:r>
          </w:p>
          <w:bookmarkEnd w:id="10"/>
          <w:p w14:paraId="757BEB6D" w14:textId="77777777" w:rsidR="00570D2E" w:rsidRDefault="00570D2E" w:rsidP="00570D2E">
            <w:pPr>
              <w:ind w:firstLine="321"/>
              <w:jc w:val="both"/>
              <w:rPr>
                <w:rFonts w:ascii="Times New Roman" w:hAnsi="Times New Roman" w:cs="Times New Roman"/>
                <w:sz w:val="24"/>
                <w:szCs w:val="24"/>
              </w:rPr>
            </w:pPr>
            <w:r w:rsidRPr="00323736">
              <w:rPr>
                <w:rFonts w:ascii="Times New Roman" w:hAnsi="Times New Roman" w:cs="Times New Roman"/>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2E03A524" w14:textId="77777777" w:rsidR="00570D2E" w:rsidRPr="00323736" w:rsidRDefault="00570D2E" w:rsidP="00570D2E">
            <w:pPr>
              <w:ind w:firstLine="321"/>
              <w:jc w:val="both"/>
              <w:rPr>
                <w:rFonts w:ascii="Times New Roman" w:hAnsi="Times New Roman" w:cs="Times New Roman"/>
                <w:sz w:val="24"/>
                <w:szCs w:val="24"/>
              </w:rPr>
            </w:pPr>
            <w:r w:rsidRPr="00323736">
              <w:rPr>
                <w:rFonts w:ascii="Times New Roman" w:hAnsi="Times New Roman" w:cs="Times New Roman"/>
                <w:sz w:val="24"/>
                <w:szCs w:val="24"/>
              </w:rPr>
              <w:t xml:space="preserve">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w:t>
            </w:r>
            <w:r w:rsidRPr="00323736">
              <w:rPr>
                <w:rFonts w:ascii="Times New Roman" w:hAnsi="Times New Roman" w:cs="Times New Roman"/>
                <w:sz w:val="24"/>
                <w:szCs w:val="24"/>
              </w:rPr>
              <w:lastRenderedPageBreak/>
              <w:t>електропостачальника споживач повинен 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5CE32952" w14:textId="77777777" w:rsidR="00570D2E" w:rsidRPr="00323736" w:rsidRDefault="00570D2E" w:rsidP="00570D2E">
            <w:pPr>
              <w:ind w:firstLine="321"/>
              <w:jc w:val="both"/>
              <w:rPr>
                <w:rFonts w:ascii="Times New Roman" w:hAnsi="Times New Roman" w:cs="Times New Roman"/>
                <w:sz w:val="24"/>
                <w:szCs w:val="24"/>
              </w:rPr>
            </w:pPr>
          </w:p>
          <w:p w14:paraId="3312E5AC" w14:textId="11B5276D" w:rsidR="00570D2E" w:rsidRPr="00215065" w:rsidRDefault="00570D2E" w:rsidP="00570D2E">
            <w:pPr>
              <w:tabs>
                <w:tab w:val="left" w:pos="4536"/>
                <w:tab w:val="left" w:pos="8364"/>
              </w:tabs>
              <w:ind w:firstLine="22"/>
              <w:jc w:val="both"/>
              <w:rPr>
                <w:rFonts w:ascii="Times New Roman" w:hAnsi="Times New Roman" w:cs="Times New Roman"/>
                <w:b/>
                <w:sz w:val="24"/>
                <w:szCs w:val="24"/>
              </w:rPr>
            </w:pPr>
            <w:r w:rsidRPr="00323736">
              <w:rPr>
                <w:rFonts w:ascii="Times New Roman" w:hAnsi="Times New Roman" w:cs="Times New Roman"/>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більше ніж за 21 </w:t>
            </w:r>
            <w:r w:rsidRPr="00815524">
              <w:rPr>
                <w:rFonts w:ascii="Times New Roman" w:hAnsi="Times New Roman" w:cs="Times New Roman"/>
                <w:b/>
                <w:color w:val="7030A0"/>
                <w:sz w:val="24"/>
                <w:szCs w:val="24"/>
              </w:rPr>
              <w:t>календарний день</w:t>
            </w:r>
            <w:r w:rsidRPr="00815524">
              <w:rPr>
                <w:rFonts w:ascii="Times New Roman" w:hAnsi="Times New Roman" w:cs="Times New Roman"/>
                <w:color w:val="7030A0"/>
                <w:sz w:val="24"/>
                <w:szCs w:val="24"/>
              </w:rPr>
              <w:t xml:space="preserve"> </w:t>
            </w:r>
            <w:r w:rsidRPr="00323736">
              <w:rPr>
                <w:rFonts w:ascii="Times New Roman" w:hAnsi="Times New Roman" w:cs="Times New Roman"/>
                <w:sz w:val="24"/>
                <w:szCs w:val="24"/>
              </w:rPr>
              <w:t xml:space="preserve">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w:t>
            </w:r>
            <w:r w:rsidRPr="00815524">
              <w:rPr>
                <w:rFonts w:ascii="Times New Roman" w:hAnsi="Times New Roman" w:cs="Times New Roman"/>
                <w:b/>
                <w:color w:val="7030A0"/>
                <w:sz w:val="24"/>
                <w:szCs w:val="24"/>
              </w:rPr>
              <w:t>календарний день</w:t>
            </w:r>
            <w:r w:rsidRPr="00815524">
              <w:rPr>
                <w:rFonts w:ascii="Times New Roman" w:hAnsi="Times New Roman" w:cs="Times New Roman"/>
                <w:color w:val="7030A0"/>
                <w:sz w:val="24"/>
                <w:szCs w:val="24"/>
              </w:rPr>
              <w:t xml:space="preserve"> </w:t>
            </w:r>
            <w:r w:rsidRPr="00323736">
              <w:rPr>
                <w:rFonts w:ascii="Times New Roman" w:hAnsi="Times New Roman" w:cs="Times New Roman"/>
                <w:sz w:val="24"/>
                <w:szCs w:val="24"/>
              </w:rPr>
              <w:t xml:space="preserve">до запланованої дати, про що новий електропостачальник повідомляє споживача протягом 2 </w:t>
            </w:r>
            <w:r w:rsidRPr="004F3641">
              <w:rPr>
                <w:rFonts w:ascii="Times New Roman" w:hAnsi="Times New Roman" w:cs="Times New Roman"/>
                <w:i/>
                <w:strike/>
                <w:sz w:val="24"/>
                <w:szCs w:val="24"/>
              </w:rPr>
              <w:t>робочих</w:t>
            </w:r>
            <w:r>
              <w:rPr>
                <w:rFonts w:ascii="Times New Roman" w:hAnsi="Times New Roman" w:cs="Times New Roman"/>
                <w:sz w:val="24"/>
                <w:szCs w:val="24"/>
              </w:rPr>
              <w:t xml:space="preserve"> </w:t>
            </w:r>
            <w:r w:rsidRPr="00815524">
              <w:rPr>
                <w:rFonts w:ascii="Times New Roman" w:hAnsi="Times New Roman" w:cs="Times New Roman"/>
                <w:b/>
                <w:color w:val="7030A0"/>
                <w:sz w:val="24"/>
                <w:szCs w:val="24"/>
              </w:rPr>
              <w:t>календарних днів.</w:t>
            </w:r>
            <w:r w:rsidRPr="00815524">
              <w:rPr>
                <w:rFonts w:ascii="Times New Roman" w:hAnsi="Times New Roman" w:cs="Times New Roman"/>
                <w:color w:val="7030A0"/>
                <w:sz w:val="24"/>
                <w:szCs w:val="24"/>
              </w:rPr>
              <w:t xml:space="preserve"> </w:t>
            </w:r>
            <w:r w:rsidRPr="00323736">
              <w:rPr>
                <w:rFonts w:ascii="Times New Roman" w:hAnsi="Times New Roman" w:cs="Times New Roman"/>
                <w:sz w:val="24"/>
                <w:szCs w:val="24"/>
              </w:rPr>
              <w:t xml:space="preserve">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w:t>
            </w:r>
            <w:r w:rsidRPr="00323736">
              <w:rPr>
                <w:rFonts w:ascii="Times New Roman" w:hAnsi="Times New Roman" w:cs="Times New Roman"/>
                <w:sz w:val="24"/>
                <w:szCs w:val="24"/>
              </w:rPr>
              <w:lastRenderedPageBreak/>
              <w:t>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bookmarkEnd w:id="11"/>
          </w:p>
        </w:tc>
        <w:tc>
          <w:tcPr>
            <w:tcW w:w="0" w:type="auto"/>
          </w:tcPr>
          <w:p w14:paraId="33B6D368" w14:textId="77777777" w:rsidR="00570D2E" w:rsidRPr="00752F9D" w:rsidRDefault="00570D2E" w:rsidP="00570D2E">
            <w:pPr>
              <w:tabs>
                <w:tab w:val="left" w:pos="4536"/>
                <w:tab w:val="left" w:pos="8364"/>
              </w:tabs>
              <w:ind w:firstLine="22"/>
              <w:jc w:val="both"/>
              <w:rPr>
                <w:rFonts w:ascii="Times New Roman" w:hAnsi="Times New Roman" w:cs="Times New Roman"/>
                <w:b/>
                <w:sz w:val="24"/>
                <w:szCs w:val="24"/>
              </w:rPr>
            </w:pPr>
            <w:r w:rsidRPr="00752F9D">
              <w:rPr>
                <w:rFonts w:ascii="Times New Roman" w:hAnsi="Times New Roman" w:cs="Times New Roman"/>
                <w:b/>
                <w:sz w:val="24"/>
                <w:szCs w:val="24"/>
              </w:rPr>
              <w:lastRenderedPageBreak/>
              <w:t xml:space="preserve">ЕНЕРА СУМИ </w:t>
            </w:r>
          </w:p>
          <w:p w14:paraId="07D90970"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6.1.3. Зміна електропостачальника за ініціативою споживача має бути завершена у строк не більше трьох тижнів з дня повідомлення таким споживачем </w:t>
            </w:r>
            <w:r w:rsidRPr="00C207C4">
              <w:rPr>
                <w:rFonts w:ascii="Times New Roman" w:hAnsi="Times New Roman" w:cs="Times New Roman"/>
                <w:b/>
                <w:color w:val="0070C0"/>
                <w:sz w:val="24"/>
                <w:szCs w:val="24"/>
              </w:rPr>
              <w:t>діючого постачальника та нового постачальника</w:t>
            </w:r>
            <w:r w:rsidRPr="00C207C4">
              <w:rPr>
                <w:rFonts w:ascii="Times New Roman" w:hAnsi="Times New Roman" w:cs="Times New Roman"/>
                <w:color w:val="0070C0"/>
                <w:sz w:val="24"/>
                <w:szCs w:val="24"/>
              </w:rPr>
              <w:t xml:space="preserve"> </w:t>
            </w:r>
            <w:r w:rsidRPr="00752F9D">
              <w:rPr>
                <w:rFonts w:ascii="Times New Roman" w:hAnsi="Times New Roman" w:cs="Times New Roman"/>
                <w:sz w:val="24"/>
                <w:szCs w:val="24"/>
              </w:rPr>
              <w:t xml:space="preserve">про намір змінити електропостачальника. </w:t>
            </w:r>
          </w:p>
          <w:p w14:paraId="2C4BBA32"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      На вимогу споживача зміна електропостачальника повинна бути завершена у строк не більше 3 календарних днів при наявності </w:t>
            </w:r>
            <w:r w:rsidRPr="00642A4C">
              <w:rPr>
                <w:rFonts w:ascii="Times New Roman" w:hAnsi="Times New Roman" w:cs="Times New Roman"/>
                <w:b/>
                <w:strike/>
                <w:color w:val="0070C0"/>
                <w:sz w:val="24"/>
                <w:szCs w:val="24"/>
              </w:rPr>
              <w:t>однієї з</w:t>
            </w:r>
            <w:r w:rsidRPr="00752F9D">
              <w:rPr>
                <w:rFonts w:ascii="Times New Roman" w:hAnsi="Times New Roman" w:cs="Times New Roman"/>
                <w:sz w:val="24"/>
                <w:szCs w:val="24"/>
              </w:rPr>
              <w:t xml:space="preserve"> умов: </w:t>
            </w:r>
          </w:p>
          <w:p w14:paraId="7032E5F4"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       забезпечення зчитування фактичних показів приладу (приладів) вимірювальної техніки споживача автоматизованою системою комерційного обліку; </w:t>
            </w:r>
          </w:p>
          <w:p w14:paraId="6BACC104"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        погодження споживачем, попереднім та новим електропостачальниками прогнозних даних про покази приладу (приладів) вимірювальної техніки на дату зміни електропостачальника;</w:t>
            </w:r>
          </w:p>
          <w:p w14:paraId="5D75AE90" w14:textId="77777777" w:rsidR="00570D2E" w:rsidRPr="00642A4C" w:rsidRDefault="00570D2E" w:rsidP="00570D2E">
            <w:pPr>
              <w:jc w:val="both"/>
              <w:rPr>
                <w:rFonts w:ascii="Times New Roman" w:hAnsi="Times New Roman" w:cs="Times New Roman"/>
                <w:b/>
                <w:color w:val="0070C0"/>
                <w:sz w:val="24"/>
                <w:szCs w:val="24"/>
              </w:rPr>
            </w:pPr>
            <w:r w:rsidRPr="00752F9D">
              <w:rPr>
                <w:rFonts w:ascii="Times New Roman" w:hAnsi="Times New Roman" w:cs="Times New Roman"/>
                <w:b/>
                <w:sz w:val="24"/>
                <w:szCs w:val="24"/>
              </w:rPr>
              <w:t xml:space="preserve">         </w:t>
            </w:r>
            <w:r w:rsidRPr="00642A4C">
              <w:rPr>
                <w:rFonts w:ascii="Times New Roman" w:hAnsi="Times New Roman" w:cs="Times New Roman"/>
                <w:b/>
                <w:color w:val="0070C0"/>
                <w:sz w:val="24"/>
                <w:szCs w:val="24"/>
              </w:rPr>
              <w:t>оплати споживачем попередньому постачальнику обсягів електричної енергії відповідно до прогнозних даних показів приладу (приладів) вимірювальної техніки на дату зміни електропостачальника.</w:t>
            </w:r>
          </w:p>
          <w:p w14:paraId="06B6AAC0"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         У такому випадку зміна записів в реєстрах точок комерційного обліку електропостачальників здійснюється протягом 1 години </w:t>
            </w:r>
            <w:r w:rsidRPr="00752F9D">
              <w:rPr>
                <w:rFonts w:ascii="Times New Roman" w:hAnsi="Times New Roman" w:cs="Times New Roman"/>
                <w:sz w:val="24"/>
                <w:szCs w:val="24"/>
              </w:rPr>
              <w:lastRenderedPageBreak/>
              <w:t xml:space="preserve">робочого дня отримання адміністратором комерційного обліку запиту на зміну постачальника у порядку, визначеному у пункті 6.1.8 цієї глави, або в іншу узгоджену сторонами дату.». </w:t>
            </w:r>
          </w:p>
          <w:p w14:paraId="28C13276" w14:textId="77777777" w:rsidR="00570D2E" w:rsidRPr="00752F9D" w:rsidRDefault="00570D2E" w:rsidP="00570D2E">
            <w:pPr>
              <w:jc w:val="both"/>
              <w:rPr>
                <w:rFonts w:ascii="Times New Roman" w:hAnsi="Times New Roman" w:cs="Times New Roman"/>
                <w:sz w:val="24"/>
                <w:szCs w:val="24"/>
              </w:rPr>
            </w:pPr>
            <w:r w:rsidRPr="00752F9D">
              <w:rPr>
                <w:rFonts w:ascii="Times New Roman" w:hAnsi="Times New Roman" w:cs="Times New Roman"/>
                <w:sz w:val="24"/>
                <w:szCs w:val="24"/>
              </w:rPr>
              <w:t xml:space="preserve">      У зв’язку з цим абзаци другий – п’ятий вважати відповідно абзацами шостим – дев’ятим;</w:t>
            </w:r>
          </w:p>
          <w:p w14:paraId="7701CD93" w14:textId="7E94F639" w:rsidR="00570D2E" w:rsidRPr="00F67289" w:rsidRDefault="00570D2E" w:rsidP="00570D2E">
            <w:pPr>
              <w:tabs>
                <w:tab w:val="left" w:pos="4536"/>
                <w:tab w:val="left" w:pos="8364"/>
              </w:tabs>
              <w:ind w:firstLine="22"/>
              <w:jc w:val="both"/>
              <w:rPr>
                <w:rFonts w:ascii="Times New Roman" w:hAnsi="Times New Roman" w:cs="Times New Roman"/>
                <w:b/>
                <w:sz w:val="24"/>
                <w:szCs w:val="24"/>
              </w:rPr>
            </w:pPr>
          </w:p>
        </w:tc>
        <w:tc>
          <w:tcPr>
            <w:tcW w:w="0" w:type="auto"/>
          </w:tcPr>
          <w:p w14:paraId="1F260C03" w14:textId="77777777" w:rsidR="00570D2E" w:rsidRPr="00752F9D" w:rsidRDefault="00570D2E" w:rsidP="00570D2E">
            <w:pPr>
              <w:jc w:val="both"/>
              <w:rPr>
                <w:rFonts w:ascii="Times New Roman" w:eastAsia="Times New Roman" w:hAnsi="Times New Roman" w:cs="Times New Roman"/>
                <w:sz w:val="24"/>
                <w:szCs w:val="24"/>
                <w:lang w:eastAsia="uk-UA"/>
              </w:rPr>
            </w:pPr>
            <w:r w:rsidRPr="00752F9D">
              <w:rPr>
                <w:rFonts w:ascii="Times New Roman" w:eastAsia="Times New Roman" w:hAnsi="Times New Roman" w:cs="Times New Roman"/>
                <w:sz w:val="24"/>
                <w:szCs w:val="24"/>
                <w:lang w:eastAsia="uk-UA"/>
              </w:rPr>
              <w:lastRenderedPageBreak/>
              <w:t>1. Абзац 1 п. 6.1.3 – уточнення кого повинен повідомити споживач.</w:t>
            </w:r>
          </w:p>
          <w:p w14:paraId="11A790E1" w14:textId="77777777" w:rsidR="00570D2E" w:rsidRPr="00752F9D" w:rsidRDefault="00570D2E" w:rsidP="00570D2E">
            <w:pPr>
              <w:jc w:val="both"/>
              <w:rPr>
                <w:rFonts w:ascii="Times New Roman" w:hAnsi="Times New Roman" w:cs="Times New Roman"/>
                <w:color w:val="000000"/>
                <w:sz w:val="24"/>
                <w:szCs w:val="24"/>
              </w:rPr>
            </w:pPr>
            <w:r w:rsidRPr="00752F9D">
              <w:rPr>
                <w:rFonts w:ascii="Times New Roman" w:eastAsia="Times New Roman" w:hAnsi="Times New Roman" w:cs="Times New Roman"/>
                <w:sz w:val="24"/>
                <w:szCs w:val="24"/>
                <w:lang w:eastAsia="uk-UA"/>
              </w:rPr>
              <w:t xml:space="preserve">2. Відповідно пп.2 п. 5.2.1 Електропостачальник має право </w:t>
            </w:r>
            <w:r w:rsidRPr="00752F9D">
              <w:rPr>
                <w:rFonts w:ascii="Times New Roman" w:hAnsi="Times New Roman" w:cs="Times New Roman"/>
                <w:color w:val="000000"/>
                <w:sz w:val="24"/>
                <w:szCs w:val="24"/>
              </w:rPr>
              <w:t xml:space="preserve">на своєчасне та в повному обсязі отримання коштів за продану електричну енергію відповідно до укладених договорів. Крім того, електропостачальник проводить закупівлю електричної енергії на умовах 100% передплати. До того ж, після зміни постачальника, попередній </w:t>
            </w:r>
            <w:proofErr w:type="spellStart"/>
            <w:r w:rsidRPr="00752F9D">
              <w:rPr>
                <w:rFonts w:ascii="Times New Roman" w:hAnsi="Times New Roman" w:cs="Times New Roman"/>
                <w:color w:val="000000"/>
                <w:sz w:val="24"/>
                <w:szCs w:val="24"/>
              </w:rPr>
              <w:t>постальник</w:t>
            </w:r>
            <w:proofErr w:type="spellEnd"/>
            <w:r w:rsidRPr="00752F9D">
              <w:rPr>
                <w:rFonts w:ascii="Times New Roman" w:hAnsi="Times New Roman" w:cs="Times New Roman"/>
                <w:color w:val="000000"/>
                <w:sz w:val="24"/>
                <w:szCs w:val="24"/>
              </w:rPr>
              <w:t xml:space="preserve"> не має дієвого впливу на споживача щодо оплати заборгованості. Тому, з метою комплексного підходу до процедури зміни постачальника, для уникнення скарг як від споживачів так і учасників ринку, а також для запобігання несплати споживачем за куплену для нього електричну енергію діючим постачальником, пропонується доповнення новим </w:t>
            </w:r>
            <w:proofErr w:type="spellStart"/>
            <w:r w:rsidRPr="00752F9D">
              <w:rPr>
                <w:rFonts w:ascii="Times New Roman" w:hAnsi="Times New Roman" w:cs="Times New Roman"/>
                <w:color w:val="000000"/>
                <w:sz w:val="24"/>
                <w:szCs w:val="24"/>
              </w:rPr>
              <w:t>абзацем</w:t>
            </w:r>
            <w:proofErr w:type="spellEnd"/>
            <w:r w:rsidRPr="00752F9D">
              <w:rPr>
                <w:rFonts w:ascii="Times New Roman" w:hAnsi="Times New Roman" w:cs="Times New Roman"/>
                <w:color w:val="000000"/>
                <w:sz w:val="24"/>
                <w:szCs w:val="24"/>
              </w:rPr>
              <w:t xml:space="preserve"> </w:t>
            </w:r>
            <w:proofErr w:type="spellStart"/>
            <w:r w:rsidRPr="00752F9D">
              <w:rPr>
                <w:rFonts w:ascii="Times New Roman" w:hAnsi="Times New Roman" w:cs="Times New Roman"/>
                <w:color w:val="000000"/>
                <w:sz w:val="24"/>
                <w:szCs w:val="24"/>
              </w:rPr>
              <w:t>абз</w:t>
            </w:r>
            <w:proofErr w:type="spellEnd"/>
            <w:r w:rsidRPr="00752F9D">
              <w:rPr>
                <w:rFonts w:ascii="Times New Roman" w:hAnsi="Times New Roman" w:cs="Times New Roman"/>
                <w:color w:val="000000"/>
                <w:sz w:val="24"/>
                <w:szCs w:val="24"/>
              </w:rPr>
              <w:t>. 2 п.6.1.3.</w:t>
            </w:r>
          </w:p>
          <w:p w14:paraId="1B38754B" w14:textId="77777777" w:rsidR="00570D2E" w:rsidRPr="00752F9D" w:rsidRDefault="00570D2E" w:rsidP="00570D2E">
            <w:pPr>
              <w:tabs>
                <w:tab w:val="left" w:pos="4536"/>
                <w:tab w:val="left" w:pos="8364"/>
              </w:tabs>
              <w:ind w:firstLine="22"/>
              <w:jc w:val="both"/>
              <w:rPr>
                <w:rFonts w:ascii="Times New Roman" w:hAnsi="Times New Roman" w:cs="Times New Roman"/>
                <w:b/>
                <w:sz w:val="24"/>
                <w:szCs w:val="24"/>
                <w:lang w:val="ru-RU"/>
              </w:rPr>
            </w:pPr>
          </w:p>
        </w:tc>
        <w:tc>
          <w:tcPr>
            <w:tcW w:w="0" w:type="auto"/>
          </w:tcPr>
          <w:p w14:paraId="378E0CC5" w14:textId="605C16FA" w:rsidR="00586A62" w:rsidRDefault="00026B1E"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 xml:space="preserve">Потребується </w:t>
            </w:r>
            <w:r w:rsidR="00654533">
              <w:rPr>
                <w:rFonts w:ascii="Times New Roman" w:hAnsi="Times New Roman" w:cs="Times New Roman"/>
                <w:b/>
                <w:sz w:val="24"/>
                <w:szCs w:val="24"/>
              </w:rPr>
              <w:t>обговорення</w:t>
            </w:r>
          </w:p>
          <w:p w14:paraId="57C28C60" w14:textId="31671A71" w:rsidR="00570D2E" w:rsidRPr="0081354B" w:rsidRDefault="00654533" w:rsidP="00570D2E">
            <w:pPr>
              <w:tabs>
                <w:tab w:val="left" w:pos="4536"/>
                <w:tab w:val="left" w:pos="8364"/>
              </w:tabs>
              <w:ind w:firstLine="22"/>
              <w:jc w:val="both"/>
              <w:rPr>
                <w:rFonts w:ascii="Times New Roman" w:hAnsi="Times New Roman" w:cs="Times New Roman"/>
                <w:sz w:val="24"/>
                <w:szCs w:val="24"/>
              </w:rPr>
            </w:pPr>
            <w:r w:rsidRPr="0081354B">
              <w:rPr>
                <w:rFonts w:ascii="Times New Roman" w:hAnsi="Times New Roman" w:cs="Times New Roman"/>
                <w:sz w:val="24"/>
                <w:szCs w:val="24"/>
              </w:rPr>
              <w:t>Має узгоджуватись із</w:t>
            </w:r>
            <w:r w:rsidR="00744EAE" w:rsidRPr="0081354B">
              <w:rPr>
                <w:rFonts w:ascii="Times New Roman" w:hAnsi="Times New Roman" w:cs="Times New Roman"/>
                <w:sz w:val="24"/>
                <w:szCs w:val="24"/>
              </w:rPr>
              <w:t xml:space="preserve"> Закон</w:t>
            </w:r>
            <w:r w:rsidRPr="0081354B">
              <w:rPr>
                <w:rFonts w:ascii="Times New Roman" w:hAnsi="Times New Roman" w:cs="Times New Roman"/>
                <w:sz w:val="24"/>
                <w:szCs w:val="24"/>
              </w:rPr>
              <w:t>ом</w:t>
            </w:r>
            <w:r w:rsidR="00744EAE" w:rsidRPr="0081354B">
              <w:rPr>
                <w:rFonts w:ascii="Times New Roman" w:hAnsi="Times New Roman" w:cs="Times New Roman"/>
                <w:sz w:val="24"/>
                <w:szCs w:val="24"/>
              </w:rPr>
              <w:t xml:space="preserve"> та Директив</w:t>
            </w:r>
            <w:r w:rsidRPr="0081354B">
              <w:rPr>
                <w:rFonts w:ascii="Times New Roman" w:hAnsi="Times New Roman" w:cs="Times New Roman"/>
                <w:sz w:val="24"/>
                <w:szCs w:val="24"/>
              </w:rPr>
              <w:t>ою</w:t>
            </w:r>
            <w:r w:rsidR="00744EAE" w:rsidRPr="0081354B">
              <w:rPr>
                <w:rFonts w:ascii="Times New Roman" w:hAnsi="Times New Roman" w:cs="Times New Roman"/>
                <w:sz w:val="24"/>
                <w:szCs w:val="24"/>
              </w:rPr>
              <w:t xml:space="preserve"> ЕС</w:t>
            </w:r>
          </w:p>
        </w:tc>
      </w:tr>
      <w:tr w:rsidR="00570D2E" w:rsidRPr="00215065" w14:paraId="7871A2FE" w14:textId="77777777" w:rsidTr="009C2C82">
        <w:trPr>
          <w:trHeight w:val="5133"/>
        </w:trPr>
        <w:tc>
          <w:tcPr>
            <w:tcW w:w="0" w:type="auto"/>
            <w:vMerge/>
          </w:tcPr>
          <w:p w14:paraId="1D1C8D79" w14:textId="77777777" w:rsidR="00570D2E" w:rsidRPr="005D1C7F" w:rsidRDefault="00570D2E" w:rsidP="00570D2E">
            <w:pPr>
              <w:ind w:firstLine="460"/>
              <w:jc w:val="both"/>
              <w:rPr>
                <w:rFonts w:ascii="Times New Roman" w:hAnsi="Times New Roman" w:cs="Times New Roman"/>
                <w:sz w:val="24"/>
                <w:szCs w:val="24"/>
              </w:rPr>
            </w:pPr>
          </w:p>
        </w:tc>
        <w:tc>
          <w:tcPr>
            <w:tcW w:w="0" w:type="auto"/>
          </w:tcPr>
          <w:p w14:paraId="412DC7F4" w14:textId="1C93B148" w:rsidR="00570D2E" w:rsidRPr="00EF3B1A" w:rsidRDefault="00570D2E" w:rsidP="00570D2E">
            <w:pPr>
              <w:spacing w:after="120"/>
              <w:jc w:val="center"/>
              <w:rPr>
                <w:rFonts w:ascii="Times New Roman" w:hAnsi="Times New Roman" w:cs="Times New Roman"/>
                <w:b/>
                <w:sz w:val="24"/>
                <w:szCs w:val="24"/>
              </w:rPr>
            </w:pPr>
            <w:r w:rsidRPr="00EF3B1A">
              <w:rPr>
                <w:rFonts w:ascii="Times New Roman" w:hAnsi="Times New Roman" w:cs="Times New Roman"/>
                <w:b/>
                <w:sz w:val="24"/>
                <w:szCs w:val="24"/>
              </w:rPr>
              <w:t>ТОВ «Київські енергетичні послуги»</w:t>
            </w:r>
          </w:p>
          <w:p w14:paraId="19EDFDBA" w14:textId="1C74A013" w:rsidR="00570D2E" w:rsidRPr="00E06491" w:rsidRDefault="00570D2E" w:rsidP="00570D2E">
            <w:pPr>
              <w:spacing w:after="120"/>
              <w:jc w:val="both"/>
              <w:rPr>
                <w:rFonts w:ascii="Times New Roman" w:hAnsi="Times New Roman" w:cs="Times New Roman"/>
                <w:sz w:val="24"/>
                <w:szCs w:val="24"/>
                <w:shd w:val="clear" w:color="auto" w:fill="FFFFFF"/>
              </w:rPr>
            </w:pPr>
            <w:r w:rsidRPr="00E06491">
              <w:rPr>
                <w:rFonts w:ascii="Times New Roman" w:hAnsi="Times New Roman" w:cs="Times New Roman"/>
                <w:sz w:val="24"/>
                <w:szCs w:val="24"/>
              </w:rPr>
              <w:t>6.1.3. За загальним правилом, зміна е</w:t>
            </w:r>
            <w:r w:rsidRPr="00E06491">
              <w:rPr>
                <w:rFonts w:ascii="Times New Roman" w:hAnsi="Times New Roman" w:cs="Times New Roman"/>
                <w:sz w:val="24"/>
                <w:szCs w:val="24"/>
                <w:shd w:val="clear" w:color="auto" w:fill="FFFFFF"/>
              </w:rPr>
              <w:t xml:space="preserve">лектропостачальника за ініціативою споживача має бути завершена у строк не більше трьох тижнів з дня повідомлення таким споживачем </w:t>
            </w:r>
            <w:r w:rsidRPr="00642A4C">
              <w:rPr>
                <w:rFonts w:ascii="Times New Roman" w:hAnsi="Times New Roman" w:cs="Times New Roman"/>
                <w:b/>
                <w:color w:val="0070C0"/>
                <w:sz w:val="24"/>
                <w:szCs w:val="24"/>
                <w:shd w:val="clear" w:color="auto" w:fill="FFFFFF"/>
              </w:rPr>
              <w:t xml:space="preserve">нового електропостачальника </w:t>
            </w:r>
            <w:r w:rsidRPr="00E06491">
              <w:rPr>
                <w:rFonts w:ascii="Times New Roman" w:hAnsi="Times New Roman" w:cs="Times New Roman"/>
                <w:sz w:val="24"/>
                <w:szCs w:val="24"/>
                <w:shd w:val="clear" w:color="auto" w:fill="FFFFFF"/>
              </w:rPr>
              <w:t>про намір змінити електропостачальника.</w:t>
            </w:r>
          </w:p>
          <w:p w14:paraId="5A2B7DB1" w14:textId="77777777" w:rsidR="00570D2E" w:rsidRPr="00642A4C" w:rsidRDefault="00570D2E" w:rsidP="00570D2E">
            <w:pPr>
              <w:jc w:val="both"/>
              <w:rPr>
                <w:rFonts w:ascii="Times New Roman" w:hAnsi="Times New Roman" w:cs="Times New Roman"/>
                <w:b/>
                <w:color w:val="0070C0"/>
                <w:sz w:val="24"/>
                <w:szCs w:val="24"/>
              </w:rPr>
            </w:pPr>
            <w:r w:rsidRPr="00E06491">
              <w:rPr>
                <w:rFonts w:ascii="Times New Roman" w:hAnsi="Times New Roman" w:cs="Times New Roman"/>
                <w:sz w:val="24"/>
                <w:szCs w:val="24"/>
              </w:rPr>
              <w:t xml:space="preserve">На вимогу </w:t>
            </w:r>
            <w:r w:rsidRPr="00E06491">
              <w:rPr>
                <w:rFonts w:ascii="Times New Roman" w:hAnsi="Times New Roman" w:cs="Times New Roman"/>
                <w:sz w:val="24"/>
                <w:szCs w:val="24"/>
                <w:shd w:val="clear" w:color="auto" w:fill="FFFFFF"/>
              </w:rPr>
              <w:t>споживача з</w:t>
            </w:r>
            <w:r w:rsidRPr="00E06491">
              <w:rPr>
                <w:rFonts w:ascii="Times New Roman" w:hAnsi="Times New Roman" w:cs="Times New Roman"/>
                <w:sz w:val="24"/>
                <w:szCs w:val="24"/>
              </w:rPr>
              <w:t>міна е</w:t>
            </w:r>
            <w:r w:rsidRPr="00E06491">
              <w:rPr>
                <w:rFonts w:ascii="Times New Roman" w:hAnsi="Times New Roman" w:cs="Times New Roman"/>
                <w:sz w:val="24"/>
                <w:szCs w:val="24"/>
                <w:shd w:val="clear" w:color="auto" w:fill="FFFFFF"/>
              </w:rPr>
              <w:t xml:space="preserve">лектропостачальника повинна бути завершена за скороченим правилом </w:t>
            </w:r>
            <w:r w:rsidRPr="00E06491">
              <w:rPr>
                <w:rFonts w:ascii="Times New Roman" w:hAnsi="Times New Roman" w:cs="Times New Roman"/>
                <w:sz w:val="24"/>
                <w:szCs w:val="24"/>
              </w:rPr>
              <w:t xml:space="preserve">у строк не більше 3 </w:t>
            </w:r>
            <w:r w:rsidRPr="00642A4C">
              <w:rPr>
                <w:rFonts w:ascii="Times New Roman" w:hAnsi="Times New Roman" w:cs="Times New Roman"/>
                <w:b/>
                <w:color w:val="0070C0"/>
                <w:sz w:val="24"/>
                <w:szCs w:val="24"/>
              </w:rPr>
              <w:t>робочі</w:t>
            </w:r>
            <w:r w:rsidRPr="00642A4C">
              <w:rPr>
                <w:rFonts w:ascii="Times New Roman" w:hAnsi="Times New Roman" w:cs="Times New Roman"/>
                <w:color w:val="0070C0"/>
                <w:sz w:val="24"/>
                <w:szCs w:val="24"/>
              </w:rPr>
              <w:t xml:space="preserve"> </w:t>
            </w:r>
            <w:r w:rsidRPr="00642A4C">
              <w:rPr>
                <w:rFonts w:ascii="Times New Roman" w:hAnsi="Times New Roman" w:cs="Times New Roman"/>
                <w:b/>
                <w:color w:val="0070C0"/>
                <w:sz w:val="24"/>
                <w:szCs w:val="24"/>
              </w:rPr>
              <w:t>дні</w:t>
            </w:r>
            <w:r w:rsidRPr="00642A4C">
              <w:rPr>
                <w:rFonts w:ascii="Times New Roman" w:hAnsi="Times New Roman" w:cs="Times New Roman"/>
                <w:color w:val="0070C0"/>
                <w:sz w:val="24"/>
                <w:szCs w:val="24"/>
              </w:rPr>
              <w:t xml:space="preserve"> </w:t>
            </w:r>
            <w:r w:rsidRPr="00642A4C">
              <w:rPr>
                <w:rFonts w:ascii="Times New Roman" w:hAnsi="Times New Roman" w:cs="Times New Roman"/>
                <w:b/>
                <w:color w:val="0070C0"/>
                <w:sz w:val="24"/>
                <w:szCs w:val="24"/>
              </w:rPr>
              <w:t>за умови</w:t>
            </w:r>
            <w:r w:rsidRPr="00642A4C">
              <w:rPr>
                <w:rFonts w:ascii="Times New Roman" w:hAnsi="Times New Roman" w:cs="Times New Roman"/>
                <w:color w:val="0070C0"/>
                <w:sz w:val="24"/>
                <w:szCs w:val="24"/>
              </w:rPr>
              <w:t xml:space="preserve"> </w:t>
            </w:r>
            <w:r w:rsidRPr="00642A4C">
              <w:rPr>
                <w:rFonts w:ascii="Times New Roman" w:hAnsi="Times New Roman" w:cs="Times New Roman"/>
                <w:b/>
                <w:color w:val="0070C0"/>
                <w:sz w:val="24"/>
                <w:szCs w:val="24"/>
              </w:rPr>
              <w:t xml:space="preserve">забезпечення зчитування фактичних показів приладу (приладів) вимірювальної техніки споживача автоматизованою системою комерційного обліку. </w:t>
            </w:r>
          </w:p>
          <w:p w14:paraId="5181E72F" w14:textId="77777777" w:rsidR="00570D2E" w:rsidRPr="00E06491" w:rsidRDefault="00570D2E" w:rsidP="00570D2E">
            <w:pPr>
              <w:spacing w:after="120"/>
              <w:jc w:val="both"/>
              <w:rPr>
                <w:rFonts w:ascii="Times New Roman" w:hAnsi="Times New Roman" w:cs="Times New Roman"/>
                <w:sz w:val="24"/>
                <w:szCs w:val="24"/>
              </w:rPr>
            </w:pPr>
            <w:r w:rsidRPr="00E06491">
              <w:rPr>
                <w:rFonts w:ascii="Times New Roman" w:hAnsi="Times New Roman" w:cs="Times New Roman"/>
                <w:sz w:val="24"/>
                <w:szCs w:val="24"/>
              </w:rPr>
              <w:t>В такому разі зміна записів в реєстрах точок комерційного обліку електропостачальників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 або  в узгоджену сторонами дату.</w:t>
            </w:r>
          </w:p>
          <w:p w14:paraId="7F8EE7E3" w14:textId="77777777" w:rsidR="00570D2E" w:rsidRPr="00E06491" w:rsidRDefault="00570D2E" w:rsidP="00570D2E">
            <w:pPr>
              <w:spacing w:after="120"/>
              <w:jc w:val="both"/>
              <w:rPr>
                <w:rFonts w:ascii="Times New Roman" w:hAnsi="Times New Roman" w:cs="Times New Roman"/>
                <w:sz w:val="24"/>
                <w:szCs w:val="24"/>
              </w:rPr>
            </w:pPr>
          </w:p>
          <w:p w14:paraId="2862EC4C" w14:textId="77777777" w:rsidR="00570D2E" w:rsidRPr="00E06491" w:rsidRDefault="00570D2E" w:rsidP="00570D2E">
            <w:pPr>
              <w:spacing w:after="120"/>
              <w:jc w:val="both"/>
              <w:rPr>
                <w:rFonts w:ascii="Times New Roman" w:hAnsi="Times New Roman" w:cs="Times New Roman"/>
                <w:sz w:val="24"/>
                <w:szCs w:val="24"/>
              </w:rPr>
            </w:pPr>
          </w:p>
          <w:p w14:paraId="760FEAC2" w14:textId="77777777" w:rsidR="00570D2E" w:rsidRPr="00E06491" w:rsidRDefault="00570D2E" w:rsidP="00570D2E">
            <w:pPr>
              <w:spacing w:after="120"/>
              <w:jc w:val="both"/>
              <w:rPr>
                <w:rFonts w:ascii="Times New Roman" w:hAnsi="Times New Roman" w:cs="Times New Roman"/>
                <w:sz w:val="24"/>
                <w:szCs w:val="24"/>
              </w:rPr>
            </w:pPr>
          </w:p>
          <w:p w14:paraId="5BAE1BCC" w14:textId="77777777" w:rsidR="00570D2E" w:rsidRPr="00E06491" w:rsidRDefault="00570D2E" w:rsidP="00570D2E">
            <w:pPr>
              <w:spacing w:after="120"/>
              <w:jc w:val="both"/>
              <w:rPr>
                <w:rFonts w:ascii="Times New Roman" w:hAnsi="Times New Roman" w:cs="Times New Roman"/>
                <w:sz w:val="24"/>
                <w:szCs w:val="24"/>
              </w:rPr>
            </w:pPr>
          </w:p>
          <w:p w14:paraId="416D3CBF" w14:textId="77777777" w:rsidR="00570D2E" w:rsidRPr="00E06491" w:rsidRDefault="00570D2E" w:rsidP="00570D2E">
            <w:pPr>
              <w:spacing w:after="120"/>
              <w:jc w:val="both"/>
              <w:rPr>
                <w:rFonts w:ascii="Times New Roman" w:hAnsi="Times New Roman" w:cs="Times New Roman"/>
                <w:sz w:val="24"/>
                <w:szCs w:val="24"/>
              </w:rPr>
            </w:pPr>
          </w:p>
          <w:p w14:paraId="16C04AD9" w14:textId="77777777" w:rsidR="00570D2E" w:rsidRPr="00E06491" w:rsidRDefault="00570D2E" w:rsidP="00570D2E">
            <w:pPr>
              <w:spacing w:after="120"/>
              <w:jc w:val="both"/>
              <w:rPr>
                <w:rFonts w:ascii="Times New Roman" w:hAnsi="Times New Roman" w:cs="Times New Roman"/>
                <w:sz w:val="24"/>
                <w:szCs w:val="24"/>
              </w:rPr>
            </w:pPr>
          </w:p>
          <w:p w14:paraId="6A042A0A" w14:textId="77777777" w:rsidR="00570D2E" w:rsidRPr="00E06491" w:rsidRDefault="00570D2E" w:rsidP="00570D2E">
            <w:pPr>
              <w:spacing w:after="120"/>
              <w:jc w:val="both"/>
              <w:rPr>
                <w:rFonts w:ascii="Times New Roman" w:hAnsi="Times New Roman" w:cs="Times New Roman"/>
                <w:sz w:val="24"/>
                <w:szCs w:val="24"/>
              </w:rPr>
            </w:pPr>
          </w:p>
          <w:p w14:paraId="3CCDBF37" w14:textId="77777777" w:rsidR="00570D2E" w:rsidRPr="00E06491" w:rsidRDefault="00570D2E" w:rsidP="00570D2E">
            <w:pPr>
              <w:spacing w:after="120"/>
              <w:jc w:val="both"/>
              <w:rPr>
                <w:rFonts w:ascii="Times New Roman" w:hAnsi="Times New Roman" w:cs="Times New Roman"/>
                <w:sz w:val="24"/>
                <w:szCs w:val="24"/>
              </w:rPr>
            </w:pPr>
          </w:p>
          <w:p w14:paraId="3C2D64F1" w14:textId="77777777" w:rsidR="00570D2E" w:rsidRPr="00E06491" w:rsidRDefault="00570D2E" w:rsidP="00570D2E">
            <w:pPr>
              <w:spacing w:after="120"/>
              <w:jc w:val="both"/>
              <w:rPr>
                <w:rFonts w:ascii="Times New Roman" w:hAnsi="Times New Roman" w:cs="Times New Roman"/>
                <w:sz w:val="24"/>
                <w:szCs w:val="24"/>
              </w:rPr>
            </w:pPr>
          </w:p>
          <w:p w14:paraId="348641BA" w14:textId="77777777" w:rsidR="00570D2E" w:rsidRPr="00E06491" w:rsidRDefault="00570D2E" w:rsidP="00570D2E">
            <w:pPr>
              <w:spacing w:after="120"/>
              <w:jc w:val="both"/>
              <w:rPr>
                <w:rFonts w:ascii="Times New Roman" w:hAnsi="Times New Roman" w:cs="Times New Roman"/>
                <w:sz w:val="24"/>
                <w:szCs w:val="24"/>
              </w:rPr>
            </w:pPr>
          </w:p>
          <w:p w14:paraId="1D943DAF" w14:textId="77777777" w:rsidR="00570D2E" w:rsidRPr="00E06491" w:rsidRDefault="00570D2E" w:rsidP="00570D2E">
            <w:pPr>
              <w:spacing w:after="120"/>
              <w:jc w:val="both"/>
              <w:rPr>
                <w:rFonts w:ascii="Times New Roman" w:hAnsi="Times New Roman" w:cs="Times New Roman"/>
                <w:sz w:val="24"/>
                <w:szCs w:val="24"/>
              </w:rPr>
            </w:pPr>
          </w:p>
          <w:p w14:paraId="5B0F367E" w14:textId="77777777" w:rsidR="00570D2E" w:rsidRPr="00E06491" w:rsidRDefault="00570D2E" w:rsidP="00570D2E">
            <w:pPr>
              <w:spacing w:after="120"/>
              <w:jc w:val="both"/>
              <w:rPr>
                <w:rFonts w:ascii="Times New Roman" w:hAnsi="Times New Roman" w:cs="Times New Roman"/>
                <w:sz w:val="24"/>
                <w:szCs w:val="24"/>
              </w:rPr>
            </w:pPr>
          </w:p>
          <w:p w14:paraId="71AA6A65" w14:textId="77777777" w:rsidR="00570D2E" w:rsidRPr="00E06491" w:rsidRDefault="00570D2E" w:rsidP="00570D2E">
            <w:pPr>
              <w:spacing w:after="120"/>
              <w:jc w:val="both"/>
              <w:rPr>
                <w:rFonts w:ascii="Times New Roman" w:hAnsi="Times New Roman" w:cs="Times New Roman"/>
                <w:sz w:val="24"/>
                <w:szCs w:val="24"/>
              </w:rPr>
            </w:pPr>
          </w:p>
          <w:p w14:paraId="200FC0A7" w14:textId="77777777" w:rsidR="00654533" w:rsidRDefault="00654533" w:rsidP="00570D2E">
            <w:pPr>
              <w:spacing w:after="120"/>
              <w:jc w:val="both"/>
              <w:rPr>
                <w:rFonts w:ascii="Times New Roman" w:hAnsi="Times New Roman" w:cs="Times New Roman"/>
                <w:sz w:val="24"/>
                <w:szCs w:val="24"/>
              </w:rPr>
            </w:pPr>
          </w:p>
          <w:p w14:paraId="7094CEDF" w14:textId="53E1FF66" w:rsidR="00570D2E" w:rsidRPr="00E06491" w:rsidRDefault="00570D2E" w:rsidP="00570D2E">
            <w:pPr>
              <w:spacing w:after="120"/>
              <w:jc w:val="both"/>
              <w:rPr>
                <w:rFonts w:ascii="Times New Roman" w:hAnsi="Times New Roman" w:cs="Times New Roman"/>
                <w:sz w:val="24"/>
                <w:szCs w:val="24"/>
              </w:rPr>
            </w:pPr>
            <w:r w:rsidRPr="00E06491">
              <w:rPr>
                <w:rFonts w:ascii="Times New Roman" w:hAnsi="Times New Roman" w:cs="Times New Roman"/>
                <w:sz w:val="24"/>
                <w:szCs w:val="24"/>
              </w:rPr>
              <w:t xml:space="preserve">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w:t>
            </w:r>
            <w:r w:rsidRPr="00642A4C">
              <w:rPr>
                <w:rFonts w:ascii="Times New Roman" w:hAnsi="Times New Roman" w:cs="Times New Roman"/>
                <w:b/>
                <w:strike/>
                <w:color w:val="0070C0"/>
                <w:sz w:val="24"/>
                <w:szCs w:val="24"/>
              </w:rPr>
              <w:t>споживачу</w:t>
            </w:r>
            <w:r w:rsidRPr="00E06491">
              <w:rPr>
                <w:rFonts w:ascii="Times New Roman" w:hAnsi="Times New Roman" w:cs="Times New Roman"/>
                <w:sz w:val="24"/>
                <w:szCs w:val="24"/>
              </w:rPr>
              <w:t>.</w:t>
            </w:r>
          </w:p>
          <w:p w14:paraId="17D12B30" w14:textId="77777777" w:rsidR="00570D2E" w:rsidRPr="00E06491" w:rsidRDefault="00570D2E" w:rsidP="00570D2E">
            <w:pPr>
              <w:spacing w:after="120"/>
              <w:jc w:val="both"/>
              <w:rPr>
                <w:rFonts w:ascii="Times New Roman" w:hAnsi="Times New Roman" w:cs="Times New Roman"/>
                <w:sz w:val="24"/>
                <w:szCs w:val="24"/>
              </w:rPr>
            </w:pPr>
            <w:r w:rsidRPr="00E06491">
              <w:rPr>
                <w:rFonts w:ascii="Times New Roman" w:hAnsi="Times New Roman" w:cs="Times New Roman"/>
                <w:sz w:val="24"/>
                <w:szCs w:val="24"/>
              </w:rPr>
              <w:t xml:space="preserve">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електропостачальника споживач повинен повідомити нового електропостачальника про намір укласти з ним договір про постачання електричної енергії споживачу за 21 календарний день до </w:t>
            </w:r>
            <w:r w:rsidRPr="00E06491">
              <w:rPr>
                <w:rFonts w:ascii="Times New Roman" w:hAnsi="Times New Roman" w:cs="Times New Roman"/>
                <w:sz w:val="24"/>
                <w:szCs w:val="24"/>
              </w:rPr>
              <w:lastRenderedPageBreak/>
              <w:t>дати закінчення терміну (строку) дії чинного договору.</w:t>
            </w:r>
          </w:p>
          <w:p w14:paraId="6B6C22E3" w14:textId="4E7292C0" w:rsidR="00570D2E" w:rsidRPr="00E06491" w:rsidRDefault="00570D2E" w:rsidP="00570D2E">
            <w:pPr>
              <w:tabs>
                <w:tab w:val="left" w:pos="4536"/>
                <w:tab w:val="left" w:pos="8364"/>
              </w:tabs>
              <w:ind w:firstLine="22"/>
              <w:jc w:val="both"/>
              <w:rPr>
                <w:rFonts w:ascii="Times New Roman" w:hAnsi="Times New Roman" w:cs="Times New Roman"/>
                <w:b/>
                <w:sz w:val="24"/>
                <w:szCs w:val="24"/>
              </w:rPr>
            </w:pPr>
            <w:r w:rsidRPr="00E06491">
              <w:rPr>
                <w:rFonts w:ascii="Times New Roman" w:hAnsi="Times New Roman" w:cs="Times New Roman"/>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більше ніж за 21 календарний день 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w:t>
            </w:r>
            <w:r w:rsidRPr="00642A4C">
              <w:rPr>
                <w:rFonts w:ascii="Times New Roman" w:hAnsi="Times New Roman" w:cs="Times New Roman"/>
                <w:b/>
                <w:color w:val="0070C0"/>
                <w:sz w:val="24"/>
                <w:szCs w:val="24"/>
              </w:rPr>
              <w:t>про те, що процедура зміни постачальника розпочнеться за 21 календарний день до дати запланованої зміни</w:t>
            </w:r>
            <w:r w:rsidRPr="00E06491">
              <w:rPr>
                <w:rFonts w:ascii="Times New Roman" w:hAnsi="Times New Roman" w:cs="Times New Roman"/>
                <w:b/>
                <w:sz w:val="24"/>
                <w:szCs w:val="24"/>
              </w:rPr>
              <w:t xml:space="preserve">, </w:t>
            </w:r>
            <w:r w:rsidRPr="00642A4C">
              <w:rPr>
                <w:rFonts w:ascii="Times New Roman" w:hAnsi="Times New Roman" w:cs="Times New Roman"/>
                <w:b/>
                <w:strike/>
                <w:color w:val="0070C0"/>
                <w:sz w:val="24"/>
                <w:szCs w:val="24"/>
              </w:rPr>
              <w:t>щодо перенесення початку процедури зміни електропостачальника, яка має розпочатись за 21 календарний день до запланованої дати,</w:t>
            </w:r>
            <w:r w:rsidRPr="00642A4C">
              <w:rPr>
                <w:rFonts w:ascii="Times New Roman" w:hAnsi="Times New Roman" w:cs="Times New Roman"/>
                <w:strike/>
                <w:color w:val="0070C0"/>
                <w:sz w:val="24"/>
                <w:szCs w:val="24"/>
              </w:rPr>
              <w:t xml:space="preserve"> </w:t>
            </w:r>
            <w:r w:rsidRPr="00E06491">
              <w:rPr>
                <w:rFonts w:ascii="Times New Roman" w:hAnsi="Times New Roman" w:cs="Times New Roman"/>
                <w:sz w:val="24"/>
                <w:szCs w:val="24"/>
              </w:rPr>
              <w:t xml:space="preserve">про що новий електропостачальник повідомляє споживача протягом 2 </w:t>
            </w:r>
            <w:r w:rsidRPr="00642A4C">
              <w:rPr>
                <w:rFonts w:ascii="Times New Roman" w:hAnsi="Times New Roman" w:cs="Times New Roman"/>
                <w:b/>
                <w:color w:val="0070C0"/>
                <w:sz w:val="24"/>
                <w:szCs w:val="24"/>
              </w:rPr>
              <w:t>робочих дні</w:t>
            </w:r>
            <w:r w:rsidRPr="00642A4C">
              <w:rPr>
                <w:rFonts w:ascii="Times New Roman" w:hAnsi="Times New Roman" w:cs="Times New Roman"/>
                <w:color w:val="0070C0"/>
                <w:sz w:val="24"/>
                <w:szCs w:val="24"/>
              </w:rPr>
              <w:t xml:space="preserve">. </w:t>
            </w:r>
            <w:r w:rsidRPr="00E06491">
              <w:rPr>
                <w:rFonts w:ascii="Times New Roman" w:hAnsi="Times New Roman" w:cs="Times New Roman"/>
                <w:sz w:val="24"/>
                <w:szCs w:val="24"/>
              </w:rPr>
              <w:t xml:space="preserve">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w:t>
            </w:r>
            <w:r w:rsidRPr="00E06491">
              <w:rPr>
                <w:rFonts w:ascii="Times New Roman" w:hAnsi="Times New Roman" w:cs="Times New Roman"/>
                <w:sz w:val="24"/>
                <w:szCs w:val="24"/>
              </w:rPr>
              <w:lastRenderedPageBreak/>
              <w:t>(анулювання) процедури зміни електропостачальника.</w:t>
            </w:r>
          </w:p>
        </w:tc>
        <w:tc>
          <w:tcPr>
            <w:tcW w:w="0" w:type="auto"/>
          </w:tcPr>
          <w:p w14:paraId="79FAD5B2" w14:textId="77777777" w:rsidR="00570D2E" w:rsidRDefault="00570D2E" w:rsidP="00570D2E">
            <w:pPr>
              <w:spacing w:after="120"/>
              <w:jc w:val="both"/>
              <w:rPr>
                <w:rFonts w:ascii="Times New Roman" w:hAnsi="Times New Roman" w:cs="Times New Roman"/>
                <w:sz w:val="24"/>
                <w:szCs w:val="24"/>
              </w:rPr>
            </w:pPr>
          </w:p>
          <w:p w14:paraId="38721C17" w14:textId="77777777" w:rsidR="00570D2E" w:rsidRDefault="00570D2E" w:rsidP="00570D2E">
            <w:pPr>
              <w:spacing w:after="120"/>
              <w:jc w:val="both"/>
              <w:rPr>
                <w:rFonts w:ascii="Times New Roman" w:hAnsi="Times New Roman" w:cs="Times New Roman"/>
                <w:sz w:val="24"/>
                <w:szCs w:val="24"/>
              </w:rPr>
            </w:pPr>
          </w:p>
          <w:p w14:paraId="64C07983" w14:textId="26E4F405"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Конкретизація для уникнення подвійного тлумачення.</w:t>
            </w:r>
          </w:p>
          <w:p w14:paraId="470288C8" w14:textId="77777777" w:rsidR="00570D2E" w:rsidRPr="00EF3B1A" w:rsidRDefault="00570D2E" w:rsidP="00570D2E">
            <w:pPr>
              <w:spacing w:after="120"/>
              <w:jc w:val="both"/>
              <w:rPr>
                <w:rFonts w:ascii="Times New Roman" w:hAnsi="Times New Roman" w:cs="Times New Roman"/>
                <w:sz w:val="24"/>
                <w:szCs w:val="24"/>
              </w:rPr>
            </w:pPr>
          </w:p>
          <w:p w14:paraId="4746339A" w14:textId="77777777" w:rsidR="00570D2E" w:rsidRPr="00EF3B1A" w:rsidRDefault="00570D2E" w:rsidP="00570D2E">
            <w:pPr>
              <w:spacing w:after="120"/>
              <w:jc w:val="both"/>
              <w:rPr>
                <w:rFonts w:ascii="Times New Roman" w:hAnsi="Times New Roman" w:cs="Times New Roman"/>
                <w:sz w:val="24"/>
                <w:szCs w:val="24"/>
              </w:rPr>
            </w:pPr>
          </w:p>
          <w:p w14:paraId="6B3677B4" w14:textId="77777777" w:rsidR="00570D2E" w:rsidRPr="00EF3B1A" w:rsidRDefault="00570D2E" w:rsidP="00570D2E">
            <w:pPr>
              <w:spacing w:after="120"/>
              <w:jc w:val="both"/>
              <w:rPr>
                <w:rFonts w:ascii="Times New Roman" w:hAnsi="Times New Roman" w:cs="Times New Roman"/>
                <w:sz w:val="24"/>
                <w:szCs w:val="24"/>
              </w:rPr>
            </w:pPr>
          </w:p>
          <w:p w14:paraId="239B2FA6"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 xml:space="preserve">Якщо зазначені дні припадуть на вихідні чи свята, то у учасників процесу зміни електропостачальника не буде часу на проведення усіх необхідних процедур. </w:t>
            </w:r>
          </w:p>
          <w:p w14:paraId="137FC581" w14:textId="77777777" w:rsidR="00570D2E" w:rsidRPr="00EF3B1A" w:rsidRDefault="00570D2E" w:rsidP="00570D2E">
            <w:pPr>
              <w:spacing w:after="120"/>
              <w:jc w:val="both"/>
              <w:rPr>
                <w:rFonts w:ascii="Times New Roman" w:hAnsi="Times New Roman" w:cs="Times New Roman"/>
                <w:sz w:val="24"/>
                <w:szCs w:val="24"/>
              </w:rPr>
            </w:pPr>
          </w:p>
          <w:p w14:paraId="27C8A34E"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Механізм погодження споживача з попереднім та новим постачальниками прогнозних даних про покази приладу вимірювальної техніки не конкретизований:</w:t>
            </w:r>
          </w:p>
          <w:p w14:paraId="572DBF13"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 невідомий шлях погодження прогнозних показів;</w:t>
            </w:r>
          </w:p>
          <w:p w14:paraId="110830A5"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 неописаний механізм розрахунку таких прогнозних показів;</w:t>
            </w:r>
          </w:p>
          <w:p w14:paraId="023EDD45"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 неописані підстави (мотиви) для відмови постачальника від прогнозних показів.</w:t>
            </w:r>
          </w:p>
          <w:p w14:paraId="40BB63CD"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Це неодмінно призведе до зловживань та виникнення спірних питань під час такого погодження.</w:t>
            </w:r>
          </w:p>
          <w:p w14:paraId="6FF0911B"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lastRenderedPageBreak/>
              <w:t>Крім того, в ММС для групи Б Місячний обсяг споживання, рівномірно розподіляється на погодинній основі за профілем ОСР. Отже, будь-які проміжні дані на початку наступного місяця (за фактом споживання) будуть коригуватись. Крім додаткової видачі коригуючого рахунку (один рахунок має бути виданий по завершенню 5 днів) це може призвести і до виникнення додаткових спірних ситуацій щодо незгоди із коригуючим рахунком (доплати), чи необхідністю податкових коригувань.</w:t>
            </w:r>
          </w:p>
          <w:p w14:paraId="31188F66"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Малий непобутовий споживач також має право змінити постачальника і укласти договір на постачання універсальних послуг з ПУП.</w:t>
            </w:r>
          </w:p>
          <w:p w14:paraId="164202B7" w14:textId="77777777" w:rsidR="00570D2E" w:rsidRPr="00EF3B1A" w:rsidRDefault="00570D2E" w:rsidP="00570D2E">
            <w:pPr>
              <w:spacing w:after="120"/>
              <w:jc w:val="both"/>
              <w:rPr>
                <w:rFonts w:ascii="Times New Roman" w:hAnsi="Times New Roman" w:cs="Times New Roman"/>
                <w:sz w:val="24"/>
                <w:szCs w:val="24"/>
              </w:rPr>
            </w:pPr>
          </w:p>
          <w:p w14:paraId="7D6EE4F8" w14:textId="77777777" w:rsidR="00570D2E" w:rsidRPr="00EF3B1A" w:rsidRDefault="00570D2E" w:rsidP="00570D2E">
            <w:pPr>
              <w:spacing w:after="120"/>
              <w:jc w:val="both"/>
              <w:rPr>
                <w:rFonts w:ascii="Times New Roman" w:hAnsi="Times New Roman" w:cs="Times New Roman"/>
                <w:sz w:val="24"/>
                <w:szCs w:val="24"/>
              </w:rPr>
            </w:pPr>
          </w:p>
          <w:p w14:paraId="2252EAAB" w14:textId="77777777" w:rsidR="00570D2E" w:rsidRPr="00EF3B1A" w:rsidRDefault="00570D2E" w:rsidP="00570D2E">
            <w:pPr>
              <w:spacing w:after="120"/>
              <w:jc w:val="both"/>
              <w:rPr>
                <w:rFonts w:ascii="Times New Roman" w:hAnsi="Times New Roman" w:cs="Times New Roman"/>
                <w:sz w:val="24"/>
                <w:szCs w:val="24"/>
              </w:rPr>
            </w:pPr>
          </w:p>
          <w:p w14:paraId="62015D3D" w14:textId="77777777" w:rsidR="00570D2E" w:rsidRPr="00EF3B1A" w:rsidRDefault="00570D2E" w:rsidP="00570D2E">
            <w:pPr>
              <w:spacing w:after="120"/>
              <w:jc w:val="both"/>
              <w:rPr>
                <w:rFonts w:ascii="Times New Roman" w:hAnsi="Times New Roman" w:cs="Times New Roman"/>
                <w:sz w:val="24"/>
                <w:szCs w:val="24"/>
              </w:rPr>
            </w:pPr>
          </w:p>
          <w:p w14:paraId="6962D30F" w14:textId="77777777" w:rsidR="00570D2E" w:rsidRPr="00EF3B1A" w:rsidRDefault="00570D2E" w:rsidP="00570D2E">
            <w:pPr>
              <w:spacing w:after="120"/>
              <w:jc w:val="both"/>
              <w:rPr>
                <w:rFonts w:ascii="Times New Roman" w:hAnsi="Times New Roman" w:cs="Times New Roman"/>
                <w:sz w:val="24"/>
                <w:szCs w:val="24"/>
              </w:rPr>
            </w:pPr>
          </w:p>
          <w:p w14:paraId="0F47E7DB" w14:textId="77777777" w:rsidR="00570D2E" w:rsidRPr="00EF3B1A" w:rsidRDefault="00570D2E" w:rsidP="00570D2E">
            <w:pPr>
              <w:spacing w:after="120"/>
              <w:jc w:val="both"/>
              <w:rPr>
                <w:rFonts w:ascii="Times New Roman" w:hAnsi="Times New Roman" w:cs="Times New Roman"/>
                <w:sz w:val="24"/>
                <w:szCs w:val="24"/>
              </w:rPr>
            </w:pPr>
          </w:p>
          <w:p w14:paraId="54966445" w14:textId="77777777" w:rsidR="00570D2E" w:rsidRPr="00EF3B1A" w:rsidRDefault="00570D2E" w:rsidP="00570D2E">
            <w:pPr>
              <w:spacing w:after="120"/>
              <w:jc w:val="both"/>
              <w:rPr>
                <w:rFonts w:ascii="Times New Roman" w:hAnsi="Times New Roman" w:cs="Times New Roman"/>
                <w:sz w:val="24"/>
                <w:szCs w:val="24"/>
              </w:rPr>
            </w:pPr>
          </w:p>
          <w:p w14:paraId="28918F3F" w14:textId="77777777" w:rsidR="00570D2E" w:rsidRPr="00EF3B1A" w:rsidRDefault="00570D2E" w:rsidP="00570D2E">
            <w:pPr>
              <w:spacing w:after="120"/>
              <w:jc w:val="both"/>
              <w:rPr>
                <w:rFonts w:ascii="Times New Roman" w:hAnsi="Times New Roman" w:cs="Times New Roman"/>
                <w:sz w:val="24"/>
                <w:szCs w:val="24"/>
              </w:rPr>
            </w:pPr>
          </w:p>
          <w:p w14:paraId="7331381A" w14:textId="77777777" w:rsidR="00570D2E" w:rsidRPr="00EF3B1A" w:rsidRDefault="00570D2E" w:rsidP="00570D2E">
            <w:pPr>
              <w:spacing w:after="120"/>
              <w:jc w:val="both"/>
              <w:rPr>
                <w:rFonts w:ascii="Times New Roman" w:hAnsi="Times New Roman" w:cs="Times New Roman"/>
                <w:sz w:val="24"/>
                <w:szCs w:val="24"/>
              </w:rPr>
            </w:pPr>
          </w:p>
          <w:p w14:paraId="424243F1" w14:textId="77777777" w:rsidR="00570D2E" w:rsidRPr="00EF3B1A" w:rsidRDefault="00570D2E" w:rsidP="00570D2E">
            <w:pPr>
              <w:spacing w:after="120"/>
              <w:jc w:val="both"/>
              <w:rPr>
                <w:rFonts w:ascii="Times New Roman" w:hAnsi="Times New Roman" w:cs="Times New Roman"/>
                <w:sz w:val="24"/>
                <w:szCs w:val="24"/>
              </w:rPr>
            </w:pPr>
          </w:p>
          <w:p w14:paraId="03355031" w14:textId="77777777" w:rsidR="00570D2E" w:rsidRPr="00EF3B1A" w:rsidRDefault="00570D2E" w:rsidP="00570D2E">
            <w:pPr>
              <w:spacing w:after="120"/>
              <w:jc w:val="both"/>
              <w:rPr>
                <w:rFonts w:ascii="Times New Roman" w:hAnsi="Times New Roman" w:cs="Times New Roman"/>
                <w:sz w:val="24"/>
                <w:szCs w:val="24"/>
              </w:rPr>
            </w:pPr>
          </w:p>
          <w:p w14:paraId="2F5220E6" w14:textId="77777777" w:rsidR="00570D2E" w:rsidRPr="00EF3B1A" w:rsidRDefault="00570D2E" w:rsidP="00570D2E">
            <w:pPr>
              <w:spacing w:after="120"/>
              <w:jc w:val="both"/>
              <w:rPr>
                <w:rFonts w:ascii="Times New Roman" w:hAnsi="Times New Roman" w:cs="Times New Roman"/>
                <w:sz w:val="24"/>
                <w:szCs w:val="24"/>
              </w:rPr>
            </w:pPr>
          </w:p>
          <w:p w14:paraId="7CC4DAC4" w14:textId="77777777" w:rsidR="00570D2E" w:rsidRPr="00EF3B1A" w:rsidRDefault="00570D2E" w:rsidP="00570D2E">
            <w:pPr>
              <w:spacing w:after="120"/>
              <w:jc w:val="both"/>
              <w:rPr>
                <w:rFonts w:ascii="Times New Roman" w:hAnsi="Times New Roman" w:cs="Times New Roman"/>
                <w:sz w:val="24"/>
                <w:szCs w:val="24"/>
              </w:rPr>
            </w:pPr>
          </w:p>
          <w:p w14:paraId="27097F6D" w14:textId="77777777" w:rsidR="00570D2E" w:rsidRPr="00EF3B1A" w:rsidRDefault="00570D2E" w:rsidP="00570D2E">
            <w:pPr>
              <w:spacing w:after="120"/>
              <w:jc w:val="both"/>
              <w:rPr>
                <w:rFonts w:ascii="Times New Roman" w:hAnsi="Times New Roman" w:cs="Times New Roman"/>
                <w:sz w:val="24"/>
                <w:szCs w:val="24"/>
              </w:rPr>
            </w:pPr>
          </w:p>
          <w:p w14:paraId="326A3391" w14:textId="77777777" w:rsidR="00570D2E" w:rsidRPr="00EF3B1A" w:rsidRDefault="00570D2E" w:rsidP="00570D2E">
            <w:pPr>
              <w:spacing w:after="120"/>
              <w:jc w:val="both"/>
              <w:rPr>
                <w:rFonts w:ascii="Times New Roman" w:hAnsi="Times New Roman" w:cs="Times New Roman"/>
                <w:sz w:val="24"/>
                <w:szCs w:val="24"/>
              </w:rPr>
            </w:pPr>
          </w:p>
          <w:p w14:paraId="2F4919A5" w14:textId="77777777" w:rsidR="00570D2E" w:rsidRPr="00EF3B1A" w:rsidRDefault="00570D2E" w:rsidP="00570D2E">
            <w:pPr>
              <w:spacing w:after="120"/>
              <w:jc w:val="both"/>
              <w:rPr>
                <w:rFonts w:ascii="Times New Roman" w:hAnsi="Times New Roman" w:cs="Times New Roman"/>
                <w:sz w:val="24"/>
                <w:szCs w:val="24"/>
              </w:rPr>
            </w:pPr>
            <w:r w:rsidRPr="00EF3B1A">
              <w:rPr>
                <w:rFonts w:ascii="Times New Roman" w:hAnsi="Times New Roman" w:cs="Times New Roman"/>
                <w:sz w:val="24"/>
                <w:szCs w:val="24"/>
              </w:rPr>
              <w:t>Уточнення, з метою не допущення випадків відмови в терміни раніше 21 календарного дня.</w:t>
            </w:r>
          </w:p>
          <w:p w14:paraId="22698BDC" w14:textId="77777777" w:rsidR="00570D2E" w:rsidRPr="00EF3B1A" w:rsidRDefault="00570D2E" w:rsidP="00570D2E">
            <w:pPr>
              <w:spacing w:after="120"/>
              <w:jc w:val="both"/>
              <w:rPr>
                <w:rFonts w:ascii="Times New Roman" w:hAnsi="Times New Roman" w:cs="Times New Roman"/>
                <w:sz w:val="24"/>
                <w:szCs w:val="24"/>
              </w:rPr>
            </w:pPr>
          </w:p>
          <w:p w14:paraId="4627443F" w14:textId="77777777" w:rsidR="00570D2E" w:rsidRPr="00EF3B1A" w:rsidRDefault="00570D2E" w:rsidP="00570D2E">
            <w:pPr>
              <w:spacing w:after="120"/>
              <w:jc w:val="both"/>
              <w:rPr>
                <w:rFonts w:ascii="Times New Roman" w:hAnsi="Times New Roman" w:cs="Times New Roman"/>
                <w:sz w:val="24"/>
                <w:szCs w:val="24"/>
              </w:rPr>
            </w:pPr>
          </w:p>
          <w:p w14:paraId="2E8346B1" w14:textId="6B72101B" w:rsidR="00570D2E" w:rsidRPr="00EF3B1A" w:rsidRDefault="00570D2E" w:rsidP="00570D2E">
            <w:pPr>
              <w:tabs>
                <w:tab w:val="left" w:pos="4536"/>
                <w:tab w:val="left" w:pos="8364"/>
              </w:tabs>
              <w:ind w:firstLine="22"/>
              <w:jc w:val="both"/>
              <w:rPr>
                <w:rFonts w:ascii="Times New Roman" w:hAnsi="Times New Roman" w:cs="Times New Roman"/>
                <w:b/>
                <w:sz w:val="24"/>
                <w:szCs w:val="24"/>
              </w:rPr>
            </w:pPr>
            <w:r w:rsidRPr="00EF3B1A">
              <w:rPr>
                <w:rFonts w:ascii="Times New Roman" w:hAnsi="Times New Roman" w:cs="Times New Roman"/>
                <w:sz w:val="24"/>
                <w:szCs w:val="24"/>
              </w:rPr>
              <w:t>Пропонуємо залишити в чинній редакції. Якщо зазначені дні припадуть на вихідні чи свята, то у постачальника не буде часу на виконання цієї умови.</w:t>
            </w:r>
          </w:p>
        </w:tc>
        <w:tc>
          <w:tcPr>
            <w:tcW w:w="0" w:type="auto"/>
          </w:tcPr>
          <w:p w14:paraId="141FDFD2" w14:textId="35AB9459" w:rsidR="00586A62" w:rsidRPr="0081354B" w:rsidRDefault="0081354B" w:rsidP="00744EAE">
            <w:pPr>
              <w:ind w:firstLine="460"/>
              <w:jc w:val="both"/>
              <w:rPr>
                <w:rFonts w:ascii="Times New Roman" w:hAnsi="Times New Roman" w:cs="Times New Roman"/>
                <w:b/>
                <w:sz w:val="24"/>
                <w:szCs w:val="24"/>
              </w:rPr>
            </w:pPr>
            <w:r w:rsidRPr="0081354B">
              <w:rPr>
                <w:rFonts w:ascii="Times New Roman" w:hAnsi="Times New Roman" w:cs="Times New Roman"/>
                <w:b/>
                <w:sz w:val="24"/>
                <w:szCs w:val="24"/>
              </w:rPr>
              <w:lastRenderedPageBreak/>
              <w:t xml:space="preserve">Попередньо </w:t>
            </w:r>
            <w:r w:rsidR="00026B1E">
              <w:rPr>
                <w:rFonts w:ascii="Times New Roman" w:hAnsi="Times New Roman" w:cs="Times New Roman"/>
                <w:b/>
                <w:sz w:val="24"/>
                <w:szCs w:val="24"/>
              </w:rPr>
              <w:t>врахувати</w:t>
            </w:r>
            <w:r w:rsidRPr="0081354B">
              <w:rPr>
                <w:rFonts w:ascii="Times New Roman" w:hAnsi="Times New Roman" w:cs="Times New Roman"/>
                <w:b/>
                <w:sz w:val="24"/>
                <w:szCs w:val="24"/>
              </w:rPr>
              <w:t xml:space="preserve"> в </w:t>
            </w:r>
            <w:r w:rsidR="00586A62" w:rsidRPr="0081354B">
              <w:rPr>
                <w:rFonts w:ascii="Times New Roman" w:hAnsi="Times New Roman" w:cs="Times New Roman"/>
                <w:b/>
                <w:sz w:val="24"/>
                <w:szCs w:val="24"/>
              </w:rPr>
              <w:t xml:space="preserve"> редакції</w:t>
            </w:r>
            <w:r w:rsidRPr="0081354B">
              <w:rPr>
                <w:rFonts w:ascii="Times New Roman" w:hAnsi="Times New Roman" w:cs="Times New Roman"/>
                <w:b/>
                <w:sz w:val="24"/>
                <w:szCs w:val="24"/>
              </w:rPr>
              <w:t>:</w:t>
            </w:r>
          </w:p>
          <w:p w14:paraId="338DE635" w14:textId="07604ABD" w:rsidR="00744EAE" w:rsidRPr="0081354B" w:rsidRDefault="00744EAE" w:rsidP="00744EAE">
            <w:pPr>
              <w:ind w:firstLine="460"/>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6.1.3. За загальним правилом, зміна е</w:t>
            </w:r>
            <w:r w:rsidRPr="0081354B">
              <w:rPr>
                <w:rFonts w:ascii="Times New Roman" w:hAnsi="Times New Roman" w:cs="Times New Roman"/>
                <w:color w:val="00B050"/>
                <w:sz w:val="24"/>
                <w:szCs w:val="24"/>
                <w:shd w:val="clear" w:color="auto" w:fill="FFFFFF"/>
              </w:rPr>
              <w:t>лектропостачальника за ініціативою споживача має бути завершена у строк не більше трьох тижнів з дня повідомлення таким споживачем про намір змінити електропостачальника.</w:t>
            </w:r>
          </w:p>
          <w:p w14:paraId="65C53D98" w14:textId="77777777" w:rsidR="00744EAE" w:rsidRPr="0081354B" w:rsidRDefault="00744EAE" w:rsidP="00744EAE">
            <w:pPr>
              <w:ind w:firstLine="460"/>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 xml:space="preserve">На вимогу </w:t>
            </w:r>
            <w:r w:rsidRPr="0081354B">
              <w:rPr>
                <w:rFonts w:ascii="Times New Roman" w:hAnsi="Times New Roman" w:cs="Times New Roman"/>
                <w:color w:val="00B050"/>
                <w:sz w:val="24"/>
                <w:szCs w:val="24"/>
                <w:shd w:val="clear" w:color="auto" w:fill="FFFFFF"/>
              </w:rPr>
              <w:t>споживача з</w:t>
            </w:r>
            <w:r w:rsidRPr="0081354B">
              <w:rPr>
                <w:rFonts w:ascii="Times New Roman" w:hAnsi="Times New Roman" w:cs="Times New Roman"/>
                <w:color w:val="00B050"/>
                <w:sz w:val="24"/>
                <w:szCs w:val="24"/>
              </w:rPr>
              <w:t>міна е</w:t>
            </w:r>
            <w:r w:rsidRPr="0081354B">
              <w:rPr>
                <w:rFonts w:ascii="Times New Roman" w:hAnsi="Times New Roman" w:cs="Times New Roman"/>
                <w:color w:val="00B050"/>
                <w:sz w:val="24"/>
                <w:szCs w:val="24"/>
                <w:shd w:val="clear" w:color="auto" w:fill="FFFFFF"/>
              </w:rPr>
              <w:t xml:space="preserve">лектропостачальника повинна бути завершена за скороченим правилом </w:t>
            </w:r>
            <w:r w:rsidRPr="0081354B">
              <w:rPr>
                <w:rFonts w:ascii="Times New Roman" w:hAnsi="Times New Roman" w:cs="Times New Roman"/>
                <w:color w:val="00B050"/>
                <w:sz w:val="24"/>
                <w:szCs w:val="24"/>
              </w:rPr>
              <w:t xml:space="preserve">у строк не більше 3 календарних днів при наявності однієї з наступних умов: </w:t>
            </w:r>
          </w:p>
          <w:p w14:paraId="5AD8CEDA" w14:textId="77777777" w:rsidR="00744EAE" w:rsidRPr="0081354B" w:rsidRDefault="00744EAE" w:rsidP="00744EAE">
            <w:pPr>
              <w:ind w:firstLine="460"/>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 xml:space="preserve"> - забезпечення зчитування фактичних показів приладу (приладів) вимірювальної техніки споживача автоматизованою системою комерційного обліку;</w:t>
            </w:r>
          </w:p>
          <w:p w14:paraId="4A846AD8" w14:textId="77777777" w:rsidR="00744EAE" w:rsidRPr="0081354B" w:rsidRDefault="00744EAE" w:rsidP="00744EAE">
            <w:pPr>
              <w:ind w:firstLine="460"/>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 xml:space="preserve">- надання погодження споживача з попереднім та новим постачальниками прогнозних даних про покази приладу (приладів) вимірювальної техніки на дату зміни електропостачальника, відповідно до рахунку попереднього електропостачальника про авансовий платіж чи попередньою оплату. </w:t>
            </w:r>
          </w:p>
          <w:p w14:paraId="5503BEA7" w14:textId="77777777" w:rsidR="00744EAE" w:rsidRPr="0081354B" w:rsidRDefault="00744EAE" w:rsidP="00744EAE">
            <w:pPr>
              <w:ind w:firstLine="460"/>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 xml:space="preserve">В такому разі зміна записів в реєстрах точок комерційного обліку електропостачальників  здійснюється протягом 1 години робочого дня отримання </w:t>
            </w:r>
            <w:r w:rsidRPr="0081354B">
              <w:rPr>
                <w:rFonts w:ascii="Times New Roman" w:hAnsi="Times New Roman" w:cs="Times New Roman"/>
                <w:color w:val="00B050"/>
                <w:sz w:val="24"/>
                <w:szCs w:val="24"/>
              </w:rPr>
              <w:lastRenderedPageBreak/>
              <w:t>адміністратором комерційного обліку запиту на зміну постачальника у порядку, визначеному у пункті 6.1.8 цих Правил, або  в узгоджену сторонами дату.</w:t>
            </w:r>
          </w:p>
          <w:p w14:paraId="0BB5F2E0" w14:textId="77777777" w:rsidR="00744EAE" w:rsidRPr="0081354B" w:rsidRDefault="00744EAE" w:rsidP="00744EAE">
            <w:pPr>
              <w:ind w:firstLine="321"/>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5E33258F" w14:textId="77777777" w:rsidR="00744EAE" w:rsidRPr="0081354B" w:rsidRDefault="00744EAE" w:rsidP="00744EAE">
            <w:pPr>
              <w:ind w:firstLine="321"/>
              <w:jc w:val="both"/>
              <w:rPr>
                <w:rFonts w:ascii="Times New Roman" w:hAnsi="Times New Roman" w:cs="Times New Roman"/>
                <w:color w:val="00B050"/>
                <w:sz w:val="24"/>
                <w:szCs w:val="24"/>
              </w:rPr>
            </w:pPr>
            <w:r w:rsidRPr="0081354B">
              <w:rPr>
                <w:rFonts w:ascii="Times New Roman" w:hAnsi="Times New Roman" w:cs="Times New Roman"/>
                <w:color w:val="00B050"/>
                <w:sz w:val="24"/>
                <w:szCs w:val="24"/>
              </w:rPr>
              <w:t>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електропостачальника споживач повинен 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6B34C2E7" w14:textId="77777777" w:rsidR="00744EAE" w:rsidRPr="0081354B" w:rsidRDefault="00744EAE" w:rsidP="00744EAE">
            <w:pPr>
              <w:ind w:firstLine="321"/>
              <w:jc w:val="both"/>
              <w:rPr>
                <w:rFonts w:ascii="Times New Roman" w:hAnsi="Times New Roman" w:cs="Times New Roman"/>
                <w:color w:val="00B050"/>
                <w:sz w:val="24"/>
                <w:szCs w:val="24"/>
              </w:rPr>
            </w:pPr>
          </w:p>
          <w:p w14:paraId="7D3BC140" w14:textId="620168C1" w:rsidR="00570D2E" w:rsidRPr="00215065" w:rsidRDefault="00744EAE" w:rsidP="00744EAE">
            <w:pPr>
              <w:tabs>
                <w:tab w:val="left" w:pos="4536"/>
                <w:tab w:val="left" w:pos="8364"/>
              </w:tabs>
              <w:ind w:firstLine="22"/>
              <w:jc w:val="both"/>
              <w:rPr>
                <w:rFonts w:ascii="Times New Roman" w:hAnsi="Times New Roman" w:cs="Times New Roman"/>
                <w:b/>
                <w:sz w:val="24"/>
                <w:szCs w:val="24"/>
              </w:rPr>
            </w:pPr>
            <w:r w:rsidRPr="0081354B">
              <w:rPr>
                <w:rFonts w:ascii="Times New Roman" w:hAnsi="Times New Roman" w:cs="Times New Roman"/>
                <w:color w:val="00B050"/>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w:t>
            </w:r>
            <w:r w:rsidR="00A31253" w:rsidRPr="0081354B">
              <w:rPr>
                <w:rFonts w:ascii="Times New Roman" w:hAnsi="Times New Roman" w:cs="Times New Roman"/>
                <w:color w:val="00B050"/>
                <w:sz w:val="24"/>
                <w:szCs w:val="24"/>
              </w:rPr>
              <w:lastRenderedPageBreak/>
              <w:t>раніше</w:t>
            </w:r>
            <w:r w:rsidRPr="0081354B">
              <w:rPr>
                <w:rFonts w:ascii="Times New Roman" w:hAnsi="Times New Roman" w:cs="Times New Roman"/>
                <w:color w:val="00B050"/>
                <w:sz w:val="24"/>
                <w:szCs w:val="24"/>
              </w:rPr>
              <w:t xml:space="preserve"> </w:t>
            </w:r>
            <w:r w:rsidR="00A31253" w:rsidRPr="0081354B">
              <w:rPr>
                <w:rFonts w:ascii="Times New Roman" w:hAnsi="Times New Roman" w:cs="Times New Roman"/>
                <w:color w:val="00B050"/>
                <w:sz w:val="24"/>
                <w:szCs w:val="24"/>
              </w:rPr>
              <w:t xml:space="preserve">ніж </w:t>
            </w:r>
            <w:r w:rsidRPr="0081354B">
              <w:rPr>
                <w:rFonts w:ascii="Times New Roman" w:hAnsi="Times New Roman" w:cs="Times New Roman"/>
                <w:color w:val="00B050"/>
                <w:sz w:val="24"/>
                <w:szCs w:val="24"/>
              </w:rPr>
              <w:t>за 21 календарний день 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календарний день до запланованої дати, про що новий електропостачальник повідомляє споживача протягом 2 календарних днів. 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p>
        </w:tc>
      </w:tr>
      <w:tr w:rsidR="00570D2E" w:rsidRPr="00215065" w14:paraId="25784E23" w14:textId="77777777" w:rsidTr="009C2C82">
        <w:trPr>
          <w:trHeight w:val="2684"/>
        </w:trPr>
        <w:tc>
          <w:tcPr>
            <w:tcW w:w="0" w:type="auto"/>
            <w:vMerge/>
          </w:tcPr>
          <w:p w14:paraId="3A86D619" w14:textId="77777777" w:rsidR="00570D2E" w:rsidRPr="005D1C7F" w:rsidRDefault="00570D2E" w:rsidP="00570D2E">
            <w:pPr>
              <w:ind w:firstLine="460"/>
              <w:jc w:val="both"/>
              <w:rPr>
                <w:rFonts w:ascii="Times New Roman" w:hAnsi="Times New Roman" w:cs="Times New Roman"/>
                <w:sz w:val="24"/>
                <w:szCs w:val="24"/>
              </w:rPr>
            </w:pPr>
          </w:p>
        </w:tc>
        <w:tc>
          <w:tcPr>
            <w:tcW w:w="0" w:type="auto"/>
          </w:tcPr>
          <w:p w14:paraId="38115792" w14:textId="77777777" w:rsidR="00570D2E" w:rsidRDefault="00570D2E"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 xml:space="preserve">Д </w:t>
            </w:r>
            <w:proofErr w:type="spellStart"/>
            <w:r>
              <w:rPr>
                <w:rFonts w:ascii="Times New Roman" w:hAnsi="Times New Roman" w:cs="Times New Roman"/>
                <w:b/>
                <w:sz w:val="24"/>
                <w:szCs w:val="24"/>
              </w:rPr>
              <w:t>Трейдинг</w:t>
            </w:r>
            <w:proofErr w:type="spellEnd"/>
          </w:p>
          <w:p w14:paraId="32211A8F" w14:textId="77777777" w:rsidR="00570D2E" w:rsidRDefault="00570D2E" w:rsidP="00570D2E">
            <w:pPr>
              <w:ind w:firstLine="460"/>
              <w:jc w:val="both"/>
              <w:rPr>
                <w:rFonts w:ascii="Times New Roman" w:hAnsi="Times New Roman" w:cs="Times New Roman"/>
                <w:sz w:val="24"/>
                <w:szCs w:val="24"/>
              </w:rPr>
            </w:pPr>
          </w:p>
          <w:p w14:paraId="0C594420" w14:textId="40AC6EBD" w:rsidR="00570D2E" w:rsidRPr="00C977BD" w:rsidRDefault="00570D2E" w:rsidP="00570D2E">
            <w:pPr>
              <w:ind w:firstLine="460"/>
              <w:jc w:val="both"/>
              <w:rPr>
                <w:rFonts w:ascii="Times New Roman" w:hAnsi="Times New Roman" w:cs="Times New Roman"/>
                <w:sz w:val="24"/>
                <w:szCs w:val="24"/>
              </w:rPr>
            </w:pPr>
            <w:r w:rsidRPr="00C977BD">
              <w:rPr>
                <w:rFonts w:ascii="Times New Roman" w:hAnsi="Times New Roman" w:cs="Times New Roman"/>
                <w:sz w:val="24"/>
                <w:szCs w:val="24"/>
              </w:rPr>
              <w:t>6.1.3. За загальним правилом, зміна е</w:t>
            </w:r>
            <w:r w:rsidRPr="00C977BD">
              <w:rPr>
                <w:rFonts w:ascii="Times New Roman" w:hAnsi="Times New Roman" w:cs="Times New Roman"/>
                <w:sz w:val="24"/>
                <w:szCs w:val="24"/>
                <w:shd w:val="clear" w:color="auto" w:fill="FFFFFF"/>
              </w:rPr>
              <w:t xml:space="preserve">лектропостачальника за ініціативою споживача має бути завершена у строк не більше </w:t>
            </w:r>
            <w:r w:rsidRPr="00642A4C">
              <w:rPr>
                <w:rFonts w:ascii="Times New Roman" w:hAnsi="Times New Roman" w:cs="Times New Roman"/>
                <w:b/>
                <w:bCs/>
                <w:color w:val="0070C0"/>
                <w:sz w:val="24"/>
                <w:szCs w:val="24"/>
                <w:shd w:val="clear" w:color="auto" w:fill="FFFFFF"/>
              </w:rPr>
              <w:t>ніж за</w:t>
            </w:r>
            <w:r w:rsidRPr="00642A4C">
              <w:rPr>
                <w:rFonts w:ascii="Times New Roman" w:hAnsi="Times New Roman" w:cs="Times New Roman"/>
                <w:color w:val="0070C0"/>
                <w:sz w:val="24"/>
                <w:szCs w:val="24"/>
                <w:shd w:val="clear" w:color="auto" w:fill="FFFFFF"/>
              </w:rPr>
              <w:t xml:space="preserve"> </w:t>
            </w:r>
            <w:r w:rsidRPr="00642A4C">
              <w:rPr>
                <w:rFonts w:ascii="Times New Roman" w:hAnsi="Times New Roman" w:cs="Times New Roman"/>
                <w:b/>
                <w:bCs/>
                <w:color w:val="0070C0"/>
                <w:sz w:val="24"/>
                <w:szCs w:val="24"/>
                <w:shd w:val="clear" w:color="auto" w:fill="FFFFFF"/>
              </w:rPr>
              <w:t>21 календарний день з</w:t>
            </w:r>
            <w:r w:rsidRPr="00C977BD">
              <w:rPr>
                <w:rFonts w:ascii="Times New Roman" w:hAnsi="Times New Roman" w:cs="Times New Roman"/>
                <w:sz w:val="24"/>
                <w:szCs w:val="24"/>
                <w:shd w:val="clear" w:color="auto" w:fill="FFFFFF"/>
              </w:rPr>
              <w:t xml:space="preserve"> дня повідомлення таким споживачем про намір змінити електропостачальника.</w:t>
            </w:r>
          </w:p>
          <w:p w14:paraId="5797290F" w14:textId="77777777" w:rsidR="00570D2E" w:rsidRPr="00642A4C" w:rsidRDefault="00570D2E" w:rsidP="00570D2E">
            <w:pPr>
              <w:ind w:firstLine="460"/>
              <w:jc w:val="both"/>
              <w:rPr>
                <w:rFonts w:ascii="Times New Roman" w:hAnsi="Times New Roman" w:cs="Times New Roman"/>
                <w:b/>
                <w:bCs/>
                <w:color w:val="0070C0"/>
                <w:sz w:val="24"/>
                <w:szCs w:val="24"/>
              </w:rPr>
            </w:pPr>
            <w:r w:rsidRPr="00642A4C">
              <w:rPr>
                <w:rFonts w:ascii="Times New Roman" w:hAnsi="Times New Roman" w:cs="Times New Roman"/>
                <w:b/>
                <w:bCs/>
                <w:color w:val="0070C0"/>
                <w:sz w:val="24"/>
                <w:szCs w:val="24"/>
              </w:rPr>
              <w:t>Повідомлення про зміну електропостачальника може бути направлено у строк, що перевищує 21 день до дати запланованої зміни електропостачальника.</w:t>
            </w:r>
          </w:p>
          <w:p w14:paraId="5D0F0F72" w14:textId="77777777" w:rsidR="00570D2E" w:rsidRPr="00C977BD" w:rsidRDefault="00570D2E" w:rsidP="00570D2E">
            <w:pPr>
              <w:ind w:firstLine="460"/>
              <w:jc w:val="both"/>
              <w:rPr>
                <w:rFonts w:ascii="Times New Roman" w:hAnsi="Times New Roman" w:cs="Times New Roman"/>
                <w:b/>
                <w:bCs/>
                <w:sz w:val="24"/>
                <w:szCs w:val="24"/>
              </w:rPr>
            </w:pPr>
            <w:r w:rsidRPr="00C977BD">
              <w:rPr>
                <w:rFonts w:ascii="Times New Roman" w:hAnsi="Times New Roman" w:cs="Times New Roman"/>
                <w:sz w:val="24"/>
                <w:szCs w:val="24"/>
              </w:rPr>
              <w:t xml:space="preserve">На вимогу </w:t>
            </w:r>
            <w:r w:rsidRPr="00C977BD">
              <w:rPr>
                <w:rFonts w:ascii="Times New Roman" w:hAnsi="Times New Roman" w:cs="Times New Roman"/>
                <w:sz w:val="24"/>
                <w:szCs w:val="24"/>
                <w:shd w:val="clear" w:color="auto" w:fill="FFFFFF"/>
              </w:rPr>
              <w:t>споживача з</w:t>
            </w:r>
            <w:r w:rsidRPr="00C977BD">
              <w:rPr>
                <w:rFonts w:ascii="Times New Roman" w:hAnsi="Times New Roman" w:cs="Times New Roman"/>
                <w:sz w:val="24"/>
                <w:szCs w:val="24"/>
              </w:rPr>
              <w:t>міна е</w:t>
            </w:r>
            <w:r w:rsidRPr="00C977BD">
              <w:rPr>
                <w:rFonts w:ascii="Times New Roman" w:hAnsi="Times New Roman" w:cs="Times New Roman"/>
                <w:sz w:val="24"/>
                <w:szCs w:val="24"/>
                <w:shd w:val="clear" w:color="auto" w:fill="FFFFFF"/>
              </w:rPr>
              <w:t xml:space="preserve">лектропостачальника повинна бути завершена за скороченим правилом </w:t>
            </w:r>
            <w:r w:rsidRPr="00C977BD">
              <w:rPr>
                <w:rFonts w:ascii="Times New Roman" w:hAnsi="Times New Roman" w:cs="Times New Roman"/>
                <w:sz w:val="24"/>
                <w:szCs w:val="24"/>
              </w:rPr>
              <w:t xml:space="preserve">у </w:t>
            </w:r>
            <w:r w:rsidRPr="00C977BD">
              <w:rPr>
                <w:rFonts w:ascii="Times New Roman" w:hAnsi="Times New Roman" w:cs="Times New Roman"/>
                <w:sz w:val="24"/>
                <w:szCs w:val="24"/>
              </w:rPr>
              <w:lastRenderedPageBreak/>
              <w:t>строк</w:t>
            </w:r>
            <w:r w:rsidRPr="00642A4C">
              <w:rPr>
                <w:rFonts w:ascii="Times New Roman" w:hAnsi="Times New Roman" w:cs="Times New Roman"/>
                <w:color w:val="0070C0"/>
                <w:sz w:val="24"/>
                <w:szCs w:val="24"/>
              </w:rPr>
              <w:t xml:space="preserve">, </w:t>
            </w:r>
            <w:r w:rsidRPr="00642A4C">
              <w:rPr>
                <w:rFonts w:ascii="Times New Roman" w:hAnsi="Times New Roman" w:cs="Times New Roman"/>
                <w:b/>
                <w:bCs/>
                <w:color w:val="0070C0"/>
                <w:sz w:val="24"/>
                <w:szCs w:val="24"/>
              </w:rPr>
              <w:t>що не перевищує 3 робочі дні</w:t>
            </w:r>
            <w:r w:rsidRPr="00642A4C">
              <w:rPr>
                <w:rFonts w:ascii="Times New Roman" w:hAnsi="Times New Roman" w:cs="Times New Roman"/>
                <w:color w:val="0070C0"/>
                <w:sz w:val="24"/>
                <w:szCs w:val="24"/>
              </w:rPr>
              <w:t xml:space="preserve"> </w:t>
            </w:r>
            <w:r w:rsidRPr="00642A4C">
              <w:rPr>
                <w:rFonts w:ascii="Times New Roman" w:hAnsi="Times New Roman" w:cs="Times New Roman"/>
                <w:b/>
                <w:bCs/>
                <w:color w:val="0070C0"/>
                <w:sz w:val="24"/>
                <w:szCs w:val="24"/>
              </w:rPr>
              <w:t xml:space="preserve">при наявності однієї з наступних умов: </w:t>
            </w:r>
          </w:p>
          <w:p w14:paraId="25D070F1" w14:textId="77777777" w:rsidR="00570D2E" w:rsidRPr="00C977BD" w:rsidRDefault="00570D2E" w:rsidP="00570D2E">
            <w:pPr>
              <w:ind w:firstLine="460"/>
              <w:jc w:val="both"/>
              <w:rPr>
                <w:rFonts w:ascii="Times New Roman" w:hAnsi="Times New Roman" w:cs="Times New Roman"/>
                <w:sz w:val="24"/>
                <w:szCs w:val="24"/>
              </w:rPr>
            </w:pPr>
            <w:r w:rsidRPr="00C977BD">
              <w:rPr>
                <w:rFonts w:ascii="Times New Roman" w:hAnsi="Times New Roman" w:cs="Times New Roman"/>
                <w:sz w:val="24"/>
                <w:szCs w:val="24"/>
              </w:rPr>
              <w:t xml:space="preserve"> - забезпечення зчитування фактичних показів приладу (приладів) вимірювальної техніки споживача автоматизованою системою комерційного обліку;</w:t>
            </w:r>
          </w:p>
          <w:p w14:paraId="48898FF0" w14:textId="77777777" w:rsidR="00570D2E" w:rsidRPr="00642A4C" w:rsidRDefault="00570D2E" w:rsidP="00570D2E">
            <w:pPr>
              <w:ind w:firstLine="460"/>
              <w:jc w:val="both"/>
              <w:rPr>
                <w:rFonts w:ascii="Times New Roman" w:hAnsi="Times New Roman" w:cs="Times New Roman"/>
                <w:color w:val="0070C0"/>
                <w:sz w:val="24"/>
                <w:szCs w:val="24"/>
              </w:rPr>
            </w:pPr>
            <w:r w:rsidRPr="00642A4C">
              <w:rPr>
                <w:rFonts w:ascii="Times New Roman" w:hAnsi="Times New Roman" w:cs="Times New Roman"/>
                <w:color w:val="0070C0"/>
                <w:sz w:val="24"/>
                <w:szCs w:val="24"/>
              </w:rPr>
              <w:t xml:space="preserve">- </w:t>
            </w:r>
            <w:r w:rsidRPr="00642A4C">
              <w:rPr>
                <w:rFonts w:ascii="Times New Roman" w:hAnsi="Times New Roman" w:cs="Times New Roman"/>
                <w:b/>
                <w:bCs/>
                <w:color w:val="0070C0"/>
                <w:sz w:val="24"/>
                <w:szCs w:val="24"/>
              </w:rPr>
              <w:t>надання споживачем оператору системи фактичних даних про покази приладу (приладів) вимірювальної техніки на дату зміни електропостачальника, за умови їх верифікації з боку такого оператора системи</w:t>
            </w:r>
            <w:r w:rsidRPr="00642A4C">
              <w:rPr>
                <w:rFonts w:ascii="Times New Roman" w:hAnsi="Times New Roman" w:cs="Times New Roman"/>
                <w:color w:val="0070C0"/>
                <w:sz w:val="24"/>
                <w:szCs w:val="24"/>
              </w:rPr>
              <w:t xml:space="preserve">. </w:t>
            </w:r>
          </w:p>
          <w:p w14:paraId="6063C17A" w14:textId="77777777" w:rsidR="00570D2E" w:rsidRPr="00C977BD" w:rsidRDefault="00570D2E" w:rsidP="00570D2E">
            <w:pPr>
              <w:ind w:firstLine="460"/>
              <w:jc w:val="both"/>
              <w:rPr>
                <w:rFonts w:ascii="Times New Roman" w:hAnsi="Times New Roman" w:cs="Times New Roman"/>
                <w:sz w:val="24"/>
                <w:szCs w:val="24"/>
              </w:rPr>
            </w:pPr>
            <w:r w:rsidRPr="00C977BD">
              <w:rPr>
                <w:rFonts w:ascii="Times New Roman" w:hAnsi="Times New Roman" w:cs="Times New Roman"/>
                <w:sz w:val="24"/>
                <w:szCs w:val="24"/>
              </w:rPr>
              <w:t>В такому разі зміна записів в реєстрах точок комерційного обліку електропостачальників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 або в узгоджену сторонами дату.</w:t>
            </w:r>
          </w:p>
          <w:p w14:paraId="6E02569C" w14:textId="77777777" w:rsidR="00570D2E" w:rsidRPr="00C977BD" w:rsidRDefault="00570D2E" w:rsidP="00570D2E">
            <w:pPr>
              <w:ind w:firstLine="321"/>
              <w:jc w:val="both"/>
              <w:rPr>
                <w:rFonts w:ascii="Times New Roman" w:hAnsi="Times New Roman" w:cs="Times New Roman"/>
                <w:sz w:val="24"/>
                <w:szCs w:val="24"/>
              </w:rPr>
            </w:pPr>
            <w:r w:rsidRPr="00C977BD">
              <w:rPr>
                <w:rFonts w:ascii="Times New Roman" w:hAnsi="Times New Roman" w:cs="Times New Roman"/>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6AC19116" w14:textId="77777777" w:rsidR="00570D2E" w:rsidRPr="00C977BD" w:rsidRDefault="00570D2E" w:rsidP="00570D2E">
            <w:pPr>
              <w:ind w:firstLine="321"/>
              <w:jc w:val="both"/>
              <w:rPr>
                <w:rFonts w:ascii="Times New Roman" w:hAnsi="Times New Roman" w:cs="Times New Roman"/>
                <w:sz w:val="24"/>
                <w:szCs w:val="24"/>
              </w:rPr>
            </w:pPr>
            <w:r w:rsidRPr="00C977BD">
              <w:rPr>
                <w:rFonts w:ascii="Times New Roman" w:hAnsi="Times New Roman" w:cs="Times New Roman"/>
                <w:sz w:val="24"/>
                <w:szCs w:val="24"/>
              </w:rPr>
              <w:lastRenderedPageBreak/>
              <w:t>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електропостачальника споживач повинен 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61D03F3E" w14:textId="1EE7E0EC" w:rsidR="00570D2E" w:rsidRPr="00215065" w:rsidRDefault="00570D2E" w:rsidP="00570D2E">
            <w:pPr>
              <w:tabs>
                <w:tab w:val="left" w:pos="4536"/>
                <w:tab w:val="left" w:pos="8364"/>
              </w:tabs>
              <w:ind w:firstLine="22"/>
              <w:jc w:val="both"/>
              <w:rPr>
                <w:rFonts w:ascii="Times New Roman" w:hAnsi="Times New Roman" w:cs="Times New Roman"/>
                <w:b/>
                <w:sz w:val="24"/>
                <w:szCs w:val="24"/>
              </w:rPr>
            </w:pPr>
            <w:r w:rsidRPr="00C977BD">
              <w:rPr>
                <w:rFonts w:ascii="Times New Roman" w:hAnsi="Times New Roman" w:cs="Times New Roman"/>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більше ніж за 21 календарний день 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календарний день до запланованої дати, про що новий електропостачальник повідомляє споживача протягом </w:t>
            </w:r>
            <w:r w:rsidRPr="00642A4C">
              <w:rPr>
                <w:rFonts w:ascii="Times New Roman" w:hAnsi="Times New Roman" w:cs="Times New Roman"/>
                <w:b/>
                <w:bCs/>
                <w:color w:val="0070C0"/>
                <w:sz w:val="24"/>
                <w:szCs w:val="24"/>
              </w:rPr>
              <w:t>2 робочих днів.</w:t>
            </w:r>
            <w:r w:rsidRPr="00642A4C">
              <w:rPr>
                <w:rFonts w:ascii="Times New Roman" w:hAnsi="Times New Roman" w:cs="Times New Roman"/>
                <w:color w:val="0070C0"/>
                <w:sz w:val="24"/>
                <w:szCs w:val="24"/>
              </w:rPr>
              <w:t xml:space="preserve"> </w:t>
            </w:r>
            <w:r w:rsidRPr="00C977BD">
              <w:rPr>
                <w:rFonts w:ascii="Times New Roman" w:hAnsi="Times New Roman" w:cs="Times New Roman"/>
                <w:sz w:val="24"/>
                <w:szCs w:val="24"/>
              </w:rPr>
              <w:t xml:space="preserve">У разі незгоди з перенесенням початку процедури зміни </w:t>
            </w:r>
            <w:r w:rsidRPr="00C977BD">
              <w:rPr>
                <w:rFonts w:ascii="Times New Roman" w:hAnsi="Times New Roman" w:cs="Times New Roman"/>
                <w:sz w:val="24"/>
                <w:szCs w:val="24"/>
              </w:rPr>
              <w:lastRenderedPageBreak/>
              <w:t>електропостачальника споживач надсилає новому електропостачальнику повідомлення про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p>
        </w:tc>
        <w:tc>
          <w:tcPr>
            <w:tcW w:w="0" w:type="auto"/>
          </w:tcPr>
          <w:p w14:paraId="72FFD65F" w14:textId="77777777" w:rsidR="00570D2E" w:rsidRDefault="00570D2E" w:rsidP="00570D2E">
            <w:pPr>
              <w:ind w:firstLine="33"/>
              <w:jc w:val="both"/>
              <w:rPr>
                <w:rFonts w:ascii="Times New Roman" w:hAnsi="Times New Roman" w:cs="Times New Roman"/>
                <w:sz w:val="24"/>
                <w:szCs w:val="24"/>
              </w:rPr>
            </w:pPr>
            <w:r>
              <w:rPr>
                <w:rFonts w:ascii="Times New Roman" w:hAnsi="Times New Roman" w:cs="Times New Roman"/>
                <w:sz w:val="24"/>
                <w:szCs w:val="24"/>
              </w:rPr>
              <w:lastRenderedPageBreak/>
              <w:t>Пропонуємо для зручності зазначати  в ПРРЕЕ виконання будь-яких дій в днях, а не тижнях.</w:t>
            </w:r>
          </w:p>
          <w:p w14:paraId="5BCFE80E" w14:textId="77777777" w:rsidR="00570D2E" w:rsidRPr="008A1AFB" w:rsidRDefault="00570D2E" w:rsidP="00570D2E">
            <w:pPr>
              <w:jc w:val="both"/>
              <w:rPr>
                <w:rFonts w:ascii="Times New Roman" w:hAnsi="Times New Roman" w:cs="Times New Roman"/>
                <w:sz w:val="24"/>
                <w:szCs w:val="24"/>
              </w:rPr>
            </w:pPr>
            <w:r w:rsidRPr="008A1AFB">
              <w:rPr>
                <w:rFonts w:ascii="Times New Roman" w:hAnsi="Times New Roman" w:cs="Times New Roman"/>
                <w:sz w:val="24"/>
                <w:szCs w:val="24"/>
              </w:rPr>
              <w:t>Планування господарської діяльності є необхідною передумовою для створення ринкових механізмів на роздрібному ринку електричної енергії.</w:t>
            </w:r>
          </w:p>
          <w:p w14:paraId="52065081" w14:textId="77777777" w:rsidR="00570D2E" w:rsidRDefault="00570D2E" w:rsidP="00570D2E">
            <w:pPr>
              <w:jc w:val="both"/>
              <w:rPr>
                <w:rFonts w:ascii="Times New Roman" w:hAnsi="Times New Roman" w:cs="Times New Roman"/>
                <w:sz w:val="24"/>
                <w:szCs w:val="24"/>
              </w:rPr>
            </w:pPr>
            <w:proofErr w:type="spellStart"/>
            <w:r w:rsidRPr="008A1AFB">
              <w:rPr>
                <w:rFonts w:ascii="Times New Roman" w:hAnsi="Times New Roman" w:cs="Times New Roman"/>
                <w:sz w:val="24"/>
                <w:szCs w:val="24"/>
              </w:rPr>
              <w:t>Електропостчальник</w:t>
            </w:r>
            <w:proofErr w:type="spellEnd"/>
            <w:r w:rsidRPr="008A1AFB">
              <w:rPr>
                <w:rFonts w:ascii="Times New Roman" w:hAnsi="Times New Roman" w:cs="Times New Roman"/>
                <w:sz w:val="24"/>
                <w:szCs w:val="24"/>
              </w:rPr>
              <w:t>, оператор системи то споживач матимуть можливість здійснювати зміну електропостачальника заздалегідь.</w:t>
            </w:r>
          </w:p>
          <w:p w14:paraId="574B4286" w14:textId="77777777" w:rsidR="00570D2E" w:rsidRDefault="00570D2E" w:rsidP="00570D2E">
            <w:pPr>
              <w:jc w:val="both"/>
              <w:rPr>
                <w:rFonts w:ascii="Times New Roman" w:hAnsi="Times New Roman" w:cs="Times New Roman"/>
                <w:sz w:val="24"/>
                <w:szCs w:val="24"/>
              </w:rPr>
            </w:pPr>
            <w:r>
              <w:rPr>
                <w:rFonts w:ascii="Times New Roman" w:hAnsi="Times New Roman" w:cs="Times New Roman"/>
                <w:sz w:val="24"/>
                <w:szCs w:val="24"/>
              </w:rPr>
              <w:t xml:space="preserve">Також, при умові верифікації оператором системи даних з площадок вимірювання групи «б» може бути застосовано скорочена </w:t>
            </w:r>
            <w:r>
              <w:rPr>
                <w:rFonts w:ascii="Times New Roman" w:hAnsi="Times New Roman" w:cs="Times New Roman"/>
                <w:sz w:val="24"/>
                <w:szCs w:val="24"/>
              </w:rPr>
              <w:lastRenderedPageBreak/>
              <w:t>процедура зміни електропостачальника.</w:t>
            </w:r>
          </w:p>
          <w:p w14:paraId="0D171647" w14:textId="77777777" w:rsidR="00570D2E" w:rsidRPr="00215065" w:rsidRDefault="00570D2E" w:rsidP="00570D2E">
            <w:pPr>
              <w:tabs>
                <w:tab w:val="left" w:pos="4536"/>
                <w:tab w:val="left" w:pos="8364"/>
              </w:tabs>
              <w:ind w:firstLine="22"/>
              <w:jc w:val="both"/>
              <w:rPr>
                <w:rFonts w:ascii="Times New Roman" w:hAnsi="Times New Roman" w:cs="Times New Roman"/>
                <w:b/>
                <w:sz w:val="24"/>
                <w:szCs w:val="24"/>
              </w:rPr>
            </w:pPr>
          </w:p>
        </w:tc>
        <w:tc>
          <w:tcPr>
            <w:tcW w:w="0" w:type="auto"/>
          </w:tcPr>
          <w:p w14:paraId="64C0B5A3" w14:textId="7D368136" w:rsidR="00744EAE" w:rsidRDefault="00026B1E" w:rsidP="00744EA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lastRenderedPageBreak/>
              <w:t>Потребується</w:t>
            </w:r>
            <w:r w:rsidR="00654533">
              <w:rPr>
                <w:rFonts w:ascii="Times New Roman" w:hAnsi="Times New Roman" w:cs="Times New Roman"/>
                <w:b/>
                <w:sz w:val="24"/>
                <w:szCs w:val="24"/>
              </w:rPr>
              <w:t xml:space="preserve"> обговорення</w:t>
            </w:r>
          </w:p>
          <w:p w14:paraId="4A892D92" w14:textId="77777777" w:rsidR="00570D2E" w:rsidRPr="0081354B" w:rsidRDefault="00744EAE" w:rsidP="00744EAE">
            <w:pPr>
              <w:tabs>
                <w:tab w:val="left" w:pos="4536"/>
                <w:tab w:val="left" w:pos="8364"/>
              </w:tabs>
              <w:ind w:firstLine="22"/>
              <w:jc w:val="both"/>
              <w:rPr>
                <w:rFonts w:ascii="Times New Roman" w:hAnsi="Times New Roman" w:cs="Times New Roman"/>
                <w:sz w:val="24"/>
                <w:szCs w:val="24"/>
              </w:rPr>
            </w:pPr>
            <w:r w:rsidRPr="0081354B">
              <w:rPr>
                <w:rFonts w:ascii="Times New Roman" w:hAnsi="Times New Roman" w:cs="Times New Roman"/>
                <w:sz w:val="24"/>
                <w:szCs w:val="24"/>
              </w:rPr>
              <w:t>Закон передбачає три тижні</w:t>
            </w:r>
          </w:p>
          <w:p w14:paraId="1B6D882E"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3749CD33"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50E84CB9"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37ECFEBE"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7A5E5157"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72289F1A"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33A58D6F"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4BCA9A83" w14:textId="77777777" w:rsidR="00505150" w:rsidRDefault="00505150" w:rsidP="00744EAE">
            <w:pPr>
              <w:tabs>
                <w:tab w:val="left" w:pos="4536"/>
                <w:tab w:val="left" w:pos="8364"/>
              </w:tabs>
              <w:ind w:firstLine="22"/>
              <w:jc w:val="both"/>
              <w:rPr>
                <w:rFonts w:ascii="Times New Roman" w:hAnsi="Times New Roman" w:cs="Times New Roman"/>
                <w:b/>
                <w:sz w:val="24"/>
                <w:szCs w:val="24"/>
              </w:rPr>
            </w:pPr>
          </w:p>
          <w:p w14:paraId="06F6F7B4" w14:textId="211F0E5F" w:rsidR="00505150" w:rsidRDefault="00654533" w:rsidP="00744EA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00026B1E">
              <w:rPr>
                <w:rFonts w:ascii="Times New Roman" w:hAnsi="Times New Roman" w:cs="Times New Roman"/>
                <w:b/>
                <w:sz w:val="24"/>
                <w:szCs w:val="24"/>
              </w:rPr>
              <w:t>відхилити</w:t>
            </w:r>
            <w:r w:rsidR="00505150">
              <w:rPr>
                <w:rFonts w:ascii="Times New Roman" w:hAnsi="Times New Roman" w:cs="Times New Roman"/>
                <w:b/>
                <w:sz w:val="24"/>
                <w:szCs w:val="24"/>
              </w:rPr>
              <w:t>, врегульовано останнім абзацом пункту 6.1.3</w:t>
            </w:r>
          </w:p>
          <w:p w14:paraId="720939D1"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6C45DEC5"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002DB825"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54FE0D4F"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1B396595"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482C3A14"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62A27052"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21D15E31"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2CD00235"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453E4A64"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29133D8D"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74AB9214"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7F2921BA"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5A671079"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12B1A888" w14:textId="77777777" w:rsidR="00BA1D01" w:rsidRDefault="00BA1D01" w:rsidP="00744EAE">
            <w:pPr>
              <w:tabs>
                <w:tab w:val="left" w:pos="4536"/>
                <w:tab w:val="left" w:pos="8364"/>
              </w:tabs>
              <w:ind w:firstLine="22"/>
              <w:jc w:val="both"/>
              <w:rPr>
                <w:rFonts w:ascii="Times New Roman" w:hAnsi="Times New Roman" w:cs="Times New Roman"/>
                <w:b/>
                <w:sz w:val="24"/>
                <w:szCs w:val="24"/>
              </w:rPr>
            </w:pPr>
          </w:p>
          <w:p w14:paraId="49BE52B9" w14:textId="3EEFDB02" w:rsidR="00BA1D01" w:rsidRPr="00215065" w:rsidRDefault="00BA1D01" w:rsidP="00744EAE">
            <w:pPr>
              <w:tabs>
                <w:tab w:val="left" w:pos="4536"/>
                <w:tab w:val="left" w:pos="8364"/>
              </w:tabs>
              <w:ind w:firstLine="22"/>
              <w:jc w:val="both"/>
              <w:rPr>
                <w:rFonts w:ascii="Times New Roman" w:hAnsi="Times New Roman" w:cs="Times New Roman"/>
                <w:b/>
                <w:sz w:val="24"/>
                <w:szCs w:val="24"/>
              </w:rPr>
            </w:pPr>
          </w:p>
        </w:tc>
      </w:tr>
      <w:tr w:rsidR="00570D2E" w:rsidRPr="00215065" w14:paraId="74C8E6BB" w14:textId="77777777" w:rsidTr="009C2C82">
        <w:trPr>
          <w:trHeight w:val="3251"/>
        </w:trPr>
        <w:tc>
          <w:tcPr>
            <w:tcW w:w="0" w:type="auto"/>
            <w:vMerge/>
          </w:tcPr>
          <w:p w14:paraId="135A60C5" w14:textId="77777777" w:rsidR="00570D2E" w:rsidRPr="005D1C7F" w:rsidRDefault="00570D2E" w:rsidP="00570D2E">
            <w:pPr>
              <w:ind w:firstLine="460"/>
              <w:jc w:val="both"/>
              <w:rPr>
                <w:rFonts w:ascii="Times New Roman" w:hAnsi="Times New Roman" w:cs="Times New Roman"/>
                <w:sz w:val="24"/>
                <w:szCs w:val="24"/>
              </w:rPr>
            </w:pPr>
          </w:p>
        </w:tc>
        <w:tc>
          <w:tcPr>
            <w:tcW w:w="0" w:type="auto"/>
          </w:tcPr>
          <w:p w14:paraId="433D4462" w14:textId="657257EA" w:rsidR="00570D2E" w:rsidRPr="00EF3B1A" w:rsidRDefault="00570D2E" w:rsidP="00570D2E">
            <w:pPr>
              <w:ind w:firstLine="460"/>
              <w:jc w:val="both"/>
              <w:rPr>
                <w:rFonts w:ascii="Times New Roman" w:hAnsi="Times New Roman" w:cs="Times New Roman"/>
                <w:b/>
                <w:sz w:val="24"/>
                <w:szCs w:val="24"/>
              </w:rPr>
            </w:pPr>
            <w:r w:rsidRPr="00EF3B1A">
              <w:rPr>
                <w:rFonts w:ascii="Times New Roman" w:hAnsi="Times New Roman" w:cs="Times New Roman"/>
                <w:b/>
                <w:sz w:val="24"/>
                <w:szCs w:val="24"/>
              </w:rPr>
              <w:t>НЕК УКРЕНЕРГО</w:t>
            </w:r>
          </w:p>
          <w:p w14:paraId="397C365F" w14:textId="2183400F" w:rsidR="00570D2E" w:rsidRPr="000B0546" w:rsidRDefault="00570D2E" w:rsidP="00570D2E">
            <w:pPr>
              <w:ind w:firstLine="460"/>
              <w:jc w:val="both"/>
              <w:rPr>
                <w:rFonts w:ascii="Times New Roman" w:hAnsi="Times New Roman" w:cs="Times New Roman"/>
                <w:b/>
                <w:color w:val="7030A0"/>
                <w:sz w:val="24"/>
                <w:szCs w:val="24"/>
              </w:rPr>
            </w:pPr>
            <w:r w:rsidRPr="00ED15F5">
              <w:rPr>
                <w:rFonts w:ascii="Times New Roman" w:hAnsi="Times New Roman" w:cs="Times New Roman"/>
                <w:sz w:val="24"/>
                <w:szCs w:val="24"/>
              </w:rPr>
              <w:t xml:space="preserve">6.1.3. </w:t>
            </w:r>
            <w:r w:rsidRPr="00642A4C">
              <w:rPr>
                <w:rFonts w:ascii="Times New Roman" w:hAnsi="Times New Roman" w:cs="Times New Roman"/>
                <w:b/>
                <w:color w:val="7030A0"/>
                <w:sz w:val="24"/>
                <w:szCs w:val="24"/>
              </w:rPr>
              <w:t>За загальним правилом, зміна е</w:t>
            </w:r>
            <w:r w:rsidRPr="00642A4C">
              <w:rPr>
                <w:rFonts w:ascii="Times New Roman" w:hAnsi="Times New Roman" w:cs="Times New Roman"/>
                <w:b/>
                <w:color w:val="7030A0"/>
                <w:sz w:val="24"/>
                <w:szCs w:val="24"/>
                <w:shd w:val="clear" w:color="auto" w:fill="FFFFFF"/>
              </w:rPr>
              <w:t>лектропостачальника за ініціативою споживача має бути завершена у строк не більше</w:t>
            </w:r>
            <w:r w:rsidRPr="00ED15F5">
              <w:rPr>
                <w:rFonts w:ascii="Times New Roman" w:hAnsi="Times New Roman" w:cs="Times New Roman"/>
                <w:color w:val="FF0000"/>
                <w:sz w:val="24"/>
                <w:szCs w:val="24"/>
                <w:shd w:val="clear" w:color="auto" w:fill="FFFFFF"/>
              </w:rPr>
              <w:t xml:space="preserve"> </w:t>
            </w:r>
            <w:r w:rsidRPr="00642A4C">
              <w:rPr>
                <w:rFonts w:ascii="Times New Roman" w:hAnsi="Times New Roman" w:cs="Times New Roman"/>
                <w:b/>
                <w:strike/>
                <w:color w:val="0070C0"/>
                <w:sz w:val="24"/>
                <w:szCs w:val="24"/>
                <w:shd w:val="clear" w:color="auto" w:fill="FFFFFF"/>
              </w:rPr>
              <w:t>трьох тижнів</w:t>
            </w:r>
            <w:r w:rsidRPr="00642A4C">
              <w:rPr>
                <w:rFonts w:ascii="Times New Roman" w:hAnsi="Times New Roman" w:cs="Times New Roman"/>
                <w:b/>
                <w:color w:val="0070C0"/>
                <w:sz w:val="24"/>
                <w:szCs w:val="24"/>
                <w:shd w:val="clear" w:color="auto" w:fill="FFFFFF"/>
              </w:rPr>
              <w:t xml:space="preserve"> ніж 21 календарний день </w:t>
            </w:r>
            <w:r w:rsidRPr="00642A4C">
              <w:rPr>
                <w:rFonts w:ascii="Times New Roman" w:hAnsi="Times New Roman" w:cs="Times New Roman"/>
                <w:b/>
                <w:color w:val="7030A0"/>
                <w:sz w:val="24"/>
                <w:szCs w:val="24"/>
                <w:shd w:val="clear" w:color="auto" w:fill="FFFFFF"/>
              </w:rPr>
              <w:t xml:space="preserve">з дня повідомлення </w:t>
            </w:r>
            <w:r w:rsidRPr="00642A4C">
              <w:rPr>
                <w:rFonts w:ascii="Times New Roman" w:hAnsi="Times New Roman" w:cs="Times New Roman"/>
                <w:b/>
                <w:strike/>
                <w:color w:val="0070C0"/>
                <w:sz w:val="24"/>
                <w:szCs w:val="24"/>
                <w:shd w:val="clear" w:color="auto" w:fill="FFFFFF"/>
              </w:rPr>
              <w:t>таким</w:t>
            </w:r>
            <w:r w:rsidRPr="00ED15F5">
              <w:rPr>
                <w:rFonts w:ascii="Times New Roman" w:hAnsi="Times New Roman" w:cs="Times New Roman"/>
                <w:color w:val="FF0000"/>
                <w:sz w:val="24"/>
                <w:szCs w:val="24"/>
                <w:shd w:val="clear" w:color="auto" w:fill="FFFFFF"/>
              </w:rPr>
              <w:t xml:space="preserve"> </w:t>
            </w:r>
            <w:r w:rsidRPr="00642A4C">
              <w:rPr>
                <w:rFonts w:ascii="Times New Roman" w:hAnsi="Times New Roman" w:cs="Times New Roman"/>
                <w:b/>
                <w:color w:val="7030A0"/>
                <w:sz w:val="24"/>
                <w:szCs w:val="24"/>
                <w:shd w:val="clear" w:color="auto" w:fill="FFFFFF"/>
              </w:rPr>
              <w:t>споживачем</w:t>
            </w:r>
            <w:r w:rsidRPr="00ED15F5">
              <w:rPr>
                <w:rFonts w:ascii="Times New Roman" w:hAnsi="Times New Roman" w:cs="Times New Roman"/>
                <w:color w:val="FF0000"/>
                <w:sz w:val="24"/>
                <w:szCs w:val="24"/>
                <w:shd w:val="clear" w:color="auto" w:fill="FFFFFF"/>
              </w:rPr>
              <w:t xml:space="preserve"> </w:t>
            </w:r>
            <w:r w:rsidRPr="00642A4C">
              <w:rPr>
                <w:rFonts w:ascii="Times New Roman" w:hAnsi="Times New Roman" w:cs="Times New Roman"/>
                <w:b/>
                <w:color w:val="0070C0"/>
                <w:sz w:val="24"/>
                <w:szCs w:val="24"/>
                <w:shd w:val="clear" w:color="auto" w:fill="FFFFFF"/>
              </w:rPr>
              <w:t>нового електропостачальника</w:t>
            </w:r>
            <w:r w:rsidRPr="00ED15F5">
              <w:rPr>
                <w:rFonts w:ascii="Times New Roman" w:hAnsi="Times New Roman" w:cs="Times New Roman"/>
                <w:color w:val="FF0000"/>
                <w:sz w:val="24"/>
                <w:szCs w:val="24"/>
                <w:shd w:val="clear" w:color="auto" w:fill="FFFFFF"/>
              </w:rPr>
              <w:t xml:space="preserve"> </w:t>
            </w:r>
            <w:r w:rsidRPr="000B0546">
              <w:rPr>
                <w:rFonts w:ascii="Times New Roman" w:hAnsi="Times New Roman" w:cs="Times New Roman"/>
                <w:b/>
                <w:color w:val="7030A0"/>
                <w:sz w:val="24"/>
                <w:szCs w:val="24"/>
                <w:shd w:val="clear" w:color="auto" w:fill="FFFFFF"/>
              </w:rPr>
              <w:t>про намір змінити електропостачальника.</w:t>
            </w:r>
          </w:p>
          <w:p w14:paraId="6D3EB2B3" w14:textId="77777777" w:rsidR="00570D2E" w:rsidRPr="000B0546" w:rsidRDefault="00570D2E" w:rsidP="00570D2E">
            <w:pPr>
              <w:ind w:firstLine="460"/>
              <w:jc w:val="both"/>
              <w:rPr>
                <w:rFonts w:ascii="Times New Roman" w:hAnsi="Times New Roman" w:cs="Times New Roman"/>
                <w:b/>
                <w:strike/>
                <w:color w:val="0070C0"/>
                <w:sz w:val="24"/>
                <w:szCs w:val="24"/>
              </w:rPr>
            </w:pPr>
            <w:r w:rsidRPr="000B0546">
              <w:rPr>
                <w:rFonts w:ascii="Times New Roman" w:hAnsi="Times New Roman" w:cs="Times New Roman"/>
                <w:b/>
                <w:color w:val="7030A0"/>
                <w:sz w:val="24"/>
                <w:szCs w:val="24"/>
              </w:rPr>
              <w:t xml:space="preserve">На вимогу </w:t>
            </w:r>
            <w:r w:rsidRPr="000B0546">
              <w:rPr>
                <w:rFonts w:ascii="Times New Roman" w:hAnsi="Times New Roman" w:cs="Times New Roman"/>
                <w:b/>
                <w:color w:val="7030A0"/>
                <w:sz w:val="24"/>
                <w:szCs w:val="24"/>
                <w:shd w:val="clear" w:color="auto" w:fill="FFFFFF"/>
              </w:rPr>
              <w:t>споживача з</w:t>
            </w:r>
            <w:r w:rsidRPr="000B0546">
              <w:rPr>
                <w:rFonts w:ascii="Times New Roman" w:hAnsi="Times New Roman" w:cs="Times New Roman"/>
                <w:b/>
                <w:color w:val="7030A0"/>
                <w:sz w:val="24"/>
                <w:szCs w:val="24"/>
              </w:rPr>
              <w:t>міна е</w:t>
            </w:r>
            <w:r w:rsidRPr="000B0546">
              <w:rPr>
                <w:rFonts w:ascii="Times New Roman" w:hAnsi="Times New Roman" w:cs="Times New Roman"/>
                <w:b/>
                <w:color w:val="7030A0"/>
                <w:sz w:val="24"/>
                <w:szCs w:val="24"/>
                <w:shd w:val="clear" w:color="auto" w:fill="FFFFFF"/>
              </w:rPr>
              <w:t xml:space="preserve">лектропостачальника повинна бути завершена за скороченим правилом </w:t>
            </w:r>
            <w:r w:rsidRPr="000B0546">
              <w:rPr>
                <w:rFonts w:ascii="Times New Roman" w:hAnsi="Times New Roman" w:cs="Times New Roman"/>
                <w:b/>
                <w:color w:val="7030A0"/>
                <w:sz w:val="24"/>
                <w:szCs w:val="24"/>
              </w:rPr>
              <w:t>у строк не більше 3 календарних днів при</w:t>
            </w:r>
            <w:r w:rsidRPr="000B0546">
              <w:rPr>
                <w:rFonts w:ascii="Times New Roman" w:hAnsi="Times New Roman" w:cs="Times New Roman"/>
                <w:color w:val="7030A0"/>
                <w:sz w:val="24"/>
                <w:szCs w:val="24"/>
              </w:rPr>
              <w:t xml:space="preserve"> </w:t>
            </w:r>
            <w:r w:rsidRPr="000B0546">
              <w:rPr>
                <w:rFonts w:ascii="Times New Roman" w:hAnsi="Times New Roman" w:cs="Times New Roman"/>
                <w:b/>
                <w:strike/>
                <w:color w:val="0070C0"/>
                <w:sz w:val="24"/>
                <w:szCs w:val="24"/>
              </w:rPr>
              <w:t xml:space="preserve">наявності однієї з наступних умов: </w:t>
            </w:r>
          </w:p>
          <w:p w14:paraId="195A7537" w14:textId="77777777" w:rsidR="00570D2E" w:rsidRPr="000B0546" w:rsidRDefault="00570D2E" w:rsidP="00570D2E">
            <w:pPr>
              <w:ind w:firstLine="460"/>
              <w:jc w:val="both"/>
              <w:rPr>
                <w:rFonts w:ascii="Times New Roman" w:hAnsi="Times New Roman" w:cs="Times New Roman"/>
                <w:b/>
                <w:strike/>
                <w:color w:val="0070C0"/>
                <w:sz w:val="24"/>
                <w:szCs w:val="24"/>
              </w:rPr>
            </w:pPr>
            <w:r w:rsidRPr="00ED15F5">
              <w:rPr>
                <w:rFonts w:ascii="Times New Roman" w:hAnsi="Times New Roman" w:cs="Times New Roman"/>
                <w:strike/>
                <w:color w:val="FF0000"/>
                <w:sz w:val="24"/>
                <w:szCs w:val="24"/>
              </w:rPr>
              <w:t xml:space="preserve"> </w:t>
            </w:r>
            <w:r w:rsidRPr="000B0546">
              <w:rPr>
                <w:rFonts w:ascii="Times New Roman" w:hAnsi="Times New Roman" w:cs="Times New Roman"/>
                <w:b/>
                <w:strike/>
                <w:color w:val="0070C0"/>
                <w:sz w:val="24"/>
                <w:szCs w:val="24"/>
              </w:rPr>
              <w:t>- забезпечення</w:t>
            </w:r>
            <w:r w:rsidRPr="000B0546">
              <w:rPr>
                <w:rFonts w:ascii="Times New Roman" w:hAnsi="Times New Roman" w:cs="Times New Roman"/>
                <w:b/>
                <w:color w:val="0070C0"/>
                <w:sz w:val="24"/>
                <w:szCs w:val="24"/>
              </w:rPr>
              <w:t xml:space="preserve"> наявності технічної можливості для проведення дистанційного </w:t>
            </w:r>
            <w:r w:rsidRPr="000B0546">
              <w:rPr>
                <w:rFonts w:ascii="Times New Roman" w:hAnsi="Times New Roman" w:cs="Times New Roman"/>
                <w:b/>
                <w:color w:val="7030A0"/>
                <w:sz w:val="24"/>
                <w:szCs w:val="24"/>
              </w:rPr>
              <w:t>зчитування</w:t>
            </w:r>
            <w:r w:rsidRPr="00ED15F5">
              <w:rPr>
                <w:rFonts w:ascii="Times New Roman" w:hAnsi="Times New Roman" w:cs="Times New Roman"/>
                <w:color w:val="FF0000"/>
                <w:sz w:val="24"/>
                <w:szCs w:val="24"/>
              </w:rPr>
              <w:t xml:space="preserve"> </w:t>
            </w:r>
            <w:r w:rsidRPr="000B0546">
              <w:rPr>
                <w:rFonts w:ascii="Times New Roman" w:hAnsi="Times New Roman" w:cs="Times New Roman"/>
                <w:b/>
                <w:color w:val="0070C0"/>
                <w:sz w:val="24"/>
                <w:szCs w:val="24"/>
              </w:rPr>
              <w:t>та передачі</w:t>
            </w:r>
            <w:r w:rsidRPr="00ED15F5">
              <w:rPr>
                <w:rFonts w:ascii="Times New Roman" w:hAnsi="Times New Roman" w:cs="Times New Roman"/>
                <w:b/>
                <w:color w:val="FF0000"/>
                <w:sz w:val="24"/>
                <w:szCs w:val="24"/>
              </w:rPr>
              <w:t xml:space="preserve"> </w:t>
            </w:r>
            <w:r w:rsidRPr="000B0546">
              <w:rPr>
                <w:rFonts w:ascii="Times New Roman" w:hAnsi="Times New Roman" w:cs="Times New Roman"/>
                <w:b/>
                <w:color w:val="7030A0"/>
                <w:sz w:val="24"/>
                <w:szCs w:val="24"/>
              </w:rPr>
              <w:t>фактичних</w:t>
            </w:r>
            <w:r w:rsidRPr="00ED15F5">
              <w:rPr>
                <w:rFonts w:ascii="Times New Roman" w:hAnsi="Times New Roman" w:cs="Times New Roman"/>
                <w:color w:val="FF0000"/>
                <w:sz w:val="24"/>
                <w:szCs w:val="24"/>
              </w:rPr>
              <w:t xml:space="preserve"> </w:t>
            </w:r>
            <w:r w:rsidRPr="000B0546">
              <w:rPr>
                <w:rFonts w:ascii="Times New Roman" w:hAnsi="Times New Roman" w:cs="Times New Roman"/>
                <w:b/>
                <w:color w:val="0070C0"/>
                <w:sz w:val="24"/>
                <w:szCs w:val="24"/>
              </w:rPr>
              <w:t>даних</w:t>
            </w:r>
            <w:r w:rsidRPr="00ED15F5">
              <w:rPr>
                <w:rFonts w:ascii="Times New Roman" w:hAnsi="Times New Roman" w:cs="Times New Roman"/>
                <w:b/>
                <w:color w:val="FF0000"/>
                <w:sz w:val="24"/>
                <w:szCs w:val="24"/>
              </w:rPr>
              <w:t xml:space="preserve"> </w:t>
            </w:r>
            <w:r w:rsidRPr="000B0546">
              <w:rPr>
                <w:rFonts w:ascii="Times New Roman" w:hAnsi="Times New Roman" w:cs="Times New Roman"/>
                <w:color w:val="7030A0"/>
                <w:sz w:val="24"/>
                <w:szCs w:val="24"/>
              </w:rPr>
              <w:t xml:space="preserve">(показів) </w:t>
            </w:r>
            <w:r w:rsidRPr="000B0546">
              <w:rPr>
                <w:rFonts w:ascii="Times New Roman" w:hAnsi="Times New Roman" w:cs="Times New Roman"/>
                <w:b/>
                <w:strike/>
                <w:color w:val="0070C0"/>
                <w:sz w:val="24"/>
                <w:szCs w:val="24"/>
              </w:rPr>
              <w:t>приладу (приладів) вимірювальної техніки</w:t>
            </w:r>
            <w:r w:rsidRPr="000B0546">
              <w:rPr>
                <w:rFonts w:ascii="Times New Roman" w:hAnsi="Times New Roman" w:cs="Times New Roman"/>
                <w:b/>
                <w:color w:val="0070C0"/>
                <w:sz w:val="24"/>
                <w:szCs w:val="24"/>
              </w:rPr>
              <w:t xml:space="preserve"> з вузла обліку </w:t>
            </w:r>
            <w:r w:rsidRPr="000B0546">
              <w:rPr>
                <w:rFonts w:ascii="Times New Roman" w:hAnsi="Times New Roman" w:cs="Times New Roman"/>
                <w:b/>
                <w:color w:val="7030A0"/>
                <w:sz w:val="24"/>
                <w:szCs w:val="24"/>
              </w:rPr>
              <w:t>споживача</w:t>
            </w:r>
            <w:r w:rsidRPr="00ED15F5">
              <w:rPr>
                <w:rFonts w:ascii="Times New Roman" w:hAnsi="Times New Roman" w:cs="Times New Roman"/>
                <w:color w:val="FF0000"/>
                <w:sz w:val="24"/>
                <w:szCs w:val="24"/>
              </w:rPr>
              <w:t xml:space="preserve"> </w:t>
            </w:r>
            <w:r w:rsidRPr="000B0546">
              <w:rPr>
                <w:rFonts w:ascii="Times New Roman" w:hAnsi="Times New Roman" w:cs="Times New Roman"/>
                <w:b/>
                <w:strike/>
                <w:color w:val="0070C0"/>
                <w:sz w:val="24"/>
                <w:szCs w:val="24"/>
              </w:rPr>
              <w:lastRenderedPageBreak/>
              <w:t>автоматизованою системою комерційного обліку;</w:t>
            </w:r>
          </w:p>
          <w:p w14:paraId="3E4F7FF2" w14:textId="77777777" w:rsidR="00570D2E" w:rsidRPr="000B0546" w:rsidRDefault="00570D2E" w:rsidP="00570D2E">
            <w:pPr>
              <w:ind w:firstLine="460"/>
              <w:jc w:val="both"/>
              <w:rPr>
                <w:rFonts w:ascii="Times New Roman" w:hAnsi="Times New Roman" w:cs="Times New Roman"/>
                <w:b/>
                <w:color w:val="0070C0"/>
                <w:sz w:val="24"/>
                <w:szCs w:val="24"/>
              </w:rPr>
            </w:pPr>
            <w:r w:rsidRPr="000B0546">
              <w:rPr>
                <w:rFonts w:ascii="Times New Roman" w:hAnsi="Times New Roman" w:cs="Times New Roman"/>
                <w:b/>
                <w:strike/>
                <w:color w:val="0070C0"/>
                <w:sz w:val="24"/>
                <w:szCs w:val="24"/>
              </w:rPr>
              <w:t>- надання погодження споживача з попереднім та новим постачальниками прогнозних даних про покази приладу (приладів) вимірювальної техніки на дату зміни електропостачальника</w:t>
            </w:r>
            <w:r w:rsidRPr="000B0546">
              <w:rPr>
                <w:rFonts w:ascii="Times New Roman" w:hAnsi="Times New Roman" w:cs="Times New Roman"/>
                <w:b/>
                <w:color w:val="0070C0"/>
                <w:sz w:val="24"/>
                <w:szCs w:val="24"/>
              </w:rPr>
              <w:t xml:space="preserve">. </w:t>
            </w:r>
          </w:p>
          <w:p w14:paraId="1297A467" w14:textId="77777777" w:rsidR="00570D2E" w:rsidRPr="00B23678" w:rsidRDefault="00570D2E" w:rsidP="00570D2E">
            <w:pPr>
              <w:tabs>
                <w:tab w:val="left" w:pos="4536"/>
                <w:tab w:val="left" w:pos="8364"/>
              </w:tabs>
              <w:ind w:firstLine="22"/>
              <w:jc w:val="both"/>
              <w:rPr>
                <w:rFonts w:ascii="Times New Roman" w:hAnsi="Times New Roman" w:cs="Times New Roman"/>
                <w:b/>
                <w:color w:val="7030A0"/>
                <w:sz w:val="24"/>
                <w:szCs w:val="24"/>
              </w:rPr>
            </w:pPr>
            <w:r w:rsidRPr="000B0546">
              <w:rPr>
                <w:rFonts w:ascii="Times New Roman" w:hAnsi="Times New Roman" w:cs="Times New Roman"/>
                <w:b/>
                <w:color w:val="7030A0"/>
                <w:sz w:val="24"/>
                <w:szCs w:val="24"/>
              </w:rPr>
              <w:t>В такому разі</w:t>
            </w:r>
            <w:r w:rsidRPr="000B0546">
              <w:rPr>
                <w:rFonts w:ascii="Times New Roman" w:hAnsi="Times New Roman" w:cs="Times New Roman"/>
                <w:color w:val="7030A0"/>
                <w:sz w:val="24"/>
                <w:szCs w:val="24"/>
              </w:rPr>
              <w:t xml:space="preserve"> </w:t>
            </w:r>
            <w:r w:rsidRPr="00B05B41">
              <w:rPr>
                <w:rFonts w:ascii="Times New Roman" w:hAnsi="Times New Roman" w:cs="Times New Roman"/>
                <w:b/>
                <w:color w:val="7030A0"/>
                <w:sz w:val="24"/>
                <w:szCs w:val="24"/>
              </w:rPr>
              <w:t>адміністратор комерційного обліку забезпечує</w:t>
            </w:r>
            <w:r w:rsidRPr="00ED15F5">
              <w:rPr>
                <w:rFonts w:ascii="Times New Roman" w:hAnsi="Times New Roman" w:cs="Times New Roman"/>
                <w:b/>
                <w:color w:val="FF0000"/>
                <w:sz w:val="24"/>
                <w:szCs w:val="24"/>
              </w:rPr>
              <w:t xml:space="preserve"> </w:t>
            </w:r>
            <w:r w:rsidRPr="00B23678">
              <w:rPr>
                <w:rFonts w:ascii="Times New Roman" w:hAnsi="Times New Roman" w:cs="Times New Roman"/>
                <w:b/>
                <w:color w:val="7030A0"/>
                <w:sz w:val="24"/>
                <w:szCs w:val="24"/>
              </w:rPr>
              <w:t>зміну записів в реєстрі точок комерційного обліку</w:t>
            </w:r>
            <w:r w:rsidRPr="00B23678">
              <w:rPr>
                <w:rFonts w:ascii="Times New Roman" w:hAnsi="Times New Roman" w:cs="Times New Roman"/>
                <w:color w:val="7030A0"/>
                <w:sz w:val="24"/>
                <w:szCs w:val="24"/>
              </w:rPr>
              <w:t xml:space="preserve"> </w:t>
            </w:r>
            <w:r w:rsidRPr="00B23678">
              <w:rPr>
                <w:rFonts w:ascii="Times New Roman" w:hAnsi="Times New Roman" w:cs="Times New Roman"/>
                <w:b/>
                <w:strike/>
                <w:color w:val="0070C0"/>
                <w:sz w:val="24"/>
                <w:szCs w:val="24"/>
              </w:rPr>
              <w:t>електропостачальників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 або в</w:t>
            </w:r>
            <w:r w:rsidRPr="00ED15F5">
              <w:rPr>
                <w:rFonts w:ascii="Times New Roman" w:hAnsi="Times New Roman" w:cs="Times New Roman"/>
                <w:color w:val="FF0000"/>
                <w:sz w:val="24"/>
                <w:szCs w:val="24"/>
              </w:rPr>
              <w:t xml:space="preserve"> </w:t>
            </w:r>
            <w:r w:rsidRPr="00B23678">
              <w:rPr>
                <w:rFonts w:ascii="Times New Roman" w:hAnsi="Times New Roman" w:cs="Times New Roman"/>
                <w:b/>
                <w:color w:val="0070C0"/>
                <w:sz w:val="24"/>
                <w:szCs w:val="24"/>
              </w:rPr>
              <w:t>на</w:t>
            </w:r>
            <w:r w:rsidRPr="00ED15F5">
              <w:rPr>
                <w:rFonts w:ascii="Times New Roman" w:hAnsi="Times New Roman" w:cs="Times New Roman"/>
                <w:b/>
                <w:color w:val="FF0000"/>
                <w:sz w:val="24"/>
                <w:szCs w:val="24"/>
              </w:rPr>
              <w:t xml:space="preserve"> </w:t>
            </w:r>
            <w:r w:rsidRPr="00B23678">
              <w:rPr>
                <w:rFonts w:ascii="Times New Roman" w:hAnsi="Times New Roman" w:cs="Times New Roman"/>
                <w:b/>
                <w:color w:val="7030A0"/>
                <w:sz w:val="24"/>
                <w:szCs w:val="24"/>
              </w:rPr>
              <w:t>узгоджену сторонами дату.</w:t>
            </w:r>
          </w:p>
          <w:p w14:paraId="74520DC7" w14:textId="77777777" w:rsidR="00570D2E" w:rsidRPr="00ED15F5" w:rsidRDefault="00570D2E" w:rsidP="00570D2E">
            <w:pPr>
              <w:ind w:firstLine="321"/>
              <w:jc w:val="both"/>
              <w:rPr>
                <w:rFonts w:ascii="Times New Roman" w:hAnsi="Times New Roman" w:cs="Times New Roman"/>
                <w:sz w:val="24"/>
                <w:szCs w:val="24"/>
              </w:rPr>
            </w:pPr>
            <w:r w:rsidRPr="00ED15F5">
              <w:rPr>
                <w:rFonts w:ascii="Times New Roman" w:hAnsi="Times New Roman" w:cs="Times New Roman"/>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0A077ECC" w14:textId="77777777" w:rsidR="00570D2E" w:rsidRDefault="00570D2E" w:rsidP="00570D2E">
            <w:pPr>
              <w:tabs>
                <w:tab w:val="left" w:pos="4536"/>
                <w:tab w:val="left" w:pos="8364"/>
              </w:tabs>
              <w:ind w:firstLine="22"/>
              <w:jc w:val="both"/>
              <w:rPr>
                <w:rFonts w:ascii="Times New Roman" w:hAnsi="Times New Roman" w:cs="Times New Roman"/>
                <w:sz w:val="24"/>
                <w:szCs w:val="24"/>
              </w:rPr>
            </w:pPr>
            <w:r w:rsidRPr="00ED15F5">
              <w:rPr>
                <w:rFonts w:ascii="Times New Roman" w:hAnsi="Times New Roman" w:cs="Times New Roman"/>
                <w:sz w:val="24"/>
                <w:szCs w:val="24"/>
              </w:rPr>
              <w:t xml:space="preserve">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w:t>
            </w:r>
            <w:r w:rsidRPr="00ED15F5">
              <w:rPr>
                <w:rFonts w:ascii="Times New Roman" w:hAnsi="Times New Roman" w:cs="Times New Roman"/>
                <w:sz w:val="24"/>
                <w:szCs w:val="24"/>
              </w:rPr>
              <w:lastRenderedPageBreak/>
              <w:t xml:space="preserve">розірвання договору з боку </w:t>
            </w:r>
            <w:r w:rsidRPr="00B23678">
              <w:rPr>
                <w:rFonts w:ascii="Times New Roman" w:hAnsi="Times New Roman" w:cs="Times New Roman"/>
                <w:b/>
                <w:strike/>
                <w:color w:val="0070C0"/>
                <w:sz w:val="24"/>
                <w:szCs w:val="24"/>
              </w:rPr>
              <w:t>попереднього</w:t>
            </w:r>
            <w:r w:rsidRPr="00B23678">
              <w:rPr>
                <w:rFonts w:ascii="Times New Roman" w:hAnsi="Times New Roman" w:cs="Times New Roman"/>
                <w:b/>
                <w:color w:val="0070C0"/>
                <w:sz w:val="24"/>
                <w:szCs w:val="24"/>
              </w:rPr>
              <w:t xml:space="preserve"> </w:t>
            </w:r>
            <w:r w:rsidRPr="00B23678">
              <w:rPr>
                <w:rFonts w:ascii="Times New Roman" w:hAnsi="Times New Roman" w:cs="Times New Roman"/>
                <w:b/>
                <w:bCs/>
                <w:color w:val="0070C0"/>
                <w:sz w:val="24"/>
                <w:szCs w:val="24"/>
              </w:rPr>
              <w:t xml:space="preserve">чинного </w:t>
            </w:r>
            <w:r w:rsidRPr="00ED15F5">
              <w:rPr>
                <w:rFonts w:ascii="Times New Roman" w:hAnsi="Times New Roman" w:cs="Times New Roman"/>
                <w:sz w:val="24"/>
                <w:szCs w:val="24"/>
              </w:rPr>
              <w:t xml:space="preserve">електропостачальника споживач </w:t>
            </w:r>
            <w:r w:rsidRPr="00B23678">
              <w:rPr>
                <w:rFonts w:ascii="Times New Roman" w:hAnsi="Times New Roman" w:cs="Times New Roman"/>
                <w:b/>
                <w:strike/>
                <w:color w:val="0070C0"/>
                <w:sz w:val="24"/>
                <w:szCs w:val="24"/>
              </w:rPr>
              <w:t>повинен</w:t>
            </w:r>
            <w:r w:rsidRPr="00ED15F5">
              <w:rPr>
                <w:rFonts w:ascii="Times New Roman" w:hAnsi="Times New Roman" w:cs="Times New Roman"/>
                <w:sz w:val="24"/>
                <w:szCs w:val="24"/>
              </w:rPr>
              <w:t xml:space="preserve"> </w:t>
            </w:r>
            <w:r w:rsidRPr="00B23678">
              <w:rPr>
                <w:rFonts w:ascii="Times New Roman" w:hAnsi="Times New Roman" w:cs="Times New Roman"/>
                <w:b/>
                <w:color w:val="0070C0"/>
                <w:sz w:val="24"/>
                <w:szCs w:val="24"/>
              </w:rPr>
              <w:t xml:space="preserve">має </w:t>
            </w:r>
            <w:r w:rsidRPr="00ED15F5">
              <w:rPr>
                <w:rFonts w:ascii="Times New Roman" w:hAnsi="Times New Roman" w:cs="Times New Roman"/>
                <w:sz w:val="24"/>
                <w:szCs w:val="24"/>
              </w:rPr>
              <w:t>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0D3F270F" w14:textId="5C980C55" w:rsidR="00570D2E" w:rsidRPr="00215065" w:rsidRDefault="00570D2E" w:rsidP="00570D2E">
            <w:pPr>
              <w:tabs>
                <w:tab w:val="left" w:pos="4536"/>
                <w:tab w:val="left" w:pos="8364"/>
              </w:tabs>
              <w:ind w:firstLine="22"/>
              <w:jc w:val="both"/>
              <w:rPr>
                <w:rFonts w:ascii="Times New Roman" w:hAnsi="Times New Roman" w:cs="Times New Roman"/>
                <w:b/>
                <w:sz w:val="24"/>
                <w:szCs w:val="24"/>
              </w:rPr>
            </w:pPr>
            <w:r w:rsidRPr="00ED15F5">
              <w:rPr>
                <w:rFonts w:ascii="Times New Roman" w:hAnsi="Times New Roman" w:cs="Times New Roman"/>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w:t>
            </w:r>
            <w:r w:rsidRPr="00B23678">
              <w:rPr>
                <w:rFonts w:ascii="Times New Roman" w:hAnsi="Times New Roman" w:cs="Times New Roman"/>
                <w:b/>
                <w:strike/>
                <w:color w:val="0070C0"/>
                <w:sz w:val="24"/>
                <w:szCs w:val="24"/>
              </w:rPr>
              <w:t>більше</w:t>
            </w:r>
            <w:r w:rsidRPr="00B23678">
              <w:rPr>
                <w:rFonts w:ascii="Times New Roman" w:hAnsi="Times New Roman" w:cs="Times New Roman"/>
                <w:b/>
                <w:color w:val="0070C0"/>
                <w:sz w:val="24"/>
                <w:szCs w:val="24"/>
              </w:rPr>
              <w:t xml:space="preserve"> раніше </w:t>
            </w:r>
            <w:r w:rsidRPr="00ED15F5">
              <w:rPr>
                <w:rFonts w:ascii="Times New Roman" w:hAnsi="Times New Roman" w:cs="Times New Roman"/>
                <w:sz w:val="24"/>
                <w:szCs w:val="24"/>
              </w:rPr>
              <w:t xml:space="preserve">ніж за 21 </w:t>
            </w:r>
            <w:r w:rsidRPr="00B23678">
              <w:rPr>
                <w:rFonts w:ascii="Times New Roman" w:hAnsi="Times New Roman" w:cs="Times New Roman"/>
                <w:b/>
                <w:color w:val="7030A0"/>
                <w:sz w:val="24"/>
                <w:szCs w:val="24"/>
              </w:rPr>
              <w:t>календарний день</w:t>
            </w:r>
            <w:r w:rsidRPr="00B23678">
              <w:rPr>
                <w:rFonts w:ascii="Times New Roman" w:hAnsi="Times New Roman" w:cs="Times New Roman"/>
                <w:color w:val="7030A0"/>
                <w:sz w:val="24"/>
                <w:szCs w:val="24"/>
              </w:rPr>
              <w:t xml:space="preserve"> </w:t>
            </w:r>
            <w:r w:rsidRPr="00ED15F5">
              <w:rPr>
                <w:rFonts w:ascii="Times New Roman" w:hAnsi="Times New Roman" w:cs="Times New Roman"/>
                <w:sz w:val="24"/>
                <w:szCs w:val="24"/>
              </w:rPr>
              <w:t xml:space="preserve">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w:t>
            </w:r>
            <w:r w:rsidRPr="00B23678">
              <w:rPr>
                <w:rFonts w:ascii="Times New Roman" w:hAnsi="Times New Roman" w:cs="Times New Roman"/>
                <w:b/>
                <w:color w:val="7030A0"/>
                <w:sz w:val="24"/>
                <w:szCs w:val="24"/>
              </w:rPr>
              <w:t>календарний день</w:t>
            </w:r>
            <w:r w:rsidRPr="00B23678">
              <w:rPr>
                <w:rFonts w:ascii="Times New Roman" w:hAnsi="Times New Roman" w:cs="Times New Roman"/>
                <w:color w:val="7030A0"/>
                <w:sz w:val="24"/>
                <w:szCs w:val="24"/>
              </w:rPr>
              <w:t xml:space="preserve"> </w:t>
            </w:r>
            <w:r w:rsidRPr="00ED15F5">
              <w:rPr>
                <w:rFonts w:ascii="Times New Roman" w:hAnsi="Times New Roman" w:cs="Times New Roman"/>
                <w:sz w:val="24"/>
                <w:szCs w:val="24"/>
              </w:rPr>
              <w:t xml:space="preserve">до запланованої дати, про що новий електропостачальник повідомляє споживача протягом 2 </w:t>
            </w:r>
            <w:r w:rsidRPr="00B23678">
              <w:rPr>
                <w:rFonts w:ascii="Times New Roman" w:hAnsi="Times New Roman" w:cs="Times New Roman"/>
                <w:b/>
                <w:strike/>
                <w:color w:val="7030A0"/>
                <w:sz w:val="24"/>
                <w:szCs w:val="24"/>
              </w:rPr>
              <w:t>робочих</w:t>
            </w:r>
            <w:r w:rsidRPr="00B23678">
              <w:rPr>
                <w:rFonts w:ascii="Times New Roman" w:hAnsi="Times New Roman" w:cs="Times New Roman"/>
                <w:b/>
                <w:color w:val="7030A0"/>
                <w:sz w:val="24"/>
                <w:szCs w:val="24"/>
              </w:rPr>
              <w:t xml:space="preserve"> календарних днів.</w:t>
            </w:r>
            <w:r w:rsidRPr="00B23678">
              <w:rPr>
                <w:rFonts w:ascii="Times New Roman" w:hAnsi="Times New Roman" w:cs="Times New Roman"/>
                <w:color w:val="7030A0"/>
                <w:sz w:val="24"/>
                <w:szCs w:val="24"/>
              </w:rPr>
              <w:t xml:space="preserve"> </w:t>
            </w:r>
            <w:r w:rsidRPr="00ED15F5">
              <w:rPr>
                <w:rFonts w:ascii="Times New Roman" w:hAnsi="Times New Roman" w:cs="Times New Roman"/>
                <w:sz w:val="24"/>
                <w:szCs w:val="24"/>
              </w:rPr>
              <w:t xml:space="preserve">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w:t>
            </w:r>
            <w:r w:rsidRPr="00ED15F5">
              <w:rPr>
                <w:rFonts w:ascii="Times New Roman" w:hAnsi="Times New Roman" w:cs="Times New Roman"/>
                <w:sz w:val="24"/>
                <w:szCs w:val="24"/>
              </w:rPr>
              <w:lastRenderedPageBreak/>
              <w:t>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r w:rsidRPr="008504A0">
              <w:rPr>
                <w:rFonts w:ascii="Times New Roman" w:hAnsi="Times New Roman" w:cs="Times New Roman"/>
                <w:sz w:val="24"/>
                <w:szCs w:val="24"/>
              </w:rPr>
              <w:t>.</w:t>
            </w:r>
          </w:p>
        </w:tc>
        <w:tc>
          <w:tcPr>
            <w:tcW w:w="0" w:type="auto"/>
          </w:tcPr>
          <w:p w14:paraId="4E6C53E6" w14:textId="77777777" w:rsidR="00570D2E" w:rsidRPr="00ED15F5" w:rsidRDefault="00570D2E" w:rsidP="00570D2E">
            <w:pPr>
              <w:jc w:val="both"/>
              <w:rPr>
                <w:rFonts w:ascii="Times New Roman" w:hAnsi="Times New Roman" w:cs="Times New Roman"/>
                <w:i/>
                <w:iCs/>
                <w:sz w:val="24"/>
                <w:szCs w:val="24"/>
              </w:rPr>
            </w:pPr>
            <w:r>
              <w:rPr>
                <w:rFonts w:ascii="Times New Roman" w:hAnsi="Times New Roman" w:cs="Times New Roman"/>
                <w:i/>
                <w:iCs/>
                <w:sz w:val="24"/>
                <w:szCs w:val="24"/>
              </w:rPr>
              <w:lastRenderedPageBreak/>
              <w:t>Доцільно з</w:t>
            </w:r>
            <w:r w:rsidRPr="00ED15F5">
              <w:rPr>
                <w:rFonts w:ascii="Times New Roman" w:hAnsi="Times New Roman" w:cs="Times New Roman"/>
                <w:i/>
                <w:iCs/>
                <w:sz w:val="24"/>
                <w:szCs w:val="24"/>
              </w:rPr>
              <w:t>алишити обчислення строку в календарних днях</w:t>
            </w:r>
            <w:r>
              <w:rPr>
                <w:rFonts w:ascii="Times New Roman" w:hAnsi="Times New Roman" w:cs="Times New Roman"/>
                <w:i/>
                <w:iCs/>
                <w:sz w:val="24"/>
                <w:szCs w:val="24"/>
              </w:rPr>
              <w:t>, оскільки у наступних пунктах використовуються саме календарні дні.</w:t>
            </w:r>
          </w:p>
          <w:p w14:paraId="2CDB7ACB" w14:textId="77777777" w:rsidR="00570D2E" w:rsidRPr="00ED15F5" w:rsidRDefault="00570D2E" w:rsidP="00570D2E">
            <w:pPr>
              <w:jc w:val="both"/>
              <w:rPr>
                <w:rFonts w:ascii="Times New Roman" w:hAnsi="Times New Roman" w:cs="Times New Roman"/>
                <w:i/>
                <w:iCs/>
                <w:sz w:val="24"/>
                <w:szCs w:val="24"/>
              </w:rPr>
            </w:pPr>
          </w:p>
          <w:p w14:paraId="7B028839" w14:textId="77777777" w:rsidR="00570D2E" w:rsidRPr="00ED15F5" w:rsidRDefault="00570D2E" w:rsidP="00570D2E">
            <w:pPr>
              <w:jc w:val="both"/>
              <w:rPr>
                <w:rFonts w:ascii="Times New Roman" w:hAnsi="Times New Roman" w:cs="Times New Roman"/>
                <w:i/>
                <w:iCs/>
                <w:sz w:val="24"/>
                <w:szCs w:val="24"/>
              </w:rPr>
            </w:pPr>
          </w:p>
          <w:p w14:paraId="2B30E1AD" w14:textId="77777777" w:rsidR="00570D2E" w:rsidRPr="00ED15F5" w:rsidRDefault="00570D2E" w:rsidP="00570D2E">
            <w:pPr>
              <w:jc w:val="both"/>
              <w:rPr>
                <w:rFonts w:ascii="Times New Roman" w:hAnsi="Times New Roman" w:cs="Times New Roman"/>
                <w:i/>
                <w:iCs/>
                <w:sz w:val="24"/>
                <w:szCs w:val="24"/>
              </w:rPr>
            </w:pPr>
          </w:p>
          <w:p w14:paraId="0D4E8424" w14:textId="77777777" w:rsidR="00570D2E" w:rsidRPr="00ED15F5" w:rsidRDefault="00570D2E" w:rsidP="00570D2E">
            <w:pPr>
              <w:jc w:val="both"/>
              <w:rPr>
                <w:rFonts w:ascii="Times New Roman" w:hAnsi="Times New Roman" w:cs="Times New Roman"/>
                <w:i/>
                <w:iCs/>
                <w:sz w:val="24"/>
                <w:szCs w:val="24"/>
              </w:rPr>
            </w:pPr>
          </w:p>
          <w:p w14:paraId="183007D6" w14:textId="77777777" w:rsidR="00570D2E" w:rsidRPr="00ED15F5" w:rsidRDefault="00570D2E" w:rsidP="00570D2E">
            <w:pPr>
              <w:jc w:val="both"/>
              <w:rPr>
                <w:rFonts w:ascii="Times New Roman" w:hAnsi="Times New Roman" w:cs="Times New Roman"/>
                <w:i/>
                <w:iCs/>
                <w:sz w:val="24"/>
                <w:szCs w:val="24"/>
              </w:rPr>
            </w:pPr>
          </w:p>
          <w:p w14:paraId="05A95D69" w14:textId="77777777" w:rsidR="00570D2E" w:rsidRPr="00ED15F5" w:rsidRDefault="00570D2E" w:rsidP="00570D2E">
            <w:pPr>
              <w:jc w:val="both"/>
              <w:rPr>
                <w:rFonts w:ascii="Times New Roman" w:hAnsi="Times New Roman" w:cs="Times New Roman"/>
                <w:i/>
                <w:iCs/>
                <w:sz w:val="24"/>
                <w:szCs w:val="24"/>
              </w:rPr>
            </w:pPr>
          </w:p>
          <w:p w14:paraId="4D712F41" w14:textId="77777777" w:rsidR="00570D2E" w:rsidRPr="00ED15F5" w:rsidRDefault="00570D2E" w:rsidP="00570D2E">
            <w:pPr>
              <w:jc w:val="both"/>
              <w:rPr>
                <w:rFonts w:ascii="Times New Roman" w:hAnsi="Times New Roman" w:cs="Times New Roman"/>
                <w:i/>
                <w:iCs/>
                <w:sz w:val="24"/>
                <w:szCs w:val="24"/>
              </w:rPr>
            </w:pPr>
          </w:p>
          <w:p w14:paraId="0A2EAD9A" w14:textId="77777777" w:rsidR="00570D2E" w:rsidRPr="00ED15F5" w:rsidRDefault="00570D2E" w:rsidP="00570D2E">
            <w:pPr>
              <w:jc w:val="both"/>
              <w:rPr>
                <w:rFonts w:ascii="Times New Roman" w:hAnsi="Times New Roman" w:cs="Times New Roman"/>
                <w:i/>
                <w:iCs/>
                <w:sz w:val="24"/>
                <w:szCs w:val="24"/>
              </w:rPr>
            </w:pPr>
          </w:p>
          <w:p w14:paraId="3BC6B062" w14:textId="77777777" w:rsidR="00570D2E" w:rsidRPr="00ED15F5" w:rsidRDefault="00570D2E" w:rsidP="00570D2E">
            <w:pPr>
              <w:jc w:val="both"/>
              <w:rPr>
                <w:rFonts w:ascii="Times New Roman" w:hAnsi="Times New Roman" w:cs="Times New Roman"/>
                <w:i/>
                <w:iCs/>
                <w:sz w:val="24"/>
                <w:szCs w:val="24"/>
              </w:rPr>
            </w:pPr>
          </w:p>
          <w:p w14:paraId="35E578E6" w14:textId="77777777" w:rsidR="00570D2E" w:rsidRDefault="00570D2E" w:rsidP="00570D2E">
            <w:pPr>
              <w:tabs>
                <w:tab w:val="left" w:pos="4536"/>
                <w:tab w:val="left" w:pos="8364"/>
              </w:tabs>
              <w:ind w:firstLine="22"/>
              <w:jc w:val="both"/>
              <w:rPr>
                <w:rFonts w:ascii="Times New Roman" w:hAnsi="Times New Roman" w:cs="Times New Roman"/>
                <w:i/>
                <w:iCs/>
                <w:sz w:val="24"/>
                <w:szCs w:val="24"/>
              </w:rPr>
            </w:pPr>
            <w:r w:rsidRPr="00ED15F5">
              <w:rPr>
                <w:rFonts w:ascii="Times New Roman" w:hAnsi="Times New Roman" w:cs="Times New Roman"/>
                <w:i/>
                <w:iCs/>
                <w:sz w:val="24"/>
                <w:szCs w:val="24"/>
              </w:rPr>
              <w:t>Для зміни електропостачальника за скороченим правилом має бути забезпечена технічна можливість отримання даних комерційного на відповідну дату зміни.</w:t>
            </w:r>
          </w:p>
          <w:p w14:paraId="448E53EE"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0613DB18"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2D462D95"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992DC77"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22BF8EB4"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04AC35AF"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7E883B5"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14CBB42"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0E6F51C8"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40655502"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2E4E06CC"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5728C363"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37FFD46"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7524FDE3"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0272A1C4"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62638A1E"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3AC817B3"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659C1CAA"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5521A3D"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7289AE28"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27FCA5ED"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2C412715"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3E42D73A"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49C0014A" w14:textId="77777777" w:rsidR="00570D2E" w:rsidRDefault="00570D2E" w:rsidP="00570D2E">
            <w:pPr>
              <w:tabs>
                <w:tab w:val="left" w:pos="4536"/>
                <w:tab w:val="left" w:pos="8364"/>
              </w:tabs>
              <w:ind w:firstLine="22"/>
              <w:jc w:val="both"/>
              <w:rPr>
                <w:rFonts w:ascii="Times New Roman" w:hAnsi="Times New Roman" w:cs="Times New Roman"/>
                <w:b/>
                <w:sz w:val="24"/>
                <w:szCs w:val="24"/>
              </w:rPr>
            </w:pPr>
          </w:p>
          <w:p w14:paraId="10BDCF57" w14:textId="77777777" w:rsidR="00570D2E" w:rsidRDefault="00570D2E" w:rsidP="00570D2E">
            <w:pPr>
              <w:tabs>
                <w:tab w:val="left" w:pos="4536"/>
                <w:tab w:val="left" w:pos="8364"/>
              </w:tabs>
              <w:ind w:firstLine="22"/>
              <w:jc w:val="both"/>
              <w:rPr>
                <w:rFonts w:ascii="Times New Roman" w:hAnsi="Times New Roman" w:cs="Times New Roman"/>
                <w:i/>
                <w:iCs/>
                <w:sz w:val="24"/>
                <w:szCs w:val="24"/>
              </w:rPr>
            </w:pPr>
            <w:r w:rsidRPr="00ED15F5">
              <w:rPr>
                <w:rFonts w:ascii="Times New Roman" w:hAnsi="Times New Roman" w:cs="Times New Roman"/>
                <w:i/>
                <w:iCs/>
                <w:sz w:val="24"/>
                <w:szCs w:val="24"/>
              </w:rPr>
              <w:t>Редакційна правка. В цьому пункті і по тексту глави замінити «попереднього» електропостачальника та «чинного» електропостачальника</w:t>
            </w:r>
            <w:r>
              <w:rPr>
                <w:rFonts w:ascii="Times New Roman" w:hAnsi="Times New Roman" w:cs="Times New Roman"/>
                <w:i/>
                <w:iCs/>
                <w:sz w:val="24"/>
                <w:szCs w:val="24"/>
              </w:rPr>
              <w:t xml:space="preserve"> у відповідних випадках</w:t>
            </w:r>
            <w:r w:rsidRPr="00ED15F5">
              <w:rPr>
                <w:rFonts w:ascii="Times New Roman" w:hAnsi="Times New Roman" w:cs="Times New Roman"/>
                <w:i/>
                <w:iCs/>
                <w:sz w:val="24"/>
                <w:szCs w:val="24"/>
              </w:rPr>
              <w:t>. Поки не завершена процедура зміни чинний електропостачальник ще не став попереднім.</w:t>
            </w:r>
          </w:p>
          <w:p w14:paraId="7C1BB544"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52C27E30"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7D2CD470"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6CF13DF3"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76D957AB"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617FBF62"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69EC8F66"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28154691"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7AB2112E"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615047BC"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383E3BA2"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19876E35"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1F6B7CFE"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0F154F15"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4D47C2CB"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4A128187"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7153ACBC"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28625E3C"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235BAD86" w14:textId="77777777" w:rsidR="00054F20" w:rsidRDefault="00054F20" w:rsidP="00570D2E">
            <w:pPr>
              <w:tabs>
                <w:tab w:val="left" w:pos="4536"/>
                <w:tab w:val="left" w:pos="8364"/>
              </w:tabs>
              <w:ind w:firstLine="22"/>
              <w:jc w:val="both"/>
              <w:rPr>
                <w:rFonts w:ascii="Times New Roman" w:hAnsi="Times New Roman" w:cs="Times New Roman"/>
                <w:b/>
                <w:sz w:val="24"/>
                <w:szCs w:val="24"/>
              </w:rPr>
            </w:pPr>
          </w:p>
          <w:p w14:paraId="6CFCD78F" w14:textId="3AE667F5" w:rsidR="00054F20" w:rsidRDefault="00054F20" w:rsidP="00054F20">
            <w:pPr>
              <w:tabs>
                <w:tab w:val="left" w:pos="4536"/>
                <w:tab w:val="left" w:pos="8364"/>
              </w:tabs>
              <w:jc w:val="both"/>
              <w:rPr>
                <w:rFonts w:ascii="Times New Roman" w:hAnsi="Times New Roman" w:cs="Times New Roman"/>
                <w:b/>
                <w:sz w:val="24"/>
                <w:szCs w:val="24"/>
              </w:rPr>
            </w:pPr>
          </w:p>
          <w:p w14:paraId="342F0822" w14:textId="0B57C9EF" w:rsidR="00054F20" w:rsidRDefault="00054F20" w:rsidP="00054F20">
            <w:pPr>
              <w:tabs>
                <w:tab w:val="left" w:pos="4536"/>
                <w:tab w:val="left" w:pos="8364"/>
              </w:tabs>
              <w:jc w:val="both"/>
              <w:rPr>
                <w:rFonts w:ascii="Times New Roman" w:hAnsi="Times New Roman" w:cs="Times New Roman"/>
                <w:b/>
                <w:sz w:val="24"/>
                <w:szCs w:val="24"/>
              </w:rPr>
            </w:pPr>
          </w:p>
          <w:p w14:paraId="41EA9789" w14:textId="5FC44812" w:rsidR="00054F20" w:rsidRDefault="00054F20" w:rsidP="00054F20">
            <w:pPr>
              <w:tabs>
                <w:tab w:val="left" w:pos="4536"/>
                <w:tab w:val="left" w:pos="8364"/>
              </w:tabs>
              <w:jc w:val="both"/>
              <w:rPr>
                <w:rFonts w:ascii="Times New Roman" w:hAnsi="Times New Roman" w:cs="Times New Roman"/>
                <w:b/>
                <w:sz w:val="24"/>
                <w:szCs w:val="24"/>
              </w:rPr>
            </w:pPr>
          </w:p>
          <w:p w14:paraId="080DCA90" w14:textId="142098A2" w:rsidR="00054F20" w:rsidRDefault="00054F20" w:rsidP="00054F20">
            <w:pPr>
              <w:tabs>
                <w:tab w:val="left" w:pos="4536"/>
                <w:tab w:val="left" w:pos="8364"/>
              </w:tabs>
              <w:jc w:val="both"/>
              <w:rPr>
                <w:rFonts w:ascii="Times New Roman" w:hAnsi="Times New Roman" w:cs="Times New Roman"/>
                <w:b/>
                <w:sz w:val="24"/>
                <w:szCs w:val="24"/>
              </w:rPr>
            </w:pPr>
          </w:p>
          <w:p w14:paraId="418C39AC" w14:textId="3B8D4584" w:rsidR="00054F20" w:rsidRDefault="00054F20" w:rsidP="00054F20">
            <w:pPr>
              <w:tabs>
                <w:tab w:val="left" w:pos="4536"/>
                <w:tab w:val="left" w:pos="8364"/>
              </w:tabs>
              <w:jc w:val="both"/>
              <w:rPr>
                <w:rFonts w:ascii="Times New Roman" w:hAnsi="Times New Roman" w:cs="Times New Roman"/>
                <w:b/>
                <w:sz w:val="24"/>
                <w:szCs w:val="24"/>
              </w:rPr>
            </w:pPr>
          </w:p>
          <w:p w14:paraId="35B09E1D" w14:textId="53AE8B1C" w:rsidR="00054F20" w:rsidRDefault="00054F20" w:rsidP="00054F20">
            <w:pPr>
              <w:tabs>
                <w:tab w:val="left" w:pos="4536"/>
                <w:tab w:val="left" w:pos="8364"/>
              </w:tabs>
              <w:jc w:val="both"/>
              <w:rPr>
                <w:rFonts w:ascii="Times New Roman" w:hAnsi="Times New Roman" w:cs="Times New Roman"/>
                <w:b/>
                <w:sz w:val="24"/>
                <w:szCs w:val="24"/>
              </w:rPr>
            </w:pPr>
          </w:p>
          <w:p w14:paraId="6A1BA36F" w14:textId="4159D99A" w:rsidR="00054F20" w:rsidRDefault="00054F20" w:rsidP="00054F20">
            <w:pPr>
              <w:tabs>
                <w:tab w:val="left" w:pos="4536"/>
                <w:tab w:val="left" w:pos="8364"/>
              </w:tabs>
              <w:jc w:val="both"/>
              <w:rPr>
                <w:rFonts w:ascii="Times New Roman" w:hAnsi="Times New Roman" w:cs="Times New Roman"/>
                <w:b/>
                <w:sz w:val="24"/>
                <w:szCs w:val="24"/>
              </w:rPr>
            </w:pPr>
          </w:p>
          <w:p w14:paraId="2EFDC196" w14:textId="57F86CC2" w:rsidR="00054F20" w:rsidRDefault="00054F20" w:rsidP="00054F20">
            <w:pPr>
              <w:tabs>
                <w:tab w:val="left" w:pos="4536"/>
                <w:tab w:val="left" w:pos="8364"/>
              </w:tabs>
              <w:jc w:val="both"/>
              <w:rPr>
                <w:rFonts w:ascii="Times New Roman" w:hAnsi="Times New Roman" w:cs="Times New Roman"/>
                <w:b/>
                <w:sz w:val="24"/>
                <w:szCs w:val="24"/>
              </w:rPr>
            </w:pPr>
          </w:p>
          <w:p w14:paraId="70714370" w14:textId="44350E48" w:rsidR="00054F20" w:rsidRDefault="00054F20" w:rsidP="00054F20">
            <w:pPr>
              <w:tabs>
                <w:tab w:val="left" w:pos="4536"/>
                <w:tab w:val="left" w:pos="8364"/>
              </w:tabs>
              <w:jc w:val="both"/>
              <w:rPr>
                <w:rFonts w:ascii="Times New Roman" w:hAnsi="Times New Roman" w:cs="Times New Roman"/>
                <w:b/>
                <w:sz w:val="24"/>
                <w:szCs w:val="24"/>
              </w:rPr>
            </w:pPr>
          </w:p>
          <w:p w14:paraId="4271BDE4" w14:textId="208EB696" w:rsidR="00054F20" w:rsidRDefault="00054F20" w:rsidP="00054F20">
            <w:pPr>
              <w:tabs>
                <w:tab w:val="left" w:pos="4536"/>
                <w:tab w:val="left" w:pos="8364"/>
              </w:tabs>
              <w:jc w:val="both"/>
              <w:rPr>
                <w:rFonts w:ascii="Times New Roman" w:hAnsi="Times New Roman" w:cs="Times New Roman"/>
                <w:b/>
                <w:sz w:val="24"/>
                <w:szCs w:val="24"/>
              </w:rPr>
            </w:pPr>
          </w:p>
          <w:p w14:paraId="1DFF5B68" w14:textId="6862601F" w:rsidR="00054F20" w:rsidRDefault="00054F20" w:rsidP="00054F20">
            <w:pPr>
              <w:tabs>
                <w:tab w:val="left" w:pos="4536"/>
                <w:tab w:val="left" w:pos="8364"/>
              </w:tabs>
              <w:jc w:val="both"/>
              <w:rPr>
                <w:rFonts w:ascii="Times New Roman" w:hAnsi="Times New Roman" w:cs="Times New Roman"/>
                <w:b/>
                <w:sz w:val="24"/>
                <w:szCs w:val="24"/>
              </w:rPr>
            </w:pPr>
          </w:p>
          <w:p w14:paraId="210E8012" w14:textId="44540137" w:rsidR="00054F20" w:rsidRDefault="00054F20" w:rsidP="00054F20">
            <w:pPr>
              <w:tabs>
                <w:tab w:val="left" w:pos="4536"/>
                <w:tab w:val="left" w:pos="8364"/>
              </w:tabs>
              <w:jc w:val="both"/>
              <w:rPr>
                <w:rFonts w:ascii="Times New Roman" w:hAnsi="Times New Roman" w:cs="Times New Roman"/>
                <w:b/>
                <w:sz w:val="24"/>
                <w:szCs w:val="24"/>
              </w:rPr>
            </w:pPr>
          </w:p>
          <w:p w14:paraId="65BF6A2D" w14:textId="7B594052" w:rsidR="00054F20" w:rsidRDefault="00054F20" w:rsidP="00054F20">
            <w:pPr>
              <w:tabs>
                <w:tab w:val="left" w:pos="4536"/>
                <w:tab w:val="left" w:pos="8364"/>
              </w:tabs>
              <w:jc w:val="both"/>
              <w:rPr>
                <w:rFonts w:ascii="Times New Roman" w:hAnsi="Times New Roman" w:cs="Times New Roman"/>
                <w:b/>
                <w:sz w:val="24"/>
                <w:szCs w:val="24"/>
              </w:rPr>
            </w:pPr>
          </w:p>
          <w:p w14:paraId="3FAE959E" w14:textId="27AEA099" w:rsidR="00054F20" w:rsidRDefault="00054F20" w:rsidP="00054F20">
            <w:pPr>
              <w:tabs>
                <w:tab w:val="left" w:pos="4536"/>
                <w:tab w:val="left" w:pos="8364"/>
              </w:tabs>
              <w:jc w:val="both"/>
              <w:rPr>
                <w:rFonts w:ascii="Times New Roman" w:hAnsi="Times New Roman" w:cs="Times New Roman"/>
                <w:b/>
                <w:sz w:val="24"/>
                <w:szCs w:val="24"/>
              </w:rPr>
            </w:pPr>
          </w:p>
          <w:p w14:paraId="7153CB05" w14:textId="36A07CEC" w:rsidR="00054F20" w:rsidRDefault="00054F20" w:rsidP="00054F20">
            <w:pPr>
              <w:tabs>
                <w:tab w:val="left" w:pos="4536"/>
                <w:tab w:val="left" w:pos="8364"/>
              </w:tabs>
              <w:jc w:val="both"/>
              <w:rPr>
                <w:rFonts w:ascii="Times New Roman" w:hAnsi="Times New Roman" w:cs="Times New Roman"/>
                <w:b/>
                <w:sz w:val="24"/>
                <w:szCs w:val="24"/>
              </w:rPr>
            </w:pPr>
          </w:p>
          <w:p w14:paraId="45E5382F" w14:textId="77777777" w:rsidR="00054F20" w:rsidRDefault="00054F20" w:rsidP="00054F20">
            <w:pPr>
              <w:tabs>
                <w:tab w:val="left" w:pos="4536"/>
                <w:tab w:val="left" w:pos="8364"/>
              </w:tabs>
              <w:jc w:val="both"/>
              <w:rPr>
                <w:rFonts w:ascii="Times New Roman" w:hAnsi="Times New Roman" w:cs="Times New Roman"/>
                <w:b/>
                <w:sz w:val="24"/>
                <w:szCs w:val="24"/>
              </w:rPr>
            </w:pPr>
          </w:p>
          <w:p w14:paraId="4ACA147C" w14:textId="48EB7A7A" w:rsidR="00054F20" w:rsidRPr="00215065" w:rsidRDefault="00054F20" w:rsidP="00054F20">
            <w:pPr>
              <w:tabs>
                <w:tab w:val="left" w:pos="4536"/>
                <w:tab w:val="left" w:pos="8364"/>
              </w:tabs>
              <w:jc w:val="both"/>
              <w:rPr>
                <w:rFonts w:ascii="Times New Roman" w:hAnsi="Times New Roman" w:cs="Times New Roman"/>
                <w:b/>
                <w:sz w:val="24"/>
                <w:szCs w:val="24"/>
              </w:rPr>
            </w:pPr>
          </w:p>
        </w:tc>
        <w:tc>
          <w:tcPr>
            <w:tcW w:w="0" w:type="auto"/>
          </w:tcPr>
          <w:p w14:paraId="4FCB4A0A" w14:textId="5CC66D46" w:rsidR="00C44953" w:rsidRDefault="00642A4C"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lastRenderedPageBreak/>
              <w:t>По</w:t>
            </w:r>
            <w:r w:rsidR="00026B1E">
              <w:rPr>
                <w:rFonts w:ascii="Times New Roman" w:hAnsi="Times New Roman" w:cs="Times New Roman"/>
                <w:b/>
                <w:sz w:val="24"/>
                <w:szCs w:val="24"/>
              </w:rPr>
              <w:t xml:space="preserve">требується </w:t>
            </w:r>
            <w:r>
              <w:rPr>
                <w:rFonts w:ascii="Times New Roman" w:hAnsi="Times New Roman" w:cs="Times New Roman"/>
                <w:b/>
                <w:sz w:val="24"/>
                <w:szCs w:val="24"/>
              </w:rPr>
              <w:t>обговорення</w:t>
            </w:r>
          </w:p>
          <w:p w14:paraId="701CB58D" w14:textId="66568A6B" w:rsidR="00570D2E" w:rsidRPr="0081354B" w:rsidRDefault="00C44953" w:rsidP="00570D2E">
            <w:pPr>
              <w:tabs>
                <w:tab w:val="left" w:pos="4536"/>
                <w:tab w:val="left" w:pos="8364"/>
              </w:tabs>
              <w:ind w:firstLine="22"/>
              <w:jc w:val="both"/>
              <w:rPr>
                <w:rFonts w:ascii="Times New Roman" w:hAnsi="Times New Roman" w:cs="Times New Roman"/>
                <w:sz w:val="24"/>
                <w:szCs w:val="24"/>
              </w:rPr>
            </w:pPr>
            <w:r w:rsidRPr="0081354B">
              <w:rPr>
                <w:rFonts w:ascii="Times New Roman" w:hAnsi="Times New Roman" w:cs="Times New Roman"/>
                <w:sz w:val="24"/>
                <w:szCs w:val="24"/>
              </w:rPr>
              <w:t xml:space="preserve">В </w:t>
            </w:r>
            <w:r w:rsidR="00BA1D01" w:rsidRPr="0081354B">
              <w:rPr>
                <w:rFonts w:ascii="Times New Roman" w:hAnsi="Times New Roman" w:cs="Times New Roman"/>
                <w:sz w:val="24"/>
                <w:szCs w:val="24"/>
              </w:rPr>
              <w:t>Закон</w:t>
            </w:r>
            <w:r w:rsidRPr="0081354B">
              <w:rPr>
                <w:rFonts w:ascii="Times New Roman" w:hAnsi="Times New Roman" w:cs="Times New Roman"/>
                <w:sz w:val="24"/>
                <w:szCs w:val="24"/>
              </w:rPr>
              <w:t>і</w:t>
            </w:r>
            <w:r w:rsidR="00BA1D01" w:rsidRPr="0081354B">
              <w:rPr>
                <w:rFonts w:ascii="Times New Roman" w:hAnsi="Times New Roman" w:cs="Times New Roman"/>
                <w:sz w:val="24"/>
                <w:szCs w:val="24"/>
              </w:rPr>
              <w:t xml:space="preserve"> 3 тижні</w:t>
            </w:r>
          </w:p>
          <w:p w14:paraId="45EE36E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DEB85AC"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31B5442B"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39B511E"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3CF839D"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DD9AC1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36C09F29"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5A84361"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365D871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3D74301"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9B87E0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A3DE57A"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0D5FCED4"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34FF6A95" w14:textId="544D04CB" w:rsidR="00BA1D01" w:rsidRDefault="00026B1E"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 xml:space="preserve">Потребується </w:t>
            </w:r>
            <w:r w:rsidR="00BA1D01">
              <w:rPr>
                <w:rFonts w:ascii="Times New Roman" w:hAnsi="Times New Roman" w:cs="Times New Roman"/>
                <w:b/>
                <w:sz w:val="24"/>
                <w:szCs w:val="24"/>
              </w:rPr>
              <w:t>обговорення</w:t>
            </w:r>
          </w:p>
          <w:p w14:paraId="6F743CCE"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0F3AE356"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0E625CCD"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7E8837E"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390EC7A0"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B2DB524"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42E2761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02A3014C"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BE284F9"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A5CA0F9"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1C36A29"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450517B"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83E6507"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E6B1ADD"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D811E72"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D1DFDE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D9FBF0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967797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08B530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D5D853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E5857EB"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3941AAF"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2A37949"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F4B3912"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ACBBBAD"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33E203E"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791DC4E7"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599FEFB2"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78993C1" w14:textId="0F17E1F9" w:rsidR="00B23678" w:rsidRDefault="00026B1E"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Потребується</w:t>
            </w:r>
            <w:r w:rsidR="00B23678">
              <w:rPr>
                <w:rFonts w:ascii="Times New Roman" w:hAnsi="Times New Roman" w:cs="Times New Roman"/>
                <w:b/>
                <w:sz w:val="24"/>
                <w:szCs w:val="24"/>
              </w:rPr>
              <w:t xml:space="preserve"> обговорення</w:t>
            </w:r>
          </w:p>
          <w:p w14:paraId="1C36FB14" w14:textId="63F6096F" w:rsidR="00BA1D01" w:rsidRPr="0081354B" w:rsidRDefault="00054F20" w:rsidP="00570D2E">
            <w:pPr>
              <w:tabs>
                <w:tab w:val="left" w:pos="4536"/>
                <w:tab w:val="left" w:pos="8364"/>
              </w:tabs>
              <w:ind w:firstLine="22"/>
              <w:jc w:val="both"/>
              <w:rPr>
                <w:rFonts w:ascii="Times New Roman" w:hAnsi="Times New Roman" w:cs="Times New Roman"/>
                <w:sz w:val="24"/>
                <w:szCs w:val="24"/>
              </w:rPr>
            </w:pPr>
            <w:r w:rsidRPr="0081354B">
              <w:rPr>
                <w:rFonts w:ascii="Times New Roman" w:hAnsi="Times New Roman" w:cs="Times New Roman"/>
                <w:sz w:val="24"/>
                <w:szCs w:val="24"/>
              </w:rPr>
              <w:t>в ЗУ оперує терміном попередній постачальник</w:t>
            </w:r>
          </w:p>
          <w:p w14:paraId="0EB4ACA0" w14:textId="77777777" w:rsidR="00C44953" w:rsidRDefault="00C44953" w:rsidP="00570D2E">
            <w:pPr>
              <w:tabs>
                <w:tab w:val="left" w:pos="4536"/>
                <w:tab w:val="left" w:pos="8364"/>
              </w:tabs>
              <w:ind w:firstLine="22"/>
              <w:jc w:val="both"/>
              <w:rPr>
                <w:rFonts w:ascii="Times New Roman" w:hAnsi="Times New Roman" w:cs="Times New Roman"/>
                <w:b/>
                <w:sz w:val="24"/>
                <w:szCs w:val="24"/>
              </w:rPr>
            </w:pPr>
          </w:p>
          <w:p w14:paraId="47E86604" w14:textId="38449491" w:rsidR="00BA1D01" w:rsidRDefault="00BA1D01" w:rsidP="00570D2E">
            <w:pPr>
              <w:tabs>
                <w:tab w:val="left" w:pos="4536"/>
                <w:tab w:val="left" w:pos="8364"/>
              </w:tabs>
              <w:ind w:firstLine="22"/>
              <w:jc w:val="both"/>
              <w:rPr>
                <w:rFonts w:ascii="Times New Roman" w:hAnsi="Times New Roman" w:cs="Times New Roman"/>
                <w:b/>
                <w:sz w:val="24"/>
                <w:szCs w:val="24"/>
              </w:rPr>
            </w:pPr>
          </w:p>
          <w:p w14:paraId="3A04451C" w14:textId="50DC131F" w:rsidR="00A31253" w:rsidRDefault="00A31253" w:rsidP="00570D2E">
            <w:pPr>
              <w:tabs>
                <w:tab w:val="left" w:pos="4536"/>
                <w:tab w:val="left" w:pos="8364"/>
              </w:tabs>
              <w:ind w:firstLine="22"/>
              <w:jc w:val="both"/>
              <w:rPr>
                <w:rFonts w:ascii="Times New Roman" w:hAnsi="Times New Roman" w:cs="Times New Roman"/>
                <w:b/>
                <w:sz w:val="24"/>
                <w:szCs w:val="24"/>
              </w:rPr>
            </w:pPr>
          </w:p>
          <w:p w14:paraId="25D65ED6" w14:textId="2C00F1AA" w:rsidR="00A31253" w:rsidRDefault="00A31253" w:rsidP="00570D2E">
            <w:pPr>
              <w:tabs>
                <w:tab w:val="left" w:pos="4536"/>
                <w:tab w:val="left" w:pos="8364"/>
              </w:tabs>
              <w:ind w:firstLine="22"/>
              <w:jc w:val="both"/>
              <w:rPr>
                <w:rFonts w:ascii="Times New Roman" w:hAnsi="Times New Roman" w:cs="Times New Roman"/>
                <w:b/>
                <w:sz w:val="24"/>
                <w:szCs w:val="24"/>
              </w:rPr>
            </w:pPr>
          </w:p>
          <w:p w14:paraId="3B43C9E5" w14:textId="32A52671" w:rsidR="00A31253" w:rsidRDefault="00A31253" w:rsidP="00570D2E">
            <w:pPr>
              <w:tabs>
                <w:tab w:val="left" w:pos="4536"/>
                <w:tab w:val="left" w:pos="8364"/>
              </w:tabs>
              <w:ind w:firstLine="22"/>
              <w:jc w:val="both"/>
              <w:rPr>
                <w:rFonts w:ascii="Times New Roman" w:hAnsi="Times New Roman" w:cs="Times New Roman"/>
                <w:b/>
                <w:sz w:val="24"/>
                <w:szCs w:val="24"/>
              </w:rPr>
            </w:pPr>
          </w:p>
          <w:p w14:paraId="04C08523" w14:textId="68C03926" w:rsidR="00A31253" w:rsidRDefault="00A31253" w:rsidP="00570D2E">
            <w:pPr>
              <w:tabs>
                <w:tab w:val="left" w:pos="4536"/>
                <w:tab w:val="left" w:pos="8364"/>
              </w:tabs>
              <w:ind w:firstLine="22"/>
              <w:jc w:val="both"/>
              <w:rPr>
                <w:rFonts w:ascii="Times New Roman" w:hAnsi="Times New Roman" w:cs="Times New Roman"/>
                <w:b/>
                <w:sz w:val="24"/>
                <w:szCs w:val="24"/>
              </w:rPr>
            </w:pPr>
          </w:p>
          <w:p w14:paraId="315D51CE" w14:textId="64180DFF" w:rsidR="00A31253" w:rsidRDefault="00A31253" w:rsidP="00570D2E">
            <w:pPr>
              <w:tabs>
                <w:tab w:val="left" w:pos="4536"/>
                <w:tab w:val="left" w:pos="8364"/>
              </w:tabs>
              <w:ind w:firstLine="22"/>
              <w:jc w:val="both"/>
              <w:rPr>
                <w:rFonts w:ascii="Times New Roman" w:hAnsi="Times New Roman" w:cs="Times New Roman"/>
                <w:b/>
                <w:sz w:val="24"/>
                <w:szCs w:val="24"/>
              </w:rPr>
            </w:pPr>
          </w:p>
          <w:p w14:paraId="09DDD864" w14:textId="1EC32542" w:rsidR="00A31253" w:rsidRDefault="00A31253" w:rsidP="00570D2E">
            <w:pPr>
              <w:tabs>
                <w:tab w:val="left" w:pos="4536"/>
                <w:tab w:val="left" w:pos="8364"/>
              </w:tabs>
              <w:ind w:firstLine="22"/>
              <w:jc w:val="both"/>
              <w:rPr>
                <w:rFonts w:ascii="Times New Roman" w:hAnsi="Times New Roman" w:cs="Times New Roman"/>
                <w:b/>
                <w:sz w:val="24"/>
                <w:szCs w:val="24"/>
              </w:rPr>
            </w:pPr>
          </w:p>
          <w:p w14:paraId="3F791FE8" w14:textId="24C9D356" w:rsidR="00A31253" w:rsidRDefault="00A31253" w:rsidP="00570D2E">
            <w:pPr>
              <w:tabs>
                <w:tab w:val="left" w:pos="4536"/>
                <w:tab w:val="left" w:pos="8364"/>
              </w:tabs>
              <w:ind w:firstLine="22"/>
              <w:jc w:val="both"/>
              <w:rPr>
                <w:rFonts w:ascii="Times New Roman" w:hAnsi="Times New Roman" w:cs="Times New Roman"/>
                <w:b/>
                <w:sz w:val="24"/>
                <w:szCs w:val="24"/>
              </w:rPr>
            </w:pPr>
          </w:p>
          <w:p w14:paraId="6DBD4BBA" w14:textId="120F1556" w:rsidR="00A31253" w:rsidRDefault="00A31253" w:rsidP="00570D2E">
            <w:pPr>
              <w:tabs>
                <w:tab w:val="left" w:pos="4536"/>
                <w:tab w:val="left" w:pos="8364"/>
              </w:tabs>
              <w:ind w:firstLine="22"/>
              <w:jc w:val="both"/>
              <w:rPr>
                <w:rFonts w:ascii="Times New Roman" w:hAnsi="Times New Roman" w:cs="Times New Roman"/>
                <w:b/>
                <w:sz w:val="24"/>
                <w:szCs w:val="24"/>
              </w:rPr>
            </w:pPr>
          </w:p>
          <w:p w14:paraId="67B233F8" w14:textId="3A80A5FC" w:rsidR="00A31253" w:rsidRDefault="00A31253" w:rsidP="00570D2E">
            <w:pPr>
              <w:tabs>
                <w:tab w:val="left" w:pos="4536"/>
                <w:tab w:val="left" w:pos="8364"/>
              </w:tabs>
              <w:ind w:firstLine="22"/>
              <w:jc w:val="both"/>
              <w:rPr>
                <w:rFonts w:ascii="Times New Roman" w:hAnsi="Times New Roman" w:cs="Times New Roman"/>
                <w:b/>
                <w:sz w:val="24"/>
                <w:szCs w:val="24"/>
              </w:rPr>
            </w:pPr>
          </w:p>
          <w:p w14:paraId="746C75CE" w14:textId="7FF0680D" w:rsidR="00A31253" w:rsidRDefault="00A31253" w:rsidP="00570D2E">
            <w:pPr>
              <w:tabs>
                <w:tab w:val="left" w:pos="4536"/>
                <w:tab w:val="left" w:pos="8364"/>
              </w:tabs>
              <w:ind w:firstLine="22"/>
              <w:jc w:val="both"/>
              <w:rPr>
                <w:rFonts w:ascii="Times New Roman" w:hAnsi="Times New Roman" w:cs="Times New Roman"/>
                <w:b/>
                <w:sz w:val="24"/>
                <w:szCs w:val="24"/>
              </w:rPr>
            </w:pPr>
          </w:p>
          <w:p w14:paraId="44D4C39E" w14:textId="316158D8" w:rsidR="00A31253" w:rsidRDefault="00A31253" w:rsidP="00570D2E">
            <w:pPr>
              <w:tabs>
                <w:tab w:val="left" w:pos="4536"/>
                <w:tab w:val="left" w:pos="8364"/>
              </w:tabs>
              <w:ind w:firstLine="22"/>
              <w:jc w:val="both"/>
              <w:rPr>
                <w:rFonts w:ascii="Times New Roman" w:hAnsi="Times New Roman" w:cs="Times New Roman"/>
                <w:b/>
                <w:sz w:val="24"/>
                <w:szCs w:val="24"/>
              </w:rPr>
            </w:pPr>
          </w:p>
          <w:p w14:paraId="7E9A2524" w14:textId="7A8FCBA3" w:rsidR="00A31253" w:rsidRDefault="00A31253" w:rsidP="00570D2E">
            <w:pPr>
              <w:tabs>
                <w:tab w:val="left" w:pos="4536"/>
                <w:tab w:val="left" w:pos="8364"/>
              </w:tabs>
              <w:ind w:firstLine="22"/>
              <w:jc w:val="both"/>
              <w:rPr>
                <w:rFonts w:ascii="Times New Roman" w:hAnsi="Times New Roman" w:cs="Times New Roman"/>
                <w:b/>
                <w:sz w:val="24"/>
                <w:szCs w:val="24"/>
              </w:rPr>
            </w:pPr>
          </w:p>
          <w:p w14:paraId="79842C44" w14:textId="5EA316E0" w:rsidR="00A31253" w:rsidRDefault="00A31253" w:rsidP="00570D2E">
            <w:pPr>
              <w:tabs>
                <w:tab w:val="left" w:pos="4536"/>
                <w:tab w:val="left" w:pos="8364"/>
              </w:tabs>
              <w:ind w:firstLine="22"/>
              <w:jc w:val="both"/>
              <w:rPr>
                <w:rFonts w:ascii="Times New Roman" w:hAnsi="Times New Roman" w:cs="Times New Roman"/>
                <w:b/>
                <w:sz w:val="24"/>
                <w:szCs w:val="24"/>
              </w:rPr>
            </w:pPr>
          </w:p>
          <w:p w14:paraId="31B1780D" w14:textId="00575B0D" w:rsidR="00A31253" w:rsidRDefault="00A31253" w:rsidP="00570D2E">
            <w:pPr>
              <w:tabs>
                <w:tab w:val="left" w:pos="4536"/>
                <w:tab w:val="left" w:pos="8364"/>
              </w:tabs>
              <w:ind w:firstLine="22"/>
              <w:jc w:val="both"/>
              <w:rPr>
                <w:rFonts w:ascii="Times New Roman" w:hAnsi="Times New Roman" w:cs="Times New Roman"/>
                <w:b/>
                <w:sz w:val="24"/>
                <w:szCs w:val="24"/>
              </w:rPr>
            </w:pPr>
          </w:p>
          <w:p w14:paraId="324CAA69" w14:textId="423249D3" w:rsidR="00A31253" w:rsidRDefault="00A31253" w:rsidP="00570D2E">
            <w:pPr>
              <w:tabs>
                <w:tab w:val="left" w:pos="4536"/>
                <w:tab w:val="left" w:pos="8364"/>
              </w:tabs>
              <w:ind w:firstLine="22"/>
              <w:jc w:val="both"/>
              <w:rPr>
                <w:rFonts w:ascii="Times New Roman" w:hAnsi="Times New Roman" w:cs="Times New Roman"/>
                <w:b/>
                <w:sz w:val="24"/>
                <w:szCs w:val="24"/>
              </w:rPr>
            </w:pPr>
          </w:p>
          <w:p w14:paraId="1E46F70D" w14:textId="23806792" w:rsidR="00A31253" w:rsidRDefault="00A31253" w:rsidP="00570D2E">
            <w:pPr>
              <w:tabs>
                <w:tab w:val="left" w:pos="4536"/>
                <w:tab w:val="left" w:pos="8364"/>
              </w:tabs>
              <w:ind w:firstLine="22"/>
              <w:jc w:val="both"/>
              <w:rPr>
                <w:rFonts w:ascii="Times New Roman" w:hAnsi="Times New Roman" w:cs="Times New Roman"/>
                <w:b/>
                <w:sz w:val="24"/>
                <w:szCs w:val="24"/>
              </w:rPr>
            </w:pPr>
          </w:p>
          <w:p w14:paraId="10120836" w14:textId="1ED1ADA0" w:rsidR="00A31253" w:rsidRDefault="00A31253" w:rsidP="00570D2E">
            <w:pPr>
              <w:tabs>
                <w:tab w:val="left" w:pos="4536"/>
                <w:tab w:val="left" w:pos="8364"/>
              </w:tabs>
              <w:ind w:firstLine="22"/>
              <w:jc w:val="both"/>
              <w:rPr>
                <w:rFonts w:ascii="Times New Roman" w:hAnsi="Times New Roman" w:cs="Times New Roman"/>
                <w:b/>
                <w:sz w:val="24"/>
                <w:szCs w:val="24"/>
              </w:rPr>
            </w:pPr>
          </w:p>
          <w:p w14:paraId="6CFE9AD4" w14:textId="7E86B0B2" w:rsidR="00A31253" w:rsidRDefault="00A31253" w:rsidP="00570D2E">
            <w:pPr>
              <w:tabs>
                <w:tab w:val="left" w:pos="4536"/>
                <w:tab w:val="left" w:pos="8364"/>
              </w:tabs>
              <w:ind w:firstLine="22"/>
              <w:jc w:val="both"/>
              <w:rPr>
                <w:rFonts w:ascii="Times New Roman" w:hAnsi="Times New Roman" w:cs="Times New Roman"/>
                <w:b/>
                <w:sz w:val="24"/>
                <w:szCs w:val="24"/>
              </w:rPr>
            </w:pPr>
          </w:p>
          <w:p w14:paraId="10359C45" w14:textId="73B8C36D" w:rsidR="00A31253" w:rsidRDefault="00A31253" w:rsidP="00570D2E">
            <w:pPr>
              <w:tabs>
                <w:tab w:val="left" w:pos="4536"/>
                <w:tab w:val="left" w:pos="8364"/>
              </w:tabs>
              <w:ind w:firstLine="22"/>
              <w:jc w:val="both"/>
              <w:rPr>
                <w:rFonts w:ascii="Times New Roman" w:hAnsi="Times New Roman" w:cs="Times New Roman"/>
                <w:b/>
                <w:sz w:val="24"/>
                <w:szCs w:val="24"/>
              </w:rPr>
            </w:pPr>
          </w:p>
          <w:p w14:paraId="122E2DED" w14:textId="10A4A45C" w:rsidR="00A31253" w:rsidRDefault="00A31253" w:rsidP="00570D2E">
            <w:pPr>
              <w:tabs>
                <w:tab w:val="left" w:pos="4536"/>
                <w:tab w:val="left" w:pos="8364"/>
              </w:tabs>
              <w:ind w:firstLine="22"/>
              <w:jc w:val="both"/>
              <w:rPr>
                <w:rFonts w:ascii="Times New Roman" w:hAnsi="Times New Roman" w:cs="Times New Roman"/>
                <w:b/>
                <w:sz w:val="24"/>
                <w:szCs w:val="24"/>
              </w:rPr>
            </w:pPr>
          </w:p>
          <w:p w14:paraId="174206EF" w14:textId="5B10CA6D" w:rsidR="00A31253" w:rsidRDefault="00A31253" w:rsidP="00570D2E">
            <w:pPr>
              <w:tabs>
                <w:tab w:val="left" w:pos="4536"/>
                <w:tab w:val="left" w:pos="8364"/>
              </w:tabs>
              <w:ind w:firstLine="22"/>
              <w:jc w:val="both"/>
              <w:rPr>
                <w:rFonts w:ascii="Times New Roman" w:hAnsi="Times New Roman" w:cs="Times New Roman"/>
                <w:b/>
                <w:sz w:val="24"/>
                <w:szCs w:val="24"/>
              </w:rPr>
            </w:pPr>
          </w:p>
          <w:p w14:paraId="2E329C01" w14:textId="6697951F" w:rsidR="00A31253" w:rsidRDefault="00A31253" w:rsidP="00570D2E">
            <w:pPr>
              <w:tabs>
                <w:tab w:val="left" w:pos="4536"/>
                <w:tab w:val="left" w:pos="8364"/>
              </w:tabs>
              <w:ind w:firstLine="22"/>
              <w:jc w:val="both"/>
              <w:rPr>
                <w:rFonts w:ascii="Times New Roman" w:hAnsi="Times New Roman" w:cs="Times New Roman"/>
                <w:b/>
                <w:sz w:val="24"/>
                <w:szCs w:val="24"/>
              </w:rPr>
            </w:pPr>
          </w:p>
          <w:p w14:paraId="6040C065" w14:textId="085DDD06" w:rsidR="00A31253" w:rsidRDefault="00B23678"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0081354B">
              <w:rPr>
                <w:rFonts w:ascii="Times New Roman" w:hAnsi="Times New Roman" w:cs="Times New Roman"/>
                <w:b/>
                <w:sz w:val="24"/>
                <w:szCs w:val="24"/>
              </w:rPr>
              <w:t>врах</w:t>
            </w:r>
            <w:r w:rsidR="00026B1E">
              <w:rPr>
                <w:rFonts w:ascii="Times New Roman" w:hAnsi="Times New Roman" w:cs="Times New Roman"/>
                <w:b/>
                <w:sz w:val="24"/>
                <w:szCs w:val="24"/>
              </w:rPr>
              <w:t>увати</w:t>
            </w:r>
          </w:p>
          <w:p w14:paraId="3CB7BA2A" w14:textId="77777777" w:rsidR="00A31253" w:rsidRDefault="00A31253" w:rsidP="00570D2E">
            <w:pPr>
              <w:tabs>
                <w:tab w:val="left" w:pos="4536"/>
                <w:tab w:val="left" w:pos="8364"/>
              </w:tabs>
              <w:ind w:firstLine="22"/>
              <w:jc w:val="both"/>
              <w:rPr>
                <w:rFonts w:ascii="Times New Roman" w:hAnsi="Times New Roman" w:cs="Times New Roman"/>
                <w:b/>
                <w:sz w:val="24"/>
                <w:szCs w:val="24"/>
              </w:rPr>
            </w:pPr>
          </w:p>
          <w:p w14:paraId="0E7A26F3"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2ECBDFB0"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C8CFBDC"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61D710E8"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16FE9B9B" w14:textId="77777777" w:rsidR="00BA1D01" w:rsidRDefault="00BA1D01" w:rsidP="00570D2E">
            <w:pPr>
              <w:tabs>
                <w:tab w:val="left" w:pos="4536"/>
                <w:tab w:val="left" w:pos="8364"/>
              </w:tabs>
              <w:ind w:firstLine="22"/>
              <w:jc w:val="both"/>
              <w:rPr>
                <w:rFonts w:ascii="Times New Roman" w:hAnsi="Times New Roman" w:cs="Times New Roman"/>
                <w:b/>
                <w:sz w:val="24"/>
                <w:szCs w:val="24"/>
              </w:rPr>
            </w:pPr>
          </w:p>
          <w:p w14:paraId="4580AF11" w14:textId="12B0782A" w:rsidR="00BA1D01" w:rsidRPr="00215065" w:rsidRDefault="00BA1D01" w:rsidP="00570D2E">
            <w:pPr>
              <w:tabs>
                <w:tab w:val="left" w:pos="4536"/>
                <w:tab w:val="left" w:pos="8364"/>
              </w:tabs>
              <w:ind w:firstLine="22"/>
              <w:jc w:val="both"/>
              <w:rPr>
                <w:rFonts w:ascii="Times New Roman" w:hAnsi="Times New Roman" w:cs="Times New Roman"/>
                <w:b/>
                <w:sz w:val="24"/>
                <w:szCs w:val="24"/>
              </w:rPr>
            </w:pPr>
          </w:p>
        </w:tc>
      </w:tr>
      <w:tr w:rsidR="00570D2E" w:rsidRPr="00215065" w14:paraId="5C2248F1" w14:textId="77777777" w:rsidTr="009C2C82">
        <w:trPr>
          <w:trHeight w:val="3122"/>
        </w:trPr>
        <w:tc>
          <w:tcPr>
            <w:tcW w:w="0" w:type="auto"/>
            <w:vMerge/>
          </w:tcPr>
          <w:p w14:paraId="5A487FAE" w14:textId="77777777" w:rsidR="00570D2E" w:rsidRPr="005D1C7F" w:rsidRDefault="00570D2E" w:rsidP="00570D2E">
            <w:pPr>
              <w:ind w:firstLine="460"/>
              <w:jc w:val="both"/>
              <w:rPr>
                <w:rFonts w:ascii="Times New Roman" w:hAnsi="Times New Roman" w:cs="Times New Roman"/>
                <w:sz w:val="24"/>
                <w:szCs w:val="24"/>
              </w:rPr>
            </w:pPr>
          </w:p>
        </w:tc>
        <w:tc>
          <w:tcPr>
            <w:tcW w:w="0" w:type="auto"/>
          </w:tcPr>
          <w:p w14:paraId="208E46AE" w14:textId="77777777" w:rsidR="00570D2E" w:rsidRDefault="00570D2E" w:rsidP="00570D2E">
            <w:pPr>
              <w:tabs>
                <w:tab w:val="left" w:pos="4536"/>
                <w:tab w:val="left" w:pos="8364"/>
              </w:tabs>
              <w:ind w:firstLine="22"/>
              <w:jc w:val="both"/>
              <w:rPr>
                <w:rFonts w:ascii="Times New Roman" w:hAnsi="Times New Roman" w:cs="Times New Roman"/>
                <w:b/>
                <w:sz w:val="24"/>
                <w:szCs w:val="24"/>
              </w:rPr>
            </w:pPr>
            <w:r>
              <w:rPr>
                <w:rFonts w:ascii="Times New Roman" w:hAnsi="Times New Roman" w:cs="Times New Roman"/>
                <w:b/>
                <w:sz w:val="24"/>
                <w:szCs w:val="24"/>
              </w:rPr>
              <w:t>АТ «Дніпровські електричні мережі»</w:t>
            </w:r>
          </w:p>
          <w:p w14:paraId="0D3A494C" w14:textId="77777777" w:rsidR="00570D2E" w:rsidRPr="00B23678" w:rsidRDefault="00570D2E" w:rsidP="00570D2E">
            <w:pPr>
              <w:ind w:firstLine="57"/>
              <w:contextualSpacing/>
              <w:jc w:val="both"/>
              <w:rPr>
                <w:rFonts w:ascii="Times New Roman" w:hAnsi="Times New Roman" w:cs="Times New Roman"/>
                <w:b/>
                <w:color w:val="7030A0"/>
                <w:sz w:val="24"/>
                <w:szCs w:val="24"/>
              </w:rPr>
            </w:pPr>
            <w:r w:rsidRPr="00B23678">
              <w:rPr>
                <w:rFonts w:ascii="Times New Roman" w:hAnsi="Times New Roman" w:cs="Times New Roman"/>
                <w:color w:val="7030A0"/>
                <w:sz w:val="24"/>
                <w:szCs w:val="24"/>
              </w:rPr>
              <w:t xml:space="preserve">6.1.3. </w:t>
            </w:r>
            <w:r w:rsidRPr="00B23678">
              <w:rPr>
                <w:rFonts w:ascii="Times New Roman" w:hAnsi="Times New Roman" w:cs="Times New Roman"/>
                <w:b/>
                <w:color w:val="7030A0"/>
                <w:sz w:val="24"/>
                <w:szCs w:val="24"/>
              </w:rPr>
              <w:t>За загальним правилом, зміна е</w:t>
            </w:r>
            <w:r w:rsidRPr="00B23678">
              <w:rPr>
                <w:rFonts w:ascii="Times New Roman" w:hAnsi="Times New Roman" w:cs="Times New Roman"/>
                <w:b/>
                <w:color w:val="7030A0"/>
                <w:sz w:val="24"/>
                <w:szCs w:val="24"/>
                <w:shd w:val="clear" w:color="auto" w:fill="FFFFFF"/>
              </w:rPr>
              <w:t>лектропостачальника за ініціативою споживача має бути завершена у строк не більше трьох тижнів з дня повідомлення таким споживачем про намір змінити електропостачальника.</w:t>
            </w:r>
          </w:p>
          <w:p w14:paraId="101A920C" w14:textId="77777777" w:rsidR="00570D2E" w:rsidRPr="00B23678" w:rsidRDefault="00570D2E" w:rsidP="00570D2E">
            <w:pPr>
              <w:ind w:firstLine="57"/>
              <w:contextualSpacing/>
              <w:jc w:val="both"/>
              <w:rPr>
                <w:rFonts w:ascii="Times New Roman" w:hAnsi="Times New Roman" w:cs="Times New Roman"/>
                <w:b/>
                <w:color w:val="7030A0"/>
                <w:sz w:val="24"/>
                <w:szCs w:val="24"/>
              </w:rPr>
            </w:pPr>
            <w:r w:rsidRPr="00B23678">
              <w:rPr>
                <w:rFonts w:ascii="Times New Roman" w:hAnsi="Times New Roman" w:cs="Times New Roman"/>
                <w:b/>
                <w:color w:val="7030A0"/>
                <w:sz w:val="24"/>
                <w:szCs w:val="24"/>
              </w:rPr>
              <w:t xml:space="preserve">На вимогу </w:t>
            </w:r>
            <w:r w:rsidRPr="00B23678">
              <w:rPr>
                <w:rFonts w:ascii="Times New Roman" w:hAnsi="Times New Roman" w:cs="Times New Roman"/>
                <w:b/>
                <w:color w:val="7030A0"/>
                <w:sz w:val="24"/>
                <w:szCs w:val="24"/>
                <w:shd w:val="clear" w:color="auto" w:fill="FFFFFF"/>
              </w:rPr>
              <w:t>споживача з</w:t>
            </w:r>
            <w:r w:rsidRPr="00B23678">
              <w:rPr>
                <w:rFonts w:ascii="Times New Roman" w:hAnsi="Times New Roman" w:cs="Times New Roman"/>
                <w:b/>
                <w:color w:val="7030A0"/>
                <w:sz w:val="24"/>
                <w:szCs w:val="24"/>
              </w:rPr>
              <w:t>міна е</w:t>
            </w:r>
            <w:r w:rsidRPr="00B23678">
              <w:rPr>
                <w:rFonts w:ascii="Times New Roman" w:hAnsi="Times New Roman" w:cs="Times New Roman"/>
                <w:b/>
                <w:color w:val="7030A0"/>
                <w:sz w:val="24"/>
                <w:szCs w:val="24"/>
                <w:shd w:val="clear" w:color="auto" w:fill="FFFFFF"/>
              </w:rPr>
              <w:t xml:space="preserve">лектропостачальника повинна бути завершена за скороченим правилом </w:t>
            </w:r>
            <w:r w:rsidRPr="00B23678">
              <w:rPr>
                <w:rFonts w:ascii="Times New Roman" w:hAnsi="Times New Roman" w:cs="Times New Roman"/>
                <w:b/>
                <w:color w:val="7030A0"/>
                <w:sz w:val="24"/>
                <w:szCs w:val="24"/>
              </w:rPr>
              <w:t xml:space="preserve">у строк не більше 3 календарних днів при наявності однієї з наступних умов: </w:t>
            </w:r>
          </w:p>
          <w:p w14:paraId="66619AFE" w14:textId="77777777" w:rsidR="00570D2E" w:rsidRPr="00B23678" w:rsidRDefault="00570D2E" w:rsidP="00570D2E">
            <w:pPr>
              <w:ind w:firstLine="57"/>
              <w:contextualSpacing/>
              <w:jc w:val="both"/>
              <w:rPr>
                <w:rFonts w:ascii="Times New Roman" w:hAnsi="Times New Roman" w:cs="Times New Roman"/>
                <w:b/>
                <w:color w:val="0070C0"/>
                <w:sz w:val="24"/>
                <w:szCs w:val="24"/>
              </w:rPr>
            </w:pPr>
            <w:r w:rsidRPr="00B23678">
              <w:rPr>
                <w:rFonts w:ascii="Times New Roman" w:hAnsi="Times New Roman" w:cs="Times New Roman"/>
                <w:b/>
                <w:color w:val="7030A0"/>
                <w:sz w:val="24"/>
                <w:szCs w:val="24"/>
              </w:rPr>
              <w:t xml:space="preserve"> - забезпечення зчитування фактичних показів приладу (приладів) вимірювальної техніки споживача автоматизованою системою комерційного обліку,</w:t>
            </w:r>
            <w:r w:rsidRPr="00B23678">
              <w:rPr>
                <w:rFonts w:ascii="Times New Roman" w:hAnsi="Times New Roman" w:cs="Times New Roman"/>
                <w:color w:val="7030A0"/>
                <w:sz w:val="24"/>
                <w:szCs w:val="24"/>
              </w:rPr>
              <w:t xml:space="preserve"> </w:t>
            </w:r>
            <w:r w:rsidRPr="00B23678">
              <w:rPr>
                <w:rFonts w:ascii="Times New Roman" w:hAnsi="Times New Roman" w:cs="Times New Roman"/>
                <w:b/>
                <w:color w:val="0070C0"/>
                <w:sz w:val="24"/>
                <w:szCs w:val="24"/>
              </w:rPr>
              <w:t>які погоджені споживачем, попереднім та новим електропостачальниками. Дане погодження надається ОСР споживачем;</w:t>
            </w:r>
          </w:p>
          <w:p w14:paraId="4983EACC" w14:textId="77777777" w:rsidR="00570D2E" w:rsidRPr="00B23678" w:rsidRDefault="00570D2E" w:rsidP="00570D2E">
            <w:pPr>
              <w:ind w:firstLine="57"/>
              <w:contextualSpacing/>
              <w:jc w:val="both"/>
              <w:rPr>
                <w:rFonts w:ascii="Times New Roman" w:hAnsi="Times New Roman" w:cs="Times New Roman"/>
                <w:b/>
                <w:bCs/>
                <w:color w:val="0070C0"/>
                <w:sz w:val="24"/>
                <w:szCs w:val="24"/>
              </w:rPr>
            </w:pPr>
            <w:r w:rsidRPr="00B23678">
              <w:rPr>
                <w:rFonts w:ascii="Times New Roman" w:hAnsi="Times New Roman" w:cs="Times New Roman"/>
                <w:b/>
                <w:color w:val="7030A0"/>
                <w:sz w:val="24"/>
                <w:szCs w:val="24"/>
              </w:rPr>
              <w:lastRenderedPageBreak/>
              <w:t>- надання погодження споживача з попереднім та новим постачальниками прогнозних даних про покази приладу (приладів) вимірювальної техніки на дату зміни електропостачальника.</w:t>
            </w:r>
            <w:r w:rsidRPr="00B23678">
              <w:rPr>
                <w:rFonts w:ascii="Times New Roman" w:hAnsi="Times New Roman" w:cs="Times New Roman"/>
                <w:color w:val="7030A0"/>
                <w:sz w:val="24"/>
                <w:szCs w:val="24"/>
              </w:rPr>
              <w:t xml:space="preserve"> </w:t>
            </w:r>
            <w:r w:rsidRPr="00B23678">
              <w:rPr>
                <w:rFonts w:ascii="Times New Roman" w:hAnsi="Times New Roman" w:cs="Times New Roman"/>
                <w:b/>
                <w:bCs/>
                <w:color w:val="0070C0"/>
                <w:sz w:val="24"/>
                <w:szCs w:val="24"/>
              </w:rPr>
              <w:t>Дане погодження надається ОСР споживачем</w:t>
            </w:r>
          </w:p>
          <w:p w14:paraId="64D37CDB" w14:textId="77777777" w:rsidR="00570D2E" w:rsidRPr="00E41EE5" w:rsidRDefault="00570D2E" w:rsidP="00570D2E">
            <w:pPr>
              <w:ind w:firstLine="57"/>
              <w:contextualSpacing/>
              <w:jc w:val="both"/>
              <w:rPr>
                <w:rFonts w:ascii="Times New Roman" w:hAnsi="Times New Roman" w:cs="Times New Roman"/>
                <w:b/>
                <w:color w:val="7030A0"/>
                <w:sz w:val="24"/>
                <w:szCs w:val="24"/>
              </w:rPr>
            </w:pPr>
            <w:r w:rsidRPr="00E41EE5">
              <w:rPr>
                <w:rFonts w:ascii="Times New Roman" w:hAnsi="Times New Roman" w:cs="Times New Roman"/>
                <w:b/>
                <w:color w:val="7030A0"/>
                <w:sz w:val="24"/>
                <w:szCs w:val="24"/>
              </w:rPr>
              <w:t>В такому разі зміна записів в реєстрах точок комерційного обліку електропостачальників  здійснюється у порядку, визначеному у пункті 6.1.8 цих Правил, або  в узгоджену сторонами дату.</w:t>
            </w:r>
          </w:p>
          <w:p w14:paraId="2A5717D8" w14:textId="48D14D46" w:rsidR="00570D2E" w:rsidRPr="00215065" w:rsidRDefault="00570D2E" w:rsidP="00570D2E">
            <w:pPr>
              <w:tabs>
                <w:tab w:val="left" w:pos="4536"/>
                <w:tab w:val="left" w:pos="8364"/>
              </w:tabs>
              <w:ind w:firstLine="22"/>
              <w:jc w:val="both"/>
              <w:rPr>
                <w:rFonts w:ascii="Times New Roman" w:hAnsi="Times New Roman" w:cs="Times New Roman"/>
                <w:b/>
                <w:sz w:val="24"/>
                <w:szCs w:val="24"/>
              </w:rPr>
            </w:pPr>
          </w:p>
        </w:tc>
        <w:tc>
          <w:tcPr>
            <w:tcW w:w="0" w:type="auto"/>
          </w:tcPr>
          <w:p w14:paraId="7A89DCBE" w14:textId="77777777" w:rsidR="00570D2E" w:rsidRPr="000B1FD5" w:rsidRDefault="00570D2E" w:rsidP="00570D2E">
            <w:pPr>
              <w:ind w:firstLine="57"/>
              <w:contextualSpacing/>
              <w:jc w:val="both"/>
              <w:rPr>
                <w:rFonts w:ascii="Times New Roman" w:hAnsi="Times New Roman" w:cs="Times New Roman"/>
                <w:sz w:val="24"/>
                <w:szCs w:val="24"/>
              </w:rPr>
            </w:pPr>
            <w:r w:rsidRPr="000B1FD5">
              <w:rPr>
                <w:rFonts w:ascii="Times New Roman" w:hAnsi="Times New Roman" w:cs="Times New Roman"/>
                <w:sz w:val="24"/>
                <w:szCs w:val="24"/>
              </w:rPr>
              <w:lastRenderedPageBreak/>
              <w:t>Пропозиція внести вимогу щодо обов’язку надання до ОСР новим електропостачальником прогнозних даних про покази приладу (приладів) вимірювальної техніки на дату зміни електропостачальника, для чого внести зміни та додати новий абзац у пункт 6.1.5. В цьому випадку буде унеможливлення конфліктних ситуацій між учасниками ринка щодо визначення обсягів.</w:t>
            </w:r>
          </w:p>
          <w:p w14:paraId="15E66F92" w14:textId="77777777" w:rsidR="00570D2E" w:rsidRPr="000B1FD5" w:rsidRDefault="00570D2E" w:rsidP="00570D2E">
            <w:pPr>
              <w:pStyle w:val="rvps2"/>
              <w:shd w:val="clear" w:color="auto" w:fill="FFFFFF"/>
              <w:spacing w:after="0" w:afterAutospacing="0"/>
              <w:ind w:firstLine="57"/>
              <w:contextualSpacing/>
              <w:jc w:val="both"/>
              <w:rPr>
                <w:lang w:val="uk-UA"/>
              </w:rPr>
            </w:pPr>
            <w:r w:rsidRPr="000B1FD5">
              <w:rPr>
                <w:lang w:val="uk-UA"/>
              </w:rPr>
              <w:t xml:space="preserve">До того ж, багато випадків, коли споживачі змінюють постачальника по 2 рази у місяць, при цьому такі споживачі мають багато об’єктів на різних площадках вимірювання (АТБ, Укрпошта, Київстар, </w:t>
            </w:r>
            <w:proofErr w:type="spellStart"/>
            <w:r w:rsidRPr="000B1FD5">
              <w:rPr>
                <w:lang w:val="uk-UA"/>
              </w:rPr>
              <w:t>Водафон</w:t>
            </w:r>
            <w:proofErr w:type="spellEnd"/>
            <w:r w:rsidRPr="000B1FD5">
              <w:rPr>
                <w:lang w:val="uk-UA"/>
              </w:rPr>
              <w:t>).</w:t>
            </w:r>
          </w:p>
          <w:p w14:paraId="4452ED82" w14:textId="77777777" w:rsidR="00570D2E" w:rsidRPr="000B1FD5" w:rsidRDefault="00570D2E" w:rsidP="00570D2E">
            <w:pPr>
              <w:ind w:firstLine="57"/>
              <w:contextualSpacing/>
              <w:jc w:val="both"/>
              <w:rPr>
                <w:rFonts w:ascii="Times New Roman" w:hAnsi="Times New Roman" w:cs="Times New Roman"/>
                <w:sz w:val="24"/>
                <w:szCs w:val="24"/>
              </w:rPr>
            </w:pPr>
            <w:r w:rsidRPr="000B1FD5">
              <w:rPr>
                <w:rFonts w:ascii="Times New Roman" w:hAnsi="Times New Roman" w:cs="Times New Roman"/>
                <w:sz w:val="24"/>
                <w:szCs w:val="24"/>
              </w:rPr>
              <w:t xml:space="preserve">Так по </w:t>
            </w:r>
            <w:r w:rsidRPr="000B1FD5">
              <w:rPr>
                <w:rFonts w:ascii="Times New Roman" w:eastAsia="Times New Roman" w:hAnsi="Times New Roman" w:cs="Times New Roman"/>
                <w:sz w:val="24"/>
                <w:szCs w:val="24"/>
              </w:rPr>
              <w:t>АТ «ДТЕК ДНІПРОВСЬКІ ЕЛЕКТРОМЕРЕЖІ»</w:t>
            </w:r>
            <w:r w:rsidRPr="000B1FD5">
              <w:rPr>
                <w:rFonts w:ascii="Times New Roman" w:hAnsi="Times New Roman" w:cs="Times New Roman"/>
                <w:sz w:val="24"/>
                <w:szCs w:val="24"/>
              </w:rPr>
              <w:t xml:space="preserve"> у січні-лютому 2022 році бюджетні організації змінили постачальника </w:t>
            </w:r>
            <w:r w:rsidRPr="000B1FD5">
              <w:rPr>
                <w:rFonts w:ascii="Times New Roman" w:hAnsi="Times New Roman" w:cs="Times New Roman"/>
                <w:sz w:val="24"/>
                <w:szCs w:val="24"/>
              </w:rPr>
              <w:lastRenderedPageBreak/>
              <w:t>по 15 тис. площадках, із них біля 7 тис. передані до ПОН.</w:t>
            </w:r>
          </w:p>
          <w:p w14:paraId="3C6E7A48" w14:textId="77777777" w:rsidR="00570D2E" w:rsidRPr="000B1FD5" w:rsidRDefault="00570D2E" w:rsidP="00570D2E">
            <w:pPr>
              <w:pStyle w:val="rvps2"/>
              <w:shd w:val="clear" w:color="auto" w:fill="FFFFFF"/>
              <w:spacing w:after="0" w:afterAutospacing="0"/>
              <w:ind w:firstLine="57"/>
              <w:contextualSpacing/>
              <w:jc w:val="both"/>
              <w:rPr>
                <w:lang w:val="uk-UA"/>
              </w:rPr>
            </w:pPr>
            <w:r w:rsidRPr="000B1FD5">
              <w:rPr>
                <w:lang w:val="uk-UA"/>
              </w:rPr>
              <w:t>Для узгодження по тексту вносяться зміни до 6.1.11</w:t>
            </w:r>
          </w:p>
          <w:p w14:paraId="6A3A86F1" w14:textId="7555DEC4" w:rsidR="00570D2E" w:rsidRPr="000B1FD5" w:rsidRDefault="00570D2E" w:rsidP="00570D2E">
            <w:pPr>
              <w:tabs>
                <w:tab w:val="left" w:pos="4536"/>
                <w:tab w:val="left" w:pos="8364"/>
              </w:tabs>
              <w:ind w:firstLine="22"/>
              <w:jc w:val="both"/>
              <w:rPr>
                <w:rFonts w:ascii="Times New Roman" w:hAnsi="Times New Roman" w:cs="Times New Roman"/>
                <w:b/>
                <w:sz w:val="24"/>
                <w:szCs w:val="24"/>
              </w:rPr>
            </w:pPr>
            <w:r w:rsidRPr="000B1FD5">
              <w:rPr>
                <w:rFonts w:ascii="Times New Roman" w:hAnsi="Times New Roman" w:cs="Times New Roman"/>
                <w:b/>
                <w:bCs/>
                <w:sz w:val="24"/>
                <w:szCs w:val="24"/>
              </w:rPr>
              <w:t>У останньому абзаці</w:t>
            </w:r>
            <w:r w:rsidRPr="000B1FD5">
              <w:rPr>
                <w:rFonts w:ascii="Times New Roman" w:hAnsi="Times New Roman" w:cs="Times New Roman"/>
                <w:sz w:val="24"/>
                <w:szCs w:val="24"/>
              </w:rPr>
              <w:t xml:space="preserve"> - узгодження термінів щодо процедури зміни електропостачальника</w:t>
            </w:r>
          </w:p>
        </w:tc>
        <w:tc>
          <w:tcPr>
            <w:tcW w:w="0" w:type="auto"/>
          </w:tcPr>
          <w:p w14:paraId="6257C4B5" w14:textId="318EF712" w:rsidR="00570D2E" w:rsidRPr="00215065" w:rsidRDefault="00E41EE5" w:rsidP="00EA1784">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lastRenderedPageBreak/>
              <w:t>Попередньо</w:t>
            </w:r>
            <w:r w:rsidR="00EA1784">
              <w:rPr>
                <w:rFonts w:ascii="Times New Roman" w:hAnsi="Times New Roman" w:cs="Times New Roman"/>
                <w:b/>
                <w:sz w:val="24"/>
                <w:szCs w:val="24"/>
              </w:rPr>
              <w:t xml:space="preserve"> врах</w:t>
            </w:r>
            <w:r w:rsidR="00026B1E">
              <w:rPr>
                <w:rFonts w:ascii="Times New Roman" w:hAnsi="Times New Roman" w:cs="Times New Roman"/>
                <w:b/>
                <w:sz w:val="24"/>
                <w:szCs w:val="24"/>
              </w:rPr>
              <w:t>увати</w:t>
            </w:r>
            <w:r w:rsidR="00EA1784">
              <w:rPr>
                <w:rFonts w:ascii="Times New Roman" w:hAnsi="Times New Roman" w:cs="Times New Roman"/>
                <w:b/>
                <w:sz w:val="24"/>
                <w:szCs w:val="24"/>
              </w:rPr>
              <w:t xml:space="preserve"> в інші редакції </w:t>
            </w:r>
          </w:p>
        </w:tc>
      </w:tr>
      <w:tr w:rsidR="00901B8B" w:rsidRPr="00215065" w14:paraId="5F583F98" w14:textId="77777777" w:rsidTr="009C2C82">
        <w:trPr>
          <w:trHeight w:val="7291"/>
        </w:trPr>
        <w:tc>
          <w:tcPr>
            <w:tcW w:w="0" w:type="auto"/>
            <w:vMerge w:val="restart"/>
          </w:tcPr>
          <w:p w14:paraId="6C604832" w14:textId="77777777" w:rsidR="00901B8B" w:rsidRPr="002B395E" w:rsidRDefault="00901B8B" w:rsidP="00570D2E">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44BEA671" w14:textId="77777777" w:rsidR="00901B8B" w:rsidRPr="002B395E" w:rsidRDefault="00901B8B" w:rsidP="00570D2E">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w:t>
            </w:r>
          </w:p>
          <w:p w14:paraId="610415B0" w14:textId="77777777" w:rsidR="00901B8B" w:rsidRPr="002B395E" w:rsidRDefault="00901B8B" w:rsidP="00570D2E">
            <w:pPr>
              <w:spacing w:after="160" w:line="256" w:lineRule="auto"/>
              <w:jc w:val="both"/>
              <w:rPr>
                <w:rFonts w:ascii="Times New Roman" w:eastAsia="Calibri" w:hAnsi="Times New Roman" w:cs="Times New Roman"/>
                <w:sz w:val="24"/>
                <w:szCs w:val="24"/>
              </w:rPr>
            </w:pPr>
            <w:bookmarkStart w:id="14" w:name="_Hlk96511513"/>
            <w:r w:rsidRPr="002B395E">
              <w:rPr>
                <w:rFonts w:ascii="Times New Roman" w:eastAsia="Calibri" w:hAnsi="Times New Roman" w:cs="Times New Roman"/>
                <w:sz w:val="24"/>
                <w:szCs w:val="24"/>
              </w:rPr>
              <w:t xml:space="preserve">3) </w:t>
            </w:r>
            <w:bookmarkStart w:id="15" w:name="_Hlk106139912"/>
            <w:r w:rsidRPr="002B395E">
              <w:rPr>
                <w:rFonts w:ascii="Times New Roman" w:eastAsia="Calibri" w:hAnsi="Times New Roman" w:cs="Times New Roman"/>
                <w:sz w:val="24"/>
                <w:szCs w:val="24"/>
              </w:rPr>
              <w:t xml:space="preserve">ЕІС-код(и) </w:t>
            </w:r>
            <w:r w:rsidRPr="001F321F">
              <w:rPr>
                <w:rFonts w:ascii="Times New Roman" w:eastAsia="Calibri" w:hAnsi="Times New Roman" w:cs="Times New Roman"/>
                <w:bCs/>
                <w:i/>
                <w:strike/>
                <w:sz w:val="24"/>
                <w:szCs w:val="24"/>
              </w:rPr>
              <w:t>точки обліку електроенергії за об'єктом (об'єктами)</w:t>
            </w:r>
            <w:r w:rsidRPr="00851316">
              <w:rPr>
                <w:rFonts w:ascii="Times New Roman" w:eastAsia="Calibri" w:hAnsi="Times New Roman" w:cs="Times New Roman"/>
                <w:bCs/>
                <w:sz w:val="24"/>
                <w:szCs w:val="24"/>
              </w:rPr>
              <w:t xml:space="preserve"> </w:t>
            </w:r>
            <w:r w:rsidRPr="00815524">
              <w:rPr>
                <w:rFonts w:ascii="Times New Roman" w:eastAsia="Calibri" w:hAnsi="Times New Roman" w:cs="Times New Roman"/>
                <w:b/>
                <w:bCs/>
                <w:color w:val="7030A0"/>
                <w:sz w:val="24"/>
                <w:szCs w:val="24"/>
              </w:rPr>
              <w:t>площадки(</w:t>
            </w:r>
            <w:proofErr w:type="spellStart"/>
            <w:r w:rsidRPr="00815524">
              <w:rPr>
                <w:rFonts w:ascii="Times New Roman" w:eastAsia="Calibri" w:hAnsi="Times New Roman" w:cs="Times New Roman"/>
                <w:b/>
                <w:bCs/>
                <w:color w:val="7030A0"/>
                <w:sz w:val="24"/>
                <w:szCs w:val="24"/>
              </w:rPr>
              <w:t>ок</w:t>
            </w:r>
            <w:proofErr w:type="spellEnd"/>
            <w:r w:rsidRPr="00815524">
              <w:rPr>
                <w:rFonts w:ascii="Times New Roman" w:eastAsia="Calibri" w:hAnsi="Times New Roman" w:cs="Times New Roman"/>
                <w:b/>
                <w:bCs/>
                <w:color w:val="7030A0"/>
                <w:sz w:val="24"/>
                <w:szCs w:val="24"/>
              </w:rPr>
              <w:t>) комерційного обліку</w:t>
            </w:r>
            <w:r w:rsidRPr="00815524">
              <w:rPr>
                <w:rFonts w:ascii="Times New Roman" w:eastAsia="Calibri" w:hAnsi="Times New Roman" w:cs="Times New Roman"/>
                <w:color w:val="7030A0"/>
                <w:sz w:val="24"/>
                <w:szCs w:val="24"/>
              </w:rPr>
              <w:t xml:space="preserve"> </w:t>
            </w:r>
            <w:r w:rsidRPr="002B395E">
              <w:rPr>
                <w:rFonts w:ascii="Times New Roman" w:eastAsia="Calibri" w:hAnsi="Times New Roman" w:cs="Times New Roman"/>
                <w:sz w:val="24"/>
                <w:szCs w:val="24"/>
              </w:rPr>
              <w:t>споживача</w:t>
            </w:r>
            <w:bookmarkEnd w:id="15"/>
            <w:r w:rsidRPr="002B395E">
              <w:rPr>
                <w:rFonts w:ascii="Times New Roman" w:eastAsia="Calibri" w:hAnsi="Times New Roman" w:cs="Times New Roman"/>
                <w:sz w:val="24"/>
                <w:szCs w:val="24"/>
              </w:rPr>
              <w:t>;</w:t>
            </w:r>
          </w:p>
          <w:bookmarkEnd w:id="14"/>
          <w:p w14:paraId="6529A68C" w14:textId="74C0FC91" w:rsidR="00901B8B" w:rsidRPr="00215065" w:rsidRDefault="00901B8B" w:rsidP="00570D2E">
            <w:pPr>
              <w:tabs>
                <w:tab w:val="left" w:pos="4536"/>
                <w:tab w:val="left" w:pos="8364"/>
              </w:tabs>
              <w:ind w:firstLine="313"/>
              <w:jc w:val="both"/>
              <w:rPr>
                <w:rFonts w:ascii="Times New Roman" w:hAnsi="Times New Roman" w:cs="Times New Roman"/>
                <w:sz w:val="24"/>
                <w:szCs w:val="24"/>
              </w:rPr>
            </w:pPr>
            <w:r w:rsidRPr="002B395E">
              <w:rPr>
                <w:rFonts w:ascii="Times New Roman" w:eastAsia="Calibri" w:hAnsi="Times New Roman" w:cs="Times New Roman"/>
                <w:sz w:val="24"/>
                <w:szCs w:val="24"/>
              </w:rPr>
              <w:lastRenderedPageBreak/>
              <w:t>…</w:t>
            </w:r>
          </w:p>
        </w:tc>
        <w:tc>
          <w:tcPr>
            <w:tcW w:w="0" w:type="auto"/>
            <w:vMerge w:val="restart"/>
          </w:tcPr>
          <w:p w14:paraId="1D40B9AF" w14:textId="06D12979" w:rsidR="00901B8B" w:rsidRPr="0032681C" w:rsidRDefault="00901B8B" w:rsidP="00570D2E">
            <w:pPr>
              <w:shd w:val="clear" w:color="auto" w:fill="FFFFFF"/>
              <w:tabs>
                <w:tab w:val="left" w:pos="4536"/>
                <w:tab w:val="left" w:pos="8364"/>
              </w:tabs>
              <w:spacing w:after="150"/>
              <w:ind w:firstLine="318"/>
              <w:jc w:val="center"/>
              <w:rPr>
                <w:rFonts w:ascii="Times New Roman" w:hAnsi="Times New Roman" w:cs="Times New Roman"/>
                <w:b/>
                <w:sz w:val="24"/>
                <w:szCs w:val="24"/>
              </w:rPr>
            </w:pPr>
            <w:r w:rsidRPr="0032681C">
              <w:rPr>
                <w:rFonts w:ascii="Times New Roman" w:hAnsi="Times New Roman" w:cs="Times New Roman"/>
                <w:b/>
                <w:sz w:val="24"/>
                <w:szCs w:val="24"/>
              </w:rPr>
              <w:lastRenderedPageBreak/>
              <w:t xml:space="preserve">Асоціація </w:t>
            </w:r>
            <w:r w:rsidRPr="0032681C">
              <w:rPr>
                <w:rFonts w:ascii="Times New Roman" w:hAnsi="Times New Roman" w:cs="Times New Roman"/>
                <w:b/>
                <w:bCs/>
                <w:color w:val="000000" w:themeColor="text1"/>
                <w:sz w:val="24"/>
                <w:szCs w:val="24"/>
              </w:rPr>
              <w:t>постачальників енергоресурсів</w:t>
            </w:r>
          </w:p>
          <w:p w14:paraId="57203DD9" w14:textId="77777777" w:rsidR="00901B8B" w:rsidRPr="0032681C" w:rsidRDefault="00901B8B" w:rsidP="00570D2E">
            <w:pPr>
              <w:pStyle w:val="rvps2"/>
              <w:shd w:val="clear" w:color="auto" w:fill="FFFFFF"/>
              <w:spacing w:after="0" w:afterAutospacing="0"/>
              <w:ind w:firstLine="450"/>
              <w:jc w:val="both"/>
              <w:rPr>
                <w:color w:val="000000" w:themeColor="text1"/>
                <w:lang w:val="uk-UA" w:eastAsia="uk-UA"/>
              </w:rPr>
            </w:pPr>
            <w:r w:rsidRPr="0032681C">
              <w:rPr>
                <w:color w:val="000000" w:themeColor="text1"/>
                <w:lang w:val="uk-UA"/>
              </w:rPr>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34803C86" w14:textId="77777777" w:rsidR="00E41EE5" w:rsidRDefault="00E41EE5" w:rsidP="00570D2E">
            <w:pPr>
              <w:pStyle w:val="rvps2"/>
              <w:shd w:val="clear" w:color="auto" w:fill="FFFFFF"/>
              <w:spacing w:after="0" w:afterAutospacing="0"/>
              <w:ind w:firstLine="450"/>
              <w:jc w:val="both"/>
              <w:rPr>
                <w:color w:val="000000" w:themeColor="text1"/>
                <w:lang w:val="uk-UA"/>
              </w:rPr>
            </w:pPr>
            <w:bookmarkStart w:id="16" w:name="n2900"/>
            <w:bookmarkStart w:id="17" w:name="n2902"/>
            <w:bookmarkEnd w:id="16"/>
            <w:bookmarkEnd w:id="17"/>
            <w:r>
              <w:rPr>
                <w:color w:val="000000" w:themeColor="text1"/>
                <w:lang w:val="uk-UA"/>
              </w:rPr>
              <w:t>……</w:t>
            </w:r>
          </w:p>
          <w:p w14:paraId="18B74915" w14:textId="14F27507" w:rsidR="00901B8B" w:rsidRPr="0032681C" w:rsidRDefault="00901B8B" w:rsidP="00570D2E">
            <w:pPr>
              <w:pStyle w:val="rvps2"/>
              <w:shd w:val="clear" w:color="auto" w:fill="FFFFFF"/>
              <w:spacing w:after="0" w:afterAutospacing="0"/>
              <w:ind w:firstLine="450"/>
              <w:jc w:val="both"/>
              <w:rPr>
                <w:color w:val="000000" w:themeColor="text1"/>
                <w:lang w:val="uk-UA"/>
              </w:rPr>
            </w:pPr>
            <w:r w:rsidRPr="0032681C">
              <w:rPr>
                <w:color w:val="000000" w:themeColor="text1"/>
                <w:lang w:val="uk-UA"/>
              </w:rPr>
              <w:t xml:space="preserve">3) ЕІС-код(и) </w:t>
            </w:r>
            <w:r w:rsidRPr="0032681C">
              <w:rPr>
                <w:strike/>
                <w:color w:val="000000" w:themeColor="text1"/>
                <w:lang w:val="uk-UA"/>
              </w:rPr>
              <w:t>точки обліку електроенергії за об'єктом (об'єктами)</w:t>
            </w:r>
            <w:r w:rsidRPr="0032681C">
              <w:rPr>
                <w:color w:val="000000" w:themeColor="text1"/>
                <w:lang w:val="uk-UA"/>
              </w:rPr>
              <w:t xml:space="preserve"> </w:t>
            </w:r>
            <w:r w:rsidRPr="00654533">
              <w:rPr>
                <w:rFonts w:eastAsia="Calibri"/>
                <w:b/>
                <w:color w:val="7030A0"/>
                <w:lang w:val="uk-UA"/>
              </w:rPr>
              <w:t>площадки(</w:t>
            </w:r>
            <w:proofErr w:type="spellStart"/>
            <w:r w:rsidRPr="00654533">
              <w:rPr>
                <w:rFonts w:eastAsia="Calibri"/>
                <w:b/>
                <w:color w:val="7030A0"/>
                <w:lang w:val="uk-UA"/>
              </w:rPr>
              <w:t>ок</w:t>
            </w:r>
            <w:proofErr w:type="spellEnd"/>
            <w:r w:rsidRPr="00654533">
              <w:rPr>
                <w:rFonts w:eastAsia="Calibri"/>
                <w:b/>
                <w:color w:val="7030A0"/>
                <w:lang w:val="uk-UA"/>
              </w:rPr>
              <w:t xml:space="preserve">) комерційного обліку </w:t>
            </w:r>
            <w:r w:rsidRPr="00654533">
              <w:rPr>
                <w:b/>
                <w:color w:val="7030A0"/>
                <w:lang w:val="uk-UA"/>
              </w:rPr>
              <w:t>споживача</w:t>
            </w:r>
            <w:r w:rsidRPr="0032681C">
              <w:rPr>
                <w:color w:val="000000" w:themeColor="text1"/>
                <w:lang w:val="uk-UA"/>
              </w:rPr>
              <w:t>;</w:t>
            </w:r>
          </w:p>
          <w:p w14:paraId="4A7B7448" w14:textId="77777777" w:rsidR="00901B8B" w:rsidRPr="0032681C" w:rsidRDefault="00901B8B" w:rsidP="00570D2E">
            <w:pPr>
              <w:pStyle w:val="rvps2"/>
              <w:shd w:val="clear" w:color="auto" w:fill="FFFFFF"/>
              <w:spacing w:after="0" w:afterAutospacing="0"/>
              <w:ind w:firstLine="450"/>
              <w:jc w:val="both"/>
              <w:rPr>
                <w:color w:val="000000" w:themeColor="text1"/>
                <w:lang w:val="uk-UA"/>
              </w:rPr>
            </w:pPr>
            <w:bookmarkStart w:id="18" w:name="n2903"/>
            <w:bookmarkEnd w:id="18"/>
            <w:r w:rsidRPr="0032681C">
              <w:rPr>
                <w:color w:val="000000" w:themeColor="text1"/>
                <w:lang w:val="uk-UA"/>
              </w:rPr>
              <w:lastRenderedPageBreak/>
              <w:t>4) найменування чинного електропостачальника;</w:t>
            </w:r>
          </w:p>
          <w:p w14:paraId="7D28DD32" w14:textId="77777777" w:rsidR="00901B8B" w:rsidRPr="00E41EE5" w:rsidRDefault="00901B8B" w:rsidP="00570D2E">
            <w:pPr>
              <w:pStyle w:val="rvps2"/>
              <w:shd w:val="clear" w:color="auto" w:fill="FFFFFF"/>
              <w:spacing w:after="0" w:afterAutospacing="0"/>
              <w:ind w:firstLine="450"/>
              <w:jc w:val="both"/>
              <w:rPr>
                <w:b/>
                <w:strike/>
                <w:color w:val="0070C0"/>
                <w:lang w:val="uk-UA"/>
              </w:rPr>
            </w:pPr>
            <w:r w:rsidRPr="00E41EE5">
              <w:rPr>
                <w:b/>
                <w:strike/>
                <w:color w:val="0070C0"/>
                <w:shd w:val="clear" w:color="auto" w:fill="FFFFFF"/>
                <w:lang w:val="uk-UA"/>
              </w:rPr>
              <w:t>5) рахунок за фактично спожиту електричну енергію за попередній період, виставлений споживачу попереднім електропостачальником;</w:t>
            </w:r>
          </w:p>
          <w:p w14:paraId="23BACEB6" w14:textId="77777777" w:rsidR="00901B8B" w:rsidRPr="0032681C" w:rsidRDefault="00901B8B" w:rsidP="00570D2E">
            <w:pPr>
              <w:pStyle w:val="rvps2"/>
              <w:shd w:val="clear" w:color="auto" w:fill="FFFFFF"/>
              <w:spacing w:after="0" w:afterAutospacing="0"/>
              <w:ind w:firstLine="450"/>
              <w:jc w:val="both"/>
              <w:rPr>
                <w:color w:val="000000" w:themeColor="text1"/>
                <w:lang w:val="uk-UA"/>
              </w:rPr>
            </w:pPr>
            <w:bookmarkStart w:id="19" w:name="n2904"/>
            <w:bookmarkStart w:id="20" w:name="n2906"/>
            <w:bookmarkEnd w:id="19"/>
            <w:bookmarkEnd w:id="20"/>
            <w:r w:rsidRPr="0032681C">
              <w:rPr>
                <w:strike/>
                <w:color w:val="000000" w:themeColor="text1"/>
                <w:lang w:val="uk-UA"/>
              </w:rPr>
              <w:t>6)</w:t>
            </w:r>
            <w:r w:rsidRPr="0032681C">
              <w:rPr>
                <w:color w:val="000000" w:themeColor="text1"/>
                <w:lang w:val="uk-UA"/>
              </w:rPr>
              <w:t>5)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14:paraId="5098E638" w14:textId="77777777" w:rsidR="00901B8B" w:rsidRPr="0032681C" w:rsidRDefault="00901B8B" w:rsidP="00570D2E">
            <w:pPr>
              <w:pStyle w:val="rvps2"/>
              <w:shd w:val="clear" w:color="auto" w:fill="FFFFFF"/>
              <w:spacing w:after="0" w:afterAutospacing="0"/>
              <w:ind w:firstLine="450"/>
              <w:jc w:val="both"/>
              <w:rPr>
                <w:color w:val="000000" w:themeColor="text1"/>
                <w:lang w:val="uk-UA"/>
              </w:rPr>
            </w:pPr>
            <w:bookmarkStart w:id="21" w:name="n2907"/>
            <w:bookmarkEnd w:id="21"/>
            <w:r w:rsidRPr="0032681C">
              <w:rPr>
                <w:strike/>
                <w:color w:val="000000" w:themeColor="text1"/>
                <w:lang w:val="uk-UA"/>
              </w:rPr>
              <w:t>7)</w:t>
            </w:r>
            <w:r w:rsidRPr="0032681C">
              <w:rPr>
                <w:color w:val="000000" w:themeColor="text1"/>
                <w:lang w:val="uk-UA"/>
              </w:rPr>
              <w:t>6) згоду на обробку персональних даних та використання їх для отримання інформації щодо споживача від адміністратора комерційного обліку.».</w:t>
            </w:r>
          </w:p>
          <w:p w14:paraId="01C2795D" w14:textId="77777777" w:rsidR="00E41EE5" w:rsidRDefault="00E41EE5" w:rsidP="00570D2E">
            <w:pPr>
              <w:shd w:val="clear" w:color="auto" w:fill="FFFFFF"/>
              <w:tabs>
                <w:tab w:val="left" w:pos="4536"/>
                <w:tab w:val="left" w:pos="8364"/>
              </w:tabs>
              <w:spacing w:after="150"/>
              <w:ind w:firstLine="318"/>
              <w:jc w:val="both"/>
              <w:rPr>
                <w:rFonts w:ascii="Times New Roman" w:hAnsi="Times New Roman" w:cs="Times New Roman"/>
                <w:b/>
                <w:sz w:val="24"/>
                <w:szCs w:val="24"/>
              </w:rPr>
            </w:pPr>
          </w:p>
          <w:p w14:paraId="4AF12F55" w14:textId="369EB640" w:rsidR="00901B8B" w:rsidRPr="00654C2C" w:rsidRDefault="00901B8B" w:rsidP="00570D2E">
            <w:pPr>
              <w:shd w:val="clear" w:color="auto" w:fill="FFFFFF"/>
              <w:tabs>
                <w:tab w:val="left" w:pos="4536"/>
                <w:tab w:val="left" w:pos="8364"/>
              </w:tabs>
              <w:spacing w:after="150"/>
              <w:ind w:firstLine="318"/>
              <w:jc w:val="both"/>
              <w:rPr>
                <w:rFonts w:ascii="Times New Roman" w:hAnsi="Times New Roman" w:cs="Times New Roman"/>
                <w:b/>
                <w:sz w:val="24"/>
                <w:szCs w:val="24"/>
              </w:rPr>
            </w:pPr>
            <w:r w:rsidRPr="00654C2C">
              <w:rPr>
                <w:rFonts w:ascii="Times New Roman" w:hAnsi="Times New Roman" w:cs="Times New Roman"/>
                <w:b/>
                <w:sz w:val="24"/>
                <w:szCs w:val="24"/>
              </w:rPr>
              <w:t>ТОВ «Київські енергетичні послуги»</w:t>
            </w:r>
          </w:p>
          <w:p w14:paraId="21B1A779" w14:textId="77777777" w:rsidR="00901B8B" w:rsidRPr="00654C2C" w:rsidRDefault="00901B8B" w:rsidP="00570D2E">
            <w:pPr>
              <w:spacing w:after="120"/>
              <w:jc w:val="both"/>
              <w:rPr>
                <w:rFonts w:ascii="Times New Roman" w:eastAsia="Calibri" w:hAnsi="Times New Roman" w:cs="Times New Roman"/>
                <w:sz w:val="24"/>
                <w:szCs w:val="24"/>
              </w:rPr>
            </w:pPr>
            <w:r w:rsidRPr="00654C2C">
              <w:rPr>
                <w:rFonts w:ascii="Times New Roman" w:eastAsia="Calibri" w:hAnsi="Times New Roman" w:cs="Times New Roman"/>
                <w:sz w:val="24"/>
                <w:szCs w:val="24"/>
              </w:rPr>
              <w:t xml:space="preserve">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w:t>
            </w:r>
            <w:r w:rsidRPr="00654C2C">
              <w:rPr>
                <w:rFonts w:ascii="Times New Roman" w:eastAsia="Calibri" w:hAnsi="Times New Roman" w:cs="Times New Roman"/>
                <w:sz w:val="24"/>
                <w:szCs w:val="24"/>
              </w:rPr>
              <w:lastRenderedPageBreak/>
              <w:t>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37728D65" w14:textId="77777777" w:rsidR="00901B8B" w:rsidRPr="00654C2C" w:rsidRDefault="00901B8B" w:rsidP="00570D2E">
            <w:pPr>
              <w:spacing w:after="120"/>
              <w:jc w:val="both"/>
              <w:rPr>
                <w:rFonts w:ascii="Times New Roman" w:hAnsi="Times New Roman" w:cs="Times New Roman"/>
                <w:sz w:val="24"/>
                <w:szCs w:val="24"/>
              </w:rPr>
            </w:pPr>
            <w:r w:rsidRPr="00654C2C">
              <w:rPr>
                <w:rFonts w:ascii="Times New Roman" w:hAnsi="Times New Roman" w:cs="Times New Roman"/>
                <w:color w:val="000000"/>
                <w:sz w:val="24"/>
                <w:szCs w:val="24"/>
              </w:rPr>
              <w:t xml:space="preserve">1) персональні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w:t>
            </w:r>
            <w:r w:rsidRPr="00E41EE5">
              <w:rPr>
                <w:rFonts w:ascii="Times New Roman" w:hAnsi="Times New Roman" w:cs="Times New Roman"/>
                <w:b/>
                <w:color w:val="0070C0"/>
                <w:sz w:val="24"/>
                <w:szCs w:val="24"/>
              </w:rPr>
              <w:t>або витяг або довідку або виписку з ЄДР (оригінал, копію, роздруківку тощо)</w:t>
            </w:r>
            <w:r w:rsidRPr="00E41EE5">
              <w:rPr>
                <w:rFonts w:ascii="Times New Roman" w:hAnsi="Times New Roman" w:cs="Times New Roman"/>
                <w:color w:val="0070C0"/>
                <w:sz w:val="24"/>
                <w:szCs w:val="24"/>
              </w:rPr>
              <w:t>; для фізичних осіб: копію</w:t>
            </w:r>
            <w:r w:rsidRPr="00E41EE5">
              <w:rPr>
                <w:rFonts w:ascii="Times New Roman" w:hAnsi="Times New Roman" w:cs="Times New Roman"/>
                <w:b/>
                <w:color w:val="0070C0"/>
                <w:sz w:val="24"/>
                <w:szCs w:val="24"/>
              </w:rPr>
              <w:t>/</w:t>
            </w:r>
            <w:proofErr w:type="spellStart"/>
            <w:r w:rsidRPr="00E41EE5">
              <w:rPr>
                <w:rFonts w:ascii="Times New Roman" w:hAnsi="Times New Roman" w:cs="Times New Roman"/>
                <w:b/>
                <w:color w:val="0070C0"/>
                <w:sz w:val="24"/>
                <w:szCs w:val="24"/>
              </w:rPr>
              <w:t>скан</w:t>
            </w:r>
            <w:proofErr w:type="spellEnd"/>
            <w:r w:rsidRPr="00E41EE5">
              <w:rPr>
                <w:rFonts w:ascii="Times New Roman" w:hAnsi="Times New Roman" w:cs="Times New Roman"/>
                <w:b/>
                <w:color w:val="0070C0"/>
                <w:sz w:val="24"/>
                <w:szCs w:val="24"/>
              </w:rPr>
              <w:t>-копію</w:t>
            </w:r>
            <w:r w:rsidRPr="00E41EE5">
              <w:rPr>
                <w:rFonts w:ascii="Times New Roman" w:hAnsi="Times New Roman" w:cs="Times New Roman"/>
                <w:color w:val="0070C0"/>
                <w:sz w:val="24"/>
                <w:szCs w:val="24"/>
              </w:rPr>
              <w:t xml:space="preserve"> </w:t>
            </w:r>
            <w:r w:rsidRPr="00654C2C">
              <w:rPr>
                <w:rFonts w:ascii="Times New Roman" w:hAnsi="Times New Roman" w:cs="Times New Roman"/>
                <w:color w:val="000000"/>
                <w:sz w:val="24"/>
                <w:szCs w:val="24"/>
              </w:rPr>
              <w:t>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40A73D9F" w14:textId="77777777" w:rsidR="00901B8B" w:rsidRPr="00654C2C" w:rsidRDefault="00901B8B" w:rsidP="00570D2E">
            <w:pPr>
              <w:spacing w:after="120"/>
              <w:jc w:val="both"/>
              <w:rPr>
                <w:rFonts w:ascii="Times New Roman" w:hAnsi="Times New Roman" w:cs="Times New Roman"/>
                <w:sz w:val="24"/>
                <w:szCs w:val="24"/>
              </w:rPr>
            </w:pPr>
            <w:r w:rsidRPr="00654C2C">
              <w:rPr>
                <w:rFonts w:ascii="Times New Roman" w:hAnsi="Times New Roman" w:cs="Times New Roman"/>
                <w:color w:val="000000"/>
                <w:sz w:val="24"/>
                <w:szCs w:val="24"/>
              </w:rPr>
              <w:t>2) контактні дані (номер телефону, електронна пошта, поштова адреса для листування тощо);</w:t>
            </w:r>
          </w:p>
          <w:p w14:paraId="6AF3E61C" w14:textId="77777777" w:rsidR="00901B8B" w:rsidRPr="00E41EE5" w:rsidRDefault="00901B8B" w:rsidP="00570D2E">
            <w:pPr>
              <w:spacing w:after="120"/>
              <w:jc w:val="both"/>
              <w:rPr>
                <w:rFonts w:ascii="Times New Roman" w:eastAsia="Calibri" w:hAnsi="Times New Roman" w:cs="Times New Roman"/>
                <w:b/>
                <w:color w:val="0070C0"/>
                <w:sz w:val="24"/>
                <w:szCs w:val="24"/>
              </w:rPr>
            </w:pPr>
            <w:r w:rsidRPr="00654C2C">
              <w:rPr>
                <w:rFonts w:ascii="Times New Roman" w:eastAsia="Calibri" w:hAnsi="Times New Roman" w:cs="Times New Roman"/>
                <w:b/>
                <w:sz w:val="24"/>
                <w:szCs w:val="24"/>
              </w:rPr>
              <w:t xml:space="preserve">3) </w:t>
            </w:r>
            <w:r w:rsidRPr="00E41EE5">
              <w:rPr>
                <w:rFonts w:ascii="Times New Roman" w:eastAsia="Calibri" w:hAnsi="Times New Roman" w:cs="Times New Roman"/>
                <w:b/>
                <w:color w:val="0070C0"/>
                <w:sz w:val="24"/>
                <w:szCs w:val="24"/>
              </w:rPr>
              <w:t>ЕІС-код(и) точки обліку електроенергії за об'єктом (об'єктами) споживача;</w:t>
            </w:r>
          </w:p>
          <w:p w14:paraId="29CFA8D9" w14:textId="77777777" w:rsidR="00901B8B" w:rsidRPr="00654C2C" w:rsidRDefault="00901B8B" w:rsidP="00570D2E">
            <w:pPr>
              <w:spacing w:after="120"/>
              <w:jc w:val="both"/>
              <w:rPr>
                <w:rFonts w:ascii="Times New Roman" w:eastAsia="Calibri" w:hAnsi="Times New Roman" w:cs="Times New Roman"/>
                <w:b/>
                <w:sz w:val="24"/>
                <w:szCs w:val="24"/>
              </w:rPr>
            </w:pPr>
          </w:p>
          <w:p w14:paraId="1E8D5D3C" w14:textId="77777777" w:rsidR="00901B8B" w:rsidRPr="00654C2C" w:rsidRDefault="00901B8B" w:rsidP="00570D2E">
            <w:pPr>
              <w:spacing w:after="120"/>
              <w:jc w:val="both"/>
              <w:rPr>
                <w:rFonts w:ascii="Times New Roman" w:eastAsia="Calibri" w:hAnsi="Times New Roman" w:cs="Times New Roman"/>
                <w:b/>
                <w:sz w:val="24"/>
                <w:szCs w:val="24"/>
              </w:rPr>
            </w:pPr>
          </w:p>
          <w:p w14:paraId="303E7674" w14:textId="77777777" w:rsidR="00901B8B" w:rsidRPr="00654C2C" w:rsidRDefault="00901B8B" w:rsidP="00570D2E">
            <w:pPr>
              <w:spacing w:after="120"/>
              <w:jc w:val="both"/>
              <w:rPr>
                <w:rFonts w:ascii="Times New Roman" w:eastAsia="Calibri" w:hAnsi="Times New Roman" w:cs="Times New Roman"/>
                <w:b/>
                <w:sz w:val="24"/>
                <w:szCs w:val="24"/>
              </w:rPr>
            </w:pPr>
          </w:p>
          <w:p w14:paraId="675307B2" w14:textId="77777777" w:rsidR="00901B8B" w:rsidRPr="00654C2C" w:rsidRDefault="00901B8B" w:rsidP="00570D2E">
            <w:pPr>
              <w:spacing w:after="120"/>
              <w:jc w:val="both"/>
              <w:rPr>
                <w:rFonts w:ascii="Times New Roman" w:eastAsia="Calibri" w:hAnsi="Times New Roman" w:cs="Times New Roman"/>
                <w:b/>
                <w:sz w:val="24"/>
                <w:szCs w:val="24"/>
              </w:rPr>
            </w:pPr>
          </w:p>
          <w:p w14:paraId="775B2368" w14:textId="77777777" w:rsidR="00901B8B" w:rsidRPr="00654C2C" w:rsidRDefault="00901B8B" w:rsidP="00570D2E">
            <w:pPr>
              <w:spacing w:after="120"/>
              <w:jc w:val="both"/>
              <w:rPr>
                <w:rFonts w:ascii="Times New Roman" w:eastAsia="Calibri" w:hAnsi="Times New Roman" w:cs="Times New Roman"/>
                <w:b/>
                <w:sz w:val="24"/>
                <w:szCs w:val="24"/>
              </w:rPr>
            </w:pPr>
          </w:p>
          <w:p w14:paraId="7E6A549F" w14:textId="77777777" w:rsidR="00901B8B" w:rsidRPr="00654C2C" w:rsidRDefault="00901B8B" w:rsidP="00570D2E">
            <w:pPr>
              <w:spacing w:after="120"/>
              <w:jc w:val="both"/>
              <w:rPr>
                <w:rFonts w:ascii="Times New Roman" w:eastAsia="Calibri" w:hAnsi="Times New Roman" w:cs="Times New Roman"/>
                <w:b/>
                <w:sz w:val="24"/>
                <w:szCs w:val="24"/>
              </w:rPr>
            </w:pPr>
          </w:p>
          <w:p w14:paraId="503D641A" w14:textId="77777777" w:rsidR="00901B8B" w:rsidRPr="00654C2C" w:rsidRDefault="00901B8B" w:rsidP="00570D2E">
            <w:pPr>
              <w:spacing w:after="120"/>
              <w:jc w:val="both"/>
              <w:rPr>
                <w:rFonts w:ascii="Times New Roman" w:eastAsia="Calibri" w:hAnsi="Times New Roman" w:cs="Times New Roman"/>
                <w:b/>
                <w:sz w:val="24"/>
                <w:szCs w:val="24"/>
              </w:rPr>
            </w:pPr>
          </w:p>
          <w:p w14:paraId="5E361B86" w14:textId="77777777" w:rsidR="00901B8B" w:rsidRPr="00654C2C" w:rsidRDefault="00901B8B" w:rsidP="00570D2E">
            <w:pPr>
              <w:spacing w:after="120"/>
              <w:jc w:val="both"/>
              <w:rPr>
                <w:rFonts w:ascii="Times New Roman" w:eastAsia="Calibri" w:hAnsi="Times New Roman" w:cs="Times New Roman"/>
                <w:b/>
                <w:sz w:val="24"/>
                <w:szCs w:val="24"/>
              </w:rPr>
            </w:pPr>
          </w:p>
          <w:p w14:paraId="5CCADAF7" w14:textId="77777777" w:rsidR="00901B8B" w:rsidRPr="00654C2C" w:rsidRDefault="00901B8B" w:rsidP="00570D2E">
            <w:pPr>
              <w:spacing w:after="120"/>
              <w:jc w:val="both"/>
              <w:rPr>
                <w:rFonts w:ascii="Times New Roman" w:eastAsia="Calibri" w:hAnsi="Times New Roman" w:cs="Times New Roman"/>
                <w:b/>
                <w:sz w:val="24"/>
                <w:szCs w:val="24"/>
              </w:rPr>
            </w:pPr>
          </w:p>
          <w:p w14:paraId="6D3F1629" w14:textId="77777777" w:rsidR="00901B8B" w:rsidRPr="00654C2C" w:rsidRDefault="00901B8B" w:rsidP="00570D2E">
            <w:pPr>
              <w:spacing w:after="120"/>
              <w:jc w:val="both"/>
              <w:rPr>
                <w:rFonts w:ascii="Times New Roman" w:eastAsia="Calibri" w:hAnsi="Times New Roman" w:cs="Times New Roman"/>
                <w:b/>
                <w:sz w:val="24"/>
                <w:szCs w:val="24"/>
              </w:rPr>
            </w:pPr>
          </w:p>
          <w:p w14:paraId="28421A55" w14:textId="77777777" w:rsidR="00901B8B" w:rsidRPr="00654C2C" w:rsidRDefault="00901B8B" w:rsidP="00570D2E">
            <w:pPr>
              <w:spacing w:after="120"/>
              <w:jc w:val="both"/>
              <w:rPr>
                <w:rFonts w:ascii="Times New Roman" w:eastAsia="Calibri" w:hAnsi="Times New Roman" w:cs="Times New Roman"/>
                <w:b/>
                <w:sz w:val="24"/>
                <w:szCs w:val="24"/>
              </w:rPr>
            </w:pPr>
          </w:p>
          <w:p w14:paraId="0AF8F70A" w14:textId="77777777" w:rsidR="00901B8B" w:rsidRPr="00654C2C" w:rsidRDefault="00901B8B" w:rsidP="00570D2E">
            <w:pPr>
              <w:spacing w:after="120"/>
              <w:jc w:val="both"/>
              <w:rPr>
                <w:rFonts w:ascii="Times New Roman" w:eastAsia="Calibri" w:hAnsi="Times New Roman" w:cs="Times New Roman"/>
                <w:b/>
                <w:sz w:val="24"/>
                <w:szCs w:val="24"/>
              </w:rPr>
            </w:pPr>
          </w:p>
          <w:p w14:paraId="0C29EB0A" w14:textId="77777777" w:rsidR="00901B8B" w:rsidRPr="00654C2C" w:rsidRDefault="00901B8B" w:rsidP="00570D2E">
            <w:pPr>
              <w:spacing w:after="120"/>
              <w:jc w:val="both"/>
              <w:rPr>
                <w:rFonts w:ascii="Times New Roman" w:eastAsia="Calibri" w:hAnsi="Times New Roman" w:cs="Times New Roman"/>
                <w:b/>
                <w:sz w:val="24"/>
                <w:szCs w:val="24"/>
              </w:rPr>
            </w:pPr>
          </w:p>
          <w:p w14:paraId="3F2A9F25" w14:textId="77777777" w:rsidR="00901B8B" w:rsidRPr="00654C2C" w:rsidRDefault="00901B8B" w:rsidP="00570D2E">
            <w:pPr>
              <w:spacing w:after="120"/>
              <w:jc w:val="both"/>
              <w:rPr>
                <w:rFonts w:ascii="Times New Roman" w:eastAsia="Calibri" w:hAnsi="Times New Roman" w:cs="Times New Roman"/>
                <w:b/>
                <w:sz w:val="24"/>
                <w:szCs w:val="24"/>
              </w:rPr>
            </w:pPr>
          </w:p>
          <w:p w14:paraId="61283757" w14:textId="77777777" w:rsidR="00901B8B" w:rsidRPr="00654C2C" w:rsidRDefault="00901B8B" w:rsidP="00570D2E">
            <w:pPr>
              <w:spacing w:after="120"/>
              <w:jc w:val="both"/>
              <w:rPr>
                <w:rFonts w:ascii="Times New Roman" w:eastAsia="Calibri" w:hAnsi="Times New Roman" w:cs="Times New Roman"/>
                <w:b/>
                <w:sz w:val="24"/>
                <w:szCs w:val="24"/>
              </w:rPr>
            </w:pPr>
          </w:p>
          <w:p w14:paraId="44414712" w14:textId="77777777" w:rsidR="00901B8B" w:rsidRPr="00654C2C" w:rsidRDefault="00901B8B" w:rsidP="00570D2E">
            <w:pPr>
              <w:spacing w:after="120"/>
              <w:jc w:val="both"/>
              <w:rPr>
                <w:rFonts w:ascii="Times New Roman" w:hAnsi="Times New Roman" w:cs="Times New Roman"/>
                <w:color w:val="000000"/>
                <w:sz w:val="24"/>
                <w:szCs w:val="24"/>
              </w:rPr>
            </w:pPr>
            <w:r w:rsidRPr="00654C2C">
              <w:rPr>
                <w:rFonts w:ascii="Times New Roman" w:hAnsi="Times New Roman" w:cs="Times New Roman"/>
                <w:color w:val="000000"/>
                <w:sz w:val="24"/>
                <w:szCs w:val="24"/>
              </w:rPr>
              <w:t>4) найменування чинного електропостачальника;</w:t>
            </w:r>
          </w:p>
          <w:p w14:paraId="17504B64" w14:textId="77777777" w:rsidR="00901B8B" w:rsidRPr="00E41EE5" w:rsidRDefault="00901B8B" w:rsidP="00570D2E">
            <w:pPr>
              <w:spacing w:after="120"/>
              <w:jc w:val="both"/>
              <w:rPr>
                <w:rFonts w:ascii="Times New Roman" w:hAnsi="Times New Roman" w:cs="Times New Roman"/>
                <w:b/>
                <w:strike/>
                <w:color w:val="0070C0"/>
                <w:sz w:val="24"/>
                <w:szCs w:val="24"/>
              </w:rPr>
            </w:pPr>
            <w:r w:rsidRPr="00E41EE5">
              <w:rPr>
                <w:rFonts w:ascii="Times New Roman" w:hAnsi="Times New Roman" w:cs="Times New Roman"/>
                <w:b/>
                <w:strike/>
                <w:color w:val="0070C0"/>
                <w:sz w:val="24"/>
                <w:szCs w:val="24"/>
              </w:rPr>
              <w:t>5) рахунок за фактично спожиту електричну енергію за попередній розрахунковий період, виставлений споживачу попереднім електропостачальником;</w:t>
            </w:r>
          </w:p>
          <w:p w14:paraId="7E690A99" w14:textId="77777777" w:rsidR="00901B8B" w:rsidRPr="00654C2C" w:rsidRDefault="00901B8B" w:rsidP="00570D2E">
            <w:pPr>
              <w:spacing w:after="120"/>
              <w:jc w:val="both"/>
              <w:rPr>
                <w:rFonts w:ascii="Times New Roman" w:hAnsi="Times New Roman" w:cs="Times New Roman"/>
                <w:sz w:val="24"/>
                <w:szCs w:val="24"/>
              </w:rPr>
            </w:pPr>
            <w:r w:rsidRPr="00654C2C">
              <w:rPr>
                <w:rFonts w:ascii="Times New Roman" w:hAnsi="Times New Roman" w:cs="Times New Roman"/>
                <w:color w:val="000000"/>
                <w:sz w:val="24"/>
                <w:szCs w:val="24"/>
              </w:rPr>
              <w:t xml:space="preserve">6)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w:t>
            </w:r>
            <w:r w:rsidRPr="00654C2C">
              <w:rPr>
                <w:rFonts w:ascii="Times New Roman" w:hAnsi="Times New Roman" w:cs="Times New Roman"/>
                <w:color w:val="000000"/>
                <w:sz w:val="24"/>
                <w:szCs w:val="24"/>
              </w:rPr>
              <w:lastRenderedPageBreak/>
              <w:t>електропостачальника), інші документи, які можуть бути потрібні відповідно до обраної комерційної пропозиції;</w:t>
            </w:r>
          </w:p>
          <w:p w14:paraId="766ECB0B" w14:textId="1EC89688" w:rsidR="00901B8B" w:rsidRPr="0032681C" w:rsidRDefault="00901B8B" w:rsidP="00570D2E">
            <w:pPr>
              <w:shd w:val="clear" w:color="auto" w:fill="FFFFFF"/>
              <w:tabs>
                <w:tab w:val="left" w:pos="4536"/>
                <w:tab w:val="left" w:pos="8364"/>
              </w:tabs>
              <w:spacing w:after="150"/>
              <w:ind w:firstLine="318"/>
              <w:jc w:val="both"/>
              <w:rPr>
                <w:rFonts w:ascii="Times New Roman" w:hAnsi="Times New Roman" w:cs="Times New Roman"/>
                <w:sz w:val="24"/>
                <w:szCs w:val="24"/>
              </w:rPr>
            </w:pPr>
            <w:r w:rsidRPr="00654C2C">
              <w:rPr>
                <w:rFonts w:ascii="Times New Roman" w:hAnsi="Times New Roman" w:cs="Times New Roman"/>
                <w:color w:val="000000"/>
                <w:sz w:val="24"/>
                <w:szCs w:val="24"/>
              </w:rPr>
              <w:t>7) згоду на обробку персональних даних та використання їх для отримання інформації щодо споживача від адміністратора комерційного обліку.</w:t>
            </w:r>
          </w:p>
        </w:tc>
        <w:tc>
          <w:tcPr>
            <w:tcW w:w="0" w:type="auto"/>
            <w:vMerge w:val="restart"/>
          </w:tcPr>
          <w:p w14:paraId="395A033B" w14:textId="77777777" w:rsidR="00901B8B" w:rsidRPr="00654C2C" w:rsidRDefault="00901B8B" w:rsidP="00570D2E">
            <w:pPr>
              <w:jc w:val="both"/>
              <w:rPr>
                <w:rFonts w:ascii="Times New Roman" w:hAnsi="Times New Roman" w:cs="Times New Roman"/>
                <w:color w:val="000000" w:themeColor="text1"/>
                <w:sz w:val="24"/>
                <w:szCs w:val="24"/>
              </w:rPr>
            </w:pPr>
            <w:r w:rsidRPr="00654C2C">
              <w:rPr>
                <w:rStyle w:val="afd"/>
                <w:rFonts w:ascii="Times New Roman" w:hAnsi="Times New Roman" w:cs="Times New Roman"/>
                <w:b w:val="0"/>
                <w:color w:val="000000" w:themeColor="text1"/>
                <w:sz w:val="24"/>
                <w:szCs w:val="24"/>
                <w:bdr w:val="none" w:sz="0" w:space="0" w:color="auto" w:frame="1"/>
                <w:shd w:val="clear" w:color="auto" w:fill="FFFFFF"/>
              </w:rPr>
              <w:lastRenderedPageBreak/>
              <w:t xml:space="preserve"> </w:t>
            </w:r>
            <w:r w:rsidRPr="00654C2C">
              <w:rPr>
                <w:rStyle w:val="afd"/>
                <w:rFonts w:ascii="Times New Roman" w:hAnsi="Times New Roman" w:cs="Times New Roman"/>
                <w:b w:val="0"/>
                <w:sz w:val="24"/>
                <w:szCs w:val="24"/>
                <w:bdr w:val="none" w:sz="0" w:space="0" w:color="auto" w:frame="1"/>
                <w:shd w:val="clear" w:color="auto" w:fill="FFFFFF"/>
              </w:rPr>
              <w:t xml:space="preserve">      </w:t>
            </w:r>
            <w:r w:rsidRPr="00654C2C">
              <w:rPr>
                <w:rStyle w:val="afd"/>
                <w:rFonts w:ascii="Times New Roman" w:hAnsi="Times New Roman" w:cs="Times New Roman"/>
                <w:b w:val="0"/>
                <w:color w:val="000000" w:themeColor="text1"/>
                <w:sz w:val="24"/>
                <w:szCs w:val="24"/>
                <w:bdr w:val="none" w:sz="0" w:space="0" w:color="auto" w:frame="1"/>
                <w:shd w:val="clear" w:color="auto" w:fill="FFFFFF"/>
              </w:rPr>
              <w:t xml:space="preserve">Пропонується вилучити з п.6.1.5. виключити підпункт 5 про надання </w:t>
            </w:r>
            <w:r w:rsidRPr="00654C2C">
              <w:rPr>
                <w:rFonts w:ascii="Times New Roman" w:eastAsia="Times New Roman" w:hAnsi="Times New Roman" w:cs="Times New Roman"/>
                <w:color w:val="000000" w:themeColor="text1"/>
                <w:sz w:val="24"/>
                <w:szCs w:val="24"/>
                <w:lang w:eastAsia="uk-UA"/>
              </w:rPr>
              <w:t>при зміні електропостачальника</w:t>
            </w:r>
            <w:r w:rsidRPr="00654C2C">
              <w:rPr>
                <w:rStyle w:val="afd"/>
                <w:rFonts w:ascii="Times New Roman" w:hAnsi="Times New Roman" w:cs="Times New Roman"/>
                <w:b w:val="0"/>
                <w:color w:val="000000" w:themeColor="text1"/>
                <w:sz w:val="24"/>
                <w:szCs w:val="24"/>
                <w:bdr w:val="none" w:sz="0" w:space="0" w:color="auto" w:frame="1"/>
                <w:shd w:val="clear" w:color="auto" w:fill="FFFFFF"/>
              </w:rPr>
              <w:t xml:space="preserve"> споживачем електропостачальнику разом із заявою-приєднанням </w:t>
            </w:r>
            <w:r w:rsidRPr="00654C2C">
              <w:rPr>
                <w:rFonts w:ascii="Times New Roman" w:hAnsi="Times New Roman" w:cs="Times New Roman"/>
                <w:color w:val="000000" w:themeColor="text1"/>
                <w:sz w:val="24"/>
                <w:szCs w:val="24"/>
                <w:u w:val="single"/>
                <w:shd w:val="clear" w:color="auto" w:fill="FFFFFF"/>
              </w:rPr>
              <w:t>рахунок за фактично спожиту електроенергію за попередній період, виставлений споживачу попереднім електропостачальником</w:t>
            </w:r>
            <w:r w:rsidRPr="00654C2C">
              <w:rPr>
                <w:rFonts w:ascii="Times New Roman" w:hAnsi="Times New Roman" w:cs="Times New Roman"/>
                <w:color w:val="000000" w:themeColor="text1"/>
                <w:sz w:val="24"/>
                <w:szCs w:val="24"/>
                <w:shd w:val="clear" w:color="auto" w:fill="FFFFFF"/>
              </w:rPr>
              <w:t xml:space="preserve">, якщо сторони дійшли взаємної згоди укласти договір на умовах, які оприлюднені комерційні пропозиції електропостачальника не містять. Це положення </w:t>
            </w:r>
            <w:r w:rsidRPr="00654C2C">
              <w:rPr>
                <w:rFonts w:ascii="Times New Roman" w:hAnsi="Times New Roman" w:cs="Times New Roman"/>
                <w:color w:val="000000" w:themeColor="text1"/>
                <w:sz w:val="24"/>
                <w:szCs w:val="24"/>
              </w:rPr>
              <w:t xml:space="preserve">є зайвим документальним «навантаженням» на споживача в процесі зміни електропостачальника. Те що рахунок покаже відсутність чи наявність несплаченої споживачем заборгованості перед чинним </w:t>
            </w:r>
            <w:proofErr w:type="spellStart"/>
            <w:r w:rsidRPr="00654C2C">
              <w:rPr>
                <w:rFonts w:ascii="Times New Roman" w:hAnsi="Times New Roman" w:cs="Times New Roman"/>
                <w:color w:val="000000" w:themeColor="text1"/>
                <w:sz w:val="24"/>
                <w:szCs w:val="24"/>
              </w:rPr>
              <w:t>електростачальником</w:t>
            </w:r>
            <w:proofErr w:type="spellEnd"/>
            <w:r w:rsidRPr="00654C2C">
              <w:rPr>
                <w:rFonts w:ascii="Times New Roman" w:hAnsi="Times New Roman" w:cs="Times New Roman"/>
                <w:color w:val="000000" w:themeColor="text1"/>
                <w:sz w:val="24"/>
                <w:szCs w:val="24"/>
              </w:rPr>
              <w:t xml:space="preserve"> не заважає споживачу перейти до нового електропостачальника. </w:t>
            </w:r>
            <w:r w:rsidRPr="00654C2C">
              <w:rPr>
                <w:rFonts w:ascii="Times New Roman" w:hAnsi="Times New Roman" w:cs="Times New Roman"/>
                <w:color w:val="000000" w:themeColor="text1"/>
                <w:sz w:val="24"/>
                <w:szCs w:val="24"/>
              </w:rPr>
              <w:lastRenderedPageBreak/>
              <w:t xml:space="preserve">Відповідно до пункту 6.1.18. ПРРЕЕ відсутність оплати споживачем виставлених рахунків на дату зміни електропостачальника та/або наявність спору між споживачем та попереднім електропостачальником </w:t>
            </w:r>
            <w:r w:rsidRPr="00654C2C">
              <w:rPr>
                <w:rFonts w:ascii="Times New Roman" w:hAnsi="Times New Roman" w:cs="Times New Roman"/>
                <w:color w:val="000000" w:themeColor="text1"/>
                <w:sz w:val="24"/>
                <w:szCs w:val="24"/>
                <w:u w:val="single"/>
              </w:rPr>
              <w:t>не є підставою для зупинки (анулювання) процедури зміни електропостачальника</w:t>
            </w:r>
            <w:r w:rsidRPr="00654C2C">
              <w:rPr>
                <w:rFonts w:ascii="Times New Roman" w:hAnsi="Times New Roman" w:cs="Times New Roman"/>
                <w:color w:val="000000" w:themeColor="text1"/>
                <w:sz w:val="24"/>
                <w:szCs w:val="24"/>
              </w:rPr>
              <w:t>.</w:t>
            </w:r>
          </w:p>
          <w:p w14:paraId="4D3AB278" w14:textId="77777777" w:rsidR="00901B8B" w:rsidRPr="00654C2C" w:rsidRDefault="00901B8B" w:rsidP="00570D2E">
            <w:pPr>
              <w:jc w:val="both"/>
              <w:rPr>
                <w:rFonts w:ascii="Times New Roman" w:eastAsia="Times New Roman" w:hAnsi="Times New Roman" w:cs="Times New Roman"/>
                <w:sz w:val="24"/>
                <w:szCs w:val="24"/>
                <w:lang w:eastAsia="uk-UA"/>
              </w:rPr>
            </w:pPr>
            <w:r w:rsidRPr="00654C2C">
              <w:rPr>
                <w:rFonts w:ascii="Times New Roman" w:hAnsi="Times New Roman" w:cs="Times New Roman"/>
                <w:sz w:val="24"/>
                <w:szCs w:val="24"/>
              </w:rPr>
              <w:t xml:space="preserve">        Передача споживачем рахунку-фактури поточного електропостачальника третій стороні </w:t>
            </w:r>
            <w:r w:rsidRPr="00654C2C">
              <w:rPr>
                <w:rFonts w:ascii="Times New Roman" w:eastAsia="Times New Roman" w:hAnsi="Times New Roman" w:cs="Times New Roman"/>
                <w:sz w:val="24"/>
                <w:szCs w:val="24"/>
                <w:lang w:eastAsia="uk-UA"/>
              </w:rPr>
              <w:t xml:space="preserve">– новому постачальнику </w:t>
            </w:r>
            <w:r w:rsidRPr="00654C2C">
              <w:rPr>
                <w:rFonts w:ascii="Times New Roman" w:eastAsia="Times New Roman" w:hAnsi="Times New Roman" w:cs="Times New Roman"/>
                <w:sz w:val="24"/>
                <w:szCs w:val="24"/>
                <w:u w:val="single"/>
                <w:lang w:eastAsia="uk-UA"/>
              </w:rPr>
              <w:t>є по-суті несанкціонованим розкриттям споживачем інформації з обмеженим доступом (конфіденційної інформації) про господарські відносини споживача з його чинним електропостачальником</w:t>
            </w:r>
            <w:r w:rsidRPr="00654C2C">
              <w:rPr>
                <w:rFonts w:ascii="Times New Roman" w:eastAsia="Times New Roman" w:hAnsi="Times New Roman" w:cs="Times New Roman"/>
                <w:sz w:val="24"/>
                <w:szCs w:val="24"/>
                <w:lang w:eastAsia="uk-UA"/>
              </w:rPr>
              <w:t xml:space="preserve">, включаючи інформацію про договірні обсяги електроспоживання споживача, договірну ціну електроенергії, період постачання, а також (за наявності) суму заборгованості з оплати електроенергії за договором – інформація про що, за звичай, включається електропостачальником в рахунок-фактуру за спожиту електроенергію. Таке розкриття без згоди електропостачальника як правило заборонене положеннями </w:t>
            </w:r>
            <w:r w:rsidRPr="00654C2C">
              <w:rPr>
                <w:rFonts w:ascii="Times New Roman" w:eastAsia="Times New Roman" w:hAnsi="Times New Roman" w:cs="Times New Roman"/>
                <w:sz w:val="24"/>
                <w:szCs w:val="24"/>
                <w:lang w:eastAsia="uk-UA"/>
              </w:rPr>
              <w:lastRenderedPageBreak/>
              <w:t xml:space="preserve">про конфіденційність договору про постачання електричної енергії споживачу. Зазначене ускладнення може </w:t>
            </w:r>
            <w:r w:rsidRPr="00654C2C">
              <w:rPr>
                <w:rFonts w:ascii="Times New Roman" w:eastAsia="Times New Roman" w:hAnsi="Times New Roman" w:cs="Times New Roman"/>
                <w:sz w:val="24"/>
                <w:szCs w:val="24"/>
                <w:u w:val="single"/>
                <w:lang w:eastAsia="uk-UA"/>
              </w:rPr>
              <w:t>створювати перешкоди визначеному ч.2 ст.59 Закону про ринок електричної енергії  праву споживача з власної ініціативи змінити електропостачальника протягом не більше трьох тижнів</w:t>
            </w:r>
            <w:r w:rsidRPr="00654C2C">
              <w:rPr>
                <w:rFonts w:ascii="Times New Roman" w:eastAsia="Times New Roman" w:hAnsi="Times New Roman" w:cs="Times New Roman"/>
                <w:sz w:val="24"/>
                <w:szCs w:val="24"/>
                <w:lang w:eastAsia="uk-UA"/>
              </w:rPr>
              <w:t>.</w:t>
            </w:r>
          </w:p>
          <w:p w14:paraId="24FB93B2" w14:textId="77777777" w:rsidR="00901B8B" w:rsidRPr="00654C2C" w:rsidRDefault="00901B8B" w:rsidP="00570D2E">
            <w:pPr>
              <w:tabs>
                <w:tab w:val="left" w:pos="4536"/>
                <w:tab w:val="left" w:pos="8364"/>
              </w:tabs>
              <w:ind w:firstLine="313"/>
              <w:jc w:val="both"/>
              <w:rPr>
                <w:rStyle w:val="afd"/>
                <w:rFonts w:ascii="Times New Roman" w:hAnsi="Times New Roman" w:cs="Times New Roman"/>
                <w:b w:val="0"/>
                <w:sz w:val="24"/>
                <w:szCs w:val="24"/>
                <w:bdr w:val="none" w:sz="0" w:space="0" w:color="auto" w:frame="1"/>
                <w:shd w:val="clear" w:color="auto" w:fill="FFFFFF"/>
              </w:rPr>
            </w:pPr>
            <w:r w:rsidRPr="00654C2C">
              <w:rPr>
                <w:rStyle w:val="afd"/>
                <w:rFonts w:ascii="Times New Roman" w:hAnsi="Times New Roman" w:cs="Times New Roman"/>
                <w:b w:val="0"/>
                <w:sz w:val="24"/>
                <w:szCs w:val="24"/>
                <w:bdr w:val="none" w:sz="0" w:space="0" w:color="auto" w:frame="1"/>
                <w:shd w:val="clear" w:color="auto" w:fill="FFFFFF"/>
              </w:rPr>
              <w:t>Підпункт 3 пункту 6.1.5. залишається зі змінами у версії, запропонованій НКРЕКП.</w:t>
            </w:r>
          </w:p>
          <w:p w14:paraId="46DAD1A4" w14:textId="77777777" w:rsidR="00901B8B" w:rsidRPr="00654C2C" w:rsidRDefault="00901B8B" w:rsidP="00570D2E">
            <w:pPr>
              <w:tabs>
                <w:tab w:val="left" w:pos="4536"/>
                <w:tab w:val="left" w:pos="8364"/>
              </w:tabs>
              <w:ind w:firstLine="313"/>
              <w:jc w:val="both"/>
              <w:rPr>
                <w:rFonts w:ascii="Times New Roman" w:hAnsi="Times New Roman" w:cs="Times New Roman"/>
                <w:sz w:val="24"/>
                <w:szCs w:val="24"/>
              </w:rPr>
            </w:pPr>
          </w:p>
          <w:p w14:paraId="53A95B77" w14:textId="77777777" w:rsidR="00901B8B" w:rsidRPr="00654C2C" w:rsidRDefault="00901B8B" w:rsidP="00570D2E">
            <w:pPr>
              <w:spacing w:after="120"/>
              <w:jc w:val="both"/>
              <w:rPr>
                <w:rFonts w:ascii="Times New Roman" w:hAnsi="Times New Roman" w:cs="Times New Roman"/>
                <w:sz w:val="24"/>
                <w:szCs w:val="24"/>
              </w:rPr>
            </w:pPr>
          </w:p>
          <w:p w14:paraId="6B031B51" w14:textId="77777777" w:rsidR="00901B8B" w:rsidRPr="00654C2C" w:rsidRDefault="00901B8B" w:rsidP="00570D2E">
            <w:pPr>
              <w:spacing w:after="120"/>
              <w:jc w:val="both"/>
              <w:rPr>
                <w:rFonts w:ascii="Times New Roman" w:hAnsi="Times New Roman" w:cs="Times New Roman"/>
                <w:sz w:val="24"/>
                <w:szCs w:val="24"/>
              </w:rPr>
            </w:pPr>
          </w:p>
          <w:p w14:paraId="20B30073" w14:textId="77777777" w:rsidR="00901B8B" w:rsidRPr="00654C2C" w:rsidRDefault="00901B8B" w:rsidP="00570D2E">
            <w:pPr>
              <w:spacing w:after="120"/>
              <w:jc w:val="both"/>
              <w:rPr>
                <w:rFonts w:ascii="Times New Roman" w:hAnsi="Times New Roman" w:cs="Times New Roman"/>
                <w:sz w:val="24"/>
                <w:szCs w:val="24"/>
              </w:rPr>
            </w:pPr>
          </w:p>
          <w:p w14:paraId="3B6B51BB" w14:textId="77777777" w:rsidR="00901B8B" w:rsidRPr="00654C2C" w:rsidRDefault="00901B8B" w:rsidP="00570D2E">
            <w:pPr>
              <w:spacing w:after="120"/>
              <w:jc w:val="both"/>
              <w:rPr>
                <w:rFonts w:ascii="Times New Roman" w:hAnsi="Times New Roman" w:cs="Times New Roman"/>
                <w:sz w:val="24"/>
                <w:szCs w:val="24"/>
              </w:rPr>
            </w:pPr>
          </w:p>
          <w:p w14:paraId="5C8BC9D3" w14:textId="77777777" w:rsidR="00901B8B" w:rsidRPr="00654C2C" w:rsidRDefault="00901B8B" w:rsidP="00570D2E">
            <w:pPr>
              <w:spacing w:after="120"/>
              <w:jc w:val="both"/>
              <w:rPr>
                <w:rFonts w:ascii="Times New Roman" w:hAnsi="Times New Roman" w:cs="Times New Roman"/>
                <w:sz w:val="24"/>
                <w:szCs w:val="24"/>
              </w:rPr>
            </w:pPr>
          </w:p>
          <w:p w14:paraId="6790A434" w14:textId="77777777" w:rsidR="00901B8B" w:rsidRPr="00654C2C" w:rsidRDefault="00901B8B" w:rsidP="00570D2E">
            <w:pPr>
              <w:spacing w:after="120"/>
              <w:jc w:val="both"/>
              <w:rPr>
                <w:rFonts w:ascii="Times New Roman" w:hAnsi="Times New Roman" w:cs="Times New Roman"/>
                <w:sz w:val="24"/>
                <w:szCs w:val="24"/>
              </w:rPr>
            </w:pPr>
          </w:p>
          <w:p w14:paraId="7A2912A2" w14:textId="77777777" w:rsidR="00901B8B" w:rsidRPr="00654C2C" w:rsidRDefault="00901B8B" w:rsidP="00570D2E">
            <w:pPr>
              <w:spacing w:after="120"/>
              <w:jc w:val="both"/>
              <w:rPr>
                <w:rFonts w:ascii="Times New Roman" w:hAnsi="Times New Roman" w:cs="Times New Roman"/>
                <w:sz w:val="24"/>
                <w:szCs w:val="24"/>
              </w:rPr>
            </w:pPr>
          </w:p>
          <w:p w14:paraId="2A3F9CC0" w14:textId="77777777" w:rsidR="00901B8B" w:rsidRPr="00654C2C" w:rsidRDefault="00901B8B" w:rsidP="00570D2E">
            <w:pPr>
              <w:spacing w:after="120"/>
              <w:jc w:val="both"/>
              <w:rPr>
                <w:rFonts w:ascii="Times New Roman" w:hAnsi="Times New Roman" w:cs="Times New Roman"/>
                <w:sz w:val="24"/>
                <w:szCs w:val="24"/>
              </w:rPr>
            </w:pPr>
          </w:p>
          <w:p w14:paraId="28ACC310" w14:textId="77777777" w:rsidR="00901B8B" w:rsidRPr="00654C2C" w:rsidRDefault="00901B8B" w:rsidP="00570D2E">
            <w:pPr>
              <w:spacing w:after="120"/>
              <w:jc w:val="both"/>
              <w:rPr>
                <w:rFonts w:ascii="Times New Roman" w:hAnsi="Times New Roman" w:cs="Times New Roman"/>
                <w:sz w:val="24"/>
                <w:szCs w:val="24"/>
              </w:rPr>
            </w:pPr>
          </w:p>
          <w:p w14:paraId="26A6AFE4" w14:textId="77777777" w:rsidR="00901B8B" w:rsidRPr="00654C2C" w:rsidRDefault="00901B8B" w:rsidP="00570D2E">
            <w:pPr>
              <w:spacing w:after="120"/>
              <w:jc w:val="both"/>
              <w:rPr>
                <w:rFonts w:ascii="Times New Roman" w:hAnsi="Times New Roman" w:cs="Times New Roman"/>
                <w:sz w:val="24"/>
                <w:szCs w:val="24"/>
              </w:rPr>
            </w:pPr>
          </w:p>
          <w:p w14:paraId="6DB1BAA1" w14:textId="77777777" w:rsidR="00901B8B" w:rsidRPr="00654C2C" w:rsidRDefault="00901B8B" w:rsidP="00570D2E">
            <w:pPr>
              <w:spacing w:after="120"/>
              <w:jc w:val="both"/>
              <w:rPr>
                <w:rFonts w:ascii="Times New Roman" w:hAnsi="Times New Roman" w:cs="Times New Roman"/>
                <w:sz w:val="24"/>
                <w:szCs w:val="24"/>
              </w:rPr>
            </w:pPr>
          </w:p>
          <w:p w14:paraId="14474466" w14:textId="77777777" w:rsidR="00901B8B" w:rsidRPr="00654C2C" w:rsidRDefault="00901B8B" w:rsidP="00570D2E">
            <w:pPr>
              <w:spacing w:after="120"/>
              <w:jc w:val="both"/>
              <w:rPr>
                <w:rFonts w:ascii="Times New Roman" w:hAnsi="Times New Roman" w:cs="Times New Roman"/>
                <w:sz w:val="24"/>
                <w:szCs w:val="24"/>
              </w:rPr>
            </w:pPr>
          </w:p>
          <w:p w14:paraId="5FD0CF1B" w14:textId="77777777" w:rsidR="00901B8B" w:rsidRPr="00654C2C" w:rsidRDefault="00901B8B" w:rsidP="00570D2E">
            <w:pPr>
              <w:spacing w:after="120"/>
              <w:jc w:val="both"/>
              <w:rPr>
                <w:rFonts w:ascii="Times New Roman" w:hAnsi="Times New Roman" w:cs="Times New Roman"/>
                <w:sz w:val="24"/>
                <w:szCs w:val="24"/>
              </w:rPr>
            </w:pPr>
          </w:p>
          <w:p w14:paraId="46ECCB66" w14:textId="77777777" w:rsidR="00901B8B" w:rsidRPr="00654C2C" w:rsidRDefault="00901B8B" w:rsidP="00570D2E">
            <w:pPr>
              <w:spacing w:after="120"/>
              <w:jc w:val="both"/>
              <w:rPr>
                <w:rFonts w:ascii="Times New Roman" w:hAnsi="Times New Roman" w:cs="Times New Roman"/>
                <w:sz w:val="24"/>
                <w:szCs w:val="24"/>
              </w:rPr>
            </w:pPr>
          </w:p>
          <w:p w14:paraId="2326CABC" w14:textId="0543E86B" w:rsidR="00901B8B" w:rsidRPr="00654C2C" w:rsidRDefault="00901B8B" w:rsidP="00570D2E">
            <w:pPr>
              <w:spacing w:after="120"/>
              <w:jc w:val="both"/>
              <w:rPr>
                <w:rFonts w:ascii="Times New Roman" w:hAnsi="Times New Roman" w:cs="Times New Roman"/>
                <w:sz w:val="24"/>
                <w:szCs w:val="24"/>
              </w:rPr>
            </w:pPr>
            <w:r w:rsidRPr="00654C2C">
              <w:rPr>
                <w:rFonts w:ascii="Times New Roman" w:hAnsi="Times New Roman" w:cs="Times New Roman"/>
                <w:sz w:val="24"/>
                <w:szCs w:val="24"/>
              </w:rPr>
              <w:t xml:space="preserve">Сьогодні Україна разом з усім світом активно впроваджує засоби </w:t>
            </w:r>
            <w:proofErr w:type="spellStart"/>
            <w:r w:rsidRPr="00654C2C">
              <w:rPr>
                <w:rFonts w:ascii="Times New Roman" w:hAnsi="Times New Roman" w:cs="Times New Roman"/>
                <w:sz w:val="24"/>
                <w:szCs w:val="24"/>
              </w:rPr>
              <w:lastRenderedPageBreak/>
              <w:t>цифровізації</w:t>
            </w:r>
            <w:proofErr w:type="spellEnd"/>
            <w:r w:rsidRPr="00654C2C">
              <w:rPr>
                <w:rFonts w:ascii="Times New Roman" w:hAnsi="Times New Roman" w:cs="Times New Roman"/>
                <w:sz w:val="24"/>
                <w:szCs w:val="24"/>
              </w:rPr>
              <w:t xml:space="preserve"> та </w:t>
            </w:r>
            <w:proofErr w:type="spellStart"/>
            <w:r w:rsidRPr="00654C2C">
              <w:rPr>
                <w:rFonts w:ascii="Times New Roman" w:hAnsi="Times New Roman" w:cs="Times New Roman"/>
                <w:sz w:val="24"/>
                <w:szCs w:val="24"/>
              </w:rPr>
              <w:t>діджиталізації</w:t>
            </w:r>
            <w:proofErr w:type="spellEnd"/>
            <w:r w:rsidRPr="00654C2C">
              <w:rPr>
                <w:rFonts w:ascii="Times New Roman" w:hAnsi="Times New Roman" w:cs="Times New Roman"/>
                <w:sz w:val="24"/>
                <w:szCs w:val="24"/>
              </w:rPr>
              <w:t xml:space="preserve"> в найрізноманітніших сферах життя. Пришвидшенню цього процесу також сприяли пандемія COVID-19 та запровадження воєнного стану на всій території України. Споживач об’єктивно може не мати можливості фізично прийти до центру обслуговування споживачів електропостачальника та заповнити/надати усі необхідні документи в паперовому вигляді.</w:t>
            </w:r>
          </w:p>
          <w:p w14:paraId="223C545B" w14:textId="77777777" w:rsidR="00901B8B" w:rsidRPr="00654C2C" w:rsidRDefault="00901B8B" w:rsidP="00570D2E">
            <w:pPr>
              <w:spacing w:after="120"/>
              <w:jc w:val="both"/>
              <w:rPr>
                <w:rFonts w:ascii="Times New Roman" w:hAnsi="Times New Roman" w:cs="Times New Roman"/>
                <w:sz w:val="24"/>
                <w:szCs w:val="24"/>
              </w:rPr>
            </w:pPr>
          </w:p>
          <w:p w14:paraId="7F7CFA86" w14:textId="77777777" w:rsidR="00901B8B" w:rsidRPr="00654C2C" w:rsidRDefault="00901B8B" w:rsidP="00570D2E">
            <w:pPr>
              <w:spacing w:after="120"/>
              <w:jc w:val="both"/>
              <w:rPr>
                <w:rFonts w:ascii="Times New Roman" w:hAnsi="Times New Roman" w:cs="Times New Roman"/>
                <w:sz w:val="24"/>
                <w:szCs w:val="24"/>
              </w:rPr>
            </w:pPr>
          </w:p>
          <w:p w14:paraId="78A3F437" w14:textId="77777777" w:rsidR="00901B8B" w:rsidRPr="00654C2C" w:rsidRDefault="00901B8B" w:rsidP="00570D2E">
            <w:pPr>
              <w:spacing w:after="120"/>
              <w:jc w:val="both"/>
              <w:rPr>
                <w:rFonts w:ascii="Times New Roman" w:hAnsi="Times New Roman" w:cs="Times New Roman"/>
                <w:sz w:val="24"/>
                <w:szCs w:val="24"/>
              </w:rPr>
            </w:pPr>
          </w:p>
          <w:p w14:paraId="44DCE6D4" w14:textId="77777777" w:rsidR="00901B8B" w:rsidRPr="00654C2C" w:rsidRDefault="00901B8B" w:rsidP="00570D2E">
            <w:pPr>
              <w:pStyle w:val="a4"/>
              <w:shd w:val="clear" w:color="auto" w:fill="FFFFFF"/>
              <w:spacing w:before="0" w:beforeAutospacing="0" w:after="0" w:afterAutospacing="0"/>
              <w:jc w:val="both"/>
              <w:rPr>
                <w:color w:val="242424"/>
                <w:lang w:val="uk-UA"/>
              </w:rPr>
            </w:pPr>
            <w:r w:rsidRPr="00654C2C">
              <w:rPr>
                <w:color w:val="242424"/>
                <w:lang w:val="uk-UA"/>
              </w:rPr>
              <w:t>Пропонуємо залишити підпункт в чинній редакції.</w:t>
            </w:r>
          </w:p>
          <w:p w14:paraId="69902ECD" w14:textId="77777777" w:rsidR="00901B8B" w:rsidRPr="00654C2C" w:rsidRDefault="00901B8B" w:rsidP="00570D2E">
            <w:pPr>
              <w:pStyle w:val="a4"/>
              <w:shd w:val="clear" w:color="auto" w:fill="FFFFFF"/>
              <w:spacing w:before="0" w:beforeAutospacing="0" w:after="0" w:afterAutospacing="0"/>
              <w:jc w:val="both"/>
              <w:rPr>
                <w:color w:val="242424"/>
                <w:lang w:val="uk-UA"/>
              </w:rPr>
            </w:pPr>
            <w:r w:rsidRPr="00654C2C">
              <w:rPr>
                <w:color w:val="242424"/>
                <w:lang w:val="uk-UA"/>
              </w:rPr>
              <w:t>Споживач не володіє інформацією про ЕІС-код площадки комерційного обліку. Оскільки договір споживача про надання послуг з розподілу (передачі) електричної енергії (що затверджений ПРРЕЕ) містить інформацію лише про ЕІС-код точки комерційного обліку. Така інформація зазначається лише у паспорті точки розподілу електроенергії, формування якого передбачено ПРРЕЕ та договором на розподіл/передачу електричної енергії.</w:t>
            </w:r>
          </w:p>
          <w:p w14:paraId="5B605BDE" w14:textId="77777777" w:rsidR="00901B8B" w:rsidRPr="00654C2C" w:rsidRDefault="00901B8B" w:rsidP="00570D2E">
            <w:pPr>
              <w:pStyle w:val="a4"/>
              <w:shd w:val="clear" w:color="auto" w:fill="FFFFFF"/>
              <w:spacing w:before="0" w:beforeAutospacing="0" w:after="0" w:afterAutospacing="0"/>
              <w:jc w:val="both"/>
              <w:rPr>
                <w:color w:val="242424"/>
                <w:lang w:val="uk-UA"/>
              </w:rPr>
            </w:pPr>
            <w:r w:rsidRPr="00654C2C">
              <w:rPr>
                <w:color w:val="242424"/>
                <w:lang w:val="uk-UA"/>
              </w:rPr>
              <w:t xml:space="preserve">Перехід до регулювання інформаційного обміну за площадками комерційного обліку </w:t>
            </w:r>
            <w:r w:rsidRPr="00654C2C">
              <w:rPr>
                <w:color w:val="242424"/>
                <w:lang w:val="uk-UA"/>
              </w:rPr>
              <w:lastRenderedPageBreak/>
              <w:t>зробить не можливим передачу показів засобу обліку, що передбачено ПРРЕЕ та ККО від постачальника до ОСР/ППКО, від споживача до ОСР/ППКО та верифікацію цих показів. Ситуація значно ускладняються в разі якщо у споживача декілька «</w:t>
            </w:r>
            <w:proofErr w:type="spellStart"/>
            <w:r w:rsidRPr="00654C2C">
              <w:rPr>
                <w:color w:val="242424"/>
                <w:lang w:val="uk-UA"/>
              </w:rPr>
              <w:t>багатоточкових</w:t>
            </w:r>
            <w:proofErr w:type="spellEnd"/>
            <w:r w:rsidRPr="00654C2C">
              <w:rPr>
                <w:color w:val="242424"/>
                <w:lang w:val="uk-UA"/>
              </w:rPr>
              <w:t>» площадок обліку, оскільки без EIC-коду точки обліку їх не можливо ув’язати з площадкою обліку.</w:t>
            </w:r>
          </w:p>
          <w:p w14:paraId="5126DED0" w14:textId="77777777" w:rsidR="00901B8B" w:rsidRDefault="00901B8B" w:rsidP="00570D2E">
            <w:pPr>
              <w:tabs>
                <w:tab w:val="left" w:pos="4536"/>
                <w:tab w:val="left" w:pos="8364"/>
              </w:tabs>
              <w:ind w:firstLine="313"/>
              <w:jc w:val="both"/>
              <w:rPr>
                <w:rFonts w:ascii="Times New Roman" w:eastAsia="Calibri" w:hAnsi="Times New Roman" w:cs="Times New Roman"/>
                <w:sz w:val="24"/>
                <w:szCs w:val="24"/>
              </w:rPr>
            </w:pPr>
          </w:p>
          <w:p w14:paraId="0CBB71AE" w14:textId="77777777" w:rsidR="00901B8B" w:rsidRDefault="00901B8B" w:rsidP="00570D2E">
            <w:pPr>
              <w:tabs>
                <w:tab w:val="left" w:pos="4536"/>
                <w:tab w:val="left" w:pos="8364"/>
              </w:tabs>
              <w:ind w:firstLine="313"/>
              <w:jc w:val="both"/>
              <w:rPr>
                <w:rFonts w:ascii="Times New Roman" w:eastAsia="Calibri" w:hAnsi="Times New Roman" w:cs="Times New Roman"/>
                <w:sz w:val="24"/>
                <w:szCs w:val="24"/>
              </w:rPr>
            </w:pPr>
          </w:p>
          <w:p w14:paraId="7E4DD655" w14:textId="74A3F4F3" w:rsidR="009C2C82" w:rsidRPr="009C2C82" w:rsidRDefault="00901B8B" w:rsidP="009C2C82">
            <w:pPr>
              <w:tabs>
                <w:tab w:val="left" w:pos="4536"/>
                <w:tab w:val="left" w:pos="8364"/>
              </w:tabs>
              <w:ind w:firstLine="313"/>
              <w:jc w:val="both"/>
              <w:rPr>
                <w:rFonts w:ascii="Times New Roman" w:eastAsia="Calibri" w:hAnsi="Times New Roman" w:cs="Times New Roman"/>
                <w:sz w:val="24"/>
                <w:szCs w:val="24"/>
              </w:rPr>
            </w:pPr>
            <w:r w:rsidRPr="00654C2C">
              <w:rPr>
                <w:rFonts w:ascii="Times New Roman" w:eastAsia="Calibri" w:hAnsi="Times New Roman" w:cs="Times New Roman"/>
                <w:sz w:val="24"/>
                <w:szCs w:val="24"/>
              </w:rPr>
              <w:t>Пропонуємо видалити підпункт 5, як такий що порушує право споживача ініціювати зміну постачальника на початку розрахункового періоду, коли рахунок попереднім постачальником ще не виставлений. Крім того, такий рахунок в подальшому не використовується адміністратором комерційного обліку, а тому не має практичного значення.</w:t>
            </w:r>
          </w:p>
        </w:tc>
        <w:tc>
          <w:tcPr>
            <w:tcW w:w="0" w:type="auto"/>
          </w:tcPr>
          <w:p w14:paraId="7ED3F022" w14:textId="5DEE3A03" w:rsidR="00E41EE5" w:rsidRDefault="00B00DAD" w:rsidP="00570D2E">
            <w:pPr>
              <w:tabs>
                <w:tab w:val="left" w:pos="4536"/>
                <w:tab w:val="left" w:pos="8364"/>
              </w:tabs>
              <w:ind w:firstLine="335"/>
              <w:jc w:val="both"/>
              <w:rPr>
                <w:rFonts w:ascii="Times New Roman" w:hAnsi="Times New Roman" w:cs="Times New Roman"/>
                <w:b/>
                <w:sz w:val="24"/>
                <w:szCs w:val="24"/>
              </w:rPr>
            </w:pPr>
            <w:r>
              <w:rPr>
                <w:rFonts w:ascii="Times New Roman" w:hAnsi="Times New Roman" w:cs="Times New Roman"/>
                <w:b/>
                <w:sz w:val="24"/>
                <w:szCs w:val="24"/>
              </w:rPr>
              <w:lastRenderedPageBreak/>
              <w:t>Потребує</w:t>
            </w:r>
            <w:r w:rsidR="007F78C0">
              <w:rPr>
                <w:rFonts w:ascii="Times New Roman" w:hAnsi="Times New Roman" w:cs="Times New Roman"/>
                <w:b/>
                <w:sz w:val="24"/>
                <w:szCs w:val="24"/>
              </w:rPr>
              <w:t xml:space="preserve">ться </w:t>
            </w:r>
            <w:r w:rsidR="00E41EE5">
              <w:rPr>
                <w:rFonts w:ascii="Times New Roman" w:hAnsi="Times New Roman" w:cs="Times New Roman"/>
                <w:b/>
                <w:sz w:val="24"/>
                <w:szCs w:val="24"/>
              </w:rPr>
              <w:t>обговорення</w:t>
            </w:r>
          </w:p>
          <w:p w14:paraId="0B7C1EC3" w14:textId="23B050F3" w:rsidR="00901B8B" w:rsidRPr="0081354B" w:rsidRDefault="00901B8B" w:rsidP="00570D2E">
            <w:pPr>
              <w:tabs>
                <w:tab w:val="left" w:pos="4536"/>
                <w:tab w:val="left" w:pos="8364"/>
              </w:tabs>
              <w:ind w:firstLine="335"/>
              <w:jc w:val="both"/>
              <w:rPr>
                <w:rFonts w:ascii="Times New Roman" w:hAnsi="Times New Roman" w:cs="Times New Roman"/>
                <w:sz w:val="24"/>
                <w:szCs w:val="24"/>
              </w:rPr>
            </w:pPr>
            <w:r w:rsidRPr="0081354B">
              <w:rPr>
                <w:rFonts w:ascii="Times New Roman" w:hAnsi="Times New Roman" w:cs="Times New Roman"/>
                <w:sz w:val="24"/>
                <w:szCs w:val="24"/>
              </w:rPr>
              <w:t xml:space="preserve">рахунок має бути обов’язково, так як там зазначено про ініціювання процедури відключення </w:t>
            </w:r>
          </w:p>
          <w:p w14:paraId="33B91B47" w14:textId="710410E9" w:rsidR="00901B8B" w:rsidRPr="00EA1784" w:rsidRDefault="00901B8B" w:rsidP="00E41EE5">
            <w:pPr>
              <w:tabs>
                <w:tab w:val="left" w:pos="4536"/>
                <w:tab w:val="left" w:pos="8364"/>
              </w:tabs>
              <w:ind w:firstLine="335"/>
              <w:jc w:val="both"/>
              <w:rPr>
                <w:rFonts w:ascii="Times New Roman" w:hAnsi="Times New Roman" w:cs="Times New Roman"/>
                <w:b/>
                <w:sz w:val="24"/>
                <w:szCs w:val="24"/>
              </w:rPr>
            </w:pPr>
          </w:p>
        </w:tc>
      </w:tr>
      <w:tr w:rsidR="00901B8B" w:rsidRPr="00215065" w14:paraId="2FD4FEEC" w14:textId="77777777" w:rsidTr="009C2C82">
        <w:trPr>
          <w:trHeight w:val="15432"/>
        </w:trPr>
        <w:tc>
          <w:tcPr>
            <w:tcW w:w="0" w:type="auto"/>
            <w:vMerge/>
          </w:tcPr>
          <w:p w14:paraId="74834161" w14:textId="77777777" w:rsidR="00901B8B" w:rsidRPr="002B395E" w:rsidRDefault="00901B8B" w:rsidP="00570D2E">
            <w:pPr>
              <w:spacing w:line="256" w:lineRule="auto"/>
              <w:jc w:val="both"/>
              <w:rPr>
                <w:rFonts w:ascii="Times New Roman" w:eastAsia="Calibri" w:hAnsi="Times New Roman" w:cs="Times New Roman"/>
                <w:sz w:val="24"/>
                <w:szCs w:val="24"/>
              </w:rPr>
            </w:pPr>
          </w:p>
        </w:tc>
        <w:tc>
          <w:tcPr>
            <w:tcW w:w="0" w:type="auto"/>
            <w:vMerge/>
          </w:tcPr>
          <w:p w14:paraId="6A701EB9" w14:textId="77777777" w:rsidR="00901B8B" w:rsidRPr="0032681C" w:rsidRDefault="00901B8B" w:rsidP="00570D2E">
            <w:pPr>
              <w:shd w:val="clear" w:color="auto" w:fill="FFFFFF"/>
              <w:tabs>
                <w:tab w:val="left" w:pos="4536"/>
                <w:tab w:val="left" w:pos="8364"/>
              </w:tabs>
              <w:spacing w:after="150"/>
              <w:ind w:firstLine="318"/>
              <w:jc w:val="center"/>
              <w:rPr>
                <w:rFonts w:ascii="Times New Roman" w:hAnsi="Times New Roman" w:cs="Times New Roman"/>
                <w:b/>
                <w:sz w:val="24"/>
                <w:szCs w:val="24"/>
              </w:rPr>
            </w:pPr>
          </w:p>
        </w:tc>
        <w:tc>
          <w:tcPr>
            <w:tcW w:w="0" w:type="auto"/>
            <w:vMerge/>
          </w:tcPr>
          <w:p w14:paraId="6A577C0A" w14:textId="77777777" w:rsidR="00901B8B" w:rsidRPr="00654C2C" w:rsidRDefault="00901B8B" w:rsidP="00570D2E">
            <w:pPr>
              <w:jc w:val="both"/>
              <w:rPr>
                <w:rStyle w:val="afd"/>
                <w:rFonts w:ascii="Times New Roman" w:hAnsi="Times New Roman" w:cs="Times New Roman"/>
                <w:b w:val="0"/>
                <w:color w:val="000000" w:themeColor="text1"/>
                <w:sz w:val="24"/>
                <w:szCs w:val="24"/>
                <w:bdr w:val="none" w:sz="0" w:space="0" w:color="auto" w:frame="1"/>
                <w:shd w:val="clear" w:color="auto" w:fill="FFFFFF"/>
              </w:rPr>
            </w:pPr>
          </w:p>
        </w:tc>
        <w:tc>
          <w:tcPr>
            <w:tcW w:w="0" w:type="auto"/>
          </w:tcPr>
          <w:p w14:paraId="32251C6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A30EA3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AECEAF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033BE49"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DDF8EB2"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D767C1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97F777D"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8C91C0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862938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817D5E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96789D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5ADE64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FE3C33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C50966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230105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A9F3DC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8754E4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3E8595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51396B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8580F7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836E2D2"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2159902"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EB6B88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5D311E5"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E9ED62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F712B9D"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86594F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A0C1F4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5BFEA74"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7EB3FB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1850B0E"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0D52B3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EB3ABAE"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4EA9DC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14AE3E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BC9E32C"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C01EC1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4C2349B"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5619C66"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EC47E8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112652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C632B2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4D5189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A802D9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6ED2F3A" w14:textId="35610027" w:rsidR="00901B8B" w:rsidRDefault="007F78C0" w:rsidP="00901B8B">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Потребується </w:t>
            </w:r>
            <w:r w:rsidR="00901B8B">
              <w:rPr>
                <w:rFonts w:ascii="Times New Roman" w:hAnsi="Times New Roman" w:cs="Times New Roman"/>
                <w:b/>
                <w:sz w:val="24"/>
                <w:szCs w:val="24"/>
              </w:rPr>
              <w:t>обговорення</w:t>
            </w:r>
          </w:p>
          <w:p w14:paraId="264B6432"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7874D96"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447F564"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A5AA09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ECE01B4"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93E8DDC" w14:textId="40245505" w:rsidR="00901B8B" w:rsidRPr="00EA1784" w:rsidRDefault="00901B8B" w:rsidP="00901B8B">
            <w:pPr>
              <w:tabs>
                <w:tab w:val="left" w:pos="4536"/>
                <w:tab w:val="left" w:pos="8364"/>
              </w:tabs>
              <w:jc w:val="both"/>
              <w:rPr>
                <w:rFonts w:ascii="Times New Roman" w:hAnsi="Times New Roman" w:cs="Times New Roman"/>
                <w:b/>
                <w:sz w:val="24"/>
                <w:szCs w:val="24"/>
              </w:rPr>
            </w:pPr>
          </w:p>
        </w:tc>
      </w:tr>
      <w:tr w:rsidR="00901B8B" w:rsidRPr="00215065" w14:paraId="3DF0940E" w14:textId="77777777" w:rsidTr="009C2C82">
        <w:trPr>
          <w:trHeight w:val="15432"/>
        </w:trPr>
        <w:tc>
          <w:tcPr>
            <w:tcW w:w="0" w:type="auto"/>
            <w:vMerge/>
          </w:tcPr>
          <w:p w14:paraId="194480F3" w14:textId="77777777" w:rsidR="00901B8B" w:rsidRPr="002B395E" w:rsidRDefault="00901B8B" w:rsidP="00570D2E">
            <w:pPr>
              <w:spacing w:line="256" w:lineRule="auto"/>
              <w:jc w:val="both"/>
              <w:rPr>
                <w:rFonts w:ascii="Times New Roman" w:eastAsia="Calibri" w:hAnsi="Times New Roman" w:cs="Times New Roman"/>
                <w:sz w:val="24"/>
                <w:szCs w:val="24"/>
              </w:rPr>
            </w:pPr>
          </w:p>
        </w:tc>
        <w:tc>
          <w:tcPr>
            <w:tcW w:w="0" w:type="auto"/>
            <w:vMerge/>
          </w:tcPr>
          <w:p w14:paraId="74139C40" w14:textId="77777777" w:rsidR="00901B8B" w:rsidRPr="0032681C" w:rsidRDefault="00901B8B" w:rsidP="00570D2E">
            <w:pPr>
              <w:shd w:val="clear" w:color="auto" w:fill="FFFFFF"/>
              <w:tabs>
                <w:tab w:val="left" w:pos="4536"/>
                <w:tab w:val="left" w:pos="8364"/>
              </w:tabs>
              <w:spacing w:after="150"/>
              <w:ind w:firstLine="318"/>
              <w:jc w:val="center"/>
              <w:rPr>
                <w:rFonts w:ascii="Times New Roman" w:hAnsi="Times New Roman" w:cs="Times New Roman"/>
                <w:b/>
                <w:sz w:val="24"/>
                <w:szCs w:val="24"/>
              </w:rPr>
            </w:pPr>
          </w:p>
        </w:tc>
        <w:tc>
          <w:tcPr>
            <w:tcW w:w="0" w:type="auto"/>
            <w:vMerge/>
          </w:tcPr>
          <w:p w14:paraId="2F5E495F" w14:textId="77777777" w:rsidR="00901B8B" w:rsidRPr="00654C2C" w:rsidRDefault="00901B8B" w:rsidP="00570D2E">
            <w:pPr>
              <w:jc w:val="both"/>
              <w:rPr>
                <w:rStyle w:val="afd"/>
                <w:rFonts w:ascii="Times New Roman" w:hAnsi="Times New Roman" w:cs="Times New Roman"/>
                <w:b w:val="0"/>
                <w:color w:val="000000" w:themeColor="text1"/>
                <w:sz w:val="24"/>
                <w:szCs w:val="24"/>
                <w:bdr w:val="none" w:sz="0" w:space="0" w:color="auto" w:frame="1"/>
                <w:shd w:val="clear" w:color="auto" w:fill="FFFFFF"/>
              </w:rPr>
            </w:pPr>
          </w:p>
        </w:tc>
        <w:tc>
          <w:tcPr>
            <w:tcW w:w="0" w:type="auto"/>
          </w:tcPr>
          <w:p w14:paraId="4F31A0BF" w14:textId="77777777" w:rsidR="00901B8B" w:rsidRPr="00EA1784" w:rsidRDefault="00901B8B" w:rsidP="00570D2E">
            <w:pPr>
              <w:tabs>
                <w:tab w:val="left" w:pos="4536"/>
                <w:tab w:val="left" w:pos="8364"/>
              </w:tabs>
              <w:ind w:firstLine="335"/>
              <w:jc w:val="both"/>
              <w:rPr>
                <w:rFonts w:ascii="Times New Roman" w:hAnsi="Times New Roman" w:cs="Times New Roman"/>
                <w:b/>
                <w:sz w:val="24"/>
                <w:szCs w:val="24"/>
              </w:rPr>
            </w:pPr>
          </w:p>
        </w:tc>
      </w:tr>
      <w:tr w:rsidR="00901B8B" w:rsidRPr="00215065" w14:paraId="7445372D" w14:textId="77777777" w:rsidTr="009C2C82">
        <w:trPr>
          <w:trHeight w:val="1881"/>
        </w:trPr>
        <w:tc>
          <w:tcPr>
            <w:tcW w:w="0" w:type="auto"/>
            <w:vMerge/>
          </w:tcPr>
          <w:p w14:paraId="5E46D23E" w14:textId="77777777" w:rsidR="00901B8B" w:rsidRPr="002B395E" w:rsidRDefault="00901B8B" w:rsidP="00570D2E">
            <w:pPr>
              <w:spacing w:line="256" w:lineRule="auto"/>
              <w:jc w:val="both"/>
              <w:rPr>
                <w:rFonts w:ascii="Times New Roman" w:eastAsia="Calibri" w:hAnsi="Times New Roman" w:cs="Times New Roman"/>
                <w:sz w:val="24"/>
                <w:szCs w:val="24"/>
              </w:rPr>
            </w:pPr>
          </w:p>
        </w:tc>
        <w:tc>
          <w:tcPr>
            <w:tcW w:w="0" w:type="auto"/>
          </w:tcPr>
          <w:p w14:paraId="073E2E3E" w14:textId="77777777" w:rsidR="00901B8B" w:rsidRPr="00B810FC" w:rsidRDefault="00901B8B" w:rsidP="00570D2E">
            <w:pPr>
              <w:shd w:val="clear" w:color="auto" w:fill="FFFFFF"/>
              <w:tabs>
                <w:tab w:val="left" w:pos="4536"/>
                <w:tab w:val="left" w:pos="8364"/>
              </w:tabs>
              <w:spacing w:after="150"/>
              <w:ind w:firstLine="318"/>
              <w:jc w:val="both"/>
              <w:rPr>
                <w:rFonts w:ascii="Times New Roman" w:hAnsi="Times New Roman" w:cs="Times New Roman"/>
                <w:b/>
                <w:sz w:val="24"/>
                <w:szCs w:val="24"/>
              </w:rPr>
            </w:pPr>
            <w:r w:rsidRPr="00B810FC">
              <w:rPr>
                <w:rFonts w:ascii="Times New Roman" w:hAnsi="Times New Roman" w:cs="Times New Roman"/>
                <w:b/>
                <w:sz w:val="24"/>
                <w:szCs w:val="24"/>
              </w:rPr>
              <w:t>АТ «Дніпровські електричні мережі»</w:t>
            </w:r>
          </w:p>
          <w:p w14:paraId="6E2E6563" w14:textId="77777777" w:rsidR="00901B8B" w:rsidRPr="00B810FC" w:rsidRDefault="00901B8B" w:rsidP="00570D2E">
            <w:pPr>
              <w:ind w:firstLine="57"/>
              <w:contextualSpacing/>
              <w:jc w:val="both"/>
              <w:rPr>
                <w:rFonts w:ascii="Times New Roman" w:eastAsia="Calibri" w:hAnsi="Times New Roman" w:cs="Times New Roman"/>
                <w:sz w:val="24"/>
                <w:szCs w:val="24"/>
              </w:rPr>
            </w:pPr>
            <w:r w:rsidRPr="00B810FC">
              <w:rPr>
                <w:rFonts w:ascii="Times New Roman" w:eastAsia="Calibri" w:hAnsi="Times New Roman" w:cs="Times New Roman"/>
                <w:sz w:val="24"/>
                <w:szCs w:val="24"/>
              </w:rPr>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70891715" w14:textId="77777777" w:rsidR="00901B8B" w:rsidRPr="00B810FC" w:rsidRDefault="00901B8B" w:rsidP="00570D2E">
            <w:pPr>
              <w:shd w:val="clear" w:color="auto" w:fill="FFFFFF"/>
              <w:tabs>
                <w:tab w:val="left" w:pos="4536"/>
                <w:tab w:val="left" w:pos="8364"/>
              </w:tabs>
              <w:spacing w:after="150"/>
              <w:ind w:firstLine="318"/>
              <w:jc w:val="both"/>
              <w:rPr>
                <w:rFonts w:ascii="Times New Roman" w:eastAsia="Calibri" w:hAnsi="Times New Roman" w:cs="Times New Roman"/>
                <w:sz w:val="24"/>
                <w:szCs w:val="24"/>
              </w:rPr>
            </w:pPr>
            <w:r w:rsidRPr="00B810FC">
              <w:rPr>
                <w:rFonts w:ascii="Times New Roman" w:eastAsia="Calibri" w:hAnsi="Times New Roman" w:cs="Times New Roman"/>
                <w:sz w:val="24"/>
                <w:szCs w:val="24"/>
              </w:rPr>
              <w:t>…</w:t>
            </w:r>
          </w:p>
          <w:p w14:paraId="4680D80C" w14:textId="77777777" w:rsidR="00901B8B" w:rsidRPr="00B810FC" w:rsidRDefault="00901B8B" w:rsidP="00570D2E">
            <w:pPr>
              <w:shd w:val="clear" w:color="auto" w:fill="FFFFFF"/>
              <w:tabs>
                <w:tab w:val="left" w:pos="4536"/>
                <w:tab w:val="left" w:pos="8364"/>
              </w:tabs>
              <w:spacing w:after="150"/>
              <w:ind w:firstLine="318"/>
              <w:jc w:val="both"/>
              <w:rPr>
                <w:rFonts w:ascii="Times New Roman" w:eastAsia="Calibri" w:hAnsi="Times New Roman" w:cs="Times New Roman"/>
                <w:sz w:val="24"/>
                <w:szCs w:val="24"/>
              </w:rPr>
            </w:pPr>
            <w:r w:rsidRPr="00B810FC">
              <w:rPr>
                <w:rFonts w:ascii="Times New Roman" w:eastAsia="Calibri" w:hAnsi="Times New Roman" w:cs="Times New Roman"/>
                <w:sz w:val="24"/>
                <w:szCs w:val="24"/>
              </w:rPr>
              <w:t xml:space="preserve">3) ЕІС-код(и) </w:t>
            </w:r>
            <w:r w:rsidRPr="00E41EE5">
              <w:rPr>
                <w:rFonts w:ascii="Times New Roman" w:eastAsia="Calibri" w:hAnsi="Times New Roman" w:cs="Times New Roman"/>
                <w:b/>
                <w:bCs/>
                <w:strike/>
                <w:color w:val="7030A0"/>
                <w:sz w:val="24"/>
                <w:szCs w:val="24"/>
              </w:rPr>
              <w:t>точки обліку електроенергії за об'єктом (об'єктами)</w:t>
            </w:r>
            <w:r w:rsidRPr="00E41EE5">
              <w:rPr>
                <w:rFonts w:ascii="Times New Roman" w:eastAsia="Calibri" w:hAnsi="Times New Roman" w:cs="Times New Roman"/>
                <w:b/>
                <w:bCs/>
                <w:color w:val="7030A0"/>
                <w:sz w:val="24"/>
                <w:szCs w:val="24"/>
              </w:rPr>
              <w:t xml:space="preserve"> площадки(</w:t>
            </w:r>
            <w:proofErr w:type="spellStart"/>
            <w:r w:rsidRPr="00E41EE5">
              <w:rPr>
                <w:rFonts w:ascii="Times New Roman" w:eastAsia="Calibri" w:hAnsi="Times New Roman" w:cs="Times New Roman"/>
                <w:b/>
                <w:bCs/>
                <w:color w:val="7030A0"/>
                <w:sz w:val="24"/>
                <w:szCs w:val="24"/>
              </w:rPr>
              <w:t>ок</w:t>
            </w:r>
            <w:proofErr w:type="spellEnd"/>
            <w:r w:rsidRPr="00E41EE5">
              <w:rPr>
                <w:rFonts w:ascii="Times New Roman" w:eastAsia="Calibri" w:hAnsi="Times New Roman" w:cs="Times New Roman"/>
                <w:b/>
                <w:bCs/>
                <w:color w:val="7030A0"/>
                <w:sz w:val="24"/>
                <w:szCs w:val="24"/>
              </w:rPr>
              <w:t>) комерційного обліку</w:t>
            </w:r>
            <w:r w:rsidRPr="00E41EE5">
              <w:rPr>
                <w:rFonts w:ascii="Times New Roman" w:eastAsia="Calibri" w:hAnsi="Times New Roman" w:cs="Times New Roman"/>
                <w:b/>
                <w:color w:val="7030A0"/>
                <w:sz w:val="24"/>
                <w:szCs w:val="24"/>
              </w:rPr>
              <w:t xml:space="preserve"> </w:t>
            </w:r>
            <w:r w:rsidRPr="00B810FC">
              <w:rPr>
                <w:rFonts w:ascii="Times New Roman" w:eastAsia="Calibri" w:hAnsi="Times New Roman" w:cs="Times New Roman"/>
                <w:sz w:val="24"/>
                <w:szCs w:val="24"/>
              </w:rPr>
              <w:t>споживача;</w:t>
            </w:r>
          </w:p>
          <w:p w14:paraId="1BDD1257" w14:textId="77777777" w:rsidR="00901B8B" w:rsidRPr="00B810FC" w:rsidRDefault="00901B8B" w:rsidP="00570D2E">
            <w:pPr>
              <w:ind w:firstLine="57"/>
              <w:contextualSpacing/>
              <w:jc w:val="both"/>
              <w:rPr>
                <w:rFonts w:ascii="Times New Roman" w:eastAsia="Calibri" w:hAnsi="Times New Roman" w:cs="Times New Roman"/>
                <w:sz w:val="24"/>
                <w:szCs w:val="24"/>
              </w:rPr>
            </w:pPr>
            <w:r w:rsidRPr="00B810FC">
              <w:rPr>
                <w:rFonts w:ascii="Times New Roman" w:eastAsia="Calibri" w:hAnsi="Times New Roman" w:cs="Times New Roman"/>
                <w:sz w:val="24"/>
                <w:szCs w:val="24"/>
              </w:rPr>
              <w:t>4) найменування чинного електропостачальника;</w:t>
            </w:r>
          </w:p>
          <w:p w14:paraId="7AE6897F" w14:textId="77777777" w:rsidR="00901B8B" w:rsidRPr="00B810FC" w:rsidRDefault="00901B8B" w:rsidP="00570D2E">
            <w:pPr>
              <w:shd w:val="clear" w:color="auto" w:fill="FFFFFF"/>
              <w:tabs>
                <w:tab w:val="left" w:pos="4536"/>
                <w:tab w:val="left" w:pos="8364"/>
              </w:tabs>
              <w:spacing w:after="150"/>
              <w:ind w:firstLine="318"/>
              <w:jc w:val="both"/>
              <w:rPr>
                <w:rFonts w:ascii="Times New Roman" w:eastAsia="Calibri" w:hAnsi="Times New Roman" w:cs="Times New Roman"/>
                <w:sz w:val="24"/>
                <w:szCs w:val="24"/>
              </w:rPr>
            </w:pPr>
            <w:r w:rsidRPr="00B810FC">
              <w:rPr>
                <w:rFonts w:ascii="Times New Roman" w:eastAsia="Calibri" w:hAnsi="Times New Roman" w:cs="Times New Roman"/>
                <w:sz w:val="24"/>
                <w:szCs w:val="24"/>
              </w:rPr>
              <w:t>5) рахунок за фактично спожиту електричну енергію за попередній період, виставлений споживачу попереднім електропостачальником;</w:t>
            </w:r>
          </w:p>
          <w:p w14:paraId="557A75CC" w14:textId="77777777" w:rsidR="00901B8B" w:rsidRPr="00E41EE5" w:rsidRDefault="00901B8B" w:rsidP="00570D2E">
            <w:pPr>
              <w:shd w:val="clear" w:color="auto" w:fill="FFFFFF"/>
              <w:tabs>
                <w:tab w:val="left" w:pos="4536"/>
                <w:tab w:val="left" w:pos="8364"/>
              </w:tabs>
              <w:spacing w:after="150"/>
              <w:ind w:firstLine="318"/>
              <w:jc w:val="both"/>
              <w:rPr>
                <w:rFonts w:ascii="Times New Roman" w:hAnsi="Times New Roman" w:cs="Times New Roman"/>
                <w:b/>
                <w:color w:val="0070C0"/>
                <w:sz w:val="24"/>
                <w:szCs w:val="24"/>
              </w:rPr>
            </w:pPr>
            <w:r w:rsidRPr="00E41EE5">
              <w:rPr>
                <w:rFonts w:ascii="Times New Roman" w:hAnsi="Times New Roman" w:cs="Times New Roman"/>
                <w:b/>
                <w:color w:val="0070C0"/>
                <w:sz w:val="24"/>
                <w:szCs w:val="24"/>
              </w:rPr>
              <w:t xml:space="preserve">6) прогнозні дані про покази приладу (приладів) вимірювальної техніки на дату зміни </w:t>
            </w:r>
            <w:r w:rsidRPr="00E41EE5">
              <w:rPr>
                <w:rFonts w:ascii="Times New Roman" w:hAnsi="Times New Roman" w:cs="Times New Roman"/>
                <w:b/>
                <w:color w:val="0070C0"/>
                <w:sz w:val="24"/>
                <w:szCs w:val="24"/>
              </w:rPr>
              <w:lastRenderedPageBreak/>
              <w:t>електропостачальника, погоджені з попереднім електропостачальником;</w:t>
            </w:r>
          </w:p>
          <w:p w14:paraId="04F7D9AF" w14:textId="77777777" w:rsidR="00901B8B" w:rsidRPr="00B810FC" w:rsidRDefault="00901B8B" w:rsidP="00570D2E">
            <w:pPr>
              <w:ind w:firstLine="57"/>
              <w:contextualSpacing/>
              <w:jc w:val="both"/>
              <w:rPr>
                <w:rFonts w:ascii="Times New Roman" w:eastAsia="Calibri" w:hAnsi="Times New Roman" w:cs="Times New Roman"/>
                <w:sz w:val="24"/>
                <w:szCs w:val="24"/>
              </w:rPr>
            </w:pPr>
            <w:r w:rsidRPr="001F321F">
              <w:rPr>
                <w:rFonts w:ascii="Times New Roman" w:hAnsi="Times New Roman" w:cs="Times New Roman"/>
                <w:color w:val="0070C0"/>
                <w:sz w:val="24"/>
                <w:szCs w:val="24"/>
              </w:rPr>
              <w:t>7)</w:t>
            </w:r>
            <w:r w:rsidRPr="00B810FC">
              <w:rPr>
                <w:rFonts w:ascii="Times New Roman" w:eastAsia="Calibri" w:hAnsi="Times New Roman" w:cs="Times New Roman"/>
                <w:sz w:val="24"/>
                <w:szCs w:val="24"/>
              </w:rPr>
              <w:t xml:space="preserve">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14:paraId="5DFC72B5" w14:textId="3366D143" w:rsidR="00901B8B" w:rsidRPr="00B810FC" w:rsidRDefault="00901B8B" w:rsidP="00570D2E">
            <w:pPr>
              <w:shd w:val="clear" w:color="auto" w:fill="FFFFFF"/>
              <w:tabs>
                <w:tab w:val="left" w:pos="4536"/>
                <w:tab w:val="left" w:pos="8364"/>
              </w:tabs>
              <w:spacing w:after="150"/>
              <w:ind w:firstLine="318"/>
              <w:jc w:val="both"/>
              <w:rPr>
                <w:rFonts w:ascii="Times New Roman" w:hAnsi="Times New Roman" w:cs="Times New Roman"/>
                <w:b/>
                <w:sz w:val="24"/>
                <w:szCs w:val="24"/>
              </w:rPr>
            </w:pPr>
            <w:r w:rsidRPr="00B810FC">
              <w:rPr>
                <w:rFonts w:ascii="Times New Roman" w:hAnsi="Times New Roman" w:cs="Times New Roman"/>
                <w:color w:val="0070C0"/>
                <w:sz w:val="24"/>
                <w:szCs w:val="24"/>
                <w:highlight w:val="yellow"/>
              </w:rPr>
              <w:t>8)</w:t>
            </w:r>
            <w:r w:rsidRPr="00B810FC">
              <w:rPr>
                <w:rFonts w:ascii="Times New Roman" w:eastAsia="Calibri" w:hAnsi="Times New Roman" w:cs="Times New Roman"/>
                <w:sz w:val="24"/>
                <w:szCs w:val="24"/>
              </w:rPr>
              <w:t xml:space="preserve"> згоду на обробку персональних даних та використання їх для отримання інформації щодо споживача</w:t>
            </w:r>
          </w:p>
        </w:tc>
        <w:tc>
          <w:tcPr>
            <w:tcW w:w="0" w:type="auto"/>
          </w:tcPr>
          <w:p w14:paraId="7E0A7A2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77786DA"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5DA09A08"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18023EC"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30D8B16"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6ACB9A89"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006A212"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2B53E54"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63A0802F"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E9DA179"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3B1656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01E164C"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4F3171F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57188E8"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4873F35"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7A85E4AC"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6065F715"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1D60C63"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08205D8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264EDE71"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4C8F2006"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F673EAF"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61E60F04"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55BBDD2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4096B2A9"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674FB6A0"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3056DCB7"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27847617"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33D47AF6"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740E7E18"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3A3160DD"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10112E21"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30FF4D4C" w14:textId="77777777" w:rsidR="00901B8B" w:rsidRPr="00B810FC" w:rsidRDefault="00901B8B" w:rsidP="00570D2E">
            <w:pPr>
              <w:tabs>
                <w:tab w:val="left" w:pos="4536"/>
                <w:tab w:val="left" w:pos="8364"/>
              </w:tabs>
              <w:ind w:firstLine="313"/>
              <w:jc w:val="both"/>
              <w:rPr>
                <w:rFonts w:ascii="Times New Roman" w:hAnsi="Times New Roman" w:cs="Times New Roman"/>
                <w:sz w:val="24"/>
                <w:szCs w:val="24"/>
              </w:rPr>
            </w:pPr>
          </w:p>
          <w:p w14:paraId="38C96FF5" w14:textId="4D4519FA" w:rsidR="00901B8B" w:rsidRPr="00B810FC" w:rsidRDefault="00901B8B" w:rsidP="00570D2E">
            <w:pPr>
              <w:tabs>
                <w:tab w:val="left" w:pos="4536"/>
                <w:tab w:val="left" w:pos="8364"/>
              </w:tabs>
              <w:ind w:firstLine="313"/>
              <w:jc w:val="both"/>
              <w:rPr>
                <w:rFonts w:ascii="Times New Roman" w:hAnsi="Times New Roman" w:cs="Times New Roman"/>
                <w:sz w:val="24"/>
                <w:szCs w:val="24"/>
              </w:rPr>
            </w:pPr>
            <w:r w:rsidRPr="00B810FC">
              <w:rPr>
                <w:rFonts w:ascii="Times New Roman" w:eastAsia="Calibri" w:hAnsi="Times New Roman" w:cs="Times New Roman"/>
                <w:sz w:val="24"/>
                <w:szCs w:val="24"/>
              </w:rPr>
              <w:t>Узгодження з п 6.1.3.</w:t>
            </w:r>
          </w:p>
        </w:tc>
        <w:tc>
          <w:tcPr>
            <w:tcW w:w="0" w:type="auto"/>
          </w:tcPr>
          <w:p w14:paraId="237BBCCC"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41F6A3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CE2FD2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24FC41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F2E6F95"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2159287"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C495CC2"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3AA7B1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917674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B8AFA1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6F3775B"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ED248E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3C13BDD"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644A1E31"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B99C369"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094AF06"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FAB8FF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07E5BB6"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ED75DC5"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EB7BFCF"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E922E2B"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A445CF8"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F2D51A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86C74FB"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6AC91C6"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19E603C5"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4847B50"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DDED95D"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0FBAC81A"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5DB1D3EE"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7A02E91C"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463139C3"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3590B075" w14:textId="77777777" w:rsidR="00901B8B" w:rsidRDefault="00901B8B" w:rsidP="00570D2E">
            <w:pPr>
              <w:tabs>
                <w:tab w:val="left" w:pos="4536"/>
                <w:tab w:val="left" w:pos="8364"/>
              </w:tabs>
              <w:ind w:firstLine="335"/>
              <w:jc w:val="both"/>
              <w:rPr>
                <w:rFonts w:ascii="Times New Roman" w:hAnsi="Times New Roman" w:cs="Times New Roman"/>
                <w:b/>
                <w:sz w:val="24"/>
                <w:szCs w:val="24"/>
              </w:rPr>
            </w:pPr>
          </w:p>
          <w:p w14:paraId="22D8DA8E" w14:textId="14C3937E" w:rsidR="00901B8B" w:rsidRPr="00901B8B" w:rsidRDefault="007F78C0" w:rsidP="00901B8B">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Потребується</w:t>
            </w:r>
            <w:r w:rsidR="00901B8B" w:rsidRPr="00901B8B">
              <w:rPr>
                <w:rFonts w:ascii="Times New Roman" w:hAnsi="Times New Roman" w:cs="Times New Roman"/>
                <w:b/>
                <w:sz w:val="24"/>
                <w:szCs w:val="24"/>
              </w:rPr>
              <w:t xml:space="preserve"> обговорення </w:t>
            </w:r>
          </w:p>
        </w:tc>
      </w:tr>
      <w:tr w:rsidR="00570D2E" w:rsidRPr="00215065" w14:paraId="680C063D" w14:textId="77777777" w:rsidTr="009C2C82">
        <w:trPr>
          <w:trHeight w:val="69"/>
        </w:trPr>
        <w:tc>
          <w:tcPr>
            <w:tcW w:w="0" w:type="auto"/>
            <w:vMerge w:val="restart"/>
          </w:tcPr>
          <w:p w14:paraId="77B7C618" w14:textId="77777777" w:rsidR="00570D2E" w:rsidRPr="00EF3F9C" w:rsidRDefault="00570D2E" w:rsidP="00570D2E">
            <w:pPr>
              <w:ind w:firstLine="321"/>
              <w:jc w:val="both"/>
              <w:rPr>
                <w:rFonts w:ascii="Times New Roman" w:hAnsi="Times New Roman" w:cs="Times New Roman"/>
                <w:sz w:val="24"/>
                <w:szCs w:val="24"/>
              </w:rPr>
            </w:pPr>
            <w:r w:rsidRPr="00EF3F9C">
              <w:rPr>
                <w:rFonts w:ascii="Times New Roman" w:hAnsi="Times New Roman" w:cs="Times New Roman"/>
                <w:sz w:val="24"/>
                <w:szCs w:val="24"/>
              </w:rPr>
              <w:lastRenderedPageBreak/>
              <w:t xml:space="preserve">6.1.8. Новий електропостачальник має протягом трьох </w:t>
            </w:r>
            <w:r w:rsidRPr="001F321F">
              <w:rPr>
                <w:rFonts w:ascii="Times New Roman" w:hAnsi="Times New Roman" w:cs="Times New Roman"/>
                <w:i/>
                <w:strike/>
                <w:sz w:val="24"/>
                <w:szCs w:val="24"/>
              </w:rPr>
              <w:t>робочих</w:t>
            </w:r>
            <w:r w:rsidRPr="007B1B6A">
              <w:rPr>
                <w:rFonts w:ascii="Times New Roman" w:hAnsi="Times New Roman" w:cs="Times New Roman"/>
                <w:strike/>
                <w:sz w:val="24"/>
                <w:szCs w:val="24"/>
              </w:rPr>
              <w:t xml:space="preserve"> </w:t>
            </w:r>
            <w:r w:rsidRPr="00815524">
              <w:rPr>
                <w:rFonts w:ascii="Times New Roman" w:hAnsi="Times New Roman" w:cs="Times New Roman"/>
                <w:b/>
                <w:color w:val="7030A0"/>
                <w:sz w:val="24"/>
                <w:szCs w:val="24"/>
              </w:rPr>
              <w:t>календарних днів</w:t>
            </w:r>
            <w:r w:rsidRPr="00815524">
              <w:rPr>
                <w:rFonts w:ascii="Times New Roman" w:hAnsi="Times New Roman" w:cs="Times New Roman"/>
                <w:color w:val="7030A0"/>
                <w:sz w:val="24"/>
                <w:szCs w:val="24"/>
              </w:rPr>
              <w:t xml:space="preserve"> </w:t>
            </w:r>
            <w:r w:rsidRPr="00EF3F9C">
              <w:rPr>
                <w:rFonts w:ascii="Times New Roman" w:hAnsi="Times New Roman" w:cs="Times New Roman"/>
                <w:sz w:val="24"/>
                <w:szCs w:val="24"/>
              </w:rPr>
              <w:t>надіслати запит до адміністратора комерційного обліку щодо зміни електропостачальника, який повинен містити:</w:t>
            </w:r>
          </w:p>
          <w:p w14:paraId="603789EB" w14:textId="77777777" w:rsidR="00570D2E" w:rsidRPr="00EF3F9C" w:rsidRDefault="00570D2E" w:rsidP="00570D2E">
            <w:pPr>
              <w:ind w:firstLine="321"/>
              <w:jc w:val="both"/>
              <w:rPr>
                <w:rFonts w:ascii="Times New Roman" w:hAnsi="Times New Roman" w:cs="Times New Roman"/>
                <w:sz w:val="24"/>
                <w:szCs w:val="24"/>
              </w:rPr>
            </w:pPr>
          </w:p>
          <w:p w14:paraId="4DB2D84F" w14:textId="77777777" w:rsidR="00570D2E" w:rsidRPr="00EF3F9C" w:rsidRDefault="00570D2E" w:rsidP="00570D2E">
            <w:pPr>
              <w:ind w:firstLine="321"/>
              <w:jc w:val="both"/>
              <w:rPr>
                <w:rFonts w:ascii="Times New Roman" w:hAnsi="Times New Roman" w:cs="Times New Roman"/>
                <w:sz w:val="24"/>
                <w:szCs w:val="24"/>
              </w:rPr>
            </w:pPr>
            <w:r w:rsidRPr="00EF3F9C">
              <w:rPr>
                <w:rFonts w:ascii="Times New Roman" w:hAnsi="Times New Roman" w:cs="Times New Roman"/>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612123AB" w14:textId="77777777" w:rsidR="00570D2E" w:rsidRPr="00EF3F9C" w:rsidRDefault="00570D2E" w:rsidP="00570D2E">
            <w:pPr>
              <w:ind w:firstLine="321"/>
              <w:jc w:val="both"/>
              <w:rPr>
                <w:rFonts w:ascii="Times New Roman" w:hAnsi="Times New Roman" w:cs="Times New Roman"/>
                <w:sz w:val="24"/>
                <w:szCs w:val="24"/>
              </w:rPr>
            </w:pPr>
          </w:p>
          <w:p w14:paraId="4F623036" w14:textId="77777777" w:rsidR="00570D2E" w:rsidRPr="00EF3F9C" w:rsidRDefault="00570D2E" w:rsidP="00570D2E">
            <w:pPr>
              <w:ind w:firstLine="321"/>
              <w:jc w:val="both"/>
              <w:rPr>
                <w:rFonts w:ascii="Times New Roman" w:hAnsi="Times New Roman" w:cs="Times New Roman"/>
                <w:sz w:val="24"/>
                <w:szCs w:val="24"/>
              </w:rPr>
            </w:pPr>
            <w:r w:rsidRPr="00EF3F9C">
              <w:rPr>
                <w:rFonts w:ascii="Times New Roman" w:hAnsi="Times New Roman" w:cs="Times New Roman"/>
                <w:sz w:val="24"/>
                <w:szCs w:val="24"/>
              </w:rPr>
              <w:lastRenderedPageBreak/>
              <w:t>2) заплановану дату початку постачання електричної енергії новим електропостачальником;</w:t>
            </w:r>
          </w:p>
          <w:p w14:paraId="04E06056" w14:textId="77777777" w:rsidR="00570D2E" w:rsidRPr="00EF3F9C" w:rsidRDefault="00570D2E" w:rsidP="00570D2E">
            <w:pPr>
              <w:ind w:firstLine="321"/>
              <w:jc w:val="both"/>
              <w:rPr>
                <w:rFonts w:ascii="Times New Roman" w:hAnsi="Times New Roman" w:cs="Times New Roman"/>
                <w:sz w:val="24"/>
                <w:szCs w:val="24"/>
              </w:rPr>
            </w:pPr>
          </w:p>
          <w:p w14:paraId="567513C8" w14:textId="2EDC791E" w:rsidR="00570D2E" w:rsidRPr="00215065" w:rsidRDefault="00570D2E" w:rsidP="00570D2E">
            <w:pPr>
              <w:pStyle w:val="a4"/>
              <w:spacing w:before="0" w:beforeAutospacing="0" w:after="0" w:afterAutospacing="0"/>
              <w:ind w:firstLine="731"/>
              <w:jc w:val="both"/>
              <w:rPr>
                <w:b/>
                <w:lang w:val="uk-UA"/>
              </w:rPr>
            </w:pPr>
            <w:r w:rsidRPr="00EF3F9C">
              <w:t>3) ЕІС-код електропостачальника.</w:t>
            </w:r>
          </w:p>
        </w:tc>
        <w:tc>
          <w:tcPr>
            <w:tcW w:w="0" w:type="auto"/>
          </w:tcPr>
          <w:p w14:paraId="43115AB3" w14:textId="517D3526" w:rsidR="00570D2E" w:rsidRPr="00E945E6" w:rsidRDefault="00570D2E" w:rsidP="00570D2E">
            <w:pPr>
              <w:spacing w:after="120"/>
              <w:jc w:val="center"/>
              <w:rPr>
                <w:rFonts w:ascii="Times New Roman" w:hAnsi="Times New Roman" w:cs="Times New Roman"/>
                <w:b/>
                <w:sz w:val="24"/>
                <w:szCs w:val="24"/>
              </w:rPr>
            </w:pPr>
            <w:r w:rsidRPr="00E945E6">
              <w:rPr>
                <w:rFonts w:ascii="Times New Roman" w:hAnsi="Times New Roman" w:cs="Times New Roman"/>
                <w:b/>
                <w:sz w:val="24"/>
                <w:szCs w:val="24"/>
              </w:rPr>
              <w:lastRenderedPageBreak/>
              <w:t>ТОВ «Київські енергетичні послуги»</w:t>
            </w:r>
          </w:p>
          <w:p w14:paraId="35B47E30" w14:textId="5E0A0FEA" w:rsidR="00570D2E" w:rsidRPr="00E945E6" w:rsidRDefault="00570D2E" w:rsidP="00570D2E">
            <w:pPr>
              <w:spacing w:after="120"/>
              <w:jc w:val="both"/>
              <w:rPr>
                <w:rFonts w:ascii="Times New Roman" w:hAnsi="Times New Roman" w:cs="Times New Roman"/>
                <w:sz w:val="24"/>
                <w:szCs w:val="24"/>
              </w:rPr>
            </w:pPr>
            <w:r w:rsidRPr="00E945E6">
              <w:rPr>
                <w:rFonts w:ascii="Times New Roman" w:hAnsi="Times New Roman" w:cs="Times New Roman"/>
                <w:sz w:val="24"/>
                <w:szCs w:val="24"/>
              </w:rPr>
              <w:t xml:space="preserve">6.1.8. Новий електропостачальник має протягом трьох </w:t>
            </w:r>
            <w:r w:rsidRPr="00654533">
              <w:rPr>
                <w:rFonts w:ascii="Times New Roman" w:hAnsi="Times New Roman" w:cs="Times New Roman"/>
                <w:b/>
                <w:color w:val="0070C0"/>
                <w:sz w:val="24"/>
                <w:szCs w:val="24"/>
              </w:rPr>
              <w:t>робочих днів</w:t>
            </w:r>
            <w:r w:rsidRPr="00654533">
              <w:rPr>
                <w:rFonts w:ascii="Times New Roman" w:hAnsi="Times New Roman" w:cs="Times New Roman"/>
                <w:color w:val="0070C0"/>
                <w:sz w:val="24"/>
                <w:szCs w:val="24"/>
              </w:rPr>
              <w:t xml:space="preserve"> </w:t>
            </w:r>
            <w:r w:rsidRPr="00E945E6">
              <w:rPr>
                <w:rFonts w:ascii="Times New Roman" w:hAnsi="Times New Roman" w:cs="Times New Roman"/>
                <w:sz w:val="24"/>
                <w:szCs w:val="24"/>
              </w:rPr>
              <w:t>надіслати запит до адміністратора комерційного обліку щодо зміни електропостачальника, який повинен містити:</w:t>
            </w:r>
          </w:p>
          <w:p w14:paraId="6859CFB3" w14:textId="77777777" w:rsidR="00570D2E" w:rsidRPr="00E945E6" w:rsidRDefault="00570D2E" w:rsidP="00570D2E">
            <w:pPr>
              <w:spacing w:after="120"/>
              <w:jc w:val="both"/>
              <w:rPr>
                <w:rFonts w:ascii="Times New Roman" w:hAnsi="Times New Roman" w:cs="Times New Roman"/>
                <w:sz w:val="24"/>
                <w:szCs w:val="24"/>
              </w:rPr>
            </w:pPr>
          </w:p>
          <w:p w14:paraId="261DF5AE" w14:textId="77777777" w:rsidR="00A31253" w:rsidRDefault="00A31253" w:rsidP="00570D2E">
            <w:pPr>
              <w:spacing w:after="120"/>
              <w:jc w:val="both"/>
              <w:rPr>
                <w:rFonts w:ascii="Times New Roman" w:hAnsi="Times New Roman" w:cs="Times New Roman"/>
                <w:sz w:val="24"/>
                <w:szCs w:val="24"/>
              </w:rPr>
            </w:pPr>
          </w:p>
          <w:p w14:paraId="10665858" w14:textId="77777777" w:rsidR="00A31253" w:rsidRDefault="00A31253" w:rsidP="00570D2E">
            <w:pPr>
              <w:spacing w:after="120"/>
              <w:jc w:val="both"/>
              <w:rPr>
                <w:rFonts w:ascii="Times New Roman" w:hAnsi="Times New Roman" w:cs="Times New Roman"/>
                <w:sz w:val="24"/>
                <w:szCs w:val="24"/>
              </w:rPr>
            </w:pPr>
          </w:p>
          <w:p w14:paraId="5882052E" w14:textId="6666CA28" w:rsidR="00570D2E" w:rsidRPr="00E945E6" w:rsidRDefault="00570D2E" w:rsidP="00570D2E">
            <w:pPr>
              <w:spacing w:after="120"/>
              <w:jc w:val="both"/>
              <w:rPr>
                <w:rFonts w:ascii="Times New Roman" w:hAnsi="Times New Roman" w:cs="Times New Roman"/>
                <w:sz w:val="24"/>
                <w:szCs w:val="24"/>
              </w:rPr>
            </w:pPr>
            <w:r w:rsidRPr="00E945E6">
              <w:rPr>
                <w:rFonts w:ascii="Times New Roman" w:hAnsi="Times New Roman" w:cs="Times New Roman"/>
                <w:sz w:val="24"/>
                <w:szCs w:val="24"/>
              </w:rPr>
              <w:t xml:space="preserve">1) </w:t>
            </w:r>
            <w:r w:rsidRPr="00E41EE5">
              <w:rPr>
                <w:rFonts w:ascii="Times New Roman" w:hAnsi="Times New Roman" w:cs="Times New Roman"/>
                <w:b/>
                <w:color w:val="0070C0"/>
                <w:sz w:val="24"/>
                <w:szCs w:val="24"/>
              </w:rPr>
              <w:t xml:space="preserve">найменування споживача, код ЄДРПОУ споживача (індивідуальний податковий номер для фізичних осіб), ЕІС-код(и) </w:t>
            </w:r>
            <w:r w:rsidRPr="00E41EE5">
              <w:rPr>
                <w:rFonts w:ascii="Times New Roman" w:eastAsia="Calibri" w:hAnsi="Times New Roman" w:cs="Times New Roman"/>
                <w:b/>
                <w:color w:val="0070C0"/>
                <w:sz w:val="24"/>
                <w:szCs w:val="24"/>
              </w:rPr>
              <w:t xml:space="preserve">точки обліку електроенергії за </w:t>
            </w:r>
            <w:r w:rsidRPr="00E41EE5">
              <w:rPr>
                <w:rFonts w:ascii="Times New Roman" w:eastAsia="Calibri" w:hAnsi="Times New Roman" w:cs="Times New Roman"/>
                <w:b/>
                <w:color w:val="0070C0"/>
                <w:sz w:val="24"/>
                <w:szCs w:val="24"/>
              </w:rPr>
              <w:lastRenderedPageBreak/>
              <w:t>об'єктом (об'єктами) споживача,</w:t>
            </w:r>
            <w:r w:rsidRPr="00E41EE5">
              <w:rPr>
                <w:rFonts w:ascii="Times New Roman" w:hAnsi="Times New Roman" w:cs="Times New Roman"/>
                <w:b/>
                <w:color w:val="0070C0"/>
                <w:sz w:val="24"/>
                <w:szCs w:val="24"/>
              </w:rPr>
              <w:t xml:space="preserve"> за якими здійснюється зміна електропостачальника, а також</w:t>
            </w:r>
            <w:r w:rsidRPr="00E41EE5">
              <w:rPr>
                <w:rFonts w:ascii="Times New Roman" w:hAnsi="Times New Roman" w:cs="Times New Roman"/>
                <w:color w:val="0070C0"/>
                <w:sz w:val="24"/>
                <w:szCs w:val="24"/>
              </w:rPr>
              <w:t xml:space="preserve"> </w:t>
            </w:r>
            <w:r w:rsidRPr="00E41EE5">
              <w:rPr>
                <w:rFonts w:ascii="Times New Roman" w:hAnsi="Times New Roman" w:cs="Times New Roman"/>
                <w:b/>
                <w:color w:val="0070C0"/>
                <w:sz w:val="24"/>
                <w:szCs w:val="24"/>
              </w:rPr>
              <w:t xml:space="preserve">звернення споживача (скановану копію, електронний документ тощо) </w:t>
            </w:r>
            <w:r w:rsidRPr="00E945E6">
              <w:rPr>
                <w:rFonts w:ascii="Times New Roman" w:hAnsi="Times New Roman" w:cs="Times New Roman"/>
                <w:sz w:val="24"/>
                <w:szCs w:val="24"/>
              </w:rPr>
              <w:t>щодо наміру укласти з ним договір про постачання електричної енергії споживачу з зафіксованою датою цього звернення;</w:t>
            </w:r>
          </w:p>
          <w:p w14:paraId="0F0D98EB" w14:textId="77777777" w:rsidR="00570D2E" w:rsidRPr="00E945E6" w:rsidRDefault="00570D2E" w:rsidP="00570D2E">
            <w:pPr>
              <w:spacing w:after="120"/>
              <w:jc w:val="both"/>
              <w:rPr>
                <w:rFonts w:ascii="Times New Roman" w:hAnsi="Times New Roman" w:cs="Times New Roman"/>
                <w:sz w:val="24"/>
                <w:szCs w:val="24"/>
              </w:rPr>
            </w:pPr>
            <w:r w:rsidRPr="00E945E6">
              <w:rPr>
                <w:rFonts w:ascii="Times New Roman" w:hAnsi="Times New Roman" w:cs="Times New Roman"/>
                <w:sz w:val="24"/>
                <w:szCs w:val="24"/>
              </w:rPr>
              <w:t>2) заплановану дату початку постачання електричної енергії новим електропостачальником;</w:t>
            </w:r>
          </w:p>
          <w:p w14:paraId="6484C029" w14:textId="17B035BB" w:rsidR="00570D2E" w:rsidRPr="00E945E6" w:rsidRDefault="00570D2E" w:rsidP="00570D2E">
            <w:pPr>
              <w:pStyle w:val="a4"/>
              <w:spacing w:after="0"/>
              <w:ind w:firstLine="731"/>
              <w:jc w:val="both"/>
              <w:rPr>
                <w:b/>
                <w:lang w:val="uk-UA"/>
              </w:rPr>
            </w:pPr>
            <w:r w:rsidRPr="00E945E6">
              <w:t>3) ЕІС-код електропостачальника.</w:t>
            </w:r>
          </w:p>
        </w:tc>
        <w:tc>
          <w:tcPr>
            <w:tcW w:w="0" w:type="auto"/>
          </w:tcPr>
          <w:p w14:paraId="3905C4E4" w14:textId="77777777" w:rsidR="00570D2E" w:rsidRPr="00E945E6" w:rsidRDefault="00570D2E" w:rsidP="00570D2E">
            <w:pPr>
              <w:spacing w:after="120"/>
              <w:jc w:val="both"/>
              <w:rPr>
                <w:rFonts w:ascii="Times New Roman" w:hAnsi="Times New Roman" w:cs="Times New Roman"/>
                <w:sz w:val="24"/>
                <w:szCs w:val="24"/>
              </w:rPr>
            </w:pPr>
            <w:r w:rsidRPr="00E945E6">
              <w:rPr>
                <w:rFonts w:ascii="Times New Roman" w:hAnsi="Times New Roman" w:cs="Times New Roman"/>
                <w:sz w:val="24"/>
                <w:szCs w:val="24"/>
              </w:rPr>
              <w:lastRenderedPageBreak/>
              <w:t xml:space="preserve">Пропонуємо залишити в чинній редакції. Якщо зазначені дні припадуть на вихідні чи свята, то у постачальника не буде часу щоб надіслати запит АКО. </w:t>
            </w:r>
          </w:p>
          <w:p w14:paraId="2D5F3E97" w14:textId="77777777" w:rsidR="00570D2E" w:rsidRPr="00E945E6" w:rsidRDefault="00570D2E" w:rsidP="00570D2E">
            <w:pPr>
              <w:spacing w:after="120"/>
              <w:jc w:val="both"/>
              <w:rPr>
                <w:rFonts w:ascii="Times New Roman" w:hAnsi="Times New Roman" w:cs="Times New Roman"/>
                <w:sz w:val="24"/>
                <w:szCs w:val="24"/>
              </w:rPr>
            </w:pPr>
          </w:p>
          <w:p w14:paraId="53CCE34C" w14:textId="39F0DF94" w:rsidR="00570D2E" w:rsidRPr="00E945E6" w:rsidRDefault="00570D2E" w:rsidP="00570D2E">
            <w:pPr>
              <w:pStyle w:val="a4"/>
              <w:spacing w:after="0"/>
              <w:ind w:firstLine="731"/>
              <w:jc w:val="both"/>
              <w:rPr>
                <w:b/>
                <w:lang w:val="uk-UA"/>
              </w:rPr>
            </w:pPr>
            <w:r w:rsidRPr="00E945E6">
              <w:rPr>
                <w:lang w:val="uk-UA"/>
              </w:rPr>
              <w:t xml:space="preserve">Різні оператори системи (які виконують функції АКО)  вимагають від електропостачальника різні документи та інформацію з посиланням на цей пункт. З метою конкретизації та визначеності переліку інформації, яку треба надати АКО, пропонується вказати вичерпній перелік необхідної інформації. Крім того, </w:t>
            </w:r>
            <w:r w:rsidRPr="00E945E6">
              <w:rPr>
                <w:lang w:val="uk-UA"/>
              </w:rPr>
              <w:lastRenderedPageBreak/>
              <w:t>заява-приєднання може бути оформлена і у вигляді електронного документа у відповідності до Закону України «Про електронні документи та електронний документообіг», а тому може бути направлена і АКО в електронному вигляді.</w:t>
            </w:r>
          </w:p>
        </w:tc>
        <w:tc>
          <w:tcPr>
            <w:tcW w:w="0" w:type="auto"/>
          </w:tcPr>
          <w:p w14:paraId="6CEF999D" w14:textId="70A3957E" w:rsidR="00A31253" w:rsidRDefault="00E41EE5" w:rsidP="007F78C0">
            <w:pPr>
              <w:pStyle w:val="a4"/>
              <w:jc w:val="both"/>
              <w:rPr>
                <w:b/>
                <w:lang w:val="uk-UA"/>
              </w:rPr>
            </w:pPr>
            <w:r>
              <w:rPr>
                <w:b/>
                <w:lang w:val="uk-UA"/>
              </w:rPr>
              <w:lastRenderedPageBreak/>
              <w:t>Попередньо п</w:t>
            </w:r>
            <w:r w:rsidR="00C06B68">
              <w:rPr>
                <w:b/>
                <w:lang w:val="uk-UA"/>
              </w:rPr>
              <w:t>рийма</w:t>
            </w:r>
            <w:r w:rsidR="007F78C0">
              <w:rPr>
                <w:b/>
                <w:lang w:val="uk-UA"/>
              </w:rPr>
              <w:t>ємо</w:t>
            </w:r>
            <w:r w:rsidR="00EB3122">
              <w:rPr>
                <w:b/>
                <w:lang w:val="uk-UA"/>
              </w:rPr>
              <w:t xml:space="preserve"> в</w:t>
            </w:r>
            <w:r w:rsidR="00A31253">
              <w:rPr>
                <w:b/>
                <w:lang w:val="uk-UA"/>
              </w:rPr>
              <w:t xml:space="preserve"> редакції</w:t>
            </w:r>
            <w:r w:rsidR="00EB3122">
              <w:rPr>
                <w:b/>
                <w:lang w:val="uk-UA"/>
              </w:rPr>
              <w:t>:</w:t>
            </w:r>
          </w:p>
          <w:p w14:paraId="083D67BA" w14:textId="77777777" w:rsidR="00A31253" w:rsidRPr="00EB3122" w:rsidRDefault="00A31253" w:rsidP="00A31253">
            <w:pPr>
              <w:spacing w:after="120"/>
              <w:jc w:val="both"/>
              <w:rPr>
                <w:rFonts w:ascii="Times New Roman" w:hAnsi="Times New Roman" w:cs="Times New Roman"/>
                <w:color w:val="00B050"/>
                <w:sz w:val="24"/>
                <w:szCs w:val="24"/>
              </w:rPr>
            </w:pPr>
            <w:r w:rsidRPr="00EB3122">
              <w:rPr>
                <w:rFonts w:ascii="Times New Roman" w:hAnsi="Times New Roman" w:cs="Times New Roman"/>
                <w:color w:val="00B050"/>
                <w:sz w:val="24"/>
                <w:szCs w:val="24"/>
              </w:rPr>
              <w:t xml:space="preserve">6.1.8. Новий електропостачальник має протягом трьох </w:t>
            </w:r>
            <w:r w:rsidRPr="00EB3122">
              <w:rPr>
                <w:rFonts w:ascii="Times New Roman" w:hAnsi="Times New Roman" w:cs="Times New Roman"/>
                <w:b/>
                <w:color w:val="00B050"/>
                <w:sz w:val="24"/>
                <w:szCs w:val="24"/>
              </w:rPr>
              <w:t>робочих днів</w:t>
            </w:r>
            <w:r w:rsidRPr="00EB3122">
              <w:rPr>
                <w:rFonts w:ascii="Times New Roman" w:hAnsi="Times New Roman" w:cs="Times New Roman"/>
                <w:color w:val="00B050"/>
                <w:sz w:val="24"/>
                <w:szCs w:val="24"/>
              </w:rPr>
              <w:t xml:space="preserve"> надіслати запит до адміністратора комерційного обліку щодо зміни електропостачальника, який повинен містити:</w:t>
            </w:r>
          </w:p>
          <w:p w14:paraId="40D28A2F" w14:textId="1BA0F0AA" w:rsidR="00C06B68" w:rsidRPr="00A31253" w:rsidRDefault="00C06B68" w:rsidP="00A31253">
            <w:pPr>
              <w:spacing w:after="120"/>
              <w:jc w:val="both"/>
              <w:rPr>
                <w:rFonts w:ascii="Times New Roman" w:hAnsi="Times New Roman" w:cs="Times New Roman"/>
                <w:b/>
                <w:sz w:val="24"/>
                <w:szCs w:val="24"/>
              </w:rPr>
            </w:pPr>
            <w:r w:rsidRPr="00EB3122">
              <w:rPr>
                <w:rFonts w:ascii="Times New Roman" w:hAnsi="Times New Roman" w:cs="Times New Roman"/>
                <w:b/>
                <w:color w:val="00B050"/>
                <w:sz w:val="24"/>
                <w:szCs w:val="24"/>
              </w:rPr>
              <w:t>Не приймається 6.1.5 вже має визначення</w:t>
            </w:r>
          </w:p>
        </w:tc>
      </w:tr>
      <w:tr w:rsidR="00570D2E" w:rsidRPr="00215065" w14:paraId="59B2A348" w14:textId="77777777" w:rsidTr="009C2C82">
        <w:trPr>
          <w:trHeight w:val="69"/>
        </w:trPr>
        <w:tc>
          <w:tcPr>
            <w:tcW w:w="0" w:type="auto"/>
            <w:vMerge/>
          </w:tcPr>
          <w:p w14:paraId="70DCE8B1" w14:textId="77777777" w:rsidR="00570D2E" w:rsidRPr="00215065" w:rsidRDefault="00570D2E" w:rsidP="00570D2E">
            <w:pPr>
              <w:pStyle w:val="a4"/>
              <w:spacing w:before="0" w:beforeAutospacing="0" w:after="0" w:afterAutospacing="0"/>
              <w:ind w:firstLine="731"/>
              <w:jc w:val="both"/>
              <w:rPr>
                <w:b/>
                <w:lang w:val="uk-UA"/>
              </w:rPr>
            </w:pPr>
          </w:p>
        </w:tc>
        <w:tc>
          <w:tcPr>
            <w:tcW w:w="0" w:type="auto"/>
          </w:tcPr>
          <w:p w14:paraId="6F41C679" w14:textId="77777777" w:rsidR="00570D2E" w:rsidRDefault="00570D2E" w:rsidP="00570D2E">
            <w:pPr>
              <w:pStyle w:val="a4"/>
              <w:spacing w:after="0"/>
              <w:ind w:firstLine="731"/>
              <w:jc w:val="both"/>
              <w:rPr>
                <w:b/>
                <w:lang w:val="uk-UA"/>
              </w:rPr>
            </w:pPr>
            <w:r>
              <w:rPr>
                <w:b/>
                <w:lang w:val="uk-UA"/>
              </w:rPr>
              <w:t xml:space="preserve">Д </w:t>
            </w:r>
            <w:proofErr w:type="spellStart"/>
            <w:r>
              <w:rPr>
                <w:b/>
                <w:lang w:val="uk-UA"/>
              </w:rPr>
              <w:t>Трейдинг</w:t>
            </w:r>
            <w:proofErr w:type="spellEnd"/>
          </w:p>
          <w:p w14:paraId="3FA2A4B2" w14:textId="77777777" w:rsidR="00570D2E" w:rsidRPr="00C977BD" w:rsidRDefault="00570D2E" w:rsidP="00570D2E">
            <w:pPr>
              <w:ind w:firstLine="321"/>
              <w:jc w:val="both"/>
              <w:rPr>
                <w:rFonts w:ascii="Times New Roman" w:hAnsi="Times New Roman" w:cs="Times New Roman"/>
                <w:sz w:val="24"/>
                <w:szCs w:val="24"/>
              </w:rPr>
            </w:pPr>
            <w:r w:rsidRPr="00C977BD">
              <w:rPr>
                <w:rFonts w:ascii="Times New Roman" w:hAnsi="Times New Roman" w:cs="Times New Roman"/>
                <w:sz w:val="24"/>
                <w:szCs w:val="24"/>
              </w:rPr>
              <w:t xml:space="preserve">6.1.8. Новий електропостачальник має протягом трьох </w:t>
            </w:r>
            <w:r w:rsidRPr="00E41EE5">
              <w:rPr>
                <w:rFonts w:ascii="Times New Roman" w:hAnsi="Times New Roman" w:cs="Times New Roman"/>
                <w:b/>
                <w:bCs/>
                <w:color w:val="0070C0"/>
                <w:sz w:val="24"/>
                <w:szCs w:val="24"/>
              </w:rPr>
              <w:t>робочих</w:t>
            </w:r>
            <w:r w:rsidRPr="00C977BD">
              <w:rPr>
                <w:rFonts w:ascii="Times New Roman" w:hAnsi="Times New Roman" w:cs="Times New Roman"/>
                <w:b/>
                <w:bCs/>
                <w:sz w:val="24"/>
                <w:szCs w:val="24"/>
              </w:rPr>
              <w:t xml:space="preserve"> </w:t>
            </w:r>
            <w:r w:rsidRPr="00C977BD">
              <w:rPr>
                <w:rFonts w:ascii="Times New Roman" w:hAnsi="Times New Roman" w:cs="Times New Roman"/>
                <w:sz w:val="24"/>
                <w:szCs w:val="24"/>
              </w:rPr>
              <w:t>днів надіслати запит до адміністратора комерційного обліку щодо зміни електропостачальника, який повинен містити:</w:t>
            </w:r>
          </w:p>
          <w:p w14:paraId="5D9527B0" w14:textId="77777777" w:rsidR="00570D2E" w:rsidRPr="00C977BD" w:rsidRDefault="00570D2E" w:rsidP="00570D2E">
            <w:pPr>
              <w:ind w:firstLine="321"/>
              <w:jc w:val="both"/>
              <w:rPr>
                <w:rFonts w:ascii="Times New Roman" w:hAnsi="Times New Roman" w:cs="Times New Roman"/>
                <w:sz w:val="24"/>
                <w:szCs w:val="24"/>
              </w:rPr>
            </w:pPr>
            <w:r w:rsidRPr="00C977BD">
              <w:rPr>
                <w:rFonts w:ascii="Times New Roman" w:hAnsi="Times New Roman" w:cs="Times New Roman"/>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3E2081C6" w14:textId="77777777" w:rsidR="00570D2E" w:rsidRPr="00C977BD" w:rsidRDefault="00570D2E" w:rsidP="00570D2E">
            <w:pPr>
              <w:ind w:firstLine="321"/>
              <w:jc w:val="both"/>
              <w:rPr>
                <w:rFonts w:ascii="Times New Roman" w:hAnsi="Times New Roman" w:cs="Times New Roman"/>
                <w:sz w:val="24"/>
                <w:szCs w:val="24"/>
              </w:rPr>
            </w:pPr>
            <w:r w:rsidRPr="00C977BD">
              <w:rPr>
                <w:rFonts w:ascii="Times New Roman" w:hAnsi="Times New Roman" w:cs="Times New Roman"/>
                <w:sz w:val="24"/>
                <w:szCs w:val="24"/>
              </w:rPr>
              <w:t>2) заплановану дату початку постачання електричної енергії новим електропостачальником;</w:t>
            </w:r>
          </w:p>
          <w:p w14:paraId="65D7AFEE" w14:textId="001F65EC" w:rsidR="00570D2E" w:rsidRPr="00215065" w:rsidRDefault="00570D2E" w:rsidP="00570D2E">
            <w:pPr>
              <w:pStyle w:val="a4"/>
              <w:spacing w:after="0"/>
              <w:ind w:firstLine="731"/>
              <w:jc w:val="both"/>
              <w:rPr>
                <w:b/>
                <w:lang w:val="uk-UA"/>
              </w:rPr>
            </w:pPr>
            <w:r w:rsidRPr="00C977BD">
              <w:t>3) ЕІС-код електропостачальника.</w:t>
            </w:r>
          </w:p>
        </w:tc>
        <w:tc>
          <w:tcPr>
            <w:tcW w:w="0" w:type="auto"/>
          </w:tcPr>
          <w:p w14:paraId="1E853161" w14:textId="666A1821" w:rsidR="00570D2E" w:rsidRPr="003D03F3" w:rsidRDefault="00570D2E" w:rsidP="00570D2E">
            <w:pPr>
              <w:pStyle w:val="a4"/>
              <w:spacing w:after="0"/>
              <w:ind w:firstLine="731"/>
              <w:jc w:val="both"/>
              <w:rPr>
                <w:b/>
                <w:lang w:val="uk-UA"/>
              </w:rPr>
            </w:pPr>
            <w:r w:rsidRPr="003D03F3">
              <w:rPr>
                <w:lang w:val="uk-UA"/>
              </w:rPr>
              <w:t xml:space="preserve">Пропонуємо залишити робочі дні, оскільки при застосуванні трьох календарних днів є велика імовірність, що ці три доби можуть бути неробочими днями.  </w:t>
            </w:r>
          </w:p>
        </w:tc>
        <w:tc>
          <w:tcPr>
            <w:tcW w:w="0" w:type="auto"/>
          </w:tcPr>
          <w:p w14:paraId="76C409A3" w14:textId="7CCD01E1" w:rsidR="00570D2E" w:rsidRPr="00215065" w:rsidRDefault="00E41EE5" w:rsidP="00570D2E">
            <w:pPr>
              <w:pStyle w:val="a4"/>
              <w:spacing w:after="0"/>
              <w:ind w:firstLine="731"/>
              <w:jc w:val="both"/>
              <w:rPr>
                <w:b/>
                <w:lang w:val="uk-UA"/>
              </w:rPr>
            </w:pPr>
            <w:r>
              <w:rPr>
                <w:b/>
                <w:lang w:val="uk-UA"/>
              </w:rPr>
              <w:t xml:space="preserve">Попередньо </w:t>
            </w:r>
            <w:r w:rsidR="00EB3122">
              <w:rPr>
                <w:b/>
                <w:lang w:val="uk-UA"/>
              </w:rPr>
              <w:t>врах</w:t>
            </w:r>
            <w:r w:rsidR="007F78C0">
              <w:rPr>
                <w:b/>
                <w:lang w:val="uk-UA"/>
              </w:rPr>
              <w:t>увати</w:t>
            </w:r>
          </w:p>
        </w:tc>
      </w:tr>
      <w:tr w:rsidR="00570D2E" w:rsidRPr="00215065" w14:paraId="787BC254" w14:textId="77777777" w:rsidTr="009C2C82">
        <w:trPr>
          <w:trHeight w:val="69"/>
        </w:trPr>
        <w:tc>
          <w:tcPr>
            <w:tcW w:w="0" w:type="auto"/>
            <w:vMerge/>
          </w:tcPr>
          <w:p w14:paraId="352EDEBE" w14:textId="77777777" w:rsidR="00570D2E" w:rsidRPr="00215065" w:rsidRDefault="00570D2E" w:rsidP="00570D2E">
            <w:pPr>
              <w:pStyle w:val="a4"/>
              <w:spacing w:before="0" w:beforeAutospacing="0" w:after="0" w:afterAutospacing="0"/>
              <w:ind w:firstLine="731"/>
              <w:jc w:val="both"/>
              <w:rPr>
                <w:b/>
                <w:lang w:val="uk-UA"/>
              </w:rPr>
            </w:pPr>
          </w:p>
        </w:tc>
        <w:tc>
          <w:tcPr>
            <w:tcW w:w="0" w:type="auto"/>
          </w:tcPr>
          <w:p w14:paraId="281E3C36" w14:textId="77777777" w:rsidR="00570D2E" w:rsidRPr="003D03F3" w:rsidRDefault="00570D2E" w:rsidP="00570D2E">
            <w:pPr>
              <w:pStyle w:val="a4"/>
              <w:spacing w:after="0"/>
              <w:ind w:firstLine="731"/>
              <w:jc w:val="both"/>
              <w:rPr>
                <w:b/>
                <w:lang w:val="uk-UA"/>
              </w:rPr>
            </w:pPr>
            <w:r w:rsidRPr="003D03F3">
              <w:rPr>
                <w:b/>
                <w:lang w:val="uk-UA"/>
              </w:rPr>
              <w:t>НЕК УКРЕНЕРГО</w:t>
            </w:r>
          </w:p>
          <w:p w14:paraId="2FEB8E5D" w14:textId="15372A4B" w:rsidR="00570D2E" w:rsidRPr="00365FB3" w:rsidRDefault="00570D2E" w:rsidP="00570D2E">
            <w:pPr>
              <w:pStyle w:val="a4"/>
              <w:spacing w:after="0"/>
              <w:ind w:firstLine="731"/>
              <w:jc w:val="both"/>
              <w:rPr>
                <w:b/>
                <w:bCs/>
                <w:strike/>
                <w:color w:val="0070C0"/>
                <w:lang w:val="uk-UA"/>
              </w:rPr>
            </w:pPr>
            <w:r w:rsidRPr="003D03F3">
              <w:rPr>
                <w:lang w:val="uk-UA"/>
              </w:rPr>
              <w:t xml:space="preserve">6.1.8. Новий електропостачальник має протягом трьох </w:t>
            </w:r>
            <w:r w:rsidRPr="00365FB3">
              <w:rPr>
                <w:b/>
                <w:strike/>
                <w:color w:val="7030A0"/>
                <w:lang w:val="uk-UA"/>
              </w:rPr>
              <w:t xml:space="preserve">робочих </w:t>
            </w:r>
            <w:r w:rsidRPr="00365FB3">
              <w:rPr>
                <w:b/>
                <w:color w:val="7030A0"/>
                <w:lang w:val="uk-UA"/>
              </w:rPr>
              <w:t>календарних днів</w:t>
            </w:r>
            <w:r w:rsidRPr="00365FB3">
              <w:rPr>
                <w:color w:val="7030A0"/>
                <w:lang w:val="uk-UA"/>
              </w:rPr>
              <w:t xml:space="preserve"> </w:t>
            </w:r>
            <w:r w:rsidRPr="00365FB3">
              <w:rPr>
                <w:b/>
                <w:bCs/>
                <w:color w:val="0070C0"/>
                <w:lang w:val="uk-UA"/>
              </w:rPr>
              <w:t xml:space="preserve">за загальним правилом або протягом одного календарного дня за скороченим правилом </w:t>
            </w:r>
            <w:r w:rsidRPr="003D03F3">
              <w:rPr>
                <w:lang w:val="uk-UA"/>
              </w:rPr>
              <w:t>надіслати запит до адміністратора комерційного обліку щодо зміни електропостачальника</w:t>
            </w:r>
            <w:r w:rsidRPr="00365FB3">
              <w:rPr>
                <w:b/>
                <w:strike/>
                <w:color w:val="0070C0"/>
                <w:lang w:val="uk-UA"/>
              </w:rPr>
              <w:t>, який повинен містити</w:t>
            </w:r>
            <w:r w:rsidRPr="00365FB3">
              <w:rPr>
                <w:b/>
                <w:bCs/>
                <w:strike/>
                <w:color w:val="0070C0"/>
                <w:lang w:val="uk-UA"/>
              </w:rPr>
              <w:t>:</w:t>
            </w:r>
          </w:p>
          <w:p w14:paraId="37ABD1E1" w14:textId="77777777" w:rsidR="00570D2E" w:rsidRPr="00365FB3" w:rsidRDefault="00570D2E" w:rsidP="00570D2E">
            <w:pPr>
              <w:ind w:firstLine="321"/>
              <w:jc w:val="both"/>
              <w:rPr>
                <w:rFonts w:ascii="Times New Roman" w:hAnsi="Times New Roman" w:cs="Times New Roman"/>
                <w:b/>
                <w:strike/>
                <w:color w:val="0070C0"/>
                <w:sz w:val="24"/>
                <w:szCs w:val="24"/>
              </w:rPr>
            </w:pPr>
            <w:r w:rsidRPr="00365FB3">
              <w:rPr>
                <w:rFonts w:ascii="Times New Roman" w:hAnsi="Times New Roman" w:cs="Times New Roman"/>
                <w:b/>
                <w:strike/>
                <w:color w:val="0070C0"/>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559F631E" w14:textId="77777777" w:rsidR="00570D2E" w:rsidRPr="00365FB3" w:rsidRDefault="00570D2E" w:rsidP="00570D2E">
            <w:pPr>
              <w:ind w:firstLine="321"/>
              <w:jc w:val="both"/>
              <w:rPr>
                <w:rFonts w:ascii="Times New Roman" w:hAnsi="Times New Roman" w:cs="Times New Roman"/>
                <w:b/>
                <w:strike/>
                <w:color w:val="0070C0"/>
                <w:sz w:val="24"/>
                <w:szCs w:val="24"/>
              </w:rPr>
            </w:pPr>
          </w:p>
          <w:p w14:paraId="5EAA532F" w14:textId="77777777" w:rsidR="00570D2E" w:rsidRPr="00365FB3" w:rsidRDefault="00570D2E" w:rsidP="00570D2E">
            <w:pPr>
              <w:ind w:firstLine="321"/>
              <w:jc w:val="both"/>
              <w:rPr>
                <w:rFonts w:ascii="Times New Roman" w:hAnsi="Times New Roman" w:cs="Times New Roman"/>
                <w:b/>
                <w:strike/>
                <w:color w:val="0070C0"/>
                <w:sz w:val="24"/>
                <w:szCs w:val="24"/>
              </w:rPr>
            </w:pPr>
            <w:r w:rsidRPr="00365FB3">
              <w:rPr>
                <w:rFonts w:ascii="Times New Roman" w:hAnsi="Times New Roman" w:cs="Times New Roman"/>
                <w:b/>
                <w:strike/>
                <w:color w:val="0070C0"/>
                <w:sz w:val="24"/>
                <w:szCs w:val="24"/>
              </w:rPr>
              <w:t>2) заплановану дату початку постачання електричної енергії новим електропостачальником;</w:t>
            </w:r>
          </w:p>
          <w:p w14:paraId="47461162" w14:textId="77777777" w:rsidR="00570D2E" w:rsidRPr="00365FB3" w:rsidRDefault="00570D2E" w:rsidP="00570D2E">
            <w:pPr>
              <w:ind w:firstLine="321"/>
              <w:jc w:val="both"/>
              <w:rPr>
                <w:rFonts w:ascii="Times New Roman" w:hAnsi="Times New Roman" w:cs="Times New Roman"/>
                <w:b/>
                <w:strike/>
                <w:color w:val="0070C0"/>
                <w:sz w:val="24"/>
                <w:szCs w:val="24"/>
              </w:rPr>
            </w:pPr>
          </w:p>
          <w:p w14:paraId="6615B83D" w14:textId="77777777" w:rsidR="00570D2E" w:rsidRPr="00365FB3" w:rsidRDefault="00570D2E" w:rsidP="00570D2E">
            <w:pPr>
              <w:ind w:firstLine="321"/>
              <w:jc w:val="both"/>
              <w:rPr>
                <w:rFonts w:ascii="Times New Roman" w:hAnsi="Times New Roman" w:cs="Times New Roman"/>
                <w:b/>
                <w:strike/>
                <w:color w:val="0070C0"/>
                <w:sz w:val="24"/>
                <w:szCs w:val="24"/>
              </w:rPr>
            </w:pPr>
            <w:r w:rsidRPr="00365FB3">
              <w:rPr>
                <w:rFonts w:ascii="Times New Roman" w:hAnsi="Times New Roman" w:cs="Times New Roman"/>
                <w:b/>
                <w:strike/>
                <w:color w:val="0070C0"/>
                <w:sz w:val="24"/>
                <w:szCs w:val="24"/>
              </w:rPr>
              <w:t>3) ЕІС-код електропостачальника</w:t>
            </w:r>
            <w:r w:rsidRPr="00365FB3">
              <w:rPr>
                <w:rFonts w:ascii="Times New Roman" w:hAnsi="Times New Roman" w:cs="Times New Roman"/>
                <w:b/>
                <w:color w:val="0070C0"/>
                <w:sz w:val="24"/>
                <w:szCs w:val="24"/>
              </w:rPr>
              <w:t>.</w:t>
            </w:r>
          </w:p>
          <w:p w14:paraId="6223F3D7" w14:textId="4A1423D2" w:rsidR="00570D2E" w:rsidRPr="003D03F3" w:rsidRDefault="00570D2E" w:rsidP="00570D2E">
            <w:pPr>
              <w:pStyle w:val="a4"/>
              <w:spacing w:after="0"/>
              <w:ind w:firstLine="731"/>
              <w:jc w:val="both"/>
              <w:rPr>
                <w:b/>
                <w:lang w:val="uk-UA"/>
              </w:rPr>
            </w:pPr>
            <w:r w:rsidRPr="00365FB3">
              <w:rPr>
                <w:b/>
                <w:bCs/>
                <w:color w:val="0070C0"/>
                <w:lang w:val="uk-UA"/>
              </w:rPr>
              <w:t xml:space="preserve">Запит надсилається адміністратору комерційного обліку у вигляді підписаного новим електропостачальником та споживачем електронного документу, що містить окремі умови договору зі споживачем </w:t>
            </w:r>
            <w:r w:rsidRPr="00365FB3">
              <w:rPr>
                <w:b/>
                <w:bCs/>
                <w:color w:val="0070C0"/>
                <w:lang w:val="uk-UA"/>
              </w:rPr>
              <w:lastRenderedPageBreak/>
              <w:t>(необхідні для адміністрування процедури зміни електропостачальника), за встановленою адміністратором комерційного обліку формою.</w:t>
            </w:r>
          </w:p>
        </w:tc>
        <w:tc>
          <w:tcPr>
            <w:tcW w:w="0" w:type="auto"/>
          </w:tcPr>
          <w:p w14:paraId="26D4AD24" w14:textId="77777777" w:rsidR="00570D2E" w:rsidRPr="003D03F3" w:rsidRDefault="00570D2E" w:rsidP="00570D2E">
            <w:pPr>
              <w:pStyle w:val="a4"/>
              <w:spacing w:after="0"/>
              <w:ind w:firstLine="731"/>
              <w:jc w:val="both"/>
              <w:rPr>
                <w:rFonts w:eastAsia="Calibri"/>
                <w:iCs/>
                <w:lang w:val="uk-UA"/>
              </w:rPr>
            </w:pPr>
            <w:r w:rsidRPr="003D03F3">
              <w:rPr>
                <w:rFonts w:eastAsia="Calibri"/>
                <w:iCs/>
                <w:lang w:val="uk-UA"/>
              </w:rPr>
              <w:lastRenderedPageBreak/>
              <w:t>Необхідне уточнення строків для адміністрування процедури за загальним та за скороченим правилом.</w:t>
            </w:r>
          </w:p>
          <w:p w14:paraId="352D386C" w14:textId="77777777" w:rsidR="00570D2E" w:rsidRPr="003D03F3" w:rsidRDefault="00570D2E" w:rsidP="00570D2E">
            <w:pPr>
              <w:pStyle w:val="a4"/>
              <w:spacing w:after="0"/>
              <w:ind w:firstLine="731"/>
              <w:jc w:val="both"/>
              <w:rPr>
                <w:b/>
                <w:lang w:val="uk-UA"/>
              </w:rPr>
            </w:pPr>
          </w:p>
          <w:p w14:paraId="2BE26912" w14:textId="77777777" w:rsidR="00570D2E" w:rsidRPr="003D03F3" w:rsidRDefault="00570D2E" w:rsidP="00570D2E">
            <w:pPr>
              <w:pStyle w:val="a4"/>
              <w:spacing w:after="0"/>
              <w:ind w:firstLine="731"/>
              <w:jc w:val="both"/>
              <w:rPr>
                <w:b/>
                <w:lang w:val="uk-UA"/>
              </w:rPr>
            </w:pPr>
          </w:p>
          <w:p w14:paraId="30BBD475" w14:textId="77777777" w:rsidR="00570D2E" w:rsidRPr="003D03F3" w:rsidRDefault="00570D2E" w:rsidP="00570D2E">
            <w:pPr>
              <w:pStyle w:val="a4"/>
              <w:spacing w:after="0"/>
              <w:ind w:firstLine="731"/>
              <w:jc w:val="both"/>
              <w:rPr>
                <w:b/>
                <w:lang w:val="uk-UA"/>
              </w:rPr>
            </w:pPr>
          </w:p>
          <w:p w14:paraId="0F4616D4" w14:textId="77777777" w:rsidR="00570D2E" w:rsidRPr="003D03F3" w:rsidRDefault="00570D2E" w:rsidP="00570D2E">
            <w:pPr>
              <w:pStyle w:val="a4"/>
              <w:spacing w:after="0"/>
              <w:ind w:firstLine="731"/>
              <w:jc w:val="both"/>
              <w:rPr>
                <w:b/>
                <w:lang w:val="uk-UA"/>
              </w:rPr>
            </w:pPr>
          </w:p>
          <w:p w14:paraId="184E70A0" w14:textId="01E85BBD" w:rsidR="00570D2E" w:rsidRPr="00215065" w:rsidRDefault="00570D2E" w:rsidP="00570D2E">
            <w:pPr>
              <w:pStyle w:val="a4"/>
              <w:spacing w:after="0"/>
              <w:ind w:firstLine="731"/>
              <w:jc w:val="both"/>
              <w:rPr>
                <w:b/>
                <w:lang w:val="uk-UA"/>
              </w:rPr>
            </w:pPr>
            <w:r w:rsidRPr="003D03F3">
              <w:rPr>
                <w:iCs/>
                <w:lang w:val="uk-UA"/>
              </w:rPr>
              <w:t>При адмініструванні процедури зміни електропостачальника має бути забезпечено формування запиту у відповідній формі, що відповідним чином підтверджено обома сторонами.</w:t>
            </w:r>
          </w:p>
        </w:tc>
        <w:tc>
          <w:tcPr>
            <w:tcW w:w="0" w:type="auto"/>
          </w:tcPr>
          <w:p w14:paraId="1A1EEFB9" w14:textId="1C4F8618" w:rsidR="00570D2E" w:rsidRDefault="00E41EE5" w:rsidP="00570D2E">
            <w:pPr>
              <w:pStyle w:val="a4"/>
              <w:spacing w:after="0"/>
              <w:ind w:firstLine="731"/>
              <w:jc w:val="both"/>
              <w:rPr>
                <w:b/>
                <w:lang w:val="uk-UA"/>
              </w:rPr>
            </w:pPr>
            <w:r>
              <w:rPr>
                <w:b/>
                <w:lang w:val="uk-UA"/>
              </w:rPr>
              <w:t xml:space="preserve">Попередньо </w:t>
            </w:r>
            <w:r w:rsidR="00EB3122">
              <w:rPr>
                <w:b/>
                <w:lang w:val="uk-UA"/>
              </w:rPr>
              <w:t>врах</w:t>
            </w:r>
            <w:r w:rsidR="007F78C0">
              <w:rPr>
                <w:b/>
                <w:lang w:val="uk-UA"/>
              </w:rPr>
              <w:t>увати</w:t>
            </w:r>
            <w:r w:rsidR="00EB3122">
              <w:rPr>
                <w:b/>
                <w:lang w:val="uk-UA"/>
              </w:rPr>
              <w:t>, в редакції:</w:t>
            </w:r>
            <w:r w:rsidR="00C06B68">
              <w:rPr>
                <w:b/>
                <w:lang w:val="uk-UA"/>
              </w:rPr>
              <w:t xml:space="preserve"> </w:t>
            </w:r>
          </w:p>
          <w:p w14:paraId="2FDF55DD" w14:textId="11AC85B7" w:rsidR="00C06B68" w:rsidRPr="00EB3122" w:rsidRDefault="00C06B68" w:rsidP="00C06B68">
            <w:pPr>
              <w:pStyle w:val="a4"/>
              <w:spacing w:after="0"/>
              <w:ind w:firstLine="731"/>
              <w:jc w:val="both"/>
              <w:rPr>
                <w:bCs/>
                <w:strike/>
                <w:color w:val="00B050"/>
                <w:lang w:val="uk-UA"/>
              </w:rPr>
            </w:pPr>
            <w:r w:rsidRPr="00EB3122">
              <w:rPr>
                <w:color w:val="00B050"/>
                <w:lang w:val="uk-UA"/>
              </w:rPr>
              <w:t xml:space="preserve">6.1.8. Новий електропостачальник має протягом трьох календарних днів </w:t>
            </w:r>
            <w:r w:rsidRPr="00EB3122">
              <w:rPr>
                <w:b/>
                <w:bCs/>
                <w:color w:val="00B050"/>
                <w:lang w:val="uk-UA"/>
              </w:rPr>
              <w:t xml:space="preserve">за загальним правилом або протягом одного календарного дня за скороченим правилом </w:t>
            </w:r>
            <w:r w:rsidRPr="00EB3122">
              <w:rPr>
                <w:color w:val="00B050"/>
                <w:lang w:val="uk-UA"/>
              </w:rPr>
              <w:t>надіслати запит до адміністратора комерційного обліку щодо зміни електропостачальника</w:t>
            </w:r>
            <w:r w:rsidR="00BC0FAF" w:rsidRPr="00EB3122">
              <w:rPr>
                <w:color w:val="00B050"/>
                <w:lang w:val="uk-UA"/>
              </w:rPr>
              <w:t>.</w:t>
            </w:r>
          </w:p>
          <w:p w14:paraId="30C3EE0A" w14:textId="678FBACA" w:rsidR="00C06B68" w:rsidRDefault="00C06B68" w:rsidP="00C06B68">
            <w:pPr>
              <w:pStyle w:val="a4"/>
              <w:spacing w:after="0"/>
              <w:ind w:firstLine="731"/>
              <w:jc w:val="both"/>
              <w:rPr>
                <w:bCs/>
                <w:strike/>
                <w:lang w:val="uk-UA"/>
              </w:rPr>
            </w:pPr>
          </w:p>
          <w:p w14:paraId="0FFDCA53" w14:textId="16479E0F" w:rsidR="00C06B68" w:rsidRDefault="00C06B68" w:rsidP="00C06B68">
            <w:pPr>
              <w:pStyle w:val="a4"/>
              <w:spacing w:after="0"/>
              <w:ind w:firstLine="731"/>
              <w:jc w:val="both"/>
              <w:rPr>
                <w:bCs/>
                <w:strike/>
                <w:lang w:val="uk-UA"/>
              </w:rPr>
            </w:pPr>
          </w:p>
          <w:p w14:paraId="54875900" w14:textId="676E2DA3" w:rsidR="00C06B68" w:rsidRDefault="00C06B68" w:rsidP="00C06B68">
            <w:pPr>
              <w:pStyle w:val="a4"/>
              <w:spacing w:after="0"/>
              <w:ind w:firstLine="731"/>
              <w:jc w:val="both"/>
              <w:rPr>
                <w:bCs/>
                <w:strike/>
                <w:lang w:val="uk-UA"/>
              </w:rPr>
            </w:pPr>
          </w:p>
          <w:p w14:paraId="08D9C1DA" w14:textId="24EE706F" w:rsidR="00C06B68" w:rsidRDefault="00C06B68" w:rsidP="00C06B68">
            <w:pPr>
              <w:pStyle w:val="a4"/>
              <w:spacing w:after="0"/>
              <w:ind w:firstLine="731"/>
              <w:jc w:val="both"/>
              <w:rPr>
                <w:bCs/>
                <w:strike/>
                <w:lang w:val="uk-UA"/>
              </w:rPr>
            </w:pPr>
          </w:p>
          <w:p w14:paraId="6A5C1A8E" w14:textId="6A739752" w:rsidR="00C06B68" w:rsidRDefault="00C06B68" w:rsidP="00C06B68">
            <w:pPr>
              <w:pStyle w:val="a4"/>
              <w:spacing w:after="0"/>
              <w:ind w:firstLine="731"/>
              <w:jc w:val="both"/>
              <w:rPr>
                <w:bCs/>
                <w:strike/>
                <w:lang w:val="uk-UA"/>
              </w:rPr>
            </w:pPr>
          </w:p>
          <w:p w14:paraId="6F81078B" w14:textId="440B48C5" w:rsidR="00C06B68" w:rsidRDefault="00C06B68" w:rsidP="00C06B68">
            <w:pPr>
              <w:pStyle w:val="a4"/>
              <w:spacing w:after="0"/>
              <w:ind w:firstLine="731"/>
              <w:jc w:val="both"/>
              <w:rPr>
                <w:bCs/>
                <w:strike/>
                <w:lang w:val="uk-UA"/>
              </w:rPr>
            </w:pPr>
          </w:p>
          <w:p w14:paraId="7FF38F58" w14:textId="3DCF24BF" w:rsidR="00C06B68" w:rsidRDefault="00C06B68" w:rsidP="00C06B68">
            <w:pPr>
              <w:pStyle w:val="a4"/>
              <w:spacing w:after="0"/>
              <w:ind w:firstLine="731"/>
              <w:jc w:val="both"/>
              <w:rPr>
                <w:bCs/>
                <w:strike/>
                <w:lang w:val="uk-UA"/>
              </w:rPr>
            </w:pPr>
          </w:p>
          <w:p w14:paraId="4EC17DF1" w14:textId="7009561F" w:rsidR="00C06B68" w:rsidRDefault="00C06B68" w:rsidP="00C06B68">
            <w:pPr>
              <w:pStyle w:val="a4"/>
              <w:spacing w:after="0"/>
              <w:ind w:firstLine="731"/>
              <w:jc w:val="both"/>
              <w:rPr>
                <w:bCs/>
                <w:strike/>
                <w:lang w:val="uk-UA"/>
              </w:rPr>
            </w:pPr>
          </w:p>
          <w:p w14:paraId="3139DFB8" w14:textId="0342DFF1" w:rsidR="00C06B68" w:rsidRPr="00C06B68" w:rsidRDefault="00365FB3" w:rsidP="00C06B68">
            <w:pPr>
              <w:pStyle w:val="a4"/>
              <w:spacing w:after="0"/>
              <w:ind w:firstLine="731"/>
              <w:jc w:val="both"/>
              <w:rPr>
                <w:bCs/>
                <w:lang w:val="uk-UA"/>
              </w:rPr>
            </w:pPr>
            <w:r>
              <w:rPr>
                <w:b/>
                <w:bCs/>
                <w:lang w:val="uk-UA"/>
              </w:rPr>
              <w:t>Попередньо н</w:t>
            </w:r>
            <w:r w:rsidR="00C06B68" w:rsidRPr="00BC0FAF">
              <w:rPr>
                <w:b/>
                <w:bCs/>
                <w:lang w:val="uk-UA"/>
              </w:rPr>
              <w:t xml:space="preserve">е </w:t>
            </w:r>
            <w:r w:rsidR="00EB3122">
              <w:rPr>
                <w:b/>
                <w:bCs/>
                <w:lang w:val="uk-UA"/>
              </w:rPr>
              <w:t>враховує</w:t>
            </w:r>
            <w:r w:rsidR="007F78C0">
              <w:rPr>
                <w:b/>
                <w:bCs/>
                <w:lang w:val="uk-UA"/>
              </w:rPr>
              <w:t>мо</w:t>
            </w:r>
            <w:r w:rsidR="00C06B68" w:rsidRPr="00C06B68">
              <w:rPr>
                <w:bCs/>
                <w:lang w:val="uk-UA"/>
              </w:rPr>
              <w:t xml:space="preserve"> до запуску ДАТАХАБ</w:t>
            </w:r>
          </w:p>
          <w:p w14:paraId="144364B9" w14:textId="084D5768" w:rsidR="00C06B68" w:rsidRPr="00215065" w:rsidRDefault="00C06B68" w:rsidP="00570D2E">
            <w:pPr>
              <w:pStyle w:val="a4"/>
              <w:spacing w:after="0"/>
              <w:ind w:firstLine="731"/>
              <w:jc w:val="both"/>
              <w:rPr>
                <w:b/>
                <w:lang w:val="uk-UA"/>
              </w:rPr>
            </w:pPr>
          </w:p>
        </w:tc>
      </w:tr>
      <w:tr w:rsidR="00570D2E" w:rsidRPr="00215065" w14:paraId="587DAFD6" w14:textId="77777777" w:rsidTr="009C2C82">
        <w:trPr>
          <w:trHeight w:val="1254"/>
        </w:trPr>
        <w:tc>
          <w:tcPr>
            <w:tcW w:w="0" w:type="auto"/>
            <w:vMerge w:val="restart"/>
          </w:tcPr>
          <w:p w14:paraId="58851A9D" w14:textId="77777777" w:rsidR="00570D2E" w:rsidRPr="002B395E" w:rsidRDefault="00570D2E" w:rsidP="00570D2E">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6.1.9. Після отримання та перевірки запиту на зміну електропостачальника адміністратор комерційного обліку протягом наступного дня має надіслати постачальнику послуг комерційного обліку споживача запит на контрольне зняття даних, який повинен містити:</w:t>
            </w:r>
          </w:p>
          <w:p w14:paraId="055AE9A8" w14:textId="77777777" w:rsidR="00570D2E" w:rsidRPr="00815524" w:rsidRDefault="00570D2E" w:rsidP="00570D2E">
            <w:pPr>
              <w:spacing w:after="160" w:line="259" w:lineRule="auto"/>
              <w:jc w:val="both"/>
              <w:rPr>
                <w:rFonts w:ascii="Times New Roman" w:eastAsia="Calibri" w:hAnsi="Times New Roman" w:cs="Times New Roman"/>
                <w:b/>
                <w:color w:val="7030A0"/>
                <w:sz w:val="24"/>
                <w:szCs w:val="24"/>
              </w:rPr>
            </w:pPr>
            <w:r w:rsidRPr="002B395E">
              <w:rPr>
                <w:rFonts w:ascii="Times New Roman" w:eastAsia="Calibri" w:hAnsi="Times New Roman" w:cs="Times New Roman"/>
                <w:sz w:val="24"/>
                <w:szCs w:val="24"/>
              </w:rPr>
              <w:t xml:space="preserve">1) ЕІС-код </w:t>
            </w:r>
            <w:r w:rsidRPr="001F321F">
              <w:rPr>
                <w:rFonts w:ascii="Times New Roman" w:eastAsia="Calibri" w:hAnsi="Times New Roman" w:cs="Times New Roman"/>
                <w:bCs/>
                <w:i/>
                <w:strike/>
                <w:sz w:val="24"/>
                <w:szCs w:val="24"/>
              </w:rPr>
              <w:t>точки обліку за об'єктом (площадкою вимірювання)</w:t>
            </w:r>
            <w:r w:rsidRPr="002B395E">
              <w:rPr>
                <w:rFonts w:ascii="Times New Roman" w:eastAsia="Calibri" w:hAnsi="Times New Roman" w:cs="Times New Roman"/>
                <w:sz w:val="24"/>
                <w:szCs w:val="24"/>
              </w:rPr>
              <w:t xml:space="preserve"> </w:t>
            </w:r>
            <w:r w:rsidRPr="00815524">
              <w:rPr>
                <w:rFonts w:ascii="Times New Roman" w:eastAsia="Calibri" w:hAnsi="Times New Roman" w:cs="Times New Roman"/>
                <w:b/>
                <w:bCs/>
                <w:color w:val="7030A0"/>
                <w:sz w:val="24"/>
                <w:szCs w:val="24"/>
              </w:rPr>
              <w:t>площадки комерційного обліку споживача</w:t>
            </w:r>
            <w:r w:rsidRPr="00815524">
              <w:rPr>
                <w:rFonts w:ascii="Times New Roman" w:eastAsia="Calibri" w:hAnsi="Times New Roman" w:cs="Times New Roman"/>
                <w:b/>
                <w:color w:val="7030A0"/>
                <w:sz w:val="24"/>
                <w:szCs w:val="24"/>
              </w:rPr>
              <w:t>;</w:t>
            </w:r>
          </w:p>
          <w:p w14:paraId="6A599E5D" w14:textId="0BC285BC" w:rsidR="00570D2E" w:rsidRPr="00215065" w:rsidRDefault="00570D2E" w:rsidP="00570D2E">
            <w:pPr>
              <w:tabs>
                <w:tab w:val="left" w:pos="4536"/>
                <w:tab w:val="left" w:pos="8364"/>
              </w:tabs>
              <w:ind w:firstLine="335"/>
              <w:jc w:val="both"/>
              <w:rPr>
                <w:rFonts w:ascii="Times New Roman" w:hAnsi="Times New Roman" w:cs="Times New Roman"/>
                <w:sz w:val="24"/>
                <w:szCs w:val="24"/>
              </w:rPr>
            </w:pPr>
            <w:r w:rsidRPr="002B395E">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tc>
        <w:tc>
          <w:tcPr>
            <w:tcW w:w="0" w:type="auto"/>
          </w:tcPr>
          <w:p w14:paraId="5409AC41" w14:textId="77777777" w:rsidR="00570D2E" w:rsidRDefault="00570D2E" w:rsidP="00570D2E">
            <w:pPr>
              <w:tabs>
                <w:tab w:val="left" w:pos="4536"/>
                <w:tab w:val="left" w:pos="8364"/>
              </w:tabs>
              <w:jc w:val="center"/>
              <w:rPr>
                <w:rFonts w:ascii="Times New Roman" w:hAnsi="Times New Roman" w:cs="Times New Roman"/>
                <w:b/>
                <w:sz w:val="24"/>
                <w:szCs w:val="24"/>
              </w:rPr>
            </w:pPr>
            <w:r w:rsidRPr="0067370D">
              <w:rPr>
                <w:rFonts w:ascii="Times New Roman" w:hAnsi="Times New Roman" w:cs="Times New Roman"/>
                <w:b/>
                <w:sz w:val="24"/>
                <w:szCs w:val="24"/>
              </w:rPr>
              <w:t>Асоціація постачальників енергоресурсів</w:t>
            </w:r>
          </w:p>
          <w:p w14:paraId="344920F5" w14:textId="77777777" w:rsidR="00570D2E" w:rsidRPr="0067370D" w:rsidRDefault="00570D2E" w:rsidP="00570D2E">
            <w:pPr>
              <w:spacing w:after="160" w:line="259" w:lineRule="auto"/>
              <w:jc w:val="both"/>
              <w:rPr>
                <w:rFonts w:ascii="Times New Roman" w:eastAsia="Calibri" w:hAnsi="Times New Roman" w:cs="Times New Roman"/>
                <w:sz w:val="24"/>
                <w:szCs w:val="24"/>
              </w:rPr>
            </w:pPr>
            <w:r w:rsidRPr="0067370D">
              <w:rPr>
                <w:rFonts w:ascii="Times New Roman" w:eastAsia="Calibri" w:hAnsi="Times New Roman" w:cs="Times New Roman"/>
                <w:sz w:val="24"/>
                <w:szCs w:val="24"/>
              </w:rPr>
              <w:t xml:space="preserve">6.1.9. Після отримання та перевірки запиту на зміну електропостачальника адміністратор комерційного обліку протягом наступного </w:t>
            </w:r>
            <w:r w:rsidRPr="00365FB3">
              <w:rPr>
                <w:rFonts w:ascii="Times New Roman" w:eastAsia="Calibri" w:hAnsi="Times New Roman" w:cs="Times New Roman"/>
                <w:b/>
                <w:bCs/>
                <w:color w:val="0070C0"/>
                <w:sz w:val="24"/>
                <w:szCs w:val="24"/>
              </w:rPr>
              <w:t xml:space="preserve">календарного </w:t>
            </w:r>
            <w:r w:rsidRPr="0067370D">
              <w:rPr>
                <w:rFonts w:ascii="Times New Roman" w:eastAsia="Calibri" w:hAnsi="Times New Roman" w:cs="Times New Roman"/>
                <w:sz w:val="24"/>
                <w:szCs w:val="24"/>
              </w:rPr>
              <w:t>дня має надіслати постачальнику послуг комерційного обліку споживача запит на контрольне зняття даних, який повинен містити:</w:t>
            </w:r>
          </w:p>
          <w:p w14:paraId="748221EE" w14:textId="77777777" w:rsidR="00570D2E" w:rsidRPr="0067370D" w:rsidRDefault="00570D2E" w:rsidP="00570D2E">
            <w:pPr>
              <w:spacing w:after="160" w:line="259" w:lineRule="auto"/>
              <w:jc w:val="both"/>
              <w:rPr>
                <w:rFonts w:ascii="Times New Roman" w:eastAsia="Calibri" w:hAnsi="Times New Roman" w:cs="Times New Roman"/>
                <w:sz w:val="24"/>
                <w:szCs w:val="24"/>
              </w:rPr>
            </w:pPr>
            <w:r w:rsidRPr="0067370D">
              <w:rPr>
                <w:rFonts w:ascii="Times New Roman" w:eastAsia="Calibri" w:hAnsi="Times New Roman" w:cs="Times New Roman"/>
                <w:sz w:val="24"/>
                <w:szCs w:val="24"/>
              </w:rPr>
              <w:t xml:space="preserve">1) ЕІС-код </w:t>
            </w:r>
            <w:r w:rsidRPr="00654533">
              <w:rPr>
                <w:rFonts w:ascii="Times New Roman" w:eastAsia="Calibri" w:hAnsi="Times New Roman" w:cs="Times New Roman"/>
                <w:bCs/>
                <w:strike/>
                <w:sz w:val="24"/>
                <w:szCs w:val="24"/>
              </w:rPr>
              <w:t>точки обліку за об'єктом (площадкою вимірювання)</w:t>
            </w:r>
            <w:r w:rsidRPr="00365FB3">
              <w:rPr>
                <w:rFonts w:ascii="Times New Roman" w:eastAsia="Calibri" w:hAnsi="Times New Roman" w:cs="Times New Roman"/>
                <w:b/>
                <w:color w:val="7030A0"/>
                <w:sz w:val="24"/>
                <w:szCs w:val="24"/>
              </w:rPr>
              <w:t>площадки комерційного обліку споживача</w:t>
            </w:r>
            <w:r w:rsidRPr="00365FB3">
              <w:rPr>
                <w:rFonts w:ascii="Times New Roman" w:eastAsia="Calibri" w:hAnsi="Times New Roman" w:cs="Times New Roman"/>
                <w:color w:val="7030A0"/>
                <w:sz w:val="24"/>
                <w:szCs w:val="24"/>
              </w:rPr>
              <w:t>;</w:t>
            </w:r>
          </w:p>
          <w:p w14:paraId="0B1D38C5" w14:textId="5E880E4D" w:rsidR="00570D2E" w:rsidRPr="0067370D" w:rsidRDefault="00570D2E" w:rsidP="00570D2E">
            <w:pPr>
              <w:jc w:val="both"/>
              <w:rPr>
                <w:rFonts w:ascii="Times New Roman" w:eastAsia="Calibri" w:hAnsi="Times New Roman" w:cs="Times New Roman"/>
                <w:sz w:val="28"/>
                <w:szCs w:val="28"/>
              </w:rPr>
            </w:pPr>
            <w:r w:rsidRPr="0067370D">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tc>
        <w:tc>
          <w:tcPr>
            <w:tcW w:w="0" w:type="auto"/>
          </w:tcPr>
          <w:p w14:paraId="7B178F04" w14:textId="2E841681" w:rsidR="00570D2E" w:rsidRPr="0067370D" w:rsidRDefault="00570D2E" w:rsidP="00570D2E">
            <w:pPr>
              <w:tabs>
                <w:tab w:val="left" w:pos="4536"/>
                <w:tab w:val="left" w:pos="8364"/>
              </w:tabs>
              <w:ind w:firstLine="335"/>
              <w:jc w:val="both"/>
              <w:rPr>
                <w:rFonts w:ascii="Times New Roman" w:hAnsi="Times New Roman" w:cs="Times New Roman"/>
                <w:b/>
                <w:sz w:val="24"/>
                <w:szCs w:val="24"/>
              </w:rPr>
            </w:pPr>
            <w:r w:rsidRPr="0067370D">
              <w:rPr>
                <w:rStyle w:val="afd"/>
                <w:rFonts w:ascii="Times New Roman" w:hAnsi="Times New Roman" w:cs="Times New Roman"/>
                <w:b w:val="0"/>
                <w:color w:val="000000" w:themeColor="text1"/>
                <w:sz w:val="24"/>
                <w:szCs w:val="24"/>
                <w:bdr w:val="none" w:sz="0" w:space="0" w:color="auto" w:frame="1"/>
                <w:shd w:val="clear" w:color="auto" w:fill="FFFFFF"/>
              </w:rPr>
              <w:t>Пропонується встановити для відліку саме календарні дні при зміні електропостачальника для синхронізації з іншими подібними змінами, як запропоновані НКРЕКП. Правку НКРЕКП в пункті 6.1.9. залишено без змін.</w:t>
            </w:r>
          </w:p>
        </w:tc>
        <w:tc>
          <w:tcPr>
            <w:tcW w:w="0" w:type="auto"/>
          </w:tcPr>
          <w:p w14:paraId="0E2C6725" w14:textId="614FE385" w:rsidR="00570D2E" w:rsidRPr="004E1210" w:rsidRDefault="00365FB3"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Попередньо не </w:t>
            </w:r>
            <w:r w:rsidR="00EB3122">
              <w:rPr>
                <w:rFonts w:ascii="Times New Roman" w:hAnsi="Times New Roman" w:cs="Times New Roman"/>
                <w:b/>
                <w:sz w:val="24"/>
                <w:szCs w:val="24"/>
              </w:rPr>
              <w:t>врахову</w:t>
            </w:r>
            <w:r w:rsidR="007F78C0">
              <w:rPr>
                <w:rFonts w:ascii="Times New Roman" w:hAnsi="Times New Roman" w:cs="Times New Roman"/>
                <w:b/>
                <w:sz w:val="24"/>
                <w:szCs w:val="24"/>
              </w:rPr>
              <w:t>ємо</w:t>
            </w:r>
            <w:r w:rsidR="004E1210" w:rsidRPr="004E1210">
              <w:rPr>
                <w:rFonts w:ascii="Times New Roman" w:hAnsi="Times New Roman" w:cs="Times New Roman"/>
                <w:b/>
                <w:sz w:val="24"/>
                <w:szCs w:val="24"/>
              </w:rPr>
              <w:t xml:space="preserve">,  </w:t>
            </w:r>
            <w:r w:rsidR="004E1210" w:rsidRPr="00EB3122">
              <w:rPr>
                <w:rFonts w:ascii="Times New Roman" w:hAnsi="Times New Roman" w:cs="Times New Roman"/>
                <w:sz w:val="24"/>
                <w:szCs w:val="24"/>
              </w:rPr>
              <w:t>календарний день може припадати на вихідний</w:t>
            </w:r>
          </w:p>
        </w:tc>
      </w:tr>
      <w:tr w:rsidR="00570D2E" w:rsidRPr="00215065" w14:paraId="27081A95" w14:textId="77777777" w:rsidTr="009C2C82">
        <w:trPr>
          <w:trHeight w:val="1254"/>
        </w:trPr>
        <w:tc>
          <w:tcPr>
            <w:tcW w:w="0" w:type="auto"/>
            <w:vMerge/>
          </w:tcPr>
          <w:p w14:paraId="340BCF14" w14:textId="77777777" w:rsidR="00570D2E" w:rsidRPr="002B395E" w:rsidRDefault="00570D2E" w:rsidP="00570D2E">
            <w:pPr>
              <w:jc w:val="both"/>
              <w:rPr>
                <w:rFonts w:ascii="Times New Roman" w:eastAsia="Calibri" w:hAnsi="Times New Roman" w:cs="Times New Roman"/>
                <w:sz w:val="24"/>
                <w:szCs w:val="24"/>
              </w:rPr>
            </w:pPr>
          </w:p>
        </w:tc>
        <w:tc>
          <w:tcPr>
            <w:tcW w:w="0" w:type="auto"/>
          </w:tcPr>
          <w:p w14:paraId="70383395" w14:textId="77777777" w:rsidR="00570D2E" w:rsidRPr="0067370D" w:rsidRDefault="00570D2E" w:rsidP="00570D2E">
            <w:pPr>
              <w:tabs>
                <w:tab w:val="left" w:pos="4536"/>
                <w:tab w:val="left" w:pos="8364"/>
              </w:tabs>
              <w:rPr>
                <w:rFonts w:ascii="Times New Roman" w:hAnsi="Times New Roman" w:cs="Times New Roman"/>
                <w:b/>
                <w:sz w:val="24"/>
                <w:szCs w:val="24"/>
              </w:rPr>
            </w:pPr>
            <w:r w:rsidRPr="0067370D">
              <w:rPr>
                <w:rFonts w:ascii="Times New Roman" w:hAnsi="Times New Roman" w:cs="Times New Roman"/>
                <w:b/>
                <w:sz w:val="24"/>
                <w:szCs w:val="24"/>
              </w:rPr>
              <w:t>ТОВ Київські енергетичні послуги</w:t>
            </w:r>
          </w:p>
          <w:p w14:paraId="371FD39D" w14:textId="77777777" w:rsidR="00570D2E" w:rsidRPr="0067370D" w:rsidRDefault="00570D2E" w:rsidP="00570D2E">
            <w:pPr>
              <w:spacing w:after="120"/>
              <w:jc w:val="both"/>
              <w:rPr>
                <w:rFonts w:ascii="Times New Roman" w:eastAsia="Calibri" w:hAnsi="Times New Roman" w:cs="Times New Roman"/>
                <w:sz w:val="24"/>
                <w:szCs w:val="24"/>
              </w:rPr>
            </w:pPr>
            <w:r w:rsidRPr="0067370D">
              <w:rPr>
                <w:rFonts w:ascii="Times New Roman" w:eastAsia="Calibri" w:hAnsi="Times New Roman" w:cs="Times New Roman"/>
                <w:sz w:val="24"/>
                <w:szCs w:val="24"/>
              </w:rPr>
              <w:t>6.1.9. Після отримання та перевірки запиту на зміну електропостачальника адміністратор комерційного обліку протягом наступного дня має надіслати постачальнику послуг комерційного обліку споживача запит на контрольне зняття даних, який повинен містити:</w:t>
            </w:r>
          </w:p>
          <w:p w14:paraId="5B060ADF" w14:textId="77777777" w:rsidR="00570D2E" w:rsidRPr="00365FB3" w:rsidRDefault="00570D2E" w:rsidP="00570D2E">
            <w:pPr>
              <w:spacing w:after="120"/>
              <w:jc w:val="both"/>
              <w:rPr>
                <w:rFonts w:ascii="Times New Roman" w:eastAsia="Calibri" w:hAnsi="Times New Roman" w:cs="Times New Roman"/>
                <w:b/>
                <w:color w:val="0070C0"/>
                <w:sz w:val="24"/>
                <w:szCs w:val="24"/>
              </w:rPr>
            </w:pPr>
            <w:r w:rsidRPr="0067370D">
              <w:rPr>
                <w:rFonts w:ascii="Times New Roman" w:eastAsia="Calibri" w:hAnsi="Times New Roman" w:cs="Times New Roman"/>
                <w:sz w:val="24"/>
                <w:szCs w:val="24"/>
              </w:rPr>
              <w:lastRenderedPageBreak/>
              <w:t xml:space="preserve">1) </w:t>
            </w:r>
            <w:r w:rsidRPr="00365FB3">
              <w:rPr>
                <w:rFonts w:ascii="Times New Roman" w:eastAsia="Calibri" w:hAnsi="Times New Roman" w:cs="Times New Roman"/>
                <w:b/>
                <w:color w:val="0070C0"/>
                <w:sz w:val="24"/>
                <w:szCs w:val="24"/>
              </w:rPr>
              <w:t>ЕІС-код точки обліку за об'єктом (площадкою вимірювання);</w:t>
            </w:r>
          </w:p>
          <w:p w14:paraId="11DBE8E0" w14:textId="77777777" w:rsidR="00570D2E" w:rsidRPr="0067370D" w:rsidRDefault="00570D2E" w:rsidP="00570D2E">
            <w:pPr>
              <w:spacing w:after="120"/>
              <w:jc w:val="both"/>
              <w:rPr>
                <w:rFonts w:ascii="Times New Roman" w:eastAsia="Calibri" w:hAnsi="Times New Roman" w:cs="Times New Roman"/>
                <w:sz w:val="24"/>
                <w:szCs w:val="24"/>
              </w:rPr>
            </w:pPr>
            <w:r w:rsidRPr="0067370D">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p w14:paraId="3C81A760" w14:textId="77777777" w:rsidR="00570D2E" w:rsidRPr="0067370D" w:rsidRDefault="00570D2E" w:rsidP="00570D2E">
            <w:pPr>
              <w:spacing w:after="120"/>
              <w:jc w:val="both"/>
              <w:rPr>
                <w:rFonts w:ascii="Times New Roman" w:eastAsia="Calibri" w:hAnsi="Times New Roman" w:cs="Times New Roman"/>
                <w:sz w:val="24"/>
                <w:szCs w:val="24"/>
              </w:rPr>
            </w:pPr>
          </w:p>
          <w:p w14:paraId="54FEEB16" w14:textId="77777777" w:rsidR="00570D2E" w:rsidRPr="0067370D" w:rsidRDefault="00570D2E" w:rsidP="00570D2E">
            <w:pPr>
              <w:spacing w:after="120"/>
              <w:jc w:val="both"/>
              <w:rPr>
                <w:rFonts w:ascii="Times New Roman" w:eastAsia="Calibri" w:hAnsi="Times New Roman" w:cs="Times New Roman"/>
                <w:sz w:val="24"/>
                <w:szCs w:val="24"/>
              </w:rPr>
            </w:pPr>
          </w:p>
          <w:p w14:paraId="528D8355" w14:textId="77777777" w:rsidR="00570D2E" w:rsidRPr="0067370D" w:rsidRDefault="00570D2E" w:rsidP="00570D2E">
            <w:pPr>
              <w:spacing w:after="120"/>
              <w:jc w:val="both"/>
              <w:rPr>
                <w:rFonts w:ascii="Times New Roman" w:eastAsia="Calibri" w:hAnsi="Times New Roman" w:cs="Times New Roman"/>
                <w:sz w:val="24"/>
                <w:szCs w:val="24"/>
              </w:rPr>
            </w:pPr>
          </w:p>
          <w:p w14:paraId="19F433A4" w14:textId="77777777" w:rsidR="00570D2E" w:rsidRPr="0067370D" w:rsidRDefault="00570D2E" w:rsidP="00570D2E">
            <w:pPr>
              <w:spacing w:after="120"/>
              <w:jc w:val="both"/>
              <w:rPr>
                <w:rFonts w:ascii="Times New Roman" w:eastAsia="Calibri" w:hAnsi="Times New Roman" w:cs="Times New Roman"/>
                <w:sz w:val="24"/>
                <w:szCs w:val="24"/>
              </w:rPr>
            </w:pPr>
          </w:p>
          <w:p w14:paraId="486DD34C" w14:textId="77777777" w:rsidR="00570D2E" w:rsidRPr="0067370D" w:rsidRDefault="00570D2E" w:rsidP="00570D2E">
            <w:pPr>
              <w:spacing w:after="120"/>
              <w:jc w:val="both"/>
              <w:rPr>
                <w:rFonts w:ascii="Times New Roman" w:eastAsia="Calibri" w:hAnsi="Times New Roman" w:cs="Times New Roman"/>
                <w:sz w:val="24"/>
                <w:szCs w:val="24"/>
              </w:rPr>
            </w:pPr>
          </w:p>
          <w:p w14:paraId="384FF7B5" w14:textId="77777777" w:rsidR="00570D2E" w:rsidRPr="0067370D" w:rsidRDefault="00570D2E" w:rsidP="00570D2E">
            <w:pPr>
              <w:spacing w:after="120"/>
              <w:jc w:val="both"/>
              <w:rPr>
                <w:rFonts w:ascii="Times New Roman" w:eastAsia="Calibri" w:hAnsi="Times New Roman" w:cs="Times New Roman"/>
                <w:sz w:val="24"/>
                <w:szCs w:val="24"/>
              </w:rPr>
            </w:pPr>
          </w:p>
          <w:p w14:paraId="6EDEA036" w14:textId="77777777" w:rsidR="00570D2E" w:rsidRPr="0067370D" w:rsidRDefault="00570D2E" w:rsidP="00570D2E">
            <w:pPr>
              <w:spacing w:after="120"/>
              <w:jc w:val="both"/>
              <w:rPr>
                <w:rFonts w:ascii="Times New Roman" w:eastAsia="Calibri" w:hAnsi="Times New Roman" w:cs="Times New Roman"/>
                <w:sz w:val="24"/>
                <w:szCs w:val="24"/>
              </w:rPr>
            </w:pPr>
          </w:p>
          <w:p w14:paraId="6DB52011" w14:textId="77777777" w:rsidR="00570D2E" w:rsidRPr="0067370D" w:rsidRDefault="00570D2E" w:rsidP="00570D2E">
            <w:pPr>
              <w:spacing w:after="120"/>
              <w:jc w:val="both"/>
              <w:rPr>
                <w:rFonts w:ascii="Times New Roman" w:eastAsia="Calibri" w:hAnsi="Times New Roman" w:cs="Times New Roman"/>
                <w:sz w:val="24"/>
                <w:szCs w:val="24"/>
              </w:rPr>
            </w:pPr>
          </w:p>
          <w:p w14:paraId="589C0E1B" w14:textId="77777777" w:rsidR="00570D2E" w:rsidRPr="0067370D" w:rsidRDefault="00570D2E" w:rsidP="00570D2E">
            <w:pPr>
              <w:spacing w:after="120"/>
              <w:jc w:val="both"/>
              <w:rPr>
                <w:rFonts w:ascii="Times New Roman" w:eastAsia="Calibri" w:hAnsi="Times New Roman" w:cs="Times New Roman"/>
                <w:sz w:val="24"/>
                <w:szCs w:val="24"/>
              </w:rPr>
            </w:pPr>
          </w:p>
          <w:p w14:paraId="75D60B3B" w14:textId="77777777" w:rsidR="00570D2E" w:rsidRPr="0067370D" w:rsidRDefault="00570D2E" w:rsidP="00570D2E">
            <w:pPr>
              <w:spacing w:after="120"/>
              <w:jc w:val="both"/>
              <w:rPr>
                <w:rFonts w:ascii="Times New Roman" w:eastAsia="Calibri" w:hAnsi="Times New Roman" w:cs="Times New Roman"/>
                <w:sz w:val="24"/>
                <w:szCs w:val="24"/>
              </w:rPr>
            </w:pPr>
          </w:p>
          <w:p w14:paraId="2F79C614" w14:textId="77777777" w:rsidR="00570D2E" w:rsidRPr="0067370D" w:rsidRDefault="00570D2E" w:rsidP="00570D2E">
            <w:pPr>
              <w:spacing w:after="120"/>
              <w:jc w:val="both"/>
              <w:rPr>
                <w:rFonts w:ascii="Times New Roman" w:eastAsia="Calibri" w:hAnsi="Times New Roman" w:cs="Times New Roman"/>
                <w:sz w:val="24"/>
                <w:szCs w:val="24"/>
              </w:rPr>
            </w:pPr>
          </w:p>
          <w:p w14:paraId="4413F268" w14:textId="7A181E1A" w:rsidR="00570D2E" w:rsidRPr="00215065" w:rsidRDefault="00570D2E" w:rsidP="00570D2E">
            <w:pPr>
              <w:tabs>
                <w:tab w:val="left" w:pos="4536"/>
                <w:tab w:val="left" w:pos="8364"/>
              </w:tabs>
              <w:rPr>
                <w:rFonts w:ascii="Times New Roman" w:hAnsi="Times New Roman" w:cs="Times New Roman"/>
                <w:sz w:val="24"/>
                <w:szCs w:val="24"/>
              </w:rPr>
            </w:pPr>
            <w:r w:rsidRPr="00365FB3">
              <w:rPr>
                <w:rFonts w:ascii="Times New Roman" w:eastAsia="Calibri" w:hAnsi="Times New Roman" w:cs="Times New Roman"/>
                <w:b/>
                <w:color w:val="0070C0"/>
                <w:sz w:val="24"/>
                <w:szCs w:val="24"/>
              </w:rPr>
              <w:t>Вимоги даного пункту не застосовуються до випадків передбачених в п.6.1.3. коли адміністратор комерційного обліку використовує дані автоматизованих систем комерційного обліку чи формує прогнозні дані.</w:t>
            </w:r>
          </w:p>
        </w:tc>
        <w:tc>
          <w:tcPr>
            <w:tcW w:w="0" w:type="auto"/>
          </w:tcPr>
          <w:p w14:paraId="2B274042" w14:textId="77777777" w:rsidR="00570D2E" w:rsidRPr="0067370D" w:rsidRDefault="00570D2E" w:rsidP="00570D2E">
            <w:pPr>
              <w:pStyle w:val="a4"/>
              <w:shd w:val="clear" w:color="auto" w:fill="FFFFFF"/>
              <w:spacing w:before="0" w:beforeAutospacing="0" w:after="0" w:afterAutospacing="0"/>
              <w:jc w:val="both"/>
              <w:rPr>
                <w:color w:val="242424"/>
                <w:lang w:val="uk-UA"/>
              </w:rPr>
            </w:pPr>
            <w:r w:rsidRPr="0067370D">
              <w:rPr>
                <w:color w:val="242424"/>
                <w:lang w:val="uk-UA"/>
              </w:rPr>
              <w:lastRenderedPageBreak/>
              <w:t>Пропонуємо залишити підпункт в чинній редакції.</w:t>
            </w:r>
          </w:p>
          <w:p w14:paraId="1BD8FA5F" w14:textId="77777777" w:rsidR="00570D2E" w:rsidRPr="0067370D" w:rsidRDefault="00570D2E" w:rsidP="00570D2E">
            <w:pPr>
              <w:pStyle w:val="a4"/>
              <w:shd w:val="clear" w:color="auto" w:fill="FFFFFF"/>
              <w:spacing w:before="0" w:beforeAutospacing="0" w:after="0" w:afterAutospacing="0"/>
              <w:jc w:val="both"/>
              <w:rPr>
                <w:color w:val="242424"/>
                <w:lang w:val="uk-UA"/>
              </w:rPr>
            </w:pPr>
            <w:r w:rsidRPr="0067370D">
              <w:rPr>
                <w:color w:val="242424"/>
                <w:lang w:val="uk-UA"/>
              </w:rPr>
              <w:t xml:space="preserve">Споживач не володіє інформацією про ЕІС-код площадки комерційного обліку. Оскільки договір споживача про надання послуг з розподілу (передачі) електричної енергії (що затверджений ПРРЕЕ) містить інформацію лише про ЕІС-код точки комерційного обліку. Така </w:t>
            </w:r>
            <w:r w:rsidRPr="0067370D">
              <w:rPr>
                <w:color w:val="242424"/>
                <w:lang w:val="uk-UA"/>
              </w:rPr>
              <w:lastRenderedPageBreak/>
              <w:t>інформація зазначається лише у паспорті точки розподілу електроенергії, формування якого передбачено ПРРЕЕ та договором на розподіл/передачу електричної енергії.</w:t>
            </w:r>
          </w:p>
          <w:p w14:paraId="6E09D28B" w14:textId="77777777" w:rsidR="00570D2E" w:rsidRPr="0067370D" w:rsidRDefault="00570D2E" w:rsidP="00570D2E">
            <w:pPr>
              <w:pStyle w:val="a4"/>
              <w:shd w:val="clear" w:color="auto" w:fill="FFFFFF"/>
              <w:spacing w:before="0" w:beforeAutospacing="0" w:after="0" w:afterAutospacing="0"/>
              <w:jc w:val="both"/>
              <w:rPr>
                <w:color w:val="242424"/>
                <w:lang w:val="uk-UA"/>
              </w:rPr>
            </w:pPr>
            <w:r w:rsidRPr="0067370D">
              <w:rPr>
                <w:color w:val="242424"/>
                <w:lang w:val="uk-UA"/>
              </w:rPr>
              <w:t>Перехід до регулювання інформаційного обміну за площадками комерційного обліку зробить не можливим передачу показів засобу обліку, що передбачено ПРРЕЕ та ККО від постачальника до ОСР/ППКО, від споживача до ОСР/ППКО та верифікацію цих показів. Ситуація значно ускладняються в разі якщо у споживача декілька «</w:t>
            </w:r>
            <w:proofErr w:type="spellStart"/>
            <w:r w:rsidRPr="0067370D">
              <w:rPr>
                <w:color w:val="242424"/>
                <w:lang w:val="uk-UA"/>
              </w:rPr>
              <w:t>багатоточкових</w:t>
            </w:r>
            <w:proofErr w:type="spellEnd"/>
            <w:r w:rsidRPr="0067370D">
              <w:rPr>
                <w:color w:val="242424"/>
                <w:lang w:val="uk-UA"/>
              </w:rPr>
              <w:t>» площадок обліку, оскільки без EIC-коду точки обліку їх не можливо ув’язати з площадкою обліку.</w:t>
            </w:r>
          </w:p>
          <w:p w14:paraId="09DF1C01" w14:textId="77777777" w:rsidR="00570D2E" w:rsidRPr="0067370D" w:rsidRDefault="00570D2E" w:rsidP="00570D2E">
            <w:pPr>
              <w:spacing w:after="120"/>
              <w:jc w:val="both"/>
              <w:rPr>
                <w:rFonts w:ascii="Times New Roman" w:eastAsia="Calibri" w:hAnsi="Times New Roman" w:cs="Times New Roman"/>
                <w:sz w:val="24"/>
                <w:szCs w:val="24"/>
              </w:rPr>
            </w:pPr>
          </w:p>
          <w:p w14:paraId="4C4745D7" w14:textId="4F420F6E" w:rsidR="00570D2E" w:rsidRPr="0067370D" w:rsidRDefault="00570D2E" w:rsidP="00570D2E">
            <w:pPr>
              <w:tabs>
                <w:tab w:val="left" w:pos="4536"/>
                <w:tab w:val="left" w:pos="8364"/>
              </w:tabs>
              <w:ind w:firstLine="335"/>
              <w:jc w:val="both"/>
              <w:rPr>
                <w:rFonts w:ascii="Times New Roman" w:hAnsi="Times New Roman" w:cs="Times New Roman"/>
                <w:sz w:val="24"/>
                <w:szCs w:val="24"/>
              </w:rPr>
            </w:pPr>
            <w:r w:rsidRPr="0067370D">
              <w:rPr>
                <w:rFonts w:ascii="Times New Roman" w:eastAsia="Calibri" w:hAnsi="Times New Roman" w:cs="Times New Roman"/>
                <w:sz w:val="24"/>
                <w:szCs w:val="24"/>
              </w:rPr>
              <w:t>З огляду на внесення пропозицій до п.6.1.3 для скороченої процедури, такий запит не має сенсу.</w:t>
            </w:r>
          </w:p>
        </w:tc>
        <w:tc>
          <w:tcPr>
            <w:tcW w:w="0" w:type="auto"/>
          </w:tcPr>
          <w:p w14:paraId="26A6F397" w14:textId="6EDC4045" w:rsidR="00570D2E" w:rsidRDefault="00365FB3"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EB3122">
              <w:rPr>
                <w:rFonts w:ascii="Times New Roman" w:hAnsi="Times New Roman" w:cs="Times New Roman"/>
                <w:b/>
                <w:sz w:val="24"/>
                <w:szCs w:val="24"/>
              </w:rPr>
              <w:t>врахо</w:t>
            </w:r>
            <w:r w:rsidR="007F78C0">
              <w:rPr>
                <w:rFonts w:ascii="Times New Roman" w:hAnsi="Times New Roman" w:cs="Times New Roman"/>
                <w:b/>
                <w:sz w:val="24"/>
                <w:szCs w:val="24"/>
              </w:rPr>
              <w:t>вуємо</w:t>
            </w:r>
            <w:r w:rsidR="00EB3122">
              <w:rPr>
                <w:rFonts w:ascii="Times New Roman" w:hAnsi="Times New Roman" w:cs="Times New Roman"/>
                <w:b/>
                <w:sz w:val="24"/>
                <w:szCs w:val="24"/>
              </w:rPr>
              <w:t xml:space="preserve"> </w:t>
            </w:r>
            <w:r w:rsidR="004E1210" w:rsidRPr="00BC0FAF">
              <w:rPr>
                <w:rFonts w:ascii="Times New Roman" w:hAnsi="Times New Roman" w:cs="Times New Roman"/>
                <w:b/>
                <w:sz w:val="24"/>
                <w:szCs w:val="24"/>
              </w:rPr>
              <w:t>в редакції НЕК</w:t>
            </w:r>
          </w:p>
          <w:p w14:paraId="24F0BD09" w14:textId="77777777" w:rsidR="004E1210" w:rsidRDefault="004E1210" w:rsidP="00570D2E">
            <w:pPr>
              <w:tabs>
                <w:tab w:val="left" w:pos="4536"/>
                <w:tab w:val="left" w:pos="8364"/>
              </w:tabs>
              <w:jc w:val="both"/>
              <w:rPr>
                <w:rFonts w:ascii="Times New Roman" w:hAnsi="Times New Roman" w:cs="Times New Roman"/>
                <w:sz w:val="24"/>
                <w:szCs w:val="24"/>
              </w:rPr>
            </w:pPr>
          </w:p>
          <w:p w14:paraId="48AF82FC" w14:textId="77777777" w:rsidR="004E1210" w:rsidRDefault="004E1210" w:rsidP="00570D2E">
            <w:pPr>
              <w:tabs>
                <w:tab w:val="left" w:pos="4536"/>
                <w:tab w:val="left" w:pos="8364"/>
              </w:tabs>
              <w:jc w:val="both"/>
              <w:rPr>
                <w:rFonts w:ascii="Times New Roman" w:hAnsi="Times New Roman" w:cs="Times New Roman"/>
                <w:sz w:val="24"/>
                <w:szCs w:val="24"/>
              </w:rPr>
            </w:pPr>
          </w:p>
          <w:p w14:paraId="21ED0A24" w14:textId="77777777" w:rsidR="004E1210" w:rsidRDefault="004E1210" w:rsidP="00570D2E">
            <w:pPr>
              <w:tabs>
                <w:tab w:val="left" w:pos="4536"/>
                <w:tab w:val="left" w:pos="8364"/>
              </w:tabs>
              <w:jc w:val="both"/>
              <w:rPr>
                <w:rFonts w:ascii="Times New Roman" w:hAnsi="Times New Roman" w:cs="Times New Roman"/>
                <w:sz w:val="24"/>
                <w:szCs w:val="24"/>
              </w:rPr>
            </w:pPr>
          </w:p>
          <w:p w14:paraId="3B059CC6" w14:textId="77777777" w:rsidR="004E1210" w:rsidRDefault="004E1210" w:rsidP="00570D2E">
            <w:pPr>
              <w:tabs>
                <w:tab w:val="left" w:pos="4536"/>
                <w:tab w:val="left" w:pos="8364"/>
              </w:tabs>
              <w:jc w:val="both"/>
              <w:rPr>
                <w:rFonts w:ascii="Times New Roman" w:hAnsi="Times New Roman" w:cs="Times New Roman"/>
                <w:sz w:val="24"/>
                <w:szCs w:val="24"/>
              </w:rPr>
            </w:pPr>
          </w:p>
          <w:p w14:paraId="28AEE716" w14:textId="77777777" w:rsidR="004E1210" w:rsidRDefault="004E1210" w:rsidP="00570D2E">
            <w:pPr>
              <w:tabs>
                <w:tab w:val="left" w:pos="4536"/>
                <w:tab w:val="left" w:pos="8364"/>
              </w:tabs>
              <w:jc w:val="both"/>
              <w:rPr>
                <w:rFonts w:ascii="Times New Roman" w:hAnsi="Times New Roman" w:cs="Times New Roman"/>
                <w:sz w:val="24"/>
                <w:szCs w:val="24"/>
              </w:rPr>
            </w:pPr>
          </w:p>
          <w:p w14:paraId="3CAC37FD" w14:textId="77777777" w:rsidR="004E1210" w:rsidRDefault="004E1210" w:rsidP="00570D2E">
            <w:pPr>
              <w:tabs>
                <w:tab w:val="left" w:pos="4536"/>
                <w:tab w:val="left" w:pos="8364"/>
              </w:tabs>
              <w:jc w:val="both"/>
              <w:rPr>
                <w:rFonts w:ascii="Times New Roman" w:hAnsi="Times New Roman" w:cs="Times New Roman"/>
                <w:sz w:val="24"/>
                <w:szCs w:val="24"/>
              </w:rPr>
            </w:pPr>
          </w:p>
          <w:p w14:paraId="545EF471" w14:textId="77777777" w:rsidR="004E1210" w:rsidRDefault="004E1210" w:rsidP="00570D2E">
            <w:pPr>
              <w:tabs>
                <w:tab w:val="left" w:pos="4536"/>
                <w:tab w:val="left" w:pos="8364"/>
              </w:tabs>
              <w:jc w:val="both"/>
              <w:rPr>
                <w:rFonts w:ascii="Times New Roman" w:hAnsi="Times New Roman" w:cs="Times New Roman"/>
                <w:sz w:val="24"/>
                <w:szCs w:val="24"/>
              </w:rPr>
            </w:pPr>
          </w:p>
          <w:p w14:paraId="46033142" w14:textId="77777777" w:rsidR="004E1210" w:rsidRDefault="004E1210" w:rsidP="00570D2E">
            <w:pPr>
              <w:tabs>
                <w:tab w:val="left" w:pos="4536"/>
                <w:tab w:val="left" w:pos="8364"/>
              </w:tabs>
              <w:jc w:val="both"/>
              <w:rPr>
                <w:rFonts w:ascii="Times New Roman" w:hAnsi="Times New Roman" w:cs="Times New Roman"/>
                <w:sz w:val="24"/>
                <w:szCs w:val="24"/>
              </w:rPr>
            </w:pPr>
          </w:p>
          <w:p w14:paraId="35030769" w14:textId="77777777" w:rsidR="004E1210" w:rsidRDefault="004E1210" w:rsidP="00570D2E">
            <w:pPr>
              <w:tabs>
                <w:tab w:val="left" w:pos="4536"/>
                <w:tab w:val="left" w:pos="8364"/>
              </w:tabs>
              <w:jc w:val="both"/>
              <w:rPr>
                <w:rFonts w:ascii="Times New Roman" w:hAnsi="Times New Roman" w:cs="Times New Roman"/>
                <w:sz w:val="24"/>
                <w:szCs w:val="24"/>
              </w:rPr>
            </w:pPr>
          </w:p>
          <w:p w14:paraId="4452D6D8" w14:textId="77777777" w:rsidR="004E1210" w:rsidRDefault="004E1210" w:rsidP="00570D2E">
            <w:pPr>
              <w:tabs>
                <w:tab w:val="left" w:pos="4536"/>
                <w:tab w:val="left" w:pos="8364"/>
              </w:tabs>
              <w:jc w:val="both"/>
              <w:rPr>
                <w:rFonts w:ascii="Times New Roman" w:hAnsi="Times New Roman" w:cs="Times New Roman"/>
                <w:sz w:val="24"/>
                <w:szCs w:val="24"/>
              </w:rPr>
            </w:pPr>
          </w:p>
          <w:p w14:paraId="27654BCE" w14:textId="77777777" w:rsidR="004E1210" w:rsidRDefault="004E1210" w:rsidP="00570D2E">
            <w:pPr>
              <w:tabs>
                <w:tab w:val="left" w:pos="4536"/>
                <w:tab w:val="left" w:pos="8364"/>
              </w:tabs>
              <w:jc w:val="both"/>
              <w:rPr>
                <w:rFonts w:ascii="Times New Roman" w:hAnsi="Times New Roman" w:cs="Times New Roman"/>
                <w:sz w:val="24"/>
                <w:szCs w:val="24"/>
              </w:rPr>
            </w:pPr>
          </w:p>
          <w:p w14:paraId="205F9AA1" w14:textId="77777777" w:rsidR="004E1210" w:rsidRDefault="004E1210" w:rsidP="00570D2E">
            <w:pPr>
              <w:tabs>
                <w:tab w:val="left" w:pos="4536"/>
                <w:tab w:val="left" w:pos="8364"/>
              </w:tabs>
              <w:jc w:val="both"/>
              <w:rPr>
                <w:rFonts w:ascii="Times New Roman" w:hAnsi="Times New Roman" w:cs="Times New Roman"/>
                <w:sz w:val="24"/>
                <w:szCs w:val="24"/>
              </w:rPr>
            </w:pPr>
          </w:p>
          <w:p w14:paraId="577AC5D0" w14:textId="77777777" w:rsidR="004E1210" w:rsidRDefault="004E1210" w:rsidP="00570D2E">
            <w:pPr>
              <w:tabs>
                <w:tab w:val="left" w:pos="4536"/>
                <w:tab w:val="left" w:pos="8364"/>
              </w:tabs>
              <w:jc w:val="both"/>
              <w:rPr>
                <w:rFonts w:ascii="Times New Roman" w:hAnsi="Times New Roman" w:cs="Times New Roman"/>
                <w:sz w:val="24"/>
                <w:szCs w:val="24"/>
              </w:rPr>
            </w:pPr>
          </w:p>
          <w:p w14:paraId="50350485" w14:textId="77777777" w:rsidR="004E1210" w:rsidRDefault="004E1210" w:rsidP="00570D2E">
            <w:pPr>
              <w:tabs>
                <w:tab w:val="left" w:pos="4536"/>
                <w:tab w:val="left" w:pos="8364"/>
              </w:tabs>
              <w:jc w:val="both"/>
              <w:rPr>
                <w:rFonts w:ascii="Times New Roman" w:hAnsi="Times New Roman" w:cs="Times New Roman"/>
                <w:sz w:val="24"/>
                <w:szCs w:val="24"/>
              </w:rPr>
            </w:pPr>
          </w:p>
          <w:p w14:paraId="701F7B18" w14:textId="77777777" w:rsidR="004E1210" w:rsidRDefault="004E1210" w:rsidP="00570D2E">
            <w:pPr>
              <w:tabs>
                <w:tab w:val="left" w:pos="4536"/>
                <w:tab w:val="left" w:pos="8364"/>
              </w:tabs>
              <w:jc w:val="both"/>
              <w:rPr>
                <w:rFonts w:ascii="Times New Roman" w:hAnsi="Times New Roman" w:cs="Times New Roman"/>
                <w:sz w:val="24"/>
                <w:szCs w:val="24"/>
              </w:rPr>
            </w:pPr>
          </w:p>
          <w:p w14:paraId="6F5CDC5D" w14:textId="77777777" w:rsidR="004E1210" w:rsidRDefault="004E1210" w:rsidP="00570D2E">
            <w:pPr>
              <w:tabs>
                <w:tab w:val="left" w:pos="4536"/>
                <w:tab w:val="left" w:pos="8364"/>
              </w:tabs>
              <w:jc w:val="both"/>
              <w:rPr>
                <w:rFonts w:ascii="Times New Roman" w:hAnsi="Times New Roman" w:cs="Times New Roman"/>
                <w:sz w:val="24"/>
                <w:szCs w:val="24"/>
              </w:rPr>
            </w:pPr>
          </w:p>
          <w:p w14:paraId="11D96F0E" w14:textId="77777777" w:rsidR="004E1210" w:rsidRDefault="004E1210" w:rsidP="00570D2E">
            <w:pPr>
              <w:tabs>
                <w:tab w:val="left" w:pos="4536"/>
                <w:tab w:val="left" w:pos="8364"/>
              </w:tabs>
              <w:jc w:val="both"/>
              <w:rPr>
                <w:rFonts w:ascii="Times New Roman" w:hAnsi="Times New Roman" w:cs="Times New Roman"/>
                <w:sz w:val="24"/>
                <w:szCs w:val="24"/>
              </w:rPr>
            </w:pPr>
          </w:p>
          <w:p w14:paraId="01219EB3" w14:textId="77777777" w:rsidR="004E1210" w:rsidRDefault="004E1210" w:rsidP="00570D2E">
            <w:pPr>
              <w:tabs>
                <w:tab w:val="left" w:pos="4536"/>
                <w:tab w:val="left" w:pos="8364"/>
              </w:tabs>
              <w:jc w:val="both"/>
              <w:rPr>
                <w:rFonts w:ascii="Times New Roman" w:hAnsi="Times New Roman" w:cs="Times New Roman"/>
                <w:sz w:val="24"/>
                <w:szCs w:val="24"/>
              </w:rPr>
            </w:pPr>
          </w:p>
          <w:p w14:paraId="6C9ECBB7" w14:textId="77777777" w:rsidR="004E1210" w:rsidRDefault="004E1210" w:rsidP="00570D2E">
            <w:pPr>
              <w:tabs>
                <w:tab w:val="left" w:pos="4536"/>
                <w:tab w:val="left" w:pos="8364"/>
              </w:tabs>
              <w:jc w:val="both"/>
              <w:rPr>
                <w:rFonts w:ascii="Times New Roman" w:hAnsi="Times New Roman" w:cs="Times New Roman"/>
                <w:sz w:val="24"/>
                <w:szCs w:val="24"/>
              </w:rPr>
            </w:pPr>
          </w:p>
          <w:p w14:paraId="71ED88FA" w14:textId="77777777" w:rsidR="004E1210" w:rsidRDefault="004E1210" w:rsidP="00570D2E">
            <w:pPr>
              <w:tabs>
                <w:tab w:val="left" w:pos="4536"/>
                <w:tab w:val="left" w:pos="8364"/>
              </w:tabs>
              <w:jc w:val="both"/>
              <w:rPr>
                <w:rFonts w:ascii="Times New Roman" w:hAnsi="Times New Roman" w:cs="Times New Roman"/>
                <w:sz w:val="24"/>
                <w:szCs w:val="24"/>
              </w:rPr>
            </w:pPr>
          </w:p>
          <w:p w14:paraId="43EECFC0" w14:textId="77777777" w:rsidR="004E1210" w:rsidRDefault="004E1210" w:rsidP="00570D2E">
            <w:pPr>
              <w:tabs>
                <w:tab w:val="left" w:pos="4536"/>
                <w:tab w:val="left" w:pos="8364"/>
              </w:tabs>
              <w:jc w:val="both"/>
              <w:rPr>
                <w:rFonts w:ascii="Times New Roman" w:hAnsi="Times New Roman" w:cs="Times New Roman"/>
                <w:sz w:val="24"/>
                <w:szCs w:val="24"/>
              </w:rPr>
            </w:pPr>
          </w:p>
          <w:p w14:paraId="3D385C24" w14:textId="77777777" w:rsidR="004E1210" w:rsidRDefault="004E1210" w:rsidP="00570D2E">
            <w:pPr>
              <w:tabs>
                <w:tab w:val="left" w:pos="4536"/>
                <w:tab w:val="left" w:pos="8364"/>
              </w:tabs>
              <w:jc w:val="both"/>
              <w:rPr>
                <w:rFonts w:ascii="Times New Roman" w:hAnsi="Times New Roman" w:cs="Times New Roman"/>
                <w:sz w:val="24"/>
                <w:szCs w:val="24"/>
              </w:rPr>
            </w:pPr>
          </w:p>
          <w:p w14:paraId="75454128" w14:textId="77777777" w:rsidR="004E1210" w:rsidRDefault="004E1210" w:rsidP="00570D2E">
            <w:pPr>
              <w:tabs>
                <w:tab w:val="left" w:pos="4536"/>
                <w:tab w:val="left" w:pos="8364"/>
              </w:tabs>
              <w:jc w:val="both"/>
              <w:rPr>
                <w:rFonts w:ascii="Times New Roman" w:hAnsi="Times New Roman" w:cs="Times New Roman"/>
                <w:sz w:val="24"/>
                <w:szCs w:val="24"/>
              </w:rPr>
            </w:pPr>
          </w:p>
          <w:p w14:paraId="726E97AA" w14:textId="77777777" w:rsidR="004E1210" w:rsidRDefault="004E1210" w:rsidP="00570D2E">
            <w:pPr>
              <w:tabs>
                <w:tab w:val="left" w:pos="4536"/>
                <w:tab w:val="left" w:pos="8364"/>
              </w:tabs>
              <w:jc w:val="both"/>
              <w:rPr>
                <w:rFonts w:ascii="Times New Roman" w:hAnsi="Times New Roman" w:cs="Times New Roman"/>
                <w:sz w:val="24"/>
                <w:szCs w:val="24"/>
              </w:rPr>
            </w:pPr>
          </w:p>
          <w:p w14:paraId="53B0C74A" w14:textId="77777777" w:rsidR="004E1210" w:rsidRDefault="004E1210" w:rsidP="00570D2E">
            <w:pPr>
              <w:tabs>
                <w:tab w:val="left" w:pos="4536"/>
                <w:tab w:val="left" w:pos="8364"/>
              </w:tabs>
              <w:jc w:val="both"/>
              <w:rPr>
                <w:rFonts w:ascii="Times New Roman" w:hAnsi="Times New Roman" w:cs="Times New Roman"/>
                <w:sz w:val="24"/>
                <w:szCs w:val="24"/>
              </w:rPr>
            </w:pPr>
          </w:p>
          <w:p w14:paraId="31C79EAA" w14:textId="77777777" w:rsidR="004E1210" w:rsidRDefault="004E1210" w:rsidP="00570D2E">
            <w:pPr>
              <w:tabs>
                <w:tab w:val="left" w:pos="4536"/>
                <w:tab w:val="left" w:pos="8364"/>
              </w:tabs>
              <w:jc w:val="both"/>
              <w:rPr>
                <w:rFonts w:ascii="Times New Roman" w:hAnsi="Times New Roman" w:cs="Times New Roman"/>
                <w:sz w:val="24"/>
                <w:szCs w:val="24"/>
              </w:rPr>
            </w:pPr>
          </w:p>
          <w:p w14:paraId="7F8C56B5" w14:textId="77777777" w:rsidR="004E1210" w:rsidRDefault="004E1210" w:rsidP="00570D2E">
            <w:pPr>
              <w:tabs>
                <w:tab w:val="left" w:pos="4536"/>
                <w:tab w:val="left" w:pos="8364"/>
              </w:tabs>
              <w:jc w:val="both"/>
              <w:rPr>
                <w:rFonts w:ascii="Times New Roman" w:hAnsi="Times New Roman" w:cs="Times New Roman"/>
                <w:sz w:val="24"/>
                <w:szCs w:val="24"/>
              </w:rPr>
            </w:pPr>
          </w:p>
          <w:p w14:paraId="58376FE2" w14:textId="77777777" w:rsidR="004E1210" w:rsidRDefault="004E1210" w:rsidP="00570D2E">
            <w:pPr>
              <w:tabs>
                <w:tab w:val="left" w:pos="4536"/>
                <w:tab w:val="left" w:pos="8364"/>
              </w:tabs>
              <w:jc w:val="both"/>
              <w:rPr>
                <w:rFonts w:ascii="Times New Roman" w:hAnsi="Times New Roman" w:cs="Times New Roman"/>
                <w:sz w:val="24"/>
                <w:szCs w:val="24"/>
              </w:rPr>
            </w:pPr>
          </w:p>
          <w:p w14:paraId="700E0035" w14:textId="77777777" w:rsidR="004E1210" w:rsidRDefault="004E1210" w:rsidP="00570D2E">
            <w:pPr>
              <w:tabs>
                <w:tab w:val="left" w:pos="4536"/>
                <w:tab w:val="left" w:pos="8364"/>
              </w:tabs>
              <w:jc w:val="both"/>
              <w:rPr>
                <w:rFonts w:ascii="Times New Roman" w:hAnsi="Times New Roman" w:cs="Times New Roman"/>
                <w:sz w:val="24"/>
                <w:szCs w:val="24"/>
              </w:rPr>
            </w:pPr>
          </w:p>
          <w:p w14:paraId="5A537728" w14:textId="77777777" w:rsidR="004E1210" w:rsidRDefault="004E1210" w:rsidP="00570D2E">
            <w:pPr>
              <w:tabs>
                <w:tab w:val="left" w:pos="4536"/>
                <w:tab w:val="left" w:pos="8364"/>
              </w:tabs>
              <w:jc w:val="both"/>
              <w:rPr>
                <w:rFonts w:ascii="Times New Roman" w:hAnsi="Times New Roman" w:cs="Times New Roman"/>
                <w:sz w:val="24"/>
                <w:szCs w:val="24"/>
              </w:rPr>
            </w:pPr>
          </w:p>
          <w:p w14:paraId="0F7E1FAA" w14:textId="77777777" w:rsidR="004E1210" w:rsidRDefault="004E1210" w:rsidP="00570D2E">
            <w:pPr>
              <w:tabs>
                <w:tab w:val="left" w:pos="4536"/>
                <w:tab w:val="left" w:pos="8364"/>
              </w:tabs>
              <w:jc w:val="both"/>
              <w:rPr>
                <w:rFonts w:ascii="Times New Roman" w:hAnsi="Times New Roman" w:cs="Times New Roman"/>
                <w:sz w:val="24"/>
                <w:szCs w:val="24"/>
              </w:rPr>
            </w:pPr>
          </w:p>
          <w:p w14:paraId="08C27409" w14:textId="77777777" w:rsidR="004E1210" w:rsidRDefault="004E1210" w:rsidP="00570D2E">
            <w:pPr>
              <w:tabs>
                <w:tab w:val="left" w:pos="4536"/>
                <w:tab w:val="left" w:pos="8364"/>
              </w:tabs>
              <w:jc w:val="both"/>
              <w:rPr>
                <w:rFonts w:ascii="Times New Roman" w:hAnsi="Times New Roman" w:cs="Times New Roman"/>
                <w:sz w:val="24"/>
                <w:szCs w:val="24"/>
              </w:rPr>
            </w:pPr>
          </w:p>
          <w:p w14:paraId="01C45C68" w14:textId="5ABF897E" w:rsidR="004E1210" w:rsidRPr="004E1210" w:rsidRDefault="00365FB3"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00BC1B03">
              <w:rPr>
                <w:rFonts w:ascii="Times New Roman" w:hAnsi="Times New Roman" w:cs="Times New Roman"/>
                <w:b/>
                <w:sz w:val="24"/>
                <w:szCs w:val="24"/>
              </w:rPr>
              <w:t>врахову</w:t>
            </w:r>
            <w:r w:rsidR="007F78C0">
              <w:rPr>
                <w:rFonts w:ascii="Times New Roman" w:hAnsi="Times New Roman" w:cs="Times New Roman"/>
                <w:b/>
                <w:sz w:val="24"/>
                <w:szCs w:val="24"/>
              </w:rPr>
              <w:t>ємо</w:t>
            </w:r>
          </w:p>
          <w:p w14:paraId="26FDAEA2" w14:textId="77777777" w:rsidR="004E1210" w:rsidRPr="004E1210" w:rsidRDefault="004E1210" w:rsidP="00570D2E">
            <w:pPr>
              <w:tabs>
                <w:tab w:val="left" w:pos="4536"/>
                <w:tab w:val="left" w:pos="8364"/>
              </w:tabs>
              <w:jc w:val="both"/>
              <w:rPr>
                <w:rFonts w:ascii="Times New Roman" w:hAnsi="Times New Roman" w:cs="Times New Roman"/>
                <w:b/>
                <w:sz w:val="24"/>
                <w:szCs w:val="24"/>
              </w:rPr>
            </w:pPr>
          </w:p>
          <w:p w14:paraId="654F1C93" w14:textId="6519B9E7" w:rsidR="004E1210" w:rsidRPr="00215065" w:rsidRDefault="004E1210" w:rsidP="00570D2E">
            <w:pPr>
              <w:tabs>
                <w:tab w:val="left" w:pos="4536"/>
                <w:tab w:val="left" w:pos="8364"/>
              </w:tabs>
              <w:jc w:val="both"/>
              <w:rPr>
                <w:rFonts w:ascii="Times New Roman" w:hAnsi="Times New Roman" w:cs="Times New Roman"/>
                <w:sz w:val="24"/>
                <w:szCs w:val="24"/>
              </w:rPr>
            </w:pPr>
          </w:p>
        </w:tc>
      </w:tr>
      <w:tr w:rsidR="00570D2E" w:rsidRPr="00215065" w14:paraId="6D0EAEA4" w14:textId="77777777" w:rsidTr="009C2C82">
        <w:trPr>
          <w:trHeight w:val="1254"/>
        </w:trPr>
        <w:tc>
          <w:tcPr>
            <w:tcW w:w="0" w:type="auto"/>
            <w:vMerge/>
          </w:tcPr>
          <w:p w14:paraId="7CF07E2C" w14:textId="77777777" w:rsidR="00570D2E" w:rsidRPr="002B395E" w:rsidRDefault="00570D2E" w:rsidP="00570D2E">
            <w:pPr>
              <w:jc w:val="both"/>
              <w:rPr>
                <w:rFonts w:ascii="Times New Roman" w:eastAsia="Calibri" w:hAnsi="Times New Roman" w:cs="Times New Roman"/>
                <w:sz w:val="24"/>
                <w:szCs w:val="24"/>
              </w:rPr>
            </w:pPr>
          </w:p>
        </w:tc>
        <w:tc>
          <w:tcPr>
            <w:tcW w:w="0" w:type="auto"/>
          </w:tcPr>
          <w:p w14:paraId="73871EB3" w14:textId="77777777" w:rsidR="00570D2E" w:rsidRDefault="00570D2E" w:rsidP="00570D2E">
            <w:pPr>
              <w:tabs>
                <w:tab w:val="left" w:pos="4536"/>
                <w:tab w:val="left" w:pos="8364"/>
              </w:tabs>
              <w:rPr>
                <w:rFonts w:ascii="Times New Roman" w:hAnsi="Times New Roman" w:cs="Times New Roman"/>
                <w:b/>
                <w:sz w:val="24"/>
                <w:szCs w:val="24"/>
              </w:rPr>
            </w:pPr>
            <w:r w:rsidRPr="0067370D">
              <w:rPr>
                <w:rFonts w:ascii="Times New Roman" w:hAnsi="Times New Roman" w:cs="Times New Roman"/>
                <w:b/>
                <w:sz w:val="24"/>
                <w:szCs w:val="24"/>
              </w:rPr>
              <w:t>НЕК УКРЕНЕРГО</w:t>
            </w:r>
          </w:p>
          <w:p w14:paraId="143239B3" w14:textId="77777777" w:rsidR="00570D2E" w:rsidRPr="00365FB3" w:rsidRDefault="00570D2E" w:rsidP="00570D2E">
            <w:pPr>
              <w:spacing w:after="160" w:line="259" w:lineRule="auto"/>
              <w:jc w:val="both"/>
              <w:rPr>
                <w:rFonts w:ascii="Times New Roman" w:eastAsia="Calibri" w:hAnsi="Times New Roman" w:cs="Times New Roman"/>
                <w:b/>
                <w:strike/>
                <w:color w:val="0070C0"/>
                <w:sz w:val="24"/>
                <w:szCs w:val="24"/>
              </w:rPr>
            </w:pPr>
            <w:r w:rsidRPr="00ED15F5">
              <w:rPr>
                <w:rFonts w:ascii="Times New Roman" w:eastAsia="Calibri" w:hAnsi="Times New Roman" w:cs="Times New Roman"/>
                <w:sz w:val="24"/>
                <w:szCs w:val="24"/>
              </w:rPr>
              <w:t xml:space="preserve">6.1.9. Після </w:t>
            </w:r>
            <w:r w:rsidRPr="00365FB3">
              <w:rPr>
                <w:rFonts w:ascii="Times New Roman" w:eastAsia="Calibri" w:hAnsi="Times New Roman" w:cs="Times New Roman"/>
                <w:b/>
                <w:bCs/>
                <w:color w:val="0070C0"/>
                <w:sz w:val="24"/>
                <w:szCs w:val="24"/>
              </w:rPr>
              <w:t>успішного</w:t>
            </w:r>
            <w:r w:rsidRPr="00ED15F5">
              <w:rPr>
                <w:rFonts w:ascii="Times New Roman" w:eastAsia="Calibri" w:hAnsi="Times New Roman" w:cs="Times New Roman"/>
                <w:b/>
                <w:bCs/>
                <w:sz w:val="24"/>
                <w:szCs w:val="24"/>
              </w:rPr>
              <w:t xml:space="preserve"> </w:t>
            </w:r>
            <w:r w:rsidRPr="00ED15F5">
              <w:rPr>
                <w:rFonts w:ascii="Times New Roman" w:eastAsia="Calibri" w:hAnsi="Times New Roman" w:cs="Times New Roman"/>
                <w:sz w:val="24"/>
                <w:szCs w:val="24"/>
              </w:rPr>
              <w:t xml:space="preserve">отримання </w:t>
            </w:r>
            <w:r w:rsidRPr="00365FB3">
              <w:rPr>
                <w:rFonts w:ascii="Times New Roman" w:eastAsia="Calibri" w:hAnsi="Times New Roman" w:cs="Times New Roman"/>
                <w:b/>
                <w:strike/>
                <w:color w:val="0070C0"/>
                <w:sz w:val="24"/>
                <w:szCs w:val="24"/>
              </w:rPr>
              <w:t>та перевірки</w:t>
            </w:r>
            <w:r w:rsidRPr="00ED15F5">
              <w:rPr>
                <w:rFonts w:ascii="Times New Roman" w:eastAsia="Calibri" w:hAnsi="Times New Roman" w:cs="Times New Roman"/>
                <w:sz w:val="24"/>
                <w:szCs w:val="24"/>
              </w:rPr>
              <w:t xml:space="preserve"> запиту на зміну електропостачальника адміністратор комерційного обліку </w:t>
            </w:r>
            <w:r w:rsidRPr="00365FB3">
              <w:rPr>
                <w:rFonts w:ascii="Times New Roman" w:eastAsia="Calibri" w:hAnsi="Times New Roman" w:cs="Times New Roman"/>
                <w:b/>
                <w:strike/>
                <w:color w:val="7030A0"/>
                <w:sz w:val="24"/>
                <w:szCs w:val="24"/>
              </w:rPr>
              <w:t>протягом</w:t>
            </w:r>
            <w:r w:rsidRPr="0085681D">
              <w:rPr>
                <w:rFonts w:ascii="Times New Roman" w:eastAsia="Calibri" w:hAnsi="Times New Roman" w:cs="Times New Roman"/>
                <w:sz w:val="24"/>
                <w:szCs w:val="24"/>
              </w:rPr>
              <w:t xml:space="preserve"> </w:t>
            </w:r>
            <w:r w:rsidRPr="00365FB3">
              <w:rPr>
                <w:rFonts w:ascii="Times New Roman" w:eastAsia="Calibri" w:hAnsi="Times New Roman" w:cs="Times New Roman"/>
                <w:b/>
                <w:bCs/>
                <w:color w:val="0070C0"/>
                <w:sz w:val="24"/>
                <w:szCs w:val="24"/>
              </w:rPr>
              <w:t>до</w:t>
            </w:r>
            <w:r w:rsidRPr="00365FB3">
              <w:rPr>
                <w:rFonts w:ascii="Times New Roman" w:eastAsia="Calibri" w:hAnsi="Times New Roman" w:cs="Times New Roman"/>
                <w:b/>
                <w:bCs/>
                <w:strike/>
                <w:color w:val="0070C0"/>
                <w:sz w:val="24"/>
                <w:szCs w:val="24"/>
              </w:rPr>
              <w:t xml:space="preserve"> </w:t>
            </w:r>
            <w:r w:rsidRPr="00365FB3">
              <w:rPr>
                <w:rFonts w:ascii="Times New Roman" w:eastAsia="Calibri" w:hAnsi="Times New Roman" w:cs="Times New Roman"/>
                <w:b/>
                <w:bCs/>
                <w:color w:val="0070C0"/>
                <w:sz w:val="24"/>
                <w:szCs w:val="24"/>
              </w:rPr>
              <w:lastRenderedPageBreak/>
              <w:t xml:space="preserve">кінця </w:t>
            </w:r>
            <w:r w:rsidRPr="0085681D">
              <w:rPr>
                <w:rFonts w:ascii="Times New Roman" w:eastAsia="Calibri" w:hAnsi="Times New Roman" w:cs="Times New Roman"/>
                <w:sz w:val="24"/>
                <w:szCs w:val="24"/>
              </w:rPr>
              <w:t xml:space="preserve">наступного </w:t>
            </w:r>
            <w:r w:rsidRPr="00365FB3">
              <w:rPr>
                <w:rFonts w:ascii="Times New Roman" w:eastAsia="Calibri" w:hAnsi="Times New Roman" w:cs="Times New Roman"/>
                <w:b/>
                <w:bCs/>
                <w:color w:val="0070C0"/>
                <w:sz w:val="24"/>
                <w:szCs w:val="24"/>
              </w:rPr>
              <w:t>календарного</w:t>
            </w:r>
            <w:r>
              <w:rPr>
                <w:rFonts w:ascii="Times New Roman" w:eastAsia="Calibri" w:hAnsi="Times New Roman" w:cs="Times New Roman"/>
                <w:b/>
                <w:bCs/>
                <w:sz w:val="24"/>
                <w:szCs w:val="24"/>
              </w:rPr>
              <w:t xml:space="preserve"> </w:t>
            </w:r>
            <w:r w:rsidRPr="0085681D">
              <w:rPr>
                <w:rFonts w:ascii="Times New Roman" w:eastAsia="Calibri" w:hAnsi="Times New Roman" w:cs="Times New Roman"/>
                <w:sz w:val="24"/>
                <w:szCs w:val="24"/>
              </w:rPr>
              <w:t>дня</w:t>
            </w:r>
            <w:r>
              <w:rPr>
                <w:rFonts w:ascii="Times New Roman" w:eastAsia="Calibri" w:hAnsi="Times New Roman" w:cs="Times New Roman"/>
                <w:sz w:val="24"/>
                <w:szCs w:val="24"/>
              </w:rPr>
              <w:t xml:space="preserve"> </w:t>
            </w:r>
            <w:r w:rsidRPr="0085681D">
              <w:rPr>
                <w:rFonts w:ascii="Times New Roman" w:eastAsia="Calibri" w:hAnsi="Times New Roman" w:cs="Times New Roman"/>
                <w:sz w:val="24"/>
                <w:szCs w:val="24"/>
              </w:rPr>
              <w:t>має надіслати</w:t>
            </w:r>
            <w:r w:rsidRPr="00ED15F5">
              <w:rPr>
                <w:rFonts w:ascii="Times New Roman" w:eastAsia="Calibri" w:hAnsi="Times New Roman" w:cs="Times New Roman"/>
                <w:sz w:val="24"/>
                <w:szCs w:val="24"/>
              </w:rPr>
              <w:t xml:space="preserve"> постачальнику послуг комерційного обліку споживача </w:t>
            </w:r>
            <w:r w:rsidRPr="00365FB3">
              <w:rPr>
                <w:rFonts w:ascii="Times New Roman" w:eastAsia="Calibri" w:hAnsi="Times New Roman" w:cs="Times New Roman"/>
                <w:b/>
                <w:bCs/>
                <w:color w:val="0070C0"/>
                <w:sz w:val="24"/>
                <w:szCs w:val="24"/>
              </w:rPr>
              <w:t>відповідний</w:t>
            </w:r>
            <w:r>
              <w:rPr>
                <w:rFonts w:ascii="Times New Roman" w:eastAsia="Calibri" w:hAnsi="Times New Roman" w:cs="Times New Roman"/>
                <w:b/>
                <w:bCs/>
                <w:sz w:val="24"/>
                <w:szCs w:val="24"/>
              </w:rPr>
              <w:t xml:space="preserve"> </w:t>
            </w:r>
            <w:r w:rsidRPr="00ED15F5">
              <w:rPr>
                <w:rFonts w:ascii="Times New Roman" w:eastAsia="Calibri" w:hAnsi="Times New Roman" w:cs="Times New Roman"/>
                <w:sz w:val="24"/>
                <w:szCs w:val="24"/>
              </w:rPr>
              <w:t>запит на контрольне зняття даних</w:t>
            </w:r>
            <w:r>
              <w:rPr>
                <w:rFonts w:ascii="Times New Roman" w:eastAsia="Calibri" w:hAnsi="Times New Roman" w:cs="Times New Roman"/>
                <w:b/>
                <w:bCs/>
                <w:sz w:val="24"/>
                <w:szCs w:val="24"/>
              </w:rPr>
              <w:t xml:space="preserve"> </w:t>
            </w:r>
            <w:r w:rsidRPr="00365FB3">
              <w:rPr>
                <w:rFonts w:ascii="Times New Roman" w:eastAsia="Calibri" w:hAnsi="Times New Roman" w:cs="Times New Roman"/>
                <w:b/>
                <w:bCs/>
                <w:color w:val="7030A0"/>
                <w:sz w:val="24"/>
                <w:szCs w:val="24"/>
              </w:rPr>
              <w:t>комерційного обліку</w:t>
            </w:r>
            <w:r w:rsidRPr="00ED15F5">
              <w:rPr>
                <w:rFonts w:ascii="Times New Roman" w:eastAsia="Calibri" w:hAnsi="Times New Roman" w:cs="Times New Roman"/>
                <w:strike/>
                <w:sz w:val="24"/>
                <w:szCs w:val="24"/>
              </w:rPr>
              <w:t>,</w:t>
            </w:r>
            <w:r w:rsidRPr="00ED15F5">
              <w:rPr>
                <w:rFonts w:ascii="Times New Roman" w:eastAsia="Calibri" w:hAnsi="Times New Roman" w:cs="Times New Roman"/>
                <w:sz w:val="24"/>
                <w:szCs w:val="24"/>
              </w:rPr>
              <w:t xml:space="preserve"> </w:t>
            </w:r>
            <w:r w:rsidRPr="00365FB3">
              <w:rPr>
                <w:rFonts w:ascii="Times New Roman" w:eastAsia="Calibri" w:hAnsi="Times New Roman" w:cs="Times New Roman"/>
                <w:b/>
                <w:strike/>
                <w:color w:val="0070C0"/>
                <w:sz w:val="24"/>
                <w:szCs w:val="24"/>
              </w:rPr>
              <w:t>який повинен містити:</w:t>
            </w:r>
          </w:p>
          <w:p w14:paraId="65DC4CBC" w14:textId="77777777" w:rsidR="00570D2E" w:rsidRPr="00365FB3" w:rsidRDefault="00570D2E" w:rsidP="00570D2E">
            <w:pPr>
              <w:spacing w:after="160" w:line="259" w:lineRule="auto"/>
              <w:jc w:val="both"/>
              <w:rPr>
                <w:rFonts w:ascii="Times New Roman" w:eastAsia="Calibri" w:hAnsi="Times New Roman" w:cs="Times New Roman"/>
                <w:b/>
                <w:color w:val="7030A0"/>
                <w:sz w:val="24"/>
                <w:szCs w:val="24"/>
              </w:rPr>
            </w:pPr>
            <w:r w:rsidRPr="00CA5A44">
              <w:rPr>
                <w:rFonts w:ascii="Times New Roman" w:eastAsia="Calibri" w:hAnsi="Times New Roman" w:cs="Times New Roman"/>
                <w:sz w:val="24"/>
                <w:szCs w:val="24"/>
              </w:rPr>
              <w:t xml:space="preserve">1) ЕІС-код </w:t>
            </w:r>
            <w:r w:rsidRPr="00654533">
              <w:rPr>
                <w:rFonts w:ascii="Times New Roman" w:eastAsia="Calibri" w:hAnsi="Times New Roman" w:cs="Times New Roman"/>
                <w:bCs/>
                <w:strike/>
                <w:sz w:val="24"/>
                <w:szCs w:val="24"/>
              </w:rPr>
              <w:t>точки обліку за об'єктом (площадкою вимірювання)</w:t>
            </w:r>
            <w:r w:rsidRPr="00654533">
              <w:rPr>
                <w:rFonts w:ascii="Times New Roman" w:eastAsia="Calibri" w:hAnsi="Times New Roman" w:cs="Times New Roman"/>
                <w:b/>
                <w:sz w:val="24"/>
                <w:szCs w:val="24"/>
              </w:rPr>
              <w:t xml:space="preserve"> </w:t>
            </w:r>
            <w:r w:rsidRPr="00365FB3">
              <w:rPr>
                <w:rFonts w:ascii="Times New Roman" w:eastAsia="Calibri" w:hAnsi="Times New Roman" w:cs="Times New Roman"/>
                <w:b/>
                <w:bCs/>
                <w:color w:val="7030A0"/>
                <w:sz w:val="24"/>
                <w:szCs w:val="24"/>
              </w:rPr>
              <w:t>площадки комерційного обліку споживача</w:t>
            </w:r>
            <w:r w:rsidRPr="00365FB3">
              <w:rPr>
                <w:rFonts w:ascii="Times New Roman" w:eastAsia="Calibri" w:hAnsi="Times New Roman" w:cs="Times New Roman"/>
                <w:b/>
                <w:color w:val="7030A0"/>
                <w:sz w:val="24"/>
                <w:szCs w:val="24"/>
              </w:rPr>
              <w:t>;</w:t>
            </w:r>
          </w:p>
          <w:p w14:paraId="31255918" w14:textId="4F78B7CA" w:rsidR="00570D2E" w:rsidRPr="0067370D" w:rsidRDefault="00570D2E" w:rsidP="00570D2E">
            <w:pPr>
              <w:tabs>
                <w:tab w:val="left" w:pos="4536"/>
                <w:tab w:val="left" w:pos="8364"/>
              </w:tabs>
              <w:rPr>
                <w:rFonts w:ascii="Times New Roman" w:hAnsi="Times New Roman" w:cs="Times New Roman"/>
                <w:b/>
                <w:sz w:val="24"/>
                <w:szCs w:val="24"/>
              </w:rPr>
            </w:pPr>
            <w:r w:rsidRPr="00CA5A44">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tc>
        <w:tc>
          <w:tcPr>
            <w:tcW w:w="0" w:type="auto"/>
          </w:tcPr>
          <w:p w14:paraId="2DA32DF6" w14:textId="77777777" w:rsidR="00570D2E" w:rsidRDefault="00570D2E" w:rsidP="00570D2E">
            <w:pPr>
              <w:tabs>
                <w:tab w:val="left" w:pos="4536"/>
                <w:tab w:val="left" w:pos="8364"/>
              </w:tabs>
              <w:ind w:firstLine="335"/>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lastRenderedPageBreak/>
              <w:t>Редакційні правки.</w:t>
            </w:r>
          </w:p>
          <w:p w14:paraId="39A640F7"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25296C74"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443DD761"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28D86421" w14:textId="187744D2" w:rsidR="00102800" w:rsidRDefault="00102800" w:rsidP="00570D2E">
            <w:pPr>
              <w:tabs>
                <w:tab w:val="left" w:pos="4536"/>
                <w:tab w:val="left" w:pos="8364"/>
              </w:tabs>
              <w:ind w:firstLine="335"/>
              <w:jc w:val="both"/>
              <w:rPr>
                <w:rFonts w:ascii="Times New Roman" w:hAnsi="Times New Roman" w:cs="Times New Roman"/>
                <w:sz w:val="24"/>
                <w:szCs w:val="24"/>
              </w:rPr>
            </w:pPr>
            <w:r>
              <w:rPr>
                <w:rFonts w:ascii="Times New Roman" w:hAnsi="Times New Roman" w:cs="Times New Roman"/>
                <w:sz w:val="24"/>
                <w:szCs w:val="24"/>
              </w:rPr>
              <w:t>приймається</w:t>
            </w:r>
          </w:p>
          <w:p w14:paraId="042F5D50"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410CB510"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33CFCAE4"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410C4BF3"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679361E1"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6669041B" w14:textId="77777777" w:rsidR="00102800" w:rsidRDefault="00102800" w:rsidP="00570D2E">
            <w:pPr>
              <w:tabs>
                <w:tab w:val="left" w:pos="4536"/>
                <w:tab w:val="left" w:pos="8364"/>
              </w:tabs>
              <w:ind w:firstLine="335"/>
              <w:jc w:val="both"/>
              <w:rPr>
                <w:rFonts w:ascii="Times New Roman" w:hAnsi="Times New Roman" w:cs="Times New Roman"/>
                <w:sz w:val="24"/>
                <w:szCs w:val="24"/>
              </w:rPr>
            </w:pPr>
          </w:p>
          <w:p w14:paraId="00D7B1FC" w14:textId="659DA3FE" w:rsidR="00102800" w:rsidRPr="00215065" w:rsidRDefault="00102800" w:rsidP="00570D2E">
            <w:pPr>
              <w:tabs>
                <w:tab w:val="left" w:pos="4536"/>
                <w:tab w:val="left" w:pos="8364"/>
              </w:tabs>
              <w:ind w:firstLine="335"/>
              <w:jc w:val="both"/>
              <w:rPr>
                <w:rFonts w:ascii="Times New Roman" w:hAnsi="Times New Roman" w:cs="Times New Roman"/>
                <w:sz w:val="24"/>
                <w:szCs w:val="24"/>
              </w:rPr>
            </w:pPr>
            <w:r>
              <w:rPr>
                <w:rFonts w:ascii="Times New Roman" w:hAnsi="Times New Roman" w:cs="Times New Roman"/>
                <w:sz w:val="24"/>
                <w:szCs w:val="24"/>
              </w:rPr>
              <w:t>залишається</w:t>
            </w:r>
          </w:p>
        </w:tc>
        <w:tc>
          <w:tcPr>
            <w:tcW w:w="0" w:type="auto"/>
          </w:tcPr>
          <w:p w14:paraId="708F2FE1" w14:textId="77777777" w:rsidR="00570D2E" w:rsidRDefault="00102800"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lastRenderedPageBreak/>
              <w:t>Що мається на увазі під визначенням «успішного»</w:t>
            </w:r>
          </w:p>
          <w:p w14:paraId="6E37A1BA" w14:textId="77777777" w:rsidR="00102800" w:rsidRDefault="00102800"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На обговорення</w:t>
            </w:r>
          </w:p>
          <w:p w14:paraId="05D9B109" w14:textId="4016DBD7" w:rsidR="00102800" w:rsidRPr="00F1085B" w:rsidRDefault="00365FB3"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Попередньо в</w:t>
            </w:r>
            <w:r w:rsidR="00102800" w:rsidRPr="00F1085B">
              <w:rPr>
                <w:rFonts w:ascii="Times New Roman" w:hAnsi="Times New Roman" w:cs="Times New Roman"/>
                <w:b/>
                <w:sz w:val="24"/>
                <w:szCs w:val="24"/>
              </w:rPr>
              <w:t>рах</w:t>
            </w:r>
            <w:r w:rsidR="007F78C0">
              <w:rPr>
                <w:rFonts w:ascii="Times New Roman" w:hAnsi="Times New Roman" w:cs="Times New Roman"/>
                <w:b/>
                <w:sz w:val="24"/>
                <w:szCs w:val="24"/>
              </w:rPr>
              <w:t>овуємо</w:t>
            </w:r>
            <w:r w:rsidR="00102800" w:rsidRPr="00F1085B">
              <w:rPr>
                <w:rFonts w:ascii="Times New Roman" w:hAnsi="Times New Roman" w:cs="Times New Roman"/>
                <w:b/>
                <w:sz w:val="24"/>
                <w:szCs w:val="24"/>
              </w:rPr>
              <w:t xml:space="preserve"> частково</w:t>
            </w:r>
            <w:r w:rsidR="00BC0FAF" w:rsidRPr="00F1085B">
              <w:rPr>
                <w:rFonts w:ascii="Times New Roman" w:hAnsi="Times New Roman" w:cs="Times New Roman"/>
                <w:b/>
                <w:sz w:val="24"/>
                <w:szCs w:val="24"/>
              </w:rPr>
              <w:t xml:space="preserve"> в редакції:</w:t>
            </w:r>
          </w:p>
          <w:p w14:paraId="7787F249" w14:textId="0DEEB962" w:rsidR="00BC0FAF" w:rsidRPr="00BC1B03" w:rsidRDefault="00BC0FAF" w:rsidP="00BC0FAF">
            <w:pPr>
              <w:spacing w:after="160" w:line="259" w:lineRule="auto"/>
              <w:jc w:val="both"/>
              <w:rPr>
                <w:rFonts w:ascii="Times New Roman" w:eastAsia="Calibri" w:hAnsi="Times New Roman" w:cs="Times New Roman"/>
                <w:color w:val="00B050"/>
                <w:sz w:val="24"/>
                <w:szCs w:val="24"/>
              </w:rPr>
            </w:pPr>
            <w:r w:rsidRPr="00BC1B03">
              <w:rPr>
                <w:rFonts w:ascii="Times New Roman" w:eastAsia="Calibri" w:hAnsi="Times New Roman" w:cs="Times New Roman"/>
                <w:color w:val="00B050"/>
                <w:sz w:val="24"/>
                <w:szCs w:val="24"/>
              </w:rPr>
              <w:lastRenderedPageBreak/>
              <w:t xml:space="preserve">6.1.9. Після отримання та перевірки запиту на зміну електропостачальника адміністратор комерційного обліку протягом наступного </w:t>
            </w:r>
            <w:r w:rsidRPr="00BC1B03">
              <w:rPr>
                <w:rFonts w:ascii="Times New Roman" w:eastAsia="Calibri" w:hAnsi="Times New Roman" w:cs="Times New Roman"/>
                <w:b/>
                <w:bCs/>
                <w:color w:val="00B050"/>
                <w:sz w:val="24"/>
                <w:szCs w:val="24"/>
              </w:rPr>
              <w:t xml:space="preserve">робочого </w:t>
            </w:r>
            <w:r w:rsidRPr="00BC1B03">
              <w:rPr>
                <w:rFonts w:ascii="Times New Roman" w:eastAsia="Calibri" w:hAnsi="Times New Roman" w:cs="Times New Roman"/>
                <w:color w:val="00B050"/>
                <w:sz w:val="24"/>
                <w:szCs w:val="24"/>
              </w:rPr>
              <w:t xml:space="preserve">дня має надіслати постачальнику послуг комерційного обліку споживача </w:t>
            </w:r>
            <w:r w:rsidRPr="00BC1B03">
              <w:rPr>
                <w:rFonts w:ascii="Times New Roman" w:eastAsia="Calibri" w:hAnsi="Times New Roman" w:cs="Times New Roman"/>
                <w:b/>
                <w:bCs/>
                <w:color w:val="00B050"/>
                <w:sz w:val="24"/>
                <w:szCs w:val="24"/>
              </w:rPr>
              <w:t xml:space="preserve">відповідний </w:t>
            </w:r>
            <w:r w:rsidRPr="00BC1B03">
              <w:rPr>
                <w:rFonts w:ascii="Times New Roman" w:eastAsia="Calibri" w:hAnsi="Times New Roman" w:cs="Times New Roman"/>
                <w:color w:val="00B050"/>
                <w:sz w:val="24"/>
                <w:szCs w:val="24"/>
              </w:rPr>
              <w:t>запит на контрольне зняття даних</w:t>
            </w:r>
            <w:r w:rsidRPr="00BC1B03">
              <w:rPr>
                <w:rFonts w:ascii="Times New Roman" w:eastAsia="Calibri" w:hAnsi="Times New Roman" w:cs="Times New Roman"/>
                <w:b/>
                <w:bCs/>
                <w:color w:val="00B050"/>
                <w:sz w:val="24"/>
                <w:szCs w:val="24"/>
              </w:rPr>
              <w:t xml:space="preserve"> комерційного обліку</w:t>
            </w:r>
            <w:r w:rsidRPr="00BC1B03">
              <w:rPr>
                <w:rFonts w:ascii="Times New Roman" w:eastAsia="Calibri" w:hAnsi="Times New Roman" w:cs="Times New Roman"/>
                <w:strike/>
                <w:color w:val="00B050"/>
                <w:sz w:val="24"/>
                <w:szCs w:val="24"/>
              </w:rPr>
              <w:t>,</w:t>
            </w:r>
            <w:r w:rsidRPr="00BC1B03">
              <w:rPr>
                <w:rFonts w:ascii="Times New Roman" w:eastAsia="Calibri" w:hAnsi="Times New Roman" w:cs="Times New Roman"/>
                <w:color w:val="00B050"/>
                <w:sz w:val="24"/>
                <w:szCs w:val="24"/>
              </w:rPr>
              <w:t xml:space="preserve"> який повинен містити:</w:t>
            </w:r>
          </w:p>
          <w:p w14:paraId="3566DBEC" w14:textId="64815B3F" w:rsidR="00BC0FAF" w:rsidRPr="00BC1B03" w:rsidRDefault="00BC0FAF" w:rsidP="00BC0FAF">
            <w:pPr>
              <w:spacing w:after="160" w:line="259" w:lineRule="auto"/>
              <w:jc w:val="both"/>
              <w:rPr>
                <w:rFonts w:ascii="Times New Roman" w:eastAsia="Calibri" w:hAnsi="Times New Roman" w:cs="Times New Roman"/>
                <w:color w:val="00B050"/>
                <w:sz w:val="24"/>
                <w:szCs w:val="24"/>
              </w:rPr>
            </w:pPr>
            <w:r w:rsidRPr="00BC1B03">
              <w:rPr>
                <w:rFonts w:ascii="Times New Roman" w:eastAsia="Calibri" w:hAnsi="Times New Roman" w:cs="Times New Roman"/>
                <w:color w:val="00B050"/>
                <w:sz w:val="24"/>
                <w:szCs w:val="24"/>
              </w:rPr>
              <w:t xml:space="preserve">1) ЕІС-код </w:t>
            </w:r>
            <w:r w:rsidRPr="00BC1B03">
              <w:rPr>
                <w:rFonts w:ascii="Times New Roman" w:eastAsia="Calibri" w:hAnsi="Times New Roman" w:cs="Times New Roman"/>
                <w:bCs/>
                <w:color w:val="00B050"/>
                <w:sz w:val="24"/>
                <w:szCs w:val="24"/>
              </w:rPr>
              <w:t>площадки комерційного обліку споживача</w:t>
            </w:r>
            <w:r w:rsidRPr="00BC1B03">
              <w:rPr>
                <w:rFonts w:ascii="Times New Roman" w:eastAsia="Calibri" w:hAnsi="Times New Roman" w:cs="Times New Roman"/>
                <w:color w:val="00B050"/>
                <w:sz w:val="24"/>
                <w:szCs w:val="24"/>
              </w:rPr>
              <w:t>;</w:t>
            </w:r>
          </w:p>
          <w:p w14:paraId="71236FE1" w14:textId="003938B9" w:rsidR="00BC0FAF" w:rsidRPr="00BC1B03" w:rsidRDefault="00BC0FAF" w:rsidP="00BC0FAF">
            <w:pPr>
              <w:tabs>
                <w:tab w:val="left" w:pos="4536"/>
                <w:tab w:val="left" w:pos="8364"/>
              </w:tabs>
              <w:jc w:val="both"/>
              <w:rPr>
                <w:rFonts w:ascii="Times New Roman" w:eastAsia="Calibri" w:hAnsi="Times New Roman" w:cs="Times New Roman"/>
                <w:color w:val="00B050"/>
                <w:sz w:val="24"/>
                <w:szCs w:val="24"/>
              </w:rPr>
            </w:pPr>
            <w:r w:rsidRPr="00BC1B03">
              <w:rPr>
                <w:rFonts w:ascii="Times New Roman" w:eastAsia="Calibri" w:hAnsi="Times New Roman" w:cs="Times New Roman"/>
                <w:color w:val="00B050"/>
                <w:sz w:val="24"/>
                <w:szCs w:val="24"/>
              </w:rPr>
              <w:t>2) заплановану дату початку постачання електричної енергії новим електропостачальником.</w:t>
            </w:r>
          </w:p>
          <w:p w14:paraId="01D60A8B" w14:textId="77777777" w:rsidR="00F1085B" w:rsidRPr="00BC1B03" w:rsidRDefault="00F1085B" w:rsidP="00BC0FAF">
            <w:pPr>
              <w:tabs>
                <w:tab w:val="left" w:pos="4536"/>
                <w:tab w:val="left" w:pos="8364"/>
              </w:tabs>
              <w:jc w:val="both"/>
              <w:rPr>
                <w:rFonts w:ascii="Times New Roman" w:eastAsia="Calibri" w:hAnsi="Times New Roman" w:cs="Times New Roman"/>
                <w:b/>
                <w:color w:val="00B050"/>
                <w:sz w:val="24"/>
                <w:szCs w:val="24"/>
              </w:rPr>
            </w:pPr>
          </w:p>
          <w:p w14:paraId="2E41D398" w14:textId="17FA8BE8" w:rsidR="00F1085B" w:rsidRPr="00BC1B03" w:rsidRDefault="00F1085B" w:rsidP="00BC0FAF">
            <w:pPr>
              <w:tabs>
                <w:tab w:val="left" w:pos="4536"/>
                <w:tab w:val="left" w:pos="8364"/>
              </w:tabs>
              <w:jc w:val="both"/>
              <w:rPr>
                <w:rFonts w:ascii="Times New Roman" w:eastAsia="Calibri" w:hAnsi="Times New Roman" w:cs="Times New Roman"/>
                <w:color w:val="00B050"/>
                <w:sz w:val="24"/>
                <w:szCs w:val="24"/>
              </w:rPr>
            </w:pPr>
            <w:r w:rsidRPr="00BC1B03">
              <w:rPr>
                <w:rFonts w:ascii="Times New Roman" w:eastAsia="Calibri" w:hAnsi="Times New Roman" w:cs="Times New Roman"/>
                <w:b/>
                <w:color w:val="00B050"/>
                <w:sz w:val="24"/>
                <w:szCs w:val="24"/>
              </w:rPr>
              <w:t>Вимоги даного пункту не застосовуються до випадків передбачених в п.6.1.3. коли адміністратор комерційного обліку використовує дані автоматизованих систем комерційного обліку чи формує прогнозні дані.</w:t>
            </w:r>
          </w:p>
          <w:p w14:paraId="44FE5F47" w14:textId="77777777" w:rsidR="00F1085B" w:rsidRPr="00BC1B03" w:rsidRDefault="00F1085B" w:rsidP="00BC0FAF">
            <w:pPr>
              <w:tabs>
                <w:tab w:val="left" w:pos="4536"/>
                <w:tab w:val="left" w:pos="8364"/>
              </w:tabs>
              <w:jc w:val="both"/>
              <w:rPr>
                <w:rFonts w:ascii="Times New Roman" w:hAnsi="Times New Roman" w:cs="Times New Roman"/>
                <w:color w:val="00B050"/>
                <w:sz w:val="24"/>
                <w:szCs w:val="24"/>
              </w:rPr>
            </w:pPr>
          </w:p>
          <w:p w14:paraId="6DD3AFDD" w14:textId="77A81279" w:rsidR="00BC0FAF" w:rsidRPr="00215065" w:rsidRDefault="00BC0FAF" w:rsidP="00570D2E">
            <w:pPr>
              <w:tabs>
                <w:tab w:val="left" w:pos="4536"/>
                <w:tab w:val="left" w:pos="8364"/>
              </w:tabs>
              <w:jc w:val="both"/>
              <w:rPr>
                <w:rFonts w:ascii="Times New Roman" w:hAnsi="Times New Roman" w:cs="Times New Roman"/>
                <w:sz w:val="24"/>
                <w:szCs w:val="24"/>
              </w:rPr>
            </w:pPr>
          </w:p>
        </w:tc>
      </w:tr>
      <w:tr w:rsidR="00570D2E" w:rsidRPr="00215065" w14:paraId="45C4D9AE" w14:textId="77777777" w:rsidTr="009C2C82">
        <w:trPr>
          <w:trHeight w:val="1254"/>
        </w:trPr>
        <w:tc>
          <w:tcPr>
            <w:tcW w:w="0" w:type="auto"/>
            <w:vMerge/>
          </w:tcPr>
          <w:p w14:paraId="674EAA9C" w14:textId="77777777" w:rsidR="00570D2E" w:rsidRPr="002B395E" w:rsidRDefault="00570D2E" w:rsidP="00570D2E">
            <w:pPr>
              <w:jc w:val="both"/>
              <w:rPr>
                <w:rFonts w:ascii="Times New Roman" w:eastAsia="Calibri" w:hAnsi="Times New Roman" w:cs="Times New Roman"/>
                <w:sz w:val="24"/>
                <w:szCs w:val="24"/>
              </w:rPr>
            </w:pPr>
          </w:p>
        </w:tc>
        <w:tc>
          <w:tcPr>
            <w:tcW w:w="0" w:type="auto"/>
          </w:tcPr>
          <w:p w14:paraId="015446FA" w14:textId="3A381C1B" w:rsidR="00570D2E" w:rsidRPr="00A5585C" w:rsidRDefault="00570D2E" w:rsidP="00570D2E">
            <w:pPr>
              <w:tabs>
                <w:tab w:val="left" w:pos="4536"/>
                <w:tab w:val="left" w:pos="8364"/>
              </w:tabs>
              <w:jc w:val="center"/>
              <w:rPr>
                <w:rFonts w:ascii="Times New Roman" w:hAnsi="Times New Roman" w:cs="Times New Roman"/>
                <w:b/>
                <w:sz w:val="24"/>
                <w:szCs w:val="24"/>
              </w:rPr>
            </w:pPr>
            <w:r w:rsidRPr="00A5585C">
              <w:rPr>
                <w:rFonts w:ascii="Times New Roman" w:hAnsi="Times New Roman" w:cs="Times New Roman"/>
                <w:b/>
                <w:sz w:val="24"/>
                <w:szCs w:val="24"/>
              </w:rPr>
              <w:t>АТ «Дніпровські електричні мережі»</w:t>
            </w:r>
          </w:p>
          <w:p w14:paraId="7890C404" w14:textId="77777777" w:rsidR="00570D2E" w:rsidRPr="00A5585C" w:rsidRDefault="00570D2E" w:rsidP="00570D2E">
            <w:pPr>
              <w:ind w:firstLine="57"/>
              <w:contextualSpacing/>
              <w:jc w:val="both"/>
              <w:rPr>
                <w:rFonts w:ascii="Times New Roman" w:eastAsia="Calibri" w:hAnsi="Times New Roman" w:cs="Times New Roman"/>
                <w:sz w:val="24"/>
                <w:szCs w:val="24"/>
              </w:rPr>
            </w:pPr>
            <w:r w:rsidRPr="00A5585C">
              <w:rPr>
                <w:rFonts w:ascii="Times New Roman" w:eastAsia="Calibri" w:hAnsi="Times New Roman" w:cs="Times New Roman"/>
                <w:sz w:val="24"/>
                <w:szCs w:val="24"/>
              </w:rPr>
              <w:t xml:space="preserve">6.1.9. Після отримання та перевірки запиту на зміну електропостачальника адміністратор комерційного обліку протягом наступного </w:t>
            </w:r>
            <w:r w:rsidRPr="0032625A">
              <w:rPr>
                <w:rFonts w:ascii="Times New Roman" w:eastAsia="Calibri" w:hAnsi="Times New Roman" w:cs="Times New Roman"/>
                <w:b/>
                <w:color w:val="0070C0"/>
                <w:sz w:val="24"/>
                <w:szCs w:val="24"/>
              </w:rPr>
              <w:t xml:space="preserve">робочого </w:t>
            </w:r>
            <w:r w:rsidRPr="00A5585C">
              <w:rPr>
                <w:rFonts w:ascii="Times New Roman" w:eastAsia="Calibri" w:hAnsi="Times New Roman" w:cs="Times New Roman"/>
                <w:sz w:val="24"/>
                <w:szCs w:val="24"/>
              </w:rPr>
              <w:t xml:space="preserve">дня має </w:t>
            </w:r>
            <w:r w:rsidRPr="00A5585C">
              <w:rPr>
                <w:rFonts w:ascii="Times New Roman" w:eastAsia="Calibri" w:hAnsi="Times New Roman" w:cs="Times New Roman"/>
                <w:sz w:val="24"/>
                <w:szCs w:val="24"/>
              </w:rPr>
              <w:lastRenderedPageBreak/>
              <w:t>надіслати постачальнику послуг комерційного обліку споживача запит на контрольне зняття даних, який повинен містити:</w:t>
            </w:r>
          </w:p>
          <w:p w14:paraId="64BCD479" w14:textId="77777777" w:rsidR="00570D2E" w:rsidRPr="00A5585C" w:rsidRDefault="00570D2E" w:rsidP="00570D2E">
            <w:pPr>
              <w:ind w:firstLine="57"/>
              <w:contextualSpacing/>
              <w:jc w:val="both"/>
              <w:rPr>
                <w:rFonts w:ascii="Times New Roman" w:eastAsia="Calibri" w:hAnsi="Times New Roman" w:cs="Times New Roman"/>
                <w:sz w:val="24"/>
                <w:szCs w:val="24"/>
              </w:rPr>
            </w:pPr>
            <w:r w:rsidRPr="00A5585C">
              <w:rPr>
                <w:rFonts w:ascii="Times New Roman" w:eastAsia="Calibri" w:hAnsi="Times New Roman" w:cs="Times New Roman"/>
                <w:sz w:val="24"/>
                <w:szCs w:val="24"/>
              </w:rPr>
              <w:t xml:space="preserve">1) ЕІС-код </w:t>
            </w:r>
            <w:r w:rsidRPr="0032625A">
              <w:rPr>
                <w:rFonts w:ascii="Times New Roman" w:eastAsia="Calibri" w:hAnsi="Times New Roman" w:cs="Times New Roman"/>
                <w:b/>
                <w:bCs/>
                <w:strike/>
                <w:color w:val="0070C0"/>
                <w:sz w:val="24"/>
                <w:szCs w:val="24"/>
              </w:rPr>
              <w:t>точки обліку за об’єктом (площадкою вимірювання)</w:t>
            </w:r>
            <w:r w:rsidRPr="0032625A">
              <w:rPr>
                <w:rFonts w:ascii="Times New Roman" w:eastAsia="Calibri" w:hAnsi="Times New Roman" w:cs="Times New Roman"/>
                <w:b/>
                <w:color w:val="0070C0"/>
                <w:sz w:val="24"/>
                <w:szCs w:val="24"/>
              </w:rPr>
              <w:t xml:space="preserve"> </w:t>
            </w:r>
            <w:r w:rsidRPr="0032625A">
              <w:rPr>
                <w:rFonts w:ascii="Times New Roman" w:eastAsia="Calibri" w:hAnsi="Times New Roman" w:cs="Times New Roman"/>
                <w:b/>
                <w:bCs/>
                <w:color w:val="0070C0"/>
                <w:sz w:val="24"/>
                <w:szCs w:val="24"/>
              </w:rPr>
              <w:t>площадки комерційного обліку споживача</w:t>
            </w:r>
            <w:r w:rsidRPr="0032625A">
              <w:rPr>
                <w:rFonts w:ascii="Times New Roman" w:eastAsia="Calibri" w:hAnsi="Times New Roman" w:cs="Times New Roman"/>
                <w:b/>
                <w:color w:val="0070C0"/>
                <w:sz w:val="24"/>
                <w:szCs w:val="24"/>
              </w:rPr>
              <w:t>;</w:t>
            </w:r>
          </w:p>
          <w:p w14:paraId="159B0EBA" w14:textId="3B300C16" w:rsidR="00570D2E" w:rsidRPr="00A5585C" w:rsidRDefault="00570D2E" w:rsidP="00570D2E">
            <w:pPr>
              <w:tabs>
                <w:tab w:val="left" w:pos="4536"/>
                <w:tab w:val="left" w:pos="8364"/>
              </w:tabs>
              <w:jc w:val="both"/>
              <w:rPr>
                <w:rFonts w:ascii="Times New Roman" w:hAnsi="Times New Roman" w:cs="Times New Roman"/>
                <w:b/>
                <w:sz w:val="24"/>
                <w:szCs w:val="24"/>
              </w:rPr>
            </w:pPr>
            <w:r w:rsidRPr="00A5585C">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p w14:paraId="2401CA9A" w14:textId="77777777" w:rsidR="00570D2E" w:rsidRPr="00A5585C" w:rsidRDefault="00570D2E" w:rsidP="00570D2E">
            <w:pPr>
              <w:tabs>
                <w:tab w:val="left" w:pos="4536"/>
                <w:tab w:val="left" w:pos="8364"/>
              </w:tabs>
              <w:jc w:val="both"/>
              <w:rPr>
                <w:rFonts w:ascii="Times New Roman" w:hAnsi="Times New Roman" w:cs="Times New Roman"/>
                <w:b/>
                <w:sz w:val="24"/>
                <w:szCs w:val="24"/>
              </w:rPr>
            </w:pPr>
          </w:p>
          <w:p w14:paraId="4FF40534" w14:textId="319A2398" w:rsidR="00570D2E" w:rsidRPr="00A5585C" w:rsidRDefault="00570D2E" w:rsidP="00570D2E">
            <w:pPr>
              <w:tabs>
                <w:tab w:val="left" w:pos="4536"/>
                <w:tab w:val="left" w:pos="8364"/>
              </w:tabs>
              <w:jc w:val="center"/>
              <w:rPr>
                <w:rFonts w:ascii="Times New Roman" w:hAnsi="Times New Roman" w:cs="Times New Roman"/>
                <w:b/>
                <w:sz w:val="24"/>
                <w:szCs w:val="24"/>
              </w:rPr>
            </w:pPr>
          </w:p>
        </w:tc>
        <w:tc>
          <w:tcPr>
            <w:tcW w:w="0" w:type="auto"/>
          </w:tcPr>
          <w:p w14:paraId="5F787042" w14:textId="7FFBFBD6" w:rsidR="00570D2E" w:rsidRPr="00A5585C" w:rsidRDefault="00570D2E" w:rsidP="00570D2E">
            <w:pPr>
              <w:tabs>
                <w:tab w:val="left" w:pos="4536"/>
                <w:tab w:val="left" w:pos="8364"/>
              </w:tabs>
              <w:ind w:firstLine="335"/>
              <w:jc w:val="both"/>
              <w:rPr>
                <w:rFonts w:ascii="Times New Roman" w:hAnsi="Times New Roman" w:cs="Times New Roman"/>
                <w:sz w:val="24"/>
                <w:szCs w:val="24"/>
              </w:rPr>
            </w:pPr>
            <w:r w:rsidRPr="00A5585C">
              <w:rPr>
                <w:rFonts w:ascii="Times New Roman" w:eastAsia="Calibri" w:hAnsi="Times New Roman" w:cs="Times New Roman"/>
                <w:sz w:val="24"/>
                <w:szCs w:val="24"/>
              </w:rPr>
              <w:lastRenderedPageBreak/>
              <w:t>Уточнення щодо термінів</w:t>
            </w:r>
          </w:p>
        </w:tc>
        <w:tc>
          <w:tcPr>
            <w:tcW w:w="0" w:type="auto"/>
          </w:tcPr>
          <w:p w14:paraId="227579C2" w14:textId="1782E391" w:rsidR="00570D2E" w:rsidRDefault="0032625A" w:rsidP="00570D2E">
            <w:pPr>
              <w:tabs>
                <w:tab w:val="left" w:pos="4536"/>
                <w:tab w:val="left" w:pos="8364"/>
              </w:tabs>
              <w:jc w:val="both"/>
              <w:rPr>
                <w:rFonts w:ascii="Times New Roman" w:hAnsi="Times New Roman" w:cs="Times New Roman"/>
                <w:sz w:val="24"/>
                <w:szCs w:val="24"/>
              </w:rPr>
            </w:pPr>
            <w:r w:rsidRPr="00BC1B03">
              <w:rPr>
                <w:rFonts w:ascii="Times New Roman" w:hAnsi="Times New Roman" w:cs="Times New Roman"/>
                <w:b/>
                <w:sz w:val="24"/>
                <w:szCs w:val="24"/>
              </w:rPr>
              <w:t xml:space="preserve">Попередньо </w:t>
            </w:r>
            <w:r w:rsidR="00BC1B03" w:rsidRPr="00BC1B03">
              <w:rPr>
                <w:rFonts w:ascii="Times New Roman" w:hAnsi="Times New Roman" w:cs="Times New Roman"/>
                <w:b/>
                <w:sz w:val="24"/>
                <w:szCs w:val="24"/>
              </w:rPr>
              <w:t>врахову</w:t>
            </w:r>
            <w:r w:rsidR="007F78C0">
              <w:rPr>
                <w:rFonts w:ascii="Times New Roman" w:hAnsi="Times New Roman" w:cs="Times New Roman"/>
                <w:b/>
                <w:sz w:val="24"/>
                <w:szCs w:val="24"/>
              </w:rPr>
              <w:t>ємо</w:t>
            </w:r>
            <w:r w:rsidR="00102800">
              <w:rPr>
                <w:rFonts w:ascii="Times New Roman" w:hAnsi="Times New Roman" w:cs="Times New Roman"/>
                <w:sz w:val="24"/>
                <w:szCs w:val="24"/>
              </w:rPr>
              <w:t xml:space="preserve"> в редакції НЕК та з урахування робочого дня</w:t>
            </w:r>
          </w:p>
          <w:p w14:paraId="3F0153B9" w14:textId="77777777" w:rsidR="00102800" w:rsidRDefault="00102800" w:rsidP="00570D2E">
            <w:pPr>
              <w:tabs>
                <w:tab w:val="left" w:pos="4536"/>
                <w:tab w:val="left" w:pos="8364"/>
              </w:tabs>
              <w:jc w:val="both"/>
              <w:rPr>
                <w:rFonts w:ascii="Times New Roman" w:hAnsi="Times New Roman" w:cs="Times New Roman"/>
                <w:sz w:val="24"/>
                <w:szCs w:val="24"/>
              </w:rPr>
            </w:pPr>
          </w:p>
          <w:p w14:paraId="5D767576" w14:textId="77777777" w:rsidR="00102800" w:rsidRDefault="00102800" w:rsidP="00570D2E">
            <w:pPr>
              <w:tabs>
                <w:tab w:val="left" w:pos="4536"/>
                <w:tab w:val="left" w:pos="8364"/>
              </w:tabs>
              <w:jc w:val="both"/>
              <w:rPr>
                <w:rFonts w:ascii="Times New Roman" w:hAnsi="Times New Roman" w:cs="Times New Roman"/>
                <w:sz w:val="24"/>
                <w:szCs w:val="24"/>
              </w:rPr>
            </w:pPr>
          </w:p>
          <w:p w14:paraId="21B21552" w14:textId="77777777" w:rsidR="00102800" w:rsidRDefault="00102800" w:rsidP="00570D2E">
            <w:pPr>
              <w:tabs>
                <w:tab w:val="left" w:pos="4536"/>
                <w:tab w:val="left" w:pos="8364"/>
              </w:tabs>
              <w:jc w:val="both"/>
              <w:rPr>
                <w:rFonts w:ascii="Times New Roman" w:hAnsi="Times New Roman" w:cs="Times New Roman"/>
                <w:sz w:val="24"/>
                <w:szCs w:val="24"/>
              </w:rPr>
            </w:pPr>
          </w:p>
          <w:p w14:paraId="2A77820C" w14:textId="24851CE4" w:rsidR="00102800" w:rsidRPr="00215065" w:rsidRDefault="00102800" w:rsidP="00570D2E">
            <w:pPr>
              <w:tabs>
                <w:tab w:val="left" w:pos="4536"/>
                <w:tab w:val="left" w:pos="8364"/>
              </w:tabs>
              <w:jc w:val="both"/>
              <w:rPr>
                <w:rFonts w:ascii="Times New Roman" w:hAnsi="Times New Roman" w:cs="Times New Roman"/>
                <w:sz w:val="24"/>
                <w:szCs w:val="24"/>
              </w:rPr>
            </w:pPr>
          </w:p>
        </w:tc>
      </w:tr>
      <w:tr w:rsidR="0030057F" w:rsidRPr="00215065" w14:paraId="05ECD4CF" w14:textId="77777777" w:rsidTr="009C2C82">
        <w:trPr>
          <w:trHeight w:val="1988"/>
        </w:trPr>
        <w:tc>
          <w:tcPr>
            <w:tcW w:w="0" w:type="auto"/>
            <w:vMerge w:val="restart"/>
          </w:tcPr>
          <w:p w14:paraId="07096E98" w14:textId="77777777" w:rsidR="0030057F" w:rsidRPr="002B395E" w:rsidRDefault="0030057F" w:rsidP="00570D2E">
            <w:pPr>
              <w:spacing w:after="160" w:line="259" w:lineRule="auto"/>
              <w:jc w:val="both"/>
              <w:rPr>
                <w:rFonts w:ascii="Times New Roman" w:eastAsia="Calibri" w:hAnsi="Times New Roman" w:cs="Times New Roman"/>
                <w:b/>
                <w:bCs/>
                <w:strike/>
                <w:sz w:val="24"/>
                <w:szCs w:val="24"/>
              </w:rPr>
            </w:pPr>
            <w:bookmarkStart w:id="22" w:name="_Hlk96511732"/>
            <w:r w:rsidRPr="002B395E">
              <w:rPr>
                <w:rFonts w:ascii="Times New Roman" w:eastAsia="Calibri" w:hAnsi="Times New Roman" w:cs="Times New Roman"/>
                <w:sz w:val="24"/>
                <w:szCs w:val="24"/>
              </w:rPr>
              <w:t xml:space="preserve">6.1.10. Адміністратор комерційного обліку не пізніше ніж на наступний день з дня отримання запиту на зміну електропостачальника має сформувати прогнозні обсяги споживання за </w:t>
            </w:r>
            <w:r w:rsidRPr="002911BF">
              <w:rPr>
                <w:rFonts w:ascii="Times New Roman" w:eastAsia="Calibri" w:hAnsi="Times New Roman" w:cs="Times New Roman"/>
                <w:bCs/>
                <w:sz w:val="24"/>
                <w:szCs w:val="24"/>
              </w:rPr>
              <w:t>точкою</w:t>
            </w:r>
            <w:r w:rsidRPr="002911BF">
              <w:rPr>
                <w:rFonts w:ascii="Times New Roman" w:eastAsia="Calibri" w:hAnsi="Times New Roman" w:cs="Times New Roman"/>
                <w:bCs/>
                <w:color w:val="FF0000"/>
                <w:sz w:val="24"/>
                <w:szCs w:val="24"/>
              </w:rPr>
              <w:t xml:space="preserve"> </w:t>
            </w:r>
            <w:r w:rsidRPr="002B395E">
              <w:rPr>
                <w:rFonts w:ascii="Times New Roman" w:eastAsia="Calibri" w:hAnsi="Times New Roman" w:cs="Times New Roman"/>
                <w:sz w:val="24"/>
                <w:szCs w:val="24"/>
              </w:rPr>
              <w:t>обліку</w:t>
            </w:r>
            <w:r>
              <w:rPr>
                <w:rFonts w:ascii="Times New Roman" w:eastAsia="Calibri" w:hAnsi="Times New Roman" w:cs="Times New Roman"/>
                <w:bCs/>
                <w:color w:val="FF0000"/>
                <w:sz w:val="24"/>
                <w:szCs w:val="24"/>
              </w:rPr>
              <w:t xml:space="preserve"> </w:t>
            </w:r>
            <w:r w:rsidRPr="00561234">
              <w:rPr>
                <w:rFonts w:ascii="Times New Roman" w:eastAsia="Calibri" w:hAnsi="Times New Roman" w:cs="Times New Roman"/>
                <w:b/>
                <w:bCs/>
                <w:color w:val="7030A0"/>
                <w:sz w:val="24"/>
                <w:szCs w:val="24"/>
              </w:rPr>
              <w:t>(площадкою комерційного обліку</w:t>
            </w:r>
            <w:r w:rsidRPr="00561234">
              <w:rPr>
                <w:rFonts w:ascii="Times New Roman" w:eastAsia="Calibri" w:hAnsi="Times New Roman" w:cs="Times New Roman"/>
                <w:b/>
                <w:color w:val="7030A0"/>
                <w:sz w:val="24"/>
                <w:szCs w:val="24"/>
              </w:rPr>
              <w:t>)</w:t>
            </w:r>
            <w:r w:rsidRPr="002B395E">
              <w:rPr>
                <w:rFonts w:ascii="Times New Roman" w:eastAsia="Calibri" w:hAnsi="Times New Roman" w:cs="Times New Roman"/>
                <w:sz w:val="24"/>
                <w:szCs w:val="24"/>
              </w:rPr>
              <w:t xml:space="preserve"> на заплановану дату зміни електропостачальника </w:t>
            </w:r>
            <w:r w:rsidRPr="002911BF">
              <w:rPr>
                <w:rFonts w:ascii="Times New Roman" w:eastAsia="Calibri" w:hAnsi="Times New Roman" w:cs="Times New Roman"/>
                <w:bCs/>
                <w:sz w:val="24"/>
                <w:szCs w:val="24"/>
              </w:rPr>
              <w:t>та:</w:t>
            </w:r>
          </w:p>
          <w:p w14:paraId="0FE46BE7" w14:textId="77777777" w:rsidR="0030057F" w:rsidRPr="002911BF" w:rsidRDefault="0030057F" w:rsidP="00570D2E">
            <w:pPr>
              <w:spacing w:after="160" w:line="259" w:lineRule="auto"/>
              <w:jc w:val="both"/>
              <w:rPr>
                <w:rFonts w:ascii="Times New Roman" w:eastAsia="Calibri" w:hAnsi="Times New Roman" w:cs="Times New Roman"/>
                <w:bCs/>
                <w:sz w:val="24"/>
                <w:szCs w:val="24"/>
              </w:rPr>
            </w:pPr>
            <w:r w:rsidRPr="002911BF">
              <w:rPr>
                <w:rFonts w:ascii="Times New Roman" w:eastAsia="Calibri" w:hAnsi="Times New Roman" w:cs="Times New Roman"/>
                <w:bCs/>
                <w:sz w:val="24"/>
                <w:szCs w:val="24"/>
              </w:rPr>
              <w:t>1) перевірити інформацію про споживача та його об'єкт (об'єкти);</w:t>
            </w:r>
          </w:p>
          <w:p w14:paraId="490C369D" w14:textId="77777777" w:rsidR="0030057F" w:rsidRPr="002911BF" w:rsidRDefault="0030057F" w:rsidP="00570D2E">
            <w:pPr>
              <w:spacing w:after="160" w:line="259" w:lineRule="auto"/>
              <w:jc w:val="both"/>
              <w:rPr>
                <w:rFonts w:ascii="Times New Roman" w:eastAsia="Calibri" w:hAnsi="Times New Roman" w:cs="Times New Roman"/>
                <w:bCs/>
                <w:sz w:val="24"/>
                <w:szCs w:val="24"/>
              </w:rPr>
            </w:pPr>
            <w:r w:rsidRPr="002911BF">
              <w:rPr>
                <w:rFonts w:ascii="Times New Roman" w:eastAsia="Calibri" w:hAnsi="Times New Roman" w:cs="Times New Roman"/>
                <w:bCs/>
                <w:sz w:val="24"/>
                <w:szCs w:val="24"/>
              </w:rPr>
              <w:t>2) повідомити нового електропостачальника про можливість (відсутність можливості) здійснення зміни електропостачальника;</w:t>
            </w:r>
          </w:p>
          <w:p w14:paraId="7497F9A0" w14:textId="77777777" w:rsidR="0030057F" w:rsidRPr="002B395E" w:rsidRDefault="0030057F" w:rsidP="00570D2E">
            <w:pPr>
              <w:jc w:val="both"/>
              <w:rPr>
                <w:rFonts w:ascii="Times New Roman" w:eastAsia="Calibri" w:hAnsi="Times New Roman" w:cs="Times New Roman"/>
                <w:b/>
                <w:bCs/>
                <w:strike/>
                <w:sz w:val="24"/>
                <w:szCs w:val="24"/>
              </w:rPr>
            </w:pPr>
          </w:p>
          <w:p w14:paraId="6984F6D9" w14:textId="7B928033" w:rsidR="0030057F" w:rsidRPr="002B395E" w:rsidRDefault="0030057F" w:rsidP="00570D2E">
            <w:pPr>
              <w:jc w:val="both"/>
              <w:rPr>
                <w:rFonts w:ascii="Times New Roman" w:eastAsia="Calibri" w:hAnsi="Times New Roman" w:cs="Times New Roman"/>
                <w:sz w:val="24"/>
                <w:szCs w:val="24"/>
              </w:rPr>
            </w:pPr>
            <w:r w:rsidRPr="00346520">
              <w:rPr>
                <w:rFonts w:ascii="Times New Roman" w:eastAsia="Calibri" w:hAnsi="Times New Roman" w:cs="Times New Roman"/>
                <w:bCs/>
                <w:sz w:val="24"/>
                <w:szCs w:val="24"/>
              </w:rPr>
              <w:t>3)</w:t>
            </w:r>
            <w:r w:rsidRPr="00851316">
              <w:rPr>
                <w:rFonts w:ascii="Times New Roman" w:eastAsia="Calibri" w:hAnsi="Times New Roman" w:cs="Times New Roman"/>
                <w:sz w:val="24"/>
                <w:szCs w:val="24"/>
              </w:rPr>
              <w:t xml:space="preserve"> </w:t>
            </w:r>
            <w:r w:rsidRPr="002B395E">
              <w:rPr>
                <w:rFonts w:ascii="Times New Roman" w:eastAsia="Calibri" w:hAnsi="Times New Roman" w:cs="Times New Roman"/>
                <w:sz w:val="24"/>
                <w:szCs w:val="24"/>
              </w:rPr>
              <w:t xml:space="preserve">повідомити попереднього електропостачальника споживача </w:t>
            </w:r>
            <w:r w:rsidRPr="002B395E">
              <w:rPr>
                <w:rFonts w:ascii="Times New Roman" w:eastAsia="Calibri" w:hAnsi="Times New Roman" w:cs="Times New Roman"/>
                <w:sz w:val="24"/>
                <w:szCs w:val="24"/>
              </w:rPr>
              <w:lastRenderedPageBreak/>
              <w:t>про отримання запиту на зміну електропостачальника, дату запланованої зміни електропостачальника та прогнозні обсяги споживання на цю дату.</w:t>
            </w:r>
            <w:bookmarkEnd w:id="22"/>
          </w:p>
        </w:tc>
        <w:tc>
          <w:tcPr>
            <w:tcW w:w="0" w:type="auto"/>
          </w:tcPr>
          <w:p w14:paraId="723A6E84" w14:textId="77777777" w:rsidR="0030057F" w:rsidRPr="00A5585C" w:rsidRDefault="0030057F" w:rsidP="00570D2E">
            <w:pPr>
              <w:tabs>
                <w:tab w:val="left" w:pos="4536"/>
                <w:tab w:val="left" w:pos="8364"/>
              </w:tabs>
              <w:jc w:val="center"/>
              <w:rPr>
                <w:rFonts w:ascii="Times New Roman" w:hAnsi="Times New Roman" w:cs="Times New Roman"/>
                <w:b/>
                <w:sz w:val="24"/>
                <w:szCs w:val="24"/>
              </w:rPr>
            </w:pPr>
            <w:r w:rsidRPr="00A5585C">
              <w:rPr>
                <w:rFonts w:ascii="Times New Roman" w:hAnsi="Times New Roman" w:cs="Times New Roman"/>
                <w:b/>
                <w:sz w:val="24"/>
                <w:szCs w:val="24"/>
              </w:rPr>
              <w:lastRenderedPageBreak/>
              <w:t>Асоціація постачальників енергоресурсів</w:t>
            </w:r>
          </w:p>
          <w:p w14:paraId="73BF800A" w14:textId="55FBAD8F" w:rsidR="0030057F" w:rsidRPr="00A5585C" w:rsidRDefault="0030057F" w:rsidP="00570D2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A5585C">
              <w:rPr>
                <w:rFonts w:ascii="Times New Roman" w:eastAsia="Times New Roman" w:hAnsi="Times New Roman" w:cs="Times New Roman"/>
                <w:color w:val="333333"/>
                <w:sz w:val="24"/>
                <w:szCs w:val="24"/>
                <w:lang w:eastAsia="uk-UA"/>
              </w:rPr>
              <w:t xml:space="preserve">6.1.10. Адміністратор комерційного обліку не пізніше ніж на наступний </w:t>
            </w:r>
            <w:r w:rsidRPr="0032625A">
              <w:rPr>
                <w:rFonts w:ascii="Times New Roman" w:eastAsia="Times New Roman" w:hAnsi="Times New Roman" w:cs="Times New Roman"/>
                <w:b/>
                <w:bCs/>
                <w:color w:val="0070C0"/>
                <w:sz w:val="24"/>
                <w:szCs w:val="24"/>
                <w:lang w:eastAsia="uk-UA"/>
              </w:rPr>
              <w:t>календарний</w:t>
            </w:r>
            <w:r w:rsidRPr="00A5585C">
              <w:rPr>
                <w:rFonts w:ascii="Times New Roman" w:eastAsia="Times New Roman" w:hAnsi="Times New Roman" w:cs="Times New Roman"/>
                <w:b/>
                <w:bCs/>
                <w:color w:val="333333"/>
                <w:sz w:val="24"/>
                <w:szCs w:val="24"/>
                <w:lang w:eastAsia="uk-UA"/>
              </w:rPr>
              <w:t xml:space="preserve"> </w:t>
            </w:r>
            <w:r w:rsidRPr="00A5585C">
              <w:rPr>
                <w:rFonts w:ascii="Times New Roman" w:eastAsia="Times New Roman" w:hAnsi="Times New Roman" w:cs="Times New Roman"/>
                <w:color w:val="333333"/>
                <w:sz w:val="24"/>
                <w:szCs w:val="24"/>
                <w:lang w:eastAsia="uk-UA"/>
              </w:rPr>
              <w:t xml:space="preserve">день з дня отримання запиту на зміну електропостачальника має сформувати прогнозні обсяги споживання за точкою обліку </w:t>
            </w:r>
            <w:r w:rsidRPr="0032625A">
              <w:rPr>
                <w:rFonts w:ascii="Times New Roman" w:eastAsia="Calibri" w:hAnsi="Times New Roman" w:cs="Times New Roman"/>
                <w:b/>
                <w:color w:val="7030A0"/>
                <w:sz w:val="24"/>
                <w:szCs w:val="24"/>
              </w:rPr>
              <w:t>(площадкою комерційного обліку)</w:t>
            </w:r>
            <w:r w:rsidRPr="0032625A">
              <w:rPr>
                <w:rFonts w:ascii="Times New Roman" w:eastAsia="Calibri" w:hAnsi="Times New Roman" w:cs="Times New Roman"/>
                <w:color w:val="7030A0"/>
                <w:sz w:val="24"/>
                <w:szCs w:val="24"/>
              </w:rPr>
              <w:t xml:space="preserve"> </w:t>
            </w:r>
            <w:r w:rsidRPr="0032625A">
              <w:rPr>
                <w:rFonts w:ascii="Times New Roman" w:eastAsia="Times New Roman" w:hAnsi="Times New Roman" w:cs="Times New Roman"/>
                <w:color w:val="7030A0"/>
                <w:sz w:val="24"/>
                <w:szCs w:val="24"/>
                <w:lang w:eastAsia="uk-UA"/>
              </w:rPr>
              <w:t xml:space="preserve"> </w:t>
            </w:r>
            <w:r w:rsidRPr="00A5585C">
              <w:rPr>
                <w:rFonts w:ascii="Times New Roman" w:eastAsia="Times New Roman" w:hAnsi="Times New Roman" w:cs="Times New Roman"/>
                <w:color w:val="333333"/>
                <w:sz w:val="24"/>
                <w:szCs w:val="24"/>
                <w:lang w:eastAsia="uk-UA"/>
              </w:rPr>
              <w:t>на заплановану дату зміни електропостачальника та:</w:t>
            </w:r>
          </w:p>
          <w:p w14:paraId="149FE46A" w14:textId="77777777" w:rsidR="0030057F" w:rsidRPr="00A5585C" w:rsidRDefault="0030057F" w:rsidP="00570D2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A5585C">
              <w:rPr>
                <w:rFonts w:ascii="Times New Roman" w:eastAsia="Times New Roman" w:hAnsi="Times New Roman" w:cs="Times New Roman"/>
                <w:color w:val="333333"/>
                <w:sz w:val="24"/>
                <w:szCs w:val="24"/>
                <w:lang w:eastAsia="uk-UA"/>
              </w:rPr>
              <w:t>1) перевірити інформацію про споживача та його об'єкт (об'єкти);</w:t>
            </w:r>
          </w:p>
          <w:p w14:paraId="550A75D2" w14:textId="77777777" w:rsidR="0030057F" w:rsidRPr="00A5585C" w:rsidRDefault="0030057F" w:rsidP="00570D2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A5585C">
              <w:rPr>
                <w:rFonts w:ascii="Times New Roman" w:eastAsia="Times New Roman" w:hAnsi="Times New Roman" w:cs="Times New Roman"/>
                <w:color w:val="333333"/>
                <w:sz w:val="24"/>
                <w:szCs w:val="24"/>
                <w:lang w:eastAsia="uk-UA"/>
              </w:rPr>
              <w:t>2) повідомити нового електропостачальника про можливість (відсутність можливості) здійснення зміни електропостачальника;</w:t>
            </w:r>
          </w:p>
          <w:p w14:paraId="0D56E5CA" w14:textId="77777777" w:rsidR="0030057F" w:rsidRPr="00A5585C" w:rsidRDefault="0030057F" w:rsidP="00570D2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A5585C">
              <w:rPr>
                <w:rFonts w:ascii="Times New Roman" w:eastAsia="Times New Roman" w:hAnsi="Times New Roman" w:cs="Times New Roman"/>
                <w:color w:val="333333"/>
                <w:sz w:val="24"/>
                <w:szCs w:val="24"/>
                <w:lang w:eastAsia="uk-UA"/>
              </w:rPr>
              <w:t xml:space="preserve">3) повідомити попереднього електропостачальника споживача про отримання запиту на зміну </w:t>
            </w:r>
            <w:r w:rsidRPr="00A5585C">
              <w:rPr>
                <w:rFonts w:ascii="Times New Roman" w:eastAsia="Times New Roman" w:hAnsi="Times New Roman" w:cs="Times New Roman"/>
                <w:color w:val="333333"/>
                <w:sz w:val="24"/>
                <w:szCs w:val="24"/>
                <w:lang w:eastAsia="uk-UA"/>
              </w:rPr>
              <w:lastRenderedPageBreak/>
              <w:t xml:space="preserve">електропостачальника, дату запланованої зміни електропостачальника та прогнозні обсяги споживання на цю дату. </w:t>
            </w:r>
          </w:p>
          <w:p w14:paraId="2CFEE3C9" w14:textId="77777777" w:rsidR="0030057F" w:rsidRPr="00A5585C" w:rsidRDefault="0030057F" w:rsidP="00570D2E">
            <w:pPr>
              <w:tabs>
                <w:tab w:val="left" w:pos="4536"/>
                <w:tab w:val="left" w:pos="8364"/>
              </w:tabs>
              <w:jc w:val="center"/>
              <w:rPr>
                <w:rFonts w:ascii="Times New Roman" w:hAnsi="Times New Roman" w:cs="Times New Roman"/>
                <w:b/>
                <w:sz w:val="24"/>
                <w:szCs w:val="24"/>
              </w:rPr>
            </w:pPr>
          </w:p>
        </w:tc>
        <w:tc>
          <w:tcPr>
            <w:tcW w:w="0" w:type="auto"/>
          </w:tcPr>
          <w:p w14:paraId="497560A6" w14:textId="7F632EC4" w:rsidR="0030057F" w:rsidRPr="00F17BA3" w:rsidRDefault="0030057F" w:rsidP="00570D2E">
            <w:pPr>
              <w:tabs>
                <w:tab w:val="left" w:pos="4536"/>
                <w:tab w:val="left" w:pos="8364"/>
              </w:tabs>
              <w:jc w:val="both"/>
              <w:rPr>
                <w:rFonts w:ascii="Times New Roman" w:eastAsia="Calibri" w:hAnsi="Times New Roman" w:cs="Times New Roman"/>
                <w:b/>
                <w:sz w:val="24"/>
                <w:szCs w:val="24"/>
              </w:rPr>
            </w:pPr>
            <w:r w:rsidRPr="00F17BA3">
              <w:rPr>
                <w:rStyle w:val="afd"/>
                <w:rFonts w:ascii="Times New Roman" w:hAnsi="Times New Roman" w:cs="Times New Roman"/>
                <w:b w:val="0"/>
                <w:color w:val="000000" w:themeColor="text1"/>
                <w:sz w:val="24"/>
                <w:szCs w:val="24"/>
                <w:bdr w:val="none" w:sz="0" w:space="0" w:color="auto" w:frame="1"/>
                <w:shd w:val="clear" w:color="auto" w:fill="FFFFFF"/>
              </w:rPr>
              <w:lastRenderedPageBreak/>
              <w:t>Пропонується встановити для відліку саме календарні дні при зміні електропостачальника для синхронізації з іншими подібними змінами, як запропоновані НКРЕКП. Правку НКРЕКП в пункті 6.1.10. залишено без змін.</w:t>
            </w:r>
          </w:p>
        </w:tc>
        <w:tc>
          <w:tcPr>
            <w:tcW w:w="0" w:type="auto"/>
          </w:tcPr>
          <w:p w14:paraId="61461C6A" w14:textId="6E9114F3" w:rsidR="0030057F" w:rsidRDefault="0030057F" w:rsidP="00570D2E">
            <w:pPr>
              <w:tabs>
                <w:tab w:val="left" w:pos="4536"/>
                <w:tab w:val="left" w:pos="8364"/>
              </w:tabs>
              <w:jc w:val="both"/>
              <w:rPr>
                <w:rFonts w:ascii="Times New Roman" w:hAnsi="Times New Roman" w:cs="Times New Roman"/>
                <w:sz w:val="24"/>
                <w:szCs w:val="24"/>
              </w:rPr>
            </w:pPr>
            <w:r w:rsidRPr="0032625A">
              <w:rPr>
                <w:rFonts w:ascii="Times New Roman" w:hAnsi="Times New Roman" w:cs="Times New Roman"/>
                <w:b/>
                <w:sz w:val="24"/>
                <w:szCs w:val="24"/>
              </w:rPr>
              <w:t>Попередньо враховує</w:t>
            </w:r>
            <w:r>
              <w:rPr>
                <w:rFonts w:ascii="Times New Roman" w:hAnsi="Times New Roman" w:cs="Times New Roman"/>
                <w:b/>
                <w:sz w:val="24"/>
                <w:szCs w:val="24"/>
              </w:rPr>
              <w:t>мо</w:t>
            </w:r>
            <w:r>
              <w:rPr>
                <w:rFonts w:ascii="Times New Roman" w:hAnsi="Times New Roman" w:cs="Times New Roman"/>
                <w:sz w:val="24"/>
                <w:szCs w:val="24"/>
              </w:rPr>
              <w:t xml:space="preserve"> з урахуванням «протягом робочого дня» в редакції:</w:t>
            </w:r>
          </w:p>
          <w:p w14:paraId="067CECDD" w14:textId="28BD84BA" w:rsidR="0030057F" w:rsidRPr="00BC1B03" w:rsidRDefault="0030057F" w:rsidP="00F1085B">
            <w:pPr>
              <w:spacing w:after="160" w:line="259" w:lineRule="auto"/>
              <w:jc w:val="both"/>
              <w:rPr>
                <w:rFonts w:ascii="Times New Roman" w:eastAsia="Calibri" w:hAnsi="Times New Roman" w:cs="Times New Roman"/>
                <w:b/>
                <w:bCs/>
                <w:strike/>
                <w:color w:val="00B050"/>
                <w:sz w:val="24"/>
                <w:szCs w:val="24"/>
              </w:rPr>
            </w:pPr>
            <w:r w:rsidRPr="00BC1B03">
              <w:rPr>
                <w:rFonts w:ascii="Times New Roman" w:eastAsia="Calibri" w:hAnsi="Times New Roman" w:cs="Times New Roman"/>
                <w:color w:val="00B050"/>
                <w:sz w:val="24"/>
                <w:szCs w:val="24"/>
              </w:rPr>
              <w:t xml:space="preserve">6.1.10. Адміністратор комерційного обліку не пізніше ніж на наступний робочого дня з дня отримання запиту на зміну електропостачальника має сформувати прогнозні обсяги споживання за </w:t>
            </w:r>
            <w:r w:rsidRPr="00BC1B03">
              <w:rPr>
                <w:rFonts w:ascii="Times New Roman" w:eastAsia="Calibri" w:hAnsi="Times New Roman" w:cs="Times New Roman"/>
                <w:bCs/>
                <w:color w:val="00B050"/>
                <w:sz w:val="24"/>
                <w:szCs w:val="24"/>
              </w:rPr>
              <w:t xml:space="preserve">точкою </w:t>
            </w:r>
            <w:r w:rsidRPr="00BC1B03">
              <w:rPr>
                <w:rFonts w:ascii="Times New Roman" w:eastAsia="Calibri" w:hAnsi="Times New Roman" w:cs="Times New Roman"/>
                <w:color w:val="00B050"/>
                <w:sz w:val="24"/>
                <w:szCs w:val="24"/>
              </w:rPr>
              <w:t>обліку</w:t>
            </w:r>
            <w:r w:rsidRPr="00BC1B03">
              <w:rPr>
                <w:rFonts w:ascii="Times New Roman" w:eastAsia="Calibri" w:hAnsi="Times New Roman" w:cs="Times New Roman"/>
                <w:bCs/>
                <w:color w:val="00B050"/>
                <w:sz w:val="24"/>
                <w:szCs w:val="24"/>
              </w:rPr>
              <w:t xml:space="preserve"> (площадкою</w:t>
            </w:r>
            <w:r w:rsidRPr="00BC1B03">
              <w:rPr>
                <w:rFonts w:ascii="Times New Roman" w:eastAsia="Calibri" w:hAnsi="Times New Roman" w:cs="Times New Roman"/>
                <w:b/>
                <w:bCs/>
                <w:color w:val="00B050"/>
                <w:sz w:val="24"/>
                <w:szCs w:val="24"/>
              </w:rPr>
              <w:t xml:space="preserve"> </w:t>
            </w:r>
            <w:r w:rsidRPr="00BC1B03">
              <w:rPr>
                <w:rFonts w:ascii="Times New Roman" w:eastAsia="Calibri" w:hAnsi="Times New Roman" w:cs="Times New Roman"/>
                <w:bCs/>
                <w:color w:val="00B050"/>
                <w:sz w:val="24"/>
                <w:szCs w:val="24"/>
              </w:rPr>
              <w:t>комерційного</w:t>
            </w:r>
            <w:r w:rsidRPr="00BC1B03">
              <w:rPr>
                <w:rFonts w:ascii="Times New Roman" w:eastAsia="Calibri" w:hAnsi="Times New Roman" w:cs="Times New Roman"/>
                <w:b/>
                <w:bCs/>
                <w:color w:val="00B050"/>
                <w:sz w:val="24"/>
                <w:szCs w:val="24"/>
              </w:rPr>
              <w:t xml:space="preserve"> </w:t>
            </w:r>
            <w:r w:rsidRPr="00BC1B03">
              <w:rPr>
                <w:rFonts w:ascii="Times New Roman" w:eastAsia="Calibri" w:hAnsi="Times New Roman" w:cs="Times New Roman"/>
                <w:bCs/>
                <w:color w:val="00B050"/>
                <w:sz w:val="24"/>
                <w:szCs w:val="24"/>
              </w:rPr>
              <w:t>обліку</w:t>
            </w:r>
            <w:r w:rsidRPr="00BC1B03">
              <w:rPr>
                <w:rFonts w:ascii="Times New Roman" w:eastAsia="Calibri" w:hAnsi="Times New Roman" w:cs="Times New Roman"/>
                <w:color w:val="00B050"/>
                <w:sz w:val="24"/>
                <w:szCs w:val="24"/>
              </w:rPr>
              <w:t xml:space="preserve">) на заплановану дату зміни електропостачальника </w:t>
            </w:r>
            <w:r w:rsidRPr="00BC1B03">
              <w:rPr>
                <w:rFonts w:ascii="Times New Roman" w:eastAsia="Calibri" w:hAnsi="Times New Roman" w:cs="Times New Roman"/>
                <w:bCs/>
                <w:color w:val="00B050"/>
                <w:sz w:val="24"/>
                <w:szCs w:val="24"/>
              </w:rPr>
              <w:t>та:</w:t>
            </w:r>
          </w:p>
          <w:p w14:paraId="0197812D" w14:textId="77777777" w:rsidR="0030057F" w:rsidRPr="00BC1B03" w:rsidRDefault="0030057F" w:rsidP="00F1085B">
            <w:pPr>
              <w:spacing w:after="160" w:line="259" w:lineRule="auto"/>
              <w:jc w:val="both"/>
              <w:rPr>
                <w:rFonts w:ascii="Times New Roman" w:eastAsia="Calibri" w:hAnsi="Times New Roman" w:cs="Times New Roman"/>
                <w:bCs/>
                <w:color w:val="00B050"/>
                <w:sz w:val="24"/>
                <w:szCs w:val="24"/>
              </w:rPr>
            </w:pPr>
            <w:r w:rsidRPr="00BC1B03">
              <w:rPr>
                <w:rFonts w:ascii="Times New Roman" w:eastAsia="Calibri" w:hAnsi="Times New Roman" w:cs="Times New Roman"/>
                <w:bCs/>
                <w:color w:val="00B050"/>
                <w:sz w:val="24"/>
                <w:szCs w:val="24"/>
              </w:rPr>
              <w:t>1) перевірити інформацію про споживача та його об'єкт (об'єкти);</w:t>
            </w:r>
          </w:p>
          <w:p w14:paraId="2C43593D" w14:textId="77777777" w:rsidR="0030057F" w:rsidRPr="00BC1B03" w:rsidRDefault="0030057F" w:rsidP="00F1085B">
            <w:pPr>
              <w:spacing w:after="160" w:line="259" w:lineRule="auto"/>
              <w:jc w:val="both"/>
              <w:rPr>
                <w:rFonts w:ascii="Times New Roman" w:eastAsia="Calibri" w:hAnsi="Times New Roman" w:cs="Times New Roman"/>
                <w:bCs/>
                <w:color w:val="00B050"/>
                <w:sz w:val="24"/>
                <w:szCs w:val="24"/>
              </w:rPr>
            </w:pPr>
            <w:r w:rsidRPr="00BC1B03">
              <w:rPr>
                <w:rFonts w:ascii="Times New Roman" w:eastAsia="Calibri" w:hAnsi="Times New Roman" w:cs="Times New Roman"/>
                <w:bCs/>
                <w:color w:val="00B050"/>
                <w:sz w:val="24"/>
                <w:szCs w:val="24"/>
              </w:rPr>
              <w:t xml:space="preserve">2) повідомити нового електропостачальника про можливість (відсутність </w:t>
            </w:r>
            <w:r w:rsidRPr="00BC1B03">
              <w:rPr>
                <w:rFonts w:ascii="Times New Roman" w:eastAsia="Calibri" w:hAnsi="Times New Roman" w:cs="Times New Roman"/>
                <w:bCs/>
                <w:color w:val="00B050"/>
                <w:sz w:val="24"/>
                <w:szCs w:val="24"/>
              </w:rPr>
              <w:lastRenderedPageBreak/>
              <w:t>можливості) здійснення зміни електропостачальника;</w:t>
            </w:r>
          </w:p>
          <w:p w14:paraId="2EC3545A" w14:textId="77777777" w:rsidR="0030057F" w:rsidRPr="00BC1B03" w:rsidRDefault="0030057F" w:rsidP="00F1085B">
            <w:pPr>
              <w:jc w:val="both"/>
              <w:rPr>
                <w:rFonts w:ascii="Times New Roman" w:eastAsia="Calibri" w:hAnsi="Times New Roman" w:cs="Times New Roman"/>
                <w:b/>
                <w:bCs/>
                <w:strike/>
                <w:color w:val="00B050"/>
                <w:sz w:val="24"/>
                <w:szCs w:val="24"/>
              </w:rPr>
            </w:pPr>
          </w:p>
          <w:p w14:paraId="4E67FDB5" w14:textId="1687C1D9" w:rsidR="0030057F" w:rsidRPr="00BC1B03" w:rsidRDefault="0030057F" w:rsidP="00F1085B">
            <w:pPr>
              <w:tabs>
                <w:tab w:val="left" w:pos="4536"/>
                <w:tab w:val="left" w:pos="8364"/>
              </w:tabs>
              <w:jc w:val="both"/>
              <w:rPr>
                <w:rFonts w:ascii="Times New Roman" w:hAnsi="Times New Roman" w:cs="Times New Roman"/>
                <w:color w:val="00B050"/>
                <w:sz w:val="24"/>
                <w:szCs w:val="24"/>
              </w:rPr>
            </w:pPr>
            <w:r w:rsidRPr="00BC1B03">
              <w:rPr>
                <w:rFonts w:ascii="Times New Roman" w:eastAsia="Calibri" w:hAnsi="Times New Roman" w:cs="Times New Roman"/>
                <w:bCs/>
                <w:color w:val="00B050"/>
                <w:sz w:val="24"/>
                <w:szCs w:val="24"/>
              </w:rPr>
              <w:t>3)</w:t>
            </w:r>
            <w:r w:rsidRPr="00BC1B03">
              <w:rPr>
                <w:rFonts w:ascii="Times New Roman" w:eastAsia="Calibri" w:hAnsi="Times New Roman" w:cs="Times New Roman"/>
                <w:color w:val="00B050"/>
                <w:sz w:val="24"/>
                <w:szCs w:val="24"/>
              </w:rPr>
              <w:t xml:space="preserve"> повідомити попереднього електропостачальника споживача про отримання запиту на зміну електропостачальника, дату запланованої зміни електропостачальника та прогнозні обсяги споживання на цю дату.</w:t>
            </w:r>
          </w:p>
          <w:p w14:paraId="370996D9" w14:textId="035B512F" w:rsidR="0030057F" w:rsidRPr="00215065" w:rsidRDefault="0030057F" w:rsidP="00570D2E">
            <w:pPr>
              <w:tabs>
                <w:tab w:val="left" w:pos="4536"/>
                <w:tab w:val="left" w:pos="8364"/>
              </w:tabs>
              <w:jc w:val="both"/>
              <w:rPr>
                <w:rFonts w:ascii="Times New Roman" w:hAnsi="Times New Roman" w:cs="Times New Roman"/>
                <w:sz w:val="24"/>
                <w:szCs w:val="24"/>
              </w:rPr>
            </w:pPr>
          </w:p>
        </w:tc>
      </w:tr>
      <w:tr w:rsidR="0030057F" w:rsidRPr="00215065" w14:paraId="1C4C5CB9" w14:textId="77777777" w:rsidTr="009C2C82">
        <w:trPr>
          <w:trHeight w:val="3726"/>
        </w:trPr>
        <w:tc>
          <w:tcPr>
            <w:tcW w:w="0" w:type="auto"/>
            <w:vMerge/>
          </w:tcPr>
          <w:p w14:paraId="364A4D54" w14:textId="77777777" w:rsidR="0030057F" w:rsidRPr="002B395E" w:rsidRDefault="0030057F" w:rsidP="00570D2E">
            <w:pPr>
              <w:jc w:val="both"/>
              <w:rPr>
                <w:rFonts w:ascii="Times New Roman" w:eastAsia="Calibri" w:hAnsi="Times New Roman" w:cs="Times New Roman"/>
                <w:sz w:val="24"/>
                <w:szCs w:val="24"/>
              </w:rPr>
            </w:pPr>
          </w:p>
        </w:tc>
        <w:tc>
          <w:tcPr>
            <w:tcW w:w="0" w:type="auto"/>
            <w:vMerge w:val="restart"/>
          </w:tcPr>
          <w:p w14:paraId="392ABF29" w14:textId="5038447A" w:rsidR="0030057F" w:rsidRPr="00F17BA3" w:rsidRDefault="0030057F" w:rsidP="00570D2E">
            <w:pPr>
              <w:jc w:val="both"/>
              <w:rPr>
                <w:rFonts w:ascii="Times New Roman" w:eastAsia="Calibri" w:hAnsi="Times New Roman" w:cs="Times New Roman"/>
                <w:b/>
                <w:sz w:val="24"/>
                <w:szCs w:val="24"/>
              </w:rPr>
            </w:pPr>
            <w:r w:rsidRPr="00F17BA3">
              <w:rPr>
                <w:rFonts w:ascii="Times New Roman" w:eastAsia="Calibri" w:hAnsi="Times New Roman" w:cs="Times New Roman"/>
                <w:b/>
                <w:sz w:val="24"/>
                <w:szCs w:val="24"/>
              </w:rPr>
              <w:t>НЕК УКРЕНЕРГО</w:t>
            </w:r>
          </w:p>
          <w:p w14:paraId="465D5B91" w14:textId="5547A8FC" w:rsidR="0030057F" w:rsidRPr="00ED15F5" w:rsidRDefault="0030057F" w:rsidP="00570D2E">
            <w:pPr>
              <w:jc w:val="both"/>
              <w:rPr>
                <w:rFonts w:ascii="Times New Roman" w:eastAsia="Calibri" w:hAnsi="Times New Roman" w:cs="Times New Roman"/>
                <w:sz w:val="24"/>
                <w:szCs w:val="24"/>
              </w:rPr>
            </w:pPr>
            <w:r w:rsidRPr="00ED15F5">
              <w:rPr>
                <w:rFonts w:ascii="Times New Roman" w:eastAsia="Calibri" w:hAnsi="Times New Roman" w:cs="Times New Roman"/>
                <w:sz w:val="24"/>
                <w:szCs w:val="24"/>
              </w:rPr>
              <w:t xml:space="preserve">6.1.10. Адміністратор комерційного обліку не пізніше ніж на наступний </w:t>
            </w:r>
            <w:r w:rsidRPr="0032625A">
              <w:rPr>
                <w:rFonts w:ascii="Times New Roman" w:eastAsia="Calibri" w:hAnsi="Times New Roman" w:cs="Times New Roman"/>
                <w:b/>
                <w:bCs/>
                <w:color w:val="00B0F0"/>
                <w:sz w:val="24"/>
                <w:szCs w:val="24"/>
              </w:rPr>
              <w:t>календарний</w:t>
            </w:r>
            <w:r w:rsidRPr="00ED15F5">
              <w:rPr>
                <w:rFonts w:ascii="Times New Roman" w:eastAsia="Calibri" w:hAnsi="Times New Roman" w:cs="Times New Roman"/>
                <w:sz w:val="24"/>
                <w:szCs w:val="24"/>
              </w:rPr>
              <w:t xml:space="preserve"> день з дня отримання запиту на зміну електропостачальника має: </w:t>
            </w:r>
          </w:p>
          <w:p w14:paraId="1CCDB60B" w14:textId="77777777" w:rsidR="0030057F" w:rsidRPr="00A5585C" w:rsidRDefault="0030057F" w:rsidP="00570D2E">
            <w:pPr>
              <w:tabs>
                <w:tab w:val="left" w:pos="4536"/>
                <w:tab w:val="left" w:pos="8364"/>
              </w:tabs>
              <w:jc w:val="both"/>
              <w:rPr>
                <w:rFonts w:ascii="Times New Roman" w:hAnsi="Times New Roman" w:cs="Times New Roman"/>
                <w:b/>
                <w:sz w:val="24"/>
                <w:szCs w:val="24"/>
              </w:rPr>
            </w:pPr>
            <w:r w:rsidRPr="00ED15F5">
              <w:rPr>
                <w:rFonts w:ascii="Times New Roman" w:eastAsia="Calibri" w:hAnsi="Times New Roman" w:cs="Times New Roman"/>
                <w:b/>
                <w:bCs/>
                <w:sz w:val="24"/>
                <w:szCs w:val="24"/>
              </w:rPr>
              <w:t>1)</w:t>
            </w:r>
            <w:r w:rsidRPr="00ED15F5">
              <w:rPr>
                <w:rFonts w:ascii="Times New Roman" w:eastAsia="Calibri" w:hAnsi="Times New Roman" w:cs="Times New Roman"/>
                <w:sz w:val="24"/>
                <w:szCs w:val="24"/>
              </w:rPr>
              <w:t xml:space="preserve"> </w:t>
            </w:r>
            <w:r w:rsidRPr="0032625A">
              <w:rPr>
                <w:rFonts w:ascii="Times New Roman" w:eastAsia="Calibri" w:hAnsi="Times New Roman" w:cs="Times New Roman"/>
                <w:b/>
                <w:bCs/>
                <w:color w:val="00B0F0"/>
                <w:sz w:val="24"/>
                <w:szCs w:val="24"/>
              </w:rPr>
              <w:t>надати дані для формування учасниками прогнозних обсягів</w:t>
            </w:r>
            <w:r w:rsidRPr="0032625A">
              <w:rPr>
                <w:rFonts w:ascii="Times New Roman" w:eastAsia="Calibri" w:hAnsi="Times New Roman" w:cs="Times New Roman"/>
                <w:b/>
                <w:color w:val="00B0F0"/>
                <w:sz w:val="24"/>
                <w:szCs w:val="24"/>
              </w:rPr>
              <w:t xml:space="preserve"> </w:t>
            </w:r>
            <w:r w:rsidRPr="0032625A">
              <w:rPr>
                <w:rFonts w:ascii="Times New Roman" w:eastAsia="Calibri" w:hAnsi="Times New Roman" w:cs="Times New Roman"/>
                <w:b/>
                <w:strike/>
                <w:color w:val="00B0F0"/>
                <w:sz w:val="24"/>
                <w:szCs w:val="24"/>
              </w:rPr>
              <w:t>сформувати прогнозні обсяги</w:t>
            </w:r>
            <w:r w:rsidRPr="0032625A">
              <w:rPr>
                <w:rFonts w:ascii="Times New Roman" w:eastAsia="Calibri" w:hAnsi="Times New Roman" w:cs="Times New Roman"/>
                <w:b/>
                <w:color w:val="00B0F0"/>
                <w:sz w:val="24"/>
                <w:szCs w:val="24"/>
              </w:rPr>
              <w:t xml:space="preserve"> споживання за </w:t>
            </w:r>
            <w:r w:rsidRPr="0032625A">
              <w:rPr>
                <w:rFonts w:ascii="Times New Roman" w:eastAsia="Calibri" w:hAnsi="Times New Roman" w:cs="Times New Roman"/>
                <w:b/>
                <w:bCs/>
                <w:strike/>
                <w:color w:val="00B0F0"/>
                <w:sz w:val="24"/>
                <w:szCs w:val="24"/>
              </w:rPr>
              <w:t xml:space="preserve">точкою </w:t>
            </w:r>
            <w:r w:rsidRPr="0032625A">
              <w:rPr>
                <w:rFonts w:ascii="Times New Roman" w:eastAsia="Calibri" w:hAnsi="Times New Roman" w:cs="Times New Roman"/>
                <w:b/>
                <w:strike/>
                <w:color w:val="00B0F0"/>
                <w:sz w:val="24"/>
                <w:szCs w:val="24"/>
              </w:rPr>
              <w:t>обліку</w:t>
            </w:r>
            <w:r w:rsidRPr="0032625A">
              <w:rPr>
                <w:rFonts w:ascii="Times New Roman" w:eastAsia="Calibri" w:hAnsi="Times New Roman" w:cs="Times New Roman"/>
                <w:b/>
                <w:bCs/>
                <w:strike/>
                <w:color w:val="00B0F0"/>
                <w:sz w:val="24"/>
                <w:szCs w:val="24"/>
              </w:rPr>
              <w:t xml:space="preserve"> </w:t>
            </w:r>
            <w:r w:rsidRPr="0032625A">
              <w:rPr>
                <w:rFonts w:ascii="Times New Roman" w:eastAsia="Calibri" w:hAnsi="Times New Roman" w:cs="Times New Roman"/>
                <w:b/>
                <w:bCs/>
                <w:strike/>
                <w:color w:val="7030A0"/>
                <w:sz w:val="24"/>
                <w:szCs w:val="24"/>
              </w:rPr>
              <w:t>(</w:t>
            </w:r>
            <w:r w:rsidRPr="0032625A">
              <w:rPr>
                <w:rFonts w:ascii="Times New Roman" w:eastAsia="Calibri" w:hAnsi="Times New Roman" w:cs="Times New Roman"/>
                <w:b/>
                <w:bCs/>
                <w:color w:val="7030A0"/>
                <w:sz w:val="24"/>
                <w:szCs w:val="24"/>
              </w:rPr>
              <w:t>площадкою комерційного обліку</w:t>
            </w:r>
            <w:r w:rsidRPr="00ED15F5">
              <w:rPr>
                <w:rFonts w:ascii="Times New Roman" w:eastAsia="Calibri" w:hAnsi="Times New Roman" w:cs="Times New Roman"/>
                <w:strike/>
                <w:sz w:val="24"/>
                <w:szCs w:val="24"/>
              </w:rPr>
              <w:t>)</w:t>
            </w:r>
            <w:r w:rsidRPr="00ED15F5">
              <w:rPr>
                <w:rFonts w:ascii="Times New Roman" w:eastAsia="Calibri" w:hAnsi="Times New Roman" w:cs="Times New Roman"/>
                <w:sz w:val="24"/>
                <w:szCs w:val="24"/>
              </w:rPr>
              <w:t xml:space="preserve"> на заплановану дату зміни електропостачальника </w:t>
            </w:r>
            <w:r w:rsidRPr="00ED15F5">
              <w:rPr>
                <w:rFonts w:ascii="Times New Roman" w:eastAsia="Calibri" w:hAnsi="Times New Roman" w:cs="Times New Roman"/>
                <w:b/>
                <w:bCs/>
                <w:sz w:val="24"/>
                <w:szCs w:val="24"/>
              </w:rPr>
              <w:t>з</w:t>
            </w:r>
            <w:r w:rsidRPr="0032625A">
              <w:rPr>
                <w:rFonts w:ascii="Times New Roman" w:eastAsia="Calibri" w:hAnsi="Times New Roman" w:cs="Times New Roman"/>
                <w:b/>
                <w:bCs/>
                <w:color w:val="0070C0"/>
                <w:sz w:val="24"/>
                <w:szCs w:val="24"/>
              </w:rPr>
              <w:t xml:space="preserve">а загальним правилом </w:t>
            </w:r>
            <w:r w:rsidRPr="0032625A">
              <w:rPr>
                <w:rFonts w:ascii="Times New Roman" w:eastAsia="Calibri" w:hAnsi="Times New Roman" w:cs="Times New Roman"/>
                <w:b/>
                <w:bCs/>
                <w:strike/>
                <w:color w:val="0070C0"/>
                <w:sz w:val="24"/>
                <w:szCs w:val="24"/>
              </w:rPr>
              <w:t>та:</w:t>
            </w:r>
            <w:r w:rsidRPr="00ED15F5">
              <w:rPr>
                <w:rFonts w:ascii="Times New Roman" w:eastAsia="Calibri" w:hAnsi="Times New Roman" w:cs="Times New Roman"/>
                <w:b/>
                <w:sz w:val="24"/>
                <w:szCs w:val="24"/>
              </w:rPr>
              <w:t>;</w:t>
            </w:r>
          </w:p>
          <w:p w14:paraId="1ACD77C6" w14:textId="77777777" w:rsidR="0030057F" w:rsidRPr="0032625A" w:rsidRDefault="0030057F" w:rsidP="00570D2E">
            <w:pPr>
              <w:spacing w:after="160" w:line="259" w:lineRule="auto"/>
              <w:jc w:val="both"/>
              <w:rPr>
                <w:rFonts w:ascii="Times New Roman" w:eastAsia="Calibri" w:hAnsi="Times New Roman" w:cs="Times New Roman"/>
                <w:b/>
                <w:bCs/>
                <w:strike/>
                <w:color w:val="0070C0"/>
                <w:sz w:val="24"/>
                <w:szCs w:val="24"/>
              </w:rPr>
            </w:pPr>
            <w:r w:rsidRPr="0032625A">
              <w:rPr>
                <w:rFonts w:ascii="Times New Roman" w:eastAsia="Calibri" w:hAnsi="Times New Roman" w:cs="Times New Roman"/>
                <w:b/>
                <w:bCs/>
                <w:strike/>
                <w:color w:val="0070C0"/>
                <w:sz w:val="24"/>
                <w:szCs w:val="24"/>
              </w:rPr>
              <w:t>1) перевірити інформацію про споживача та його об'єкт (об'єкти);</w:t>
            </w:r>
          </w:p>
          <w:p w14:paraId="5778AE1C" w14:textId="77777777" w:rsidR="0030057F" w:rsidRPr="0032625A" w:rsidRDefault="0030057F" w:rsidP="00570D2E">
            <w:pPr>
              <w:jc w:val="both"/>
              <w:rPr>
                <w:rFonts w:ascii="Times New Roman" w:eastAsia="Calibri" w:hAnsi="Times New Roman" w:cs="Times New Roman"/>
                <w:bCs/>
                <w:color w:val="0070C0"/>
                <w:sz w:val="24"/>
                <w:szCs w:val="24"/>
              </w:rPr>
            </w:pPr>
            <w:r w:rsidRPr="00ED15F5">
              <w:rPr>
                <w:rFonts w:ascii="Times New Roman" w:eastAsia="Calibri" w:hAnsi="Times New Roman" w:cs="Times New Roman"/>
                <w:bCs/>
                <w:sz w:val="24"/>
                <w:szCs w:val="24"/>
              </w:rPr>
              <w:t xml:space="preserve">2) повідомити нового електропостачальника про </w:t>
            </w:r>
            <w:r w:rsidRPr="0032625A">
              <w:rPr>
                <w:rFonts w:ascii="Times New Roman" w:eastAsia="Calibri" w:hAnsi="Times New Roman" w:cs="Times New Roman"/>
                <w:b/>
                <w:color w:val="0070C0"/>
                <w:sz w:val="24"/>
                <w:szCs w:val="24"/>
              </w:rPr>
              <w:t xml:space="preserve">технічну </w:t>
            </w:r>
            <w:r w:rsidRPr="00ED15F5">
              <w:rPr>
                <w:rFonts w:ascii="Times New Roman" w:eastAsia="Calibri" w:hAnsi="Times New Roman" w:cs="Times New Roman"/>
                <w:bCs/>
                <w:sz w:val="24"/>
                <w:szCs w:val="24"/>
              </w:rPr>
              <w:t xml:space="preserve">можливість (відсутність можливості) здійснення зміни електропостачальника </w:t>
            </w:r>
            <w:r w:rsidRPr="0032625A">
              <w:rPr>
                <w:rFonts w:ascii="Times New Roman" w:eastAsia="Calibri" w:hAnsi="Times New Roman" w:cs="Times New Roman"/>
                <w:b/>
                <w:color w:val="0070C0"/>
                <w:sz w:val="24"/>
                <w:szCs w:val="24"/>
              </w:rPr>
              <w:t>за скороченим правилом</w:t>
            </w:r>
            <w:r w:rsidRPr="0032625A">
              <w:rPr>
                <w:rFonts w:ascii="Times New Roman" w:eastAsia="Calibri" w:hAnsi="Times New Roman" w:cs="Times New Roman"/>
                <w:bCs/>
                <w:color w:val="0070C0"/>
                <w:sz w:val="24"/>
                <w:szCs w:val="24"/>
              </w:rPr>
              <w:t>;</w:t>
            </w:r>
          </w:p>
          <w:p w14:paraId="5B856D2D" w14:textId="4BBC5771" w:rsidR="0030057F" w:rsidRPr="00A5585C" w:rsidRDefault="0030057F" w:rsidP="00570D2E">
            <w:pPr>
              <w:jc w:val="both"/>
              <w:rPr>
                <w:rFonts w:ascii="Times New Roman" w:hAnsi="Times New Roman" w:cs="Times New Roman"/>
                <w:b/>
                <w:sz w:val="24"/>
                <w:szCs w:val="24"/>
              </w:rPr>
            </w:pPr>
            <w:r w:rsidRPr="00ED15F5">
              <w:rPr>
                <w:rFonts w:ascii="Times New Roman" w:eastAsia="Calibri" w:hAnsi="Times New Roman" w:cs="Times New Roman"/>
                <w:bCs/>
                <w:sz w:val="24"/>
                <w:szCs w:val="24"/>
              </w:rPr>
              <w:lastRenderedPageBreak/>
              <w:t>3)</w:t>
            </w:r>
            <w:r w:rsidRPr="00ED15F5">
              <w:rPr>
                <w:rFonts w:ascii="Times New Roman" w:eastAsia="Calibri" w:hAnsi="Times New Roman" w:cs="Times New Roman"/>
                <w:sz w:val="24"/>
                <w:szCs w:val="24"/>
              </w:rPr>
              <w:t xml:space="preserve"> повідомити </w:t>
            </w:r>
            <w:r w:rsidRPr="0032625A">
              <w:rPr>
                <w:rFonts w:ascii="Times New Roman" w:eastAsia="Calibri" w:hAnsi="Times New Roman" w:cs="Times New Roman"/>
                <w:b/>
                <w:strike/>
                <w:color w:val="0070C0"/>
                <w:sz w:val="24"/>
                <w:szCs w:val="24"/>
              </w:rPr>
              <w:t>попереднього</w:t>
            </w:r>
            <w:r w:rsidRPr="0032625A">
              <w:rPr>
                <w:rFonts w:ascii="Times New Roman" w:eastAsia="Calibri" w:hAnsi="Times New Roman" w:cs="Times New Roman"/>
                <w:b/>
                <w:color w:val="0070C0"/>
                <w:sz w:val="24"/>
                <w:szCs w:val="24"/>
              </w:rPr>
              <w:t xml:space="preserve"> </w:t>
            </w:r>
            <w:r w:rsidRPr="0032625A">
              <w:rPr>
                <w:rFonts w:ascii="Times New Roman" w:eastAsia="Calibri" w:hAnsi="Times New Roman" w:cs="Times New Roman"/>
                <w:b/>
                <w:bCs/>
                <w:color w:val="0070C0"/>
                <w:sz w:val="24"/>
                <w:szCs w:val="24"/>
              </w:rPr>
              <w:t>чинного</w:t>
            </w:r>
            <w:r w:rsidRPr="00ED15F5">
              <w:rPr>
                <w:rFonts w:ascii="Times New Roman" w:eastAsia="Calibri" w:hAnsi="Times New Roman" w:cs="Times New Roman"/>
                <w:b/>
                <w:bCs/>
                <w:sz w:val="24"/>
                <w:szCs w:val="24"/>
              </w:rPr>
              <w:t xml:space="preserve"> </w:t>
            </w:r>
            <w:r w:rsidRPr="00ED15F5">
              <w:rPr>
                <w:rFonts w:ascii="Times New Roman" w:eastAsia="Calibri" w:hAnsi="Times New Roman" w:cs="Times New Roman"/>
                <w:sz w:val="24"/>
                <w:szCs w:val="24"/>
              </w:rPr>
              <w:t xml:space="preserve">електропостачальника споживача про отримання запиту на зміну електропостачальника, дату запланованої зміни електропостачальника </w:t>
            </w:r>
            <w:r w:rsidRPr="0032625A">
              <w:rPr>
                <w:rFonts w:ascii="Times New Roman" w:eastAsia="Calibri" w:hAnsi="Times New Roman" w:cs="Times New Roman"/>
                <w:b/>
                <w:strike/>
                <w:color w:val="0070C0"/>
                <w:sz w:val="24"/>
                <w:szCs w:val="24"/>
              </w:rPr>
              <w:t>та прогнозні обсяги споживання на цю дату</w:t>
            </w:r>
            <w:r w:rsidRPr="0032625A">
              <w:rPr>
                <w:rFonts w:ascii="Times New Roman" w:eastAsia="Calibri" w:hAnsi="Times New Roman" w:cs="Times New Roman"/>
                <w:b/>
                <w:color w:val="0070C0"/>
                <w:sz w:val="24"/>
                <w:szCs w:val="24"/>
              </w:rPr>
              <w:t>.</w:t>
            </w:r>
          </w:p>
        </w:tc>
        <w:tc>
          <w:tcPr>
            <w:tcW w:w="0" w:type="auto"/>
            <w:vMerge w:val="restart"/>
          </w:tcPr>
          <w:p w14:paraId="28BA3323" w14:textId="7FDE923B" w:rsidR="0030057F" w:rsidRPr="00F17BA3" w:rsidRDefault="0030057F" w:rsidP="00570D2E">
            <w:pPr>
              <w:tabs>
                <w:tab w:val="left" w:pos="4536"/>
                <w:tab w:val="left" w:pos="8364"/>
              </w:tabs>
              <w:ind w:firstLine="335"/>
              <w:jc w:val="both"/>
              <w:rPr>
                <w:rFonts w:ascii="Times New Roman" w:eastAsia="Calibri" w:hAnsi="Times New Roman" w:cs="Times New Roman"/>
                <w:sz w:val="24"/>
                <w:szCs w:val="24"/>
              </w:rPr>
            </w:pPr>
            <w:r w:rsidRPr="00F17BA3">
              <w:rPr>
                <w:rFonts w:ascii="Times New Roman" w:eastAsia="Calibri" w:hAnsi="Times New Roman" w:cs="Times New Roman"/>
                <w:iCs/>
                <w:sz w:val="24"/>
                <w:szCs w:val="24"/>
              </w:rPr>
              <w:lastRenderedPageBreak/>
              <w:t>В загальному випадку АКО не формує прогнозні обсяги. Пропонується уточнення, що АКО надає дані, на підставі яких ППКО формує прогнозні дані для розрахунків.</w:t>
            </w:r>
          </w:p>
        </w:tc>
        <w:tc>
          <w:tcPr>
            <w:tcW w:w="0" w:type="auto"/>
          </w:tcPr>
          <w:p w14:paraId="0A488CC0" w14:textId="61C276F1" w:rsidR="0030057F" w:rsidRPr="0032625A" w:rsidRDefault="0030057F"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Потребується</w:t>
            </w:r>
            <w:r w:rsidRPr="0032625A">
              <w:rPr>
                <w:rFonts w:ascii="Times New Roman" w:hAnsi="Times New Roman" w:cs="Times New Roman"/>
                <w:b/>
                <w:sz w:val="24"/>
                <w:szCs w:val="24"/>
              </w:rPr>
              <w:t xml:space="preserve"> обговорення</w:t>
            </w:r>
          </w:p>
        </w:tc>
      </w:tr>
      <w:tr w:rsidR="0030057F" w:rsidRPr="00215065" w14:paraId="34A6F5F7" w14:textId="77777777" w:rsidTr="009C2C82">
        <w:trPr>
          <w:trHeight w:val="1279"/>
        </w:trPr>
        <w:tc>
          <w:tcPr>
            <w:tcW w:w="0" w:type="auto"/>
            <w:vMerge/>
          </w:tcPr>
          <w:p w14:paraId="2EC4EBD1" w14:textId="77777777" w:rsidR="0030057F" w:rsidRPr="002B395E" w:rsidRDefault="0030057F" w:rsidP="00570D2E">
            <w:pPr>
              <w:jc w:val="both"/>
              <w:rPr>
                <w:rFonts w:ascii="Times New Roman" w:eastAsia="Calibri" w:hAnsi="Times New Roman" w:cs="Times New Roman"/>
                <w:sz w:val="24"/>
                <w:szCs w:val="24"/>
              </w:rPr>
            </w:pPr>
          </w:p>
        </w:tc>
        <w:tc>
          <w:tcPr>
            <w:tcW w:w="0" w:type="auto"/>
            <w:vMerge/>
          </w:tcPr>
          <w:p w14:paraId="53978C6A" w14:textId="43011D4C" w:rsidR="0030057F" w:rsidRPr="00ED15F5" w:rsidRDefault="0030057F" w:rsidP="00570D2E">
            <w:pPr>
              <w:jc w:val="both"/>
              <w:rPr>
                <w:rFonts w:ascii="Times New Roman" w:eastAsia="Calibri" w:hAnsi="Times New Roman" w:cs="Times New Roman"/>
                <w:sz w:val="24"/>
                <w:szCs w:val="24"/>
              </w:rPr>
            </w:pPr>
          </w:p>
        </w:tc>
        <w:tc>
          <w:tcPr>
            <w:tcW w:w="0" w:type="auto"/>
            <w:vMerge/>
          </w:tcPr>
          <w:p w14:paraId="77F29007" w14:textId="77777777" w:rsidR="0030057F" w:rsidRPr="00A5585C" w:rsidRDefault="0030057F" w:rsidP="00570D2E">
            <w:pPr>
              <w:tabs>
                <w:tab w:val="left" w:pos="4536"/>
                <w:tab w:val="left" w:pos="8364"/>
              </w:tabs>
              <w:ind w:firstLine="335"/>
              <w:jc w:val="both"/>
              <w:rPr>
                <w:rFonts w:ascii="Times New Roman" w:eastAsia="Calibri" w:hAnsi="Times New Roman" w:cs="Times New Roman"/>
                <w:sz w:val="24"/>
                <w:szCs w:val="24"/>
              </w:rPr>
            </w:pPr>
          </w:p>
        </w:tc>
        <w:tc>
          <w:tcPr>
            <w:tcW w:w="0" w:type="auto"/>
          </w:tcPr>
          <w:p w14:paraId="2F8C4E5C" w14:textId="77777777" w:rsidR="0030057F" w:rsidRPr="00215065" w:rsidRDefault="0030057F" w:rsidP="00570D2E">
            <w:pPr>
              <w:tabs>
                <w:tab w:val="left" w:pos="4536"/>
                <w:tab w:val="left" w:pos="8364"/>
              </w:tabs>
              <w:jc w:val="both"/>
              <w:rPr>
                <w:rFonts w:ascii="Times New Roman" w:hAnsi="Times New Roman" w:cs="Times New Roman"/>
                <w:sz w:val="24"/>
                <w:szCs w:val="24"/>
              </w:rPr>
            </w:pPr>
          </w:p>
        </w:tc>
      </w:tr>
      <w:tr w:rsidR="00570D2E" w:rsidRPr="00215065" w14:paraId="173415F2" w14:textId="77777777" w:rsidTr="009C2C82">
        <w:trPr>
          <w:trHeight w:val="3036"/>
        </w:trPr>
        <w:tc>
          <w:tcPr>
            <w:tcW w:w="0" w:type="auto"/>
            <w:vMerge w:val="restart"/>
          </w:tcPr>
          <w:p w14:paraId="4286A576" w14:textId="7DB38408" w:rsidR="00570D2E" w:rsidRPr="00331FBD" w:rsidRDefault="00570D2E" w:rsidP="00570D2E">
            <w:pPr>
              <w:jc w:val="both"/>
              <w:rPr>
                <w:rFonts w:ascii="Times New Roman" w:eastAsia="Calibri" w:hAnsi="Times New Roman" w:cs="Times New Roman"/>
                <w:b/>
                <w:sz w:val="24"/>
                <w:szCs w:val="24"/>
              </w:rPr>
            </w:pPr>
            <w:r w:rsidRPr="00331FBD">
              <w:rPr>
                <w:rFonts w:ascii="Times New Roman" w:eastAsia="Calibri" w:hAnsi="Times New Roman" w:cs="Times New Roman"/>
                <w:b/>
                <w:sz w:val="24"/>
                <w:szCs w:val="24"/>
              </w:rPr>
              <w:t>Відсутні</w:t>
            </w:r>
          </w:p>
        </w:tc>
        <w:tc>
          <w:tcPr>
            <w:tcW w:w="0" w:type="auto"/>
          </w:tcPr>
          <w:p w14:paraId="3D478275" w14:textId="1CF0D2CC" w:rsidR="00570D2E" w:rsidRDefault="00570D2E" w:rsidP="00570D2E">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АТ «Дніпровські електричні мережі»</w:t>
            </w:r>
          </w:p>
          <w:p w14:paraId="1999CF42" w14:textId="77777777" w:rsidR="00570D2E" w:rsidRDefault="00570D2E" w:rsidP="00570D2E">
            <w:pPr>
              <w:jc w:val="both"/>
              <w:rPr>
                <w:rFonts w:ascii="Times New Roman" w:eastAsia="Calibri" w:hAnsi="Times New Roman" w:cs="Times New Roman"/>
                <w:b/>
                <w:bCs/>
                <w:sz w:val="24"/>
                <w:szCs w:val="24"/>
              </w:rPr>
            </w:pPr>
          </w:p>
          <w:p w14:paraId="7E0C40E4" w14:textId="77777777" w:rsidR="00570D2E" w:rsidRPr="00331FBD" w:rsidRDefault="00570D2E" w:rsidP="00570D2E">
            <w:pPr>
              <w:ind w:firstLine="57"/>
              <w:contextualSpacing/>
              <w:jc w:val="both"/>
              <w:rPr>
                <w:rFonts w:ascii="Times New Roman" w:eastAsia="Calibri" w:hAnsi="Times New Roman" w:cs="Times New Roman"/>
                <w:sz w:val="24"/>
                <w:szCs w:val="24"/>
              </w:rPr>
            </w:pPr>
            <w:r w:rsidRPr="00331FBD">
              <w:rPr>
                <w:rFonts w:ascii="Times New Roman" w:eastAsia="Calibri" w:hAnsi="Times New Roman" w:cs="Times New Roman"/>
                <w:sz w:val="24"/>
                <w:szCs w:val="24"/>
              </w:rPr>
              <w:t>6.1.11. Постачальник послуг комерційного обліку впродовж 5 календарних днів після отримання запиту від адміністратора комерційного обліку повинен</w:t>
            </w:r>
            <w:r w:rsidRPr="0032625A">
              <w:rPr>
                <w:rFonts w:ascii="Times New Roman" w:eastAsia="Calibri" w:hAnsi="Times New Roman" w:cs="Times New Roman"/>
                <w:color w:val="0070C0"/>
                <w:sz w:val="24"/>
                <w:szCs w:val="24"/>
              </w:rPr>
              <w:t>:</w:t>
            </w:r>
          </w:p>
          <w:p w14:paraId="37225441" w14:textId="77777777" w:rsidR="00570D2E" w:rsidRPr="0032625A" w:rsidRDefault="00570D2E" w:rsidP="00570D2E">
            <w:pPr>
              <w:ind w:firstLine="57"/>
              <w:contextualSpacing/>
              <w:jc w:val="both"/>
              <w:rPr>
                <w:rFonts w:ascii="Times New Roman" w:eastAsia="Calibri" w:hAnsi="Times New Roman" w:cs="Times New Roman"/>
                <w:b/>
                <w:strike/>
                <w:color w:val="0070C0"/>
                <w:sz w:val="24"/>
                <w:szCs w:val="24"/>
              </w:rPr>
            </w:pPr>
            <w:r w:rsidRPr="0032625A">
              <w:rPr>
                <w:rFonts w:ascii="Times New Roman" w:eastAsia="Calibri" w:hAnsi="Times New Roman" w:cs="Times New Roman"/>
                <w:b/>
                <w:strike/>
                <w:color w:val="0070C0"/>
                <w:sz w:val="24"/>
                <w:szCs w:val="24"/>
              </w:rPr>
              <w:t xml:space="preserve">1) сформувати прогнозні дані про покази засобу (засобів) вимірювальної техніки (засобів комерційного обліку) на дату зміни електропостачальника та повідомити їх учасникам роздрібного ринку, задіяним у зміні електропостачальника; </w:t>
            </w:r>
          </w:p>
          <w:p w14:paraId="00FBE3BB" w14:textId="77777777" w:rsidR="00570D2E" w:rsidRDefault="00570D2E" w:rsidP="00570D2E">
            <w:pPr>
              <w:jc w:val="both"/>
              <w:rPr>
                <w:rFonts w:ascii="Times New Roman" w:eastAsia="Calibri" w:hAnsi="Times New Roman" w:cs="Times New Roman"/>
                <w:sz w:val="24"/>
                <w:szCs w:val="24"/>
              </w:rPr>
            </w:pPr>
            <w:r w:rsidRPr="0032625A">
              <w:rPr>
                <w:rFonts w:ascii="Times New Roman" w:eastAsia="Calibri" w:hAnsi="Times New Roman" w:cs="Times New Roman"/>
                <w:b/>
                <w:strike/>
                <w:color w:val="0070C0"/>
                <w:sz w:val="24"/>
                <w:szCs w:val="24"/>
              </w:rPr>
              <w:t>2)</w:t>
            </w:r>
            <w:r w:rsidRPr="0032625A">
              <w:rPr>
                <w:rFonts w:ascii="Times New Roman" w:eastAsia="Calibri" w:hAnsi="Times New Roman" w:cs="Times New Roman"/>
                <w:color w:val="0070C0"/>
                <w:sz w:val="24"/>
                <w:szCs w:val="24"/>
              </w:rPr>
              <w:t xml:space="preserve"> </w:t>
            </w:r>
            <w:r w:rsidRPr="00331FBD">
              <w:rPr>
                <w:rFonts w:ascii="Times New Roman" w:eastAsia="Calibri" w:hAnsi="Times New Roman" w:cs="Times New Roman"/>
                <w:sz w:val="24"/>
                <w:szCs w:val="24"/>
              </w:rPr>
              <w:t>запланувати зняття фактичних показів засобу (засобів) вимірювальної техніки (засобів комерційного обліку) на дату зміни електропостачальника.</w:t>
            </w:r>
          </w:p>
          <w:p w14:paraId="42867476" w14:textId="342B6CDB" w:rsidR="00570D2E" w:rsidRPr="00331FBD" w:rsidRDefault="00570D2E" w:rsidP="00570D2E">
            <w:pPr>
              <w:jc w:val="both"/>
              <w:rPr>
                <w:rFonts w:ascii="Times New Roman" w:eastAsia="Calibri" w:hAnsi="Times New Roman" w:cs="Times New Roman"/>
                <w:b/>
                <w:bCs/>
                <w:sz w:val="24"/>
                <w:szCs w:val="24"/>
              </w:rPr>
            </w:pPr>
          </w:p>
        </w:tc>
        <w:tc>
          <w:tcPr>
            <w:tcW w:w="0" w:type="auto"/>
          </w:tcPr>
          <w:p w14:paraId="3B2EAF7B" w14:textId="45CA7842" w:rsidR="00570D2E" w:rsidRPr="00331FBD" w:rsidRDefault="00570D2E" w:rsidP="00570D2E">
            <w:pPr>
              <w:tabs>
                <w:tab w:val="left" w:pos="4536"/>
                <w:tab w:val="left" w:pos="8364"/>
              </w:tabs>
              <w:ind w:firstLine="335"/>
              <w:jc w:val="both"/>
              <w:rPr>
                <w:rFonts w:ascii="Times New Roman" w:eastAsia="Calibri" w:hAnsi="Times New Roman" w:cs="Times New Roman"/>
                <w:b/>
                <w:sz w:val="24"/>
                <w:szCs w:val="24"/>
              </w:rPr>
            </w:pPr>
            <w:r w:rsidRPr="00331FBD">
              <w:rPr>
                <w:rFonts w:ascii="Times New Roman" w:eastAsia="Calibri" w:hAnsi="Times New Roman" w:cs="Times New Roman"/>
                <w:b/>
                <w:bCs/>
                <w:sz w:val="24"/>
                <w:szCs w:val="24"/>
              </w:rPr>
              <w:t>Вилучити абзац ч</w:t>
            </w:r>
            <w:r w:rsidRPr="00331FBD">
              <w:rPr>
                <w:rFonts w:ascii="Times New Roman" w:eastAsia="Calibri" w:hAnsi="Times New Roman" w:cs="Times New Roman"/>
                <w:b/>
                <w:sz w:val="24"/>
                <w:szCs w:val="24"/>
              </w:rPr>
              <w:t>ерез зміни у п.6.1.3</w:t>
            </w:r>
          </w:p>
        </w:tc>
        <w:tc>
          <w:tcPr>
            <w:tcW w:w="0" w:type="auto"/>
          </w:tcPr>
          <w:p w14:paraId="090EC8A5" w14:textId="1B2467D8" w:rsidR="00570D2E" w:rsidRPr="0032625A" w:rsidRDefault="007F78C0"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Потребується</w:t>
            </w:r>
            <w:r w:rsidR="00CA1F1A" w:rsidRPr="0032625A">
              <w:rPr>
                <w:rFonts w:ascii="Times New Roman" w:hAnsi="Times New Roman" w:cs="Times New Roman"/>
                <w:b/>
                <w:sz w:val="24"/>
                <w:szCs w:val="24"/>
              </w:rPr>
              <w:t xml:space="preserve"> обговорення </w:t>
            </w:r>
          </w:p>
        </w:tc>
      </w:tr>
      <w:tr w:rsidR="00570D2E" w:rsidRPr="00215065" w14:paraId="0EFFFFB6" w14:textId="77777777" w:rsidTr="009C2C82">
        <w:trPr>
          <w:trHeight w:val="3036"/>
        </w:trPr>
        <w:tc>
          <w:tcPr>
            <w:tcW w:w="0" w:type="auto"/>
            <w:vMerge/>
          </w:tcPr>
          <w:p w14:paraId="7E569149" w14:textId="77777777" w:rsidR="00570D2E" w:rsidRPr="00331FBD" w:rsidRDefault="00570D2E" w:rsidP="00570D2E">
            <w:pPr>
              <w:jc w:val="both"/>
              <w:rPr>
                <w:rFonts w:ascii="Times New Roman" w:eastAsia="Calibri" w:hAnsi="Times New Roman" w:cs="Times New Roman"/>
                <w:b/>
                <w:sz w:val="24"/>
                <w:szCs w:val="24"/>
              </w:rPr>
            </w:pPr>
          </w:p>
        </w:tc>
        <w:tc>
          <w:tcPr>
            <w:tcW w:w="0" w:type="auto"/>
          </w:tcPr>
          <w:p w14:paraId="7F121F82" w14:textId="72F949B8" w:rsidR="00570D2E" w:rsidRPr="00FF2133" w:rsidRDefault="00570D2E" w:rsidP="00570D2E">
            <w:pPr>
              <w:pStyle w:val="a4"/>
              <w:jc w:val="both"/>
              <w:rPr>
                <w:b/>
                <w:lang w:val="uk-UA"/>
              </w:rPr>
            </w:pPr>
            <w:r w:rsidRPr="00FF2133">
              <w:rPr>
                <w:b/>
                <w:lang w:val="uk-UA"/>
              </w:rPr>
              <w:t>НЕК УКРЕНЕРГО</w:t>
            </w:r>
          </w:p>
          <w:p w14:paraId="59AC3C7D" w14:textId="4C26943F" w:rsidR="00570D2E" w:rsidRPr="00FF2133" w:rsidRDefault="00570D2E" w:rsidP="00570D2E">
            <w:pPr>
              <w:pStyle w:val="a4"/>
              <w:jc w:val="both"/>
              <w:rPr>
                <w:lang w:val="uk-UA"/>
              </w:rPr>
            </w:pPr>
            <w:r w:rsidRPr="00FF2133">
              <w:rPr>
                <w:lang w:val="uk-UA"/>
              </w:rPr>
              <w:t xml:space="preserve">6.1.11. Постачальник послуг комерційного обліку </w:t>
            </w:r>
            <w:r w:rsidRPr="0032625A">
              <w:rPr>
                <w:b/>
                <w:bCs/>
                <w:color w:val="0070C0"/>
                <w:lang w:val="uk-UA"/>
              </w:rPr>
              <w:t>при зміні електропостачальника за загальним правилом</w:t>
            </w:r>
            <w:r w:rsidRPr="0032625A">
              <w:rPr>
                <w:color w:val="0070C0"/>
                <w:lang w:val="uk-UA"/>
              </w:rPr>
              <w:t xml:space="preserve"> </w:t>
            </w:r>
            <w:r w:rsidRPr="00FF2133">
              <w:rPr>
                <w:lang w:val="uk-UA"/>
              </w:rPr>
              <w:t>впродовж 5 календарних днів після отримання запиту від адміністратора комерційного обліку повинен:</w:t>
            </w:r>
          </w:p>
          <w:p w14:paraId="3F997DF2" w14:textId="77777777" w:rsidR="00570D2E" w:rsidRPr="00FF2133" w:rsidRDefault="00570D2E" w:rsidP="00570D2E">
            <w:pPr>
              <w:pStyle w:val="a4"/>
              <w:jc w:val="both"/>
              <w:rPr>
                <w:lang w:val="uk-UA"/>
              </w:rPr>
            </w:pPr>
            <w:r w:rsidRPr="00FF2133">
              <w:rPr>
                <w:lang w:val="uk-UA"/>
              </w:rPr>
              <w:t xml:space="preserve">1) сформувати прогнозні дані про покази </w:t>
            </w:r>
            <w:r w:rsidRPr="0032625A">
              <w:rPr>
                <w:b/>
                <w:strike/>
                <w:color w:val="0070C0"/>
                <w:lang w:val="uk-UA"/>
              </w:rPr>
              <w:t>засобу (засобів) вимірювальної техніки (</w:t>
            </w:r>
            <w:r w:rsidRPr="00FF2133">
              <w:rPr>
                <w:lang w:val="uk-UA"/>
              </w:rPr>
              <w:t>засобів комерційного обліку</w:t>
            </w:r>
            <w:r w:rsidRPr="00FF2133">
              <w:rPr>
                <w:strike/>
                <w:lang w:val="uk-UA"/>
              </w:rPr>
              <w:t>)</w:t>
            </w:r>
            <w:r w:rsidRPr="00FF2133">
              <w:rPr>
                <w:lang w:val="uk-UA"/>
              </w:rPr>
              <w:t xml:space="preserve"> на дату зміни електропостачальника та повідомити їх учасникам роздрібного ринку, задіяним у зміні електропостачальника;</w:t>
            </w:r>
          </w:p>
          <w:p w14:paraId="5A10A8A9" w14:textId="7E819463" w:rsidR="00570D2E" w:rsidRPr="00FF2133" w:rsidRDefault="00570D2E" w:rsidP="00570D2E">
            <w:pPr>
              <w:jc w:val="both"/>
              <w:rPr>
                <w:rFonts w:ascii="Times New Roman" w:eastAsia="Calibri" w:hAnsi="Times New Roman" w:cs="Times New Roman"/>
                <w:b/>
                <w:bCs/>
                <w:sz w:val="24"/>
                <w:szCs w:val="24"/>
              </w:rPr>
            </w:pPr>
            <w:r w:rsidRPr="00FF2133">
              <w:rPr>
                <w:rFonts w:ascii="Times New Roman" w:hAnsi="Times New Roman" w:cs="Times New Roman"/>
                <w:sz w:val="24"/>
                <w:szCs w:val="24"/>
              </w:rPr>
              <w:t xml:space="preserve">2) запланувати зняття фактичних показів </w:t>
            </w:r>
            <w:r w:rsidRPr="0032625A">
              <w:rPr>
                <w:rFonts w:ascii="Times New Roman" w:hAnsi="Times New Roman" w:cs="Times New Roman"/>
                <w:b/>
                <w:strike/>
                <w:color w:val="0070C0"/>
                <w:sz w:val="24"/>
                <w:szCs w:val="24"/>
              </w:rPr>
              <w:t>засобу (засобів) вимірювальної техніки (</w:t>
            </w:r>
            <w:r w:rsidRPr="00FF2133">
              <w:rPr>
                <w:rFonts w:ascii="Times New Roman" w:hAnsi="Times New Roman" w:cs="Times New Roman"/>
                <w:sz w:val="24"/>
                <w:szCs w:val="24"/>
              </w:rPr>
              <w:t>засобів комерційного обліку</w:t>
            </w:r>
            <w:r w:rsidRPr="00FF2133">
              <w:rPr>
                <w:rFonts w:ascii="Times New Roman" w:hAnsi="Times New Roman" w:cs="Times New Roman"/>
                <w:strike/>
                <w:sz w:val="24"/>
                <w:szCs w:val="24"/>
              </w:rPr>
              <w:t>)</w:t>
            </w:r>
            <w:r w:rsidRPr="00FF2133">
              <w:rPr>
                <w:rFonts w:ascii="Times New Roman" w:hAnsi="Times New Roman" w:cs="Times New Roman"/>
                <w:sz w:val="24"/>
                <w:szCs w:val="24"/>
              </w:rPr>
              <w:t xml:space="preserve"> на дату зміни електропостачальника.</w:t>
            </w:r>
          </w:p>
        </w:tc>
        <w:tc>
          <w:tcPr>
            <w:tcW w:w="0" w:type="auto"/>
          </w:tcPr>
          <w:p w14:paraId="4C234112" w14:textId="6B9B4179" w:rsidR="00570D2E" w:rsidRPr="00FF2133" w:rsidRDefault="00570D2E" w:rsidP="00570D2E">
            <w:pPr>
              <w:tabs>
                <w:tab w:val="left" w:pos="4536"/>
                <w:tab w:val="left" w:pos="8364"/>
              </w:tabs>
              <w:ind w:firstLine="335"/>
              <w:jc w:val="both"/>
              <w:rPr>
                <w:rFonts w:ascii="Times New Roman" w:eastAsia="Calibri" w:hAnsi="Times New Roman" w:cs="Times New Roman"/>
                <w:b/>
                <w:bCs/>
                <w:sz w:val="24"/>
                <w:szCs w:val="24"/>
              </w:rPr>
            </w:pPr>
            <w:r w:rsidRPr="00FF2133">
              <w:rPr>
                <w:rFonts w:ascii="Times New Roman" w:eastAsia="Calibri" w:hAnsi="Times New Roman" w:cs="Times New Roman"/>
                <w:iCs/>
                <w:sz w:val="24"/>
                <w:szCs w:val="24"/>
              </w:rPr>
              <w:t>Пункт пов’язаний з попередніми пунктами. Необхідне уточнення для розрізнення процедури зміни за загальним та за скороченим правилом.</w:t>
            </w:r>
          </w:p>
        </w:tc>
        <w:tc>
          <w:tcPr>
            <w:tcW w:w="0" w:type="auto"/>
          </w:tcPr>
          <w:p w14:paraId="7F843C08" w14:textId="5043CB23" w:rsidR="00570D2E" w:rsidRPr="0032625A" w:rsidRDefault="007F78C0" w:rsidP="00570D2E">
            <w:pPr>
              <w:tabs>
                <w:tab w:val="left" w:pos="4536"/>
                <w:tab w:val="left" w:pos="8364"/>
              </w:tabs>
              <w:jc w:val="both"/>
              <w:rPr>
                <w:rFonts w:ascii="Times New Roman" w:hAnsi="Times New Roman" w:cs="Times New Roman"/>
                <w:b/>
                <w:sz w:val="24"/>
                <w:szCs w:val="24"/>
                <w:lang w:val="ru-RU"/>
              </w:rPr>
            </w:pPr>
            <w:r>
              <w:rPr>
                <w:rFonts w:ascii="Times New Roman" w:hAnsi="Times New Roman" w:cs="Times New Roman"/>
                <w:b/>
                <w:sz w:val="24"/>
                <w:szCs w:val="24"/>
              </w:rPr>
              <w:t>Потребується</w:t>
            </w:r>
            <w:r w:rsidR="00CA1F1A" w:rsidRPr="0032625A">
              <w:rPr>
                <w:rFonts w:ascii="Times New Roman" w:hAnsi="Times New Roman" w:cs="Times New Roman"/>
                <w:b/>
                <w:sz w:val="24"/>
                <w:szCs w:val="24"/>
              </w:rPr>
              <w:t xml:space="preserve"> обговорення</w:t>
            </w:r>
          </w:p>
        </w:tc>
      </w:tr>
      <w:tr w:rsidR="00046630" w:rsidRPr="00215065" w14:paraId="05E8E1CF" w14:textId="77777777" w:rsidTr="0030057F">
        <w:trPr>
          <w:trHeight w:val="4817"/>
        </w:trPr>
        <w:tc>
          <w:tcPr>
            <w:tcW w:w="0" w:type="auto"/>
            <w:vMerge w:val="restart"/>
          </w:tcPr>
          <w:p w14:paraId="020E158C" w14:textId="77777777" w:rsidR="00046630" w:rsidRPr="002B395E" w:rsidRDefault="00046630" w:rsidP="00570D2E">
            <w:pPr>
              <w:spacing w:after="160" w:line="259" w:lineRule="auto"/>
              <w:jc w:val="both"/>
              <w:rPr>
                <w:rFonts w:ascii="Times New Roman" w:eastAsia="Calibri" w:hAnsi="Times New Roman" w:cs="Times New Roman"/>
                <w:b/>
                <w:strike/>
                <w:sz w:val="24"/>
                <w:szCs w:val="24"/>
              </w:rPr>
            </w:pPr>
            <w:r w:rsidRPr="002B395E">
              <w:rPr>
                <w:rFonts w:ascii="Times New Roman" w:eastAsia="Calibri" w:hAnsi="Times New Roman" w:cs="Times New Roman"/>
                <w:bCs/>
                <w:sz w:val="24"/>
                <w:szCs w:val="24"/>
              </w:rPr>
              <w:lastRenderedPageBreak/>
              <w:t xml:space="preserve">6.1.14. </w:t>
            </w:r>
            <w:bookmarkStart w:id="23" w:name="_Hlk96512206"/>
            <w:bookmarkStart w:id="24" w:name="_Hlk106140458"/>
            <w:r w:rsidRPr="002B395E">
              <w:rPr>
                <w:rFonts w:ascii="Times New Roman" w:eastAsia="Calibri" w:hAnsi="Times New Roman" w:cs="Times New Roman"/>
                <w:bCs/>
                <w:sz w:val="24"/>
                <w:szCs w:val="24"/>
              </w:rPr>
              <w:t xml:space="preserve">Адміністратор комерційного обліку </w:t>
            </w:r>
            <w:r w:rsidRPr="00561234">
              <w:rPr>
                <w:rFonts w:ascii="Times New Roman" w:eastAsia="Calibri" w:hAnsi="Times New Roman" w:cs="Times New Roman"/>
                <w:b/>
                <w:bCs/>
                <w:color w:val="7030A0"/>
                <w:sz w:val="24"/>
                <w:szCs w:val="24"/>
              </w:rPr>
              <w:t>відмовляє</w:t>
            </w:r>
            <w:r w:rsidRPr="002B395E">
              <w:rPr>
                <w:rFonts w:ascii="Times New Roman" w:eastAsia="Calibri" w:hAnsi="Times New Roman" w:cs="Times New Roman"/>
                <w:bCs/>
                <w:sz w:val="24"/>
                <w:szCs w:val="24"/>
              </w:rPr>
              <w:t xml:space="preserve"> </w:t>
            </w:r>
            <w:bookmarkEnd w:id="23"/>
            <w:r w:rsidRPr="001F321F">
              <w:rPr>
                <w:rFonts w:ascii="Times New Roman" w:eastAsia="Calibri" w:hAnsi="Times New Roman" w:cs="Times New Roman"/>
                <w:bCs/>
                <w:i/>
                <w:strike/>
                <w:sz w:val="24"/>
                <w:szCs w:val="24"/>
              </w:rPr>
              <w:t>може відмовити</w:t>
            </w:r>
            <w:r w:rsidRPr="00C84B9A">
              <w:rPr>
                <w:rFonts w:ascii="Times New Roman" w:eastAsia="Calibri" w:hAnsi="Times New Roman" w:cs="Times New Roman"/>
                <w:bCs/>
                <w:sz w:val="24"/>
                <w:szCs w:val="24"/>
              </w:rPr>
              <w:t xml:space="preserve"> </w:t>
            </w:r>
            <w:bookmarkStart w:id="25" w:name="_Hlk96512217"/>
            <w:r w:rsidRPr="002B395E">
              <w:rPr>
                <w:rFonts w:ascii="Times New Roman" w:eastAsia="Calibri" w:hAnsi="Times New Roman" w:cs="Times New Roman"/>
                <w:bCs/>
                <w:sz w:val="24"/>
                <w:szCs w:val="24"/>
              </w:rPr>
              <w:t xml:space="preserve">у забезпеченні зміни електропостачальника у </w:t>
            </w:r>
            <w:bookmarkEnd w:id="25"/>
            <w:r w:rsidRPr="001F321F">
              <w:rPr>
                <w:rFonts w:ascii="Times New Roman" w:eastAsia="Calibri" w:hAnsi="Times New Roman" w:cs="Times New Roman"/>
                <w:i/>
                <w:strike/>
                <w:sz w:val="24"/>
                <w:szCs w:val="24"/>
              </w:rPr>
              <w:t>таких</w:t>
            </w:r>
            <w:r w:rsidRPr="005A1E7A">
              <w:rPr>
                <w:rFonts w:ascii="Times New Roman" w:eastAsia="Calibri" w:hAnsi="Times New Roman" w:cs="Times New Roman"/>
                <w:bCs/>
                <w:sz w:val="24"/>
                <w:szCs w:val="24"/>
              </w:rPr>
              <w:t xml:space="preserve"> </w:t>
            </w:r>
            <w:r w:rsidRPr="002B395E">
              <w:rPr>
                <w:rFonts w:ascii="Times New Roman" w:eastAsia="Calibri" w:hAnsi="Times New Roman" w:cs="Times New Roman"/>
                <w:bCs/>
                <w:sz w:val="24"/>
                <w:szCs w:val="24"/>
              </w:rPr>
              <w:t>випадк</w:t>
            </w:r>
            <w:r w:rsidRPr="002B395E">
              <w:rPr>
                <w:rFonts w:ascii="Times New Roman" w:eastAsia="Calibri" w:hAnsi="Times New Roman" w:cs="Times New Roman"/>
                <w:b/>
                <w:sz w:val="24"/>
                <w:szCs w:val="24"/>
              </w:rPr>
              <w:t>у</w:t>
            </w:r>
            <w:r w:rsidRPr="002B395E">
              <w:rPr>
                <w:rFonts w:ascii="Times New Roman" w:eastAsia="Calibri" w:hAnsi="Times New Roman" w:cs="Times New Roman"/>
                <w:b/>
                <w:strike/>
                <w:sz w:val="24"/>
                <w:szCs w:val="24"/>
              </w:rPr>
              <w:t>:</w:t>
            </w:r>
          </w:p>
          <w:p w14:paraId="715D5254" w14:textId="77777777" w:rsidR="00046630" w:rsidRPr="001F321F" w:rsidRDefault="00046630" w:rsidP="00570D2E">
            <w:pPr>
              <w:spacing w:after="160" w:line="259" w:lineRule="auto"/>
              <w:jc w:val="both"/>
              <w:rPr>
                <w:rFonts w:ascii="Times New Roman" w:eastAsia="Calibri" w:hAnsi="Times New Roman" w:cs="Times New Roman"/>
                <w:i/>
                <w:strike/>
                <w:sz w:val="24"/>
                <w:szCs w:val="24"/>
              </w:rPr>
            </w:pPr>
            <w:r w:rsidRPr="001057C6">
              <w:rPr>
                <w:rFonts w:ascii="Times New Roman" w:eastAsia="Calibri" w:hAnsi="Times New Roman" w:cs="Times New Roman"/>
                <w:b/>
                <w:strike/>
                <w:color w:val="7030A0"/>
                <w:sz w:val="24"/>
                <w:szCs w:val="24"/>
              </w:rPr>
              <w:t>1</w:t>
            </w:r>
            <w:r w:rsidRPr="001F321F">
              <w:rPr>
                <w:rFonts w:ascii="Times New Roman" w:eastAsia="Calibri" w:hAnsi="Times New Roman" w:cs="Times New Roman"/>
                <w:i/>
                <w:strike/>
                <w:sz w:val="24"/>
                <w:szCs w:val="24"/>
              </w:rPr>
              <w:t>) відсутності технічної можливості (невідповідність засобу комерційного обліку електричної енергії, режимів роботи, категорії надійності, обсягів споживання електричної енергії обраній комерційній пропозиції електропостачальника), підтвердження якої здійснюється за запитом нового електропостачальника до адміністратора комерційного обліку;</w:t>
            </w:r>
          </w:p>
          <w:p w14:paraId="242C62BF" w14:textId="77777777" w:rsidR="00046630" w:rsidRPr="001F321F" w:rsidRDefault="00046630" w:rsidP="00570D2E">
            <w:pPr>
              <w:spacing w:after="160" w:line="259" w:lineRule="auto"/>
              <w:jc w:val="both"/>
              <w:rPr>
                <w:rFonts w:ascii="Times New Roman" w:eastAsia="Calibri" w:hAnsi="Times New Roman" w:cs="Times New Roman"/>
                <w:i/>
                <w:strike/>
                <w:sz w:val="24"/>
                <w:szCs w:val="24"/>
              </w:rPr>
            </w:pPr>
            <w:r w:rsidRPr="001F321F">
              <w:rPr>
                <w:rFonts w:ascii="Times New Roman" w:eastAsia="Calibri" w:hAnsi="Times New Roman" w:cs="Times New Roman"/>
                <w:i/>
                <w:strike/>
                <w:sz w:val="24"/>
                <w:szCs w:val="24"/>
              </w:rP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14:paraId="02D25998" w14:textId="55D4F81A" w:rsidR="00046630" w:rsidRPr="00331FBD" w:rsidRDefault="00046630" w:rsidP="00570D2E">
            <w:pPr>
              <w:jc w:val="both"/>
              <w:rPr>
                <w:rFonts w:ascii="Times New Roman" w:eastAsia="Calibri" w:hAnsi="Times New Roman" w:cs="Times New Roman"/>
                <w:b/>
                <w:sz w:val="24"/>
                <w:szCs w:val="24"/>
              </w:rPr>
            </w:pPr>
            <w:r w:rsidRPr="001F321F">
              <w:rPr>
                <w:rFonts w:ascii="Times New Roman" w:eastAsia="Calibri" w:hAnsi="Times New Roman" w:cs="Times New Roman"/>
                <w:b/>
                <w:i/>
                <w:strike/>
                <w:color w:val="7030A0"/>
                <w:sz w:val="24"/>
                <w:szCs w:val="24"/>
              </w:rPr>
              <w:t>3)</w:t>
            </w:r>
            <w:r w:rsidRPr="001057C6">
              <w:rPr>
                <w:rFonts w:ascii="Times New Roman" w:eastAsia="Calibri" w:hAnsi="Times New Roman" w:cs="Times New Roman"/>
                <w:bCs/>
                <w:color w:val="7030A0"/>
                <w:sz w:val="24"/>
                <w:szCs w:val="24"/>
              </w:rPr>
              <w:t xml:space="preserve"> </w:t>
            </w:r>
            <w:bookmarkStart w:id="26" w:name="_Hlk96512234"/>
            <w:r w:rsidRPr="002B395E">
              <w:rPr>
                <w:rFonts w:ascii="Times New Roman" w:eastAsia="Calibri" w:hAnsi="Times New Roman" w:cs="Times New Roman"/>
                <w:bCs/>
                <w:sz w:val="24"/>
                <w:szCs w:val="24"/>
              </w:rPr>
              <w:t>припинення електроживлення об'єкта (об'єктів) споживача за зверненням чинного електропостачальника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bookmarkEnd w:id="24"/>
            <w:bookmarkEnd w:id="26"/>
          </w:p>
        </w:tc>
        <w:tc>
          <w:tcPr>
            <w:tcW w:w="0" w:type="auto"/>
            <w:vMerge w:val="restart"/>
          </w:tcPr>
          <w:p w14:paraId="0D234296" w14:textId="59968B2E" w:rsidR="00046630" w:rsidRPr="00FF2133" w:rsidRDefault="00046630" w:rsidP="00570D2E">
            <w:pPr>
              <w:pStyle w:val="a4"/>
              <w:spacing w:beforeAutospacing="0" w:afterAutospacing="0"/>
              <w:jc w:val="both"/>
              <w:rPr>
                <w:b/>
                <w:lang w:val="uk-UA"/>
              </w:rPr>
            </w:pPr>
            <w:r w:rsidRPr="00FF2133">
              <w:rPr>
                <w:b/>
                <w:lang w:val="uk-UA"/>
              </w:rPr>
              <w:t>ЕНЕРА СУМИ</w:t>
            </w:r>
          </w:p>
          <w:p w14:paraId="09289B14" w14:textId="0FD88175" w:rsidR="00046630" w:rsidRPr="00FF2133" w:rsidRDefault="00046630" w:rsidP="00570D2E">
            <w:pPr>
              <w:pStyle w:val="a4"/>
              <w:spacing w:beforeAutospacing="0" w:afterAutospacing="0"/>
              <w:jc w:val="both"/>
              <w:rPr>
                <w:lang w:val="uk-UA"/>
              </w:rPr>
            </w:pPr>
            <w:r w:rsidRPr="00023072">
              <w:rPr>
                <w:rFonts w:asciiTheme="minorHAnsi" w:hAnsiTheme="minorHAnsi" w:cstheme="minorHAnsi"/>
                <w:sz w:val="22"/>
                <w:szCs w:val="22"/>
              </w:rPr>
              <w:t xml:space="preserve"> </w:t>
            </w:r>
            <w:r w:rsidRPr="00FF2133">
              <w:rPr>
                <w:lang w:val="uk-UA"/>
              </w:rPr>
              <w:t xml:space="preserve">6.1.14. Адміністратор комерційного обліку повідомляє </w:t>
            </w:r>
            <w:r w:rsidRPr="001057C6">
              <w:rPr>
                <w:b/>
                <w:color w:val="0070C0"/>
                <w:lang w:val="uk-UA"/>
              </w:rPr>
              <w:t>споживача, нового та діючого постачальника про відмову</w:t>
            </w:r>
            <w:r w:rsidRPr="001057C6">
              <w:rPr>
                <w:color w:val="0070C0"/>
                <w:lang w:val="uk-UA"/>
              </w:rPr>
              <w:t xml:space="preserve"> </w:t>
            </w:r>
            <w:r w:rsidRPr="00FF2133">
              <w:rPr>
                <w:lang w:val="uk-UA"/>
              </w:rPr>
              <w:t xml:space="preserve">у забезпеченні зміни електропостачальника у випадку припинення електроживлення об'єкта (об'єктів) споживача за зверненням діючого електропостачальника або наявності на дату ініціювання споживачем процедури зміни електропостачальника такого звернення, надісланого </w:t>
            </w:r>
            <w:r w:rsidRPr="001057C6">
              <w:rPr>
                <w:b/>
                <w:color w:val="0070C0"/>
                <w:lang w:val="uk-UA"/>
              </w:rPr>
              <w:t>оператору системи розподілу</w:t>
            </w:r>
            <w:r w:rsidRPr="001057C6">
              <w:rPr>
                <w:color w:val="0070C0"/>
                <w:lang w:val="uk-UA"/>
              </w:rPr>
              <w:t xml:space="preserve"> </w:t>
            </w:r>
            <w:r w:rsidRPr="00FF2133">
              <w:rPr>
                <w:lang w:val="uk-UA"/>
              </w:rPr>
              <w:t>в установленому порядку.»;</w:t>
            </w:r>
          </w:p>
          <w:p w14:paraId="363586CB" w14:textId="77777777" w:rsidR="00046630" w:rsidRDefault="00046630" w:rsidP="00570D2E">
            <w:pPr>
              <w:pStyle w:val="a4"/>
              <w:jc w:val="both"/>
              <w:rPr>
                <w:b/>
                <w:lang w:val="uk-UA"/>
              </w:rPr>
            </w:pPr>
            <w:r>
              <w:rPr>
                <w:b/>
                <w:lang w:val="uk-UA"/>
              </w:rPr>
              <w:t>НЕК УКРЕНЕРГО</w:t>
            </w:r>
          </w:p>
          <w:p w14:paraId="5200DAF5" w14:textId="77777777" w:rsidR="00046630" w:rsidRPr="00FF2133" w:rsidRDefault="00046630" w:rsidP="00570D2E">
            <w:pPr>
              <w:spacing w:after="160" w:line="259" w:lineRule="auto"/>
              <w:jc w:val="both"/>
              <w:rPr>
                <w:rFonts w:ascii="Times New Roman" w:eastAsia="Calibri" w:hAnsi="Times New Roman" w:cs="Times New Roman"/>
                <w:sz w:val="24"/>
                <w:szCs w:val="24"/>
              </w:rPr>
            </w:pPr>
            <w:r w:rsidRPr="00ED15F5">
              <w:rPr>
                <w:rFonts w:ascii="Times New Roman" w:eastAsia="Calibri" w:hAnsi="Times New Roman" w:cs="Times New Roman"/>
                <w:bCs/>
                <w:sz w:val="24"/>
                <w:szCs w:val="24"/>
              </w:rPr>
              <w:t xml:space="preserve">6.1.14. Адміністратор комерційного обліку </w:t>
            </w:r>
            <w:r w:rsidRPr="001057C6">
              <w:rPr>
                <w:rFonts w:ascii="Times New Roman" w:eastAsia="Calibri" w:hAnsi="Times New Roman" w:cs="Times New Roman"/>
                <w:b/>
                <w:bCs/>
                <w:color w:val="7030A0"/>
                <w:sz w:val="24"/>
                <w:szCs w:val="24"/>
              </w:rPr>
              <w:t xml:space="preserve">відмовляє </w:t>
            </w:r>
            <w:r w:rsidRPr="00C84B9A">
              <w:rPr>
                <w:rFonts w:ascii="Times New Roman" w:eastAsia="Calibri" w:hAnsi="Times New Roman" w:cs="Times New Roman"/>
                <w:bCs/>
                <w:strike/>
                <w:sz w:val="24"/>
                <w:szCs w:val="24"/>
              </w:rPr>
              <w:t>може відмовити</w:t>
            </w:r>
            <w:r w:rsidRPr="00C84B9A">
              <w:rPr>
                <w:rFonts w:ascii="Times New Roman" w:eastAsia="Calibri" w:hAnsi="Times New Roman" w:cs="Times New Roman"/>
                <w:bCs/>
                <w:sz w:val="24"/>
                <w:szCs w:val="24"/>
              </w:rPr>
              <w:t xml:space="preserve"> </w:t>
            </w:r>
            <w:r w:rsidRPr="00ED15F5">
              <w:rPr>
                <w:rFonts w:ascii="Times New Roman" w:eastAsia="Calibri" w:hAnsi="Times New Roman" w:cs="Times New Roman"/>
                <w:bCs/>
                <w:sz w:val="24"/>
                <w:szCs w:val="24"/>
              </w:rPr>
              <w:t xml:space="preserve">у забезпеченні зміни електропостачальника у </w:t>
            </w:r>
            <w:r w:rsidRPr="00ED15F5">
              <w:rPr>
                <w:rFonts w:ascii="Times New Roman" w:eastAsia="Calibri" w:hAnsi="Times New Roman" w:cs="Times New Roman"/>
                <w:sz w:val="24"/>
                <w:szCs w:val="24"/>
              </w:rPr>
              <w:t xml:space="preserve">таких </w:t>
            </w:r>
            <w:r w:rsidRPr="00FF2133">
              <w:rPr>
                <w:rFonts w:ascii="Times New Roman" w:eastAsia="Calibri" w:hAnsi="Times New Roman" w:cs="Times New Roman"/>
                <w:sz w:val="24"/>
                <w:szCs w:val="24"/>
              </w:rPr>
              <w:t>випадку:</w:t>
            </w:r>
          </w:p>
          <w:p w14:paraId="05DCD6DA" w14:textId="77777777" w:rsidR="00046630" w:rsidRPr="00C84B9A" w:rsidRDefault="00046630" w:rsidP="00570D2E">
            <w:pPr>
              <w:spacing w:after="160" w:line="259" w:lineRule="auto"/>
              <w:jc w:val="both"/>
              <w:rPr>
                <w:rFonts w:ascii="Times New Roman" w:eastAsia="Calibri" w:hAnsi="Times New Roman" w:cs="Times New Roman"/>
                <w:strike/>
                <w:sz w:val="24"/>
                <w:szCs w:val="24"/>
              </w:rPr>
            </w:pPr>
            <w:r w:rsidRPr="001057C6">
              <w:rPr>
                <w:rFonts w:ascii="Times New Roman" w:eastAsia="Calibri" w:hAnsi="Times New Roman" w:cs="Times New Roman"/>
                <w:b/>
                <w:bCs/>
                <w:color w:val="0070C0"/>
                <w:sz w:val="24"/>
                <w:szCs w:val="24"/>
              </w:rPr>
              <w:t>1) відсутності технічної можливості (невідповідність засобу комерційного обліку електричної енергії критеріям для зміни електропостачальника за скороченим правилом відповідно до пункту 6.1.3 цієї глави);</w:t>
            </w:r>
            <w:r w:rsidRPr="001057C6">
              <w:rPr>
                <w:rFonts w:ascii="Times New Roman" w:eastAsia="Calibri" w:hAnsi="Times New Roman" w:cs="Times New Roman"/>
                <w:strike/>
                <w:color w:val="0070C0"/>
                <w:sz w:val="24"/>
                <w:szCs w:val="24"/>
              </w:rPr>
              <w:t xml:space="preserve">, </w:t>
            </w:r>
            <w:r w:rsidRPr="00C84B9A">
              <w:rPr>
                <w:rFonts w:ascii="Times New Roman" w:eastAsia="Calibri" w:hAnsi="Times New Roman" w:cs="Times New Roman"/>
                <w:strike/>
                <w:sz w:val="24"/>
                <w:szCs w:val="24"/>
              </w:rPr>
              <w:t xml:space="preserve">режимів роботи, категорії надійності, обсягів споживання електричної енергії обраній комерційній пропозиції </w:t>
            </w:r>
            <w:r w:rsidRPr="00C84B9A">
              <w:rPr>
                <w:rFonts w:ascii="Times New Roman" w:eastAsia="Calibri" w:hAnsi="Times New Roman" w:cs="Times New Roman"/>
                <w:strike/>
                <w:sz w:val="24"/>
                <w:szCs w:val="24"/>
              </w:rPr>
              <w:lastRenderedPageBreak/>
              <w:t>електропостачальника), підтвердження якої здійснюється за запитом нового електропостачальника до адміністратора комерційного обліку;</w:t>
            </w:r>
          </w:p>
          <w:p w14:paraId="042B279D" w14:textId="77777777" w:rsidR="00046630" w:rsidRPr="00C84B9A" w:rsidRDefault="00046630" w:rsidP="00570D2E">
            <w:pPr>
              <w:spacing w:after="160" w:line="259" w:lineRule="auto"/>
              <w:jc w:val="both"/>
              <w:rPr>
                <w:rFonts w:ascii="Times New Roman" w:eastAsia="Calibri" w:hAnsi="Times New Roman" w:cs="Times New Roman"/>
                <w:strike/>
                <w:sz w:val="24"/>
                <w:szCs w:val="24"/>
              </w:rPr>
            </w:pPr>
            <w:r w:rsidRPr="00C84B9A">
              <w:rPr>
                <w:rFonts w:ascii="Times New Roman" w:eastAsia="Calibri" w:hAnsi="Times New Roman" w:cs="Times New Roman"/>
                <w:strike/>
                <w:sz w:val="24"/>
                <w:szCs w:val="24"/>
              </w:rP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14:paraId="5AC3BC70" w14:textId="069B7147" w:rsidR="00046630" w:rsidRPr="00FF2133" w:rsidRDefault="00046630" w:rsidP="00570D2E">
            <w:pPr>
              <w:pStyle w:val="a4"/>
              <w:jc w:val="both"/>
              <w:rPr>
                <w:b/>
                <w:lang w:val="uk-UA"/>
              </w:rPr>
            </w:pPr>
            <w:r w:rsidRPr="00C84B9A">
              <w:rPr>
                <w:rFonts w:eastAsia="Calibri"/>
                <w:strike/>
                <w:lang w:val="uk-UA"/>
              </w:rPr>
              <w:t>3)</w:t>
            </w:r>
            <w:r w:rsidRPr="00FF2133">
              <w:rPr>
                <w:rFonts w:eastAsia="Calibri"/>
                <w:bCs/>
                <w:lang w:val="uk-UA"/>
              </w:rPr>
              <w:t xml:space="preserve"> </w:t>
            </w:r>
            <w:r w:rsidRPr="001057C6">
              <w:rPr>
                <w:rFonts w:eastAsia="Calibri"/>
                <w:b/>
                <w:color w:val="7030A0"/>
                <w:lang w:val="uk-UA"/>
              </w:rPr>
              <w:t>2)</w:t>
            </w:r>
            <w:r w:rsidRPr="001057C6">
              <w:rPr>
                <w:rFonts w:eastAsia="Calibri"/>
                <w:b/>
                <w:bCs/>
                <w:color w:val="7030A0"/>
                <w:lang w:val="uk-UA"/>
              </w:rPr>
              <w:t xml:space="preserve"> припинення електроживлення об'єкта (об'єктів) споживача за зверненням чинного електропостачальника або наявності на дату ініціювання </w:t>
            </w:r>
            <w:r w:rsidRPr="001057C6">
              <w:rPr>
                <w:rFonts w:eastAsia="Calibri"/>
                <w:b/>
                <w:bCs/>
                <w:color w:val="7030A0"/>
                <w:lang w:val="uk-UA"/>
              </w:rPr>
              <w:lastRenderedPageBreak/>
              <w:t>споживачем процедури зміни електропостачальника такого звернення, надісланого в установленому порядку.</w:t>
            </w:r>
          </w:p>
        </w:tc>
        <w:tc>
          <w:tcPr>
            <w:tcW w:w="0" w:type="auto"/>
            <w:vMerge w:val="restart"/>
          </w:tcPr>
          <w:p w14:paraId="2CB4E891"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Уточнення</w:t>
            </w:r>
          </w:p>
          <w:p w14:paraId="558DF894"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30433A4A"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4BF01212"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0900DC89"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3CFDADD1"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48A8A2E4"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5D9531A8"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4DEA8463"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5CBE6806"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783B1DCF"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30AAD72A"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095AE582"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090D45BC"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6A7444E1"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0DEE3AF9"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00913927"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p w14:paraId="22210993" w14:textId="2785B8CE" w:rsidR="00046630" w:rsidRPr="00FF2133" w:rsidRDefault="00046630" w:rsidP="00570D2E">
            <w:pPr>
              <w:tabs>
                <w:tab w:val="left" w:pos="4536"/>
                <w:tab w:val="left" w:pos="8364"/>
              </w:tabs>
              <w:ind w:firstLine="335"/>
              <w:jc w:val="both"/>
              <w:rPr>
                <w:rFonts w:ascii="Times New Roman" w:eastAsia="Calibri" w:hAnsi="Times New Roman" w:cs="Times New Roman"/>
                <w:iCs/>
                <w:sz w:val="24"/>
                <w:szCs w:val="24"/>
              </w:rPr>
            </w:pPr>
            <w:r w:rsidRPr="00FF2133">
              <w:rPr>
                <w:rFonts w:ascii="Times New Roman" w:eastAsia="Calibri" w:hAnsi="Times New Roman" w:cs="Times New Roman"/>
                <w:bCs/>
                <w:iCs/>
                <w:sz w:val="24"/>
                <w:szCs w:val="24"/>
              </w:rPr>
              <w:t>Уточнення необхідне щодо забезпечення зчитування даних комерційного обліку на дату процедури зміни за скороченим правилом.</w:t>
            </w:r>
          </w:p>
        </w:tc>
        <w:tc>
          <w:tcPr>
            <w:tcW w:w="0" w:type="auto"/>
          </w:tcPr>
          <w:p w14:paraId="4686527C" w14:textId="6D4E3AA6" w:rsidR="00046630" w:rsidRPr="00F1085B" w:rsidRDefault="00BC1B03"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Попередньо врахов</w:t>
            </w:r>
            <w:r w:rsidR="007F78C0">
              <w:rPr>
                <w:rFonts w:ascii="Times New Roman" w:hAnsi="Times New Roman" w:cs="Times New Roman"/>
                <w:b/>
                <w:sz w:val="24"/>
                <w:szCs w:val="24"/>
              </w:rPr>
              <w:t>уємо</w:t>
            </w:r>
            <w:r w:rsidR="00F1085B" w:rsidRPr="00F1085B">
              <w:rPr>
                <w:rFonts w:ascii="Times New Roman" w:hAnsi="Times New Roman" w:cs="Times New Roman"/>
                <w:b/>
                <w:sz w:val="24"/>
                <w:szCs w:val="24"/>
              </w:rPr>
              <w:t xml:space="preserve"> в редакції:</w:t>
            </w:r>
          </w:p>
          <w:p w14:paraId="50ED042C" w14:textId="77777777" w:rsidR="00F1085B" w:rsidRPr="00BC1B03" w:rsidRDefault="00F1085B" w:rsidP="00F1085B">
            <w:pPr>
              <w:pStyle w:val="a4"/>
              <w:spacing w:beforeAutospacing="0" w:afterAutospacing="0"/>
              <w:jc w:val="both"/>
              <w:rPr>
                <w:color w:val="00B050"/>
                <w:lang w:val="uk-UA"/>
              </w:rPr>
            </w:pPr>
            <w:r w:rsidRPr="00BC1B03">
              <w:rPr>
                <w:color w:val="00B050"/>
                <w:lang w:val="uk-UA"/>
              </w:rPr>
              <w:t xml:space="preserve">6.1.14. Адміністратор комерційного обліку повідомляє </w:t>
            </w:r>
            <w:r w:rsidRPr="00BC1B03">
              <w:rPr>
                <w:b/>
                <w:color w:val="00B050"/>
                <w:lang w:val="uk-UA"/>
              </w:rPr>
              <w:t>споживача, нового та діючого постачальника про відмову</w:t>
            </w:r>
            <w:r w:rsidRPr="00BC1B03">
              <w:rPr>
                <w:color w:val="00B050"/>
                <w:lang w:val="uk-UA"/>
              </w:rPr>
              <w:t xml:space="preserve"> у забезпеченні зміни електропостачальника у випадку припинення електроживлення об'єкта (об'єктів) споживача за зверненням діючого електропостачальника або наявності на дату ініціювання споживачем процедури зміни електропостачальника такого звернення, надісланого </w:t>
            </w:r>
            <w:r w:rsidRPr="00BC1B03">
              <w:rPr>
                <w:b/>
                <w:color w:val="00B050"/>
                <w:lang w:val="uk-UA"/>
              </w:rPr>
              <w:t>оператору системи розподілу</w:t>
            </w:r>
            <w:r w:rsidRPr="00BC1B03">
              <w:rPr>
                <w:color w:val="00B050"/>
                <w:lang w:val="uk-UA"/>
              </w:rPr>
              <w:t xml:space="preserve"> в установленому порядку.»;</w:t>
            </w:r>
          </w:p>
          <w:p w14:paraId="332C98C1" w14:textId="77777777" w:rsidR="00F1085B" w:rsidRPr="00F1085B" w:rsidRDefault="00F1085B" w:rsidP="00570D2E">
            <w:pPr>
              <w:tabs>
                <w:tab w:val="left" w:pos="4536"/>
                <w:tab w:val="left" w:pos="8364"/>
              </w:tabs>
              <w:jc w:val="both"/>
              <w:rPr>
                <w:rFonts w:ascii="Times New Roman" w:hAnsi="Times New Roman" w:cs="Times New Roman"/>
                <w:sz w:val="24"/>
                <w:szCs w:val="24"/>
              </w:rPr>
            </w:pPr>
          </w:p>
          <w:p w14:paraId="0ACE507B" w14:textId="27F22593" w:rsidR="00F1085B" w:rsidRDefault="00F1085B" w:rsidP="00570D2E">
            <w:pPr>
              <w:tabs>
                <w:tab w:val="left" w:pos="4536"/>
                <w:tab w:val="left" w:pos="8364"/>
              </w:tabs>
              <w:jc w:val="both"/>
              <w:rPr>
                <w:rFonts w:ascii="Times New Roman" w:hAnsi="Times New Roman" w:cs="Times New Roman"/>
                <w:sz w:val="24"/>
                <w:szCs w:val="24"/>
                <w:lang w:val="ru-RU"/>
              </w:rPr>
            </w:pPr>
          </w:p>
          <w:p w14:paraId="0F98364C" w14:textId="77777777" w:rsidR="00F1085B" w:rsidRDefault="00F1085B" w:rsidP="00570D2E">
            <w:pPr>
              <w:tabs>
                <w:tab w:val="left" w:pos="4536"/>
                <w:tab w:val="left" w:pos="8364"/>
              </w:tabs>
              <w:jc w:val="both"/>
              <w:rPr>
                <w:rFonts w:ascii="Times New Roman" w:hAnsi="Times New Roman" w:cs="Times New Roman"/>
                <w:sz w:val="24"/>
                <w:szCs w:val="24"/>
                <w:lang w:val="ru-RU"/>
              </w:rPr>
            </w:pPr>
          </w:p>
          <w:p w14:paraId="5AC28D8C" w14:textId="77777777" w:rsidR="00046630" w:rsidRDefault="00046630" w:rsidP="00570D2E">
            <w:pPr>
              <w:tabs>
                <w:tab w:val="left" w:pos="4536"/>
                <w:tab w:val="left" w:pos="8364"/>
              </w:tabs>
              <w:jc w:val="both"/>
              <w:rPr>
                <w:rFonts w:ascii="Times New Roman" w:hAnsi="Times New Roman" w:cs="Times New Roman"/>
                <w:sz w:val="24"/>
                <w:szCs w:val="24"/>
              </w:rPr>
            </w:pPr>
          </w:p>
          <w:p w14:paraId="134AA322" w14:textId="77777777" w:rsidR="00046630" w:rsidRDefault="00046630" w:rsidP="00570D2E">
            <w:pPr>
              <w:tabs>
                <w:tab w:val="left" w:pos="4536"/>
                <w:tab w:val="left" w:pos="8364"/>
              </w:tabs>
              <w:jc w:val="both"/>
              <w:rPr>
                <w:rFonts w:ascii="Times New Roman" w:hAnsi="Times New Roman" w:cs="Times New Roman"/>
                <w:sz w:val="24"/>
                <w:szCs w:val="24"/>
              </w:rPr>
            </w:pPr>
          </w:p>
          <w:p w14:paraId="74962F94" w14:textId="77777777" w:rsidR="00046630" w:rsidRDefault="00046630" w:rsidP="00570D2E">
            <w:pPr>
              <w:tabs>
                <w:tab w:val="left" w:pos="4536"/>
                <w:tab w:val="left" w:pos="8364"/>
              </w:tabs>
              <w:jc w:val="both"/>
              <w:rPr>
                <w:rFonts w:ascii="Times New Roman" w:hAnsi="Times New Roman" w:cs="Times New Roman"/>
                <w:sz w:val="24"/>
                <w:szCs w:val="24"/>
              </w:rPr>
            </w:pPr>
          </w:p>
          <w:p w14:paraId="28541DBA" w14:textId="77777777" w:rsidR="00046630" w:rsidRDefault="00046630" w:rsidP="00570D2E">
            <w:pPr>
              <w:tabs>
                <w:tab w:val="left" w:pos="4536"/>
                <w:tab w:val="left" w:pos="8364"/>
              </w:tabs>
              <w:jc w:val="both"/>
              <w:rPr>
                <w:rFonts w:ascii="Times New Roman" w:hAnsi="Times New Roman" w:cs="Times New Roman"/>
                <w:sz w:val="24"/>
                <w:szCs w:val="24"/>
              </w:rPr>
            </w:pPr>
          </w:p>
          <w:p w14:paraId="66E09535" w14:textId="77777777" w:rsidR="00046630" w:rsidRDefault="00046630" w:rsidP="00570D2E">
            <w:pPr>
              <w:tabs>
                <w:tab w:val="left" w:pos="4536"/>
                <w:tab w:val="left" w:pos="8364"/>
              </w:tabs>
              <w:jc w:val="both"/>
              <w:rPr>
                <w:rFonts w:ascii="Times New Roman" w:hAnsi="Times New Roman" w:cs="Times New Roman"/>
                <w:sz w:val="24"/>
                <w:szCs w:val="24"/>
              </w:rPr>
            </w:pPr>
          </w:p>
          <w:p w14:paraId="4B12987B" w14:textId="77777777" w:rsidR="00046630" w:rsidRDefault="00046630" w:rsidP="00570D2E">
            <w:pPr>
              <w:tabs>
                <w:tab w:val="left" w:pos="4536"/>
                <w:tab w:val="left" w:pos="8364"/>
              </w:tabs>
              <w:jc w:val="both"/>
              <w:rPr>
                <w:rFonts w:ascii="Times New Roman" w:hAnsi="Times New Roman" w:cs="Times New Roman"/>
                <w:sz w:val="24"/>
                <w:szCs w:val="24"/>
              </w:rPr>
            </w:pPr>
          </w:p>
          <w:p w14:paraId="2D27D00D" w14:textId="77777777" w:rsidR="00046630" w:rsidRDefault="00046630" w:rsidP="00570D2E">
            <w:pPr>
              <w:tabs>
                <w:tab w:val="left" w:pos="4536"/>
                <w:tab w:val="left" w:pos="8364"/>
              </w:tabs>
              <w:jc w:val="both"/>
              <w:rPr>
                <w:rFonts w:ascii="Times New Roman" w:hAnsi="Times New Roman" w:cs="Times New Roman"/>
                <w:sz w:val="24"/>
                <w:szCs w:val="24"/>
              </w:rPr>
            </w:pPr>
          </w:p>
          <w:p w14:paraId="2ADEEF03" w14:textId="77777777" w:rsidR="00046630" w:rsidRDefault="00046630" w:rsidP="00570D2E">
            <w:pPr>
              <w:tabs>
                <w:tab w:val="left" w:pos="4536"/>
                <w:tab w:val="left" w:pos="8364"/>
              </w:tabs>
              <w:jc w:val="both"/>
              <w:rPr>
                <w:rFonts w:ascii="Times New Roman" w:hAnsi="Times New Roman" w:cs="Times New Roman"/>
                <w:sz w:val="24"/>
                <w:szCs w:val="24"/>
              </w:rPr>
            </w:pPr>
          </w:p>
          <w:p w14:paraId="76069EF2" w14:textId="77777777" w:rsidR="00046630" w:rsidRDefault="00046630" w:rsidP="00570D2E">
            <w:pPr>
              <w:tabs>
                <w:tab w:val="left" w:pos="4536"/>
                <w:tab w:val="left" w:pos="8364"/>
              </w:tabs>
              <w:jc w:val="both"/>
              <w:rPr>
                <w:rFonts w:ascii="Times New Roman" w:hAnsi="Times New Roman" w:cs="Times New Roman"/>
                <w:sz w:val="24"/>
                <w:szCs w:val="24"/>
              </w:rPr>
            </w:pPr>
          </w:p>
          <w:p w14:paraId="3888B972" w14:textId="77777777" w:rsidR="00046630" w:rsidRDefault="00046630" w:rsidP="00570D2E">
            <w:pPr>
              <w:tabs>
                <w:tab w:val="left" w:pos="4536"/>
                <w:tab w:val="left" w:pos="8364"/>
              </w:tabs>
              <w:jc w:val="both"/>
              <w:rPr>
                <w:rFonts w:ascii="Times New Roman" w:hAnsi="Times New Roman" w:cs="Times New Roman"/>
                <w:sz w:val="24"/>
                <w:szCs w:val="24"/>
              </w:rPr>
            </w:pPr>
          </w:p>
          <w:p w14:paraId="3DE94B1E" w14:textId="77777777" w:rsidR="00046630" w:rsidRDefault="00046630" w:rsidP="00570D2E">
            <w:pPr>
              <w:tabs>
                <w:tab w:val="left" w:pos="4536"/>
                <w:tab w:val="left" w:pos="8364"/>
              </w:tabs>
              <w:jc w:val="both"/>
              <w:rPr>
                <w:rFonts w:ascii="Times New Roman" w:hAnsi="Times New Roman" w:cs="Times New Roman"/>
                <w:sz w:val="24"/>
                <w:szCs w:val="24"/>
              </w:rPr>
            </w:pPr>
          </w:p>
          <w:p w14:paraId="5183FA29" w14:textId="77777777" w:rsidR="00046630" w:rsidRDefault="00046630" w:rsidP="00570D2E">
            <w:pPr>
              <w:tabs>
                <w:tab w:val="left" w:pos="4536"/>
                <w:tab w:val="left" w:pos="8364"/>
              </w:tabs>
              <w:jc w:val="both"/>
              <w:rPr>
                <w:rFonts w:ascii="Times New Roman" w:hAnsi="Times New Roman" w:cs="Times New Roman"/>
                <w:sz w:val="24"/>
                <w:szCs w:val="24"/>
              </w:rPr>
            </w:pPr>
          </w:p>
          <w:p w14:paraId="372E6267" w14:textId="77777777" w:rsidR="00046630" w:rsidRDefault="00046630" w:rsidP="00570D2E">
            <w:pPr>
              <w:tabs>
                <w:tab w:val="left" w:pos="4536"/>
                <w:tab w:val="left" w:pos="8364"/>
              </w:tabs>
              <w:jc w:val="both"/>
              <w:rPr>
                <w:rFonts w:ascii="Times New Roman" w:hAnsi="Times New Roman" w:cs="Times New Roman"/>
                <w:sz w:val="24"/>
                <w:szCs w:val="24"/>
              </w:rPr>
            </w:pPr>
          </w:p>
          <w:p w14:paraId="56BEAF3C" w14:textId="77777777" w:rsidR="00046630" w:rsidRDefault="00046630" w:rsidP="00570D2E">
            <w:pPr>
              <w:tabs>
                <w:tab w:val="left" w:pos="4536"/>
                <w:tab w:val="left" w:pos="8364"/>
              </w:tabs>
              <w:jc w:val="both"/>
              <w:rPr>
                <w:rFonts w:ascii="Times New Roman" w:hAnsi="Times New Roman" w:cs="Times New Roman"/>
                <w:sz w:val="24"/>
                <w:szCs w:val="24"/>
              </w:rPr>
            </w:pPr>
          </w:p>
          <w:p w14:paraId="24B1F7D6" w14:textId="77777777" w:rsidR="00046630" w:rsidRDefault="00046630" w:rsidP="00570D2E">
            <w:pPr>
              <w:tabs>
                <w:tab w:val="left" w:pos="4536"/>
                <w:tab w:val="left" w:pos="8364"/>
              </w:tabs>
              <w:jc w:val="both"/>
              <w:rPr>
                <w:rFonts w:ascii="Times New Roman" w:hAnsi="Times New Roman" w:cs="Times New Roman"/>
                <w:sz w:val="24"/>
                <w:szCs w:val="24"/>
              </w:rPr>
            </w:pPr>
          </w:p>
          <w:p w14:paraId="1E5E96FB" w14:textId="77777777" w:rsidR="00046630" w:rsidRDefault="00046630" w:rsidP="00570D2E">
            <w:pPr>
              <w:tabs>
                <w:tab w:val="left" w:pos="4536"/>
                <w:tab w:val="left" w:pos="8364"/>
              </w:tabs>
              <w:jc w:val="both"/>
              <w:rPr>
                <w:rFonts w:ascii="Times New Roman" w:hAnsi="Times New Roman" w:cs="Times New Roman"/>
                <w:sz w:val="24"/>
                <w:szCs w:val="24"/>
              </w:rPr>
            </w:pPr>
          </w:p>
          <w:p w14:paraId="68790605" w14:textId="76D06FD3" w:rsidR="00046630" w:rsidRPr="00BC1B03" w:rsidRDefault="00BC1B03" w:rsidP="00570D2E">
            <w:pPr>
              <w:tabs>
                <w:tab w:val="left" w:pos="4536"/>
                <w:tab w:val="left" w:pos="8364"/>
              </w:tabs>
              <w:jc w:val="both"/>
              <w:rPr>
                <w:rFonts w:ascii="Times New Roman" w:hAnsi="Times New Roman" w:cs="Times New Roman"/>
                <w:b/>
                <w:sz w:val="24"/>
                <w:szCs w:val="24"/>
              </w:rPr>
            </w:pPr>
            <w:r w:rsidRPr="00BC1B03">
              <w:rPr>
                <w:rFonts w:ascii="Times New Roman" w:hAnsi="Times New Roman" w:cs="Times New Roman"/>
                <w:b/>
                <w:sz w:val="24"/>
                <w:szCs w:val="24"/>
              </w:rPr>
              <w:t>Попередньо не врахову</w:t>
            </w:r>
            <w:r w:rsidR="0030057F">
              <w:rPr>
                <w:rFonts w:ascii="Times New Roman" w:hAnsi="Times New Roman" w:cs="Times New Roman"/>
                <w:b/>
                <w:sz w:val="24"/>
                <w:szCs w:val="24"/>
              </w:rPr>
              <w:t>є</w:t>
            </w:r>
            <w:r w:rsidR="007F78C0">
              <w:rPr>
                <w:rFonts w:ascii="Times New Roman" w:hAnsi="Times New Roman" w:cs="Times New Roman"/>
                <w:b/>
                <w:sz w:val="24"/>
                <w:szCs w:val="24"/>
              </w:rPr>
              <w:t>мо</w:t>
            </w:r>
          </w:p>
        </w:tc>
      </w:tr>
      <w:tr w:rsidR="00046630" w:rsidRPr="00215065" w14:paraId="1D5FDFAD" w14:textId="77777777" w:rsidTr="009C2C82">
        <w:trPr>
          <w:trHeight w:val="5524"/>
        </w:trPr>
        <w:tc>
          <w:tcPr>
            <w:tcW w:w="0" w:type="auto"/>
            <w:vMerge/>
          </w:tcPr>
          <w:p w14:paraId="1B709C46" w14:textId="77777777" w:rsidR="00046630" w:rsidRPr="002B395E" w:rsidRDefault="00046630" w:rsidP="00570D2E">
            <w:pPr>
              <w:jc w:val="both"/>
              <w:rPr>
                <w:rFonts w:ascii="Times New Roman" w:eastAsia="Calibri" w:hAnsi="Times New Roman" w:cs="Times New Roman"/>
                <w:bCs/>
                <w:sz w:val="24"/>
                <w:szCs w:val="24"/>
              </w:rPr>
            </w:pPr>
          </w:p>
        </w:tc>
        <w:tc>
          <w:tcPr>
            <w:tcW w:w="0" w:type="auto"/>
            <w:vMerge/>
          </w:tcPr>
          <w:p w14:paraId="4A27E419" w14:textId="77777777" w:rsidR="00046630" w:rsidRPr="00FF2133" w:rsidRDefault="00046630" w:rsidP="00570D2E">
            <w:pPr>
              <w:pStyle w:val="a4"/>
              <w:spacing w:beforeAutospacing="0" w:afterAutospacing="0"/>
              <w:jc w:val="both"/>
              <w:rPr>
                <w:b/>
                <w:lang w:val="uk-UA"/>
              </w:rPr>
            </w:pPr>
          </w:p>
        </w:tc>
        <w:tc>
          <w:tcPr>
            <w:tcW w:w="0" w:type="auto"/>
            <w:vMerge/>
          </w:tcPr>
          <w:p w14:paraId="77667589" w14:textId="77777777" w:rsidR="00046630" w:rsidRDefault="00046630" w:rsidP="00570D2E">
            <w:pPr>
              <w:tabs>
                <w:tab w:val="left" w:pos="4536"/>
                <w:tab w:val="left" w:pos="8364"/>
              </w:tabs>
              <w:ind w:firstLine="335"/>
              <w:jc w:val="both"/>
              <w:rPr>
                <w:rFonts w:ascii="Times New Roman" w:eastAsia="Calibri" w:hAnsi="Times New Roman" w:cs="Times New Roman"/>
                <w:iCs/>
                <w:sz w:val="24"/>
                <w:szCs w:val="24"/>
              </w:rPr>
            </w:pPr>
          </w:p>
        </w:tc>
        <w:tc>
          <w:tcPr>
            <w:tcW w:w="0" w:type="auto"/>
          </w:tcPr>
          <w:p w14:paraId="30B7FC89" w14:textId="77777777" w:rsidR="00046630" w:rsidRDefault="00046630" w:rsidP="00570D2E">
            <w:pPr>
              <w:tabs>
                <w:tab w:val="left" w:pos="4536"/>
                <w:tab w:val="left" w:pos="8364"/>
              </w:tabs>
              <w:jc w:val="both"/>
              <w:rPr>
                <w:rFonts w:ascii="Times New Roman" w:hAnsi="Times New Roman" w:cs="Times New Roman"/>
                <w:sz w:val="24"/>
                <w:szCs w:val="24"/>
                <w:lang w:val="ru-RU"/>
              </w:rPr>
            </w:pPr>
          </w:p>
        </w:tc>
      </w:tr>
      <w:tr w:rsidR="00046630" w:rsidRPr="00215065" w14:paraId="4D330055" w14:textId="77777777" w:rsidTr="009C2C82">
        <w:trPr>
          <w:trHeight w:val="3272"/>
        </w:trPr>
        <w:tc>
          <w:tcPr>
            <w:tcW w:w="0" w:type="auto"/>
            <w:vMerge/>
          </w:tcPr>
          <w:p w14:paraId="388EBD92" w14:textId="77777777" w:rsidR="00046630" w:rsidRPr="002B395E" w:rsidRDefault="00046630" w:rsidP="00570D2E">
            <w:pPr>
              <w:jc w:val="both"/>
              <w:rPr>
                <w:rFonts w:ascii="Times New Roman" w:eastAsia="Calibri" w:hAnsi="Times New Roman" w:cs="Times New Roman"/>
                <w:bCs/>
                <w:sz w:val="24"/>
                <w:szCs w:val="24"/>
              </w:rPr>
            </w:pPr>
          </w:p>
        </w:tc>
        <w:tc>
          <w:tcPr>
            <w:tcW w:w="0" w:type="auto"/>
          </w:tcPr>
          <w:p w14:paraId="0CFD0126" w14:textId="77777777" w:rsidR="00046630" w:rsidRPr="00363D46" w:rsidRDefault="00046630" w:rsidP="00570D2E">
            <w:pPr>
              <w:pStyle w:val="a4"/>
              <w:jc w:val="both"/>
              <w:rPr>
                <w:b/>
                <w:lang w:val="uk-UA"/>
              </w:rPr>
            </w:pPr>
            <w:r w:rsidRPr="00363D46">
              <w:rPr>
                <w:b/>
                <w:lang w:val="uk-UA"/>
              </w:rPr>
              <w:t>АТ «Дніпровські електричні мережі»</w:t>
            </w:r>
          </w:p>
          <w:p w14:paraId="3C084C07" w14:textId="77777777" w:rsidR="00046630" w:rsidRPr="00363D46" w:rsidRDefault="00046630" w:rsidP="00570D2E">
            <w:pPr>
              <w:ind w:firstLine="57"/>
              <w:contextualSpacing/>
              <w:jc w:val="both"/>
              <w:rPr>
                <w:rFonts w:ascii="Times New Roman" w:eastAsia="Calibri" w:hAnsi="Times New Roman" w:cs="Times New Roman"/>
                <w:b/>
                <w:strike/>
                <w:sz w:val="24"/>
                <w:szCs w:val="24"/>
              </w:rPr>
            </w:pPr>
            <w:r w:rsidRPr="00363D46">
              <w:rPr>
                <w:rFonts w:ascii="Times New Roman" w:eastAsia="Calibri" w:hAnsi="Times New Roman" w:cs="Times New Roman"/>
                <w:bCs/>
                <w:sz w:val="24"/>
                <w:szCs w:val="24"/>
              </w:rPr>
              <w:t xml:space="preserve">6.1.14. Адміністратор комерційного обліку </w:t>
            </w:r>
            <w:r w:rsidRPr="001057C6">
              <w:rPr>
                <w:rFonts w:ascii="Times New Roman" w:eastAsia="Calibri" w:hAnsi="Times New Roman" w:cs="Times New Roman"/>
                <w:b/>
                <w:bCs/>
                <w:color w:val="7030A0"/>
                <w:sz w:val="24"/>
                <w:szCs w:val="24"/>
              </w:rPr>
              <w:t xml:space="preserve">відмовляє </w:t>
            </w:r>
            <w:r w:rsidRPr="001057C6">
              <w:rPr>
                <w:rFonts w:ascii="Times New Roman" w:eastAsia="Calibri" w:hAnsi="Times New Roman" w:cs="Times New Roman"/>
                <w:b/>
                <w:bCs/>
                <w:strike/>
                <w:color w:val="7030A0"/>
                <w:sz w:val="24"/>
                <w:szCs w:val="24"/>
              </w:rPr>
              <w:t>може відмовити</w:t>
            </w:r>
            <w:r w:rsidRPr="001057C6">
              <w:rPr>
                <w:rFonts w:ascii="Times New Roman" w:eastAsia="Calibri" w:hAnsi="Times New Roman" w:cs="Times New Roman"/>
                <w:bCs/>
                <w:color w:val="7030A0"/>
                <w:sz w:val="24"/>
                <w:szCs w:val="24"/>
              </w:rPr>
              <w:t xml:space="preserve"> </w:t>
            </w:r>
            <w:r w:rsidRPr="00363D46">
              <w:rPr>
                <w:rFonts w:ascii="Times New Roman" w:eastAsia="Calibri" w:hAnsi="Times New Roman" w:cs="Times New Roman"/>
                <w:bCs/>
                <w:sz w:val="24"/>
                <w:szCs w:val="24"/>
              </w:rPr>
              <w:t xml:space="preserve">у забезпеченні зміни електропостачальника у </w:t>
            </w:r>
            <w:r w:rsidRPr="00363D46">
              <w:rPr>
                <w:rFonts w:ascii="Times New Roman" w:eastAsia="Calibri" w:hAnsi="Times New Roman" w:cs="Times New Roman"/>
                <w:strike/>
                <w:sz w:val="24"/>
                <w:szCs w:val="24"/>
              </w:rPr>
              <w:t>таких</w:t>
            </w:r>
            <w:r w:rsidRPr="00363D46">
              <w:rPr>
                <w:rFonts w:ascii="Times New Roman" w:eastAsia="Calibri" w:hAnsi="Times New Roman" w:cs="Times New Roman"/>
                <w:bCs/>
                <w:sz w:val="24"/>
                <w:szCs w:val="24"/>
              </w:rPr>
              <w:t xml:space="preserve"> випадк</w:t>
            </w:r>
            <w:r w:rsidRPr="00363D46">
              <w:rPr>
                <w:rFonts w:ascii="Times New Roman" w:eastAsia="Calibri" w:hAnsi="Times New Roman" w:cs="Times New Roman"/>
                <w:b/>
                <w:sz w:val="24"/>
                <w:szCs w:val="24"/>
              </w:rPr>
              <w:t>у</w:t>
            </w:r>
            <w:r w:rsidRPr="00363D46">
              <w:rPr>
                <w:rFonts w:ascii="Times New Roman" w:eastAsia="Calibri" w:hAnsi="Times New Roman" w:cs="Times New Roman"/>
                <w:b/>
                <w:strike/>
                <w:sz w:val="24"/>
                <w:szCs w:val="24"/>
              </w:rPr>
              <w:t>:</w:t>
            </w:r>
          </w:p>
          <w:p w14:paraId="25597F03" w14:textId="77777777" w:rsidR="00046630" w:rsidRPr="001057C6" w:rsidRDefault="00046630" w:rsidP="00570D2E">
            <w:pPr>
              <w:ind w:firstLine="57"/>
              <w:contextualSpacing/>
              <w:jc w:val="both"/>
              <w:rPr>
                <w:rFonts w:ascii="Times New Roman" w:eastAsia="Calibri" w:hAnsi="Times New Roman" w:cs="Times New Roman"/>
                <w:b/>
                <w:strike/>
                <w:color w:val="7030A0"/>
                <w:sz w:val="24"/>
                <w:szCs w:val="24"/>
              </w:rPr>
            </w:pPr>
            <w:r w:rsidRPr="001057C6">
              <w:rPr>
                <w:rFonts w:ascii="Times New Roman" w:eastAsia="Calibri" w:hAnsi="Times New Roman" w:cs="Times New Roman"/>
                <w:b/>
                <w:strike/>
                <w:color w:val="7030A0"/>
                <w:sz w:val="24"/>
                <w:szCs w:val="24"/>
              </w:rPr>
              <w:t xml:space="preserve">1) відсутності технічної можливості (невідповідність засобу комерційного обліку електричної енергії, режимів роботи, категорії надійності, обсягів споживання електричної енергії обраній комерційній пропозиції електропостачальника), </w:t>
            </w:r>
            <w:r w:rsidRPr="001057C6">
              <w:rPr>
                <w:rFonts w:ascii="Times New Roman" w:eastAsia="Calibri" w:hAnsi="Times New Roman" w:cs="Times New Roman"/>
                <w:b/>
                <w:strike/>
                <w:color w:val="7030A0"/>
                <w:sz w:val="24"/>
                <w:szCs w:val="24"/>
              </w:rPr>
              <w:lastRenderedPageBreak/>
              <w:t>підтвердження якої здійснюється за запитом нового електропостачальника до адміністратора комерційного обліку;</w:t>
            </w:r>
          </w:p>
          <w:p w14:paraId="756A6117" w14:textId="77777777" w:rsidR="00046630" w:rsidRPr="001057C6" w:rsidRDefault="00046630" w:rsidP="00570D2E">
            <w:pPr>
              <w:ind w:firstLine="57"/>
              <w:contextualSpacing/>
              <w:jc w:val="both"/>
              <w:rPr>
                <w:rFonts w:ascii="Times New Roman" w:eastAsia="Calibri" w:hAnsi="Times New Roman" w:cs="Times New Roman"/>
                <w:b/>
                <w:strike/>
                <w:color w:val="7030A0"/>
                <w:sz w:val="24"/>
                <w:szCs w:val="24"/>
              </w:rPr>
            </w:pPr>
            <w:r w:rsidRPr="001057C6">
              <w:rPr>
                <w:rFonts w:ascii="Times New Roman" w:eastAsia="Calibri" w:hAnsi="Times New Roman" w:cs="Times New Roman"/>
                <w:b/>
                <w:strike/>
                <w:color w:val="7030A0"/>
                <w:sz w:val="24"/>
                <w:szCs w:val="24"/>
              </w:rP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14:paraId="570B50FF" w14:textId="0D1BA8BE" w:rsidR="00046630" w:rsidRPr="00363D46" w:rsidRDefault="00046630" w:rsidP="00570D2E">
            <w:pPr>
              <w:pStyle w:val="a4"/>
              <w:jc w:val="both"/>
              <w:rPr>
                <w:b/>
                <w:lang w:val="uk-UA"/>
              </w:rPr>
            </w:pPr>
            <w:r w:rsidRPr="001057C6">
              <w:rPr>
                <w:rFonts w:eastAsia="Calibri"/>
                <w:b/>
                <w:strike/>
                <w:color w:val="7030A0"/>
                <w:lang w:val="uk-UA"/>
              </w:rPr>
              <w:t>3)</w:t>
            </w:r>
            <w:r w:rsidRPr="001057C6">
              <w:rPr>
                <w:rFonts w:eastAsia="Calibri"/>
                <w:bCs/>
                <w:color w:val="7030A0"/>
                <w:lang w:val="uk-UA"/>
              </w:rPr>
              <w:t xml:space="preserve"> </w:t>
            </w:r>
            <w:r w:rsidRPr="00363D46">
              <w:rPr>
                <w:rFonts w:eastAsia="Calibri"/>
                <w:bCs/>
                <w:lang w:val="uk-UA"/>
              </w:rPr>
              <w:t>припинення електроживлення об'єкта (об'єктів) споживача за зверненням чинного електропостачальника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r w:rsidRPr="001057C6">
              <w:rPr>
                <w:rFonts w:eastAsia="Calibri"/>
                <w:b/>
                <w:bCs/>
                <w:color w:val="0070C0"/>
                <w:lang w:val="uk-UA"/>
              </w:rPr>
              <w:t>. Крім випадків, коли діючий постачальник електричної енергії отримав статус «</w:t>
            </w:r>
            <w:proofErr w:type="spellStart"/>
            <w:r w:rsidRPr="001057C6">
              <w:rPr>
                <w:rFonts w:eastAsia="Calibri"/>
                <w:b/>
                <w:bCs/>
                <w:color w:val="0070C0"/>
                <w:lang w:val="uk-UA"/>
              </w:rPr>
              <w:t>дефолтного</w:t>
            </w:r>
            <w:proofErr w:type="spellEnd"/>
            <w:r w:rsidRPr="001057C6">
              <w:rPr>
                <w:rFonts w:eastAsia="Calibri"/>
                <w:b/>
                <w:bCs/>
                <w:color w:val="0070C0"/>
                <w:lang w:val="uk-UA"/>
              </w:rPr>
              <w:t>» постачальника.</w:t>
            </w:r>
          </w:p>
        </w:tc>
        <w:tc>
          <w:tcPr>
            <w:tcW w:w="0" w:type="auto"/>
          </w:tcPr>
          <w:p w14:paraId="682F3800" w14:textId="739BDF17" w:rsidR="00046630" w:rsidRPr="00363D46" w:rsidRDefault="00046630" w:rsidP="00570D2E">
            <w:pPr>
              <w:tabs>
                <w:tab w:val="left" w:pos="4536"/>
                <w:tab w:val="left" w:pos="8364"/>
              </w:tabs>
              <w:ind w:firstLine="335"/>
              <w:jc w:val="both"/>
              <w:rPr>
                <w:rFonts w:ascii="Times New Roman" w:eastAsia="Calibri" w:hAnsi="Times New Roman" w:cs="Times New Roman"/>
                <w:iCs/>
                <w:sz w:val="24"/>
                <w:szCs w:val="24"/>
              </w:rPr>
            </w:pPr>
            <w:r w:rsidRPr="00363D46">
              <w:rPr>
                <w:rFonts w:ascii="Times New Roman" w:eastAsia="Calibri" w:hAnsi="Times New Roman" w:cs="Times New Roman"/>
                <w:bCs/>
                <w:sz w:val="24"/>
                <w:szCs w:val="24"/>
              </w:rPr>
              <w:lastRenderedPageBreak/>
              <w:t>Необхідне уточнення щодо відмови зміни електропостачальника</w:t>
            </w:r>
          </w:p>
        </w:tc>
        <w:tc>
          <w:tcPr>
            <w:tcW w:w="0" w:type="auto"/>
          </w:tcPr>
          <w:p w14:paraId="026CAC03" w14:textId="77777777" w:rsidR="00046630" w:rsidRDefault="00046630" w:rsidP="00570D2E">
            <w:pPr>
              <w:tabs>
                <w:tab w:val="left" w:pos="4536"/>
                <w:tab w:val="left" w:pos="8364"/>
              </w:tabs>
              <w:jc w:val="both"/>
              <w:rPr>
                <w:rFonts w:ascii="Times New Roman" w:hAnsi="Times New Roman" w:cs="Times New Roman"/>
                <w:sz w:val="24"/>
                <w:szCs w:val="24"/>
              </w:rPr>
            </w:pPr>
          </w:p>
          <w:p w14:paraId="5A85D335" w14:textId="77777777" w:rsidR="00046630" w:rsidRDefault="00046630" w:rsidP="00570D2E">
            <w:pPr>
              <w:tabs>
                <w:tab w:val="left" w:pos="4536"/>
                <w:tab w:val="left" w:pos="8364"/>
              </w:tabs>
              <w:jc w:val="both"/>
              <w:rPr>
                <w:rFonts w:ascii="Times New Roman" w:hAnsi="Times New Roman" w:cs="Times New Roman"/>
                <w:sz w:val="24"/>
                <w:szCs w:val="24"/>
              </w:rPr>
            </w:pPr>
          </w:p>
          <w:p w14:paraId="589086BD" w14:textId="77777777" w:rsidR="00046630" w:rsidRDefault="00046630" w:rsidP="00570D2E">
            <w:pPr>
              <w:tabs>
                <w:tab w:val="left" w:pos="4536"/>
                <w:tab w:val="left" w:pos="8364"/>
              </w:tabs>
              <w:jc w:val="both"/>
              <w:rPr>
                <w:rFonts w:ascii="Times New Roman" w:hAnsi="Times New Roman" w:cs="Times New Roman"/>
                <w:sz w:val="24"/>
                <w:szCs w:val="24"/>
              </w:rPr>
            </w:pPr>
          </w:p>
          <w:p w14:paraId="4C68CDA5" w14:textId="77777777" w:rsidR="00046630" w:rsidRDefault="00046630" w:rsidP="00570D2E">
            <w:pPr>
              <w:tabs>
                <w:tab w:val="left" w:pos="4536"/>
                <w:tab w:val="left" w:pos="8364"/>
              </w:tabs>
              <w:jc w:val="both"/>
              <w:rPr>
                <w:rFonts w:ascii="Times New Roman" w:hAnsi="Times New Roman" w:cs="Times New Roman"/>
                <w:sz w:val="24"/>
                <w:szCs w:val="24"/>
              </w:rPr>
            </w:pPr>
          </w:p>
          <w:p w14:paraId="5D957732" w14:textId="77777777" w:rsidR="00046630" w:rsidRDefault="00046630" w:rsidP="00570D2E">
            <w:pPr>
              <w:tabs>
                <w:tab w:val="left" w:pos="4536"/>
                <w:tab w:val="left" w:pos="8364"/>
              </w:tabs>
              <w:jc w:val="both"/>
              <w:rPr>
                <w:rFonts w:ascii="Times New Roman" w:hAnsi="Times New Roman" w:cs="Times New Roman"/>
                <w:sz w:val="24"/>
                <w:szCs w:val="24"/>
              </w:rPr>
            </w:pPr>
          </w:p>
          <w:p w14:paraId="1523431B" w14:textId="77777777" w:rsidR="00046630" w:rsidRDefault="00046630" w:rsidP="00570D2E">
            <w:pPr>
              <w:tabs>
                <w:tab w:val="left" w:pos="4536"/>
                <w:tab w:val="left" w:pos="8364"/>
              </w:tabs>
              <w:jc w:val="both"/>
              <w:rPr>
                <w:rFonts w:ascii="Times New Roman" w:hAnsi="Times New Roman" w:cs="Times New Roman"/>
                <w:sz w:val="24"/>
                <w:szCs w:val="24"/>
              </w:rPr>
            </w:pPr>
          </w:p>
          <w:p w14:paraId="09718E6C" w14:textId="77777777" w:rsidR="00046630" w:rsidRDefault="00046630" w:rsidP="00570D2E">
            <w:pPr>
              <w:tabs>
                <w:tab w:val="left" w:pos="4536"/>
                <w:tab w:val="left" w:pos="8364"/>
              </w:tabs>
              <w:jc w:val="both"/>
              <w:rPr>
                <w:rFonts w:ascii="Times New Roman" w:hAnsi="Times New Roman" w:cs="Times New Roman"/>
                <w:sz w:val="24"/>
                <w:szCs w:val="24"/>
              </w:rPr>
            </w:pPr>
          </w:p>
          <w:p w14:paraId="6F113CB8" w14:textId="77777777" w:rsidR="00046630" w:rsidRDefault="00046630" w:rsidP="00570D2E">
            <w:pPr>
              <w:tabs>
                <w:tab w:val="left" w:pos="4536"/>
                <w:tab w:val="left" w:pos="8364"/>
              </w:tabs>
              <w:jc w:val="both"/>
              <w:rPr>
                <w:rFonts w:ascii="Times New Roman" w:hAnsi="Times New Roman" w:cs="Times New Roman"/>
                <w:sz w:val="24"/>
                <w:szCs w:val="24"/>
              </w:rPr>
            </w:pPr>
          </w:p>
          <w:p w14:paraId="2EE572F4" w14:textId="77777777" w:rsidR="00046630" w:rsidRDefault="00046630" w:rsidP="00570D2E">
            <w:pPr>
              <w:tabs>
                <w:tab w:val="left" w:pos="4536"/>
                <w:tab w:val="left" w:pos="8364"/>
              </w:tabs>
              <w:jc w:val="both"/>
              <w:rPr>
                <w:rFonts w:ascii="Times New Roman" w:hAnsi="Times New Roman" w:cs="Times New Roman"/>
                <w:sz w:val="24"/>
                <w:szCs w:val="24"/>
              </w:rPr>
            </w:pPr>
          </w:p>
          <w:p w14:paraId="1716BBC0" w14:textId="77777777" w:rsidR="00046630" w:rsidRDefault="00046630" w:rsidP="00570D2E">
            <w:pPr>
              <w:tabs>
                <w:tab w:val="left" w:pos="4536"/>
                <w:tab w:val="left" w:pos="8364"/>
              </w:tabs>
              <w:jc w:val="both"/>
              <w:rPr>
                <w:rFonts w:ascii="Times New Roman" w:hAnsi="Times New Roman" w:cs="Times New Roman"/>
                <w:sz w:val="24"/>
                <w:szCs w:val="24"/>
              </w:rPr>
            </w:pPr>
          </w:p>
          <w:p w14:paraId="0F7185D5" w14:textId="77777777" w:rsidR="00046630" w:rsidRDefault="00046630" w:rsidP="00570D2E">
            <w:pPr>
              <w:tabs>
                <w:tab w:val="left" w:pos="4536"/>
                <w:tab w:val="left" w:pos="8364"/>
              </w:tabs>
              <w:jc w:val="both"/>
              <w:rPr>
                <w:rFonts w:ascii="Times New Roman" w:hAnsi="Times New Roman" w:cs="Times New Roman"/>
                <w:sz w:val="24"/>
                <w:szCs w:val="24"/>
              </w:rPr>
            </w:pPr>
          </w:p>
          <w:p w14:paraId="439F7C70" w14:textId="77777777" w:rsidR="00046630" w:rsidRDefault="00046630" w:rsidP="00570D2E">
            <w:pPr>
              <w:tabs>
                <w:tab w:val="left" w:pos="4536"/>
                <w:tab w:val="left" w:pos="8364"/>
              </w:tabs>
              <w:jc w:val="both"/>
              <w:rPr>
                <w:rFonts w:ascii="Times New Roman" w:hAnsi="Times New Roman" w:cs="Times New Roman"/>
                <w:sz w:val="24"/>
                <w:szCs w:val="24"/>
              </w:rPr>
            </w:pPr>
          </w:p>
          <w:p w14:paraId="3689F925" w14:textId="77777777" w:rsidR="00046630" w:rsidRDefault="00046630" w:rsidP="00570D2E">
            <w:pPr>
              <w:tabs>
                <w:tab w:val="left" w:pos="4536"/>
                <w:tab w:val="left" w:pos="8364"/>
              </w:tabs>
              <w:jc w:val="both"/>
              <w:rPr>
                <w:rFonts w:ascii="Times New Roman" w:hAnsi="Times New Roman" w:cs="Times New Roman"/>
                <w:sz w:val="24"/>
                <w:szCs w:val="24"/>
              </w:rPr>
            </w:pPr>
          </w:p>
          <w:p w14:paraId="22274B3E" w14:textId="77777777" w:rsidR="00046630" w:rsidRDefault="00046630" w:rsidP="00570D2E">
            <w:pPr>
              <w:tabs>
                <w:tab w:val="left" w:pos="4536"/>
                <w:tab w:val="left" w:pos="8364"/>
              </w:tabs>
              <w:jc w:val="both"/>
              <w:rPr>
                <w:rFonts w:ascii="Times New Roman" w:hAnsi="Times New Roman" w:cs="Times New Roman"/>
                <w:sz w:val="24"/>
                <w:szCs w:val="24"/>
              </w:rPr>
            </w:pPr>
          </w:p>
          <w:p w14:paraId="02CB0311" w14:textId="77777777" w:rsidR="00046630" w:rsidRDefault="00046630" w:rsidP="00570D2E">
            <w:pPr>
              <w:tabs>
                <w:tab w:val="left" w:pos="4536"/>
                <w:tab w:val="left" w:pos="8364"/>
              </w:tabs>
              <w:jc w:val="both"/>
              <w:rPr>
                <w:rFonts w:ascii="Times New Roman" w:hAnsi="Times New Roman" w:cs="Times New Roman"/>
                <w:sz w:val="24"/>
                <w:szCs w:val="24"/>
              </w:rPr>
            </w:pPr>
          </w:p>
          <w:p w14:paraId="017B23CC" w14:textId="77777777" w:rsidR="00046630" w:rsidRDefault="00046630" w:rsidP="00570D2E">
            <w:pPr>
              <w:tabs>
                <w:tab w:val="left" w:pos="4536"/>
                <w:tab w:val="left" w:pos="8364"/>
              </w:tabs>
              <w:jc w:val="both"/>
              <w:rPr>
                <w:rFonts w:ascii="Times New Roman" w:hAnsi="Times New Roman" w:cs="Times New Roman"/>
                <w:sz w:val="24"/>
                <w:szCs w:val="24"/>
              </w:rPr>
            </w:pPr>
          </w:p>
          <w:p w14:paraId="143D4813" w14:textId="77777777" w:rsidR="00046630" w:rsidRDefault="00046630" w:rsidP="00570D2E">
            <w:pPr>
              <w:tabs>
                <w:tab w:val="left" w:pos="4536"/>
                <w:tab w:val="left" w:pos="8364"/>
              </w:tabs>
              <w:jc w:val="both"/>
              <w:rPr>
                <w:rFonts w:ascii="Times New Roman" w:hAnsi="Times New Roman" w:cs="Times New Roman"/>
                <w:sz w:val="24"/>
                <w:szCs w:val="24"/>
              </w:rPr>
            </w:pPr>
          </w:p>
          <w:p w14:paraId="1BB45D8C" w14:textId="77777777" w:rsidR="00046630" w:rsidRDefault="00046630" w:rsidP="00570D2E">
            <w:pPr>
              <w:tabs>
                <w:tab w:val="left" w:pos="4536"/>
                <w:tab w:val="left" w:pos="8364"/>
              </w:tabs>
              <w:jc w:val="both"/>
              <w:rPr>
                <w:rFonts w:ascii="Times New Roman" w:hAnsi="Times New Roman" w:cs="Times New Roman"/>
                <w:sz w:val="24"/>
                <w:szCs w:val="24"/>
              </w:rPr>
            </w:pPr>
          </w:p>
          <w:p w14:paraId="44025DCF" w14:textId="77777777" w:rsidR="00046630" w:rsidRDefault="00046630" w:rsidP="00570D2E">
            <w:pPr>
              <w:tabs>
                <w:tab w:val="left" w:pos="4536"/>
                <w:tab w:val="left" w:pos="8364"/>
              </w:tabs>
              <w:jc w:val="both"/>
              <w:rPr>
                <w:rFonts w:ascii="Times New Roman" w:hAnsi="Times New Roman" w:cs="Times New Roman"/>
                <w:sz w:val="24"/>
                <w:szCs w:val="24"/>
              </w:rPr>
            </w:pPr>
          </w:p>
          <w:p w14:paraId="04575C6A" w14:textId="77777777" w:rsidR="00046630" w:rsidRDefault="00046630" w:rsidP="00570D2E">
            <w:pPr>
              <w:tabs>
                <w:tab w:val="left" w:pos="4536"/>
                <w:tab w:val="left" w:pos="8364"/>
              </w:tabs>
              <w:jc w:val="both"/>
              <w:rPr>
                <w:rFonts w:ascii="Times New Roman" w:hAnsi="Times New Roman" w:cs="Times New Roman"/>
                <w:sz w:val="24"/>
                <w:szCs w:val="24"/>
              </w:rPr>
            </w:pPr>
          </w:p>
          <w:p w14:paraId="3BB7CEEE" w14:textId="77777777" w:rsidR="00046630" w:rsidRDefault="00046630" w:rsidP="00570D2E">
            <w:pPr>
              <w:tabs>
                <w:tab w:val="left" w:pos="4536"/>
                <w:tab w:val="left" w:pos="8364"/>
              </w:tabs>
              <w:jc w:val="both"/>
              <w:rPr>
                <w:rFonts w:ascii="Times New Roman" w:hAnsi="Times New Roman" w:cs="Times New Roman"/>
                <w:sz w:val="24"/>
                <w:szCs w:val="24"/>
              </w:rPr>
            </w:pPr>
          </w:p>
          <w:p w14:paraId="76C59881" w14:textId="77777777" w:rsidR="00046630" w:rsidRDefault="00046630" w:rsidP="00570D2E">
            <w:pPr>
              <w:tabs>
                <w:tab w:val="left" w:pos="4536"/>
                <w:tab w:val="left" w:pos="8364"/>
              </w:tabs>
              <w:jc w:val="both"/>
              <w:rPr>
                <w:rFonts w:ascii="Times New Roman" w:hAnsi="Times New Roman" w:cs="Times New Roman"/>
                <w:sz w:val="24"/>
                <w:szCs w:val="24"/>
              </w:rPr>
            </w:pPr>
          </w:p>
          <w:p w14:paraId="4CD9D625" w14:textId="77777777" w:rsidR="00046630" w:rsidRDefault="00046630" w:rsidP="00570D2E">
            <w:pPr>
              <w:tabs>
                <w:tab w:val="left" w:pos="4536"/>
                <w:tab w:val="left" w:pos="8364"/>
              </w:tabs>
              <w:jc w:val="both"/>
              <w:rPr>
                <w:rFonts w:ascii="Times New Roman" w:hAnsi="Times New Roman" w:cs="Times New Roman"/>
                <w:sz w:val="24"/>
                <w:szCs w:val="24"/>
              </w:rPr>
            </w:pPr>
          </w:p>
          <w:p w14:paraId="02D0900B" w14:textId="77777777" w:rsidR="00046630" w:rsidRDefault="00046630" w:rsidP="00570D2E">
            <w:pPr>
              <w:tabs>
                <w:tab w:val="left" w:pos="4536"/>
                <w:tab w:val="left" w:pos="8364"/>
              </w:tabs>
              <w:jc w:val="both"/>
              <w:rPr>
                <w:rFonts w:ascii="Times New Roman" w:hAnsi="Times New Roman" w:cs="Times New Roman"/>
                <w:sz w:val="24"/>
                <w:szCs w:val="24"/>
              </w:rPr>
            </w:pPr>
          </w:p>
          <w:p w14:paraId="3123728E" w14:textId="77777777" w:rsidR="00046630" w:rsidRDefault="00046630" w:rsidP="00570D2E">
            <w:pPr>
              <w:tabs>
                <w:tab w:val="left" w:pos="4536"/>
                <w:tab w:val="left" w:pos="8364"/>
              </w:tabs>
              <w:jc w:val="both"/>
              <w:rPr>
                <w:rFonts w:ascii="Times New Roman" w:hAnsi="Times New Roman" w:cs="Times New Roman"/>
                <w:sz w:val="24"/>
                <w:szCs w:val="24"/>
              </w:rPr>
            </w:pPr>
          </w:p>
          <w:p w14:paraId="52C144CA" w14:textId="77777777" w:rsidR="00046630" w:rsidRDefault="00046630" w:rsidP="00570D2E">
            <w:pPr>
              <w:tabs>
                <w:tab w:val="left" w:pos="4536"/>
                <w:tab w:val="left" w:pos="8364"/>
              </w:tabs>
              <w:jc w:val="both"/>
              <w:rPr>
                <w:rFonts w:ascii="Times New Roman" w:hAnsi="Times New Roman" w:cs="Times New Roman"/>
                <w:sz w:val="24"/>
                <w:szCs w:val="24"/>
              </w:rPr>
            </w:pPr>
          </w:p>
          <w:p w14:paraId="47402CE0" w14:textId="77777777" w:rsidR="00046630" w:rsidRDefault="00046630" w:rsidP="00570D2E">
            <w:pPr>
              <w:tabs>
                <w:tab w:val="left" w:pos="4536"/>
                <w:tab w:val="left" w:pos="8364"/>
              </w:tabs>
              <w:jc w:val="both"/>
              <w:rPr>
                <w:rFonts w:ascii="Times New Roman" w:hAnsi="Times New Roman" w:cs="Times New Roman"/>
                <w:sz w:val="24"/>
                <w:szCs w:val="24"/>
              </w:rPr>
            </w:pPr>
          </w:p>
          <w:p w14:paraId="06676700" w14:textId="77777777" w:rsidR="00046630" w:rsidRDefault="00046630" w:rsidP="00570D2E">
            <w:pPr>
              <w:tabs>
                <w:tab w:val="left" w:pos="4536"/>
                <w:tab w:val="left" w:pos="8364"/>
              </w:tabs>
              <w:jc w:val="both"/>
              <w:rPr>
                <w:rFonts w:ascii="Times New Roman" w:hAnsi="Times New Roman" w:cs="Times New Roman"/>
                <w:sz w:val="24"/>
                <w:szCs w:val="24"/>
              </w:rPr>
            </w:pPr>
          </w:p>
          <w:p w14:paraId="0694D680" w14:textId="77777777" w:rsidR="00046630" w:rsidRDefault="00046630" w:rsidP="00570D2E">
            <w:pPr>
              <w:tabs>
                <w:tab w:val="left" w:pos="4536"/>
                <w:tab w:val="left" w:pos="8364"/>
              </w:tabs>
              <w:jc w:val="both"/>
              <w:rPr>
                <w:rFonts w:ascii="Times New Roman" w:hAnsi="Times New Roman" w:cs="Times New Roman"/>
                <w:sz w:val="24"/>
                <w:szCs w:val="24"/>
              </w:rPr>
            </w:pPr>
          </w:p>
          <w:p w14:paraId="662FA0B3" w14:textId="77777777" w:rsidR="00046630" w:rsidRDefault="00046630" w:rsidP="00570D2E">
            <w:pPr>
              <w:tabs>
                <w:tab w:val="left" w:pos="4536"/>
                <w:tab w:val="left" w:pos="8364"/>
              </w:tabs>
              <w:jc w:val="both"/>
              <w:rPr>
                <w:rFonts w:ascii="Times New Roman" w:hAnsi="Times New Roman" w:cs="Times New Roman"/>
                <w:sz w:val="24"/>
                <w:szCs w:val="24"/>
              </w:rPr>
            </w:pPr>
          </w:p>
          <w:p w14:paraId="241F4A3B" w14:textId="77777777" w:rsidR="00046630" w:rsidRDefault="00046630" w:rsidP="00570D2E">
            <w:pPr>
              <w:tabs>
                <w:tab w:val="left" w:pos="4536"/>
                <w:tab w:val="left" w:pos="8364"/>
              </w:tabs>
              <w:jc w:val="both"/>
              <w:rPr>
                <w:rFonts w:ascii="Times New Roman" w:hAnsi="Times New Roman" w:cs="Times New Roman"/>
                <w:sz w:val="24"/>
                <w:szCs w:val="24"/>
              </w:rPr>
            </w:pPr>
          </w:p>
          <w:p w14:paraId="54A5CACB" w14:textId="77777777" w:rsidR="00046630" w:rsidRDefault="00046630" w:rsidP="00570D2E">
            <w:pPr>
              <w:tabs>
                <w:tab w:val="left" w:pos="4536"/>
                <w:tab w:val="left" w:pos="8364"/>
              </w:tabs>
              <w:jc w:val="both"/>
              <w:rPr>
                <w:rFonts w:ascii="Times New Roman" w:hAnsi="Times New Roman" w:cs="Times New Roman"/>
                <w:sz w:val="24"/>
                <w:szCs w:val="24"/>
              </w:rPr>
            </w:pPr>
          </w:p>
          <w:p w14:paraId="7969AB86" w14:textId="77777777" w:rsidR="00046630" w:rsidRDefault="00046630" w:rsidP="00570D2E">
            <w:pPr>
              <w:tabs>
                <w:tab w:val="left" w:pos="4536"/>
                <w:tab w:val="left" w:pos="8364"/>
              </w:tabs>
              <w:jc w:val="both"/>
              <w:rPr>
                <w:rFonts w:ascii="Times New Roman" w:hAnsi="Times New Roman" w:cs="Times New Roman"/>
                <w:sz w:val="24"/>
                <w:szCs w:val="24"/>
              </w:rPr>
            </w:pPr>
          </w:p>
          <w:p w14:paraId="4778E3DB" w14:textId="77777777" w:rsidR="00046630" w:rsidRDefault="00046630" w:rsidP="00570D2E">
            <w:pPr>
              <w:tabs>
                <w:tab w:val="left" w:pos="4536"/>
                <w:tab w:val="left" w:pos="8364"/>
              </w:tabs>
              <w:jc w:val="both"/>
              <w:rPr>
                <w:rFonts w:ascii="Times New Roman" w:hAnsi="Times New Roman" w:cs="Times New Roman"/>
                <w:sz w:val="24"/>
                <w:szCs w:val="24"/>
              </w:rPr>
            </w:pPr>
          </w:p>
          <w:p w14:paraId="7A043257" w14:textId="77777777" w:rsidR="00046630" w:rsidRDefault="00046630" w:rsidP="00570D2E">
            <w:pPr>
              <w:tabs>
                <w:tab w:val="left" w:pos="4536"/>
                <w:tab w:val="left" w:pos="8364"/>
              </w:tabs>
              <w:jc w:val="both"/>
              <w:rPr>
                <w:rFonts w:ascii="Times New Roman" w:hAnsi="Times New Roman" w:cs="Times New Roman"/>
                <w:sz w:val="24"/>
                <w:szCs w:val="24"/>
              </w:rPr>
            </w:pPr>
          </w:p>
          <w:p w14:paraId="02CDD92A" w14:textId="77777777" w:rsidR="00046630" w:rsidRDefault="00046630" w:rsidP="00570D2E">
            <w:pPr>
              <w:tabs>
                <w:tab w:val="left" w:pos="4536"/>
                <w:tab w:val="left" w:pos="8364"/>
              </w:tabs>
              <w:jc w:val="both"/>
              <w:rPr>
                <w:rFonts w:ascii="Times New Roman" w:hAnsi="Times New Roman" w:cs="Times New Roman"/>
                <w:sz w:val="24"/>
                <w:szCs w:val="24"/>
              </w:rPr>
            </w:pPr>
          </w:p>
          <w:p w14:paraId="549ADBDC" w14:textId="77777777" w:rsidR="00046630" w:rsidRDefault="00046630" w:rsidP="00570D2E">
            <w:pPr>
              <w:tabs>
                <w:tab w:val="left" w:pos="4536"/>
                <w:tab w:val="left" w:pos="8364"/>
              </w:tabs>
              <w:jc w:val="both"/>
              <w:rPr>
                <w:rFonts w:ascii="Times New Roman" w:hAnsi="Times New Roman" w:cs="Times New Roman"/>
                <w:sz w:val="24"/>
                <w:szCs w:val="24"/>
              </w:rPr>
            </w:pPr>
          </w:p>
          <w:p w14:paraId="76845161" w14:textId="013625F7" w:rsidR="00046630" w:rsidRPr="006448EE" w:rsidRDefault="00046630" w:rsidP="00570D2E">
            <w:pPr>
              <w:tabs>
                <w:tab w:val="left" w:pos="4536"/>
                <w:tab w:val="left" w:pos="8364"/>
              </w:tabs>
              <w:jc w:val="both"/>
              <w:rPr>
                <w:rFonts w:ascii="Times New Roman" w:hAnsi="Times New Roman" w:cs="Times New Roman"/>
                <w:b/>
                <w:sz w:val="24"/>
                <w:szCs w:val="24"/>
                <w:lang w:val="ru-RU"/>
              </w:rPr>
            </w:pPr>
            <w:r w:rsidRPr="006448EE">
              <w:rPr>
                <w:rFonts w:ascii="Times New Roman" w:hAnsi="Times New Roman" w:cs="Times New Roman"/>
                <w:b/>
                <w:sz w:val="24"/>
                <w:szCs w:val="24"/>
              </w:rPr>
              <w:t xml:space="preserve">Попередньо </w:t>
            </w:r>
            <w:r w:rsidR="00BC1B03">
              <w:rPr>
                <w:rFonts w:ascii="Times New Roman" w:hAnsi="Times New Roman" w:cs="Times New Roman"/>
                <w:b/>
                <w:sz w:val="24"/>
                <w:szCs w:val="24"/>
              </w:rPr>
              <w:t>врахов</w:t>
            </w:r>
            <w:r w:rsidR="007F78C0">
              <w:rPr>
                <w:rFonts w:ascii="Times New Roman" w:hAnsi="Times New Roman" w:cs="Times New Roman"/>
                <w:b/>
                <w:sz w:val="24"/>
                <w:szCs w:val="24"/>
              </w:rPr>
              <w:t xml:space="preserve">уємо, потребує </w:t>
            </w:r>
            <w:r w:rsidRPr="006448EE">
              <w:rPr>
                <w:rFonts w:ascii="Times New Roman" w:hAnsi="Times New Roman" w:cs="Times New Roman"/>
                <w:b/>
                <w:sz w:val="24"/>
                <w:szCs w:val="24"/>
              </w:rPr>
              <w:t>обговорення</w:t>
            </w:r>
          </w:p>
        </w:tc>
      </w:tr>
      <w:tr w:rsidR="00570D2E" w:rsidRPr="00215065" w14:paraId="2B77A22F" w14:textId="77777777" w:rsidTr="009C2C82">
        <w:trPr>
          <w:trHeight w:val="1656"/>
        </w:trPr>
        <w:tc>
          <w:tcPr>
            <w:tcW w:w="0" w:type="auto"/>
            <w:vMerge w:val="restart"/>
          </w:tcPr>
          <w:p w14:paraId="22118352" w14:textId="6F86DC37" w:rsidR="00570D2E" w:rsidRPr="002B395E" w:rsidRDefault="00570D2E" w:rsidP="00570D2E">
            <w:pPr>
              <w:jc w:val="both"/>
              <w:rPr>
                <w:rFonts w:ascii="Times New Roman" w:eastAsia="Calibri" w:hAnsi="Times New Roman" w:cs="Times New Roman"/>
                <w:bCs/>
                <w:sz w:val="24"/>
                <w:szCs w:val="24"/>
              </w:rPr>
            </w:pPr>
            <w:r w:rsidRPr="00040EFB">
              <w:rPr>
                <w:rFonts w:ascii="Times New Roman" w:hAnsi="Times New Roman" w:cs="Times New Roman"/>
                <w:sz w:val="24"/>
                <w:szCs w:val="24"/>
              </w:rPr>
              <w:lastRenderedPageBreak/>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протягом</w:t>
            </w:r>
            <w:r>
              <w:rPr>
                <w:rFonts w:ascii="Times New Roman" w:hAnsi="Times New Roman" w:cs="Times New Roman"/>
                <w:sz w:val="24"/>
                <w:szCs w:val="24"/>
              </w:rPr>
              <w:t xml:space="preserve"> </w:t>
            </w:r>
            <w:r w:rsidRPr="001057C6">
              <w:rPr>
                <w:rFonts w:ascii="Times New Roman" w:hAnsi="Times New Roman" w:cs="Times New Roman"/>
                <w:b/>
                <w:color w:val="7030A0"/>
                <w:sz w:val="24"/>
                <w:szCs w:val="24"/>
              </w:rPr>
              <w:t>наступного</w:t>
            </w:r>
            <w:r w:rsidRPr="00040EFB">
              <w:rPr>
                <w:rFonts w:ascii="Times New Roman" w:hAnsi="Times New Roman" w:cs="Times New Roman"/>
                <w:sz w:val="24"/>
                <w:szCs w:val="24"/>
              </w:rPr>
              <w:t xml:space="preserve"> робочого дня після отримання такого повідомлення з наданням відповідного обґрунтування та рекомендацій споживачу.</w:t>
            </w:r>
          </w:p>
        </w:tc>
        <w:tc>
          <w:tcPr>
            <w:tcW w:w="0" w:type="auto"/>
          </w:tcPr>
          <w:p w14:paraId="7AE11B18" w14:textId="77777777" w:rsidR="00570D2E" w:rsidRDefault="00570D2E" w:rsidP="00570D2E">
            <w:pPr>
              <w:pStyle w:val="a4"/>
              <w:jc w:val="both"/>
              <w:rPr>
                <w:b/>
                <w:lang w:val="uk-UA"/>
              </w:rPr>
            </w:pPr>
            <w:r>
              <w:rPr>
                <w:b/>
                <w:lang w:val="uk-UA"/>
              </w:rPr>
              <w:t>НЕК УКРЕНЕРГО</w:t>
            </w:r>
          </w:p>
          <w:p w14:paraId="14E7A08E" w14:textId="423FC7FC" w:rsidR="00570D2E" w:rsidRPr="004D6E39" w:rsidRDefault="00570D2E" w:rsidP="00570D2E">
            <w:pPr>
              <w:pStyle w:val="a4"/>
              <w:jc w:val="both"/>
              <w:rPr>
                <w:b/>
                <w:lang w:val="uk-UA"/>
              </w:rPr>
            </w:pPr>
            <w:r w:rsidRPr="004D6E39">
              <w:rPr>
                <w:lang w:val="uk-UA"/>
              </w:rPr>
              <w:t xml:space="preserve">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w:t>
            </w:r>
            <w:r w:rsidRPr="001057C6">
              <w:rPr>
                <w:b/>
                <w:strike/>
                <w:color w:val="0070C0"/>
                <w:lang w:val="uk-UA"/>
              </w:rPr>
              <w:t>протягом</w:t>
            </w:r>
            <w:r w:rsidRPr="001057C6">
              <w:rPr>
                <w:b/>
                <w:color w:val="0070C0"/>
                <w:lang w:val="uk-UA"/>
              </w:rPr>
              <w:t xml:space="preserve"> </w:t>
            </w:r>
            <w:r w:rsidRPr="001057C6">
              <w:rPr>
                <w:b/>
                <w:bCs/>
                <w:color w:val="0070C0"/>
                <w:lang w:val="uk-UA"/>
              </w:rPr>
              <w:t xml:space="preserve">не пізніше ніж до кінця </w:t>
            </w:r>
            <w:r w:rsidRPr="001057C6">
              <w:rPr>
                <w:b/>
                <w:color w:val="7030A0"/>
                <w:lang w:val="uk-UA"/>
              </w:rPr>
              <w:t>наступного</w:t>
            </w:r>
            <w:r w:rsidRPr="004D6E39">
              <w:rPr>
                <w:lang w:val="uk-UA"/>
              </w:rPr>
              <w:t xml:space="preserve"> робочого дня після отримання такого повідомлення з </w:t>
            </w:r>
            <w:r w:rsidRPr="004D6E39">
              <w:rPr>
                <w:lang w:val="uk-UA"/>
              </w:rPr>
              <w:lastRenderedPageBreak/>
              <w:t>наданням відповідного обґрунтування та рекомендацій споживачу.</w:t>
            </w:r>
          </w:p>
        </w:tc>
        <w:tc>
          <w:tcPr>
            <w:tcW w:w="0" w:type="auto"/>
          </w:tcPr>
          <w:p w14:paraId="1507312B" w14:textId="77777777" w:rsidR="00570D2E" w:rsidRPr="00363D46" w:rsidRDefault="00570D2E" w:rsidP="00570D2E">
            <w:pPr>
              <w:tabs>
                <w:tab w:val="left" w:pos="4536"/>
                <w:tab w:val="left" w:pos="8364"/>
              </w:tabs>
              <w:ind w:firstLine="335"/>
              <w:jc w:val="both"/>
              <w:rPr>
                <w:rFonts w:ascii="Times New Roman" w:eastAsia="Calibri" w:hAnsi="Times New Roman" w:cs="Times New Roman"/>
                <w:bCs/>
                <w:sz w:val="24"/>
                <w:szCs w:val="24"/>
              </w:rPr>
            </w:pPr>
          </w:p>
        </w:tc>
        <w:tc>
          <w:tcPr>
            <w:tcW w:w="0" w:type="auto"/>
          </w:tcPr>
          <w:p w14:paraId="0702AEA1" w14:textId="1B5885F0" w:rsidR="00570D2E" w:rsidRPr="006448EE" w:rsidRDefault="007F78C0"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w:t>
            </w:r>
            <w:r w:rsidR="001057C6">
              <w:rPr>
                <w:rFonts w:ascii="Times New Roman" w:hAnsi="Times New Roman" w:cs="Times New Roman"/>
                <w:b/>
                <w:sz w:val="24"/>
                <w:szCs w:val="24"/>
              </w:rPr>
              <w:t xml:space="preserve"> обговорення</w:t>
            </w:r>
            <w:r w:rsidR="00404ED4" w:rsidRPr="006448EE">
              <w:rPr>
                <w:rFonts w:ascii="Times New Roman" w:hAnsi="Times New Roman" w:cs="Times New Roman"/>
                <w:b/>
                <w:sz w:val="24"/>
                <w:szCs w:val="24"/>
              </w:rPr>
              <w:t>, редакція тотожна</w:t>
            </w:r>
          </w:p>
          <w:p w14:paraId="4FF60055" w14:textId="32371A8F" w:rsidR="00404ED4" w:rsidRPr="00404ED4" w:rsidRDefault="00404ED4" w:rsidP="00570D2E">
            <w:pPr>
              <w:tabs>
                <w:tab w:val="left" w:pos="4536"/>
                <w:tab w:val="left" w:pos="8364"/>
              </w:tabs>
              <w:jc w:val="both"/>
              <w:rPr>
                <w:rFonts w:ascii="Times New Roman" w:hAnsi="Times New Roman" w:cs="Times New Roman"/>
                <w:sz w:val="24"/>
                <w:szCs w:val="24"/>
                <w:lang w:val="ru-RU"/>
              </w:rPr>
            </w:pPr>
          </w:p>
        </w:tc>
      </w:tr>
      <w:tr w:rsidR="00570D2E" w:rsidRPr="00215065" w14:paraId="578E8913" w14:textId="77777777" w:rsidTr="009C2C82">
        <w:trPr>
          <w:trHeight w:val="713"/>
        </w:trPr>
        <w:tc>
          <w:tcPr>
            <w:tcW w:w="0" w:type="auto"/>
            <w:vMerge/>
          </w:tcPr>
          <w:p w14:paraId="68E92535" w14:textId="77777777" w:rsidR="00570D2E" w:rsidRPr="00040EFB" w:rsidRDefault="00570D2E" w:rsidP="00570D2E">
            <w:pPr>
              <w:jc w:val="both"/>
              <w:rPr>
                <w:rFonts w:ascii="Times New Roman" w:hAnsi="Times New Roman" w:cs="Times New Roman"/>
                <w:sz w:val="24"/>
                <w:szCs w:val="24"/>
              </w:rPr>
            </w:pPr>
          </w:p>
        </w:tc>
        <w:tc>
          <w:tcPr>
            <w:tcW w:w="0" w:type="auto"/>
          </w:tcPr>
          <w:p w14:paraId="0134BE8E" w14:textId="77777777" w:rsidR="00570D2E" w:rsidRDefault="00570D2E" w:rsidP="00570D2E">
            <w:pPr>
              <w:pStyle w:val="a4"/>
              <w:jc w:val="both"/>
              <w:rPr>
                <w:b/>
                <w:lang w:val="uk-UA"/>
              </w:rPr>
            </w:pPr>
            <w:r>
              <w:rPr>
                <w:b/>
                <w:lang w:val="uk-UA"/>
              </w:rPr>
              <w:t xml:space="preserve">Д </w:t>
            </w:r>
            <w:proofErr w:type="spellStart"/>
            <w:r>
              <w:rPr>
                <w:b/>
                <w:lang w:val="uk-UA"/>
              </w:rPr>
              <w:t>Трейдинг</w:t>
            </w:r>
            <w:proofErr w:type="spellEnd"/>
          </w:p>
          <w:p w14:paraId="53456142" w14:textId="70960740" w:rsidR="00570D2E" w:rsidRPr="004D6E39" w:rsidRDefault="00570D2E" w:rsidP="00570D2E">
            <w:pPr>
              <w:pStyle w:val="a4"/>
              <w:jc w:val="both"/>
              <w:rPr>
                <w:b/>
                <w:lang w:val="uk-UA"/>
              </w:rPr>
            </w:pPr>
            <w:r w:rsidRPr="004D6E39">
              <w:rPr>
                <w:lang w:val="uk-UA"/>
              </w:rPr>
              <w:t xml:space="preserve">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w:t>
            </w:r>
            <w:r w:rsidRPr="001057C6">
              <w:rPr>
                <w:b/>
                <w:bCs/>
                <w:color w:val="0070C0"/>
                <w:lang w:val="uk-UA"/>
              </w:rPr>
              <w:t>протягом цього календарного дня</w:t>
            </w:r>
            <w:r w:rsidRPr="001057C6">
              <w:rPr>
                <w:color w:val="0070C0"/>
                <w:lang w:val="uk-UA"/>
              </w:rPr>
              <w:t xml:space="preserve"> </w:t>
            </w:r>
            <w:r w:rsidRPr="004D6E39">
              <w:rPr>
                <w:lang w:val="uk-UA"/>
              </w:rPr>
              <w:t>після отримання такого повідомлення з наданням відповідного обґрунтування та рекомендацій споживачу.</w:t>
            </w:r>
          </w:p>
        </w:tc>
        <w:tc>
          <w:tcPr>
            <w:tcW w:w="0" w:type="auto"/>
          </w:tcPr>
          <w:p w14:paraId="27B10D40" w14:textId="2B8BE4E8" w:rsidR="00570D2E" w:rsidRPr="00363D46" w:rsidRDefault="00570D2E" w:rsidP="00570D2E">
            <w:pPr>
              <w:tabs>
                <w:tab w:val="left" w:pos="4536"/>
                <w:tab w:val="left" w:pos="8364"/>
              </w:tabs>
              <w:ind w:firstLine="335"/>
              <w:jc w:val="both"/>
              <w:rPr>
                <w:rFonts w:ascii="Times New Roman" w:eastAsia="Calibri" w:hAnsi="Times New Roman" w:cs="Times New Roman"/>
                <w:bCs/>
                <w:sz w:val="24"/>
                <w:szCs w:val="24"/>
              </w:rPr>
            </w:pPr>
            <w:r>
              <w:rPr>
                <w:rFonts w:ascii="Times New Roman" w:hAnsi="Times New Roman" w:cs="Times New Roman"/>
                <w:sz w:val="24"/>
                <w:szCs w:val="24"/>
              </w:rPr>
              <w:t>Повідомлення про відмову в зміні електропостачальника повинно бути надано невідкладно для уникнення небалансів з боку електропостачальників.</w:t>
            </w:r>
          </w:p>
        </w:tc>
        <w:tc>
          <w:tcPr>
            <w:tcW w:w="0" w:type="auto"/>
          </w:tcPr>
          <w:p w14:paraId="1D2F9800" w14:textId="475D96C4" w:rsidR="001057C6" w:rsidRDefault="007F78C0"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Потребує </w:t>
            </w:r>
            <w:r w:rsidR="001057C6">
              <w:rPr>
                <w:rFonts w:ascii="Times New Roman" w:hAnsi="Times New Roman" w:cs="Times New Roman"/>
                <w:b/>
                <w:sz w:val="24"/>
                <w:szCs w:val="24"/>
              </w:rPr>
              <w:t xml:space="preserve">обговорення </w:t>
            </w:r>
          </w:p>
          <w:p w14:paraId="4E5615C8" w14:textId="672BFA56" w:rsidR="00570D2E" w:rsidRPr="00BC1B03" w:rsidRDefault="00404ED4" w:rsidP="00570D2E">
            <w:pPr>
              <w:tabs>
                <w:tab w:val="left" w:pos="4536"/>
                <w:tab w:val="left" w:pos="8364"/>
              </w:tabs>
              <w:jc w:val="both"/>
              <w:rPr>
                <w:rFonts w:ascii="Times New Roman" w:hAnsi="Times New Roman" w:cs="Times New Roman"/>
                <w:sz w:val="24"/>
                <w:szCs w:val="24"/>
              </w:rPr>
            </w:pPr>
            <w:r w:rsidRPr="00BC1B03">
              <w:rPr>
                <w:rFonts w:ascii="Times New Roman" w:hAnsi="Times New Roman" w:cs="Times New Roman"/>
                <w:sz w:val="24"/>
                <w:szCs w:val="24"/>
              </w:rPr>
              <w:t>не можливо виконати</w:t>
            </w:r>
          </w:p>
        </w:tc>
      </w:tr>
      <w:tr w:rsidR="00570D2E" w:rsidRPr="00215065" w14:paraId="7C16C908" w14:textId="77777777" w:rsidTr="009C2C82">
        <w:trPr>
          <w:trHeight w:val="2070"/>
        </w:trPr>
        <w:tc>
          <w:tcPr>
            <w:tcW w:w="0" w:type="auto"/>
            <w:vMerge w:val="restart"/>
          </w:tcPr>
          <w:p w14:paraId="53A2C4A9" w14:textId="05EB9659" w:rsidR="00570D2E" w:rsidRPr="00040EFB" w:rsidRDefault="00570D2E" w:rsidP="00570D2E">
            <w:pPr>
              <w:jc w:val="both"/>
              <w:rPr>
                <w:rFonts w:ascii="Times New Roman" w:hAnsi="Times New Roman" w:cs="Times New Roman"/>
                <w:sz w:val="24"/>
                <w:szCs w:val="24"/>
              </w:rPr>
            </w:pPr>
            <w:r w:rsidRPr="00EF3F9C">
              <w:rPr>
                <w:rFonts w:ascii="Times New Roman" w:hAnsi="Times New Roman" w:cs="Times New Roman"/>
                <w:sz w:val="24"/>
                <w:szCs w:val="24"/>
              </w:rPr>
              <w:t xml:space="preserve">6.1.17. Попередній електропостачальник не пізніше ніж за 5 календарних днів до закінчення строку дії договору про постачання електричної енергії споживачу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зміна електропостачальника здійснюється у строк, що є меншим ніж 5 </w:t>
            </w:r>
            <w:r w:rsidRPr="001F321F">
              <w:rPr>
                <w:rFonts w:ascii="Times New Roman" w:hAnsi="Times New Roman" w:cs="Times New Roman"/>
                <w:i/>
                <w:strike/>
                <w:sz w:val="24"/>
                <w:szCs w:val="24"/>
              </w:rPr>
              <w:t>робочих</w:t>
            </w:r>
            <w:r w:rsidRPr="00EF3F9C">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 xml:space="preserve">календарних </w:t>
            </w:r>
            <w:r w:rsidRPr="00EF3F9C">
              <w:rPr>
                <w:rFonts w:ascii="Times New Roman" w:hAnsi="Times New Roman" w:cs="Times New Roman"/>
                <w:sz w:val="24"/>
                <w:szCs w:val="24"/>
              </w:rPr>
              <w:t>днів.</w:t>
            </w:r>
          </w:p>
        </w:tc>
        <w:tc>
          <w:tcPr>
            <w:tcW w:w="0" w:type="auto"/>
          </w:tcPr>
          <w:p w14:paraId="616AB0FB" w14:textId="77777777" w:rsidR="00570D2E" w:rsidRPr="00717456" w:rsidRDefault="00570D2E" w:rsidP="00570D2E">
            <w:pPr>
              <w:pStyle w:val="a4"/>
              <w:jc w:val="both"/>
              <w:rPr>
                <w:b/>
                <w:lang w:val="uk-UA"/>
              </w:rPr>
            </w:pPr>
            <w:r w:rsidRPr="00717456">
              <w:rPr>
                <w:b/>
                <w:lang w:val="uk-UA"/>
              </w:rPr>
              <w:t>ТОВ «Київські енергетичні послуги»</w:t>
            </w:r>
          </w:p>
          <w:p w14:paraId="265F5818" w14:textId="14CF7E02" w:rsidR="00570D2E" w:rsidRPr="00717456" w:rsidRDefault="00570D2E" w:rsidP="00570D2E">
            <w:pPr>
              <w:pStyle w:val="a4"/>
              <w:jc w:val="both"/>
              <w:rPr>
                <w:b/>
                <w:lang w:val="uk-UA"/>
              </w:rPr>
            </w:pPr>
            <w:r w:rsidRPr="00717456">
              <w:rPr>
                <w:lang w:val="uk-UA"/>
              </w:rPr>
              <w:t xml:space="preserve">6.1.17. Попередній електропостачальник не пізніше ніж за 5 календарних днів до закінчення строку дії договору про постачання електричної енергії </w:t>
            </w:r>
            <w:r w:rsidRPr="001057C6">
              <w:rPr>
                <w:b/>
                <w:strike/>
                <w:color w:val="0070C0"/>
                <w:lang w:val="uk-UA"/>
              </w:rPr>
              <w:t>споживачу</w:t>
            </w:r>
            <w:r w:rsidRPr="00717456">
              <w:rPr>
                <w:lang w:val="uk-UA"/>
              </w:rPr>
              <w:t xml:space="preserve">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зміна електропостачальника </w:t>
            </w:r>
            <w:r w:rsidRPr="00717456">
              <w:rPr>
                <w:lang w:val="uk-UA"/>
              </w:rPr>
              <w:lastRenderedPageBreak/>
              <w:t xml:space="preserve">здійснюється у строк, що є меншим ніж 5 </w:t>
            </w:r>
            <w:r w:rsidRPr="00717456">
              <w:rPr>
                <w:strike/>
                <w:lang w:val="uk-UA"/>
              </w:rPr>
              <w:t>робочих</w:t>
            </w:r>
            <w:r w:rsidRPr="00717456">
              <w:rPr>
                <w:lang w:val="uk-UA"/>
              </w:rPr>
              <w:t xml:space="preserve"> календарних днів.</w:t>
            </w:r>
          </w:p>
        </w:tc>
        <w:tc>
          <w:tcPr>
            <w:tcW w:w="0" w:type="auto"/>
          </w:tcPr>
          <w:p w14:paraId="32C35C3F" w14:textId="7BCA57EC" w:rsidR="00570D2E" w:rsidRPr="00717456" w:rsidRDefault="00570D2E" w:rsidP="00570D2E">
            <w:pPr>
              <w:tabs>
                <w:tab w:val="left" w:pos="4536"/>
                <w:tab w:val="left" w:pos="8364"/>
              </w:tabs>
              <w:ind w:firstLine="335"/>
              <w:jc w:val="both"/>
              <w:rPr>
                <w:rFonts w:ascii="Times New Roman" w:hAnsi="Times New Roman" w:cs="Times New Roman"/>
                <w:sz w:val="24"/>
                <w:szCs w:val="24"/>
              </w:rPr>
            </w:pPr>
            <w:r w:rsidRPr="00717456">
              <w:rPr>
                <w:rFonts w:ascii="Times New Roman" w:hAnsi="Times New Roman" w:cs="Times New Roman"/>
                <w:sz w:val="24"/>
                <w:szCs w:val="24"/>
              </w:rPr>
              <w:lastRenderedPageBreak/>
              <w:t>Малий непобутовий споживач також має право змінити електропостачальника.</w:t>
            </w:r>
          </w:p>
        </w:tc>
        <w:tc>
          <w:tcPr>
            <w:tcW w:w="0" w:type="auto"/>
          </w:tcPr>
          <w:p w14:paraId="69DF9ECF" w14:textId="521F19CC" w:rsidR="006448EE" w:rsidRPr="00F11C15" w:rsidRDefault="00BC1B03" w:rsidP="00570D2E">
            <w:pPr>
              <w:tabs>
                <w:tab w:val="left" w:pos="4536"/>
                <w:tab w:val="left" w:pos="8364"/>
              </w:tabs>
              <w:jc w:val="both"/>
              <w:rPr>
                <w:rFonts w:ascii="Times New Roman" w:hAnsi="Times New Roman" w:cs="Times New Roman"/>
                <w:b/>
                <w:sz w:val="24"/>
                <w:szCs w:val="24"/>
              </w:rPr>
            </w:pPr>
            <w:r w:rsidRPr="00F11C15">
              <w:rPr>
                <w:rFonts w:ascii="Times New Roman" w:hAnsi="Times New Roman" w:cs="Times New Roman"/>
                <w:b/>
                <w:sz w:val="24"/>
                <w:szCs w:val="24"/>
              </w:rPr>
              <w:t>Попередньо врахов</w:t>
            </w:r>
            <w:r w:rsidR="002752D1">
              <w:rPr>
                <w:rFonts w:ascii="Times New Roman" w:hAnsi="Times New Roman" w:cs="Times New Roman"/>
                <w:b/>
                <w:sz w:val="24"/>
                <w:szCs w:val="24"/>
              </w:rPr>
              <w:t>уємо</w:t>
            </w:r>
            <w:r w:rsidRPr="00F11C15">
              <w:rPr>
                <w:rFonts w:ascii="Times New Roman" w:hAnsi="Times New Roman" w:cs="Times New Roman"/>
                <w:b/>
                <w:sz w:val="24"/>
                <w:szCs w:val="24"/>
              </w:rPr>
              <w:t xml:space="preserve"> в р</w:t>
            </w:r>
            <w:r w:rsidR="006448EE" w:rsidRPr="00F11C15">
              <w:rPr>
                <w:rFonts w:ascii="Times New Roman" w:hAnsi="Times New Roman" w:cs="Times New Roman"/>
                <w:b/>
                <w:sz w:val="24"/>
                <w:szCs w:val="24"/>
              </w:rPr>
              <w:t>едакці</w:t>
            </w:r>
            <w:r w:rsidR="00F11C15" w:rsidRPr="00F11C15">
              <w:rPr>
                <w:rFonts w:ascii="Times New Roman" w:hAnsi="Times New Roman" w:cs="Times New Roman"/>
                <w:b/>
                <w:sz w:val="24"/>
                <w:szCs w:val="24"/>
              </w:rPr>
              <w:t>ї:</w:t>
            </w:r>
          </w:p>
          <w:p w14:paraId="0F5FAF1B" w14:textId="77777777" w:rsidR="00F11C15" w:rsidRDefault="00F11C15" w:rsidP="00570D2E">
            <w:pPr>
              <w:tabs>
                <w:tab w:val="left" w:pos="4536"/>
                <w:tab w:val="left" w:pos="8364"/>
              </w:tabs>
              <w:jc w:val="both"/>
              <w:rPr>
                <w:rFonts w:ascii="Times New Roman" w:hAnsi="Times New Roman" w:cs="Times New Roman"/>
                <w:sz w:val="24"/>
                <w:szCs w:val="24"/>
              </w:rPr>
            </w:pPr>
          </w:p>
          <w:p w14:paraId="0BB6BA53" w14:textId="1870D560" w:rsidR="006448EE" w:rsidRPr="006448EE" w:rsidRDefault="006448EE" w:rsidP="00570D2E">
            <w:pPr>
              <w:tabs>
                <w:tab w:val="left" w:pos="4536"/>
                <w:tab w:val="left" w:pos="8364"/>
              </w:tabs>
              <w:jc w:val="both"/>
              <w:rPr>
                <w:rFonts w:ascii="Times New Roman" w:hAnsi="Times New Roman" w:cs="Times New Roman"/>
                <w:sz w:val="24"/>
                <w:szCs w:val="24"/>
              </w:rPr>
            </w:pPr>
            <w:r w:rsidRPr="00F11C15">
              <w:rPr>
                <w:rFonts w:ascii="Times New Roman" w:hAnsi="Times New Roman" w:cs="Times New Roman"/>
                <w:color w:val="00B050"/>
                <w:sz w:val="24"/>
                <w:szCs w:val="24"/>
              </w:rPr>
              <w:t xml:space="preserve">6.1.17. Попередній електропостачальник не пізніше ніж за 5 календарних днів до закінчення строку дії договору про постачання електричної енергії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зміна електропостачальника </w:t>
            </w:r>
            <w:r w:rsidRPr="00F11C15">
              <w:rPr>
                <w:rFonts w:ascii="Times New Roman" w:hAnsi="Times New Roman" w:cs="Times New Roman"/>
                <w:color w:val="00B050"/>
                <w:sz w:val="24"/>
                <w:szCs w:val="24"/>
              </w:rPr>
              <w:lastRenderedPageBreak/>
              <w:t>здійснюється у строк, що є меншим ніж 5 календарних днів.</w:t>
            </w:r>
          </w:p>
        </w:tc>
      </w:tr>
      <w:tr w:rsidR="00570D2E" w:rsidRPr="00215065" w14:paraId="227B0A08" w14:textId="77777777" w:rsidTr="009C2C82">
        <w:trPr>
          <w:trHeight w:val="2070"/>
        </w:trPr>
        <w:tc>
          <w:tcPr>
            <w:tcW w:w="0" w:type="auto"/>
            <w:vMerge/>
          </w:tcPr>
          <w:p w14:paraId="13A0353D" w14:textId="77777777" w:rsidR="00570D2E" w:rsidRPr="00EF3F9C" w:rsidRDefault="00570D2E" w:rsidP="00570D2E">
            <w:pPr>
              <w:jc w:val="both"/>
              <w:rPr>
                <w:rFonts w:ascii="Times New Roman" w:hAnsi="Times New Roman" w:cs="Times New Roman"/>
                <w:sz w:val="24"/>
                <w:szCs w:val="24"/>
              </w:rPr>
            </w:pPr>
          </w:p>
        </w:tc>
        <w:tc>
          <w:tcPr>
            <w:tcW w:w="0" w:type="auto"/>
          </w:tcPr>
          <w:p w14:paraId="22FC76FB" w14:textId="7E8E388B" w:rsidR="00570D2E" w:rsidRPr="00717456" w:rsidRDefault="00570D2E" w:rsidP="00570D2E">
            <w:pPr>
              <w:pStyle w:val="a4"/>
              <w:jc w:val="both"/>
              <w:rPr>
                <w:b/>
                <w:lang w:val="uk-UA"/>
              </w:rPr>
            </w:pPr>
            <w:r w:rsidRPr="00717456">
              <w:rPr>
                <w:b/>
                <w:lang w:val="uk-UA"/>
              </w:rPr>
              <w:t>НЕК УК</w:t>
            </w:r>
            <w:r w:rsidR="00671209">
              <w:rPr>
                <w:b/>
                <w:lang w:val="uk-UA"/>
              </w:rPr>
              <w:t>Р</w:t>
            </w:r>
            <w:r w:rsidRPr="00717456">
              <w:rPr>
                <w:b/>
                <w:lang w:val="uk-UA"/>
              </w:rPr>
              <w:t>ЕНЕРГО</w:t>
            </w:r>
          </w:p>
          <w:p w14:paraId="042722AE" w14:textId="71D4D06E" w:rsidR="00570D2E" w:rsidRPr="00717456" w:rsidRDefault="00570D2E" w:rsidP="00570D2E">
            <w:pPr>
              <w:pStyle w:val="a4"/>
              <w:jc w:val="both"/>
              <w:rPr>
                <w:b/>
                <w:lang w:val="uk-UA"/>
              </w:rPr>
            </w:pPr>
            <w:r w:rsidRPr="00717456">
              <w:rPr>
                <w:lang w:val="uk-UA"/>
              </w:rPr>
              <w:t xml:space="preserve">6.1.17. </w:t>
            </w:r>
            <w:r w:rsidRPr="001057C6">
              <w:rPr>
                <w:b/>
                <w:strike/>
                <w:color w:val="0070C0"/>
                <w:lang w:val="uk-UA"/>
              </w:rPr>
              <w:t>Попередній</w:t>
            </w:r>
            <w:r w:rsidRPr="001057C6">
              <w:rPr>
                <w:b/>
                <w:color w:val="0070C0"/>
                <w:lang w:val="uk-UA"/>
              </w:rPr>
              <w:t xml:space="preserve"> </w:t>
            </w:r>
            <w:r w:rsidRPr="001057C6">
              <w:rPr>
                <w:b/>
                <w:bCs/>
                <w:color w:val="0070C0"/>
                <w:lang w:val="uk-UA"/>
              </w:rPr>
              <w:t xml:space="preserve">Чинний </w:t>
            </w:r>
            <w:r w:rsidRPr="00717456">
              <w:rPr>
                <w:lang w:val="uk-UA"/>
              </w:rPr>
              <w:t xml:space="preserve">електропостачальник не пізніше ніж за 5 календарних днів до закінчення строку дії договору про постачання електричної енергії споживачу </w:t>
            </w:r>
            <w:r w:rsidRPr="001057C6">
              <w:rPr>
                <w:b/>
                <w:bCs/>
                <w:color w:val="0070C0"/>
                <w:lang w:val="uk-UA"/>
              </w:rPr>
              <w:t xml:space="preserve">при зміні електропостачальника за загальним правилом </w:t>
            </w:r>
            <w:r w:rsidRPr="00717456">
              <w:rPr>
                <w:lang w:val="uk-UA"/>
              </w:rPr>
              <w:t xml:space="preserve">має виставити споживачу рахунок за електричну енергію, сформований </w:t>
            </w:r>
            <w:r w:rsidRPr="001057C6">
              <w:rPr>
                <w:b/>
                <w:strike/>
                <w:color w:val="0070C0"/>
                <w:lang w:val="uk-UA"/>
              </w:rPr>
              <w:t>на підставі</w:t>
            </w:r>
            <w:r w:rsidRPr="001057C6">
              <w:rPr>
                <w:b/>
                <w:color w:val="0070C0"/>
                <w:lang w:val="uk-UA"/>
              </w:rPr>
              <w:t xml:space="preserve"> </w:t>
            </w:r>
            <w:r w:rsidRPr="001057C6">
              <w:rPr>
                <w:b/>
                <w:bCs/>
                <w:color w:val="0070C0"/>
                <w:lang w:val="uk-UA"/>
              </w:rPr>
              <w:t xml:space="preserve">відповідно до </w:t>
            </w:r>
            <w:r w:rsidRPr="00717456">
              <w:rPr>
                <w:lang w:val="uk-UA"/>
              </w:rPr>
              <w:t>прогнозних даних комерційного обліку</w:t>
            </w:r>
            <w:r w:rsidRPr="001057C6">
              <w:rPr>
                <w:b/>
                <w:strike/>
                <w:color w:val="0070C0"/>
                <w:lang w:val="uk-UA"/>
              </w:rPr>
              <w:t>, наданих адміністратором комерційного обліку</w:t>
            </w:r>
            <w:r w:rsidRPr="001057C6">
              <w:rPr>
                <w:b/>
                <w:color w:val="0070C0"/>
                <w:lang w:val="uk-UA"/>
              </w:rPr>
              <w:t>.</w:t>
            </w:r>
            <w:r w:rsidRPr="001057C6">
              <w:rPr>
                <w:color w:val="0070C0"/>
                <w:lang w:val="uk-UA"/>
              </w:rPr>
              <w:t xml:space="preserve"> </w:t>
            </w:r>
            <w:r w:rsidRPr="00717456">
              <w:rPr>
                <w:lang w:val="uk-UA"/>
              </w:rPr>
              <w:t xml:space="preserve">Така вимога не застосовується до випадків, коли зміна електропостачальника здійснюється у строк, що є меншим ніж 5 </w:t>
            </w:r>
            <w:r w:rsidRPr="00C84B9A">
              <w:rPr>
                <w:strike/>
                <w:lang w:val="uk-UA"/>
              </w:rPr>
              <w:t>робочих</w:t>
            </w:r>
            <w:r w:rsidRPr="001057C6">
              <w:rPr>
                <w:b/>
                <w:color w:val="7030A0"/>
                <w:lang w:val="uk-UA"/>
              </w:rPr>
              <w:t xml:space="preserve"> календарних</w:t>
            </w:r>
            <w:r w:rsidRPr="001057C6">
              <w:rPr>
                <w:color w:val="7030A0"/>
                <w:lang w:val="uk-UA"/>
              </w:rPr>
              <w:t xml:space="preserve"> </w:t>
            </w:r>
            <w:r w:rsidRPr="00717456">
              <w:rPr>
                <w:lang w:val="uk-UA"/>
              </w:rPr>
              <w:t>днів.</w:t>
            </w:r>
          </w:p>
        </w:tc>
        <w:tc>
          <w:tcPr>
            <w:tcW w:w="0" w:type="auto"/>
          </w:tcPr>
          <w:p w14:paraId="6C6A258E" w14:textId="2A0D99F9" w:rsidR="00570D2E" w:rsidRPr="00717456" w:rsidRDefault="00570D2E" w:rsidP="00570D2E">
            <w:pPr>
              <w:tabs>
                <w:tab w:val="left" w:pos="4536"/>
                <w:tab w:val="left" w:pos="8364"/>
              </w:tabs>
              <w:ind w:firstLine="335"/>
              <w:jc w:val="both"/>
              <w:rPr>
                <w:rFonts w:ascii="Times New Roman" w:hAnsi="Times New Roman" w:cs="Times New Roman"/>
                <w:sz w:val="24"/>
                <w:szCs w:val="24"/>
              </w:rPr>
            </w:pPr>
            <w:r w:rsidRPr="00717456">
              <w:rPr>
                <w:rFonts w:ascii="Times New Roman" w:hAnsi="Times New Roman" w:cs="Times New Roman"/>
                <w:iCs/>
                <w:sz w:val="24"/>
                <w:szCs w:val="24"/>
              </w:rPr>
              <w:t>Прогнозні дані формує ППКО на підставі історичних даних по споживачу.</w:t>
            </w:r>
          </w:p>
        </w:tc>
        <w:tc>
          <w:tcPr>
            <w:tcW w:w="0" w:type="auto"/>
          </w:tcPr>
          <w:p w14:paraId="1F505038" w14:textId="0C11814B" w:rsidR="00570D2E" w:rsidRPr="00F11C15" w:rsidRDefault="00F11C15" w:rsidP="00570D2E">
            <w:pPr>
              <w:tabs>
                <w:tab w:val="left" w:pos="4536"/>
                <w:tab w:val="left" w:pos="8364"/>
              </w:tabs>
              <w:jc w:val="both"/>
              <w:rPr>
                <w:rFonts w:ascii="Times New Roman" w:hAnsi="Times New Roman" w:cs="Times New Roman"/>
                <w:b/>
                <w:sz w:val="24"/>
                <w:szCs w:val="24"/>
              </w:rPr>
            </w:pPr>
            <w:r w:rsidRPr="00F11C15">
              <w:rPr>
                <w:rFonts w:ascii="Times New Roman" w:hAnsi="Times New Roman" w:cs="Times New Roman"/>
                <w:b/>
                <w:sz w:val="24"/>
                <w:szCs w:val="24"/>
              </w:rPr>
              <w:t>Попередньо врахов</w:t>
            </w:r>
            <w:r w:rsidR="002752D1">
              <w:rPr>
                <w:rFonts w:ascii="Times New Roman" w:hAnsi="Times New Roman" w:cs="Times New Roman"/>
                <w:b/>
                <w:sz w:val="24"/>
                <w:szCs w:val="24"/>
              </w:rPr>
              <w:t>уємо</w:t>
            </w:r>
            <w:r w:rsidRPr="00F11C15">
              <w:rPr>
                <w:rFonts w:ascii="Times New Roman" w:hAnsi="Times New Roman" w:cs="Times New Roman"/>
                <w:b/>
                <w:sz w:val="24"/>
                <w:szCs w:val="24"/>
              </w:rPr>
              <w:t xml:space="preserve"> в редакції ча</w:t>
            </w:r>
            <w:r w:rsidR="007C16DB" w:rsidRPr="00F11C15">
              <w:rPr>
                <w:rFonts w:ascii="Times New Roman" w:hAnsi="Times New Roman" w:cs="Times New Roman"/>
                <w:b/>
                <w:sz w:val="24"/>
                <w:szCs w:val="24"/>
              </w:rPr>
              <w:t>стково:</w:t>
            </w:r>
          </w:p>
          <w:p w14:paraId="7F845BD8" w14:textId="49E07881" w:rsidR="007C16DB" w:rsidRPr="00F11C15" w:rsidRDefault="007C16DB" w:rsidP="00570D2E">
            <w:pPr>
              <w:tabs>
                <w:tab w:val="left" w:pos="4536"/>
                <w:tab w:val="left" w:pos="8364"/>
              </w:tabs>
              <w:jc w:val="both"/>
              <w:rPr>
                <w:rFonts w:ascii="Times New Roman" w:hAnsi="Times New Roman" w:cs="Times New Roman"/>
                <w:color w:val="00B050"/>
                <w:sz w:val="24"/>
                <w:szCs w:val="24"/>
              </w:rPr>
            </w:pPr>
            <w:r w:rsidRPr="00F11C15">
              <w:rPr>
                <w:rFonts w:ascii="Times New Roman" w:hAnsi="Times New Roman" w:cs="Times New Roman"/>
                <w:color w:val="00B050"/>
                <w:sz w:val="24"/>
                <w:szCs w:val="24"/>
              </w:rPr>
              <w:t>6.1.17. Попередній електропостачальник не пізніше ніж за 5 календарних днів до закінчення строку дії договору про постачання електричної енергії споживачу має виставити споживачу рахунок за електричну енергію, сформований на підставі прогнозних даних комерційного обліку. Така вимога не застосовується до випадків, коли зміна електропостачальника здійснюється у строк, що є меншим ніж 5 календарних днів.</w:t>
            </w:r>
          </w:p>
          <w:p w14:paraId="3F2FA934" w14:textId="4D4D089D" w:rsidR="007C16DB" w:rsidRPr="00215065" w:rsidRDefault="007C16DB" w:rsidP="00570D2E">
            <w:pPr>
              <w:tabs>
                <w:tab w:val="left" w:pos="4536"/>
                <w:tab w:val="left" w:pos="8364"/>
              </w:tabs>
              <w:jc w:val="both"/>
              <w:rPr>
                <w:rFonts w:ascii="Times New Roman" w:hAnsi="Times New Roman" w:cs="Times New Roman"/>
                <w:sz w:val="24"/>
                <w:szCs w:val="24"/>
              </w:rPr>
            </w:pPr>
          </w:p>
        </w:tc>
      </w:tr>
      <w:tr w:rsidR="00570D2E" w:rsidRPr="00215065" w14:paraId="57CEE0E5" w14:textId="77777777" w:rsidTr="009C2C82">
        <w:trPr>
          <w:trHeight w:val="2070"/>
        </w:trPr>
        <w:tc>
          <w:tcPr>
            <w:tcW w:w="0" w:type="auto"/>
          </w:tcPr>
          <w:p w14:paraId="1296E007" w14:textId="0BF44EFB" w:rsidR="00570D2E" w:rsidRPr="00EF3F9C" w:rsidRDefault="00570D2E" w:rsidP="00570D2E">
            <w:pPr>
              <w:jc w:val="both"/>
              <w:rPr>
                <w:rFonts w:ascii="Times New Roman" w:hAnsi="Times New Roman" w:cs="Times New Roman"/>
                <w:sz w:val="24"/>
                <w:szCs w:val="24"/>
              </w:rPr>
            </w:pPr>
            <w:r w:rsidRPr="007B1B6A">
              <w:rPr>
                <w:rFonts w:ascii="Times New Roman" w:hAnsi="Times New Roman" w:cs="Times New Roman"/>
                <w:sz w:val="24"/>
                <w:szCs w:val="24"/>
              </w:rPr>
              <w:t xml:space="preserve">6.1.19. За 5 </w:t>
            </w:r>
            <w:r w:rsidRPr="001F321F">
              <w:rPr>
                <w:rFonts w:ascii="Times New Roman" w:hAnsi="Times New Roman" w:cs="Times New Roman"/>
                <w:i/>
                <w:strike/>
                <w:sz w:val="24"/>
                <w:szCs w:val="24"/>
              </w:rPr>
              <w:t>робочих</w:t>
            </w:r>
            <w:r w:rsidRPr="007B1B6A">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 xml:space="preserve">днів до дати зміни електропостачальника адміністратор комерційного обліку надсилає повідомлення учасникам роздрібного ринку електричної енергії, безпосередньо задіяним у процедурі зміни постачальника, щодо зміни записів у реєстрах точок комерційного обліку </w:t>
            </w:r>
            <w:r w:rsidRPr="007B1B6A">
              <w:rPr>
                <w:rFonts w:ascii="Times New Roman" w:hAnsi="Times New Roman" w:cs="Times New Roman"/>
                <w:sz w:val="24"/>
                <w:szCs w:val="24"/>
              </w:rPr>
              <w:lastRenderedPageBreak/>
              <w:t xml:space="preserve">електропостачальників, щодо нового та попереднього електропостачальників у порядку, визначеному Кодексом комерційного обліку. У випадках коли зміна постачальника відбувається у строки менші ніж 5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 xml:space="preserve">календарних </w:t>
            </w:r>
            <w:r w:rsidRPr="007B1B6A">
              <w:rPr>
                <w:rFonts w:ascii="Times New Roman" w:hAnsi="Times New Roman" w:cs="Times New Roman"/>
                <w:sz w:val="24"/>
                <w:szCs w:val="24"/>
              </w:rPr>
              <w:t>днів, таке повідомлення надсилається в день отримання від нового постачальника адміністратором комерційного обліку запиту щодо зміни постачальника. Одночасно відповідне повідомлення направляється попередньому електропостачальнику.</w:t>
            </w:r>
          </w:p>
        </w:tc>
        <w:tc>
          <w:tcPr>
            <w:tcW w:w="0" w:type="auto"/>
          </w:tcPr>
          <w:p w14:paraId="33124040" w14:textId="77777777" w:rsidR="00570D2E" w:rsidRPr="00FC13DD" w:rsidRDefault="00570D2E" w:rsidP="00570D2E">
            <w:pPr>
              <w:pStyle w:val="a4"/>
              <w:jc w:val="both"/>
              <w:rPr>
                <w:b/>
                <w:lang w:val="uk-UA"/>
              </w:rPr>
            </w:pPr>
            <w:r w:rsidRPr="00FC13DD">
              <w:rPr>
                <w:b/>
                <w:lang w:val="uk-UA"/>
              </w:rPr>
              <w:lastRenderedPageBreak/>
              <w:t>НЕК УКРЕНЕРГО</w:t>
            </w:r>
          </w:p>
          <w:p w14:paraId="411D2ACF" w14:textId="424D413D" w:rsidR="00570D2E" w:rsidRPr="00FC13DD" w:rsidRDefault="00570D2E" w:rsidP="00570D2E">
            <w:pPr>
              <w:pStyle w:val="a4"/>
              <w:jc w:val="both"/>
              <w:rPr>
                <w:b/>
                <w:lang w:val="uk-UA"/>
              </w:rPr>
            </w:pPr>
            <w:r w:rsidRPr="00FC13DD">
              <w:rPr>
                <w:lang w:val="uk-UA"/>
              </w:rPr>
              <w:t xml:space="preserve">6.1.19. За 5 </w:t>
            </w:r>
            <w:r w:rsidRPr="00C84B9A">
              <w:rPr>
                <w:strike/>
                <w:lang w:val="uk-UA"/>
              </w:rPr>
              <w:t>робочих</w:t>
            </w:r>
            <w:r w:rsidRPr="00973A87">
              <w:rPr>
                <w:b/>
                <w:color w:val="7030A0"/>
                <w:lang w:val="uk-UA"/>
              </w:rPr>
              <w:t xml:space="preserve"> календарних </w:t>
            </w:r>
            <w:r w:rsidRPr="00FC13DD">
              <w:rPr>
                <w:lang w:val="uk-UA"/>
              </w:rPr>
              <w:t xml:space="preserve">днів до дати зміни електропостачальника </w:t>
            </w:r>
            <w:r w:rsidRPr="00973A87">
              <w:rPr>
                <w:b/>
                <w:bCs/>
                <w:color w:val="0070C0"/>
                <w:lang w:val="uk-UA"/>
              </w:rPr>
              <w:t xml:space="preserve">за загальним правилом </w:t>
            </w:r>
            <w:r w:rsidRPr="00FC13DD">
              <w:rPr>
                <w:lang w:val="uk-UA"/>
              </w:rPr>
              <w:t xml:space="preserve">адміністратор комерційного обліку </w:t>
            </w:r>
            <w:r w:rsidRPr="00973A87">
              <w:rPr>
                <w:b/>
                <w:strike/>
                <w:color w:val="0070C0"/>
                <w:lang w:val="uk-UA"/>
              </w:rPr>
              <w:t>надсилає повідомлення</w:t>
            </w:r>
            <w:r w:rsidRPr="00973A87">
              <w:rPr>
                <w:b/>
                <w:color w:val="0070C0"/>
                <w:lang w:val="uk-UA"/>
              </w:rPr>
              <w:t xml:space="preserve"> </w:t>
            </w:r>
            <w:r w:rsidRPr="00973A87">
              <w:rPr>
                <w:b/>
                <w:bCs/>
                <w:color w:val="0070C0"/>
                <w:lang w:val="uk-UA"/>
              </w:rPr>
              <w:t xml:space="preserve">інформує </w:t>
            </w:r>
            <w:r w:rsidRPr="00973A87">
              <w:rPr>
                <w:b/>
                <w:color w:val="0070C0"/>
                <w:lang w:val="uk-UA"/>
              </w:rPr>
              <w:t>учасник</w:t>
            </w:r>
            <w:r w:rsidRPr="00973A87">
              <w:rPr>
                <w:b/>
                <w:bCs/>
                <w:color w:val="0070C0"/>
                <w:lang w:val="uk-UA"/>
              </w:rPr>
              <w:t>ів</w:t>
            </w:r>
            <w:r w:rsidRPr="00973A87">
              <w:rPr>
                <w:color w:val="0070C0"/>
                <w:lang w:val="uk-UA"/>
              </w:rPr>
              <w:t xml:space="preserve"> </w:t>
            </w:r>
            <w:r w:rsidRPr="00FC13DD">
              <w:rPr>
                <w:lang w:val="uk-UA"/>
              </w:rPr>
              <w:t>роздрібного ринку електричної енергії, безпосередньо задіяни</w:t>
            </w:r>
            <w:r w:rsidRPr="00FC13DD">
              <w:rPr>
                <w:b/>
                <w:bCs/>
                <w:lang w:val="uk-UA"/>
              </w:rPr>
              <w:t>х</w:t>
            </w:r>
            <w:r w:rsidRPr="00FC13DD">
              <w:rPr>
                <w:lang w:val="uk-UA"/>
              </w:rPr>
              <w:t xml:space="preserve"> у </w:t>
            </w:r>
            <w:r w:rsidRPr="00FC13DD">
              <w:rPr>
                <w:lang w:val="uk-UA"/>
              </w:rPr>
              <w:lastRenderedPageBreak/>
              <w:t>процедурі зміни постачальника, щодо зміни записів у реєстр</w:t>
            </w:r>
            <w:r w:rsidRPr="00FC13DD">
              <w:rPr>
                <w:b/>
                <w:bCs/>
                <w:lang w:val="uk-UA"/>
              </w:rPr>
              <w:t>і</w:t>
            </w:r>
            <w:r w:rsidRPr="00FC13DD">
              <w:rPr>
                <w:lang w:val="uk-UA"/>
              </w:rPr>
              <w:t xml:space="preserve"> точок комерційного обліку </w:t>
            </w:r>
            <w:r w:rsidRPr="00973A87">
              <w:rPr>
                <w:b/>
                <w:strike/>
                <w:color w:val="0070C0"/>
                <w:lang w:val="uk-UA"/>
              </w:rPr>
              <w:t>електропостачальників</w:t>
            </w:r>
            <w:r w:rsidRPr="00973A87">
              <w:rPr>
                <w:b/>
                <w:color w:val="0070C0"/>
                <w:lang w:val="uk-UA"/>
              </w:rPr>
              <w:t xml:space="preserve">, щодо нового та </w:t>
            </w:r>
            <w:r w:rsidRPr="00973A87">
              <w:rPr>
                <w:b/>
                <w:strike/>
                <w:color w:val="0070C0"/>
                <w:lang w:val="uk-UA"/>
              </w:rPr>
              <w:t>попереднього</w:t>
            </w:r>
            <w:r w:rsidRPr="00973A87">
              <w:rPr>
                <w:b/>
                <w:color w:val="0070C0"/>
                <w:lang w:val="uk-UA"/>
              </w:rPr>
              <w:t xml:space="preserve"> </w:t>
            </w:r>
            <w:r w:rsidRPr="00973A87">
              <w:rPr>
                <w:b/>
                <w:bCs/>
                <w:color w:val="0070C0"/>
                <w:lang w:val="uk-UA"/>
              </w:rPr>
              <w:t xml:space="preserve">чинного </w:t>
            </w:r>
            <w:r w:rsidRPr="00FC13DD">
              <w:rPr>
                <w:lang w:val="uk-UA"/>
              </w:rPr>
              <w:t xml:space="preserve">електропостачальників у порядку, визначеному Кодексом комерційного обліку. У випадках коли зміна постачальника відбувається у строки менші ніж 5 </w:t>
            </w:r>
            <w:r w:rsidRPr="00C84B9A">
              <w:rPr>
                <w:strike/>
                <w:lang w:val="uk-UA"/>
              </w:rPr>
              <w:t>робочих</w:t>
            </w:r>
            <w:r w:rsidRPr="00973A87">
              <w:rPr>
                <w:b/>
                <w:color w:val="7030A0"/>
                <w:lang w:val="uk-UA"/>
              </w:rPr>
              <w:t xml:space="preserve"> календарних</w:t>
            </w:r>
            <w:r w:rsidRPr="00973A87">
              <w:rPr>
                <w:color w:val="7030A0"/>
                <w:lang w:val="uk-UA"/>
              </w:rPr>
              <w:t xml:space="preserve"> </w:t>
            </w:r>
            <w:r w:rsidRPr="00FC13DD">
              <w:rPr>
                <w:lang w:val="uk-UA"/>
              </w:rPr>
              <w:t xml:space="preserve">днів, таке повідомлення надсилається в день отримання від нового постачальника адміністратором комерційного обліку запиту щодо зміни постачальника. Одночасно відповідне повідомлення направляється </w:t>
            </w:r>
            <w:r w:rsidRPr="00C84B9A">
              <w:rPr>
                <w:strike/>
                <w:color w:val="0070C0"/>
                <w:lang w:val="uk-UA"/>
              </w:rPr>
              <w:t>попередньому</w:t>
            </w:r>
            <w:r w:rsidRPr="00C84B9A">
              <w:rPr>
                <w:color w:val="0070C0"/>
                <w:lang w:val="uk-UA"/>
              </w:rPr>
              <w:t xml:space="preserve"> </w:t>
            </w:r>
            <w:r w:rsidRPr="00C84B9A">
              <w:rPr>
                <w:b/>
                <w:bCs/>
                <w:color w:val="0070C0"/>
                <w:lang w:val="uk-UA"/>
              </w:rPr>
              <w:t xml:space="preserve">чинному </w:t>
            </w:r>
            <w:r w:rsidRPr="00FC13DD">
              <w:rPr>
                <w:lang w:val="uk-UA"/>
              </w:rPr>
              <w:t>електропостачальнику.</w:t>
            </w:r>
          </w:p>
        </w:tc>
        <w:tc>
          <w:tcPr>
            <w:tcW w:w="0" w:type="auto"/>
          </w:tcPr>
          <w:p w14:paraId="17001EDE" w14:textId="7FF16F8C" w:rsidR="00570D2E" w:rsidRPr="00FC13DD" w:rsidRDefault="00570D2E" w:rsidP="00570D2E">
            <w:pPr>
              <w:tabs>
                <w:tab w:val="left" w:pos="4536"/>
                <w:tab w:val="left" w:pos="8364"/>
              </w:tabs>
              <w:ind w:firstLine="335"/>
              <w:jc w:val="both"/>
              <w:rPr>
                <w:rFonts w:ascii="Times New Roman" w:hAnsi="Times New Roman" w:cs="Times New Roman"/>
                <w:iCs/>
                <w:sz w:val="24"/>
                <w:szCs w:val="24"/>
              </w:rPr>
            </w:pPr>
            <w:r w:rsidRPr="00FC13DD">
              <w:rPr>
                <w:rFonts w:ascii="Times New Roman" w:hAnsi="Times New Roman" w:cs="Times New Roman"/>
                <w:iCs/>
                <w:sz w:val="24"/>
                <w:szCs w:val="24"/>
              </w:rPr>
              <w:lastRenderedPageBreak/>
              <w:t>Редакційні правки.</w:t>
            </w:r>
          </w:p>
        </w:tc>
        <w:tc>
          <w:tcPr>
            <w:tcW w:w="0" w:type="auto"/>
          </w:tcPr>
          <w:p w14:paraId="7AACF20D" w14:textId="44F5DCEC" w:rsidR="00570D2E" w:rsidRPr="00215065" w:rsidRDefault="00973A87"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w:t>
            </w:r>
            <w:r w:rsidR="00671209" w:rsidRPr="006448EE">
              <w:rPr>
                <w:rFonts w:ascii="Times New Roman" w:hAnsi="Times New Roman" w:cs="Times New Roman"/>
                <w:b/>
                <w:sz w:val="24"/>
                <w:szCs w:val="24"/>
              </w:rPr>
              <w:t>раховуємо частково (в частині за загальним правилом)</w:t>
            </w:r>
            <w:r w:rsidR="00671209">
              <w:rPr>
                <w:rFonts w:ascii="Times New Roman" w:hAnsi="Times New Roman" w:cs="Times New Roman"/>
                <w:sz w:val="24"/>
                <w:szCs w:val="24"/>
              </w:rPr>
              <w:t xml:space="preserve"> на обговорення все інше</w:t>
            </w:r>
            <w:r w:rsidR="008E4926">
              <w:rPr>
                <w:rFonts w:ascii="Times New Roman" w:hAnsi="Times New Roman" w:cs="Times New Roman"/>
                <w:sz w:val="24"/>
                <w:szCs w:val="24"/>
              </w:rPr>
              <w:t xml:space="preserve"> щодо розділення розділу 6 на дві окремі процедури: скорочену та за загальним правилом </w:t>
            </w:r>
          </w:p>
        </w:tc>
      </w:tr>
      <w:tr w:rsidR="00570D2E" w:rsidRPr="00215065" w14:paraId="5C6403FD" w14:textId="77777777" w:rsidTr="009C2C82">
        <w:trPr>
          <w:trHeight w:val="2697"/>
        </w:trPr>
        <w:tc>
          <w:tcPr>
            <w:tcW w:w="0" w:type="auto"/>
            <w:vMerge w:val="restart"/>
          </w:tcPr>
          <w:p w14:paraId="6803FD2C" w14:textId="77777777" w:rsidR="00570D2E" w:rsidRPr="007B1B6A" w:rsidRDefault="00570D2E" w:rsidP="00570D2E">
            <w:pPr>
              <w:jc w:val="both"/>
              <w:rPr>
                <w:rFonts w:ascii="Times New Roman" w:hAnsi="Times New Roman" w:cs="Times New Roman"/>
                <w:sz w:val="24"/>
                <w:szCs w:val="24"/>
              </w:rPr>
            </w:pPr>
            <w:r w:rsidRPr="007B1B6A">
              <w:rPr>
                <w:rFonts w:ascii="Times New Roman" w:hAnsi="Times New Roman" w:cs="Times New Roman"/>
                <w:sz w:val="24"/>
                <w:szCs w:val="24"/>
              </w:rPr>
              <w:t xml:space="preserve">6.1.22. Якщо фактичні дані комерційного обліку перевищують прогнозні, споживач повинен протягом 5 </w:t>
            </w:r>
            <w:r w:rsidRPr="001F321F">
              <w:rPr>
                <w:rFonts w:ascii="Times New Roman" w:hAnsi="Times New Roman" w:cs="Times New Roman"/>
                <w:i/>
                <w:strike/>
                <w:sz w:val="24"/>
                <w:szCs w:val="24"/>
              </w:rPr>
              <w:t>робочих</w:t>
            </w:r>
            <w:r w:rsidRPr="007B1B6A">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днів з дати отримання остаточного рахунку здійснити платежі на користь попереднього електропостачальника.</w:t>
            </w:r>
          </w:p>
          <w:p w14:paraId="7C14641C" w14:textId="77777777" w:rsidR="00570D2E" w:rsidRPr="007B1B6A" w:rsidRDefault="00570D2E" w:rsidP="00570D2E">
            <w:pPr>
              <w:jc w:val="both"/>
              <w:rPr>
                <w:rFonts w:ascii="Times New Roman" w:hAnsi="Times New Roman" w:cs="Times New Roman"/>
                <w:sz w:val="24"/>
                <w:szCs w:val="24"/>
              </w:rPr>
            </w:pPr>
          </w:p>
          <w:p w14:paraId="3551924A" w14:textId="77777777" w:rsidR="00570D2E" w:rsidRPr="007B1B6A" w:rsidRDefault="00570D2E" w:rsidP="00570D2E">
            <w:pPr>
              <w:jc w:val="both"/>
              <w:rPr>
                <w:rFonts w:ascii="Times New Roman" w:hAnsi="Times New Roman" w:cs="Times New Roman"/>
                <w:sz w:val="24"/>
                <w:szCs w:val="24"/>
              </w:rPr>
            </w:pPr>
            <w:r w:rsidRPr="007B1B6A">
              <w:rPr>
                <w:rFonts w:ascii="Times New Roman" w:hAnsi="Times New Roman" w:cs="Times New Roman"/>
                <w:sz w:val="24"/>
                <w:szCs w:val="24"/>
              </w:rPr>
              <w:t xml:space="preserve">Якщо споживачем здійснена переплата за прогнозними даними споживання, попередній електропостачальник повинен протягом 5 </w:t>
            </w:r>
            <w:r w:rsidRPr="001F321F">
              <w:rPr>
                <w:rFonts w:ascii="Times New Roman" w:hAnsi="Times New Roman" w:cs="Times New Roman"/>
                <w:i/>
                <w:strike/>
                <w:sz w:val="24"/>
                <w:szCs w:val="24"/>
              </w:rPr>
              <w:t>робочих</w:t>
            </w:r>
            <w:r w:rsidRPr="007B1B6A">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днів повернути споживачу надлишок коштів.</w:t>
            </w:r>
          </w:p>
          <w:p w14:paraId="1565EE23" w14:textId="77777777" w:rsidR="00570D2E" w:rsidRPr="007B1B6A" w:rsidRDefault="00570D2E" w:rsidP="00570D2E">
            <w:pPr>
              <w:jc w:val="both"/>
              <w:rPr>
                <w:rFonts w:ascii="Times New Roman" w:hAnsi="Times New Roman" w:cs="Times New Roman"/>
                <w:sz w:val="24"/>
                <w:szCs w:val="24"/>
              </w:rPr>
            </w:pPr>
          </w:p>
          <w:p w14:paraId="026D729C" w14:textId="77777777" w:rsidR="00570D2E" w:rsidRPr="007B1B6A" w:rsidRDefault="00570D2E" w:rsidP="00570D2E">
            <w:pPr>
              <w:jc w:val="both"/>
              <w:rPr>
                <w:rFonts w:ascii="Times New Roman" w:hAnsi="Times New Roman" w:cs="Times New Roman"/>
                <w:sz w:val="24"/>
                <w:szCs w:val="24"/>
              </w:rPr>
            </w:pPr>
            <w:r w:rsidRPr="007B1B6A">
              <w:rPr>
                <w:rFonts w:ascii="Times New Roman" w:hAnsi="Times New Roman" w:cs="Times New Roman"/>
                <w:sz w:val="24"/>
                <w:szCs w:val="24"/>
              </w:rPr>
              <w:lastRenderedPageBreak/>
              <w:t xml:space="preserve">Зазначені платежі мають бути здійснені сторонами протягом 10 </w:t>
            </w:r>
            <w:r w:rsidRPr="001F321F">
              <w:rPr>
                <w:rFonts w:ascii="Times New Roman" w:hAnsi="Times New Roman" w:cs="Times New Roman"/>
                <w:i/>
                <w:strike/>
                <w:sz w:val="24"/>
                <w:szCs w:val="24"/>
              </w:rPr>
              <w:t>робочих</w:t>
            </w:r>
            <w:r w:rsidRPr="007B1B6A">
              <w:rPr>
                <w:rFonts w:ascii="Times New Roman" w:hAnsi="Times New Roman" w:cs="Times New Roman"/>
                <w:sz w:val="24"/>
                <w:szCs w:val="24"/>
              </w:rPr>
              <w:t xml:space="preserve"> </w:t>
            </w:r>
            <w:r w:rsidRPr="00561234">
              <w:rPr>
                <w:rFonts w:ascii="Times New Roman" w:hAnsi="Times New Roman" w:cs="Times New Roman"/>
                <w:b/>
                <w:color w:val="7030A0"/>
                <w:sz w:val="24"/>
                <w:szCs w:val="24"/>
              </w:rPr>
              <w:t>календарних</w:t>
            </w:r>
            <w:r w:rsidRPr="007B1B6A">
              <w:rPr>
                <w:rFonts w:ascii="Times New Roman" w:hAnsi="Times New Roman" w:cs="Times New Roman"/>
                <w:sz w:val="24"/>
                <w:szCs w:val="24"/>
              </w:rPr>
              <w:t xml:space="preserve"> днів після зміни електропостачальника.</w:t>
            </w:r>
          </w:p>
          <w:p w14:paraId="3BD27F7F" w14:textId="77777777" w:rsidR="00570D2E" w:rsidRPr="007B1B6A" w:rsidRDefault="00570D2E" w:rsidP="00570D2E">
            <w:pPr>
              <w:jc w:val="both"/>
              <w:rPr>
                <w:rFonts w:ascii="Times New Roman" w:hAnsi="Times New Roman" w:cs="Times New Roman"/>
                <w:sz w:val="24"/>
                <w:szCs w:val="24"/>
              </w:rPr>
            </w:pPr>
          </w:p>
          <w:p w14:paraId="31261B6D" w14:textId="15720727" w:rsidR="00570D2E" w:rsidRPr="007B1B6A" w:rsidRDefault="00570D2E" w:rsidP="00570D2E">
            <w:pPr>
              <w:jc w:val="both"/>
              <w:rPr>
                <w:rFonts w:ascii="Times New Roman" w:hAnsi="Times New Roman" w:cs="Times New Roman"/>
                <w:sz w:val="24"/>
                <w:szCs w:val="24"/>
              </w:rPr>
            </w:pPr>
            <w:r w:rsidRPr="007B1B6A">
              <w:rPr>
                <w:rFonts w:ascii="Times New Roman" w:hAnsi="Times New Roman" w:cs="Times New Roman"/>
                <w:sz w:val="24"/>
                <w:szCs w:val="24"/>
              </w:rPr>
              <w:t>Якщо оператор системи отримав від попереднього електропостачальника попередню оплату (авансовий платіж) за надання послуг з розподілу та/або передачі за період, в якому цей електропостачальник не здійснюватиме постачання, то такий електропостачальник має право на повернення від оператора системи сплачених коштів або зарахування їх в рахунок оплати по інших споживачах такого постачальника. Повернення здійснюється за заявою електропостачальника.</w:t>
            </w:r>
          </w:p>
        </w:tc>
        <w:tc>
          <w:tcPr>
            <w:tcW w:w="0" w:type="auto"/>
          </w:tcPr>
          <w:p w14:paraId="662D0693" w14:textId="77777777" w:rsidR="00570D2E" w:rsidRPr="00FC13DD" w:rsidRDefault="00570D2E" w:rsidP="00570D2E">
            <w:pPr>
              <w:pStyle w:val="a4"/>
              <w:jc w:val="both"/>
              <w:rPr>
                <w:b/>
                <w:lang w:val="uk-UA"/>
              </w:rPr>
            </w:pPr>
            <w:r>
              <w:rPr>
                <w:b/>
                <w:lang w:val="uk-UA"/>
              </w:rPr>
              <w:lastRenderedPageBreak/>
              <w:t xml:space="preserve">ТОВ «Київські енергетичні </w:t>
            </w:r>
            <w:r w:rsidRPr="00FC13DD">
              <w:rPr>
                <w:b/>
                <w:lang w:val="uk-UA"/>
              </w:rPr>
              <w:t>послуги»</w:t>
            </w:r>
          </w:p>
          <w:p w14:paraId="686220B3" w14:textId="77777777" w:rsidR="00570D2E" w:rsidRPr="00FC13DD" w:rsidRDefault="00570D2E" w:rsidP="00570D2E">
            <w:pPr>
              <w:spacing w:after="120"/>
              <w:jc w:val="both"/>
              <w:rPr>
                <w:rFonts w:ascii="Times New Roman" w:hAnsi="Times New Roman" w:cs="Times New Roman"/>
                <w:sz w:val="24"/>
                <w:szCs w:val="24"/>
              </w:rPr>
            </w:pPr>
            <w:r w:rsidRPr="00FC13DD">
              <w:rPr>
                <w:rFonts w:ascii="Times New Roman" w:hAnsi="Times New Roman" w:cs="Times New Roman"/>
                <w:sz w:val="24"/>
                <w:szCs w:val="24"/>
              </w:rPr>
              <w:t xml:space="preserve">6.1.22. Якщо фактичні дані комерційного обліку перевищують прогнозні, споживач повинен протягом 5 </w:t>
            </w:r>
            <w:r w:rsidRPr="00C84B9A">
              <w:rPr>
                <w:rFonts w:ascii="Times New Roman" w:hAnsi="Times New Roman" w:cs="Times New Roman"/>
                <w:strike/>
                <w:sz w:val="24"/>
                <w:szCs w:val="24"/>
              </w:rPr>
              <w:t>робочих</w:t>
            </w:r>
            <w:r w:rsidRPr="00C84B9A">
              <w:rPr>
                <w:rFonts w:ascii="Times New Roman" w:hAnsi="Times New Roman" w:cs="Times New Roman"/>
                <w:sz w:val="24"/>
                <w:szCs w:val="24"/>
              </w:rPr>
              <w:t xml:space="preserve"> </w:t>
            </w:r>
            <w:r w:rsidRPr="00973A87">
              <w:rPr>
                <w:rFonts w:ascii="Times New Roman" w:hAnsi="Times New Roman" w:cs="Times New Roman"/>
                <w:b/>
                <w:color w:val="7030A0"/>
                <w:sz w:val="24"/>
                <w:szCs w:val="24"/>
              </w:rPr>
              <w:t>календарних</w:t>
            </w:r>
            <w:r w:rsidRPr="00FC13DD">
              <w:rPr>
                <w:rFonts w:ascii="Times New Roman" w:hAnsi="Times New Roman" w:cs="Times New Roman"/>
                <w:sz w:val="24"/>
                <w:szCs w:val="24"/>
              </w:rPr>
              <w:t xml:space="preserve"> днів з дати отримання остаточного рахунку здійснити платежі на користь попереднього електропостачальника.</w:t>
            </w:r>
          </w:p>
          <w:p w14:paraId="178D5111" w14:textId="77777777" w:rsidR="00570D2E" w:rsidRPr="00973A87" w:rsidRDefault="00570D2E" w:rsidP="00570D2E">
            <w:pPr>
              <w:spacing w:after="120"/>
              <w:jc w:val="both"/>
              <w:rPr>
                <w:rFonts w:ascii="Times New Roman" w:hAnsi="Times New Roman" w:cs="Times New Roman"/>
                <w:color w:val="0070C0"/>
                <w:sz w:val="24"/>
                <w:szCs w:val="24"/>
              </w:rPr>
            </w:pPr>
            <w:r w:rsidRPr="00FC13DD">
              <w:rPr>
                <w:rFonts w:ascii="Times New Roman" w:hAnsi="Times New Roman" w:cs="Times New Roman"/>
                <w:sz w:val="24"/>
                <w:szCs w:val="24"/>
              </w:rPr>
              <w:t xml:space="preserve">Якщо споживачем здійснена переплата за прогнозними даними споживання, попередній електропостачальник повинен протягом 5 </w:t>
            </w:r>
            <w:r w:rsidRPr="00C84B9A">
              <w:rPr>
                <w:rFonts w:ascii="Times New Roman" w:hAnsi="Times New Roman" w:cs="Times New Roman"/>
                <w:strike/>
                <w:sz w:val="24"/>
                <w:szCs w:val="24"/>
              </w:rPr>
              <w:t>робочих</w:t>
            </w:r>
            <w:r w:rsidRPr="00973A87">
              <w:rPr>
                <w:rFonts w:ascii="Times New Roman" w:hAnsi="Times New Roman" w:cs="Times New Roman"/>
                <w:b/>
                <w:color w:val="7030A0"/>
                <w:sz w:val="24"/>
                <w:szCs w:val="24"/>
              </w:rPr>
              <w:t xml:space="preserve"> календарних</w:t>
            </w:r>
            <w:r w:rsidRPr="00973A87">
              <w:rPr>
                <w:rFonts w:ascii="Times New Roman" w:hAnsi="Times New Roman" w:cs="Times New Roman"/>
                <w:color w:val="7030A0"/>
                <w:sz w:val="24"/>
                <w:szCs w:val="24"/>
              </w:rPr>
              <w:t xml:space="preserve"> </w:t>
            </w:r>
            <w:r w:rsidRPr="00FC13DD">
              <w:rPr>
                <w:rFonts w:ascii="Times New Roman" w:hAnsi="Times New Roman" w:cs="Times New Roman"/>
                <w:sz w:val="24"/>
                <w:szCs w:val="24"/>
              </w:rPr>
              <w:t xml:space="preserve">днів повернути споживачу надлишок </w:t>
            </w:r>
            <w:r w:rsidRPr="00FC13DD">
              <w:rPr>
                <w:rFonts w:ascii="Times New Roman" w:hAnsi="Times New Roman" w:cs="Times New Roman"/>
                <w:sz w:val="24"/>
                <w:szCs w:val="24"/>
              </w:rPr>
              <w:lastRenderedPageBreak/>
              <w:t xml:space="preserve">коштів </w:t>
            </w:r>
            <w:r w:rsidRPr="00973A87">
              <w:rPr>
                <w:rFonts w:ascii="Times New Roman" w:hAnsi="Times New Roman" w:cs="Times New Roman"/>
                <w:b/>
                <w:color w:val="0070C0"/>
                <w:sz w:val="24"/>
                <w:szCs w:val="24"/>
              </w:rPr>
              <w:t>за відповідною заявою споживача за банківськими реквізитами, визначеними цією заявою.</w:t>
            </w:r>
          </w:p>
          <w:p w14:paraId="1DF6FE84" w14:textId="748EF70E" w:rsidR="00570D2E" w:rsidRPr="00FC13DD" w:rsidRDefault="00570D2E" w:rsidP="00570D2E">
            <w:pPr>
              <w:spacing w:after="120"/>
              <w:jc w:val="both"/>
              <w:rPr>
                <w:b/>
              </w:rPr>
            </w:pPr>
            <w:r w:rsidRPr="00FC13DD">
              <w:rPr>
                <w:rFonts w:ascii="Times New Roman" w:hAnsi="Times New Roman" w:cs="Times New Roman"/>
                <w:sz w:val="24"/>
                <w:szCs w:val="24"/>
              </w:rPr>
              <w:t xml:space="preserve">Зазначені платежі мають бути здійснені сторонами протягом 10 </w:t>
            </w:r>
            <w:r w:rsidRPr="00C84B9A">
              <w:rPr>
                <w:rFonts w:ascii="Times New Roman" w:hAnsi="Times New Roman" w:cs="Times New Roman"/>
                <w:b/>
                <w:strike/>
                <w:sz w:val="24"/>
                <w:szCs w:val="24"/>
              </w:rPr>
              <w:t>р</w:t>
            </w:r>
            <w:r w:rsidRPr="00C84B9A">
              <w:rPr>
                <w:rFonts w:ascii="Times New Roman" w:hAnsi="Times New Roman" w:cs="Times New Roman"/>
                <w:strike/>
                <w:sz w:val="24"/>
                <w:szCs w:val="24"/>
              </w:rPr>
              <w:t>об</w:t>
            </w:r>
            <w:r w:rsidRPr="00C84B9A">
              <w:rPr>
                <w:rFonts w:ascii="Times New Roman" w:hAnsi="Times New Roman" w:cs="Times New Roman"/>
                <w:b/>
                <w:strike/>
                <w:sz w:val="24"/>
                <w:szCs w:val="24"/>
              </w:rPr>
              <w:t>очих</w:t>
            </w:r>
            <w:r w:rsidRPr="00973A87">
              <w:rPr>
                <w:rFonts w:ascii="Times New Roman" w:hAnsi="Times New Roman" w:cs="Times New Roman"/>
                <w:b/>
                <w:color w:val="7030A0"/>
                <w:sz w:val="24"/>
                <w:szCs w:val="24"/>
              </w:rPr>
              <w:t xml:space="preserve"> календарних</w:t>
            </w:r>
            <w:r w:rsidRPr="00FC13DD">
              <w:rPr>
                <w:rFonts w:ascii="Times New Roman" w:hAnsi="Times New Roman" w:cs="Times New Roman"/>
                <w:sz w:val="24"/>
                <w:szCs w:val="24"/>
              </w:rPr>
              <w:t xml:space="preserve"> днів після зміни електропостачальника.</w:t>
            </w:r>
          </w:p>
        </w:tc>
        <w:tc>
          <w:tcPr>
            <w:tcW w:w="0" w:type="auto"/>
          </w:tcPr>
          <w:p w14:paraId="278EC03B" w14:textId="187778A9" w:rsidR="00570D2E" w:rsidRPr="00FC13DD" w:rsidRDefault="00570D2E" w:rsidP="00570D2E">
            <w:pPr>
              <w:tabs>
                <w:tab w:val="left" w:pos="4536"/>
                <w:tab w:val="left" w:pos="8364"/>
              </w:tabs>
              <w:ind w:firstLine="335"/>
              <w:jc w:val="both"/>
              <w:rPr>
                <w:rFonts w:ascii="Times New Roman" w:hAnsi="Times New Roman" w:cs="Times New Roman"/>
                <w:iCs/>
                <w:sz w:val="24"/>
                <w:szCs w:val="24"/>
              </w:rPr>
            </w:pPr>
            <w:r w:rsidRPr="00FC13DD">
              <w:rPr>
                <w:rFonts w:ascii="Times New Roman" w:hAnsi="Times New Roman" w:cs="Times New Roman"/>
                <w:sz w:val="24"/>
                <w:szCs w:val="24"/>
              </w:rPr>
              <w:lastRenderedPageBreak/>
              <w:t>Електропостачальник має повернути кошти на певний рахунок споживача.</w:t>
            </w:r>
          </w:p>
        </w:tc>
        <w:tc>
          <w:tcPr>
            <w:tcW w:w="0" w:type="auto"/>
          </w:tcPr>
          <w:p w14:paraId="2A716CB4" w14:textId="046D7DD7" w:rsidR="00570D2E" w:rsidRPr="006448EE" w:rsidRDefault="002752D1"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w:t>
            </w:r>
            <w:r w:rsidR="008E4926" w:rsidRPr="006448EE">
              <w:rPr>
                <w:rFonts w:ascii="Times New Roman" w:hAnsi="Times New Roman" w:cs="Times New Roman"/>
                <w:b/>
                <w:sz w:val="24"/>
                <w:szCs w:val="24"/>
              </w:rPr>
              <w:t xml:space="preserve"> обговорення</w:t>
            </w:r>
          </w:p>
        </w:tc>
      </w:tr>
      <w:tr w:rsidR="00570D2E" w:rsidRPr="00215065" w14:paraId="2B943A4E" w14:textId="77777777" w:rsidTr="009C2C82">
        <w:trPr>
          <w:trHeight w:val="996"/>
        </w:trPr>
        <w:tc>
          <w:tcPr>
            <w:tcW w:w="0" w:type="auto"/>
            <w:vMerge/>
          </w:tcPr>
          <w:p w14:paraId="75F60304" w14:textId="77777777" w:rsidR="00570D2E" w:rsidRPr="007B1B6A" w:rsidRDefault="00570D2E" w:rsidP="00570D2E">
            <w:pPr>
              <w:jc w:val="both"/>
              <w:rPr>
                <w:rFonts w:ascii="Times New Roman" w:hAnsi="Times New Roman" w:cs="Times New Roman"/>
                <w:sz w:val="24"/>
                <w:szCs w:val="24"/>
              </w:rPr>
            </w:pPr>
          </w:p>
        </w:tc>
        <w:tc>
          <w:tcPr>
            <w:tcW w:w="0" w:type="auto"/>
          </w:tcPr>
          <w:p w14:paraId="4388F054" w14:textId="77777777" w:rsidR="00570D2E" w:rsidRDefault="00570D2E" w:rsidP="00570D2E">
            <w:pPr>
              <w:pStyle w:val="a4"/>
              <w:jc w:val="both"/>
              <w:rPr>
                <w:b/>
                <w:lang w:val="uk-UA"/>
              </w:rPr>
            </w:pPr>
            <w:r>
              <w:rPr>
                <w:b/>
                <w:lang w:val="uk-UA"/>
              </w:rPr>
              <w:t xml:space="preserve">Д </w:t>
            </w:r>
            <w:proofErr w:type="spellStart"/>
            <w:r>
              <w:rPr>
                <w:b/>
                <w:lang w:val="uk-UA"/>
              </w:rPr>
              <w:t>Трейдинг</w:t>
            </w:r>
            <w:proofErr w:type="spellEnd"/>
          </w:p>
          <w:p w14:paraId="076C3753" w14:textId="77777777" w:rsidR="00570D2E" w:rsidRPr="00973A87" w:rsidRDefault="00570D2E" w:rsidP="00570D2E">
            <w:pPr>
              <w:jc w:val="both"/>
              <w:rPr>
                <w:rFonts w:ascii="Times New Roman" w:hAnsi="Times New Roman" w:cs="Times New Roman"/>
                <w:b/>
                <w:bCs/>
                <w:color w:val="0070C0"/>
                <w:sz w:val="24"/>
                <w:szCs w:val="24"/>
              </w:rPr>
            </w:pPr>
            <w:r w:rsidRPr="00C977BD">
              <w:rPr>
                <w:rFonts w:ascii="Times New Roman" w:hAnsi="Times New Roman" w:cs="Times New Roman"/>
                <w:sz w:val="24"/>
                <w:szCs w:val="24"/>
              </w:rPr>
              <w:t xml:space="preserve">6.1.22. Якщо фактичні дані комерційного обліку перевищують прогнозні, споживач повинен протягом 5 робочих календарних днів з дати отримання остаточного рахунку здійснити платежі на користь попереднього електропостачальника, </w:t>
            </w:r>
            <w:r w:rsidRPr="00973A87">
              <w:rPr>
                <w:rFonts w:ascii="Times New Roman" w:hAnsi="Times New Roman" w:cs="Times New Roman"/>
                <w:b/>
                <w:bCs/>
                <w:color w:val="0070C0"/>
                <w:sz w:val="24"/>
                <w:szCs w:val="24"/>
              </w:rPr>
              <w:t>якщо інше не передбачено договором між попереднім електропостачальником та споживачем.</w:t>
            </w:r>
          </w:p>
          <w:p w14:paraId="5D93279E" w14:textId="77777777" w:rsidR="00570D2E" w:rsidRPr="00973A87" w:rsidRDefault="00570D2E" w:rsidP="00570D2E">
            <w:pPr>
              <w:jc w:val="both"/>
              <w:rPr>
                <w:rFonts w:ascii="Times New Roman" w:hAnsi="Times New Roman" w:cs="Times New Roman"/>
                <w:b/>
                <w:bCs/>
                <w:color w:val="0070C0"/>
                <w:sz w:val="24"/>
                <w:szCs w:val="24"/>
              </w:rPr>
            </w:pPr>
            <w:r w:rsidRPr="00C977BD">
              <w:rPr>
                <w:rFonts w:ascii="Times New Roman" w:hAnsi="Times New Roman" w:cs="Times New Roman"/>
                <w:sz w:val="24"/>
                <w:szCs w:val="24"/>
              </w:rPr>
              <w:t xml:space="preserve">Якщо споживачем здійснена переплата за прогнозними даними споживання, попередній електропостачальник повинен протягом 5 робочих календарних днів повернути споживачу надлишок коштів, </w:t>
            </w:r>
            <w:r w:rsidRPr="00973A87">
              <w:rPr>
                <w:rFonts w:ascii="Times New Roman" w:hAnsi="Times New Roman" w:cs="Times New Roman"/>
                <w:b/>
                <w:bCs/>
                <w:color w:val="0070C0"/>
                <w:sz w:val="24"/>
                <w:szCs w:val="24"/>
              </w:rPr>
              <w:t>якщо інше не передбачено договором між попереднім електропостачальником та споживачем.</w:t>
            </w:r>
          </w:p>
          <w:p w14:paraId="7163C8A3" w14:textId="77777777" w:rsidR="00570D2E" w:rsidRPr="00973A87" w:rsidRDefault="00570D2E" w:rsidP="00570D2E">
            <w:pPr>
              <w:jc w:val="both"/>
              <w:rPr>
                <w:rFonts w:ascii="Times New Roman" w:hAnsi="Times New Roman" w:cs="Times New Roman"/>
                <w:b/>
                <w:bCs/>
                <w:color w:val="0070C0"/>
                <w:sz w:val="24"/>
                <w:szCs w:val="24"/>
              </w:rPr>
            </w:pPr>
            <w:r w:rsidRPr="00C977BD">
              <w:rPr>
                <w:rFonts w:ascii="Times New Roman" w:hAnsi="Times New Roman" w:cs="Times New Roman"/>
                <w:sz w:val="24"/>
                <w:szCs w:val="24"/>
              </w:rPr>
              <w:t xml:space="preserve">Зазначені платежі мають бути здійснені сторонами протягом 10 робочих календарних днів після </w:t>
            </w:r>
            <w:r w:rsidRPr="00C977BD">
              <w:rPr>
                <w:rFonts w:ascii="Times New Roman" w:hAnsi="Times New Roman" w:cs="Times New Roman"/>
                <w:sz w:val="24"/>
                <w:szCs w:val="24"/>
              </w:rPr>
              <w:lastRenderedPageBreak/>
              <w:t xml:space="preserve">зміни електропостачальника, </w:t>
            </w:r>
            <w:r w:rsidRPr="00973A87">
              <w:rPr>
                <w:rFonts w:ascii="Times New Roman" w:hAnsi="Times New Roman" w:cs="Times New Roman"/>
                <w:b/>
                <w:bCs/>
                <w:color w:val="0070C0"/>
                <w:sz w:val="24"/>
                <w:szCs w:val="24"/>
              </w:rPr>
              <w:t>якщо інше не передбачено договором між попереднім електропостачальником та споживачем.</w:t>
            </w:r>
          </w:p>
          <w:p w14:paraId="79DEA56A" w14:textId="1C15192B" w:rsidR="00570D2E" w:rsidRPr="00FC13DD" w:rsidRDefault="00570D2E" w:rsidP="00570D2E">
            <w:pPr>
              <w:pStyle w:val="a4"/>
              <w:jc w:val="both"/>
              <w:rPr>
                <w:b/>
                <w:lang w:val="uk-UA"/>
              </w:rPr>
            </w:pPr>
            <w:r w:rsidRPr="00FC13DD">
              <w:rPr>
                <w:lang w:val="uk-UA"/>
              </w:rPr>
              <w:t>Якщо оператор системи отримав від попереднього електропостачальника попередню оплату (авансовий платіж) за надання послуг з розподілу та/або передачі за період, в якому цей електропостачальник не здійснюватиме постачання, то такий електропостачальник має право на повернення від оператора системи сплачених коштів або зарахування їх в рахунок оплати по інших споживачах такого постачальника. Повернення здійснюється за заявою електропостачальника.</w:t>
            </w:r>
          </w:p>
        </w:tc>
        <w:tc>
          <w:tcPr>
            <w:tcW w:w="0" w:type="auto"/>
          </w:tcPr>
          <w:p w14:paraId="6D7CC22D" w14:textId="19B152B9" w:rsidR="00570D2E" w:rsidRPr="00FC13DD" w:rsidRDefault="00570D2E" w:rsidP="00570D2E">
            <w:pPr>
              <w:tabs>
                <w:tab w:val="left" w:pos="4536"/>
                <w:tab w:val="left" w:pos="8364"/>
              </w:tabs>
              <w:ind w:firstLine="335"/>
              <w:jc w:val="both"/>
              <w:rPr>
                <w:rFonts w:ascii="Times New Roman" w:hAnsi="Times New Roman" w:cs="Times New Roman"/>
                <w:iCs/>
                <w:sz w:val="24"/>
                <w:szCs w:val="24"/>
              </w:rPr>
            </w:pPr>
            <w:r>
              <w:rPr>
                <w:rFonts w:ascii="Times New Roman" w:hAnsi="Times New Roman" w:cs="Times New Roman"/>
                <w:sz w:val="24"/>
                <w:szCs w:val="24"/>
              </w:rPr>
              <w:lastRenderedPageBreak/>
              <w:t>Строки оплати за поставлену електричну енергію, передбачені договором  можуть відрізнятися від передбачених ПРРЕЕ.</w:t>
            </w:r>
          </w:p>
        </w:tc>
        <w:tc>
          <w:tcPr>
            <w:tcW w:w="0" w:type="auto"/>
          </w:tcPr>
          <w:p w14:paraId="66321D20" w14:textId="3E8533BC" w:rsidR="00570D2E" w:rsidRPr="00215065" w:rsidRDefault="002752D1"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Потребує</w:t>
            </w:r>
            <w:r w:rsidR="00921FBE" w:rsidRPr="006448EE">
              <w:rPr>
                <w:rFonts w:ascii="Times New Roman" w:hAnsi="Times New Roman" w:cs="Times New Roman"/>
                <w:b/>
                <w:sz w:val="24"/>
                <w:szCs w:val="24"/>
              </w:rPr>
              <w:t xml:space="preserve"> обговорення,</w:t>
            </w:r>
            <w:r w:rsidR="00921FBE">
              <w:rPr>
                <w:rFonts w:ascii="Times New Roman" w:hAnsi="Times New Roman" w:cs="Times New Roman"/>
                <w:sz w:val="24"/>
                <w:szCs w:val="24"/>
              </w:rPr>
              <w:t xml:space="preserve"> навести можливі варіанти щодо інших можливих умов </w:t>
            </w:r>
          </w:p>
        </w:tc>
      </w:tr>
      <w:tr w:rsidR="00570D2E" w:rsidRPr="00215065" w14:paraId="6EF60530" w14:textId="77777777" w:rsidTr="009C2C82">
        <w:trPr>
          <w:trHeight w:val="354"/>
        </w:trPr>
        <w:tc>
          <w:tcPr>
            <w:tcW w:w="0" w:type="auto"/>
            <w:vMerge w:val="restart"/>
          </w:tcPr>
          <w:p w14:paraId="507BD22C" w14:textId="469F7FC3" w:rsidR="00570D2E" w:rsidRPr="00973A87" w:rsidRDefault="00570D2E" w:rsidP="00570D2E">
            <w:pPr>
              <w:jc w:val="both"/>
              <w:rPr>
                <w:rFonts w:ascii="Times New Roman" w:hAnsi="Times New Roman" w:cs="Times New Roman"/>
                <w:b/>
                <w:sz w:val="24"/>
                <w:szCs w:val="24"/>
              </w:rPr>
            </w:pPr>
            <w:r w:rsidRPr="00973A87">
              <w:rPr>
                <w:rFonts w:ascii="Times New Roman" w:hAnsi="Times New Roman" w:cs="Times New Roman"/>
                <w:b/>
                <w:sz w:val="24"/>
                <w:szCs w:val="24"/>
              </w:rPr>
              <w:t xml:space="preserve">Відсутній </w:t>
            </w:r>
          </w:p>
        </w:tc>
        <w:tc>
          <w:tcPr>
            <w:tcW w:w="0" w:type="auto"/>
          </w:tcPr>
          <w:p w14:paraId="2F93CB42" w14:textId="77777777" w:rsidR="00570D2E" w:rsidRPr="008242AD" w:rsidRDefault="00570D2E" w:rsidP="00570D2E">
            <w:pPr>
              <w:pStyle w:val="a4"/>
              <w:jc w:val="both"/>
              <w:rPr>
                <w:b/>
                <w:lang w:val="uk-UA"/>
              </w:rPr>
            </w:pPr>
            <w:r w:rsidRPr="008242AD">
              <w:rPr>
                <w:b/>
                <w:lang w:val="uk-UA"/>
              </w:rPr>
              <w:t>ТОВ «Київські енергетичні послуги»</w:t>
            </w:r>
          </w:p>
          <w:p w14:paraId="393AB84D" w14:textId="3C7AD139" w:rsidR="00570D2E" w:rsidRPr="008242AD" w:rsidRDefault="00570D2E" w:rsidP="00570D2E">
            <w:pPr>
              <w:pStyle w:val="a4"/>
              <w:jc w:val="both"/>
              <w:rPr>
                <w:b/>
                <w:lang w:val="uk-UA"/>
              </w:rPr>
            </w:pPr>
            <w:r w:rsidRPr="008242AD">
              <w:rPr>
                <w:lang w:val="uk-UA"/>
              </w:rPr>
              <w:t xml:space="preserve">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w:t>
            </w:r>
            <w:r w:rsidRPr="00973A87">
              <w:rPr>
                <w:b/>
                <w:color w:val="0070C0"/>
                <w:lang w:val="uk-UA"/>
              </w:rPr>
              <w:t>споживач та/або новий електропостачальник повинен протягом 1 робочого дня</w:t>
            </w:r>
            <w:r w:rsidRPr="00973A87">
              <w:rPr>
                <w:color w:val="0070C0"/>
                <w:lang w:val="uk-UA"/>
              </w:rPr>
              <w:t xml:space="preserve"> </w:t>
            </w:r>
            <w:r w:rsidRPr="008242AD">
              <w:rPr>
                <w:lang w:val="uk-UA"/>
              </w:rPr>
              <w:t xml:space="preserve">повідомити про це адміністратора </w:t>
            </w:r>
            <w:r w:rsidRPr="008242AD">
              <w:rPr>
                <w:lang w:val="uk-UA"/>
              </w:rPr>
              <w:lastRenderedPageBreak/>
              <w:t>комерційного обліку. Таке звернення є підставою відмови адміністратора комерційного обліку у забезпеченні зміни електропостачальника.</w:t>
            </w:r>
          </w:p>
        </w:tc>
        <w:tc>
          <w:tcPr>
            <w:tcW w:w="0" w:type="auto"/>
          </w:tcPr>
          <w:p w14:paraId="1CBD4568" w14:textId="72709063" w:rsidR="00570D2E" w:rsidRPr="008242AD" w:rsidRDefault="00570D2E" w:rsidP="00570D2E">
            <w:pPr>
              <w:tabs>
                <w:tab w:val="left" w:pos="4536"/>
                <w:tab w:val="left" w:pos="8364"/>
              </w:tabs>
              <w:ind w:firstLine="335"/>
              <w:jc w:val="both"/>
              <w:rPr>
                <w:rFonts w:ascii="Times New Roman" w:hAnsi="Times New Roman" w:cs="Times New Roman"/>
                <w:sz w:val="24"/>
                <w:szCs w:val="24"/>
              </w:rPr>
            </w:pPr>
            <w:r w:rsidRPr="008242AD">
              <w:rPr>
                <w:rFonts w:ascii="Times New Roman" w:hAnsi="Times New Roman" w:cs="Times New Roman"/>
                <w:sz w:val="24"/>
                <w:szCs w:val="24"/>
              </w:rPr>
              <w:lastRenderedPageBreak/>
              <w:t>З метою уникнення зловживань споживач має мати рівні права на анулювання процедури зміни постачальника.</w:t>
            </w:r>
          </w:p>
        </w:tc>
        <w:tc>
          <w:tcPr>
            <w:tcW w:w="0" w:type="auto"/>
          </w:tcPr>
          <w:p w14:paraId="1384B20B" w14:textId="28DD9EFE" w:rsidR="006448EE" w:rsidRPr="00F11C15" w:rsidRDefault="00973A87" w:rsidP="00570D2E">
            <w:pPr>
              <w:tabs>
                <w:tab w:val="left" w:pos="4536"/>
                <w:tab w:val="left" w:pos="8364"/>
              </w:tabs>
              <w:jc w:val="both"/>
              <w:rPr>
                <w:rFonts w:ascii="Times New Roman" w:hAnsi="Times New Roman" w:cs="Times New Roman"/>
                <w:b/>
                <w:sz w:val="24"/>
                <w:szCs w:val="24"/>
              </w:rPr>
            </w:pPr>
            <w:r w:rsidRPr="00F11C15">
              <w:rPr>
                <w:rFonts w:ascii="Times New Roman" w:hAnsi="Times New Roman" w:cs="Times New Roman"/>
                <w:b/>
                <w:sz w:val="24"/>
                <w:szCs w:val="24"/>
              </w:rPr>
              <w:t>Попередньо врахов</w:t>
            </w:r>
            <w:r w:rsidR="002752D1">
              <w:rPr>
                <w:rFonts w:ascii="Times New Roman" w:hAnsi="Times New Roman" w:cs="Times New Roman"/>
                <w:b/>
                <w:sz w:val="24"/>
                <w:szCs w:val="24"/>
              </w:rPr>
              <w:t>уємо</w:t>
            </w:r>
            <w:r w:rsidRPr="00F11C15">
              <w:rPr>
                <w:rFonts w:ascii="Times New Roman" w:hAnsi="Times New Roman" w:cs="Times New Roman"/>
                <w:b/>
                <w:sz w:val="24"/>
                <w:szCs w:val="24"/>
              </w:rPr>
              <w:t xml:space="preserve"> частково в редакції</w:t>
            </w:r>
            <w:r w:rsidR="006448EE" w:rsidRPr="00F11C15">
              <w:rPr>
                <w:rFonts w:ascii="Times New Roman" w:hAnsi="Times New Roman" w:cs="Times New Roman"/>
                <w:b/>
                <w:sz w:val="24"/>
                <w:szCs w:val="24"/>
              </w:rPr>
              <w:t>:</w:t>
            </w:r>
          </w:p>
          <w:p w14:paraId="5A5D9F9D" w14:textId="77777777" w:rsidR="006448EE" w:rsidRPr="00F11C15" w:rsidRDefault="006448EE" w:rsidP="00570D2E">
            <w:pPr>
              <w:tabs>
                <w:tab w:val="left" w:pos="4536"/>
                <w:tab w:val="left" w:pos="8364"/>
              </w:tabs>
              <w:jc w:val="both"/>
              <w:rPr>
                <w:rFonts w:ascii="Times New Roman" w:hAnsi="Times New Roman" w:cs="Times New Roman"/>
                <w:color w:val="00B050"/>
                <w:sz w:val="24"/>
                <w:szCs w:val="24"/>
              </w:rPr>
            </w:pPr>
            <w:r w:rsidRPr="00F11C15">
              <w:rPr>
                <w:rFonts w:ascii="Times New Roman" w:hAnsi="Times New Roman" w:cs="Times New Roman"/>
                <w:color w:val="00B050"/>
                <w:sz w:val="24"/>
                <w:szCs w:val="24"/>
              </w:rPr>
              <w:t xml:space="preserve">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w:t>
            </w:r>
            <w:r w:rsidRPr="00F11C15">
              <w:rPr>
                <w:rFonts w:ascii="Times New Roman" w:hAnsi="Times New Roman" w:cs="Times New Roman"/>
                <w:b/>
                <w:color w:val="00B050"/>
                <w:sz w:val="24"/>
                <w:szCs w:val="24"/>
              </w:rPr>
              <w:t>споживач та/або новий електропостачальник повинен протягом 1 робочого дня</w:t>
            </w:r>
            <w:r w:rsidRPr="00F11C15">
              <w:rPr>
                <w:rFonts w:ascii="Times New Roman" w:hAnsi="Times New Roman" w:cs="Times New Roman"/>
                <w:color w:val="00B050"/>
                <w:sz w:val="24"/>
                <w:szCs w:val="24"/>
              </w:rPr>
              <w:t xml:space="preserve"> повідомити про це адміністратора </w:t>
            </w:r>
            <w:r w:rsidRPr="00F11C15">
              <w:rPr>
                <w:rFonts w:ascii="Times New Roman" w:hAnsi="Times New Roman" w:cs="Times New Roman"/>
                <w:color w:val="00B050"/>
                <w:sz w:val="24"/>
                <w:szCs w:val="24"/>
              </w:rPr>
              <w:lastRenderedPageBreak/>
              <w:t>комерційного обліку. Таке звернення є підставою відмови адміністратора комерційного обліку у забезпеченні зміни електропостачальника.</w:t>
            </w:r>
          </w:p>
          <w:p w14:paraId="241C5BAF" w14:textId="54C12AEB" w:rsidR="006448EE" w:rsidRPr="00F11C15" w:rsidRDefault="006448EE" w:rsidP="00570D2E">
            <w:pPr>
              <w:tabs>
                <w:tab w:val="left" w:pos="4536"/>
                <w:tab w:val="left" w:pos="8364"/>
              </w:tabs>
              <w:jc w:val="both"/>
              <w:rPr>
                <w:rFonts w:ascii="Times New Roman" w:hAnsi="Times New Roman" w:cs="Times New Roman"/>
                <w:b/>
                <w:color w:val="00B050"/>
                <w:sz w:val="24"/>
                <w:szCs w:val="24"/>
              </w:rPr>
            </w:pPr>
            <w:r w:rsidRPr="00F11C15">
              <w:rPr>
                <w:rFonts w:ascii="Times New Roman" w:hAnsi="Times New Roman" w:cs="Times New Roman"/>
                <w:b/>
                <w:bCs/>
                <w:color w:val="00B050"/>
                <w:sz w:val="24"/>
                <w:szCs w:val="24"/>
              </w:rPr>
              <w:t>Про зупинення процесу зміни електропостачальника адміністратор комерційного обліку невідкладно повідомляє попереднього електропостачальника.</w:t>
            </w:r>
          </w:p>
        </w:tc>
      </w:tr>
      <w:tr w:rsidR="00570D2E" w:rsidRPr="00215065" w14:paraId="1A09641A" w14:textId="77777777" w:rsidTr="009C2C82">
        <w:trPr>
          <w:trHeight w:val="354"/>
        </w:trPr>
        <w:tc>
          <w:tcPr>
            <w:tcW w:w="0" w:type="auto"/>
            <w:vMerge/>
          </w:tcPr>
          <w:p w14:paraId="6985F2EC" w14:textId="77777777" w:rsidR="00570D2E" w:rsidRDefault="00570D2E" w:rsidP="00570D2E">
            <w:pPr>
              <w:jc w:val="both"/>
              <w:rPr>
                <w:rFonts w:ascii="Times New Roman" w:hAnsi="Times New Roman" w:cs="Times New Roman"/>
                <w:sz w:val="24"/>
                <w:szCs w:val="24"/>
              </w:rPr>
            </w:pPr>
          </w:p>
        </w:tc>
        <w:tc>
          <w:tcPr>
            <w:tcW w:w="0" w:type="auto"/>
          </w:tcPr>
          <w:p w14:paraId="15080CAB" w14:textId="77777777" w:rsidR="00570D2E" w:rsidRPr="008242AD" w:rsidRDefault="00570D2E" w:rsidP="00570D2E">
            <w:pPr>
              <w:pStyle w:val="a4"/>
              <w:jc w:val="both"/>
              <w:rPr>
                <w:b/>
                <w:lang w:val="uk-UA"/>
              </w:rPr>
            </w:pPr>
            <w:r w:rsidRPr="008242AD">
              <w:rPr>
                <w:b/>
                <w:lang w:val="uk-UA"/>
              </w:rPr>
              <w:t>НЕК УКРЕНЕРГО</w:t>
            </w:r>
          </w:p>
          <w:p w14:paraId="70DAA8A0" w14:textId="77777777" w:rsidR="00570D2E" w:rsidRPr="008242AD" w:rsidRDefault="00570D2E" w:rsidP="00570D2E">
            <w:pPr>
              <w:jc w:val="both"/>
              <w:rPr>
                <w:rFonts w:ascii="Times New Roman" w:hAnsi="Times New Roman" w:cs="Times New Roman"/>
                <w:sz w:val="24"/>
                <w:szCs w:val="24"/>
              </w:rPr>
            </w:pPr>
            <w:r w:rsidRPr="008242AD">
              <w:rPr>
                <w:rFonts w:ascii="Times New Roman" w:hAnsi="Times New Roman" w:cs="Times New Roman"/>
                <w:sz w:val="24"/>
                <w:szCs w:val="24"/>
              </w:rPr>
              <w:t>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новий електропостачальник повинен невідкладно повідомити про це адміністратора комерційного обліку</w:t>
            </w:r>
            <w:r w:rsidRPr="008242AD">
              <w:rPr>
                <w:rFonts w:ascii="Times New Roman" w:hAnsi="Times New Roman" w:cs="Times New Roman"/>
                <w:strike/>
                <w:sz w:val="24"/>
                <w:szCs w:val="24"/>
              </w:rPr>
              <w:t xml:space="preserve">. </w:t>
            </w:r>
            <w:r w:rsidRPr="00973A87">
              <w:rPr>
                <w:rFonts w:ascii="Times New Roman" w:hAnsi="Times New Roman" w:cs="Times New Roman"/>
                <w:b/>
                <w:strike/>
                <w:color w:val="0070C0"/>
                <w:sz w:val="24"/>
                <w:szCs w:val="24"/>
              </w:rPr>
              <w:t>Таке звернення є підставою відмови  адміністратора комерційного обліку у забезпеченні</w:t>
            </w:r>
            <w:r w:rsidRPr="00973A87">
              <w:rPr>
                <w:rFonts w:ascii="Times New Roman" w:hAnsi="Times New Roman" w:cs="Times New Roman"/>
                <w:b/>
                <w:color w:val="0070C0"/>
                <w:sz w:val="24"/>
                <w:szCs w:val="24"/>
              </w:rPr>
              <w:t xml:space="preserve"> </w:t>
            </w:r>
            <w:r w:rsidRPr="00973A87">
              <w:rPr>
                <w:rFonts w:ascii="Times New Roman" w:hAnsi="Times New Roman" w:cs="Times New Roman"/>
                <w:b/>
                <w:bCs/>
                <w:color w:val="0070C0"/>
                <w:sz w:val="24"/>
                <w:szCs w:val="24"/>
              </w:rPr>
              <w:t>шляхом</w:t>
            </w:r>
            <w:r w:rsidRPr="00973A87">
              <w:rPr>
                <w:rFonts w:ascii="Times New Roman" w:hAnsi="Times New Roman" w:cs="Times New Roman"/>
                <w:b/>
                <w:color w:val="0070C0"/>
                <w:sz w:val="24"/>
                <w:szCs w:val="24"/>
              </w:rPr>
              <w:t xml:space="preserve"> </w:t>
            </w:r>
            <w:r w:rsidRPr="00973A87">
              <w:rPr>
                <w:rFonts w:ascii="Times New Roman" w:hAnsi="Times New Roman" w:cs="Times New Roman"/>
                <w:b/>
                <w:bCs/>
                <w:color w:val="0070C0"/>
                <w:sz w:val="24"/>
                <w:szCs w:val="24"/>
              </w:rPr>
              <w:t>зупинення процесу</w:t>
            </w:r>
            <w:r w:rsidRPr="008242AD">
              <w:rPr>
                <w:rFonts w:ascii="Times New Roman" w:hAnsi="Times New Roman" w:cs="Times New Roman"/>
                <w:b/>
                <w:bCs/>
                <w:sz w:val="24"/>
                <w:szCs w:val="24"/>
              </w:rPr>
              <w:t xml:space="preserve"> </w:t>
            </w:r>
            <w:r w:rsidRPr="008242AD">
              <w:rPr>
                <w:rFonts w:ascii="Times New Roman" w:hAnsi="Times New Roman" w:cs="Times New Roman"/>
                <w:sz w:val="24"/>
                <w:szCs w:val="24"/>
              </w:rPr>
              <w:t>зміни електропостачальника.</w:t>
            </w:r>
          </w:p>
          <w:p w14:paraId="52C5308F" w14:textId="0F83FE49" w:rsidR="00570D2E" w:rsidRPr="008242AD" w:rsidRDefault="00570D2E" w:rsidP="00570D2E">
            <w:pPr>
              <w:pStyle w:val="a4"/>
              <w:jc w:val="both"/>
              <w:rPr>
                <w:b/>
                <w:lang w:val="uk-UA"/>
              </w:rPr>
            </w:pPr>
            <w:r w:rsidRPr="00973A87">
              <w:rPr>
                <w:b/>
                <w:bCs/>
                <w:color w:val="0070C0"/>
                <w:lang w:val="uk-UA"/>
              </w:rPr>
              <w:t>Про зупинення процесу зміни електропостачальника адміністратор комерційного обліку невідкладно повідомляє чинного електропостачальника.</w:t>
            </w:r>
          </w:p>
        </w:tc>
        <w:tc>
          <w:tcPr>
            <w:tcW w:w="0" w:type="auto"/>
          </w:tcPr>
          <w:p w14:paraId="71E4BC35" w14:textId="5CFC662E" w:rsidR="00570D2E" w:rsidRPr="008242AD" w:rsidRDefault="00570D2E" w:rsidP="00570D2E">
            <w:pPr>
              <w:tabs>
                <w:tab w:val="left" w:pos="4536"/>
                <w:tab w:val="left" w:pos="8364"/>
              </w:tabs>
              <w:ind w:firstLine="335"/>
              <w:jc w:val="both"/>
              <w:rPr>
                <w:rFonts w:ascii="Times New Roman" w:hAnsi="Times New Roman" w:cs="Times New Roman"/>
                <w:sz w:val="24"/>
                <w:szCs w:val="24"/>
              </w:rPr>
            </w:pPr>
            <w:r w:rsidRPr="008242AD">
              <w:rPr>
                <w:rFonts w:ascii="Times New Roman" w:hAnsi="Times New Roman" w:cs="Times New Roman"/>
                <w:iCs/>
                <w:sz w:val="24"/>
                <w:szCs w:val="24"/>
              </w:rPr>
              <w:t>Пункт пов’язаний зі змінами у положеннях попередніх пунктів.</w:t>
            </w:r>
          </w:p>
        </w:tc>
        <w:tc>
          <w:tcPr>
            <w:tcW w:w="0" w:type="auto"/>
          </w:tcPr>
          <w:p w14:paraId="78086661" w14:textId="21C8372F" w:rsidR="00570D2E" w:rsidRDefault="00973A87" w:rsidP="00570D2E">
            <w:pPr>
              <w:tabs>
                <w:tab w:val="left" w:pos="4536"/>
                <w:tab w:val="left" w:pos="8364"/>
              </w:tabs>
              <w:jc w:val="both"/>
              <w:rPr>
                <w:rFonts w:ascii="Times New Roman" w:hAnsi="Times New Roman" w:cs="Times New Roman"/>
                <w:sz w:val="24"/>
                <w:szCs w:val="24"/>
              </w:rPr>
            </w:pPr>
            <w:r w:rsidRPr="00F11C15">
              <w:rPr>
                <w:rFonts w:ascii="Times New Roman" w:hAnsi="Times New Roman" w:cs="Times New Roman"/>
                <w:b/>
                <w:sz w:val="24"/>
                <w:szCs w:val="24"/>
              </w:rPr>
              <w:t>Попередньо в</w:t>
            </w:r>
            <w:r w:rsidR="001A3E3E" w:rsidRPr="00F11C15">
              <w:rPr>
                <w:rFonts w:ascii="Times New Roman" w:hAnsi="Times New Roman" w:cs="Times New Roman"/>
                <w:b/>
                <w:sz w:val="24"/>
                <w:szCs w:val="24"/>
              </w:rPr>
              <w:t>рахов</w:t>
            </w:r>
            <w:r w:rsidR="002752D1">
              <w:rPr>
                <w:rFonts w:ascii="Times New Roman" w:hAnsi="Times New Roman" w:cs="Times New Roman"/>
                <w:b/>
                <w:sz w:val="24"/>
                <w:szCs w:val="24"/>
              </w:rPr>
              <w:t>уємо</w:t>
            </w:r>
            <w:r w:rsidR="001A3E3E" w:rsidRPr="00F11C15">
              <w:rPr>
                <w:rFonts w:ascii="Times New Roman" w:hAnsi="Times New Roman" w:cs="Times New Roman"/>
                <w:sz w:val="24"/>
                <w:szCs w:val="24"/>
              </w:rPr>
              <w:t xml:space="preserve"> </w:t>
            </w:r>
            <w:r w:rsidR="001A3E3E">
              <w:rPr>
                <w:rFonts w:ascii="Times New Roman" w:hAnsi="Times New Roman" w:cs="Times New Roman"/>
                <w:sz w:val="24"/>
                <w:szCs w:val="24"/>
              </w:rPr>
              <w:t>частково останній абзац пропозиції в редакції</w:t>
            </w:r>
            <w:r w:rsidR="006448EE">
              <w:rPr>
                <w:rFonts w:ascii="Times New Roman" w:hAnsi="Times New Roman" w:cs="Times New Roman"/>
                <w:sz w:val="24"/>
                <w:szCs w:val="24"/>
              </w:rPr>
              <w:t xml:space="preserve"> ТОВ КЕП</w:t>
            </w:r>
          </w:p>
          <w:p w14:paraId="6F152A6C" w14:textId="1FE3A397" w:rsidR="001A3E3E" w:rsidRPr="00215065" w:rsidRDefault="001A3E3E" w:rsidP="00570D2E">
            <w:pPr>
              <w:tabs>
                <w:tab w:val="left" w:pos="4536"/>
                <w:tab w:val="left" w:pos="8364"/>
              </w:tabs>
              <w:jc w:val="both"/>
              <w:rPr>
                <w:rFonts w:ascii="Times New Roman" w:hAnsi="Times New Roman" w:cs="Times New Roman"/>
                <w:sz w:val="24"/>
                <w:szCs w:val="24"/>
              </w:rPr>
            </w:pPr>
          </w:p>
        </w:tc>
      </w:tr>
    </w:tbl>
    <w:p w14:paraId="7331F1AD" w14:textId="58775EA4" w:rsidR="00110078" w:rsidRDefault="00110078"/>
    <w:tbl>
      <w:tblPr>
        <w:tblStyle w:val="a3"/>
        <w:tblW w:w="15592" w:type="dxa"/>
        <w:tblLayout w:type="fixed"/>
        <w:tblLook w:val="04A0" w:firstRow="1" w:lastRow="0" w:firstColumn="1" w:lastColumn="0" w:noHBand="0" w:noVBand="1"/>
      </w:tblPr>
      <w:tblGrid>
        <w:gridCol w:w="3898"/>
        <w:gridCol w:w="61"/>
        <w:gridCol w:w="3837"/>
        <w:gridCol w:w="135"/>
        <w:gridCol w:w="3763"/>
        <w:gridCol w:w="65"/>
        <w:gridCol w:w="3833"/>
      </w:tblGrid>
      <w:tr w:rsidR="00570D2E" w:rsidRPr="00215065" w14:paraId="4D76F508" w14:textId="77777777" w:rsidTr="00BA5F2D">
        <w:trPr>
          <w:trHeight w:val="354"/>
        </w:trPr>
        <w:tc>
          <w:tcPr>
            <w:tcW w:w="3959" w:type="dxa"/>
            <w:gridSpan w:val="2"/>
          </w:tcPr>
          <w:p w14:paraId="34B24F18" w14:textId="04420121" w:rsidR="00570D2E" w:rsidRPr="006A55A1" w:rsidRDefault="00570D2E" w:rsidP="00570D2E">
            <w:pPr>
              <w:jc w:val="both"/>
              <w:rPr>
                <w:rFonts w:ascii="Times New Roman" w:hAnsi="Times New Roman" w:cs="Times New Roman"/>
                <w:b/>
                <w:sz w:val="24"/>
                <w:szCs w:val="24"/>
              </w:rPr>
            </w:pPr>
            <w:r w:rsidRPr="006A55A1">
              <w:rPr>
                <w:rFonts w:ascii="Times New Roman" w:hAnsi="Times New Roman" w:cs="Times New Roman"/>
                <w:b/>
                <w:sz w:val="24"/>
                <w:szCs w:val="24"/>
              </w:rPr>
              <w:t xml:space="preserve">Відсутній </w:t>
            </w:r>
          </w:p>
        </w:tc>
        <w:tc>
          <w:tcPr>
            <w:tcW w:w="3972" w:type="dxa"/>
            <w:gridSpan w:val="2"/>
          </w:tcPr>
          <w:p w14:paraId="64E8ACF0" w14:textId="3815F394" w:rsidR="00570D2E" w:rsidRPr="008242AD" w:rsidRDefault="00570D2E" w:rsidP="00570D2E">
            <w:pPr>
              <w:pStyle w:val="a4"/>
              <w:jc w:val="both"/>
              <w:rPr>
                <w:b/>
                <w:lang w:val="uk-UA"/>
              </w:rPr>
            </w:pPr>
            <w:r w:rsidRPr="008242AD">
              <w:rPr>
                <w:b/>
                <w:lang w:val="uk-UA"/>
              </w:rPr>
              <w:t>НЕК УКРЕНЕРГО</w:t>
            </w:r>
          </w:p>
          <w:p w14:paraId="37911BD1" w14:textId="23296493" w:rsidR="00570D2E" w:rsidRPr="008242AD" w:rsidRDefault="00570D2E" w:rsidP="00570D2E">
            <w:pPr>
              <w:pStyle w:val="a4"/>
              <w:jc w:val="both"/>
              <w:rPr>
                <w:b/>
                <w:lang w:val="uk-UA"/>
              </w:rPr>
            </w:pPr>
            <w:r w:rsidRPr="008242AD">
              <w:rPr>
                <w:lang w:val="uk-UA"/>
              </w:rPr>
              <w:t xml:space="preserve">6.1.24. Новий електропостачальник на запит споживача повинен повідомляти його про етапи виконання процедури зміни електропостачальника. Датою зміни електропостачальника вважається дата зміни записів у </w:t>
            </w:r>
            <w:r w:rsidRPr="00722D4C">
              <w:rPr>
                <w:b/>
                <w:strike/>
                <w:color w:val="0070C0"/>
                <w:lang w:val="uk-UA"/>
              </w:rPr>
              <w:t>реєстрах груп споживачів електропостачальників</w:t>
            </w:r>
            <w:r w:rsidRPr="00722D4C">
              <w:rPr>
                <w:b/>
                <w:color w:val="0070C0"/>
                <w:lang w:val="uk-UA"/>
              </w:rPr>
              <w:t xml:space="preserve"> </w:t>
            </w:r>
            <w:r w:rsidRPr="00722D4C">
              <w:rPr>
                <w:b/>
                <w:bCs/>
                <w:color w:val="0070C0"/>
                <w:lang w:val="uk-UA"/>
              </w:rPr>
              <w:t>реєстрі точок комерційного обліку</w:t>
            </w:r>
            <w:r w:rsidRPr="00722D4C">
              <w:rPr>
                <w:b/>
                <w:color w:val="0070C0"/>
                <w:lang w:val="uk-UA"/>
              </w:rPr>
              <w:t>.</w:t>
            </w:r>
          </w:p>
        </w:tc>
        <w:tc>
          <w:tcPr>
            <w:tcW w:w="3828" w:type="dxa"/>
            <w:gridSpan w:val="2"/>
          </w:tcPr>
          <w:p w14:paraId="54E5016F" w14:textId="75DC5EBA" w:rsidR="00570D2E" w:rsidRPr="008242AD" w:rsidRDefault="00570D2E" w:rsidP="00570D2E">
            <w:pPr>
              <w:tabs>
                <w:tab w:val="left" w:pos="4536"/>
                <w:tab w:val="left" w:pos="8364"/>
              </w:tabs>
              <w:ind w:firstLine="335"/>
              <w:jc w:val="both"/>
              <w:rPr>
                <w:rFonts w:ascii="Times New Roman" w:hAnsi="Times New Roman" w:cs="Times New Roman"/>
                <w:iCs/>
                <w:sz w:val="24"/>
                <w:szCs w:val="24"/>
              </w:rPr>
            </w:pPr>
            <w:r w:rsidRPr="008242AD">
              <w:rPr>
                <w:rFonts w:ascii="Times New Roman" w:hAnsi="Times New Roman" w:cs="Times New Roman"/>
                <w:iCs/>
                <w:sz w:val="24"/>
                <w:szCs w:val="24"/>
              </w:rPr>
              <w:t>Пункт пов’язаний зі змінами у попередніх пунктах.</w:t>
            </w:r>
          </w:p>
        </w:tc>
        <w:tc>
          <w:tcPr>
            <w:tcW w:w="3833" w:type="dxa"/>
          </w:tcPr>
          <w:p w14:paraId="67662477" w14:textId="7B8C7D58" w:rsidR="00110078" w:rsidRPr="00722D4C" w:rsidRDefault="00722D4C"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b/>
                <w:sz w:val="24"/>
                <w:szCs w:val="24"/>
              </w:rPr>
              <w:t>Попередньо в</w:t>
            </w:r>
            <w:r w:rsidR="00E80DF0" w:rsidRPr="00110078">
              <w:rPr>
                <w:rFonts w:ascii="Times New Roman" w:hAnsi="Times New Roman" w:cs="Times New Roman"/>
                <w:b/>
                <w:sz w:val="24"/>
                <w:szCs w:val="24"/>
              </w:rPr>
              <w:t>рахов</w:t>
            </w:r>
            <w:r w:rsidR="002752D1">
              <w:rPr>
                <w:rFonts w:ascii="Times New Roman" w:hAnsi="Times New Roman" w:cs="Times New Roman"/>
                <w:b/>
                <w:sz w:val="24"/>
                <w:szCs w:val="24"/>
              </w:rPr>
              <w:t>уємо</w:t>
            </w:r>
            <w:r>
              <w:rPr>
                <w:rFonts w:ascii="Times New Roman" w:hAnsi="Times New Roman" w:cs="Times New Roman"/>
                <w:b/>
                <w:sz w:val="24"/>
                <w:szCs w:val="24"/>
              </w:rPr>
              <w:t xml:space="preserve"> (</w:t>
            </w:r>
            <w:r w:rsidR="00E80DF0" w:rsidRPr="00722D4C">
              <w:rPr>
                <w:rFonts w:ascii="Times New Roman" w:hAnsi="Times New Roman" w:cs="Times New Roman"/>
                <w:sz w:val="24"/>
                <w:szCs w:val="24"/>
              </w:rPr>
              <w:t>необхідно змінити назву реєстрів по всім ПРРЕЕ</w:t>
            </w:r>
            <w:r w:rsidRPr="00722D4C">
              <w:rPr>
                <w:rFonts w:ascii="Times New Roman" w:hAnsi="Times New Roman" w:cs="Times New Roman"/>
                <w:sz w:val="24"/>
                <w:szCs w:val="24"/>
              </w:rPr>
              <w:t>) в р</w:t>
            </w:r>
            <w:r w:rsidR="00110078" w:rsidRPr="00722D4C">
              <w:rPr>
                <w:rFonts w:ascii="Times New Roman" w:hAnsi="Times New Roman" w:cs="Times New Roman"/>
                <w:sz w:val="24"/>
                <w:szCs w:val="24"/>
              </w:rPr>
              <w:t>едакція:</w:t>
            </w:r>
          </w:p>
          <w:p w14:paraId="7074D75D" w14:textId="69625134" w:rsidR="00110078" w:rsidRPr="00110078" w:rsidRDefault="00110078" w:rsidP="00570D2E">
            <w:pPr>
              <w:tabs>
                <w:tab w:val="left" w:pos="4536"/>
                <w:tab w:val="left" w:pos="8364"/>
              </w:tabs>
              <w:jc w:val="both"/>
              <w:rPr>
                <w:rFonts w:ascii="Times New Roman" w:hAnsi="Times New Roman" w:cs="Times New Roman"/>
                <w:sz w:val="24"/>
                <w:szCs w:val="24"/>
              </w:rPr>
            </w:pPr>
            <w:r w:rsidRPr="00F11C15">
              <w:rPr>
                <w:rFonts w:ascii="Times New Roman" w:hAnsi="Times New Roman" w:cs="Times New Roman"/>
                <w:color w:val="00B050"/>
                <w:sz w:val="24"/>
                <w:szCs w:val="24"/>
              </w:rPr>
              <w:t xml:space="preserve">6.1.24. Новий електропостачальник на запит споживача повинен повідомляти його про етапи виконання процедури зміни електропостачальника. Датою зміни електропостачальника вважається дата зміни записів у </w:t>
            </w:r>
            <w:r w:rsidRPr="00F11C15">
              <w:rPr>
                <w:rFonts w:ascii="Times New Roman" w:hAnsi="Times New Roman" w:cs="Times New Roman"/>
                <w:b/>
                <w:bCs/>
                <w:color w:val="00B050"/>
                <w:sz w:val="24"/>
                <w:szCs w:val="24"/>
              </w:rPr>
              <w:t>реєстрі точок комерційного обліку</w:t>
            </w:r>
            <w:r w:rsidRPr="00F11C15">
              <w:rPr>
                <w:rFonts w:ascii="Times New Roman" w:hAnsi="Times New Roman" w:cs="Times New Roman"/>
                <w:sz w:val="24"/>
                <w:szCs w:val="24"/>
              </w:rPr>
              <w:t>.</w:t>
            </w:r>
          </w:p>
        </w:tc>
      </w:tr>
      <w:tr w:rsidR="00570D2E" w:rsidRPr="00215065" w14:paraId="61F9F7F7" w14:textId="77777777" w:rsidTr="00BA5F2D">
        <w:trPr>
          <w:trHeight w:val="1012"/>
        </w:trPr>
        <w:tc>
          <w:tcPr>
            <w:tcW w:w="3959" w:type="dxa"/>
            <w:gridSpan w:val="2"/>
            <w:vMerge w:val="restart"/>
          </w:tcPr>
          <w:p w14:paraId="0194B2DD" w14:textId="7D110379" w:rsidR="00570D2E" w:rsidRDefault="00570D2E" w:rsidP="00570D2E">
            <w:pPr>
              <w:jc w:val="both"/>
              <w:rPr>
                <w:rFonts w:ascii="Times New Roman" w:hAnsi="Times New Roman" w:cs="Times New Roman"/>
                <w:sz w:val="24"/>
                <w:szCs w:val="24"/>
              </w:rPr>
            </w:pPr>
            <w:bookmarkStart w:id="27" w:name="_Hlk96512305"/>
            <w:r w:rsidRPr="002B395E">
              <w:rPr>
                <w:rFonts w:ascii="Times New Roman" w:eastAsia="Calibri" w:hAnsi="Times New Roman" w:cs="Times New Roman"/>
                <w:bCs/>
                <w:sz w:val="24"/>
                <w:szCs w:val="24"/>
              </w:rPr>
              <w:t xml:space="preserve">6.1.26. Анулювання процедури зміни електропостачальника забезпечує </w:t>
            </w:r>
            <w:r w:rsidRPr="001F321F">
              <w:rPr>
                <w:rFonts w:ascii="Times New Roman" w:eastAsia="Calibri" w:hAnsi="Times New Roman" w:cs="Times New Roman"/>
                <w:bCs/>
                <w:i/>
                <w:strike/>
                <w:sz w:val="24"/>
                <w:szCs w:val="24"/>
              </w:rPr>
              <w:t>оператор системи шляхом повідомлення</w:t>
            </w:r>
            <w:r w:rsidRPr="00722D4C">
              <w:rPr>
                <w:rFonts w:ascii="Times New Roman" w:eastAsia="Calibri" w:hAnsi="Times New Roman" w:cs="Times New Roman"/>
                <w:bCs/>
                <w:color w:val="7030A0"/>
                <w:sz w:val="24"/>
                <w:szCs w:val="24"/>
              </w:rPr>
              <w:t xml:space="preserve"> </w:t>
            </w:r>
            <w:r w:rsidRPr="002B395E">
              <w:rPr>
                <w:rFonts w:ascii="Times New Roman" w:eastAsia="Calibri" w:hAnsi="Times New Roman" w:cs="Times New Roman"/>
                <w:bCs/>
                <w:sz w:val="24"/>
                <w:szCs w:val="24"/>
              </w:rPr>
              <w:t>адміністратор</w:t>
            </w:r>
            <w:r w:rsidRPr="00722D4C">
              <w:rPr>
                <w:rFonts w:ascii="Times New Roman" w:eastAsia="Calibri" w:hAnsi="Times New Roman" w:cs="Times New Roman"/>
                <w:b/>
                <w:bCs/>
                <w:strike/>
                <w:color w:val="7030A0"/>
                <w:sz w:val="24"/>
                <w:szCs w:val="24"/>
              </w:rPr>
              <w:t>а</w:t>
            </w:r>
            <w:r w:rsidRPr="002B395E">
              <w:rPr>
                <w:rFonts w:ascii="Times New Roman" w:eastAsia="Calibri" w:hAnsi="Times New Roman" w:cs="Times New Roman"/>
                <w:bCs/>
                <w:sz w:val="24"/>
                <w:szCs w:val="24"/>
              </w:rPr>
              <w:t xml:space="preserve"> комерційного обліку </w:t>
            </w:r>
            <w:r w:rsidRPr="005C4F26">
              <w:rPr>
                <w:rFonts w:ascii="Times New Roman" w:eastAsia="Calibri" w:hAnsi="Times New Roman" w:cs="Times New Roman"/>
                <w:bCs/>
                <w:i/>
                <w:strike/>
                <w:color w:val="7030A0"/>
                <w:sz w:val="24"/>
                <w:szCs w:val="24"/>
              </w:rPr>
              <w:t>про необхідність</w:t>
            </w:r>
            <w:r w:rsidRPr="00722D4C">
              <w:rPr>
                <w:rFonts w:ascii="Times New Roman" w:eastAsia="Calibri" w:hAnsi="Times New Roman" w:cs="Times New Roman"/>
                <w:bCs/>
                <w:color w:val="7030A0"/>
                <w:sz w:val="24"/>
                <w:szCs w:val="24"/>
              </w:rPr>
              <w:t xml:space="preserve"> </w:t>
            </w:r>
            <w:r w:rsidRPr="00561234">
              <w:rPr>
                <w:rFonts w:ascii="Times New Roman" w:eastAsia="Calibri" w:hAnsi="Times New Roman" w:cs="Times New Roman"/>
                <w:b/>
                <w:bCs/>
                <w:color w:val="7030A0"/>
                <w:sz w:val="24"/>
                <w:szCs w:val="24"/>
              </w:rPr>
              <w:t>шляхом</w:t>
            </w:r>
            <w:r w:rsidRPr="002B395E">
              <w:rPr>
                <w:rFonts w:ascii="Times New Roman" w:eastAsia="Calibri" w:hAnsi="Times New Roman" w:cs="Times New Roman"/>
                <w:b/>
                <w:bCs/>
                <w:sz w:val="24"/>
                <w:szCs w:val="24"/>
              </w:rPr>
              <w:t xml:space="preserve"> </w:t>
            </w:r>
            <w:bookmarkStart w:id="28" w:name="_Hlk106125130"/>
            <w:r w:rsidRPr="002B395E">
              <w:rPr>
                <w:rFonts w:ascii="Times New Roman" w:eastAsia="Calibri" w:hAnsi="Times New Roman" w:cs="Times New Roman"/>
                <w:bCs/>
                <w:sz w:val="24"/>
                <w:szCs w:val="24"/>
              </w:rPr>
              <w:t>зміни записів у реєстрі точок комерційного обліку</w:t>
            </w:r>
            <w:bookmarkEnd w:id="28"/>
            <w:r w:rsidRPr="002B395E">
              <w:rPr>
                <w:rFonts w:ascii="Times New Roman" w:eastAsia="Calibri" w:hAnsi="Times New Roman" w:cs="Times New Roman"/>
                <w:bCs/>
                <w:sz w:val="24"/>
                <w:szCs w:val="24"/>
              </w:rPr>
              <w:t xml:space="preserve"> </w:t>
            </w:r>
            <w:r w:rsidRPr="005C4F26">
              <w:rPr>
                <w:rFonts w:ascii="Times New Roman" w:eastAsia="Calibri" w:hAnsi="Times New Roman" w:cs="Times New Roman"/>
                <w:bCs/>
                <w:i/>
                <w:strike/>
                <w:color w:val="7030A0"/>
                <w:sz w:val="24"/>
                <w:szCs w:val="24"/>
              </w:rPr>
              <w:t>електропостачальника</w:t>
            </w:r>
            <w:r w:rsidRPr="002B395E">
              <w:rPr>
                <w:rFonts w:ascii="Times New Roman" w:eastAsia="Calibri" w:hAnsi="Times New Roman" w:cs="Times New Roman"/>
                <w:bCs/>
                <w:sz w:val="24"/>
                <w:szCs w:val="24"/>
              </w:rPr>
              <w:t xml:space="preserve"> у порядку, визначеному Кодексом комерційного обліку.</w:t>
            </w:r>
            <w:bookmarkEnd w:id="27"/>
          </w:p>
        </w:tc>
        <w:tc>
          <w:tcPr>
            <w:tcW w:w="3972" w:type="dxa"/>
            <w:gridSpan w:val="2"/>
          </w:tcPr>
          <w:p w14:paraId="0BF1D469" w14:textId="77777777" w:rsidR="00570D2E" w:rsidRDefault="00570D2E" w:rsidP="00570D2E">
            <w:pPr>
              <w:pStyle w:val="a4"/>
              <w:jc w:val="both"/>
              <w:rPr>
                <w:b/>
                <w:lang w:val="uk-UA"/>
              </w:rPr>
            </w:pPr>
            <w:r>
              <w:rPr>
                <w:b/>
                <w:lang w:val="uk-UA"/>
              </w:rPr>
              <w:t>Д ТРЕЙТІНГ</w:t>
            </w:r>
          </w:p>
          <w:p w14:paraId="409E74DE" w14:textId="48E5EE9D" w:rsidR="00570D2E" w:rsidRPr="00F703FA" w:rsidRDefault="00570D2E" w:rsidP="00570D2E">
            <w:pPr>
              <w:pStyle w:val="a4"/>
              <w:jc w:val="both"/>
              <w:rPr>
                <w:lang w:val="uk-UA"/>
              </w:rPr>
            </w:pPr>
            <w:r w:rsidRPr="00F703FA">
              <w:rPr>
                <w:rFonts w:eastAsia="Calibri"/>
                <w:lang w:val="uk-UA"/>
              </w:rPr>
              <w:t>6.1.26. Анулювання процедури зміни електропостачальника забезпечує оператор системи шляхом повідомлення адміністратора комерційного обліку про необхідність зміни записів у реєстрі точок комерційного обліку електропостачальника у порядку, визначеному Кодексом комерційного обліку.</w:t>
            </w:r>
          </w:p>
        </w:tc>
        <w:tc>
          <w:tcPr>
            <w:tcW w:w="3828" w:type="dxa"/>
            <w:gridSpan w:val="2"/>
          </w:tcPr>
          <w:p w14:paraId="6BC1DE06" w14:textId="77777777" w:rsidR="00570D2E" w:rsidRDefault="00570D2E" w:rsidP="00570D2E">
            <w:pPr>
              <w:jc w:val="both"/>
              <w:rPr>
                <w:rFonts w:ascii="Times New Roman" w:eastAsia="Calibri" w:hAnsi="Times New Roman" w:cs="Times New Roman"/>
                <w:bCs/>
                <w:sz w:val="24"/>
                <w:szCs w:val="24"/>
              </w:rPr>
            </w:pPr>
            <w:r w:rsidRPr="00C977BD">
              <w:rPr>
                <w:rFonts w:ascii="Times New Roman" w:eastAsia="Calibri" w:hAnsi="Times New Roman" w:cs="Times New Roman"/>
                <w:bCs/>
                <w:sz w:val="24"/>
                <w:szCs w:val="24"/>
              </w:rPr>
              <w:t>Залишити в діючій редакції</w:t>
            </w:r>
            <w:r>
              <w:rPr>
                <w:rFonts w:ascii="Times New Roman" w:eastAsia="Calibri" w:hAnsi="Times New Roman" w:cs="Times New Roman"/>
                <w:bCs/>
                <w:sz w:val="24"/>
                <w:szCs w:val="24"/>
              </w:rPr>
              <w:t>, оскільки процедура зміни електропостачальника заадмініструється оператором системи.</w:t>
            </w:r>
          </w:p>
          <w:p w14:paraId="19F6456A" w14:textId="77777777" w:rsidR="00570D2E" w:rsidRPr="008242AD" w:rsidRDefault="00570D2E" w:rsidP="00570D2E">
            <w:pPr>
              <w:tabs>
                <w:tab w:val="left" w:pos="4536"/>
                <w:tab w:val="left" w:pos="8364"/>
              </w:tabs>
              <w:ind w:firstLine="335"/>
              <w:jc w:val="both"/>
              <w:rPr>
                <w:rFonts w:ascii="Times New Roman" w:hAnsi="Times New Roman" w:cs="Times New Roman"/>
                <w:iCs/>
                <w:sz w:val="24"/>
                <w:szCs w:val="24"/>
              </w:rPr>
            </w:pPr>
          </w:p>
        </w:tc>
        <w:tc>
          <w:tcPr>
            <w:tcW w:w="3833" w:type="dxa"/>
          </w:tcPr>
          <w:p w14:paraId="17D1AD81" w14:textId="2C0DA67C" w:rsidR="00570D2E" w:rsidRPr="00110078" w:rsidRDefault="002752D1"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Потребує </w:t>
            </w:r>
            <w:r w:rsidR="00722D4C" w:rsidRPr="00722D4C">
              <w:rPr>
                <w:rFonts w:ascii="Times New Roman" w:hAnsi="Times New Roman" w:cs="Times New Roman"/>
                <w:b/>
                <w:sz w:val="24"/>
                <w:szCs w:val="24"/>
              </w:rPr>
              <w:t>обговорення</w:t>
            </w:r>
          </w:p>
        </w:tc>
      </w:tr>
      <w:tr w:rsidR="00570D2E" w:rsidRPr="00215065" w14:paraId="428A8E37" w14:textId="77777777" w:rsidTr="00BA5F2D">
        <w:trPr>
          <w:trHeight w:val="1012"/>
        </w:trPr>
        <w:tc>
          <w:tcPr>
            <w:tcW w:w="3959" w:type="dxa"/>
            <w:gridSpan w:val="2"/>
            <w:vMerge/>
          </w:tcPr>
          <w:p w14:paraId="78B78098" w14:textId="77777777" w:rsidR="00570D2E" w:rsidRPr="002B395E" w:rsidRDefault="00570D2E" w:rsidP="00570D2E">
            <w:pPr>
              <w:jc w:val="both"/>
              <w:rPr>
                <w:rFonts w:ascii="Times New Roman" w:eastAsia="Calibri" w:hAnsi="Times New Roman" w:cs="Times New Roman"/>
                <w:bCs/>
                <w:sz w:val="24"/>
                <w:szCs w:val="24"/>
              </w:rPr>
            </w:pPr>
          </w:p>
        </w:tc>
        <w:tc>
          <w:tcPr>
            <w:tcW w:w="3972" w:type="dxa"/>
            <w:gridSpan w:val="2"/>
          </w:tcPr>
          <w:p w14:paraId="701294A5" w14:textId="77777777" w:rsidR="00570D2E" w:rsidRDefault="00570D2E" w:rsidP="00570D2E">
            <w:pPr>
              <w:pStyle w:val="a4"/>
              <w:jc w:val="both"/>
              <w:rPr>
                <w:b/>
                <w:lang w:val="uk-UA"/>
              </w:rPr>
            </w:pPr>
            <w:r>
              <w:rPr>
                <w:b/>
                <w:lang w:val="uk-UA"/>
              </w:rPr>
              <w:t>АТ «Дніпровські електричні мережі»</w:t>
            </w:r>
          </w:p>
          <w:p w14:paraId="32CD3CEF" w14:textId="1A5797A5" w:rsidR="00570D2E" w:rsidRPr="00F703FA" w:rsidRDefault="00570D2E" w:rsidP="00570D2E">
            <w:pPr>
              <w:pStyle w:val="a4"/>
              <w:jc w:val="both"/>
              <w:rPr>
                <w:b/>
                <w:lang w:val="uk-UA"/>
              </w:rPr>
            </w:pPr>
            <w:r w:rsidRPr="00F703FA">
              <w:rPr>
                <w:rFonts w:eastAsia="Calibri" w:cstheme="minorHAnsi"/>
                <w:lang w:val="uk-UA"/>
              </w:rPr>
              <w:t xml:space="preserve">6.1.26. Анулювання процедури зміни електропостачальника забезпечує оператор системи шляхом повідомлення адміністратора комерційного обліку про необхідність зміни записів у реєстрі точок комерційного обліку електропостачальника у порядку, </w:t>
            </w:r>
            <w:r w:rsidRPr="00F703FA">
              <w:rPr>
                <w:rFonts w:eastAsia="Calibri" w:cstheme="minorHAnsi"/>
                <w:lang w:val="uk-UA"/>
              </w:rPr>
              <w:lastRenderedPageBreak/>
              <w:t>визначеному Кодексом комерційного обліку.</w:t>
            </w:r>
          </w:p>
        </w:tc>
        <w:tc>
          <w:tcPr>
            <w:tcW w:w="3828" w:type="dxa"/>
            <w:gridSpan w:val="2"/>
          </w:tcPr>
          <w:p w14:paraId="06A75E17" w14:textId="21D1D05D" w:rsidR="00570D2E" w:rsidRPr="00F703FA" w:rsidRDefault="00570D2E" w:rsidP="00570D2E">
            <w:pPr>
              <w:tabs>
                <w:tab w:val="left" w:pos="4536"/>
                <w:tab w:val="left" w:pos="8364"/>
              </w:tabs>
              <w:ind w:firstLine="335"/>
              <w:jc w:val="both"/>
              <w:rPr>
                <w:rFonts w:ascii="Times New Roman" w:hAnsi="Times New Roman" w:cs="Times New Roman"/>
                <w:iCs/>
                <w:sz w:val="24"/>
                <w:szCs w:val="24"/>
              </w:rPr>
            </w:pPr>
            <w:r w:rsidRPr="00F703FA">
              <w:rPr>
                <w:rFonts w:ascii="Times New Roman" w:eastAsia="Calibri" w:hAnsi="Times New Roman" w:cs="Times New Roman"/>
                <w:b/>
                <w:sz w:val="24"/>
                <w:szCs w:val="24"/>
              </w:rPr>
              <w:lastRenderedPageBreak/>
              <w:t>Залишити в чинній редакції</w:t>
            </w:r>
            <w:r w:rsidRPr="00F703FA">
              <w:rPr>
                <w:rFonts w:ascii="Times New Roman" w:eastAsia="Calibri" w:hAnsi="Times New Roman" w:cs="Times New Roman"/>
                <w:sz w:val="24"/>
                <w:szCs w:val="24"/>
                <w:highlight w:val="yellow"/>
              </w:rPr>
              <w:t xml:space="preserve"> </w:t>
            </w:r>
            <w:r w:rsidRPr="007669BF">
              <w:rPr>
                <w:rFonts w:ascii="Times New Roman" w:eastAsia="Calibri" w:hAnsi="Times New Roman" w:cs="Times New Roman"/>
                <w:sz w:val="24"/>
                <w:szCs w:val="24"/>
              </w:rPr>
              <w:t>Необхідне додаткове роз’яснення та процедура щодо процесу та джерел отримання ОСР інформації про</w:t>
            </w:r>
            <w:r w:rsidRPr="007669BF">
              <w:rPr>
                <w:rFonts w:ascii="Times New Roman" w:hAnsi="Times New Roman" w:cs="Times New Roman"/>
                <w:sz w:val="24"/>
                <w:szCs w:val="24"/>
              </w:rPr>
              <w:t xml:space="preserve"> </w:t>
            </w:r>
            <w:r w:rsidRPr="007669BF">
              <w:rPr>
                <w:rFonts w:ascii="Times New Roman" w:eastAsia="Calibri" w:hAnsi="Times New Roman" w:cs="Times New Roman"/>
                <w:sz w:val="24"/>
                <w:szCs w:val="24"/>
              </w:rPr>
              <w:t>Анулювання процедури зміни електропостачальника</w:t>
            </w:r>
            <w:r w:rsidRPr="00F703FA">
              <w:rPr>
                <w:rFonts w:ascii="Times New Roman" w:hAnsi="Times New Roman" w:cs="Times New Roman"/>
                <w:iCs/>
                <w:sz w:val="24"/>
                <w:szCs w:val="24"/>
              </w:rPr>
              <w:t xml:space="preserve"> </w:t>
            </w:r>
          </w:p>
        </w:tc>
        <w:tc>
          <w:tcPr>
            <w:tcW w:w="3833" w:type="dxa"/>
          </w:tcPr>
          <w:p w14:paraId="4F71C4C2" w14:textId="30CC6CEE" w:rsidR="00722D4C" w:rsidRPr="00F11C15" w:rsidRDefault="002752D1"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Потребує </w:t>
            </w:r>
            <w:r w:rsidR="00722D4C" w:rsidRPr="00F11C15">
              <w:rPr>
                <w:rFonts w:ascii="Times New Roman" w:hAnsi="Times New Roman" w:cs="Times New Roman"/>
                <w:b/>
                <w:sz w:val="24"/>
                <w:szCs w:val="24"/>
              </w:rPr>
              <w:t>обговорення</w:t>
            </w:r>
          </w:p>
          <w:p w14:paraId="5DD153D9" w14:textId="5A96142D" w:rsidR="00570D2E" w:rsidRPr="00215065" w:rsidRDefault="00A412FC"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ОСР не приймає участь в процедурі адміністрування</w:t>
            </w:r>
          </w:p>
        </w:tc>
      </w:tr>
      <w:tr w:rsidR="00570D2E" w:rsidRPr="00215065" w14:paraId="140B15B6" w14:textId="77777777" w:rsidTr="00937E65">
        <w:trPr>
          <w:trHeight w:val="401"/>
        </w:trPr>
        <w:tc>
          <w:tcPr>
            <w:tcW w:w="15592" w:type="dxa"/>
            <w:gridSpan w:val="7"/>
          </w:tcPr>
          <w:p w14:paraId="15C0C2E6" w14:textId="6CDB7904" w:rsidR="00570D2E" w:rsidRPr="00937E65" w:rsidRDefault="00570D2E" w:rsidP="00570D2E">
            <w:pPr>
              <w:tabs>
                <w:tab w:val="left" w:pos="4536"/>
                <w:tab w:val="left" w:pos="8364"/>
              </w:tabs>
              <w:jc w:val="center"/>
              <w:rPr>
                <w:rFonts w:ascii="Times New Roman" w:hAnsi="Times New Roman" w:cs="Times New Roman"/>
                <w:b/>
                <w:sz w:val="24"/>
                <w:szCs w:val="24"/>
              </w:rPr>
            </w:pPr>
            <w:r w:rsidRPr="00937E65">
              <w:rPr>
                <w:rFonts w:ascii="Times New Roman" w:hAnsi="Times New Roman" w:cs="Times New Roman"/>
                <w:b/>
                <w:sz w:val="24"/>
                <w:szCs w:val="24"/>
              </w:rPr>
              <w:t>6.2. Порядок зміни електропостачальника на постачальника "останньої надії"</w:t>
            </w:r>
          </w:p>
        </w:tc>
      </w:tr>
      <w:tr w:rsidR="00570D2E" w:rsidRPr="00215065" w14:paraId="32F51F70" w14:textId="77777777" w:rsidTr="00BA5F2D">
        <w:trPr>
          <w:trHeight w:val="1012"/>
        </w:trPr>
        <w:tc>
          <w:tcPr>
            <w:tcW w:w="3959" w:type="dxa"/>
            <w:gridSpan w:val="2"/>
          </w:tcPr>
          <w:p w14:paraId="43C90D2E" w14:textId="146DAF6B" w:rsidR="00570D2E" w:rsidRPr="00561234" w:rsidRDefault="00570D2E" w:rsidP="00570D2E">
            <w:pPr>
              <w:jc w:val="both"/>
              <w:rPr>
                <w:rFonts w:ascii="Times New Roman" w:eastAsia="Calibri" w:hAnsi="Times New Roman" w:cs="Times New Roman"/>
                <w:b/>
                <w:bCs/>
                <w:sz w:val="24"/>
                <w:szCs w:val="24"/>
              </w:rPr>
            </w:pPr>
            <w:r w:rsidRPr="00561234">
              <w:rPr>
                <w:rFonts w:ascii="Times New Roman" w:eastAsia="Calibri" w:hAnsi="Times New Roman" w:cs="Times New Roman"/>
                <w:b/>
                <w:bCs/>
                <w:sz w:val="24"/>
                <w:szCs w:val="24"/>
              </w:rPr>
              <w:t xml:space="preserve">Відсутній </w:t>
            </w:r>
          </w:p>
        </w:tc>
        <w:tc>
          <w:tcPr>
            <w:tcW w:w="3972" w:type="dxa"/>
            <w:gridSpan w:val="2"/>
          </w:tcPr>
          <w:p w14:paraId="0AEA4225" w14:textId="5739E9E2" w:rsidR="00570D2E" w:rsidRDefault="00570D2E" w:rsidP="00570D2E">
            <w:pPr>
              <w:jc w:val="both"/>
              <w:rPr>
                <w:rFonts w:ascii="Times New Roman" w:hAnsi="Times New Roman" w:cs="Times New Roman"/>
                <w:b/>
                <w:bCs/>
                <w:sz w:val="24"/>
                <w:szCs w:val="24"/>
              </w:rPr>
            </w:pPr>
            <w:r>
              <w:rPr>
                <w:rFonts w:ascii="Times New Roman" w:hAnsi="Times New Roman" w:cs="Times New Roman"/>
                <w:b/>
                <w:bCs/>
                <w:sz w:val="24"/>
                <w:szCs w:val="24"/>
              </w:rPr>
              <w:t>НЕК УКРЕНЕРГО</w:t>
            </w:r>
          </w:p>
          <w:p w14:paraId="63CE6149" w14:textId="77777777" w:rsidR="00570D2E" w:rsidRDefault="00570D2E" w:rsidP="00570D2E">
            <w:pPr>
              <w:jc w:val="both"/>
              <w:rPr>
                <w:rFonts w:ascii="Times New Roman" w:hAnsi="Times New Roman" w:cs="Times New Roman"/>
                <w:b/>
                <w:bCs/>
                <w:sz w:val="24"/>
                <w:szCs w:val="24"/>
              </w:rPr>
            </w:pPr>
          </w:p>
          <w:p w14:paraId="7326218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6.2.4. Початком постачання електричної енергії постачальником "останньої надії" є дата припинення постачання електричної енергії споживачу попереднім електропостачальником, яка визначається відповідно до вимог пунктів 6.2.2 та 6.2.3 цієї глави.</w:t>
            </w:r>
          </w:p>
          <w:p w14:paraId="18E05B8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Адміністратор комерційного обліку повідомляє постачальника "останньої надії" </w:t>
            </w:r>
            <w:r w:rsidRPr="00722D4C">
              <w:rPr>
                <w:rFonts w:ascii="Times New Roman" w:hAnsi="Times New Roman" w:cs="Times New Roman"/>
                <w:b/>
                <w:bCs/>
                <w:strike/>
                <w:color w:val="0070C0"/>
                <w:sz w:val="24"/>
                <w:szCs w:val="24"/>
              </w:rPr>
              <w:t>в одноденний термін</w:t>
            </w:r>
            <w:r w:rsidRPr="00722D4C">
              <w:rPr>
                <w:rFonts w:ascii="Times New Roman" w:hAnsi="Times New Roman" w:cs="Times New Roman"/>
                <w:b/>
                <w:bCs/>
                <w:color w:val="0070C0"/>
                <w:sz w:val="24"/>
                <w:szCs w:val="24"/>
              </w:rPr>
              <w:t xml:space="preserve"> </w:t>
            </w:r>
            <w:r w:rsidRPr="00722D4C">
              <w:rPr>
                <w:rFonts w:ascii="Times New Roman" w:hAnsi="Times New Roman" w:cs="Times New Roman"/>
                <w:b/>
                <w:color w:val="0070C0"/>
                <w:sz w:val="24"/>
                <w:szCs w:val="24"/>
              </w:rPr>
              <w:t>в термін не пізніше ніж до кінця наступного календарного дня</w:t>
            </w:r>
            <w:r w:rsidRPr="00722D4C">
              <w:rPr>
                <w:rFonts w:ascii="Times New Roman" w:hAnsi="Times New Roman" w:cs="Times New Roman"/>
                <w:b/>
                <w:bCs/>
                <w:color w:val="0070C0"/>
                <w:sz w:val="24"/>
                <w:szCs w:val="24"/>
              </w:rPr>
              <w:t xml:space="preserve"> </w:t>
            </w:r>
            <w:r w:rsidRPr="00ED15F5">
              <w:rPr>
                <w:rFonts w:ascii="Times New Roman" w:hAnsi="Times New Roman" w:cs="Times New Roman"/>
                <w:bCs/>
                <w:sz w:val="24"/>
                <w:szCs w:val="24"/>
              </w:rPr>
              <w:t>про перелік споживачів (за формою згідно з додатком 8 до цих Правил), які переходять до постачальника "останньої надії", не пізніше дати такого переходу.</w:t>
            </w:r>
          </w:p>
          <w:p w14:paraId="722357A0" w14:textId="77777777" w:rsidR="00570D2E" w:rsidRPr="00722D4C" w:rsidRDefault="00570D2E" w:rsidP="00570D2E">
            <w:pPr>
              <w:jc w:val="both"/>
              <w:rPr>
                <w:rFonts w:ascii="Times New Roman" w:hAnsi="Times New Roman" w:cs="Times New Roman"/>
                <w:b/>
                <w:strike/>
                <w:color w:val="0070C0"/>
                <w:sz w:val="24"/>
                <w:szCs w:val="24"/>
              </w:rPr>
            </w:pPr>
            <w:r w:rsidRPr="00722D4C">
              <w:rPr>
                <w:rFonts w:ascii="Times New Roman" w:hAnsi="Times New Roman" w:cs="Times New Roman"/>
                <w:b/>
                <w:strike/>
                <w:color w:val="0070C0"/>
                <w:sz w:val="24"/>
                <w:szCs w:val="24"/>
              </w:rPr>
              <w:t xml:space="preserve">У разі недотримання оператором системи (за умови виконання функцій адміністратора комерційного обліку) дати повідомлення постачальника "останньої надії" обсяги електричної енергії, спожиті таким споживачем, покладаються на адміністратора комерційного обліку до дати повідомлення, надісланого в установленому </w:t>
            </w:r>
            <w:r w:rsidRPr="00722D4C">
              <w:rPr>
                <w:rFonts w:ascii="Times New Roman" w:hAnsi="Times New Roman" w:cs="Times New Roman"/>
                <w:b/>
                <w:strike/>
                <w:color w:val="0070C0"/>
                <w:sz w:val="24"/>
                <w:szCs w:val="24"/>
              </w:rPr>
              <w:lastRenderedPageBreak/>
              <w:t>порядку, постачальнику "останньої надії".</w:t>
            </w:r>
          </w:p>
          <w:p w14:paraId="130B79CD" w14:textId="50E58751" w:rsidR="00570D2E" w:rsidRDefault="00570D2E" w:rsidP="00570D2E">
            <w:pPr>
              <w:pStyle w:val="a4"/>
              <w:jc w:val="both"/>
              <w:rPr>
                <w:b/>
                <w:lang w:val="uk-UA"/>
              </w:rPr>
            </w:pPr>
            <w:r w:rsidRPr="00722D4C">
              <w:rPr>
                <w:b/>
                <w:bCs/>
                <w:strike/>
                <w:color w:val="0070C0"/>
                <w:lang w:val="uk-UA"/>
              </w:rPr>
              <w:t xml:space="preserve">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w:t>
            </w:r>
            <w:r w:rsidRPr="00722D4C">
              <w:rPr>
                <w:b/>
                <w:bCs/>
                <w:strike/>
                <w:color w:val="0070C0"/>
              </w:rPr>
              <w:t>VIII</w:t>
            </w:r>
            <w:r w:rsidRPr="00722D4C">
              <w:rPr>
                <w:b/>
                <w:bCs/>
                <w:strike/>
                <w:color w:val="0070C0"/>
                <w:lang w:val="uk-UA"/>
              </w:rPr>
              <w:t xml:space="preserve"> цих Правил.</w:t>
            </w:r>
          </w:p>
        </w:tc>
        <w:tc>
          <w:tcPr>
            <w:tcW w:w="3828" w:type="dxa"/>
            <w:gridSpan w:val="2"/>
          </w:tcPr>
          <w:p w14:paraId="10850160" w14:textId="77777777" w:rsidR="00570D2E" w:rsidRDefault="00570D2E" w:rsidP="00570D2E">
            <w:pPr>
              <w:jc w:val="both"/>
              <w:rPr>
                <w:rFonts w:ascii="Times New Roman" w:eastAsia="Calibri" w:hAnsi="Times New Roman" w:cs="Times New Roman"/>
                <w:bCs/>
                <w:i/>
                <w:iCs/>
                <w:sz w:val="24"/>
                <w:szCs w:val="24"/>
              </w:rPr>
            </w:pPr>
          </w:p>
          <w:p w14:paraId="59927646" w14:textId="77777777" w:rsidR="00570D2E" w:rsidRDefault="00570D2E" w:rsidP="00570D2E">
            <w:pPr>
              <w:jc w:val="both"/>
              <w:rPr>
                <w:rFonts w:ascii="Times New Roman" w:eastAsia="Calibri" w:hAnsi="Times New Roman" w:cs="Times New Roman"/>
                <w:bCs/>
                <w:i/>
                <w:iCs/>
                <w:sz w:val="24"/>
                <w:szCs w:val="24"/>
              </w:rPr>
            </w:pPr>
          </w:p>
          <w:p w14:paraId="62D03052" w14:textId="77777777" w:rsidR="00570D2E" w:rsidRDefault="00570D2E" w:rsidP="00570D2E">
            <w:pPr>
              <w:jc w:val="both"/>
              <w:rPr>
                <w:rFonts w:ascii="Times New Roman" w:eastAsia="Calibri" w:hAnsi="Times New Roman" w:cs="Times New Roman"/>
                <w:bCs/>
                <w:i/>
                <w:iCs/>
                <w:sz w:val="24"/>
                <w:szCs w:val="24"/>
              </w:rPr>
            </w:pPr>
          </w:p>
          <w:p w14:paraId="67DAB246" w14:textId="77777777" w:rsidR="00570D2E" w:rsidRDefault="00570D2E" w:rsidP="00570D2E">
            <w:pPr>
              <w:jc w:val="both"/>
              <w:rPr>
                <w:rFonts w:ascii="Times New Roman" w:eastAsia="Calibri" w:hAnsi="Times New Roman" w:cs="Times New Roman"/>
                <w:bCs/>
                <w:i/>
                <w:iCs/>
                <w:sz w:val="24"/>
                <w:szCs w:val="24"/>
              </w:rPr>
            </w:pPr>
          </w:p>
          <w:p w14:paraId="4BF60444" w14:textId="77777777" w:rsidR="00570D2E" w:rsidRPr="00937E65" w:rsidRDefault="00570D2E" w:rsidP="00570D2E">
            <w:pPr>
              <w:jc w:val="both"/>
              <w:rPr>
                <w:rFonts w:ascii="Times New Roman" w:hAnsi="Times New Roman" w:cs="Times New Roman"/>
                <w:sz w:val="24"/>
                <w:szCs w:val="24"/>
              </w:rPr>
            </w:pPr>
            <w:r w:rsidRPr="00937E65">
              <w:rPr>
                <w:rFonts w:ascii="Times New Roman" w:eastAsia="Calibri" w:hAnsi="Times New Roman" w:cs="Times New Roman"/>
                <w:bCs/>
                <w:iCs/>
                <w:sz w:val="24"/>
                <w:szCs w:val="24"/>
              </w:rPr>
              <w:t>Пункт пов’язаний з процедурою адміністрування зміни електропостачальника.</w:t>
            </w:r>
          </w:p>
          <w:p w14:paraId="380E8091" w14:textId="77777777" w:rsidR="00570D2E" w:rsidRPr="00937E65" w:rsidRDefault="00570D2E" w:rsidP="00570D2E">
            <w:pPr>
              <w:jc w:val="both"/>
              <w:rPr>
                <w:rFonts w:ascii="Times New Roman" w:hAnsi="Times New Roman" w:cs="Times New Roman"/>
                <w:sz w:val="24"/>
                <w:szCs w:val="24"/>
              </w:rPr>
            </w:pPr>
            <w:r w:rsidRPr="00937E65">
              <w:rPr>
                <w:rFonts w:ascii="Times New Roman" w:hAnsi="Times New Roman" w:cs="Times New Roman"/>
                <w:sz w:val="24"/>
                <w:szCs w:val="24"/>
              </w:rPr>
              <w:t>Крім того, АКО не є учасником ринку, відтак не може бути стороною, відповідальною за баланс. Відповідна норма щодо віднесення обсягів електричної енергії може стосуватися лише відповідного оператора системи, на території ліцензованої діяльності якого знаходяться об’єкти таких споживачів.</w:t>
            </w:r>
          </w:p>
          <w:p w14:paraId="3A4C6A04" w14:textId="77777777" w:rsidR="00570D2E" w:rsidRPr="00F703FA" w:rsidRDefault="00570D2E" w:rsidP="00570D2E">
            <w:pPr>
              <w:tabs>
                <w:tab w:val="left" w:pos="4536"/>
                <w:tab w:val="left" w:pos="8364"/>
              </w:tabs>
              <w:ind w:firstLine="335"/>
              <w:jc w:val="both"/>
              <w:rPr>
                <w:rFonts w:ascii="Times New Roman" w:eastAsia="Calibri" w:hAnsi="Times New Roman" w:cs="Times New Roman"/>
                <w:b/>
                <w:sz w:val="24"/>
                <w:szCs w:val="24"/>
              </w:rPr>
            </w:pPr>
          </w:p>
        </w:tc>
        <w:tc>
          <w:tcPr>
            <w:tcW w:w="3833" w:type="dxa"/>
          </w:tcPr>
          <w:p w14:paraId="7FF12CDD" w14:textId="03EAA753" w:rsidR="00110078" w:rsidRPr="00110078" w:rsidRDefault="00722D4C" w:rsidP="00A412FC">
            <w:pPr>
              <w:jc w:val="both"/>
              <w:rPr>
                <w:rFonts w:ascii="Times New Roman" w:hAnsi="Times New Roman" w:cs="Times New Roman"/>
                <w:b/>
                <w:bCs/>
                <w:sz w:val="24"/>
                <w:szCs w:val="24"/>
              </w:rPr>
            </w:pPr>
            <w:r>
              <w:rPr>
                <w:rFonts w:ascii="Times New Roman" w:hAnsi="Times New Roman" w:cs="Times New Roman"/>
                <w:b/>
                <w:bCs/>
                <w:sz w:val="24"/>
                <w:szCs w:val="24"/>
              </w:rPr>
              <w:t>Попередньо в</w:t>
            </w:r>
            <w:r w:rsidR="007718FC" w:rsidRPr="00110078">
              <w:rPr>
                <w:rFonts w:ascii="Times New Roman" w:hAnsi="Times New Roman" w:cs="Times New Roman"/>
                <w:b/>
                <w:bCs/>
                <w:sz w:val="24"/>
                <w:szCs w:val="24"/>
              </w:rPr>
              <w:t>рахов</w:t>
            </w:r>
            <w:r w:rsidR="002752D1">
              <w:rPr>
                <w:rFonts w:ascii="Times New Roman" w:hAnsi="Times New Roman" w:cs="Times New Roman"/>
                <w:b/>
                <w:bCs/>
                <w:sz w:val="24"/>
                <w:szCs w:val="24"/>
              </w:rPr>
              <w:t>уємо</w:t>
            </w:r>
            <w:r>
              <w:rPr>
                <w:rFonts w:ascii="Times New Roman" w:hAnsi="Times New Roman" w:cs="Times New Roman"/>
                <w:b/>
                <w:bCs/>
                <w:sz w:val="24"/>
                <w:szCs w:val="24"/>
              </w:rPr>
              <w:t xml:space="preserve"> </w:t>
            </w:r>
            <w:r w:rsidR="00110078">
              <w:rPr>
                <w:rFonts w:ascii="Times New Roman" w:hAnsi="Times New Roman" w:cs="Times New Roman"/>
                <w:b/>
                <w:bCs/>
                <w:sz w:val="24"/>
                <w:szCs w:val="24"/>
              </w:rPr>
              <w:t>в редакції:</w:t>
            </w:r>
          </w:p>
          <w:p w14:paraId="1995D492" w14:textId="1308A39F" w:rsidR="00A412FC" w:rsidRPr="00F11C15" w:rsidRDefault="00A412FC" w:rsidP="00A412FC">
            <w:pPr>
              <w:jc w:val="both"/>
              <w:rPr>
                <w:rFonts w:ascii="Times New Roman" w:hAnsi="Times New Roman" w:cs="Times New Roman"/>
                <w:bCs/>
                <w:color w:val="00B050"/>
                <w:sz w:val="24"/>
                <w:szCs w:val="24"/>
              </w:rPr>
            </w:pPr>
            <w:r w:rsidRPr="00F11C15">
              <w:rPr>
                <w:rFonts w:ascii="Times New Roman" w:hAnsi="Times New Roman" w:cs="Times New Roman"/>
                <w:bCs/>
                <w:color w:val="00B050"/>
                <w:sz w:val="24"/>
                <w:szCs w:val="24"/>
              </w:rPr>
              <w:t>6.2.4. Початком постачання електричної енергії постачальником "останньої надії" є дата припинення постачання електричної енергії споживачу попереднім електропостачальником, яка визначається відповідно до вимог пунктів 6.2.2 та 6.2.3 цієї глави.</w:t>
            </w:r>
          </w:p>
          <w:p w14:paraId="2408942C" w14:textId="7BD226DB" w:rsidR="00A412FC" w:rsidRPr="00F11C15" w:rsidRDefault="00A412FC" w:rsidP="00A412FC">
            <w:pPr>
              <w:jc w:val="both"/>
              <w:rPr>
                <w:rFonts w:ascii="Times New Roman" w:hAnsi="Times New Roman" w:cs="Times New Roman"/>
                <w:bCs/>
                <w:color w:val="00B050"/>
                <w:sz w:val="24"/>
                <w:szCs w:val="24"/>
              </w:rPr>
            </w:pPr>
            <w:r w:rsidRPr="00F11C15">
              <w:rPr>
                <w:rFonts w:ascii="Times New Roman" w:hAnsi="Times New Roman" w:cs="Times New Roman"/>
                <w:bCs/>
                <w:color w:val="00B050"/>
                <w:sz w:val="24"/>
                <w:szCs w:val="24"/>
              </w:rPr>
              <w:t xml:space="preserve">Адміністратор комерційного обліку повідомляє постачальника "останньої надії" </w:t>
            </w:r>
            <w:r w:rsidRPr="00F11C15">
              <w:rPr>
                <w:rFonts w:ascii="Times New Roman" w:hAnsi="Times New Roman" w:cs="Times New Roman"/>
                <w:b/>
                <w:color w:val="00B050"/>
                <w:sz w:val="24"/>
                <w:szCs w:val="24"/>
              </w:rPr>
              <w:t xml:space="preserve">в термін наступного </w:t>
            </w:r>
            <w:proofErr w:type="spellStart"/>
            <w:r w:rsidRPr="00F11C15">
              <w:rPr>
                <w:rFonts w:ascii="Times New Roman" w:hAnsi="Times New Roman" w:cs="Times New Roman"/>
                <w:b/>
                <w:color w:val="00B050"/>
                <w:sz w:val="24"/>
                <w:szCs w:val="24"/>
              </w:rPr>
              <w:t>наступного</w:t>
            </w:r>
            <w:proofErr w:type="spellEnd"/>
            <w:r w:rsidRPr="00F11C15">
              <w:rPr>
                <w:rFonts w:ascii="Times New Roman" w:hAnsi="Times New Roman" w:cs="Times New Roman"/>
                <w:b/>
                <w:color w:val="00B050"/>
                <w:sz w:val="24"/>
                <w:szCs w:val="24"/>
              </w:rPr>
              <w:t xml:space="preserve"> робочого дня</w:t>
            </w:r>
            <w:r w:rsidRPr="00F11C15">
              <w:rPr>
                <w:rFonts w:ascii="Times New Roman" w:hAnsi="Times New Roman" w:cs="Times New Roman"/>
                <w:bCs/>
                <w:color w:val="00B050"/>
                <w:sz w:val="24"/>
                <w:szCs w:val="24"/>
              </w:rPr>
              <w:t xml:space="preserve"> про перелік споживачів (за формою згідно з додатком 8 до цих Правил), які переходять до постачальника "останньої надії", не пізніше дати такого переходу.</w:t>
            </w:r>
          </w:p>
          <w:p w14:paraId="208BEC4E" w14:textId="488BBF8C"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4747A12D" w14:textId="77777777" w:rsidTr="00BA5F2D">
        <w:trPr>
          <w:trHeight w:val="1012"/>
        </w:trPr>
        <w:tc>
          <w:tcPr>
            <w:tcW w:w="3959" w:type="dxa"/>
            <w:gridSpan w:val="2"/>
          </w:tcPr>
          <w:p w14:paraId="14C565FE" w14:textId="0A980DDD" w:rsidR="00570D2E" w:rsidRPr="00561234" w:rsidRDefault="00570D2E" w:rsidP="00570D2E">
            <w:pPr>
              <w:jc w:val="both"/>
              <w:rPr>
                <w:rFonts w:ascii="Times New Roman" w:eastAsia="Calibri" w:hAnsi="Times New Roman" w:cs="Times New Roman"/>
                <w:b/>
                <w:bCs/>
                <w:sz w:val="24"/>
                <w:szCs w:val="24"/>
              </w:rPr>
            </w:pPr>
            <w:r w:rsidRPr="00561234">
              <w:rPr>
                <w:rFonts w:ascii="Times New Roman" w:eastAsia="Calibri" w:hAnsi="Times New Roman" w:cs="Times New Roman"/>
                <w:b/>
                <w:bCs/>
                <w:sz w:val="24"/>
                <w:szCs w:val="24"/>
              </w:rPr>
              <w:t xml:space="preserve">Відсутній </w:t>
            </w:r>
          </w:p>
        </w:tc>
        <w:tc>
          <w:tcPr>
            <w:tcW w:w="3972" w:type="dxa"/>
            <w:gridSpan w:val="2"/>
          </w:tcPr>
          <w:p w14:paraId="73E67FD6" w14:textId="1F6708AE" w:rsidR="00570D2E" w:rsidRDefault="00570D2E" w:rsidP="00570D2E">
            <w:pPr>
              <w:pStyle w:val="a4"/>
              <w:jc w:val="both"/>
              <w:rPr>
                <w:b/>
                <w:lang w:val="uk-UA"/>
              </w:rPr>
            </w:pPr>
            <w:r w:rsidRPr="00722D4C">
              <w:rPr>
                <w:b/>
                <w:bCs/>
                <w:color w:val="0070C0"/>
                <w:lang w:val="uk-UA"/>
              </w:rPr>
              <w:t xml:space="preserve">6.2.10. 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w:t>
            </w:r>
            <w:r w:rsidRPr="00722D4C">
              <w:rPr>
                <w:b/>
                <w:bCs/>
                <w:color w:val="0070C0"/>
              </w:rPr>
              <w:t>VIII</w:t>
            </w:r>
            <w:r w:rsidRPr="00722D4C">
              <w:rPr>
                <w:b/>
                <w:bCs/>
                <w:color w:val="0070C0"/>
                <w:lang w:val="uk-UA"/>
              </w:rPr>
              <w:t xml:space="preserve"> цих Правил.</w:t>
            </w:r>
          </w:p>
        </w:tc>
        <w:tc>
          <w:tcPr>
            <w:tcW w:w="3828" w:type="dxa"/>
            <w:gridSpan w:val="2"/>
          </w:tcPr>
          <w:p w14:paraId="6CC32847" w14:textId="4EC4B20F" w:rsidR="00570D2E" w:rsidRPr="00937E65" w:rsidRDefault="00570D2E" w:rsidP="00570D2E">
            <w:pPr>
              <w:tabs>
                <w:tab w:val="left" w:pos="4536"/>
                <w:tab w:val="left" w:pos="8364"/>
              </w:tabs>
              <w:ind w:firstLine="335"/>
              <w:jc w:val="both"/>
              <w:rPr>
                <w:rFonts w:ascii="Times New Roman" w:eastAsia="Calibri" w:hAnsi="Times New Roman" w:cs="Times New Roman"/>
                <w:b/>
                <w:sz w:val="24"/>
                <w:szCs w:val="24"/>
              </w:rPr>
            </w:pPr>
            <w:r w:rsidRPr="00937E65">
              <w:rPr>
                <w:rFonts w:ascii="Times New Roman" w:eastAsia="Calibri" w:hAnsi="Times New Roman" w:cs="Times New Roman"/>
                <w:bCs/>
                <w:iCs/>
                <w:sz w:val="24"/>
                <w:szCs w:val="24"/>
              </w:rPr>
              <w:t xml:space="preserve">Пов’язано з попереднім пунктом. </w:t>
            </w:r>
            <w:r w:rsidRPr="00937E65">
              <w:rPr>
                <w:rFonts w:ascii="Times New Roman" w:hAnsi="Times New Roman" w:cs="Times New Roman"/>
                <w:iCs/>
                <w:sz w:val="24"/>
                <w:szCs w:val="24"/>
              </w:rPr>
              <w:t>Останній абзац пункту 6.2.4 пропонується виділити в окремий пункт, для визначення загальної норми, яка стосуватиметься в цілому врегулювання питання відповідальності за завдані збитки в процедурі зміни постачальника.</w:t>
            </w:r>
          </w:p>
        </w:tc>
        <w:tc>
          <w:tcPr>
            <w:tcW w:w="3833" w:type="dxa"/>
          </w:tcPr>
          <w:p w14:paraId="02003D83" w14:textId="2EA7BB1A" w:rsidR="00110078" w:rsidRPr="00110078" w:rsidRDefault="00722D4C"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Попередньо в</w:t>
            </w:r>
            <w:r w:rsidR="007718FC" w:rsidRPr="00110078">
              <w:rPr>
                <w:rFonts w:ascii="Times New Roman" w:hAnsi="Times New Roman" w:cs="Times New Roman"/>
                <w:b/>
                <w:sz w:val="24"/>
                <w:szCs w:val="24"/>
              </w:rPr>
              <w:t>рах</w:t>
            </w:r>
            <w:r w:rsidR="002752D1">
              <w:rPr>
                <w:rFonts w:ascii="Times New Roman" w:hAnsi="Times New Roman" w:cs="Times New Roman"/>
                <w:b/>
                <w:sz w:val="24"/>
                <w:szCs w:val="24"/>
              </w:rPr>
              <w:t>овуємо</w:t>
            </w:r>
            <w:r>
              <w:rPr>
                <w:rFonts w:ascii="Times New Roman" w:hAnsi="Times New Roman" w:cs="Times New Roman"/>
                <w:b/>
                <w:sz w:val="24"/>
                <w:szCs w:val="24"/>
              </w:rPr>
              <w:t xml:space="preserve"> в р</w:t>
            </w:r>
            <w:r w:rsidR="00110078" w:rsidRPr="00110078">
              <w:rPr>
                <w:rFonts w:ascii="Times New Roman" w:hAnsi="Times New Roman" w:cs="Times New Roman"/>
                <w:b/>
                <w:sz w:val="24"/>
                <w:szCs w:val="24"/>
              </w:rPr>
              <w:t>едакці</w:t>
            </w:r>
            <w:r>
              <w:rPr>
                <w:rFonts w:ascii="Times New Roman" w:hAnsi="Times New Roman" w:cs="Times New Roman"/>
                <w:b/>
                <w:sz w:val="24"/>
                <w:szCs w:val="24"/>
              </w:rPr>
              <w:t>ї</w:t>
            </w:r>
            <w:r w:rsidR="00110078" w:rsidRPr="00110078">
              <w:rPr>
                <w:rFonts w:ascii="Times New Roman" w:hAnsi="Times New Roman" w:cs="Times New Roman"/>
                <w:b/>
                <w:sz w:val="24"/>
                <w:szCs w:val="24"/>
              </w:rPr>
              <w:t>:</w:t>
            </w:r>
          </w:p>
          <w:p w14:paraId="15ED2F98" w14:textId="581DDAC2" w:rsidR="00110078" w:rsidRPr="00110078" w:rsidRDefault="00110078" w:rsidP="00570D2E">
            <w:pPr>
              <w:tabs>
                <w:tab w:val="left" w:pos="4536"/>
                <w:tab w:val="left" w:pos="8364"/>
              </w:tabs>
              <w:jc w:val="both"/>
              <w:rPr>
                <w:rFonts w:ascii="Times New Roman" w:hAnsi="Times New Roman" w:cs="Times New Roman"/>
                <w:b/>
                <w:sz w:val="24"/>
                <w:szCs w:val="24"/>
              </w:rPr>
            </w:pPr>
            <w:r w:rsidRPr="00F11C15">
              <w:rPr>
                <w:rFonts w:ascii="Times New Roman" w:hAnsi="Times New Roman" w:cs="Times New Roman"/>
                <w:b/>
                <w:bCs/>
                <w:color w:val="00B050"/>
                <w:sz w:val="24"/>
                <w:szCs w:val="24"/>
              </w:rPr>
              <w:t>6.2.10. 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p>
        </w:tc>
      </w:tr>
      <w:tr w:rsidR="00570D2E" w:rsidRPr="00215065" w14:paraId="5DE1EC9C" w14:textId="77777777" w:rsidTr="00570742">
        <w:trPr>
          <w:trHeight w:val="401"/>
        </w:trPr>
        <w:tc>
          <w:tcPr>
            <w:tcW w:w="15592" w:type="dxa"/>
            <w:gridSpan w:val="7"/>
          </w:tcPr>
          <w:p w14:paraId="36CC7CF1" w14:textId="54C5E570" w:rsidR="00570D2E" w:rsidRPr="00215065" w:rsidRDefault="00570D2E" w:rsidP="00570D2E">
            <w:pPr>
              <w:tabs>
                <w:tab w:val="left" w:pos="4536"/>
                <w:tab w:val="left" w:pos="8364"/>
              </w:tabs>
              <w:jc w:val="center"/>
              <w:rPr>
                <w:rFonts w:ascii="Times New Roman" w:hAnsi="Times New Roman" w:cs="Times New Roman"/>
                <w:sz w:val="24"/>
                <w:szCs w:val="24"/>
              </w:rPr>
            </w:pPr>
            <w:bookmarkStart w:id="29" w:name="_Hlk106141092"/>
            <w:r w:rsidRPr="002B395E">
              <w:rPr>
                <w:rFonts w:ascii="Times New Roman" w:eastAsia="Calibri" w:hAnsi="Times New Roman" w:cs="Times New Roman"/>
                <w:b/>
                <w:sz w:val="24"/>
                <w:szCs w:val="24"/>
              </w:rPr>
              <w:t>VII</w:t>
            </w:r>
            <w:bookmarkEnd w:id="29"/>
            <w:r w:rsidRPr="002B395E">
              <w:rPr>
                <w:rFonts w:ascii="Times New Roman" w:eastAsia="Calibri" w:hAnsi="Times New Roman" w:cs="Times New Roman"/>
                <w:b/>
                <w:sz w:val="24"/>
                <w:szCs w:val="24"/>
              </w:rPr>
              <w:t>. Умови та порядок припинення та відновлення постачання електричної енергії споживачу</w:t>
            </w:r>
          </w:p>
        </w:tc>
      </w:tr>
      <w:tr w:rsidR="00570D2E" w:rsidRPr="00215065" w14:paraId="407DEEB1" w14:textId="77777777" w:rsidTr="00C84B9A">
        <w:trPr>
          <w:trHeight w:val="841"/>
        </w:trPr>
        <w:tc>
          <w:tcPr>
            <w:tcW w:w="3959" w:type="dxa"/>
            <w:gridSpan w:val="2"/>
            <w:vMerge w:val="restart"/>
          </w:tcPr>
          <w:p w14:paraId="1FDAD8D5" w14:textId="77777777" w:rsidR="00570D2E" w:rsidRPr="002B395E" w:rsidRDefault="00570D2E" w:rsidP="00570D2E">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7.5. Припинення повністю або частково постачання електричної енергії споживачу здійснюється:</w:t>
            </w:r>
          </w:p>
          <w:p w14:paraId="29BD1F79" w14:textId="77777777" w:rsidR="00570D2E" w:rsidRPr="002B395E" w:rsidRDefault="00570D2E" w:rsidP="00570D2E">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w:t>
            </w:r>
          </w:p>
          <w:p w14:paraId="3DCADE51" w14:textId="576D325B" w:rsidR="00570D2E" w:rsidRPr="002B395E" w:rsidRDefault="00570D2E" w:rsidP="00570D2E">
            <w:pPr>
              <w:jc w:val="both"/>
              <w:rPr>
                <w:rFonts w:ascii="Times New Roman" w:eastAsia="Calibri" w:hAnsi="Times New Roman" w:cs="Times New Roman"/>
                <w:bCs/>
                <w:sz w:val="24"/>
                <w:szCs w:val="24"/>
              </w:rPr>
            </w:pPr>
            <w:bookmarkStart w:id="30" w:name="_Hlk96512767"/>
            <w:r w:rsidRPr="005C4F26">
              <w:rPr>
                <w:rFonts w:ascii="Times New Roman" w:eastAsia="Calibri" w:hAnsi="Times New Roman" w:cs="Times New Roman"/>
                <w:i/>
                <w:strike/>
                <w:sz w:val="24"/>
                <w:szCs w:val="24"/>
              </w:rPr>
              <w:lastRenderedPageBreak/>
              <w:t>Оператор системи</w:t>
            </w:r>
            <w:r w:rsidRPr="002B395E">
              <w:rPr>
                <w:rFonts w:ascii="Times New Roman" w:eastAsia="Calibri" w:hAnsi="Times New Roman" w:cs="Times New Roman"/>
                <w:sz w:val="24"/>
                <w:szCs w:val="24"/>
              </w:rPr>
              <w:t xml:space="preserve"> </w:t>
            </w:r>
            <w:bookmarkStart w:id="31" w:name="_Hlk106141409"/>
            <w:r w:rsidRPr="00561234">
              <w:rPr>
                <w:rFonts w:ascii="Times New Roman" w:eastAsia="Calibri" w:hAnsi="Times New Roman" w:cs="Times New Roman"/>
                <w:b/>
                <w:color w:val="7030A0"/>
                <w:sz w:val="24"/>
                <w:szCs w:val="24"/>
              </w:rPr>
              <w:t xml:space="preserve">Ініціатор припинення електропостачання </w:t>
            </w:r>
            <w:r w:rsidRPr="002B395E">
              <w:rPr>
                <w:rFonts w:ascii="Times New Roman" w:eastAsia="Calibri" w:hAnsi="Times New Roman" w:cs="Times New Roman"/>
                <w:sz w:val="24"/>
                <w:szCs w:val="24"/>
              </w:rPr>
              <w:t xml:space="preserve">протягом одного робочого дня після надання споживачу </w:t>
            </w:r>
            <w:r w:rsidRPr="00561234">
              <w:rPr>
                <w:rFonts w:ascii="Times New Roman" w:eastAsia="Calibri" w:hAnsi="Times New Roman" w:cs="Times New Roman"/>
                <w:b/>
                <w:color w:val="7030A0"/>
                <w:sz w:val="24"/>
                <w:szCs w:val="24"/>
              </w:rPr>
              <w:t>відповідного</w:t>
            </w:r>
            <w:r w:rsidRPr="00587162">
              <w:rPr>
                <w:rFonts w:ascii="Times New Roman" w:eastAsia="Calibri" w:hAnsi="Times New Roman" w:cs="Times New Roman"/>
                <w:color w:val="FF0000"/>
                <w:sz w:val="24"/>
                <w:szCs w:val="24"/>
              </w:rPr>
              <w:t xml:space="preserve"> </w:t>
            </w:r>
            <w:r w:rsidRPr="002B395E">
              <w:rPr>
                <w:rFonts w:ascii="Times New Roman" w:eastAsia="Calibri" w:hAnsi="Times New Roman" w:cs="Times New Roman"/>
                <w:sz w:val="24"/>
                <w:szCs w:val="24"/>
              </w:rPr>
              <w:t xml:space="preserve">попередження про припинення електроживлення повідомляє про це </w:t>
            </w:r>
            <w:r w:rsidRPr="005C4F26">
              <w:rPr>
                <w:rFonts w:ascii="Times New Roman" w:eastAsia="Calibri" w:hAnsi="Times New Roman" w:cs="Times New Roman"/>
                <w:i/>
                <w:strike/>
                <w:sz w:val="24"/>
                <w:szCs w:val="24"/>
              </w:rPr>
              <w:t>електропостачальника споживача</w:t>
            </w:r>
            <w:r w:rsidRPr="002B395E">
              <w:rPr>
                <w:rFonts w:ascii="Times New Roman" w:eastAsia="Calibri" w:hAnsi="Times New Roman" w:cs="Times New Roman"/>
                <w:b/>
                <w:strike/>
                <w:sz w:val="24"/>
                <w:szCs w:val="24"/>
              </w:rPr>
              <w:t xml:space="preserve"> </w:t>
            </w:r>
            <w:r w:rsidRPr="00587162">
              <w:rPr>
                <w:rFonts w:ascii="Times New Roman" w:eastAsia="Calibri" w:hAnsi="Times New Roman" w:cs="Times New Roman"/>
                <w:strike/>
                <w:sz w:val="24"/>
                <w:szCs w:val="24"/>
              </w:rPr>
              <w:t>та</w:t>
            </w:r>
            <w:r w:rsidRPr="002B395E">
              <w:rPr>
                <w:rFonts w:ascii="Times New Roman" w:eastAsia="Calibri" w:hAnsi="Times New Roman" w:cs="Times New Roman"/>
                <w:sz w:val="24"/>
                <w:szCs w:val="24"/>
              </w:rPr>
              <w:t xml:space="preserve"> </w:t>
            </w:r>
            <w:r w:rsidRPr="00120BCD">
              <w:rPr>
                <w:rFonts w:ascii="Times New Roman" w:eastAsia="Calibri" w:hAnsi="Times New Roman" w:cs="Times New Roman"/>
                <w:b/>
                <w:color w:val="7030A0"/>
                <w:sz w:val="24"/>
                <w:szCs w:val="24"/>
              </w:rPr>
              <w:t xml:space="preserve">інші заінтересовані сторони через </w:t>
            </w:r>
            <w:r w:rsidRPr="002B395E">
              <w:rPr>
                <w:rFonts w:ascii="Times New Roman" w:eastAsia="Calibri" w:hAnsi="Times New Roman" w:cs="Times New Roman"/>
                <w:sz w:val="24"/>
                <w:szCs w:val="24"/>
              </w:rPr>
              <w:t xml:space="preserve">адміністратора комерційного обліку. </w:t>
            </w:r>
            <w:bookmarkEnd w:id="30"/>
            <w:r w:rsidRPr="005C4F26">
              <w:rPr>
                <w:rFonts w:ascii="Times New Roman" w:eastAsia="Calibri" w:hAnsi="Times New Roman" w:cs="Times New Roman"/>
                <w:i/>
                <w:strike/>
                <w:sz w:val="24"/>
                <w:szCs w:val="24"/>
              </w:rPr>
              <w:t>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bookmarkEnd w:id="31"/>
          </w:p>
        </w:tc>
        <w:tc>
          <w:tcPr>
            <w:tcW w:w="3972" w:type="dxa"/>
            <w:gridSpan w:val="2"/>
          </w:tcPr>
          <w:p w14:paraId="248DB157" w14:textId="5EC02D29" w:rsidR="00570D2E" w:rsidRPr="00937E65" w:rsidRDefault="00570D2E" w:rsidP="00570D2E">
            <w:pPr>
              <w:jc w:val="both"/>
              <w:rPr>
                <w:rFonts w:ascii="Times New Roman" w:eastAsia="Calibri" w:hAnsi="Times New Roman" w:cs="Times New Roman"/>
                <w:b/>
                <w:sz w:val="24"/>
                <w:szCs w:val="24"/>
              </w:rPr>
            </w:pPr>
            <w:r w:rsidRPr="00937E65">
              <w:rPr>
                <w:rFonts w:ascii="Times New Roman" w:eastAsia="Calibri" w:hAnsi="Times New Roman" w:cs="Times New Roman"/>
                <w:b/>
                <w:sz w:val="24"/>
                <w:szCs w:val="24"/>
              </w:rPr>
              <w:lastRenderedPageBreak/>
              <w:t>ТОВ Київські енергетичні послуги</w:t>
            </w:r>
          </w:p>
          <w:p w14:paraId="0D917808" w14:textId="77777777" w:rsidR="00570D2E" w:rsidRPr="00937E65" w:rsidRDefault="00570D2E" w:rsidP="00570D2E">
            <w:pPr>
              <w:jc w:val="both"/>
              <w:rPr>
                <w:rFonts w:ascii="Times New Roman" w:eastAsia="Calibri" w:hAnsi="Times New Roman" w:cs="Times New Roman"/>
                <w:sz w:val="24"/>
                <w:szCs w:val="24"/>
              </w:rPr>
            </w:pPr>
          </w:p>
          <w:p w14:paraId="000A373B" w14:textId="687D28A8" w:rsidR="00570D2E" w:rsidRPr="00937E65" w:rsidRDefault="00570D2E" w:rsidP="00570D2E">
            <w:pPr>
              <w:jc w:val="both"/>
              <w:rPr>
                <w:rFonts w:ascii="Times New Roman" w:eastAsia="Calibri" w:hAnsi="Times New Roman" w:cs="Times New Roman"/>
                <w:sz w:val="24"/>
                <w:szCs w:val="24"/>
              </w:rPr>
            </w:pPr>
            <w:r w:rsidRPr="00937E65">
              <w:rPr>
                <w:rFonts w:ascii="Times New Roman" w:eastAsia="Calibri" w:hAnsi="Times New Roman" w:cs="Times New Roman"/>
                <w:sz w:val="24"/>
                <w:szCs w:val="24"/>
              </w:rPr>
              <w:t>7.5. Припинення повністю або частково постачання електричної енергії споживачу здійснюється:</w:t>
            </w:r>
          </w:p>
          <w:p w14:paraId="22F58EAE" w14:textId="77777777" w:rsidR="00570D2E" w:rsidRPr="00937E65" w:rsidRDefault="00570D2E" w:rsidP="00570D2E">
            <w:pPr>
              <w:spacing w:after="120"/>
              <w:jc w:val="both"/>
              <w:rPr>
                <w:rFonts w:ascii="Times New Roman" w:eastAsia="Calibri" w:hAnsi="Times New Roman" w:cs="Times New Roman"/>
                <w:sz w:val="24"/>
                <w:szCs w:val="24"/>
              </w:rPr>
            </w:pPr>
            <w:r w:rsidRPr="00937E65">
              <w:rPr>
                <w:rFonts w:ascii="Times New Roman" w:eastAsia="Calibri" w:hAnsi="Times New Roman" w:cs="Times New Roman"/>
                <w:sz w:val="24"/>
                <w:szCs w:val="24"/>
              </w:rPr>
              <w:t>….</w:t>
            </w:r>
          </w:p>
          <w:p w14:paraId="2ABF8CA3" w14:textId="416F5E30" w:rsidR="00570D2E" w:rsidRPr="00937E65" w:rsidRDefault="00570D2E" w:rsidP="00570D2E">
            <w:pPr>
              <w:pStyle w:val="a4"/>
              <w:jc w:val="both"/>
              <w:rPr>
                <w:b/>
                <w:lang w:val="uk-UA"/>
              </w:rPr>
            </w:pPr>
            <w:r w:rsidRPr="00937E65">
              <w:rPr>
                <w:rFonts w:eastAsia="Calibri"/>
                <w:lang w:val="uk-UA"/>
              </w:rPr>
              <w:lastRenderedPageBreak/>
              <w:t>Ініціатор припинення електропостачання</w:t>
            </w:r>
            <w:r w:rsidRPr="00937E65">
              <w:rPr>
                <w:rFonts w:eastAsia="Calibri"/>
                <w:b/>
                <w:lang w:val="uk-UA"/>
              </w:rPr>
              <w:t xml:space="preserve"> </w:t>
            </w:r>
            <w:r w:rsidRPr="00937E65">
              <w:rPr>
                <w:rFonts w:eastAsia="Calibri"/>
                <w:lang w:val="uk-UA"/>
              </w:rPr>
              <w:t>протягом одного робочого дня після надання споживачу відповідного попередження про припинення електроживлення повідомляє про це інші заінтересовані сторони через</w:t>
            </w:r>
            <w:r w:rsidRPr="00937E65">
              <w:rPr>
                <w:rFonts w:eastAsia="Calibri"/>
                <w:b/>
                <w:lang w:val="uk-UA"/>
              </w:rPr>
              <w:t xml:space="preserve"> </w:t>
            </w:r>
            <w:r w:rsidRPr="00937E65">
              <w:rPr>
                <w:rFonts w:eastAsia="Calibri"/>
                <w:lang w:val="uk-UA"/>
              </w:rPr>
              <w:t xml:space="preserve">адміністратора комерційного обліку. </w:t>
            </w:r>
            <w:r w:rsidRPr="00722D4C">
              <w:rPr>
                <w:rFonts w:eastAsia="Calibri"/>
                <w:b/>
                <w:color w:val="0070C0"/>
                <w:lang w:val="uk-UA"/>
              </w:rPr>
              <w:t xml:space="preserve">Заінтересованими сторонами є: оператор системи, електропостачальник та споживач. Повідомлення направлене ініціатором має містити реквізити заінтересованих сторін (найменування </w:t>
            </w:r>
            <w:proofErr w:type="spellStart"/>
            <w:r w:rsidRPr="00722D4C">
              <w:rPr>
                <w:rFonts w:eastAsia="Calibri"/>
                <w:b/>
                <w:color w:val="0070C0"/>
                <w:lang w:val="uk-UA"/>
              </w:rPr>
              <w:t>юричної</w:t>
            </w:r>
            <w:proofErr w:type="spellEnd"/>
            <w:r w:rsidRPr="00722D4C">
              <w:rPr>
                <w:rFonts w:eastAsia="Calibri"/>
                <w:b/>
                <w:color w:val="0070C0"/>
                <w:lang w:val="uk-UA"/>
              </w:rPr>
              <w:t xml:space="preserve"> особи або ПІБ фізичної особи і адресу отримувача). Адміністратор комерційного обліку здійснює пересилання повідомлення за зазначеними в повідомленні реквізитами.</w:t>
            </w:r>
            <w:r w:rsidRPr="00722D4C">
              <w:rPr>
                <w:rFonts w:eastAsia="Calibri"/>
                <w:color w:val="0070C0"/>
                <w:lang w:val="uk-UA"/>
              </w:rPr>
              <w:t xml:space="preserve"> </w:t>
            </w:r>
          </w:p>
        </w:tc>
        <w:tc>
          <w:tcPr>
            <w:tcW w:w="3828" w:type="dxa"/>
            <w:gridSpan w:val="2"/>
          </w:tcPr>
          <w:p w14:paraId="1183206F" w14:textId="1488825D" w:rsidR="00570D2E" w:rsidRPr="00937E65" w:rsidRDefault="00570D2E" w:rsidP="00570D2E">
            <w:pPr>
              <w:tabs>
                <w:tab w:val="left" w:pos="4536"/>
                <w:tab w:val="left" w:pos="8364"/>
              </w:tabs>
              <w:ind w:firstLine="335"/>
              <w:jc w:val="both"/>
              <w:rPr>
                <w:rFonts w:ascii="Times New Roman" w:eastAsia="Calibri" w:hAnsi="Times New Roman" w:cs="Times New Roman"/>
                <w:b/>
                <w:sz w:val="24"/>
                <w:szCs w:val="24"/>
              </w:rPr>
            </w:pPr>
            <w:r w:rsidRPr="00937E65">
              <w:rPr>
                <w:rFonts w:ascii="Times New Roman" w:hAnsi="Times New Roman" w:cs="Times New Roman"/>
                <w:sz w:val="24"/>
                <w:szCs w:val="24"/>
              </w:rPr>
              <w:lastRenderedPageBreak/>
              <w:t>Потрібно визначити коло «заінтересованих сторін» та спосіб повідомлення через АКО.</w:t>
            </w:r>
          </w:p>
        </w:tc>
        <w:tc>
          <w:tcPr>
            <w:tcW w:w="3833" w:type="dxa"/>
          </w:tcPr>
          <w:p w14:paraId="6E800648" w14:textId="5E77A586" w:rsidR="00570D2E" w:rsidRPr="00110078" w:rsidRDefault="00722D4C" w:rsidP="00570D2E">
            <w:pPr>
              <w:tabs>
                <w:tab w:val="left" w:pos="4536"/>
                <w:tab w:val="left" w:pos="8364"/>
              </w:tabs>
              <w:jc w:val="both"/>
              <w:rPr>
                <w:rFonts w:ascii="Times New Roman" w:hAnsi="Times New Roman" w:cs="Times New Roman"/>
                <w:b/>
                <w:sz w:val="24"/>
                <w:szCs w:val="24"/>
              </w:rPr>
            </w:pPr>
            <w:r w:rsidRPr="00F11C15">
              <w:rPr>
                <w:rFonts w:ascii="Times New Roman" w:hAnsi="Times New Roman" w:cs="Times New Roman"/>
                <w:b/>
                <w:sz w:val="24"/>
                <w:szCs w:val="24"/>
              </w:rPr>
              <w:t xml:space="preserve">Попередньо </w:t>
            </w:r>
            <w:r w:rsidR="002752D1">
              <w:rPr>
                <w:rFonts w:ascii="Times New Roman" w:hAnsi="Times New Roman" w:cs="Times New Roman"/>
                <w:b/>
                <w:sz w:val="24"/>
                <w:szCs w:val="24"/>
              </w:rPr>
              <w:t>враховуємо</w:t>
            </w:r>
            <w:r w:rsidR="005C2538" w:rsidRPr="00F11C15">
              <w:rPr>
                <w:rFonts w:ascii="Times New Roman" w:hAnsi="Times New Roman" w:cs="Times New Roman"/>
                <w:b/>
                <w:sz w:val="24"/>
                <w:szCs w:val="24"/>
              </w:rPr>
              <w:t xml:space="preserve"> пропозицію учасників залишити в чинній редакції ПРРЕЕ</w:t>
            </w:r>
          </w:p>
        </w:tc>
      </w:tr>
      <w:tr w:rsidR="00570D2E" w:rsidRPr="00215065" w14:paraId="09658C6F" w14:textId="77777777" w:rsidTr="00BA5F2D">
        <w:trPr>
          <w:trHeight w:val="1689"/>
        </w:trPr>
        <w:tc>
          <w:tcPr>
            <w:tcW w:w="3959" w:type="dxa"/>
            <w:gridSpan w:val="2"/>
            <w:vMerge/>
          </w:tcPr>
          <w:p w14:paraId="3F50F143" w14:textId="77777777" w:rsidR="00570D2E" w:rsidRPr="002B395E" w:rsidRDefault="00570D2E" w:rsidP="00570D2E">
            <w:pPr>
              <w:jc w:val="both"/>
              <w:rPr>
                <w:rFonts w:ascii="Times New Roman" w:eastAsia="Calibri" w:hAnsi="Times New Roman" w:cs="Times New Roman"/>
                <w:sz w:val="24"/>
                <w:szCs w:val="24"/>
              </w:rPr>
            </w:pPr>
          </w:p>
        </w:tc>
        <w:tc>
          <w:tcPr>
            <w:tcW w:w="3972" w:type="dxa"/>
            <w:gridSpan w:val="2"/>
          </w:tcPr>
          <w:p w14:paraId="33F0F42C" w14:textId="77777777" w:rsidR="00570D2E" w:rsidRPr="001F6F89" w:rsidRDefault="00570D2E" w:rsidP="00570D2E">
            <w:pPr>
              <w:pStyle w:val="a4"/>
              <w:jc w:val="both"/>
              <w:rPr>
                <w:b/>
                <w:lang w:val="uk-UA"/>
              </w:rPr>
            </w:pPr>
            <w:r w:rsidRPr="001F6F89">
              <w:rPr>
                <w:b/>
                <w:lang w:val="uk-UA"/>
              </w:rPr>
              <w:t>Д ТЕЙДІНГ</w:t>
            </w:r>
          </w:p>
          <w:p w14:paraId="12932A38" w14:textId="77777777" w:rsidR="00570D2E" w:rsidRPr="001F6F89" w:rsidRDefault="00570D2E" w:rsidP="00570D2E">
            <w:pPr>
              <w:spacing w:after="160" w:line="259" w:lineRule="auto"/>
              <w:ind w:left="34" w:hanging="34"/>
              <w:jc w:val="both"/>
              <w:rPr>
                <w:rFonts w:ascii="Times New Roman" w:eastAsia="Calibri" w:hAnsi="Times New Roman" w:cs="Times New Roman"/>
                <w:sz w:val="24"/>
                <w:szCs w:val="24"/>
              </w:rPr>
            </w:pPr>
            <w:r w:rsidRPr="001F6F89">
              <w:rPr>
                <w:rFonts w:ascii="Times New Roman" w:eastAsia="Calibri" w:hAnsi="Times New Roman" w:cs="Times New Roman"/>
                <w:sz w:val="24"/>
                <w:szCs w:val="24"/>
              </w:rPr>
              <w:t>7.5. Припинення повністю або частково постачання електричної енергії споживачу здійснюється:</w:t>
            </w:r>
          </w:p>
          <w:p w14:paraId="32C76E80" w14:textId="77777777" w:rsidR="00570D2E" w:rsidRPr="001F6F89" w:rsidRDefault="00570D2E" w:rsidP="00570D2E">
            <w:pPr>
              <w:spacing w:after="160" w:line="259" w:lineRule="auto"/>
              <w:ind w:left="34" w:hanging="34"/>
              <w:jc w:val="both"/>
              <w:rPr>
                <w:rFonts w:ascii="Times New Roman" w:eastAsia="Calibri" w:hAnsi="Times New Roman" w:cs="Times New Roman"/>
                <w:sz w:val="24"/>
                <w:szCs w:val="24"/>
              </w:rPr>
            </w:pPr>
            <w:r w:rsidRPr="001F6F89">
              <w:rPr>
                <w:rFonts w:ascii="Times New Roman" w:eastAsia="Calibri" w:hAnsi="Times New Roman" w:cs="Times New Roman"/>
                <w:sz w:val="24"/>
                <w:szCs w:val="24"/>
              </w:rPr>
              <w:t>….</w:t>
            </w:r>
          </w:p>
          <w:p w14:paraId="1F446F4F" w14:textId="27E6FB45" w:rsidR="00570D2E" w:rsidRPr="001F6F89" w:rsidRDefault="00570D2E" w:rsidP="00570D2E">
            <w:pPr>
              <w:pStyle w:val="a4"/>
              <w:jc w:val="both"/>
              <w:rPr>
                <w:b/>
                <w:lang w:val="uk-UA"/>
              </w:rPr>
            </w:pPr>
            <w:r w:rsidRPr="001F6F89">
              <w:rPr>
                <w:rFonts w:eastAsia="Calibri"/>
                <w:lang w:val="uk-UA"/>
              </w:rPr>
              <w:t xml:space="preserve">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w:t>
            </w:r>
            <w:r w:rsidRPr="001F6F89">
              <w:rPr>
                <w:rFonts w:eastAsia="Calibri"/>
                <w:lang w:val="uk-UA"/>
              </w:rPr>
              <w:lastRenderedPageBreak/>
              <w:t>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tc>
        <w:tc>
          <w:tcPr>
            <w:tcW w:w="3828" w:type="dxa"/>
            <w:gridSpan w:val="2"/>
          </w:tcPr>
          <w:p w14:paraId="1F6EE69E" w14:textId="42E052FC" w:rsidR="00570D2E" w:rsidRPr="00F703FA" w:rsidRDefault="00570D2E" w:rsidP="00570D2E">
            <w:pPr>
              <w:tabs>
                <w:tab w:val="left" w:pos="4536"/>
                <w:tab w:val="left" w:pos="8364"/>
              </w:tabs>
              <w:ind w:firstLine="335"/>
              <w:jc w:val="both"/>
              <w:rPr>
                <w:rFonts w:ascii="Times New Roman" w:eastAsia="Calibri" w:hAnsi="Times New Roman" w:cs="Times New Roman"/>
                <w:b/>
                <w:sz w:val="24"/>
                <w:szCs w:val="24"/>
              </w:rPr>
            </w:pPr>
            <w:r w:rsidRPr="00361DF7">
              <w:rPr>
                <w:rFonts w:ascii="Times New Roman" w:eastAsia="Calibri" w:hAnsi="Times New Roman" w:cs="Times New Roman"/>
                <w:sz w:val="24"/>
                <w:szCs w:val="24"/>
              </w:rPr>
              <w:lastRenderedPageBreak/>
              <w:t>Залишити в діючій редакції, оскільки процедура зміни електропостачальника заадмініструється оператором системи</w:t>
            </w:r>
            <w:r>
              <w:rPr>
                <w:rFonts w:ascii="Times New Roman" w:eastAsia="Calibri" w:hAnsi="Times New Roman" w:cs="Times New Roman"/>
                <w:sz w:val="24"/>
                <w:szCs w:val="24"/>
              </w:rPr>
              <w:t>.</w:t>
            </w:r>
          </w:p>
        </w:tc>
        <w:tc>
          <w:tcPr>
            <w:tcW w:w="3833" w:type="dxa"/>
          </w:tcPr>
          <w:p w14:paraId="7C9208B9" w14:textId="77777777"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682128C6" w14:textId="77777777" w:rsidTr="00BA5F2D">
        <w:trPr>
          <w:trHeight w:val="1689"/>
        </w:trPr>
        <w:tc>
          <w:tcPr>
            <w:tcW w:w="3959" w:type="dxa"/>
            <w:gridSpan w:val="2"/>
            <w:vMerge/>
          </w:tcPr>
          <w:p w14:paraId="17C92F1B" w14:textId="77777777" w:rsidR="00570D2E" w:rsidRPr="002B395E" w:rsidRDefault="00570D2E" w:rsidP="00570D2E">
            <w:pPr>
              <w:jc w:val="both"/>
              <w:rPr>
                <w:rFonts w:ascii="Times New Roman" w:eastAsia="Calibri" w:hAnsi="Times New Roman" w:cs="Times New Roman"/>
                <w:sz w:val="24"/>
                <w:szCs w:val="24"/>
              </w:rPr>
            </w:pPr>
          </w:p>
        </w:tc>
        <w:tc>
          <w:tcPr>
            <w:tcW w:w="3972" w:type="dxa"/>
            <w:gridSpan w:val="2"/>
          </w:tcPr>
          <w:p w14:paraId="4A911D04" w14:textId="36BDF37C" w:rsidR="00570D2E" w:rsidRPr="001F6F89" w:rsidRDefault="00570D2E" w:rsidP="00570D2E">
            <w:pPr>
              <w:spacing w:after="160" w:line="259" w:lineRule="auto"/>
              <w:jc w:val="both"/>
              <w:rPr>
                <w:rFonts w:ascii="Times New Roman" w:eastAsia="Calibri" w:hAnsi="Times New Roman" w:cs="Times New Roman"/>
                <w:b/>
                <w:sz w:val="24"/>
                <w:szCs w:val="24"/>
              </w:rPr>
            </w:pPr>
            <w:r w:rsidRPr="001F6F89">
              <w:rPr>
                <w:rFonts w:ascii="Times New Roman" w:eastAsia="Calibri" w:hAnsi="Times New Roman" w:cs="Times New Roman"/>
                <w:b/>
                <w:sz w:val="24"/>
                <w:szCs w:val="24"/>
              </w:rPr>
              <w:t>НЕК УКРЕНЕРГО</w:t>
            </w:r>
          </w:p>
          <w:p w14:paraId="744C8812" w14:textId="4A62C7A0" w:rsidR="00570D2E" w:rsidRPr="001F6F89" w:rsidRDefault="00570D2E" w:rsidP="00570D2E">
            <w:pPr>
              <w:spacing w:after="160" w:line="259" w:lineRule="auto"/>
              <w:jc w:val="both"/>
              <w:rPr>
                <w:rFonts w:ascii="Times New Roman" w:eastAsia="Calibri" w:hAnsi="Times New Roman" w:cs="Times New Roman"/>
                <w:sz w:val="24"/>
                <w:szCs w:val="24"/>
              </w:rPr>
            </w:pPr>
            <w:r w:rsidRPr="001F6F89">
              <w:rPr>
                <w:rFonts w:ascii="Times New Roman" w:eastAsia="Calibri" w:hAnsi="Times New Roman" w:cs="Times New Roman"/>
                <w:sz w:val="24"/>
                <w:szCs w:val="24"/>
              </w:rPr>
              <w:t>7.5. Припинення повністю або частково постачання електричної енергії споживачу здійснюється:</w:t>
            </w:r>
          </w:p>
          <w:p w14:paraId="370D0D54" w14:textId="77777777" w:rsidR="00570D2E" w:rsidRPr="001F6F89" w:rsidRDefault="00570D2E" w:rsidP="00570D2E">
            <w:pPr>
              <w:spacing w:after="160" w:line="259" w:lineRule="auto"/>
              <w:jc w:val="both"/>
              <w:rPr>
                <w:rFonts w:ascii="Times New Roman" w:eastAsia="Calibri" w:hAnsi="Times New Roman" w:cs="Times New Roman"/>
                <w:sz w:val="24"/>
                <w:szCs w:val="24"/>
              </w:rPr>
            </w:pPr>
            <w:r w:rsidRPr="001F6F89">
              <w:rPr>
                <w:rFonts w:ascii="Times New Roman" w:eastAsia="Calibri" w:hAnsi="Times New Roman" w:cs="Times New Roman"/>
                <w:sz w:val="24"/>
                <w:szCs w:val="24"/>
              </w:rPr>
              <w:t>….</w:t>
            </w:r>
          </w:p>
          <w:p w14:paraId="1C20DBCE" w14:textId="0AC533D9" w:rsidR="00570D2E" w:rsidRPr="001F6F89" w:rsidRDefault="00570D2E" w:rsidP="00570D2E">
            <w:pPr>
              <w:pStyle w:val="a4"/>
              <w:jc w:val="both"/>
              <w:rPr>
                <w:b/>
                <w:lang w:val="uk-UA"/>
              </w:rPr>
            </w:pPr>
            <w:r w:rsidRPr="001F6F89">
              <w:rPr>
                <w:rFonts w:eastAsia="Calibri"/>
                <w:lang w:val="uk-UA"/>
              </w:rP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tc>
        <w:tc>
          <w:tcPr>
            <w:tcW w:w="3828" w:type="dxa"/>
            <w:gridSpan w:val="2"/>
          </w:tcPr>
          <w:p w14:paraId="339D1BC5" w14:textId="20F4DF9E" w:rsidR="00570D2E" w:rsidRPr="001F6F89" w:rsidRDefault="00570D2E" w:rsidP="00570D2E">
            <w:pPr>
              <w:tabs>
                <w:tab w:val="left" w:pos="4536"/>
                <w:tab w:val="left" w:pos="8364"/>
              </w:tabs>
              <w:ind w:firstLine="335"/>
              <w:jc w:val="both"/>
              <w:rPr>
                <w:rFonts w:ascii="Times New Roman" w:eastAsia="Calibri" w:hAnsi="Times New Roman" w:cs="Times New Roman"/>
                <w:b/>
                <w:sz w:val="24"/>
                <w:szCs w:val="24"/>
              </w:rPr>
            </w:pPr>
            <w:r w:rsidRPr="001F6F89">
              <w:rPr>
                <w:rFonts w:ascii="Times New Roman" w:eastAsia="Calibri" w:hAnsi="Times New Roman" w:cs="Times New Roman"/>
                <w:iCs/>
                <w:sz w:val="24"/>
                <w:szCs w:val="24"/>
              </w:rPr>
              <w:t>Пропонуємо залишити пункт без змін, оскільки саме оператор системи є стороною, що здійснює припинення електроживлення споживача.</w:t>
            </w:r>
          </w:p>
        </w:tc>
        <w:tc>
          <w:tcPr>
            <w:tcW w:w="3833" w:type="dxa"/>
          </w:tcPr>
          <w:p w14:paraId="2D3F154E" w14:textId="77777777"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58939CA8" w14:textId="77777777" w:rsidTr="00BA5F2D">
        <w:trPr>
          <w:trHeight w:val="854"/>
        </w:trPr>
        <w:tc>
          <w:tcPr>
            <w:tcW w:w="3959" w:type="dxa"/>
            <w:gridSpan w:val="2"/>
            <w:vMerge/>
          </w:tcPr>
          <w:p w14:paraId="5B263328" w14:textId="77777777" w:rsidR="00570D2E" w:rsidRPr="002B395E" w:rsidRDefault="00570D2E" w:rsidP="00570D2E">
            <w:pPr>
              <w:jc w:val="both"/>
              <w:rPr>
                <w:rFonts w:ascii="Times New Roman" w:eastAsia="Calibri" w:hAnsi="Times New Roman" w:cs="Times New Roman"/>
                <w:sz w:val="24"/>
                <w:szCs w:val="24"/>
              </w:rPr>
            </w:pPr>
          </w:p>
        </w:tc>
        <w:tc>
          <w:tcPr>
            <w:tcW w:w="3972" w:type="dxa"/>
            <w:gridSpan w:val="2"/>
          </w:tcPr>
          <w:p w14:paraId="2208EEFA" w14:textId="77777777" w:rsidR="00570D2E" w:rsidRPr="00F600CA" w:rsidRDefault="00570D2E" w:rsidP="00570D2E">
            <w:pPr>
              <w:pStyle w:val="a4"/>
              <w:jc w:val="both"/>
              <w:rPr>
                <w:b/>
                <w:lang w:val="uk-UA"/>
              </w:rPr>
            </w:pPr>
            <w:bookmarkStart w:id="32" w:name="_GoBack"/>
            <w:bookmarkEnd w:id="32"/>
            <w:r w:rsidRPr="00F600CA">
              <w:rPr>
                <w:b/>
                <w:lang w:val="uk-UA"/>
              </w:rPr>
              <w:t>АТ «Дніпровські електричні мережі»</w:t>
            </w:r>
          </w:p>
          <w:p w14:paraId="5F4CDA7B" w14:textId="77777777" w:rsidR="00570D2E" w:rsidRPr="00F600CA" w:rsidRDefault="00570D2E" w:rsidP="00570D2E">
            <w:pPr>
              <w:ind w:firstLine="57"/>
              <w:contextualSpacing/>
              <w:jc w:val="both"/>
              <w:rPr>
                <w:rFonts w:ascii="Times New Roman" w:eastAsia="Calibri" w:hAnsi="Times New Roman" w:cs="Times New Roman"/>
              </w:rPr>
            </w:pPr>
            <w:r w:rsidRPr="00F600CA">
              <w:rPr>
                <w:rFonts w:ascii="Times New Roman" w:eastAsia="Calibri" w:hAnsi="Times New Roman" w:cs="Times New Roman"/>
              </w:rPr>
              <w:lastRenderedPageBreak/>
              <w:t>7.5. Припинення повністю або частково постачання електричної енергії споживачу здійснюється:</w:t>
            </w:r>
          </w:p>
          <w:p w14:paraId="226681A5" w14:textId="77777777" w:rsidR="00570D2E" w:rsidRPr="00F600CA" w:rsidRDefault="00570D2E" w:rsidP="00570D2E">
            <w:pPr>
              <w:ind w:firstLine="57"/>
              <w:contextualSpacing/>
              <w:jc w:val="both"/>
              <w:rPr>
                <w:rFonts w:ascii="Times New Roman" w:eastAsia="Calibri" w:hAnsi="Times New Roman" w:cs="Times New Roman"/>
              </w:rPr>
            </w:pPr>
            <w:r w:rsidRPr="00F600CA">
              <w:rPr>
                <w:rFonts w:ascii="Times New Roman" w:eastAsia="Calibri" w:hAnsi="Times New Roman" w:cs="Times New Roman"/>
              </w:rPr>
              <w:t>….</w:t>
            </w:r>
          </w:p>
          <w:p w14:paraId="63856FB4" w14:textId="51884C11" w:rsidR="00570D2E" w:rsidRPr="00F600CA" w:rsidRDefault="00570D2E" w:rsidP="00570D2E">
            <w:pPr>
              <w:pStyle w:val="a4"/>
              <w:jc w:val="both"/>
              <w:rPr>
                <w:b/>
                <w:lang w:val="uk-UA"/>
              </w:rPr>
            </w:pPr>
            <w:r w:rsidRPr="00F600CA">
              <w:rPr>
                <w:rFonts w:eastAsia="Calibri"/>
                <w:lang w:val="uk-UA"/>
              </w:rP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tc>
        <w:tc>
          <w:tcPr>
            <w:tcW w:w="3828" w:type="dxa"/>
            <w:gridSpan w:val="2"/>
          </w:tcPr>
          <w:p w14:paraId="0ABA2C3B" w14:textId="77777777" w:rsidR="00570D2E" w:rsidRPr="00F11C15" w:rsidRDefault="00570D2E" w:rsidP="00570D2E">
            <w:pPr>
              <w:pStyle w:val="a4"/>
              <w:spacing w:before="0" w:beforeAutospacing="0" w:after="0" w:afterAutospacing="0"/>
              <w:ind w:firstLine="57"/>
              <w:contextualSpacing/>
              <w:jc w:val="both"/>
              <w:rPr>
                <w:rFonts w:eastAsia="Calibri"/>
                <w:lang w:val="uk-UA"/>
              </w:rPr>
            </w:pPr>
            <w:proofErr w:type="spellStart"/>
            <w:r w:rsidRPr="00F600CA">
              <w:rPr>
                <w:rFonts w:eastAsia="Calibri"/>
                <w:b/>
              </w:rPr>
              <w:lastRenderedPageBreak/>
              <w:t>Залишити</w:t>
            </w:r>
            <w:proofErr w:type="spellEnd"/>
            <w:r w:rsidRPr="00F600CA">
              <w:rPr>
                <w:rFonts w:eastAsia="Calibri"/>
                <w:b/>
              </w:rPr>
              <w:t xml:space="preserve"> в </w:t>
            </w:r>
            <w:proofErr w:type="spellStart"/>
            <w:r w:rsidRPr="00F600CA">
              <w:rPr>
                <w:rFonts w:eastAsia="Calibri"/>
                <w:b/>
              </w:rPr>
              <w:t>чинній</w:t>
            </w:r>
            <w:proofErr w:type="spellEnd"/>
            <w:r w:rsidRPr="00F600CA">
              <w:rPr>
                <w:rFonts w:eastAsia="Calibri"/>
                <w:b/>
              </w:rPr>
              <w:t xml:space="preserve"> </w:t>
            </w:r>
            <w:proofErr w:type="spellStart"/>
            <w:r w:rsidRPr="00F600CA">
              <w:rPr>
                <w:rFonts w:eastAsia="Calibri"/>
                <w:b/>
              </w:rPr>
              <w:t>редакції</w:t>
            </w:r>
            <w:proofErr w:type="spellEnd"/>
            <w:r w:rsidRPr="00F600CA">
              <w:rPr>
                <w:rFonts w:eastAsia="Calibri"/>
                <w:highlight w:val="yellow"/>
              </w:rPr>
              <w:t xml:space="preserve"> </w:t>
            </w:r>
            <w:r w:rsidRPr="00F11C15">
              <w:rPr>
                <w:rFonts w:eastAsia="Calibri"/>
                <w:lang w:val="uk-UA"/>
              </w:rPr>
              <w:t xml:space="preserve">Необхідне детальне роз’яснення та процедура щодо процедури </w:t>
            </w:r>
            <w:r w:rsidRPr="00F11C15">
              <w:rPr>
                <w:rFonts w:eastAsia="Calibri"/>
                <w:lang w:val="uk-UA"/>
              </w:rPr>
              <w:lastRenderedPageBreak/>
              <w:t>інформування через центральну інформаційно-комунікаційну платформу АКО.</w:t>
            </w:r>
          </w:p>
          <w:p w14:paraId="111B34FE" w14:textId="77777777" w:rsidR="00570D2E" w:rsidRPr="00F600CA" w:rsidRDefault="00570D2E" w:rsidP="00570D2E">
            <w:pPr>
              <w:tabs>
                <w:tab w:val="left" w:pos="4536"/>
                <w:tab w:val="left" w:pos="8364"/>
              </w:tabs>
              <w:ind w:firstLine="335"/>
              <w:jc w:val="both"/>
              <w:rPr>
                <w:rFonts w:ascii="Times New Roman" w:eastAsia="Calibri" w:hAnsi="Times New Roman" w:cs="Times New Roman"/>
                <w:b/>
                <w:sz w:val="24"/>
                <w:szCs w:val="24"/>
              </w:rPr>
            </w:pPr>
          </w:p>
        </w:tc>
        <w:tc>
          <w:tcPr>
            <w:tcW w:w="3833" w:type="dxa"/>
          </w:tcPr>
          <w:p w14:paraId="5BCCBDA0" w14:textId="77777777"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050CF5E0" w14:textId="77777777" w:rsidTr="00F600CA">
        <w:trPr>
          <w:trHeight w:val="427"/>
        </w:trPr>
        <w:tc>
          <w:tcPr>
            <w:tcW w:w="15592" w:type="dxa"/>
            <w:gridSpan w:val="7"/>
          </w:tcPr>
          <w:p w14:paraId="078143A6" w14:textId="740A0374" w:rsidR="00570D2E" w:rsidRPr="00215065" w:rsidRDefault="00570D2E" w:rsidP="00570D2E">
            <w:pPr>
              <w:tabs>
                <w:tab w:val="left" w:pos="4536"/>
                <w:tab w:val="left" w:pos="8364"/>
              </w:tabs>
              <w:jc w:val="center"/>
              <w:rPr>
                <w:rFonts w:ascii="Times New Roman" w:hAnsi="Times New Roman" w:cs="Times New Roman"/>
                <w:sz w:val="24"/>
                <w:szCs w:val="24"/>
              </w:rPr>
            </w:pPr>
            <w:r w:rsidRPr="00536461">
              <w:rPr>
                <w:rFonts w:ascii="Times New Roman" w:eastAsia="Calibri" w:hAnsi="Times New Roman" w:cs="Times New Roman"/>
                <w:b/>
                <w:sz w:val="24"/>
                <w:szCs w:val="24"/>
              </w:rPr>
              <w:t>IX. Вимоги до інформаційного обміну на роздрібному ринку</w:t>
            </w:r>
          </w:p>
        </w:tc>
      </w:tr>
      <w:tr w:rsidR="00570D2E" w:rsidRPr="00215065" w14:paraId="0726B1D0" w14:textId="77777777" w:rsidTr="00BA5F2D">
        <w:trPr>
          <w:trHeight w:val="427"/>
        </w:trPr>
        <w:tc>
          <w:tcPr>
            <w:tcW w:w="7931" w:type="dxa"/>
            <w:gridSpan w:val="4"/>
          </w:tcPr>
          <w:p w14:paraId="25BDECCC" w14:textId="0BEC2E8D" w:rsidR="00570D2E" w:rsidRPr="00536461" w:rsidRDefault="00570D2E" w:rsidP="00570D2E">
            <w:pPr>
              <w:tabs>
                <w:tab w:val="left" w:pos="4536"/>
                <w:tab w:val="left" w:pos="8364"/>
              </w:tabs>
              <w:jc w:val="center"/>
              <w:rPr>
                <w:rFonts w:ascii="Times New Roman" w:eastAsia="Calibri" w:hAnsi="Times New Roman" w:cs="Times New Roman"/>
                <w:b/>
                <w:sz w:val="24"/>
                <w:szCs w:val="24"/>
              </w:rPr>
            </w:pPr>
            <w:r w:rsidRPr="009838AD">
              <w:rPr>
                <w:rFonts w:ascii="Times New Roman" w:hAnsi="Times New Roman" w:cs="Times New Roman"/>
                <w:b/>
                <w:bCs/>
                <w:color w:val="333333"/>
                <w:sz w:val="24"/>
                <w:szCs w:val="24"/>
                <w:shd w:val="clear" w:color="auto" w:fill="FFFFFF"/>
              </w:rPr>
              <w:t>9.6. Особиста комерційна інформація споживача</w:t>
            </w:r>
          </w:p>
        </w:tc>
        <w:tc>
          <w:tcPr>
            <w:tcW w:w="7661" w:type="dxa"/>
            <w:gridSpan w:val="3"/>
          </w:tcPr>
          <w:p w14:paraId="354730C4" w14:textId="7EC27D82" w:rsidR="00570D2E" w:rsidRPr="00536461" w:rsidRDefault="00570D2E" w:rsidP="00570D2E">
            <w:pPr>
              <w:tabs>
                <w:tab w:val="left" w:pos="4536"/>
                <w:tab w:val="left" w:pos="8364"/>
              </w:tabs>
              <w:jc w:val="center"/>
              <w:rPr>
                <w:rFonts w:ascii="Times New Roman" w:eastAsia="Calibri" w:hAnsi="Times New Roman" w:cs="Times New Roman"/>
                <w:b/>
                <w:sz w:val="24"/>
                <w:szCs w:val="24"/>
              </w:rPr>
            </w:pPr>
            <w:r w:rsidRPr="009838AD">
              <w:rPr>
                <w:rFonts w:ascii="Times New Roman" w:hAnsi="Times New Roman" w:cs="Times New Roman"/>
                <w:b/>
                <w:bCs/>
                <w:color w:val="333333"/>
                <w:sz w:val="24"/>
                <w:szCs w:val="24"/>
                <w:shd w:val="clear" w:color="auto" w:fill="FFFFFF"/>
              </w:rPr>
              <w:t xml:space="preserve">9.6. </w:t>
            </w:r>
            <w:r w:rsidRPr="009109DD">
              <w:rPr>
                <w:rFonts w:ascii="Times New Roman" w:hAnsi="Times New Roman" w:cs="Times New Roman"/>
                <w:b/>
                <w:bCs/>
                <w:strike/>
                <w:color w:val="333333"/>
                <w:sz w:val="24"/>
                <w:szCs w:val="24"/>
                <w:shd w:val="clear" w:color="auto" w:fill="FFFFFF"/>
              </w:rPr>
              <w:t>Особиста</w:t>
            </w:r>
            <w:r w:rsidRPr="009838AD">
              <w:rPr>
                <w:rFonts w:ascii="Times New Roman" w:hAnsi="Times New Roman" w:cs="Times New Roman"/>
                <w:b/>
                <w:bCs/>
                <w:color w:val="333333"/>
                <w:sz w:val="24"/>
                <w:szCs w:val="24"/>
                <w:shd w:val="clear" w:color="auto" w:fill="FFFFFF"/>
              </w:rPr>
              <w:t xml:space="preserve"> </w:t>
            </w:r>
            <w:bookmarkStart w:id="33" w:name="_Hlk106142361"/>
            <w:r>
              <w:rPr>
                <w:rFonts w:ascii="Times New Roman" w:hAnsi="Times New Roman" w:cs="Times New Roman"/>
                <w:b/>
                <w:bCs/>
                <w:color w:val="333333"/>
                <w:sz w:val="24"/>
                <w:szCs w:val="24"/>
                <w:shd w:val="clear" w:color="auto" w:fill="FFFFFF"/>
              </w:rPr>
              <w:t>К</w:t>
            </w:r>
            <w:r w:rsidRPr="009838AD">
              <w:rPr>
                <w:rFonts w:ascii="Times New Roman" w:hAnsi="Times New Roman" w:cs="Times New Roman"/>
                <w:b/>
                <w:bCs/>
                <w:color w:val="333333"/>
                <w:sz w:val="24"/>
                <w:szCs w:val="24"/>
                <w:shd w:val="clear" w:color="auto" w:fill="FFFFFF"/>
              </w:rPr>
              <w:t xml:space="preserve">омерційна інформація </w:t>
            </w:r>
            <w:r w:rsidRPr="009109DD">
              <w:rPr>
                <w:rFonts w:ascii="Times New Roman" w:hAnsi="Times New Roman" w:cs="Times New Roman"/>
                <w:b/>
                <w:bCs/>
                <w:color w:val="FF0000"/>
                <w:sz w:val="24"/>
                <w:szCs w:val="24"/>
                <w:shd w:val="clear" w:color="auto" w:fill="FFFFFF"/>
              </w:rPr>
              <w:t xml:space="preserve">для </w:t>
            </w:r>
            <w:r w:rsidRPr="009838AD">
              <w:rPr>
                <w:rFonts w:ascii="Times New Roman" w:hAnsi="Times New Roman" w:cs="Times New Roman"/>
                <w:b/>
                <w:bCs/>
                <w:color w:val="333333"/>
                <w:sz w:val="24"/>
                <w:szCs w:val="24"/>
                <w:shd w:val="clear" w:color="auto" w:fill="FFFFFF"/>
              </w:rPr>
              <w:t>споживача</w:t>
            </w:r>
            <w:bookmarkEnd w:id="33"/>
          </w:p>
        </w:tc>
      </w:tr>
      <w:tr w:rsidR="00570D2E" w:rsidRPr="00215065" w14:paraId="612087D5" w14:textId="77777777" w:rsidTr="00BA5F2D">
        <w:trPr>
          <w:trHeight w:val="2668"/>
        </w:trPr>
        <w:tc>
          <w:tcPr>
            <w:tcW w:w="3959" w:type="dxa"/>
            <w:gridSpan w:val="2"/>
            <w:vMerge w:val="restart"/>
          </w:tcPr>
          <w:p w14:paraId="4EA95EE1" w14:textId="77777777" w:rsidR="00570D2E" w:rsidRPr="00951BCB" w:rsidRDefault="00570D2E" w:rsidP="00570D2E">
            <w:pPr>
              <w:jc w:val="both"/>
              <w:rPr>
                <w:rFonts w:ascii="Times New Roman" w:hAnsi="Times New Roman" w:cs="Times New Roman"/>
                <w:sz w:val="24"/>
                <w:szCs w:val="24"/>
              </w:rPr>
            </w:pPr>
            <w:r w:rsidRPr="00951BCB">
              <w:rPr>
                <w:rFonts w:ascii="Times New Roman" w:hAnsi="Times New Roman" w:cs="Times New Roman"/>
                <w:sz w:val="24"/>
                <w:szCs w:val="24"/>
              </w:rPr>
              <w:t xml:space="preserve">9.6.1. Електропостачальник зобов'язаний у рахунках за електричну енергію </w:t>
            </w:r>
            <w:r w:rsidRPr="00120BCD">
              <w:rPr>
                <w:rFonts w:ascii="Times New Roman" w:hAnsi="Times New Roman" w:cs="Times New Roman"/>
                <w:b/>
                <w:color w:val="7030A0"/>
                <w:sz w:val="24"/>
                <w:szCs w:val="24"/>
              </w:rPr>
              <w:t>та</w:t>
            </w:r>
            <w:r w:rsidRPr="005C4F26">
              <w:rPr>
                <w:rFonts w:ascii="Times New Roman" w:hAnsi="Times New Roman" w:cs="Times New Roman"/>
                <w:i/>
                <w:strike/>
                <w:sz w:val="24"/>
                <w:szCs w:val="24"/>
              </w:rPr>
              <w:t>/або</w:t>
            </w:r>
            <w:r w:rsidRPr="00951BCB">
              <w:rPr>
                <w:rFonts w:ascii="Times New Roman" w:hAnsi="Times New Roman" w:cs="Times New Roman"/>
                <w:sz w:val="24"/>
                <w:szCs w:val="24"/>
              </w:rPr>
              <w:t xml:space="preserve"> на власному вебсайті в особистому кабінеті споживача зазначити інформацію про:</w:t>
            </w:r>
          </w:p>
          <w:p w14:paraId="52A9CE81" w14:textId="77777777" w:rsidR="00570D2E" w:rsidRPr="00951BCB" w:rsidRDefault="00570D2E" w:rsidP="00570D2E">
            <w:pPr>
              <w:jc w:val="both"/>
              <w:rPr>
                <w:rFonts w:ascii="Times New Roman" w:hAnsi="Times New Roman" w:cs="Times New Roman"/>
                <w:sz w:val="24"/>
                <w:szCs w:val="24"/>
              </w:rPr>
            </w:pPr>
          </w:p>
          <w:p w14:paraId="576412DD" w14:textId="77777777" w:rsidR="00570D2E" w:rsidRPr="00951BCB" w:rsidRDefault="00570D2E" w:rsidP="00570D2E">
            <w:pPr>
              <w:jc w:val="both"/>
              <w:rPr>
                <w:rFonts w:ascii="Times New Roman" w:hAnsi="Times New Roman" w:cs="Times New Roman"/>
                <w:sz w:val="24"/>
                <w:szCs w:val="24"/>
              </w:rPr>
            </w:pPr>
            <w:r w:rsidRPr="00951BCB">
              <w:rPr>
                <w:rFonts w:ascii="Times New Roman" w:hAnsi="Times New Roman" w:cs="Times New Roman"/>
                <w:sz w:val="24"/>
                <w:szCs w:val="24"/>
              </w:rPr>
              <w:t xml:space="preserve">1) діючі ціни (тарифи), за якими здійснюється розрахунок, із окремим зазначенням елементів таких цін (тарифів) у розрізі ціни на </w:t>
            </w:r>
            <w:r w:rsidRPr="00951BCB">
              <w:rPr>
                <w:rFonts w:ascii="Times New Roman" w:hAnsi="Times New Roman" w:cs="Times New Roman"/>
                <w:sz w:val="24"/>
                <w:szCs w:val="24"/>
              </w:rPr>
              <w:lastRenderedPageBreak/>
              <w:t>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3534869F" w14:textId="77777777" w:rsidR="00570D2E" w:rsidRPr="00951BCB" w:rsidRDefault="00570D2E" w:rsidP="00570D2E">
            <w:pPr>
              <w:jc w:val="both"/>
              <w:rPr>
                <w:rFonts w:ascii="Times New Roman" w:hAnsi="Times New Roman" w:cs="Times New Roman"/>
                <w:sz w:val="24"/>
                <w:szCs w:val="24"/>
              </w:rPr>
            </w:pPr>
          </w:p>
          <w:p w14:paraId="3B1D4F8A" w14:textId="77777777" w:rsidR="00570D2E" w:rsidRDefault="00570D2E" w:rsidP="00570D2E">
            <w:pPr>
              <w:jc w:val="both"/>
              <w:rPr>
                <w:rFonts w:ascii="Times New Roman" w:hAnsi="Times New Roman" w:cs="Times New Roman"/>
                <w:sz w:val="24"/>
                <w:szCs w:val="24"/>
              </w:rPr>
            </w:pPr>
          </w:p>
          <w:p w14:paraId="6EBEE12A" w14:textId="36A10B24" w:rsidR="00570D2E" w:rsidRPr="002B395E" w:rsidRDefault="00570D2E" w:rsidP="00570D2E">
            <w:pPr>
              <w:jc w:val="both"/>
              <w:rPr>
                <w:rFonts w:ascii="Times New Roman" w:eastAsia="Calibri" w:hAnsi="Times New Roman" w:cs="Times New Roman"/>
                <w:bCs/>
                <w:sz w:val="24"/>
                <w:szCs w:val="24"/>
              </w:rPr>
            </w:pPr>
            <w:r w:rsidRPr="00951BCB">
              <w:rPr>
                <w:rFonts w:ascii="Times New Roman" w:hAnsi="Times New Roman" w:cs="Times New Roman"/>
                <w:sz w:val="24"/>
                <w:szCs w:val="24"/>
              </w:rPr>
              <w:t xml:space="preserve">2) значення попередніх та поточних показів </w:t>
            </w:r>
            <w:bookmarkStart w:id="34" w:name="_Hlk106142612"/>
            <w:r w:rsidRPr="00951BCB">
              <w:rPr>
                <w:rFonts w:ascii="Times New Roman" w:hAnsi="Times New Roman" w:cs="Times New Roman"/>
                <w:sz w:val="24"/>
                <w:szCs w:val="24"/>
              </w:rPr>
              <w:t xml:space="preserve">засобу вимірювання </w:t>
            </w:r>
            <w:bookmarkEnd w:id="34"/>
            <w:r w:rsidRPr="00951BCB">
              <w:rPr>
                <w:rFonts w:ascii="Times New Roman" w:hAnsi="Times New Roman" w:cs="Times New Roman"/>
                <w:strike/>
                <w:sz w:val="24"/>
                <w:szCs w:val="24"/>
              </w:rPr>
              <w:t>або</w:t>
            </w:r>
            <w:r w:rsidRPr="00951BCB">
              <w:rPr>
                <w:rFonts w:ascii="Times New Roman" w:hAnsi="Times New Roman" w:cs="Times New Roman"/>
                <w:sz w:val="24"/>
                <w:szCs w:val="24"/>
              </w:rPr>
              <w:t xml:space="preserve"> </w:t>
            </w:r>
            <w:r w:rsidRPr="00120BCD">
              <w:rPr>
                <w:rFonts w:ascii="Times New Roman" w:hAnsi="Times New Roman" w:cs="Times New Roman"/>
                <w:b/>
                <w:color w:val="7030A0"/>
                <w:sz w:val="24"/>
                <w:szCs w:val="24"/>
              </w:rPr>
              <w:t>та</w:t>
            </w:r>
            <w:r w:rsidRPr="00951BCB">
              <w:rPr>
                <w:rFonts w:ascii="Times New Roman" w:hAnsi="Times New Roman" w:cs="Times New Roman"/>
                <w:color w:val="FF0000"/>
                <w:sz w:val="24"/>
                <w:szCs w:val="24"/>
              </w:rPr>
              <w:t xml:space="preserve"> </w:t>
            </w:r>
            <w:r w:rsidRPr="00951BCB">
              <w:rPr>
                <w:rFonts w:ascii="Times New Roman" w:hAnsi="Times New Roman" w:cs="Times New Roman"/>
                <w:sz w:val="24"/>
                <w:szCs w:val="24"/>
              </w:rPr>
              <w:t>обсяги споживання, у тому числі за періодами часу доби у разі розрахунків за тарифами, диференційованими за періодами часу доби;</w:t>
            </w:r>
          </w:p>
        </w:tc>
        <w:tc>
          <w:tcPr>
            <w:tcW w:w="3972" w:type="dxa"/>
            <w:gridSpan w:val="2"/>
          </w:tcPr>
          <w:p w14:paraId="5BCC379D" w14:textId="77777777" w:rsidR="00570D2E" w:rsidRPr="00610DE6" w:rsidRDefault="00570D2E" w:rsidP="00570D2E">
            <w:pPr>
              <w:pStyle w:val="a4"/>
              <w:jc w:val="both"/>
              <w:rPr>
                <w:b/>
                <w:lang w:val="uk-UA"/>
              </w:rPr>
            </w:pPr>
            <w:r w:rsidRPr="00610DE6">
              <w:rPr>
                <w:b/>
                <w:lang w:val="uk-UA"/>
              </w:rPr>
              <w:lastRenderedPageBreak/>
              <w:t>ЕНЕРА СУМИ</w:t>
            </w:r>
          </w:p>
          <w:p w14:paraId="1325E90B" w14:textId="3A69FA7A" w:rsidR="00570D2E" w:rsidRPr="00610DE6" w:rsidRDefault="00570D2E" w:rsidP="00570D2E">
            <w:pPr>
              <w:jc w:val="both"/>
              <w:rPr>
                <w:rFonts w:ascii="Times New Roman" w:hAnsi="Times New Roman" w:cs="Times New Roman"/>
                <w:sz w:val="24"/>
                <w:szCs w:val="24"/>
                <w:shd w:val="clear" w:color="auto" w:fill="FFFFFF"/>
              </w:rPr>
            </w:pPr>
            <w:bookmarkStart w:id="35" w:name="1091"/>
            <w:r w:rsidRPr="00610DE6">
              <w:rPr>
                <w:rFonts w:ascii="Times New Roman" w:hAnsi="Times New Roman" w:cs="Times New Roman"/>
                <w:sz w:val="24"/>
                <w:szCs w:val="24"/>
                <w:shd w:val="clear" w:color="auto" w:fill="FFFFFF"/>
              </w:rPr>
              <w:t>6. У</w:t>
            </w:r>
            <w:r>
              <w:rPr>
                <w:rFonts w:ascii="Times New Roman" w:hAnsi="Times New Roman" w:cs="Times New Roman"/>
                <w:sz w:val="24"/>
                <w:szCs w:val="24"/>
                <w:shd w:val="clear" w:color="auto" w:fill="FFFFFF"/>
              </w:rPr>
              <w:t xml:space="preserve"> </w:t>
            </w:r>
            <w:r w:rsidRPr="00610DE6">
              <w:rPr>
                <w:rFonts w:ascii="Times New Roman" w:hAnsi="Times New Roman" w:cs="Times New Roman"/>
                <w:sz w:val="24"/>
                <w:szCs w:val="24"/>
                <w:shd w:val="clear" w:color="auto" w:fill="FFFFFF"/>
              </w:rPr>
              <w:t xml:space="preserve">главі 9.6 розділу IX: </w:t>
            </w:r>
          </w:p>
          <w:p w14:paraId="306A0D4F" w14:textId="77777777" w:rsidR="00570D2E" w:rsidRPr="00610DE6" w:rsidRDefault="00570D2E" w:rsidP="00570D2E">
            <w:pPr>
              <w:jc w:val="both"/>
              <w:rPr>
                <w:rFonts w:ascii="Times New Roman" w:hAnsi="Times New Roman" w:cs="Times New Roman"/>
                <w:sz w:val="24"/>
                <w:szCs w:val="24"/>
              </w:rPr>
            </w:pPr>
          </w:p>
          <w:p w14:paraId="6F8D6005" w14:textId="77777777" w:rsidR="00570D2E" w:rsidRPr="00610DE6" w:rsidRDefault="00570D2E" w:rsidP="00570D2E">
            <w:pPr>
              <w:jc w:val="both"/>
              <w:rPr>
                <w:rFonts w:ascii="Times New Roman" w:hAnsi="Times New Roman" w:cs="Times New Roman"/>
                <w:sz w:val="24"/>
                <w:szCs w:val="24"/>
              </w:rPr>
            </w:pPr>
            <w:r w:rsidRPr="00610DE6">
              <w:rPr>
                <w:rFonts w:ascii="Times New Roman" w:hAnsi="Times New Roman" w:cs="Times New Roman"/>
                <w:sz w:val="24"/>
                <w:szCs w:val="24"/>
              </w:rPr>
              <w:t xml:space="preserve">    </w:t>
            </w:r>
            <w:bookmarkEnd w:id="35"/>
            <w:r w:rsidRPr="00610DE6">
              <w:rPr>
                <w:rFonts w:ascii="Times New Roman" w:hAnsi="Times New Roman" w:cs="Times New Roman"/>
                <w:sz w:val="24"/>
                <w:szCs w:val="24"/>
              </w:rPr>
              <w:t xml:space="preserve">2) у пункті 9.6.1: </w:t>
            </w:r>
          </w:p>
          <w:p w14:paraId="1DA9953B" w14:textId="77777777" w:rsidR="00570D2E" w:rsidRPr="00722D4C" w:rsidRDefault="00570D2E" w:rsidP="00570D2E">
            <w:pPr>
              <w:jc w:val="both"/>
              <w:rPr>
                <w:rFonts w:ascii="Times New Roman" w:hAnsi="Times New Roman" w:cs="Times New Roman"/>
                <w:color w:val="0070C0"/>
                <w:sz w:val="24"/>
                <w:szCs w:val="24"/>
              </w:rPr>
            </w:pPr>
            <w:r w:rsidRPr="00722D4C">
              <w:rPr>
                <w:rFonts w:ascii="Times New Roman" w:hAnsi="Times New Roman" w:cs="Times New Roman"/>
                <w:color w:val="0070C0"/>
                <w:sz w:val="24"/>
                <w:szCs w:val="24"/>
              </w:rPr>
              <w:t>редакцію абзацу першого залишити без змін;</w:t>
            </w:r>
          </w:p>
          <w:p w14:paraId="0DCEC431" w14:textId="77777777" w:rsidR="00570D2E" w:rsidRPr="00610DE6" w:rsidRDefault="00570D2E" w:rsidP="00570D2E">
            <w:pPr>
              <w:jc w:val="both"/>
              <w:rPr>
                <w:rFonts w:ascii="Times New Roman" w:hAnsi="Times New Roman" w:cs="Times New Roman"/>
                <w:sz w:val="24"/>
                <w:szCs w:val="24"/>
              </w:rPr>
            </w:pPr>
          </w:p>
          <w:p w14:paraId="2BD0F3C8" w14:textId="5049316A" w:rsidR="00570D2E" w:rsidRPr="00610DE6" w:rsidRDefault="00570D2E" w:rsidP="00570D2E">
            <w:pPr>
              <w:pStyle w:val="a4"/>
              <w:jc w:val="both"/>
              <w:rPr>
                <w:b/>
                <w:lang w:val="uk-UA"/>
              </w:rPr>
            </w:pPr>
            <w:r w:rsidRPr="00610DE6">
              <w:rPr>
                <w:lang w:val="uk-UA"/>
              </w:rPr>
              <w:t>редакцію підпункту 2 залишити без змін.</w:t>
            </w:r>
          </w:p>
        </w:tc>
        <w:tc>
          <w:tcPr>
            <w:tcW w:w="3828" w:type="dxa"/>
            <w:gridSpan w:val="2"/>
          </w:tcPr>
          <w:p w14:paraId="0A250C50" w14:textId="0965140A" w:rsidR="00570D2E" w:rsidRPr="00610DE6" w:rsidRDefault="00570D2E" w:rsidP="00570D2E">
            <w:pPr>
              <w:tabs>
                <w:tab w:val="left" w:pos="4536"/>
                <w:tab w:val="left" w:pos="8364"/>
              </w:tabs>
              <w:ind w:firstLine="335"/>
              <w:jc w:val="both"/>
              <w:rPr>
                <w:rFonts w:ascii="Times New Roman" w:eastAsia="Calibri" w:hAnsi="Times New Roman" w:cs="Times New Roman"/>
                <w:b/>
                <w:sz w:val="24"/>
                <w:szCs w:val="24"/>
              </w:rPr>
            </w:pPr>
            <w:r w:rsidRPr="00610DE6">
              <w:rPr>
                <w:rFonts w:ascii="Times New Roman" w:hAnsi="Times New Roman" w:cs="Times New Roman"/>
                <w:sz w:val="24"/>
                <w:szCs w:val="24"/>
              </w:rPr>
              <w:t>Пропонується залишити в редакції діючих ПРРЕЕ, оскільки різниця показів не буде відповідати обсягу, який виставлятиметься споживачу до оплати, так як ОСР враховує втрати та коефіцієнти трансформаторів струму і напруги. Відображення такої інформації спричинить масу звернень від споживачів.</w:t>
            </w:r>
          </w:p>
        </w:tc>
        <w:tc>
          <w:tcPr>
            <w:tcW w:w="3833" w:type="dxa"/>
          </w:tcPr>
          <w:p w14:paraId="733F5CD1" w14:textId="0FE97876" w:rsidR="00F11C15" w:rsidRDefault="002752D1"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Потребує</w:t>
            </w:r>
            <w:r w:rsidR="00F11C15">
              <w:rPr>
                <w:rFonts w:ascii="Times New Roman" w:hAnsi="Times New Roman" w:cs="Times New Roman"/>
                <w:b/>
                <w:sz w:val="24"/>
                <w:szCs w:val="24"/>
              </w:rPr>
              <w:t xml:space="preserve"> обговорення</w:t>
            </w:r>
          </w:p>
          <w:p w14:paraId="4A560592" w14:textId="60D8BECD" w:rsidR="00570D2E" w:rsidRPr="00215065" w:rsidRDefault="005C2538"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інформація має збігатись як в особистим кабінетом так і з рахунком</w:t>
            </w:r>
          </w:p>
        </w:tc>
      </w:tr>
      <w:tr w:rsidR="00570D2E" w:rsidRPr="00215065" w14:paraId="149261B7" w14:textId="77777777" w:rsidTr="00BA5F2D">
        <w:trPr>
          <w:trHeight w:val="2668"/>
        </w:trPr>
        <w:tc>
          <w:tcPr>
            <w:tcW w:w="3959" w:type="dxa"/>
            <w:gridSpan w:val="2"/>
            <w:vMerge/>
          </w:tcPr>
          <w:p w14:paraId="3CEDDA7F" w14:textId="77777777" w:rsidR="00570D2E" w:rsidRPr="00951BCB" w:rsidRDefault="00570D2E" w:rsidP="00570D2E">
            <w:pPr>
              <w:jc w:val="both"/>
              <w:rPr>
                <w:rFonts w:ascii="Times New Roman" w:hAnsi="Times New Roman" w:cs="Times New Roman"/>
                <w:sz w:val="24"/>
                <w:szCs w:val="24"/>
              </w:rPr>
            </w:pPr>
          </w:p>
        </w:tc>
        <w:tc>
          <w:tcPr>
            <w:tcW w:w="3972" w:type="dxa"/>
            <w:gridSpan w:val="2"/>
          </w:tcPr>
          <w:p w14:paraId="3A7AC2DA" w14:textId="77777777" w:rsidR="00570D2E" w:rsidRPr="00A30AA5" w:rsidRDefault="00570D2E" w:rsidP="00570D2E">
            <w:pPr>
              <w:pStyle w:val="a4"/>
              <w:jc w:val="both"/>
              <w:rPr>
                <w:b/>
                <w:lang w:val="uk-UA"/>
              </w:rPr>
            </w:pPr>
            <w:r w:rsidRPr="00A30AA5">
              <w:rPr>
                <w:b/>
                <w:lang w:val="uk-UA"/>
              </w:rPr>
              <w:t>ТОВ Київські енергетичні послуги</w:t>
            </w:r>
          </w:p>
          <w:p w14:paraId="0AB7EFEB" w14:textId="77777777" w:rsidR="00570D2E" w:rsidRPr="00A30AA5" w:rsidRDefault="00570D2E" w:rsidP="00570D2E">
            <w:pPr>
              <w:spacing w:after="120"/>
              <w:jc w:val="both"/>
              <w:rPr>
                <w:rFonts w:ascii="Times New Roman" w:hAnsi="Times New Roman" w:cs="Times New Roman"/>
                <w:sz w:val="24"/>
                <w:szCs w:val="24"/>
              </w:rPr>
            </w:pPr>
            <w:r w:rsidRPr="00A30AA5">
              <w:rPr>
                <w:rFonts w:ascii="Times New Roman" w:hAnsi="Times New Roman" w:cs="Times New Roman"/>
                <w:sz w:val="24"/>
                <w:szCs w:val="24"/>
              </w:rPr>
              <w:t xml:space="preserve">9.6.1. Електропостачальник зобов'язаний у рахунках за електричну енергію </w:t>
            </w:r>
            <w:r w:rsidRPr="00722D4C">
              <w:rPr>
                <w:rFonts w:ascii="Times New Roman" w:hAnsi="Times New Roman" w:cs="Times New Roman"/>
                <w:b/>
                <w:color w:val="0070C0"/>
                <w:sz w:val="24"/>
                <w:szCs w:val="24"/>
              </w:rPr>
              <w:t>та/або</w:t>
            </w:r>
            <w:r w:rsidRPr="00722D4C">
              <w:rPr>
                <w:rFonts w:ascii="Times New Roman" w:hAnsi="Times New Roman" w:cs="Times New Roman"/>
                <w:color w:val="0070C0"/>
                <w:sz w:val="24"/>
                <w:szCs w:val="24"/>
              </w:rPr>
              <w:t xml:space="preserve"> </w:t>
            </w:r>
            <w:r w:rsidRPr="00A30AA5">
              <w:rPr>
                <w:rFonts w:ascii="Times New Roman" w:hAnsi="Times New Roman" w:cs="Times New Roman"/>
                <w:sz w:val="24"/>
                <w:szCs w:val="24"/>
              </w:rPr>
              <w:t>на власному вебсайті в особистому кабінеті споживача зазначити інформацію про:</w:t>
            </w:r>
          </w:p>
          <w:p w14:paraId="3BFBEE36" w14:textId="77777777" w:rsidR="00570D2E" w:rsidRPr="00A30AA5" w:rsidRDefault="00570D2E" w:rsidP="00570D2E">
            <w:pPr>
              <w:spacing w:after="120"/>
              <w:jc w:val="both"/>
              <w:rPr>
                <w:rFonts w:ascii="Times New Roman" w:hAnsi="Times New Roman" w:cs="Times New Roman"/>
                <w:sz w:val="24"/>
                <w:szCs w:val="24"/>
              </w:rPr>
            </w:pPr>
            <w:r w:rsidRPr="00A30AA5">
              <w:rPr>
                <w:rFonts w:ascii="Times New Roman" w:hAnsi="Times New Roman" w:cs="Times New Roman"/>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0BE414CE" w14:textId="4AEE667B" w:rsidR="00570D2E" w:rsidRPr="00A30AA5" w:rsidRDefault="00570D2E" w:rsidP="00570D2E">
            <w:pPr>
              <w:spacing w:after="120"/>
              <w:jc w:val="both"/>
              <w:rPr>
                <w:rFonts w:ascii="Times New Roman" w:hAnsi="Times New Roman" w:cs="Times New Roman"/>
                <w:sz w:val="24"/>
                <w:szCs w:val="24"/>
              </w:rPr>
            </w:pPr>
            <w:r w:rsidRPr="00A30AA5">
              <w:rPr>
                <w:rFonts w:ascii="Times New Roman" w:hAnsi="Times New Roman" w:cs="Times New Roman"/>
                <w:sz w:val="24"/>
                <w:szCs w:val="24"/>
              </w:rPr>
              <w:t xml:space="preserve">2) значення попередніх та поточних показів засобу вимірювання </w:t>
            </w:r>
            <w:r w:rsidRPr="00722D4C">
              <w:rPr>
                <w:rFonts w:ascii="Times New Roman" w:hAnsi="Times New Roman" w:cs="Times New Roman"/>
                <w:b/>
                <w:color w:val="0070C0"/>
                <w:sz w:val="24"/>
                <w:szCs w:val="24"/>
              </w:rPr>
              <w:t>(тільки щодо індивідуальних побутових споживачів)</w:t>
            </w:r>
            <w:r w:rsidRPr="00722D4C">
              <w:rPr>
                <w:rFonts w:ascii="Times New Roman" w:hAnsi="Times New Roman" w:cs="Times New Roman"/>
                <w:color w:val="0070C0"/>
                <w:sz w:val="24"/>
                <w:szCs w:val="24"/>
              </w:rPr>
              <w:t xml:space="preserve">  </w:t>
            </w:r>
            <w:r w:rsidRPr="00722D4C">
              <w:rPr>
                <w:rFonts w:ascii="Times New Roman" w:hAnsi="Times New Roman" w:cs="Times New Roman"/>
                <w:b/>
                <w:bCs/>
                <w:color w:val="0070C0"/>
                <w:sz w:val="24"/>
                <w:szCs w:val="24"/>
              </w:rPr>
              <w:t>та/</w:t>
            </w:r>
            <w:r w:rsidRPr="00722D4C">
              <w:rPr>
                <w:rFonts w:ascii="Times New Roman" w:hAnsi="Times New Roman" w:cs="Times New Roman"/>
                <w:b/>
                <w:color w:val="0070C0"/>
                <w:sz w:val="24"/>
                <w:szCs w:val="24"/>
              </w:rPr>
              <w:t xml:space="preserve">або </w:t>
            </w:r>
            <w:r w:rsidRPr="00A30AA5">
              <w:rPr>
                <w:rFonts w:ascii="Times New Roman" w:hAnsi="Times New Roman" w:cs="Times New Roman"/>
                <w:sz w:val="24"/>
                <w:szCs w:val="24"/>
              </w:rPr>
              <w:t>обсяги споживання, у тому числі за періодами часу доби у разі розрахунків за тарифами, диференційованими за періодами часу доби;</w:t>
            </w:r>
          </w:p>
        </w:tc>
        <w:tc>
          <w:tcPr>
            <w:tcW w:w="3828" w:type="dxa"/>
            <w:gridSpan w:val="2"/>
          </w:tcPr>
          <w:p w14:paraId="157B1E10"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Зобов’язання друкувати в паперових рахунках всю інформацію, зазначену пунктом 9.6.1. нанесе невиправний збиток:</w:t>
            </w:r>
          </w:p>
          <w:p w14:paraId="2F3D01FD"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1) екології країни – значне збільшення обсягу паперового рахунку вимагатиме збільшення в рази обсягу вирубки лісів з використанням безлічі хімічних речовин задля виробництва паперу та збільшення обсягу хімічного виробництва фарби. Що наноситиме нищівного удару по екосистемі середовища, де розміщені вищезгадані виробництва. А після друку рахунків ці тони макулатури неодмінно опиняться на смітнику або спалюватимуться й знову забруднюватимуть отруйними речовинами землю, воду та повітря;</w:t>
            </w:r>
          </w:p>
          <w:p w14:paraId="528206E6"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 xml:space="preserve">2) споживачу – відшкодування колосального збільшення собівартості друку кожного рахунку, так чи інакше, ляже саме на його плечі. Адже </w:t>
            </w:r>
            <w:proofErr w:type="spellStart"/>
            <w:r w:rsidRPr="00610DE6">
              <w:rPr>
                <w:rFonts w:ascii="Times New Roman" w:hAnsi="Times New Roman" w:cs="Times New Roman"/>
                <w:sz w:val="24"/>
                <w:szCs w:val="24"/>
              </w:rPr>
              <w:t>збільшаться</w:t>
            </w:r>
            <w:proofErr w:type="spellEnd"/>
            <w:r w:rsidRPr="00610DE6">
              <w:rPr>
                <w:rFonts w:ascii="Times New Roman" w:hAnsi="Times New Roman" w:cs="Times New Roman"/>
                <w:sz w:val="24"/>
                <w:szCs w:val="24"/>
              </w:rPr>
              <w:t xml:space="preserve"> витрати на закупівлю паперу, поліграфічні послуги та інше. </w:t>
            </w:r>
          </w:p>
          <w:p w14:paraId="614F840A"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 xml:space="preserve">Рухаючись в Європу, Україна всіма силами намагається дотримуватись екологічних норм, зменшити споживання паперу, вирішити </w:t>
            </w:r>
            <w:proofErr w:type="spellStart"/>
            <w:r w:rsidRPr="00610DE6">
              <w:rPr>
                <w:rFonts w:ascii="Times New Roman" w:hAnsi="Times New Roman" w:cs="Times New Roman"/>
                <w:sz w:val="24"/>
                <w:szCs w:val="24"/>
              </w:rPr>
              <w:t>одвічну</w:t>
            </w:r>
            <w:proofErr w:type="spellEnd"/>
            <w:r w:rsidRPr="00610DE6">
              <w:rPr>
                <w:rFonts w:ascii="Times New Roman" w:hAnsi="Times New Roman" w:cs="Times New Roman"/>
                <w:sz w:val="24"/>
                <w:szCs w:val="24"/>
              </w:rPr>
              <w:t xml:space="preserve"> проблему зі звалищами і максимально запроваджує </w:t>
            </w:r>
            <w:proofErr w:type="spellStart"/>
            <w:r w:rsidRPr="00610DE6">
              <w:rPr>
                <w:rFonts w:ascii="Times New Roman" w:hAnsi="Times New Roman" w:cs="Times New Roman"/>
                <w:sz w:val="24"/>
                <w:szCs w:val="24"/>
              </w:rPr>
              <w:lastRenderedPageBreak/>
              <w:t>діджиталізацію</w:t>
            </w:r>
            <w:proofErr w:type="spellEnd"/>
            <w:r w:rsidRPr="00610DE6">
              <w:rPr>
                <w:rFonts w:ascii="Times New Roman" w:hAnsi="Times New Roman" w:cs="Times New Roman"/>
                <w:sz w:val="24"/>
                <w:szCs w:val="24"/>
              </w:rPr>
              <w:t xml:space="preserve"> і </w:t>
            </w:r>
            <w:proofErr w:type="spellStart"/>
            <w:r w:rsidRPr="00610DE6">
              <w:rPr>
                <w:rFonts w:ascii="Times New Roman" w:hAnsi="Times New Roman" w:cs="Times New Roman"/>
                <w:sz w:val="24"/>
                <w:szCs w:val="24"/>
              </w:rPr>
              <w:t>цифровізацію</w:t>
            </w:r>
            <w:proofErr w:type="spellEnd"/>
            <w:r w:rsidRPr="00610DE6">
              <w:rPr>
                <w:rFonts w:ascii="Times New Roman" w:hAnsi="Times New Roman" w:cs="Times New Roman"/>
                <w:sz w:val="24"/>
                <w:szCs w:val="24"/>
              </w:rPr>
              <w:t xml:space="preserve"> усіх можливих процесів. Споживачі все частіше відмовляються від паперових рахунків. Адже вони мають доступ до усієї необхідної інформації на сайті постачальника, в особистому кабінеті. Якщо ж споживач захоче отримати інформацію в друкованому вигляді, то має можливість звернутись з відповідним проханням до електропостачальника і вона надається безкоштовно.</w:t>
            </w:r>
          </w:p>
          <w:p w14:paraId="42894F58"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 xml:space="preserve">В той же час, як правило, споживача в рахунку цікавить виключно інформація про споживання електричної енергії та її вартість (в крайньому випадку, телефон </w:t>
            </w:r>
            <w:proofErr w:type="spellStart"/>
            <w:r w:rsidRPr="00610DE6">
              <w:rPr>
                <w:rFonts w:ascii="Times New Roman" w:hAnsi="Times New Roman" w:cs="Times New Roman"/>
                <w:sz w:val="24"/>
                <w:szCs w:val="24"/>
              </w:rPr>
              <w:t>кол</w:t>
            </w:r>
            <w:proofErr w:type="spellEnd"/>
            <w:r w:rsidRPr="00610DE6">
              <w:rPr>
                <w:rFonts w:ascii="Times New Roman" w:hAnsi="Times New Roman" w:cs="Times New Roman"/>
                <w:sz w:val="24"/>
                <w:szCs w:val="24"/>
              </w:rPr>
              <w:t>-центру). Попит на будь-яку іншу інформацію в рахунку вкрай низький. Переважна більшість людей ніколи її не читає. І аналіз звернень показує, що випадки звернень за додатковою інформацією є поодинокими. Не потрібно примушувати всіх споживачів сплачувати за те, в чому потреба виникає у одиниць.</w:t>
            </w:r>
          </w:p>
          <w:p w14:paraId="60FC0D25"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 xml:space="preserve">Паралельно з зобов’язанням електропостачальника зазначати в рахунках і обсяги споживання, і значення попередніх та поточних показів засобу вимірювання, необхідно зобов’язати ОСР </w:t>
            </w:r>
            <w:r w:rsidRPr="00610DE6">
              <w:rPr>
                <w:rFonts w:ascii="Times New Roman" w:hAnsi="Times New Roman" w:cs="Times New Roman"/>
                <w:sz w:val="24"/>
                <w:szCs w:val="24"/>
              </w:rPr>
              <w:lastRenderedPageBreak/>
              <w:t>надавати цю інформацію електропостачальнику. Оскільки наразі ОСР зобов’язані надавати лише інформацію про обсяги споживання електроенергії.</w:t>
            </w:r>
          </w:p>
          <w:p w14:paraId="40911C08" w14:textId="77777777" w:rsidR="00570D2E" w:rsidRPr="00610DE6" w:rsidRDefault="00570D2E" w:rsidP="00570D2E">
            <w:pPr>
              <w:spacing w:after="120"/>
              <w:jc w:val="both"/>
              <w:rPr>
                <w:rFonts w:ascii="Times New Roman" w:hAnsi="Times New Roman" w:cs="Times New Roman"/>
                <w:sz w:val="24"/>
                <w:szCs w:val="24"/>
              </w:rPr>
            </w:pPr>
            <w:r w:rsidRPr="00610DE6">
              <w:rPr>
                <w:rFonts w:ascii="Times New Roman" w:hAnsi="Times New Roman" w:cs="Times New Roman"/>
                <w:sz w:val="24"/>
                <w:szCs w:val="24"/>
              </w:rPr>
              <w:t>Окрім того, надання інформації про значення попередніх та поточних показів засобу вимірювання актуальне лише для індивідуальних побутових споживачів. Часто непобутові споживачі мають більше однієї точки комерційного обліку. До того ж, різниця між поточними та попередніми показами, здебільшого, не дорівнює обсягу споживання за відповідний період. На їх обсяг споживання впливають втрати в мережі, наявність трансформаторів струму та напруги, місце розташування межі балансової належності, складні схеми обрахунку обсягів споживання субспоживачів тощо. В такому випадку ППКО здійснює обрахунок обсягу споживання електроенергії за кожним споживачем.</w:t>
            </w:r>
          </w:p>
          <w:p w14:paraId="47FECE12" w14:textId="19ED45B6" w:rsidR="00570D2E" w:rsidRPr="00610DE6" w:rsidRDefault="00570D2E" w:rsidP="00570D2E">
            <w:pPr>
              <w:tabs>
                <w:tab w:val="left" w:pos="4536"/>
                <w:tab w:val="left" w:pos="8364"/>
              </w:tabs>
              <w:ind w:firstLine="335"/>
              <w:jc w:val="both"/>
              <w:rPr>
                <w:rFonts w:ascii="Times New Roman" w:eastAsia="Calibri" w:hAnsi="Times New Roman" w:cs="Times New Roman"/>
                <w:b/>
                <w:sz w:val="24"/>
                <w:szCs w:val="24"/>
              </w:rPr>
            </w:pPr>
            <w:r w:rsidRPr="00610DE6">
              <w:rPr>
                <w:rFonts w:ascii="Times New Roman" w:hAnsi="Times New Roman" w:cs="Times New Roman"/>
                <w:sz w:val="24"/>
                <w:szCs w:val="24"/>
              </w:rPr>
              <w:t>Тобто для непобутових споживачів дані про значення попередніх та поточних показів засобу вимірювання є неінформативними.</w:t>
            </w:r>
          </w:p>
        </w:tc>
        <w:tc>
          <w:tcPr>
            <w:tcW w:w="3833" w:type="dxa"/>
          </w:tcPr>
          <w:p w14:paraId="0211AE90" w14:textId="1468CE15" w:rsidR="00A25ABC" w:rsidRPr="00211B90" w:rsidRDefault="00190AD9"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F11C15">
              <w:rPr>
                <w:rFonts w:ascii="Times New Roman" w:hAnsi="Times New Roman" w:cs="Times New Roman"/>
                <w:b/>
                <w:sz w:val="24"/>
                <w:szCs w:val="24"/>
              </w:rPr>
              <w:t xml:space="preserve">враховуємо в </w:t>
            </w:r>
            <w:r w:rsidR="00A25ABC" w:rsidRPr="00211B90">
              <w:rPr>
                <w:rFonts w:ascii="Times New Roman" w:hAnsi="Times New Roman" w:cs="Times New Roman"/>
                <w:b/>
                <w:sz w:val="24"/>
                <w:szCs w:val="24"/>
              </w:rPr>
              <w:t>редакції:</w:t>
            </w:r>
          </w:p>
          <w:p w14:paraId="71212FEB" w14:textId="66A69C1C" w:rsidR="00A25ABC" w:rsidRPr="005E1B2F" w:rsidRDefault="00A25ABC" w:rsidP="00A25ABC">
            <w:pPr>
              <w:jc w:val="both"/>
              <w:rPr>
                <w:rFonts w:ascii="Times New Roman" w:hAnsi="Times New Roman" w:cs="Times New Roman"/>
                <w:color w:val="00B050"/>
                <w:sz w:val="24"/>
                <w:szCs w:val="24"/>
              </w:rPr>
            </w:pPr>
            <w:r w:rsidRPr="005E1B2F">
              <w:rPr>
                <w:rFonts w:ascii="Times New Roman" w:hAnsi="Times New Roman" w:cs="Times New Roman"/>
                <w:color w:val="00B050"/>
                <w:sz w:val="24"/>
                <w:szCs w:val="24"/>
              </w:rPr>
              <w:t>9.6.1. Електропостачальник зобов'язаний у рахунках за електричну енергію та на власному вебсайті в особистому кабінеті споживача зазначити інформацію про:</w:t>
            </w:r>
          </w:p>
          <w:p w14:paraId="2138464E" w14:textId="77777777" w:rsidR="00A25ABC" w:rsidRPr="005E1B2F" w:rsidRDefault="00A25ABC" w:rsidP="00A25ABC">
            <w:pPr>
              <w:jc w:val="both"/>
              <w:rPr>
                <w:rFonts w:ascii="Times New Roman" w:hAnsi="Times New Roman" w:cs="Times New Roman"/>
                <w:color w:val="00B050"/>
                <w:sz w:val="24"/>
                <w:szCs w:val="24"/>
              </w:rPr>
            </w:pPr>
          </w:p>
          <w:p w14:paraId="06EDE299" w14:textId="77777777" w:rsidR="00A25ABC" w:rsidRPr="005E1B2F" w:rsidRDefault="00A25ABC" w:rsidP="00A25ABC">
            <w:pPr>
              <w:jc w:val="both"/>
              <w:rPr>
                <w:rFonts w:ascii="Times New Roman" w:hAnsi="Times New Roman" w:cs="Times New Roman"/>
                <w:color w:val="00B050"/>
                <w:sz w:val="24"/>
                <w:szCs w:val="24"/>
              </w:rPr>
            </w:pPr>
            <w:r w:rsidRPr="005E1B2F">
              <w:rPr>
                <w:rFonts w:ascii="Times New Roman" w:hAnsi="Times New Roman" w:cs="Times New Roman"/>
                <w:color w:val="00B050"/>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04E6B68B" w14:textId="77777777" w:rsidR="00A25ABC" w:rsidRPr="00211B90" w:rsidRDefault="00A25ABC" w:rsidP="00570D2E">
            <w:pPr>
              <w:tabs>
                <w:tab w:val="left" w:pos="4536"/>
                <w:tab w:val="left" w:pos="8364"/>
              </w:tabs>
              <w:jc w:val="both"/>
              <w:rPr>
                <w:rFonts w:ascii="Times New Roman" w:hAnsi="Times New Roman" w:cs="Times New Roman"/>
                <w:sz w:val="24"/>
                <w:szCs w:val="24"/>
                <w:highlight w:val="yellow"/>
              </w:rPr>
            </w:pPr>
          </w:p>
          <w:p w14:paraId="15345AF7" w14:textId="21F5A274" w:rsidR="00984A67" w:rsidRPr="00215065" w:rsidRDefault="00984A67" w:rsidP="00A25ABC">
            <w:pPr>
              <w:tabs>
                <w:tab w:val="left" w:pos="4536"/>
                <w:tab w:val="left" w:pos="8364"/>
              </w:tabs>
              <w:jc w:val="both"/>
              <w:rPr>
                <w:rFonts w:ascii="Times New Roman" w:hAnsi="Times New Roman" w:cs="Times New Roman"/>
                <w:sz w:val="24"/>
                <w:szCs w:val="24"/>
              </w:rPr>
            </w:pPr>
            <w:r w:rsidRPr="005E1B2F">
              <w:rPr>
                <w:rFonts w:ascii="Times New Roman" w:hAnsi="Times New Roman" w:cs="Times New Roman"/>
                <w:color w:val="00B050"/>
                <w:sz w:val="24"/>
                <w:szCs w:val="24"/>
              </w:rPr>
              <w:t xml:space="preserve">2) значення попередніх та поточних показів засобу вимірювання </w:t>
            </w:r>
            <w:r w:rsidR="00A25ABC" w:rsidRPr="005E1B2F">
              <w:rPr>
                <w:rFonts w:ascii="Times New Roman" w:hAnsi="Times New Roman" w:cs="Times New Roman"/>
                <w:color w:val="00B050"/>
                <w:sz w:val="24"/>
                <w:szCs w:val="24"/>
              </w:rPr>
              <w:t xml:space="preserve">(крім випадку оформлення акту прийому передачі товарної продукції відповідно до інформації АКО) </w:t>
            </w:r>
            <w:r w:rsidRPr="005E1B2F">
              <w:rPr>
                <w:rFonts w:ascii="Times New Roman" w:hAnsi="Times New Roman" w:cs="Times New Roman"/>
                <w:color w:val="00B050"/>
                <w:sz w:val="24"/>
                <w:szCs w:val="24"/>
              </w:rPr>
              <w:t>та обсяги споживання, у тому числі за періодами часу доби у разі розрахунків за тарифами, диференційованими за періодами часу доби</w:t>
            </w:r>
            <w:r w:rsidR="00A25ABC" w:rsidRPr="005E1B2F">
              <w:rPr>
                <w:rFonts w:ascii="Times New Roman" w:hAnsi="Times New Roman" w:cs="Times New Roman"/>
                <w:color w:val="00B050"/>
                <w:sz w:val="24"/>
                <w:szCs w:val="24"/>
              </w:rPr>
              <w:t>.</w:t>
            </w:r>
          </w:p>
        </w:tc>
      </w:tr>
      <w:tr w:rsidR="00570D2E" w:rsidRPr="00215065" w14:paraId="1D3E246E" w14:textId="77777777" w:rsidTr="00BA5F2D">
        <w:trPr>
          <w:trHeight w:val="2668"/>
        </w:trPr>
        <w:tc>
          <w:tcPr>
            <w:tcW w:w="3959" w:type="dxa"/>
            <w:gridSpan w:val="2"/>
            <w:vMerge/>
          </w:tcPr>
          <w:p w14:paraId="4EBB74DC" w14:textId="77777777" w:rsidR="00570D2E" w:rsidRPr="00951BCB" w:rsidRDefault="00570D2E" w:rsidP="00570D2E">
            <w:pPr>
              <w:jc w:val="both"/>
              <w:rPr>
                <w:rFonts w:ascii="Times New Roman" w:hAnsi="Times New Roman" w:cs="Times New Roman"/>
                <w:sz w:val="24"/>
                <w:szCs w:val="24"/>
              </w:rPr>
            </w:pPr>
          </w:p>
        </w:tc>
        <w:tc>
          <w:tcPr>
            <w:tcW w:w="3972" w:type="dxa"/>
            <w:gridSpan w:val="2"/>
          </w:tcPr>
          <w:p w14:paraId="3C70E76B" w14:textId="46E23A58" w:rsidR="00570D2E" w:rsidRPr="00E07ECD" w:rsidRDefault="00570D2E" w:rsidP="00570D2E">
            <w:pPr>
              <w:jc w:val="both"/>
              <w:rPr>
                <w:rFonts w:ascii="Times New Roman" w:hAnsi="Times New Roman" w:cs="Times New Roman"/>
                <w:b/>
                <w:sz w:val="24"/>
                <w:szCs w:val="24"/>
              </w:rPr>
            </w:pPr>
            <w:r w:rsidRPr="00E07ECD">
              <w:rPr>
                <w:rFonts w:ascii="Times New Roman" w:hAnsi="Times New Roman" w:cs="Times New Roman"/>
                <w:b/>
                <w:sz w:val="24"/>
                <w:szCs w:val="24"/>
              </w:rPr>
              <w:t>Д ТРЕЙДИНГ</w:t>
            </w:r>
          </w:p>
          <w:p w14:paraId="071A5763" w14:textId="70E92D04" w:rsidR="00570D2E" w:rsidRPr="00E07ECD" w:rsidRDefault="00570D2E" w:rsidP="00570D2E">
            <w:pPr>
              <w:jc w:val="both"/>
              <w:rPr>
                <w:rFonts w:ascii="Times New Roman" w:hAnsi="Times New Roman" w:cs="Times New Roman"/>
                <w:sz w:val="24"/>
                <w:szCs w:val="24"/>
              </w:rPr>
            </w:pPr>
            <w:r w:rsidRPr="00E07ECD">
              <w:rPr>
                <w:rFonts w:ascii="Times New Roman" w:hAnsi="Times New Roman" w:cs="Times New Roman"/>
                <w:sz w:val="24"/>
                <w:szCs w:val="24"/>
              </w:rPr>
              <w:t xml:space="preserve">9.6.1. Електропостачальник зобов'язаний у рахунках за електричну енергію, </w:t>
            </w:r>
            <w:r w:rsidRPr="00722D4C">
              <w:rPr>
                <w:rFonts w:ascii="Times New Roman" w:hAnsi="Times New Roman" w:cs="Times New Roman"/>
                <w:b/>
                <w:bCs/>
                <w:color w:val="0070C0"/>
                <w:sz w:val="24"/>
                <w:szCs w:val="24"/>
              </w:rPr>
              <w:t>виставлених побутовому споживачу</w:t>
            </w:r>
            <w:r w:rsidRPr="00722D4C">
              <w:rPr>
                <w:rFonts w:ascii="Times New Roman" w:hAnsi="Times New Roman" w:cs="Times New Roman"/>
                <w:color w:val="0070C0"/>
                <w:sz w:val="24"/>
                <w:szCs w:val="24"/>
              </w:rPr>
              <w:t xml:space="preserve"> </w:t>
            </w:r>
            <w:r w:rsidRPr="00722D4C">
              <w:rPr>
                <w:rFonts w:ascii="Times New Roman" w:hAnsi="Times New Roman" w:cs="Times New Roman"/>
                <w:b/>
                <w:bCs/>
                <w:color w:val="0070C0"/>
                <w:sz w:val="24"/>
                <w:szCs w:val="24"/>
              </w:rPr>
              <w:t>та/або</w:t>
            </w:r>
            <w:r w:rsidRPr="00722D4C">
              <w:rPr>
                <w:rFonts w:ascii="Times New Roman" w:hAnsi="Times New Roman" w:cs="Times New Roman"/>
                <w:color w:val="0070C0"/>
                <w:sz w:val="24"/>
                <w:szCs w:val="24"/>
              </w:rPr>
              <w:t xml:space="preserve"> </w:t>
            </w:r>
            <w:r w:rsidRPr="00E07ECD">
              <w:rPr>
                <w:rFonts w:ascii="Times New Roman" w:hAnsi="Times New Roman" w:cs="Times New Roman"/>
                <w:sz w:val="24"/>
                <w:szCs w:val="24"/>
              </w:rPr>
              <w:t xml:space="preserve">на власному вебсайті в особистому кабінеті </w:t>
            </w:r>
            <w:r w:rsidRPr="00E07ECD">
              <w:rPr>
                <w:rFonts w:ascii="Times New Roman" w:hAnsi="Times New Roman" w:cs="Times New Roman"/>
                <w:b/>
                <w:bCs/>
                <w:sz w:val="24"/>
                <w:szCs w:val="24"/>
              </w:rPr>
              <w:t>побутового</w:t>
            </w:r>
            <w:r w:rsidRPr="00E07ECD">
              <w:rPr>
                <w:rFonts w:ascii="Times New Roman" w:hAnsi="Times New Roman" w:cs="Times New Roman"/>
                <w:sz w:val="24"/>
                <w:szCs w:val="24"/>
              </w:rPr>
              <w:t xml:space="preserve"> споживача зазначити інформацію про:</w:t>
            </w:r>
          </w:p>
          <w:p w14:paraId="18971ED3" w14:textId="77777777" w:rsidR="00570D2E" w:rsidRPr="00E07ECD" w:rsidRDefault="00570D2E" w:rsidP="00570D2E">
            <w:pPr>
              <w:jc w:val="both"/>
              <w:rPr>
                <w:rFonts w:ascii="Times New Roman" w:hAnsi="Times New Roman" w:cs="Times New Roman"/>
                <w:sz w:val="24"/>
                <w:szCs w:val="24"/>
              </w:rPr>
            </w:pPr>
          </w:p>
          <w:p w14:paraId="78863E6B" w14:textId="77777777" w:rsidR="00570D2E" w:rsidRPr="00E07ECD" w:rsidRDefault="00570D2E" w:rsidP="00570D2E">
            <w:pPr>
              <w:jc w:val="both"/>
              <w:rPr>
                <w:rFonts w:ascii="Times New Roman" w:hAnsi="Times New Roman" w:cs="Times New Roman"/>
                <w:sz w:val="24"/>
                <w:szCs w:val="24"/>
              </w:rPr>
            </w:pPr>
            <w:r w:rsidRPr="00E07ECD">
              <w:rPr>
                <w:rFonts w:ascii="Times New Roman" w:hAnsi="Times New Roman" w:cs="Times New Roman"/>
                <w:sz w:val="24"/>
                <w:szCs w:val="24"/>
              </w:rPr>
              <w:t xml:space="preserve">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w:t>
            </w:r>
            <w:r w:rsidRPr="00722D4C">
              <w:rPr>
                <w:rFonts w:ascii="Times New Roman" w:hAnsi="Times New Roman" w:cs="Times New Roman"/>
                <w:strike/>
                <w:color w:val="0070C0"/>
                <w:sz w:val="24"/>
                <w:szCs w:val="24"/>
              </w:rPr>
              <w:t>ціни (тарифу) на послуги з електропостачання</w:t>
            </w:r>
            <w:r w:rsidRPr="00722D4C">
              <w:rPr>
                <w:rFonts w:ascii="Times New Roman" w:hAnsi="Times New Roman" w:cs="Times New Roman"/>
                <w:color w:val="0070C0"/>
                <w:sz w:val="24"/>
                <w:szCs w:val="24"/>
              </w:rPr>
              <w:t xml:space="preserve">, </w:t>
            </w:r>
            <w:r w:rsidRPr="00722D4C">
              <w:rPr>
                <w:rFonts w:ascii="Times New Roman" w:hAnsi="Times New Roman" w:cs="Times New Roman"/>
                <w:strike/>
                <w:color w:val="0070C0"/>
                <w:sz w:val="24"/>
                <w:szCs w:val="24"/>
              </w:rPr>
              <w:t>податків та їх розміру</w:t>
            </w:r>
            <w:r w:rsidRPr="00722D4C">
              <w:rPr>
                <w:rFonts w:ascii="Times New Roman" w:hAnsi="Times New Roman" w:cs="Times New Roman"/>
                <w:color w:val="0070C0"/>
                <w:sz w:val="24"/>
                <w:szCs w:val="24"/>
              </w:rPr>
              <w:t xml:space="preserve">, </w:t>
            </w:r>
            <w:r w:rsidRPr="00722D4C">
              <w:rPr>
                <w:rFonts w:ascii="Times New Roman" w:hAnsi="Times New Roman" w:cs="Times New Roman"/>
                <w:strike/>
                <w:color w:val="0070C0"/>
                <w:sz w:val="24"/>
                <w:szCs w:val="24"/>
              </w:rPr>
              <w:t>складової диспетчеризації,</w:t>
            </w:r>
            <w:r w:rsidRPr="00722D4C">
              <w:rPr>
                <w:rFonts w:ascii="Times New Roman" w:hAnsi="Times New Roman" w:cs="Times New Roman"/>
                <w:color w:val="0070C0"/>
                <w:sz w:val="24"/>
                <w:szCs w:val="24"/>
              </w:rPr>
              <w:t xml:space="preserve"> </w:t>
            </w:r>
            <w:r w:rsidRPr="00722D4C">
              <w:rPr>
                <w:rFonts w:ascii="Times New Roman" w:hAnsi="Times New Roman" w:cs="Times New Roman"/>
                <w:strike/>
                <w:color w:val="0070C0"/>
                <w:sz w:val="24"/>
                <w:szCs w:val="24"/>
              </w:rPr>
              <w:t>вартості послуги комерційного обліку</w:t>
            </w:r>
            <w:r w:rsidRPr="00722D4C">
              <w:rPr>
                <w:rFonts w:ascii="Times New Roman" w:hAnsi="Times New Roman" w:cs="Times New Roman"/>
                <w:color w:val="0070C0"/>
                <w:sz w:val="24"/>
                <w:szCs w:val="24"/>
              </w:rPr>
              <w:t>,</w:t>
            </w:r>
            <w:r w:rsidRPr="00E07ECD">
              <w:rPr>
                <w:rFonts w:ascii="Times New Roman" w:hAnsi="Times New Roman" w:cs="Times New Roman"/>
                <w:sz w:val="24"/>
                <w:szCs w:val="24"/>
              </w:rPr>
              <w:t xml:space="preserve"> інших складових (за наявності);</w:t>
            </w:r>
          </w:p>
          <w:p w14:paraId="511590CC" w14:textId="77777777" w:rsidR="00570D2E" w:rsidRPr="00E07ECD" w:rsidRDefault="00570D2E" w:rsidP="00570D2E">
            <w:pPr>
              <w:jc w:val="both"/>
              <w:rPr>
                <w:rFonts w:ascii="Times New Roman" w:hAnsi="Times New Roman" w:cs="Times New Roman"/>
                <w:strike/>
                <w:sz w:val="24"/>
                <w:szCs w:val="24"/>
              </w:rPr>
            </w:pPr>
          </w:p>
          <w:p w14:paraId="087EEB6D" w14:textId="4360BAC0" w:rsidR="00570D2E" w:rsidRPr="00722D4C" w:rsidRDefault="00570D2E" w:rsidP="00570D2E">
            <w:pPr>
              <w:pStyle w:val="a4"/>
              <w:jc w:val="both"/>
              <w:rPr>
                <w:b/>
                <w:lang w:val="uk-UA"/>
              </w:rPr>
            </w:pPr>
            <w:r w:rsidRPr="00722D4C">
              <w:rPr>
                <w:b/>
                <w:strike/>
                <w:color w:val="0070C0"/>
                <w:lang w:val="uk-UA"/>
              </w:rPr>
              <w:t>2) значення попередніх та поточних показів засобу вимірювання або та обсяги споживання, у тому числі за періодами часу доби у разі розрахунків за тарифами, диференційованими за періодами часу доби;</w:t>
            </w:r>
          </w:p>
        </w:tc>
        <w:tc>
          <w:tcPr>
            <w:tcW w:w="3828" w:type="dxa"/>
            <w:gridSpan w:val="2"/>
          </w:tcPr>
          <w:p w14:paraId="24D8B133" w14:textId="77777777" w:rsidR="00570D2E" w:rsidRDefault="00570D2E" w:rsidP="00570D2E">
            <w:pPr>
              <w:jc w:val="both"/>
              <w:rPr>
                <w:rFonts w:ascii="Times New Roman" w:hAnsi="Times New Roman" w:cs="Times New Roman"/>
                <w:sz w:val="24"/>
                <w:szCs w:val="24"/>
              </w:rPr>
            </w:pPr>
            <w:r>
              <w:rPr>
                <w:rFonts w:ascii="Times New Roman" w:hAnsi="Times New Roman" w:cs="Times New Roman"/>
                <w:sz w:val="24"/>
                <w:szCs w:val="24"/>
              </w:rPr>
              <w:t>Пропонуємо прибрати зайву інформацію, яку не може надати електропостачальник, враховуючи її відсутність в нього цієї інформації.</w:t>
            </w:r>
          </w:p>
          <w:p w14:paraId="2812BC88" w14:textId="77777777" w:rsidR="00570D2E" w:rsidRDefault="00570D2E" w:rsidP="00570D2E">
            <w:pPr>
              <w:jc w:val="both"/>
              <w:rPr>
                <w:rFonts w:ascii="Times New Roman" w:hAnsi="Times New Roman" w:cs="Times New Roman"/>
                <w:sz w:val="24"/>
                <w:szCs w:val="24"/>
              </w:rPr>
            </w:pPr>
            <w:r>
              <w:rPr>
                <w:rFonts w:ascii="Times New Roman" w:hAnsi="Times New Roman" w:cs="Times New Roman"/>
                <w:sz w:val="24"/>
                <w:szCs w:val="24"/>
              </w:rPr>
              <w:t>Також пропонуємо таку інформацію надавати виключно щодо побутових споживачів, оскільки комерційний сегмент ринку самостійно здійснює планування та прогнозування собівартості власного виробництва/надання послуг.</w:t>
            </w:r>
          </w:p>
          <w:p w14:paraId="081A5D5D" w14:textId="71D7806D" w:rsidR="00570D2E" w:rsidRPr="00F703FA" w:rsidRDefault="00570D2E" w:rsidP="00570D2E">
            <w:pPr>
              <w:tabs>
                <w:tab w:val="left" w:pos="4536"/>
                <w:tab w:val="left" w:pos="8364"/>
              </w:tabs>
              <w:ind w:firstLine="335"/>
              <w:jc w:val="both"/>
              <w:rPr>
                <w:rFonts w:ascii="Times New Roman" w:eastAsia="Calibri" w:hAnsi="Times New Roman" w:cs="Times New Roman"/>
                <w:b/>
                <w:sz w:val="24"/>
                <w:szCs w:val="24"/>
              </w:rPr>
            </w:pPr>
            <w:r>
              <w:rPr>
                <w:rFonts w:ascii="Times New Roman" w:hAnsi="Times New Roman" w:cs="Times New Roman"/>
                <w:sz w:val="24"/>
                <w:szCs w:val="24"/>
              </w:rPr>
              <w:t xml:space="preserve">Таким чином, настільки детальне формування рахунку є надмірним операційним навантаженням на електропостачальника. </w:t>
            </w:r>
          </w:p>
        </w:tc>
        <w:tc>
          <w:tcPr>
            <w:tcW w:w="3833" w:type="dxa"/>
          </w:tcPr>
          <w:p w14:paraId="767C6511" w14:textId="56205815" w:rsidR="00570D2E" w:rsidRPr="00211B90" w:rsidRDefault="00190AD9"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005E1B2F">
              <w:rPr>
                <w:rFonts w:ascii="Times New Roman" w:hAnsi="Times New Roman" w:cs="Times New Roman"/>
                <w:b/>
                <w:sz w:val="24"/>
                <w:szCs w:val="24"/>
              </w:rPr>
              <w:t>враховує</w:t>
            </w:r>
            <w:r w:rsidR="002752D1">
              <w:rPr>
                <w:rFonts w:ascii="Times New Roman" w:hAnsi="Times New Roman" w:cs="Times New Roman"/>
                <w:b/>
                <w:sz w:val="24"/>
                <w:szCs w:val="24"/>
              </w:rPr>
              <w:t>мо</w:t>
            </w:r>
            <w:r w:rsidR="004525BD" w:rsidRPr="00211B90">
              <w:rPr>
                <w:rFonts w:ascii="Times New Roman" w:hAnsi="Times New Roman" w:cs="Times New Roman"/>
                <w:b/>
                <w:sz w:val="24"/>
                <w:szCs w:val="24"/>
              </w:rPr>
              <w:t xml:space="preserve"> в редакції вище</w:t>
            </w:r>
          </w:p>
        </w:tc>
      </w:tr>
      <w:tr w:rsidR="00570D2E" w:rsidRPr="00215065" w14:paraId="7EE4EDC3" w14:textId="77777777" w:rsidTr="00BA5F2D">
        <w:trPr>
          <w:trHeight w:val="2668"/>
        </w:trPr>
        <w:tc>
          <w:tcPr>
            <w:tcW w:w="3959" w:type="dxa"/>
            <w:gridSpan w:val="2"/>
          </w:tcPr>
          <w:p w14:paraId="7CD68113" w14:textId="29C3539E" w:rsidR="00570D2E" w:rsidRDefault="00570D2E" w:rsidP="00570D2E">
            <w:pPr>
              <w:jc w:val="both"/>
              <w:rPr>
                <w:rFonts w:ascii="Times New Roman" w:hAnsi="Times New Roman" w:cs="Times New Roman"/>
                <w:b/>
                <w:sz w:val="24"/>
                <w:szCs w:val="24"/>
              </w:rPr>
            </w:pPr>
            <w:r w:rsidRPr="00E32BF3">
              <w:rPr>
                <w:rFonts w:ascii="Times New Roman" w:hAnsi="Times New Roman" w:cs="Times New Roman"/>
                <w:b/>
                <w:sz w:val="24"/>
                <w:szCs w:val="24"/>
              </w:rPr>
              <w:lastRenderedPageBreak/>
              <w:t>Відсутн</w:t>
            </w:r>
            <w:r w:rsidR="00120BCD">
              <w:rPr>
                <w:rFonts w:ascii="Times New Roman" w:hAnsi="Times New Roman" w:cs="Times New Roman"/>
                <w:b/>
                <w:sz w:val="24"/>
                <w:szCs w:val="24"/>
              </w:rPr>
              <w:t>ій</w:t>
            </w:r>
          </w:p>
          <w:p w14:paraId="6DB691EB" w14:textId="77777777" w:rsidR="00570D2E"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Додаток 2 до Типового договору споживача про надання послуг з розподілу (передачі) електричної енергії (Додаток 3 до ПРРЕЕ)</w:t>
            </w:r>
          </w:p>
          <w:p w14:paraId="1008C69B" w14:textId="77777777" w:rsidR="00570D2E" w:rsidRPr="00ED15F5"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ПАСПОРТ</w:t>
            </w:r>
          </w:p>
          <w:p w14:paraId="3BB7E0E1" w14:textId="77777777" w:rsidR="00570D2E" w:rsidRPr="00ED15F5"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точки розподілу (передачі) електричної енергії</w:t>
            </w:r>
          </w:p>
          <w:p w14:paraId="183AF6E6" w14:textId="77777777" w:rsidR="00570D2E" w:rsidRPr="00ED15F5" w:rsidRDefault="00570D2E" w:rsidP="00570D2E">
            <w:pPr>
              <w:jc w:val="both"/>
              <w:rPr>
                <w:rFonts w:ascii="Times New Roman" w:hAnsi="Times New Roman" w:cs="Times New Roman"/>
                <w:bCs/>
                <w:sz w:val="24"/>
                <w:szCs w:val="24"/>
              </w:rPr>
            </w:pPr>
          </w:p>
          <w:p w14:paraId="291EA34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Енергетичний ідентифікаційний код (ЕІС-код) точки комерційного обліку_________________</w:t>
            </w:r>
          </w:p>
          <w:p w14:paraId="60A0F5AD"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Інформація щодо об’єкта споживача:</w:t>
            </w:r>
          </w:p>
          <w:p w14:paraId="19FDCDC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1) Вид об’єкту ______________________________________________________________.</w:t>
            </w:r>
          </w:p>
          <w:p w14:paraId="38CB522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2) Адреса об’єкту:_______________________________________________________.</w:t>
            </w:r>
          </w:p>
          <w:p w14:paraId="6B1AC734"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3) Ступінь напруги _____ кВ/схема живлення за точкою розподілу (передачі) основна / резервна (непотрібне закреслити).</w:t>
            </w:r>
          </w:p>
          <w:p w14:paraId="7D590275"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4) Приєднана потужність за точкою розподілу (передачі) _________ кВт.</w:t>
            </w:r>
          </w:p>
          <w:p w14:paraId="5AC04A59"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5) Дозволена потужність _________ кВт.</w:t>
            </w:r>
          </w:p>
          <w:p w14:paraId="73AA3CAE"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6) Категорія надійності струмоприймачів _________________.</w:t>
            </w:r>
          </w:p>
          <w:p w14:paraId="64E6DF56"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7) Встановлені запобіжники чи запобіжні автомати типу ________ на напругу _____, струм _____.</w:t>
            </w:r>
          </w:p>
          <w:p w14:paraId="0812D776"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lastRenderedPageBreak/>
              <w:t>8) Тип та потужність генеруючої установки (генеруючих установок) ____________, _____кВт.</w:t>
            </w:r>
          </w:p>
          <w:p w14:paraId="55E08EF3"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Оператор системи_____________.</w:t>
            </w:r>
          </w:p>
          <w:p w14:paraId="22D8EC40"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9) Місце встановлення окремих елементів генеруючої установки (генеруючих установок)</w:t>
            </w:r>
          </w:p>
          <w:p w14:paraId="76EC2345"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_____________________________________ - ____________________________. </w:t>
            </w:r>
          </w:p>
          <w:p w14:paraId="5C120DF8"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                                          назва елементу                                                    місце встановлення</w:t>
            </w:r>
          </w:p>
          <w:p w14:paraId="3BAEBF55"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10) Фіксація наявності генерації в мережу з датою початку генерації, яка збігається з датою улаштування вузла обліку ____________, покази засобу комерційного обліку_____________, зафіксовані на дату улаштування засобу комерційного обліку. </w:t>
            </w:r>
          </w:p>
          <w:p w14:paraId="39EEEA5C"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11) Наявність електроопалювальної установки ____________ (потужність, кВт).</w:t>
            </w:r>
          </w:p>
          <w:p w14:paraId="1DA19408" w14:textId="77777777" w:rsidR="00570D2E" w:rsidRPr="00ED15F5" w:rsidRDefault="00570D2E" w:rsidP="00570D2E">
            <w:pPr>
              <w:jc w:val="both"/>
              <w:rPr>
                <w:rFonts w:ascii="Times New Roman" w:hAnsi="Times New Roman" w:cs="Times New Roman"/>
                <w:bCs/>
                <w:sz w:val="24"/>
                <w:szCs w:val="24"/>
              </w:rPr>
            </w:pPr>
          </w:p>
          <w:p w14:paraId="150335AB" w14:textId="77777777" w:rsidR="00570D2E" w:rsidRDefault="00570D2E" w:rsidP="00570D2E">
            <w:pPr>
              <w:jc w:val="both"/>
              <w:rPr>
                <w:rFonts w:ascii="Times New Roman" w:hAnsi="Times New Roman" w:cs="Times New Roman"/>
                <w:bCs/>
                <w:sz w:val="24"/>
                <w:szCs w:val="24"/>
              </w:rPr>
            </w:pPr>
          </w:p>
          <w:p w14:paraId="11DC39B0" w14:textId="77777777" w:rsidR="00570D2E" w:rsidRDefault="00570D2E" w:rsidP="00570D2E">
            <w:pPr>
              <w:jc w:val="both"/>
              <w:rPr>
                <w:rFonts w:ascii="Times New Roman" w:hAnsi="Times New Roman" w:cs="Times New Roman"/>
                <w:bCs/>
                <w:sz w:val="24"/>
                <w:szCs w:val="24"/>
              </w:rPr>
            </w:pPr>
          </w:p>
          <w:p w14:paraId="6857D997" w14:textId="77777777" w:rsidR="00570D2E" w:rsidRDefault="00570D2E" w:rsidP="00570D2E">
            <w:pPr>
              <w:jc w:val="both"/>
              <w:rPr>
                <w:rFonts w:ascii="Times New Roman" w:hAnsi="Times New Roman" w:cs="Times New Roman"/>
                <w:bCs/>
                <w:sz w:val="24"/>
                <w:szCs w:val="24"/>
              </w:rPr>
            </w:pPr>
          </w:p>
          <w:p w14:paraId="6F2939B9" w14:textId="77777777" w:rsidR="00570D2E" w:rsidRDefault="00570D2E" w:rsidP="00570D2E">
            <w:pPr>
              <w:jc w:val="both"/>
              <w:rPr>
                <w:rFonts w:ascii="Times New Roman" w:hAnsi="Times New Roman" w:cs="Times New Roman"/>
                <w:bCs/>
                <w:sz w:val="24"/>
                <w:szCs w:val="24"/>
              </w:rPr>
            </w:pPr>
          </w:p>
          <w:p w14:paraId="40A59157" w14:textId="77777777" w:rsidR="00570D2E" w:rsidRDefault="00570D2E" w:rsidP="00570D2E">
            <w:pPr>
              <w:jc w:val="both"/>
              <w:rPr>
                <w:rFonts w:ascii="Times New Roman" w:hAnsi="Times New Roman" w:cs="Times New Roman"/>
                <w:bCs/>
                <w:sz w:val="24"/>
                <w:szCs w:val="24"/>
              </w:rPr>
            </w:pPr>
          </w:p>
          <w:p w14:paraId="7A3A4073" w14:textId="77777777" w:rsidR="00570D2E" w:rsidRDefault="00570D2E" w:rsidP="00570D2E">
            <w:pPr>
              <w:jc w:val="both"/>
              <w:rPr>
                <w:rFonts w:ascii="Times New Roman" w:hAnsi="Times New Roman" w:cs="Times New Roman"/>
                <w:bCs/>
                <w:sz w:val="24"/>
                <w:szCs w:val="24"/>
              </w:rPr>
            </w:pPr>
          </w:p>
          <w:p w14:paraId="2C02F150" w14:textId="77777777" w:rsidR="00570D2E" w:rsidRDefault="00570D2E" w:rsidP="00570D2E">
            <w:pPr>
              <w:jc w:val="both"/>
              <w:rPr>
                <w:rFonts w:ascii="Times New Roman" w:hAnsi="Times New Roman" w:cs="Times New Roman"/>
                <w:bCs/>
                <w:sz w:val="24"/>
                <w:szCs w:val="24"/>
              </w:rPr>
            </w:pPr>
          </w:p>
          <w:p w14:paraId="29BA232C" w14:textId="77777777" w:rsidR="00570D2E" w:rsidRDefault="00570D2E" w:rsidP="00570D2E">
            <w:pPr>
              <w:jc w:val="both"/>
              <w:rPr>
                <w:rFonts w:ascii="Times New Roman" w:hAnsi="Times New Roman" w:cs="Times New Roman"/>
                <w:bCs/>
                <w:sz w:val="24"/>
                <w:szCs w:val="24"/>
              </w:rPr>
            </w:pPr>
          </w:p>
          <w:p w14:paraId="1E6F6A4E" w14:textId="77777777" w:rsidR="00570D2E" w:rsidRDefault="00570D2E" w:rsidP="00570D2E">
            <w:pPr>
              <w:jc w:val="both"/>
              <w:rPr>
                <w:rFonts w:ascii="Times New Roman" w:hAnsi="Times New Roman" w:cs="Times New Roman"/>
                <w:bCs/>
                <w:sz w:val="24"/>
                <w:szCs w:val="24"/>
              </w:rPr>
            </w:pPr>
          </w:p>
          <w:p w14:paraId="4E005389" w14:textId="77777777" w:rsidR="00570D2E" w:rsidRDefault="00570D2E" w:rsidP="00570D2E">
            <w:pPr>
              <w:jc w:val="both"/>
              <w:rPr>
                <w:rFonts w:ascii="Times New Roman" w:hAnsi="Times New Roman" w:cs="Times New Roman"/>
                <w:bCs/>
                <w:sz w:val="24"/>
                <w:szCs w:val="24"/>
              </w:rPr>
            </w:pPr>
          </w:p>
          <w:p w14:paraId="55746059" w14:textId="77777777" w:rsidR="00570D2E" w:rsidRDefault="00570D2E" w:rsidP="00570D2E">
            <w:pPr>
              <w:jc w:val="both"/>
              <w:rPr>
                <w:rFonts w:ascii="Times New Roman" w:hAnsi="Times New Roman" w:cs="Times New Roman"/>
                <w:bCs/>
                <w:sz w:val="24"/>
                <w:szCs w:val="24"/>
              </w:rPr>
            </w:pPr>
          </w:p>
          <w:p w14:paraId="7C409F45" w14:textId="77777777" w:rsidR="00570D2E" w:rsidRDefault="00570D2E" w:rsidP="00570D2E">
            <w:pPr>
              <w:jc w:val="both"/>
              <w:rPr>
                <w:rFonts w:ascii="Times New Roman" w:hAnsi="Times New Roman" w:cs="Times New Roman"/>
                <w:bCs/>
                <w:sz w:val="24"/>
                <w:szCs w:val="24"/>
              </w:rPr>
            </w:pPr>
          </w:p>
          <w:p w14:paraId="4F0E95A4" w14:textId="77777777" w:rsidR="00570D2E" w:rsidRDefault="00570D2E" w:rsidP="00570D2E">
            <w:pPr>
              <w:jc w:val="both"/>
              <w:rPr>
                <w:rFonts w:ascii="Times New Roman" w:hAnsi="Times New Roman" w:cs="Times New Roman"/>
                <w:bCs/>
                <w:sz w:val="24"/>
                <w:szCs w:val="24"/>
              </w:rPr>
            </w:pPr>
          </w:p>
          <w:p w14:paraId="069C98F4" w14:textId="77777777" w:rsidR="00570D2E" w:rsidRDefault="00570D2E" w:rsidP="00570D2E">
            <w:pPr>
              <w:jc w:val="both"/>
              <w:rPr>
                <w:rFonts w:ascii="Times New Roman" w:hAnsi="Times New Roman" w:cs="Times New Roman"/>
                <w:bCs/>
                <w:sz w:val="24"/>
                <w:szCs w:val="24"/>
              </w:rPr>
            </w:pPr>
          </w:p>
          <w:p w14:paraId="01121E63" w14:textId="77777777" w:rsidR="00570D2E" w:rsidRDefault="00570D2E" w:rsidP="00570D2E">
            <w:pPr>
              <w:jc w:val="both"/>
              <w:rPr>
                <w:rFonts w:ascii="Times New Roman" w:hAnsi="Times New Roman" w:cs="Times New Roman"/>
                <w:bCs/>
                <w:sz w:val="24"/>
                <w:szCs w:val="24"/>
              </w:rPr>
            </w:pPr>
          </w:p>
          <w:p w14:paraId="20E8B55A" w14:textId="77777777" w:rsidR="00570D2E" w:rsidRDefault="00570D2E" w:rsidP="00570D2E">
            <w:pPr>
              <w:jc w:val="both"/>
              <w:rPr>
                <w:rFonts w:ascii="Times New Roman" w:hAnsi="Times New Roman" w:cs="Times New Roman"/>
                <w:bCs/>
                <w:sz w:val="24"/>
                <w:szCs w:val="24"/>
              </w:rPr>
            </w:pPr>
          </w:p>
          <w:p w14:paraId="074E783D" w14:textId="77777777" w:rsidR="00570D2E" w:rsidRDefault="00570D2E" w:rsidP="00570D2E">
            <w:pPr>
              <w:jc w:val="both"/>
              <w:rPr>
                <w:rFonts w:ascii="Times New Roman" w:hAnsi="Times New Roman" w:cs="Times New Roman"/>
                <w:bCs/>
                <w:sz w:val="24"/>
                <w:szCs w:val="24"/>
              </w:rPr>
            </w:pPr>
          </w:p>
          <w:p w14:paraId="66224011" w14:textId="77777777" w:rsidR="00570D2E" w:rsidRDefault="00570D2E" w:rsidP="00570D2E">
            <w:pPr>
              <w:jc w:val="both"/>
              <w:rPr>
                <w:rFonts w:ascii="Times New Roman" w:hAnsi="Times New Roman" w:cs="Times New Roman"/>
                <w:bCs/>
                <w:sz w:val="24"/>
                <w:szCs w:val="24"/>
              </w:rPr>
            </w:pPr>
          </w:p>
          <w:p w14:paraId="75353EDE" w14:textId="77777777" w:rsidR="00570D2E" w:rsidRDefault="00570D2E" w:rsidP="00570D2E">
            <w:pPr>
              <w:jc w:val="both"/>
              <w:rPr>
                <w:rFonts w:ascii="Times New Roman" w:hAnsi="Times New Roman" w:cs="Times New Roman"/>
                <w:bCs/>
                <w:sz w:val="24"/>
                <w:szCs w:val="24"/>
              </w:rPr>
            </w:pPr>
          </w:p>
          <w:p w14:paraId="71B332D6" w14:textId="77777777" w:rsidR="00570D2E" w:rsidRDefault="00570D2E" w:rsidP="00570D2E">
            <w:pPr>
              <w:jc w:val="both"/>
              <w:rPr>
                <w:rFonts w:ascii="Times New Roman" w:hAnsi="Times New Roman" w:cs="Times New Roman"/>
                <w:bCs/>
                <w:sz w:val="24"/>
                <w:szCs w:val="24"/>
              </w:rPr>
            </w:pPr>
          </w:p>
          <w:p w14:paraId="0AAFA4DE" w14:textId="77777777" w:rsidR="00570D2E" w:rsidRDefault="00570D2E" w:rsidP="00570D2E">
            <w:pPr>
              <w:jc w:val="both"/>
              <w:rPr>
                <w:rFonts w:ascii="Times New Roman" w:hAnsi="Times New Roman" w:cs="Times New Roman"/>
                <w:bCs/>
                <w:sz w:val="24"/>
                <w:szCs w:val="24"/>
              </w:rPr>
            </w:pPr>
          </w:p>
          <w:p w14:paraId="3C3411E6" w14:textId="77777777" w:rsidR="00570D2E" w:rsidRDefault="00570D2E" w:rsidP="00570D2E">
            <w:pPr>
              <w:jc w:val="both"/>
              <w:rPr>
                <w:rFonts w:ascii="Times New Roman" w:hAnsi="Times New Roman" w:cs="Times New Roman"/>
                <w:bCs/>
                <w:sz w:val="24"/>
                <w:szCs w:val="24"/>
              </w:rPr>
            </w:pPr>
          </w:p>
          <w:p w14:paraId="66632304" w14:textId="77777777" w:rsidR="00570D2E" w:rsidRDefault="00570D2E" w:rsidP="00570D2E">
            <w:pPr>
              <w:jc w:val="both"/>
              <w:rPr>
                <w:rFonts w:ascii="Times New Roman" w:hAnsi="Times New Roman" w:cs="Times New Roman"/>
                <w:bCs/>
                <w:sz w:val="24"/>
                <w:szCs w:val="24"/>
              </w:rPr>
            </w:pPr>
          </w:p>
          <w:p w14:paraId="247D1A16" w14:textId="77777777" w:rsidR="00570D2E" w:rsidRDefault="00570D2E" w:rsidP="00570D2E">
            <w:pPr>
              <w:jc w:val="both"/>
              <w:rPr>
                <w:rFonts w:ascii="Times New Roman" w:hAnsi="Times New Roman" w:cs="Times New Roman"/>
                <w:bCs/>
                <w:sz w:val="24"/>
                <w:szCs w:val="24"/>
              </w:rPr>
            </w:pPr>
          </w:p>
          <w:p w14:paraId="3ABD7D0A" w14:textId="77777777" w:rsidR="00570D2E" w:rsidRDefault="00570D2E" w:rsidP="00570D2E">
            <w:pPr>
              <w:jc w:val="both"/>
              <w:rPr>
                <w:rFonts w:ascii="Times New Roman" w:hAnsi="Times New Roman" w:cs="Times New Roman"/>
                <w:bCs/>
                <w:sz w:val="24"/>
                <w:szCs w:val="24"/>
              </w:rPr>
            </w:pPr>
          </w:p>
          <w:p w14:paraId="55F200C5" w14:textId="77777777" w:rsidR="00570D2E" w:rsidRDefault="00570D2E" w:rsidP="00570D2E">
            <w:pPr>
              <w:jc w:val="both"/>
              <w:rPr>
                <w:rFonts w:ascii="Times New Roman" w:hAnsi="Times New Roman" w:cs="Times New Roman"/>
                <w:bCs/>
                <w:sz w:val="24"/>
                <w:szCs w:val="24"/>
              </w:rPr>
            </w:pPr>
          </w:p>
          <w:p w14:paraId="67F631F4" w14:textId="77777777" w:rsidR="00570D2E" w:rsidRDefault="00570D2E" w:rsidP="00570D2E">
            <w:pPr>
              <w:jc w:val="both"/>
              <w:rPr>
                <w:rFonts w:ascii="Times New Roman" w:hAnsi="Times New Roman" w:cs="Times New Roman"/>
                <w:bCs/>
                <w:sz w:val="24"/>
                <w:szCs w:val="24"/>
              </w:rPr>
            </w:pPr>
          </w:p>
          <w:p w14:paraId="448A2CDF" w14:textId="77777777" w:rsidR="00570D2E" w:rsidRDefault="00570D2E" w:rsidP="00570D2E">
            <w:pPr>
              <w:jc w:val="both"/>
              <w:rPr>
                <w:rFonts w:ascii="Times New Roman" w:hAnsi="Times New Roman" w:cs="Times New Roman"/>
                <w:bCs/>
                <w:sz w:val="24"/>
                <w:szCs w:val="24"/>
              </w:rPr>
            </w:pPr>
          </w:p>
          <w:p w14:paraId="7FD33F73" w14:textId="77777777" w:rsidR="00570D2E" w:rsidRDefault="00570D2E" w:rsidP="00570D2E">
            <w:pPr>
              <w:jc w:val="both"/>
              <w:rPr>
                <w:rFonts w:ascii="Times New Roman" w:hAnsi="Times New Roman" w:cs="Times New Roman"/>
                <w:bCs/>
                <w:sz w:val="24"/>
                <w:szCs w:val="24"/>
              </w:rPr>
            </w:pPr>
          </w:p>
          <w:p w14:paraId="46188BE1" w14:textId="77777777" w:rsidR="00570D2E" w:rsidRDefault="00570D2E" w:rsidP="00570D2E">
            <w:pPr>
              <w:jc w:val="both"/>
              <w:rPr>
                <w:rFonts w:ascii="Times New Roman" w:hAnsi="Times New Roman" w:cs="Times New Roman"/>
                <w:bCs/>
                <w:sz w:val="24"/>
                <w:szCs w:val="24"/>
              </w:rPr>
            </w:pPr>
          </w:p>
          <w:p w14:paraId="3F754696" w14:textId="77777777" w:rsidR="00570D2E" w:rsidRDefault="00570D2E" w:rsidP="00570D2E">
            <w:pPr>
              <w:jc w:val="both"/>
              <w:rPr>
                <w:rFonts w:ascii="Times New Roman" w:hAnsi="Times New Roman" w:cs="Times New Roman"/>
                <w:bCs/>
                <w:sz w:val="24"/>
                <w:szCs w:val="24"/>
              </w:rPr>
            </w:pPr>
          </w:p>
          <w:p w14:paraId="58681A32" w14:textId="77777777" w:rsidR="00570D2E" w:rsidRDefault="00570D2E" w:rsidP="00570D2E">
            <w:pPr>
              <w:jc w:val="both"/>
              <w:rPr>
                <w:rFonts w:ascii="Times New Roman" w:hAnsi="Times New Roman" w:cs="Times New Roman"/>
                <w:bCs/>
                <w:sz w:val="24"/>
                <w:szCs w:val="24"/>
              </w:rPr>
            </w:pPr>
          </w:p>
          <w:p w14:paraId="21CE35C5" w14:textId="77777777" w:rsidR="00570D2E" w:rsidRDefault="00570D2E" w:rsidP="00570D2E">
            <w:pPr>
              <w:jc w:val="both"/>
              <w:rPr>
                <w:rFonts w:ascii="Times New Roman" w:hAnsi="Times New Roman" w:cs="Times New Roman"/>
                <w:bCs/>
                <w:sz w:val="24"/>
                <w:szCs w:val="24"/>
              </w:rPr>
            </w:pPr>
          </w:p>
          <w:p w14:paraId="13704C50" w14:textId="77777777" w:rsidR="00570D2E" w:rsidRDefault="00570D2E" w:rsidP="00570D2E">
            <w:pPr>
              <w:jc w:val="both"/>
              <w:rPr>
                <w:rFonts w:ascii="Times New Roman" w:hAnsi="Times New Roman" w:cs="Times New Roman"/>
                <w:bCs/>
                <w:sz w:val="24"/>
                <w:szCs w:val="24"/>
              </w:rPr>
            </w:pPr>
          </w:p>
          <w:p w14:paraId="7FFC33B6" w14:textId="77777777" w:rsidR="00570D2E" w:rsidRDefault="00570D2E" w:rsidP="00570D2E">
            <w:pPr>
              <w:jc w:val="both"/>
              <w:rPr>
                <w:rFonts w:ascii="Times New Roman" w:hAnsi="Times New Roman" w:cs="Times New Roman"/>
                <w:bCs/>
                <w:sz w:val="24"/>
                <w:szCs w:val="24"/>
              </w:rPr>
            </w:pPr>
          </w:p>
          <w:p w14:paraId="2CFDA93B" w14:textId="77777777" w:rsidR="00570D2E" w:rsidRDefault="00570D2E" w:rsidP="00570D2E">
            <w:pPr>
              <w:jc w:val="both"/>
              <w:rPr>
                <w:rFonts w:ascii="Times New Roman" w:hAnsi="Times New Roman" w:cs="Times New Roman"/>
                <w:bCs/>
                <w:sz w:val="24"/>
                <w:szCs w:val="24"/>
              </w:rPr>
            </w:pPr>
          </w:p>
          <w:p w14:paraId="567B97A6" w14:textId="77777777" w:rsidR="00570D2E" w:rsidRDefault="00570D2E" w:rsidP="00570D2E">
            <w:pPr>
              <w:jc w:val="both"/>
              <w:rPr>
                <w:rFonts w:ascii="Times New Roman" w:hAnsi="Times New Roman" w:cs="Times New Roman"/>
                <w:bCs/>
                <w:sz w:val="24"/>
                <w:szCs w:val="24"/>
              </w:rPr>
            </w:pPr>
          </w:p>
          <w:p w14:paraId="61CD4841" w14:textId="77777777" w:rsidR="00570D2E" w:rsidRDefault="00570D2E" w:rsidP="00570D2E">
            <w:pPr>
              <w:jc w:val="both"/>
              <w:rPr>
                <w:rFonts w:ascii="Times New Roman" w:hAnsi="Times New Roman" w:cs="Times New Roman"/>
                <w:bCs/>
                <w:sz w:val="24"/>
                <w:szCs w:val="24"/>
              </w:rPr>
            </w:pPr>
          </w:p>
          <w:p w14:paraId="61DDFF97" w14:textId="77777777" w:rsidR="00570D2E" w:rsidRDefault="00570D2E" w:rsidP="00570D2E">
            <w:pPr>
              <w:jc w:val="both"/>
              <w:rPr>
                <w:rFonts w:ascii="Times New Roman" w:hAnsi="Times New Roman" w:cs="Times New Roman"/>
                <w:bCs/>
                <w:sz w:val="24"/>
                <w:szCs w:val="24"/>
              </w:rPr>
            </w:pPr>
          </w:p>
          <w:p w14:paraId="39665F73" w14:textId="77777777" w:rsidR="00570D2E" w:rsidRDefault="00570D2E" w:rsidP="00570D2E">
            <w:pPr>
              <w:jc w:val="both"/>
              <w:rPr>
                <w:rFonts w:ascii="Times New Roman" w:hAnsi="Times New Roman" w:cs="Times New Roman"/>
                <w:bCs/>
                <w:sz w:val="24"/>
                <w:szCs w:val="24"/>
              </w:rPr>
            </w:pPr>
          </w:p>
          <w:p w14:paraId="6F74FC71" w14:textId="77777777" w:rsidR="00570D2E" w:rsidRDefault="00570D2E" w:rsidP="00570D2E">
            <w:pPr>
              <w:jc w:val="both"/>
              <w:rPr>
                <w:rFonts w:ascii="Times New Roman" w:hAnsi="Times New Roman" w:cs="Times New Roman"/>
                <w:bCs/>
                <w:sz w:val="24"/>
                <w:szCs w:val="24"/>
              </w:rPr>
            </w:pPr>
          </w:p>
          <w:p w14:paraId="4B871C16" w14:textId="77777777" w:rsidR="00570D2E" w:rsidRDefault="00570D2E" w:rsidP="00570D2E">
            <w:pPr>
              <w:jc w:val="both"/>
              <w:rPr>
                <w:rFonts w:ascii="Times New Roman" w:hAnsi="Times New Roman" w:cs="Times New Roman"/>
                <w:bCs/>
                <w:sz w:val="24"/>
                <w:szCs w:val="24"/>
              </w:rPr>
            </w:pPr>
          </w:p>
          <w:p w14:paraId="473A9F30" w14:textId="77777777" w:rsidR="00570D2E" w:rsidRDefault="00570D2E" w:rsidP="00570D2E">
            <w:pPr>
              <w:jc w:val="both"/>
              <w:rPr>
                <w:rFonts w:ascii="Times New Roman" w:hAnsi="Times New Roman" w:cs="Times New Roman"/>
                <w:bCs/>
                <w:sz w:val="24"/>
                <w:szCs w:val="24"/>
              </w:rPr>
            </w:pPr>
          </w:p>
          <w:p w14:paraId="40378DCB" w14:textId="77777777" w:rsidR="00570D2E" w:rsidRDefault="00570D2E" w:rsidP="00570D2E">
            <w:pPr>
              <w:jc w:val="both"/>
              <w:rPr>
                <w:rFonts w:ascii="Times New Roman" w:hAnsi="Times New Roman" w:cs="Times New Roman"/>
                <w:bCs/>
                <w:sz w:val="24"/>
                <w:szCs w:val="24"/>
              </w:rPr>
            </w:pPr>
          </w:p>
          <w:p w14:paraId="075D1757" w14:textId="77777777" w:rsidR="00570D2E" w:rsidRDefault="00570D2E" w:rsidP="00570D2E">
            <w:pPr>
              <w:jc w:val="both"/>
              <w:rPr>
                <w:rFonts w:ascii="Times New Roman" w:hAnsi="Times New Roman" w:cs="Times New Roman"/>
                <w:bCs/>
                <w:sz w:val="24"/>
                <w:szCs w:val="24"/>
              </w:rPr>
            </w:pPr>
          </w:p>
          <w:p w14:paraId="722D5C6B" w14:textId="77777777" w:rsidR="00570D2E" w:rsidRDefault="00570D2E" w:rsidP="00570D2E">
            <w:pPr>
              <w:jc w:val="both"/>
              <w:rPr>
                <w:rFonts w:ascii="Times New Roman" w:hAnsi="Times New Roman" w:cs="Times New Roman"/>
                <w:bCs/>
                <w:sz w:val="24"/>
                <w:szCs w:val="24"/>
              </w:rPr>
            </w:pPr>
          </w:p>
          <w:p w14:paraId="067BD9B1" w14:textId="77777777" w:rsidR="00570D2E" w:rsidRDefault="00570D2E" w:rsidP="00570D2E">
            <w:pPr>
              <w:jc w:val="both"/>
              <w:rPr>
                <w:rFonts w:ascii="Times New Roman" w:hAnsi="Times New Roman" w:cs="Times New Roman"/>
                <w:bCs/>
                <w:sz w:val="24"/>
                <w:szCs w:val="24"/>
              </w:rPr>
            </w:pPr>
          </w:p>
          <w:p w14:paraId="3AB13EAD" w14:textId="77777777" w:rsidR="00570D2E" w:rsidRDefault="00570D2E" w:rsidP="00570D2E">
            <w:pPr>
              <w:jc w:val="both"/>
              <w:rPr>
                <w:rFonts w:ascii="Times New Roman" w:hAnsi="Times New Roman" w:cs="Times New Roman"/>
                <w:bCs/>
                <w:sz w:val="24"/>
                <w:szCs w:val="24"/>
              </w:rPr>
            </w:pPr>
          </w:p>
          <w:p w14:paraId="6D6B1845" w14:textId="77777777" w:rsidR="00570D2E" w:rsidRDefault="00570D2E" w:rsidP="00570D2E">
            <w:pPr>
              <w:jc w:val="both"/>
              <w:rPr>
                <w:rFonts w:ascii="Times New Roman" w:hAnsi="Times New Roman" w:cs="Times New Roman"/>
                <w:bCs/>
                <w:sz w:val="24"/>
                <w:szCs w:val="24"/>
              </w:rPr>
            </w:pPr>
          </w:p>
          <w:p w14:paraId="470DECA5" w14:textId="77777777" w:rsidR="00570D2E" w:rsidRDefault="00570D2E" w:rsidP="00570D2E">
            <w:pPr>
              <w:jc w:val="both"/>
              <w:rPr>
                <w:rFonts w:ascii="Times New Roman" w:hAnsi="Times New Roman" w:cs="Times New Roman"/>
                <w:bCs/>
                <w:sz w:val="24"/>
                <w:szCs w:val="24"/>
              </w:rPr>
            </w:pPr>
          </w:p>
          <w:p w14:paraId="2FF0274A" w14:textId="77777777" w:rsidR="00570D2E" w:rsidRDefault="00570D2E" w:rsidP="00570D2E">
            <w:pPr>
              <w:jc w:val="both"/>
              <w:rPr>
                <w:rFonts w:ascii="Times New Roman" w:hAnsi="Times New Roman" w:cs="Times New Roman"/>
                <w:bCs/>
                <w:sz w:val="24"/>
                <w:szCs w:val="24"/>
              </w:rPr>
            </w:pPr>
          </w:p>
          <w:p w14:paraId="0595CAC5" w14:textId="77777777" w:rsidR="00570D2E" w:rsidRDefault="00570D2E" w:rsidP="00570D2E">
            <w:pPr>
              <w:jc w:val="both"/>
              <w:rPr>
                <w:rFonts w:ascii="Times New Roman" w:hAnsi="Times New Roman" w:cs="Times New Roman"/>
                <w:bCs/>
                <w:sz w:val="24"/>
                <w:szCs w:val="24"/>
              </w:rPr>
            </w:pPr>
          </w:p>
          <w:p w14:paraId="6A42E191" w14:textId="77777777" w:rsidR="00570D2E" w:rsidRDefault="00570D2E" w:rsidP="00570D2E">
            <w:pPr>
              <w:jc w:val="both"/>
              <w:rPr>
                <w:rFonts w:ascii="Times New Roman" w:hAnsi="Times New Roman" w:cs="Times New Roman"/>
                <w:bCs/>
                <w:sz w:val="24"/>
                <w:szCs w:val="24"/>
              </w:rPr>
            </w:pPr>
          </w:p>
          <w:p w14:paraId="4830B0A4" w14:textId="77777777" w:rsidR="00570D2E" w:rsidRDefault="00570D2E" w:rsidP="00570D2E">
            <w:pPr>
              <w:jc w:val="both"/>
              <w:rPr>
                <w:rFonts w:ascii="Times New Roman" w:hAnsi="Times New Roman" w:cs="Times New Roman"/>
                <w:bCs/>
                <w:sz w:val="24"/>
                <w:szCs w:val="24"/>
              </w:rPr>
            </w:pPr>
          </w:p>
          <w:p w14:paraId="747B35A5" w14:textId="77777777" w:rsidR="00570D2E" w:rsidRDefault="00570D2E" w:rsidP="00570D2E">
            <w:pPr>
              <w:jc w:val="both"/>
              <w:rPr>
                <w:rFonts w:ascii="Times New Roman" w:hAnsi="Times New Roman" w:cs="Times New Roman"/>
                <w:bCs/>
                <w:sz w:val="24"/>
                <w:szCs w:val="24"/>
              </w:rPr>
            </w:pPr>
          </w:p>
          <w:p w14:paraId="0768CA62" w14:textId="77777777" w:rsidR="00570D2E" w:rsidRDefault="00570D2E" w:rsidP="00570D2E">
            <w:pPr>
              <w:jc w:val="both"/>
              <w:rPr>
                <w:rFonts w:ascii="Times New Roman" w:hAnsi="Times New Roman" w:cs="Times New Roman"/>
                <w:bCs/>
                <w:sz w:val="24"/>
                <w:szCs w:val="24"/>
              </w:rPr>
            </w:pPr>
          </w:p>
          <w:p w14:paraId="6731D80D" w14:textId="77777777" w:rsidR="00570D2E" w:rsidRDefault="00570D2E" w:rsidP="00570D2E">
            <w:pPr>
              <w:jc w:val="both"/>
              <w:rPr>
                <w:rFonts w:ascii="Times New Roman" w:hAnsi="Times New Roman" w:cs="Times New Roman"/>
                <w:bCs/>
                <w:sz w:val="24"/>
                <w:szCs w:val="24"/>
              </w:rPr>
            </w:pPr>
          </w:p>
          <w:p w14:paraId="1E732252" w14:textId="77777777" w:rsidR="00570D2E" w:rsidRDefault="00570D2E" w:rsidP="00570D2E">
            <w:pPr>
              <w:jc w:val="both"/>
              <w:rPr>
                <w:rFonts w:ascii="Times New Roman" w:hAnsi="Times New Roman" w:cs="Times New Roman"/>
                <w:bCs/>
                <w:sz w:val="24"/>
                <w:szCs w:val="24"/>
              </w:rPr>
            </w:pPr>
          </w:p>
          <w:p w14:paraId="71214763" w14:textId="77777777" w:rsidR="00570D2E" w:rsidRDefault="00570D2E" w:rsidP="00570D2E">
            <w:pPr>
              <w:jc w:val="both"/>
              <w:rPr>
                <w:rFonts w:ascii="Times New Roman" w:hAnsi="Times New Roman" w:cs="Times New Roman"/>
                <w:bCs/>
                <w:sz w:val="24"/>
                <w:szCs w:val="24"/>
              </w:rPr>
            </w:pPr>
          </w:p>
          <w:p w14:paraId="71ED5279" w14:textId="77777777" w:rsidR="00570D2E" w:rsidRDefault="00570D2E" w:rsidP="00570D2E">
            <w:pPr>
              <w:jc w:val="both"/>
              <w:rPr>
                <w:rFonts w:ascii="Times New Roman" w:hAnsi="Times New Roman" w:cs="Times New Roman"/>
                <w:bCs/>
                <w:sz w:val="24"/>
                <w:szCs w:val="24"/>
              </w:rPr>
            </w:pPr>
          </w:p>
          <w:p w14:paraId="66C18717" w14:textId="77777777" w:rsidR="00570D2E" w:rsidRDefault="00570D2E" w:rsidP="00570D2E">
            <w:pPr>
              <w:jc w:val="both"/>
              <w:rPr>
                <w:rFonts w:ascii="Times New Roman" w:hAnsi="Times New Roman" w:cs="Times New Roman"/>
                <w:bCs/>
                <w:sz w:val="24"/>
                <w:szCs w:val="24"/>
              </w:rPr>
            </w:pPr>
          </w:p>
          <w:p w14:paraId="27D3D210" w14:textId="77777777" w:rsidR="00570D2E" w:rsidRDefault="00570D2E" w:rsidP="00570D2E">
            <w:pPr>
              <w:jc w:val="both"/>
              <w:rPr>
                <w:rFonts w:ascii="Times New Roman" w:hAnsi="Times New Roman" w:cs="Times New Roman"/>
                <w:bCs/>
                <w:sz w:val="24"/>
                <w:szCs w:val="24"/>
              </w:rPr>
            </w:pPr>
          </w:p>
          <w:p w14:paraId="07698898" w14:textId="77777777" w:rsidR="00570D2E" w:rsidRDefault="00570D2E" w:rsidP="00570D2E">
            <w:pPr>
              <w:jc w:val="both"/>
              <w:rPr>
                <w:rFonts w:ascii="Times New Roman" w:hAnsi="Times New Roman" w:cs="Times New Roman"/>
                <w:bCs/>
                <w:sz w:val="24"/>
                <w:szCs w:val="24"/>
              </w:rPr>
            </w:pPr>
          </w:p>
          <w:p w14:paraId="70562238" w14:textId="77777777" w:rsidR="00570D2E" w:rsidRDefault="00570D2E" w:rsidP="00570D2E">
            <w:pPr>
              <w:jc w:val="both"/>
              <w:rPr>
                <w:rFonts w:ascii="Times New Roman" w:hAnsi="Times New Roman" w:cs="Times New Roman"/>
                <w:bCs/>
                <w:sz w:val="24"/>
                <w:szCs w:val="24"/>
              </w:rPr>
            </w:pPr>
          </w:p>
          <w:p w14:paraId="454C2BB2" w14:textId="77777777" w:rsidR="00570D2E" w:rsidRDefault="00570D2E" w:rsidP="00570D2E">
            <w:pPr>
              <w:jc w:val="both"/>
              <w:rPr>
                <w:rFonts w:ascii="Times New Roman" w:hAnsi="Times New Roman" w:cs="Times New Roman"/>
                <w:bCs/>
                <w:sz w:val="24"/>
                <w:szCs w:val="24"/>
              </w:rPr>
            </w:pPr>
          </w:p>
          <w:p w14:paraId="0FFAF6E4" w14:textId="77777777" w:rsidR="00570D2E" w:rsidRDefault="00570D2E" w:rsidP="00570D2E">
            <w:pPr>
              <w:jc w:val="both"/>
              <w:rPr>
                <w:rFonts w:ascii="Times New Roman" w:hAnsi="Times New Roman" w:cs="Times New Roman"/>
                <w:bCs/>
                <w:sz w:val="24"/>
                <w:szCs w:val="24"/>
              </w:rPr>
            </w:pPr>
          </w:p>
          <w:p w14:paraId="50545022" w14:textId="77777777" w:rsidR="00570D2E" w:rsidRDefault="00570D2E" w:rsidP="00570D2E">
            <w:pPr>
              <w:jc w:val="both"/>
              <w:rPr>
                <w:rFonts w:ascii="Times New Roman" w:hAnsi="Times New Roman" w:cs="Times New Roman"/>
                <w:bCs/>
                <w:sz w:val="24"/>
                <w:szCs w:val="24"/>
              </w:rPr>
            </w:pPr>
          </w:p>
          <w:p w14:paraId="1CC7B7F7" w14:textId="77777777" w:rsidR="00570D2E" w:rsidRDefault="00570D2E" w:rsidP="00570D2E">
            <w:pPr>
              <w:jc w:val="both"/>
              <w:rPr>
                <w:rFonts w:ascii="Times New Roman" w:hAnsi="Times New Roman" w:cs="Times New Roman"/>
                <w:bCs/>
                <w:sz w:val="24"/>
                <w:szCs w:val="24"/>
              </w:rPr>
            </w:pPr>
          </w:p>
          <w:p w14:paraId="73AD709A" w14:textId="77777777" w:rsidR="00570D2E" w:rsidRDefault="00570D2E" w:rsidP="00570D2E">
            <w:pPr>
              <w:jc w:val="both"/>
              <w:rPr>
                <w:rFonts w:ascii="Times New Roman" w:hAnsi="Times New Roman" w:cs="Times New Roman"/>
                <w:bCs/>
                <w:sz w:val="24"/>
                <w:szCs w:val="24"/>
              </w:rPr>
            </w:pPr>
          </w:p>
          <w:p w14:paraId="3DEC3B0B" w14:textId="77777777" w:rsidR="00570D2E" w:rsidRDefault="00570D2E" w:rsidP="00570D2E">
            <w:pPr>
              <w:jc w:val="both"/>
              <w:rPr>
                <w:rFonts w:ascii="Times New Roman" w:hAnsi="Times New Roman" w:cs="Times New Roman"/>
                <w:bCs/>
                <w:sz w:val="24"/>
                <w:szCs w:val="24"/>
              </w:rPr>
            </w:pPr>
          </w:p>
          <w:p w14:paraId="1E9F9895" w14:textId="77777777" w:rsidR="00570D2E" w:rsidRDefault="00570D2E" w:rsidP="00570D2E">
            <w:pPr>
              <w:jc w:val="both"/>
              <w:rPr>
                <w:rFonts w:ascii="Times New Roman" w:hAnsi="Times New Roman" w:cs="Times New Roman"/>
                <w:bCs/>
                <w:sz w:val="24"/>
                <w:szCs w:val="24"/>
              </w:rPr>
            </w:pPr>
          </w:p>
          <w:p w14:paraId="757894E9" w14:textId="77777777" w:rsidR="00570D2E" w:rsidRDefault="00570D2E" w:rsidP="00570D2E">
            <w:pPr>
              <w:jc w:val="both"/>
              <w:rPr>
                <w:rFonts w:ascii="Times New Roman" w:hAnsi="Times New Roman" w:cs="Times New Roman"/>
                <w:bCs/>
                <w:sz w:val="24"/>
                <w:szCs w:val="24"/>
              </w:rPr>
            </w:pPr>
          </w:p>
          <w:p w14:paraId="43DD1C9E" w14:textId="77777777" w:rsidR="00570D2E" w:rsidRDefault="00570D2E" w:rsidP="00570D2E">
            <w:pPr>
              <w:jc w:val="both"/>
              <w:rPr>
                <w:rFonts w:ascii="Times New Roman" w:hAnsi="Times New Roman" w:cs="Times New Roman"/>
                <w:bCs/>
                <w:sz w:val="24"/>
                <w:szCs w:val="24"/>
              </w:rPr>
            </w:pPr>
          </w:p>
          <w:p w14:paraId="4ABDBE96" w14:textId="77777777" w:rsidR="00570D2E" w:rsidRDefault="00570D2E" w:rsidP="00570D2E">
            <w:pPr>
              <w:jc w:val="both"/>
              <w:rPr>
                <w:rFonts w:ascii="Times New Roman" w:hAnsi="Times New Roman" w:cs="Times New Roman"/>
                <w:bCs/>
                <w:sz w:val="24"/>
                <w:szCs w:val="24"/>
              </w:rPr>
            </w:pPr>
          </w:p>
          <w:p w14:paraId="3BCC9EDF" w14:textId="77777777" w:rsidR="00570D2E" w:rsidRDefault="00570D2E" w:rsidP="00570D2E">
            <w:pPr>
              <w:jc w:val="both"/>
              <w:rPr>
                <w:rFonts w:ascii="Times New Roman" w:hAnsi="Times New Roman" w:cs="Times New Roman"/>
                <w:bCs/>
                <w:sz w:val="24"/>
                <w:szCs w:val="24"/>
              </w:rPr>
            </w:pPr>
          </w:p>
          <w:p w14:paraId="3D0C59C4" w14:textId="77777777" w:rsidR="00570D2E" w:rsidRDefault="00570D2E" w:rsidP="00570D2E">
            <w:pPr>
              <w:jc w:val="both"/>
              <w:rPr>
                <w:rFonts w:ascii="Times New Roman" w:hAnsi="Times New Roman" w:cs="Times New Roman"/>
                <w:bCs/>
                <w:sz w:val="24"/>
                <w:szCs w:val="24"/>
              </w:rPr>
            </w:pPr>
          </w:p>
          <w:p w14:paraId="332AB7AF" w14:textId="77777777" w:rsidR="00570D2E" w:rsidRDefault="00570D2E" w:rsidP="00570D2E">
            <w:pPr>
              <w:jc w:val="both"/>
              <w:rPr>
                <w:rFonts w:ascii="Times New Roman" w:hAnsi="Times New Roman" w:cs="Times New Roman"/>
                <w:bCs/>
                <w:sz w:val="24"/>
                <w:szCs w:val="24"/>
              </w:rPr>
            </w:pPr>
          </w:p>
          <w:p w14:paraId="0232DC4A" w14:textId="77777777" w:rsidR="00570D2E" w:rsidRDefault="00570D2E" w:rsidP="00570D2E">
            <w:pPr>
              <w:jc w:val="both"/>
              <w:rPr>
                <w:rFonts w:ascii="Times New Roman" w:hAnsi="Times New Roman" w:cs="Times New Roman"/>
                <w:bCs/>
                <w:sz w:val="24"/>
                <w:szCs w:val="24"/>
              </w:rPr>
            </w:pPr>
          </w:p>
          <w:p w14:paraId="653DF749" w14:textId="77777777" w:rsidR="00570D2E" w:rsidRDefault="00570D2E" w:rsidP="00570D2E">
            <w:pPr>
              <w:jc w:val="both"/>
              <w:rPr>
                <w:rFonts w:ascii="Times New Roman" w:hAnsi="Times New Roman" w:cs="Times New Roman"/>
                <w:bCs/>
                <w:sz w:val="24"/>
                <w:szCs w:val="24"/>
              </w:rPr>
            </w:pPr>
          </w:p>
          <w:p w14:paraId="013B6668" w14:textId="77777777" w:rsidR="00570D2E" w:rsidRDefault="00570D2E" w:rsidP="00570D2E">
            <w:pPr>
              <w:jc w:val="both"/>
              <w:rPr>
                <w:rFonts w:ascii="Times New Roman" w:hAnsi="Times New Roman" w:cs="Times New Roman"/>
                <w:bCs/>
                <w:sz w:val="24"/>
                <w:szCs w:val="24"/>
              </w:rPr>
            </w:pPr>
          </w:p>
          <w:p w14:paraId="14A57F53" w14:textId="77777777" w:rsidR="00570D2E" w:rsidRDefault="00570D2E" w:rsidP="00570D2E">
            <w:pPr>
              <w:jc w:val="both"/>
              <w:rPr>
                <w:rFonts w:ascii="Times New Roman" w:hAnsi="Times New Roman" w:cs="Times New Roman"/>
                <w:bCs/>
                <w:sz w:val="24"/>
                <w:szCs w:val="24"/>
              </w:rPr>
            </w:pPr>
          </w:p>
          <w:p w14:paraId="538E4746" w14:textId="77777777" w:rsidR="00570D2E" w:rsidRDefault="00570D2E" w:rsidP="00570D2E">
            <w:pPr>
              <w:jc w:val="both"/>
              <w:rPr>
                <w:rFonts w:ascii="Times New Roman" w:hAnsi="Times New Roman" w:cs="Times New Roman"/>
                <w:bCs/>
                <w:sz w:val="24"/>
                <w:szCs w:val="24"/>
              </w:rPr>
            </w:pPr>
          </w:p>
          <w:p w14:paraId="07042999" w14:textId="77777777" w:rsidR="00570D2E" w:rsidRDefault="00570D2E" w:rsidP="00570D2E">
            <w:pPr>
              <w:jc w:val="both"/>
              <w:rPr>
                <w:rFonts w:ascii="Times New Roman" w:hAnsi="Times New Roman" w:cs="Times New Roman"/>
                <w:bCs/>
                <w:sz w:val="24"/>
                <w:szCs w:val="24"/>
              </w:rPr>
            </w:pPr>
          </w:p>
          <w:p w14:paraId="6A9B3433" w14:textId="77777777" w:rsidR="00570D2E" w:rsidRDefault="00570D2E" w:rsidP="00570D2E">
            <w:pPr>
              <w:jc w:val="both"/>
              <w:rPr>
                <w:rFonts w:ascii="Times New Roman" w:hAnsi="Times New Roman" w:cs="Times New Roman"/>
                <w:bCs/>
                <w:sz w:val="24"/>
                <w:szCs w:val="24"/>
              </w:rPr>
            </w:pPr>
          </w:p>
          <w:p w14:paraId="145D80D8" w14:textId="77777777" w:rsidR="00570D2E" w:rsidRDefault="00570D2E" w:rsidP="00570D2E">
            <w:pPr>
              <w:jc w:val="both"/>
              <w:rPr>
                <w:rFonts w:ascii="Times New Roman" w:hAnsi="Times New Roman" w:cs="Times New Roman"/>
                <w:bCs/>
                <w:sz w:val="24"/>
                <w:szCs w:val="24"/>
              </w:rPr>
            </w:pPr>
          </w:p>
          <w:p w14:paraId="336C7B25" w14:textId="77777777" w:rsidR="00570D2E" w:rsidRDefault="00570D2E" w:rsidP="00570D2E">
            <w:pPr>
              <w:jc w:val="both"/>
              <w:rPr>
                <w:rFonts w:ascii="Times New Roman" w:hAnsi="Times New Roman" w:cs="Times New Roman"/>
                <w:bCs/>
                <w:sz w:val="24"/>
                <w:szCs w:val="24"/>
              </w:rPr>
            </w:pPr>
          </w:p>
          <w:p w14:paraId="634AB32B" w14:textId="77777777" w:rsidR="00570D2E" w:rsidRDefault="00570D2E" w:rsidP="00570D2E">
            <w:pPr>
              <w:jc w:val="both"/>
              <w:rPr>
                <w:rFonts w:ascii="Times New Roman" w:hAnsi="Times New Roman" w:cs="Times New Roman"/>
                <w:bCs/>
                <w:sz w:val="24"/>
                <w:szCs w:val="24"/>
              </w:rPr>
            </w:pPr>
          </w:p>
          <w:p w14:paraId="7AB68081" w14:textId="77777777" w:rsidR="00570D2E" w:rsidRDefault="00570D2E" w:rsidP="00570D2E">
            <w:pPr>
              <w:jc w:val="both"/>
              <w:rPr>
                <w:rFonts w:ascii="Times New Roman" w:hAnsi="Times New Roman" w:cs="Times New Roman"/>
                <w:bCs/>
                <w:sz w:val="24"/>
                <w:szCs w:val="24"/>
              </w:rPr>
            </w:pPr>
          </w:p>
          <w:p w14:paraId="58A6D9F4" w14:textId="77777777" w:rsidR="00570D2E" w:rsidRDefault="00570D2E" w:rsidP="00570D2E">
            <w:pPr>
              <w:jc w:val="both"/>
              <w:rPr>
                <w:rFonts w:ascii="Times New Roman" w:hAnsi="Times New Roman" w:cs="Times New Roman"/>
                <w:bCs/>
                <w:sz w:val="24"/>
                <w:szCs w:val="24"/>
              </w:rPr>
            </w:pPr>
          </w:p>
          <w:p w14:paraId="02F2B8A0" w14:textId="77777777" w:rsidR="00570D2E" w:rsidRDefault="00570D2E" w:rsidP="00570D2E">
            <w:pPr>
              <w:jc w:val="both"/>
              <w:rPr>
                <w:rFonts w:ascii="Times New Roman" w:hAnsi="Times New Roman" w:cs="Times New Roman"/>
                <w:bCs/>
                <w:sz w:val="24"/>
                <w:szCs w:val="24"/>
              </w:rPr>
            </w:pPr>
          </w:p>
          <w:p w14:paraId="33F991D6" w14:textId="77777777" w:rsidR="00570D2E" w:rsidRDefault="00570D2E" w:rsidP="00570D2E">
            <w:pPr>
              <w:jc w:val="both"/>
              <w:rPr>
                <w:rFonts w:ascii="Times New Roman" w:hAnsi="Times New Roman" w:cs="Times New Roman"/>
                <w:bCs/>
                <w:sz w:val="24"/>
                <w:szCs w:val="24"/>
              </w:rPr>
            </w:pPr>
          </w:p>
          <w:p w14:paraId="611D3768" w14:textId="77777777" w:rsidR="00570D2E" w:rsidRDefault="00570D2E" w:rsidP="00570D2E">
            <w:pPr>
              <w:jc w:val="both"/>
              <w:rPr>
                <w:rFonts w:ascii="Times New Roman" w:hAnsi="Times New Roman" w:cs="Times New Roman"/>
                <w:bCs/>
                <w:sz w:val="24"/>
                <w:szCs w:val="24"/>
              </w:rPr>
            </w:pPr>
          </w:p>
          <w:p w14:paraId="08F9965E" w14:textId="77777777" w:rsidR="00570D2E" w:rsidRDefault="00570D2E" w:rsidP="00570D2E">
            <w:pPr>
              <w:jc w:val="both"/>
              <w:rPr>
                <w:rFonts w:ascii="Times New Roman" w:hAnsi="Times New Roman" w:cs="Times New Roman"/>
                <w:bCs/>
                <w:sz w:val="24"/>
                <w:szCs w:val="24"/>
              </w:rPr>
            </w:pPr>
          </w:p>
          <w:p w14:paraId="2650E379" w14:textId="77777777" w:rsidR="00570D2E" w:rsidRDefault="00570D2E" w:rsidP="00570D2E">
            <w:pPr>
              <w:jc w:val="both"/>
              <w:rPr>
                <w:rFonts w:ascii="Times New Roman" w:hAnsi="Times New Roman" w:cs="Times New Roman"/>
                <w:bCs/>
                <w:sz w:val="24"/>
                <w:szCs w:val="24"/>
              </w:rPr>
            </w:pPr>
          </w:p>
          <w:p w14:paraId="4ECA4A9D" w14:textId="6A0A404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Межа розподілу (точка розподілу електричної енергії) встановлюється на межі балансової належності мереж відповідно до </w:t>
            </w:r>
            <w:proofErr w:type="spellStart"/>
            <w:r w:rsidRPr="00ED15F5">
              <w:rPr>
                <w:rFonts w:ascii="Times New Roman" w:hAnsi="Times New Roman" w:cs="Times New Roman"/>
                <w:bCs/>
                <w:sz w:val="24"/>
                <w:szCs w:val="24"/>
              </w:rPr>
              <w:t>акта</w:t>
            </w:r>
            <w:proofErr w:type="spellEnd"/>
            <w:r w:rsidRPr="00ED15F5">
              <w:rPr>
                <w:rFonts w:ascii="Times New Roman" w:hAnsi="Times New Roman" w:cs="Times New Roman"/>
                <w:bCs/>
                <w:sz w:val="24"/>
                <w:szCs w:val="24"/>
              </w:rPr>
              <w:t xml:space="preserve"> розмежування балансової належності електричних мереж (за ознаками права власності) та експлуатаційної відповідальності сторін, який є додатком № 6 до Договору споживача про розподіл електричної енергії.</w:t>
            </w:r>
          </w:p>
          <w:p w14:paraId="419D4D11"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 7 до Договору споживача про розподіл електричної енергії.</w:t>
            </w:r>
          </w:p>
          <w:p w14:paraId="4AA24B75"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 xml:space="preserve">Відомості про засіб (засоби) вимірювання обліку активної та реактивної електричної енергії, що використовується на об’єкті (об’єктах) споживача, сторона, відповідальна за збереження тощо </w:t>
            </w:r>
            <w:r w:rsidRPr="00ED15F5">
              <w:rPr>
                <w:rFonts w:ascii="Times New Roman" w:hAnsi="Times New Roman" w:cs="Times New Roman"/>
                <w:bCs/>
                <w:sz w:val="24"/>
                <w:szCs w:val="24"/>
              </w:rPr>
              <w:lastRenderedPageBreak/>
              <w:t>зазначаються в додатку № 3 до Договору споживача про розподіл електричної енергії.</w:t>
            </w:r>
          </w:p>
          <w:p w14:paraId="4F35AFE1"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та 9.</w:t>
            </w:r>
          </w:p>
          <w:p w14:paraId="59A9258D"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Паспорт точки розподілу за об’єктом споживача є невід’ємним додатком до публічного договору про надання послуг з розподілу електричної енергії.</w:t>
            </w:r>
          </w:p>
          <w:p w14:paraId="491271C2"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Усі зміни та доповнення до цього Паспорту оформлюються у разі зміни технічних характеристик об’єкта після отримання послуги з приєднання та/або на підставі узгоджених проектних рішень, виконання яких підтверджено документально.</w:t>
            </w:r>
          </w:p>
          <w:p w14:paraId="63A2E9A7" w14:textId="77777777" w:rsidR="00570D2E" w:rsidRPr="00ED15F5" w:rsidRDefault="00570D2E" w:rsidP="00570D2E">
            <w:pPr>
              <w:jc w:val="both"/>
              <w:rPr>
                <w:rFonts w:ascii="Times New Roman" w:hAnsi="Times New Roman" w:cs="Times New Roman"/>
                <w:bCs/>
                <w:sz w:val="24"/>
                <w:szCs w:val="24"/>
              </w:rPr>
            </w:pPr>
          </w:p>
          <w:p w14:paraId="7BEAA520"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Паспорт точки розподілу складено «___» _________20___ року:</w:t>
            </w:r>
          </w:p>
          <w:p w14:paraId="73CDA752" w14:textId="77777777" w:rsidR="00570D2E" w:rsidRPr="00ED15F5" w:rsidRDefault="00570D2E" w:rsidP="00570D2E">
            <w:pPr>
              <w:jc w:val="both"/>
              <w:rPr>
                <w:rFonts w:ascii="Times New Roman" w:hAnsi="Times New Roman" w:cs="Times New Roman"/>
                <w:bCs/>
                <w:sz w:val="24"/>
                <w:szCs w:val="24"/>
              </w:rPr>
            </w:pPr>
          </w:p>
          <w:p w14:paraId="3398E7CE"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________________________ /___________________/___________________</w:t>
            </w:r>
          </w:p>
          <w:p w14:paraId="0C019CC9" w14:textId="77777777" w:rsidR="00570D2E" w:rsidRPr="00ED15F5" w:rsidRDefault="00570D2E" w:rsidP="00570D2E">
            <w:pPr>
              <w:jc w:val="both"/>
              <w:rPr>
                <w:rFonts w:ascii="Times New Roman" w:hAnsi="Times New Roman" w:cs="Times New Roman"/>
                <w:bCs/>
                <w:sz w:val="24"/>
                <w:szCs w:val="24"/>
              </w:rPr>
            </w:pPr>
            <w:r w:rsidRPr="00ED15F5">
              <w:rPr>
                <w:rFonts w:ascii="Times New Roman" w:hAnsi="Times New Roman" w:cs="Times New Roman"/>
                <w:bCs/>
                <w:sz w:val="24"/>
                <w:szCs w:val="24"/>
              </w:rPr>
              <w:t>ПІБ</w:t>
            </w:r>
            <w:r w:rsidRPr="00ED15F5">
              <w:rPr>
                <w:rFonts w:ascii="Times New Roman" w:hAnsi="Times New Roman" w:cs="Times New Roman"/>
                <w:bCs/>
                <w:sz w:val="24"/>
                <w:szCs w:val="24"/>
              </w:rPr>
              <w:tab/>
            </w:r>
            <w:r w:rsidRPr="00ED15F5">
              <w:rPr>
                <w:rFonts w:ascii="Times New Roman" w:hAnsi="Times New Roman" w:cs="Times New Roman"/>
                <w:bCs/>
                <w:sz w:val="24"/>
                <w:szCs w:val="24"/>
              </w:rPr>
              <w:tab/>
            </w:r>
            <w:r w:rsidRPr="00ED15F5">
              <w:rPr>
                <w:rFonts w:ascii="Times New Roman" w:hAnsi="Times New Roman" w:cs="Times New Roman"/>
                <w:bCs/>
                <w:sz w:val="24"/>
                <w:szCs w:val="24"/>
              </w:rPr>
              <w:tab/>
              <w:t>Посада</w:t>
            </w:r>
            <w:r w:rsidRPr="00ED15F5">
              <w:rPr>
                <w:rFonts w:ascii="Times New Roman" w:hAnsi="Times New Roman" w:cs="Times New Roman"/>
                <w:bCs/>
                <w:sz w:val="24"/>
                <w:szCs w:val="24"/>
              </w:rPr>
              <w:tab/>
            </w:r>
            <w:r w:rsidRPr="00ED15F5">
              <w:rPr>
                <w:rFonts w:ascii="Times New Roman" w:hAnsi="Times New Roman" w:cs="Times New Roman"/>
                <w:bCs/>
                <w:sz w:val="24"/>
                <w:szCs w:val="24"/>
              </w:rPr>
              <w:tab/>
            </w:r>
            <w:r w:rsidRPr="00ED15F5">
              <w:rPr>
                <w:rFonts w:ascii="Times New Roman" w:hAnsi="Times New Roman" w:cs="Times New Roman"/>
                <w:bCs/>
                <w:sz w:val="24"/>
                <w:szCs w:val="24"/>
              </w:rPr>
              <w:tab/>
              <w:t>Підпис</w:t>
            </w:r>
          </w:p>
          <w:p w14:paraId="6BDBEE1A" w14:textId="77777777" w:rsidR="00570D2E" w:rsidRPr="00E32BF3" w:rsidRDefault="00570D2E" w:rsidP="00570D2E">
            <w:pPr>
              <w:jc w:val="both"/>
              <w:rPr>
                <w:rFonts w:ascii="Times New Roman" w:hAnsi="Times New Roman" w:cs="Times New Roman"/>
                <w:b/>
                <w:sz w:val="24"/>
                <w:szCs w:val="24"/>
              </w:rPr>
            </w:pPr>
          </w:p>
          <w:p w14:paraId="0256BA13" w14:textId="30DF2D38" w:rsidR="00570D2E" w:rsidRPr="00951BCB" w:rsidRDefault="00570D2E" w:rsidP="00570D2E">
            <w:pPr>
              <w:jc w:val="both"/>
              <w:rPr>
                <w:rFonts w:ascii="Times New Roman" w:hAnsi="Times New Roman" w:cs="Times New Roman"/>
                <w:sz w:val="24"/>
                <w:szCs w:val="24"/>
              </w:rPr>
            </w:pPr>
          </w:p>
        </w:tc>
        <w:tc>
          <w:tcPr>
            <w:tcW w:w="3972" w:type="dxa"/>
            <w:gridSpan w:val="2"/>
          </w:tcPr>
          <w:p w14:paraId="723B8C38" w14:textId="77777777" w:rsidR="00570D2E" w:rsidRPr="009C68AB" w:rsidRDefault="00570D2E" w:rsidP="00570D2E">
            <w:pPr>
              <w:jc w:val="center"/>
              <w:rPr>
                <w:rFonts w:ascii="Times New Roman" w:hAnsi="Times New Roman" w:cs="Times New Roman"/>
                <w:b/>
                <w:bCs/>
                <w:sz w:val="24"/>
                <w:szCs w:val="24"/>
              </w:rPr>
            </w:pPr>
            <w:r w:rsidRPr="009C68AB">
              <w:rPr>
                <w:rFonts w:ascii="Times New Roman" w:hAnsi="Times New Roman" w:cs="Times New Roman"/>
                <w:b/>
                <w:bCs/>
                <w:sz w:val="24"/>
                <w:szCs w:val="24"/>
              </w:rPr>
              <w:lastRenderedPageBreak/>
              <w:t>НЕК УКРЕНЕРГО</w:t>
            </w:r>
          </w:p>
          <w:p w14:paraId="1D5208FC" w14:textId="0BEBDAF4" w:rsidR="00570D2E"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Додаток 2 до Типового договору споживача про надання послуг з розподілу (передачі) електричної енергії (Додаток 3 до ПРРЕЕ)</w:t>
            </w:r>
          </w:p>
          <w:p w14:paraId="6F2F6FBB" w14:textId="77777777" w:rsidR="00570D2E" w:rsidRDefault="00570D2E" w:rsidP="00570D2E">
            <w:pPr>
              <w:jc w:val="center"/>
              <w:rPr>
                <w:rFonts w:ascii="Times New Roman" w:hAnsi="Times New Roman" w:cs="Times New Roman"/>
                <w:bCs/>
                <w:sz w:val="24"/>
                <w:szCs w:val="24"/>
              </w:rPr>
            </w:pPr>
          </w:p>
          <w:p w14:paraId="09DE3E04" w14:textId="77777777" w:rsidR="00570D2E" w:rsidRPr="00ED15F5"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ПАСПОРТ</w:t>
            </w:r>
          </w:p>
          <w:p w14:paraId="2DFDD447" w14:textId="77777777" w:rsidR="00570D2E" w:rsidRPr="00ED15F5" w:rsidRDefault="00570D2E" w:rsidP="00570D2E">
            <w:pPr>
              <w:jc w:val="center"/>
              <w:rPr>
                <w:rFonts w:ascii="Times New Roman" w:hAnsi="Times New Roman" w:cs="Times New Roman"/>
                <w:bCs/>
                <w:sz w:val="24"/>
                <w:szCs w:val="24"/>
              </w:rPr>
            </w:pPr>
            <w:r w:rsidRPr="00ED15F5">
              <w:rPr>
                <w:rFonts w:ascii="Times New Roman" w:hAnsi="Times New Roman" w:cs="Times New Roman"/>
                <w:bCs/>
                <w:sz w:val="24"/>
                <w:szCs w:val="24"/>
              </w:rPr>
              <w:t>точки розподілу (передачі) електричної енергії</w:t>
            </w:r>
          </w:p>
          <w:p w14:paraId="7DC583CD" w14:textId="77777777" w:rsidR="00570D2E" w:rsidRPr="00ED15F5" w:rsidRDefault="00570D2E" w:rsidP="00570D2E">
            <w:pPr>
              <w:jc w:val="center"/>
              <w:rPr>
                <w:rFonts w:ascii="Times New Roman" w:hAnsi="Times New Roman" w:cs="Times New Roman"/>
                <w:b/>
                <w:bCs/>
                <w:sz w:val="24"/>
                <w:szCs w:val="24"/>
              </w:rPr>
            </w:pPr>
          </w:p>
          <w:p w14:paraId="1D5E51C7" w14:textId="77777777" w:rsidR="00570D2E" w:rsidRPr="00190AD9" w:rsidRDefault="00570D2E" w:rsidP="00570D2E">
            <w:pPr>
              <w:jc w:val="both"/>
              <w:rPr>
                <w:rStyle w:val="st42"/>
                <w:rFonts w:ascii="Times New Roman" w:hAnsi="Times New Roman" w:cs="Times New Roman"/>
                <w:color w:val="0070C0"/>
                <w:sz w:val="24"/>
                <w:szCs w:val="24"/>
              </w:rPr>
            </w:pPr>
            <w:r w:rsidRPr="00ED15F5">
              <w:rPr>
                <w:rFonts w:ascii="Times New Roman" w:hAnsi="Times New Roman" w:cs="Times New Roman"/>
                <w:sz w:val="24"/>
                <w:szCs w:val="24"/>
              </w:rPr>
              <w:t xml:space="preserve">Енергетичний ідентифікаційний код </w:t>
            </w:r>
            <w:r w:rsidRPr="00ED15F5">
              <w:rPr>
                <w:rStyle w:val="st42"/>
                <w:rFonts w:ascii="Times New Roman" w:hAnsi="Times New Roman" w:cs="Times New Roman"/>
                <w:sz w:val="24"/>
                <w:szCs w:val="24"/>
              </w:rPr>
              <w:t xml:space="preserve">(ЕІС-код) точки комерційного обліку </w:t>
            </w:r>
            <w:r w:rsidRPr="00190AD9">
              <w:rPr>
                <w:rStyle w:val="st42"/>
                <w:rFonts w:ascii="Times New Roman" w:hAnsi="Times New Roman" w:cs="Times New Roman"/>
                <w:b/>
                <w:bCs/>
                <w:color w:val="0070C0"/>
                <w:sz w:val="24"/>
                <w:szCs w:val="24"/>
              </w:rPr>
              <w:t>площадки комерційного обліку ___________________________</w:t>
            </w:r>
          </w:p>
          <w:p w14:paraId="4673EDF9" w14:textId="77777777" w:rsidR="00570D2E" w:rsidRPr="00190AD9" w:rsidRDefault="00570D2E" w:rsidP="00570D2E">
            <w:pPr>
              <w:jc w:val="both"/>
              <w:rPr>
                <w:rStyle w:val="st42"/>
                <w:rFonts w:ascii="Times New Roman" w:hAnsi="Times New Roman" w:cs="Times New Roman"/>
                <w:b/>
                <w:bCs/>
                <w:color w:val="0070C0"/>
                <w:sz w:val="24"/>
                <w:szCs w:val="24"/>
              </w:rPr>
            </w:pPr>
          </w:p>
          <w:p w14:paraId="687D4983" w14:textId="77777777" w:rsidR="00570D2E" w:rsidRPr="00190AD9" w:rsidRDefault="00570D2E" w:rsidP="00570D2E">
            <w:pPr>
              <w:jc w:val="both"/>
              <w:rPr>
                <w:rFonts w:ascii="Times New Roman" w:hAnsi="Times New Roman" w:cs="Times New Roman"/>
                <w:color w:val="0070C0"/>
                <w:sz w:val="24"/>
                <w:szCs w:val="24"/>
              </w:rPr>
            </w:pPr>
            <w:r w:rsidRPr="00190AD9">
              <w:rPr>
                <w:rFonts w:ascii="Times New Roman" w:hAnsi="Times New Roman" w:cs="Times New Roman"/>
                <w:b/>
                <w:bCs/>
                <w:color w:val="0070C0"/>
                <w:sz w:val="24"/>
                <w:szCs w:val="24"/>
              </w:rPr>
              <w:t xml:space="preserve">Енергетичний(і) ідентифікаційний(і) код(и) </w:t>
            </w:r>
            <w:r w:rsidRPr="00190AD9">
              <w:rPr>
                <w:rStyle w:val="st42"/>
                <w:rFonts w:ascii="Times New Roman" w:hAnsi="Times New Roman" w:cs="Times New Roman"/>
                <w:b/>
                <w:bCs/>
                <w:color w:val="0070C0"/>
                <w:sz w:val="24"/>
                <w:szCs w:val="24"/>
              </w:rPr>
              <w:t>(ЕІС-код(и)) точки(</w:t>
            </w:r>
            <w:proofErr w:type="spellStart"/>
            <w:r w:rsidRPr="00190AD9">
              <w:rPr>
                <w:rStyle w:val="st42"/>
                <w:rFonts w:ascii="Times New Roman" w:hAnsi="Times New Roman" w:cs="Times New Roman"/>
                <w:b/>
                <w:bCs/>
                <w:color w:val="0070C0"/>
                <w:sz w:val="24"/>
                <w:szCs w:val="24"/>
              </w:rPr>
              <w:t>ок</w:t>
            </w:r>
            <w:proofErr w:type="spellEnd"/>
            <w:r w:rsidRPr="00190AD9">
              <w:rPr>
                <w:rStyle w:val="st42"/>
                <w:rFonts w:ascii="Times New Roman" w:hAnsi="Times New Roman" w:cs="Times New Roman"/>
                <w:b/>
                <w:bCs/>
                <w:color w:val="0070C0"/>
                <w:sz w:val="24"/>
                <w:szCs w:val="24"/>
              </w:rPr>
              <w:t xml:space="preserve">) розподілу (передачі) за площадкою комерційного обліку   </w:t>
            </w:r>
            <w:r w:rsidRPr="00190AD9">
              <w:rPr>
                <w:rFonts w:ascii="Times New Roman" w:hAnsi="Times New Roman" w:cs="Times New Roman"/>
                <w:b/>
                <w:bCs/>
                <w:color w:val="0070C0"/>
                <w:sz w:val="24"/>
                <w:szCs w:val="24"/>
              </w:rPr>
              <w:t>_________________</w:t>
            </w:r>
          </w:p>
          <w:p w14:paraId="297A218D" w14:textId="77777777" w:rsidR="00570D2E" w:rsidRPr="00190AD9" w:rsidRDefault="00570D2E" w:rsidP="00570D2E">
            <w:pPr>
              <w:jc w:val="both"/>
              <w:rPr>
                <w:rStyle w:val="st42"/>
                <w:rFonts w:ascii="Times New Roman" w:hAnsi="Times New Roman" w:cs="Times New Roman"/>
                <w:color w:val="0070C0"/>
                <w:sz w:val="24"/>
                <w:szCs w:val="24"/>
              </w:rPr>
            </w:pPr>
          </w:p>
          <w:p w14:paraId="4D65D478" w14:textId="77777777" w:rsidR="00570D2E" w:rsidRPr="00190AD9" w:rsidRDefault="00570D2E" w:rsidP="00570D2E">
            <w:pPr>
              <w:jc w:val="both"/>
              <w:rPr>
                <w:rFonts w:ascii="Times New Roman" w:hAnsi="Times New Roman" w:cs="Times New Roman"/>
                <w:b/>
                <w:bCs/>
                <w:color w:val="0070C0"/>
                <w:sz w:val="24"/>
                <w:szCs w:val="24"/>
              </w:rPr>
            </w:pPr>
            <w:r w:rsidRPr="00190AD9">
              <w:rPr>
                <w:rStyle w:val="st42"/>
                <w:rFonts w:ascii="Times New Roman" w:hAnsi="Times New Roman" w:cs="Times New Roman"/>
                <w:b/>
                <w:bCs/>
                <w:color w:val="0070C0"/>
                <w:sz w:val="24"/>
                <w:szCs w:val="24"/>
              </w:rPr>
              <w:t xml:space="preserve">Дата початку дії (створення) площадки комерційного обліку -  </w:t>
            </w:r>
            <w:r w:rsidRPr="00190AD9">
              <w:rPr>
                <w:rFonts w:ascii="Times New Roman" w:hAnsi="Times New Roman" w:cs="Times New Roman"/>
                <w:b/>
                <w:bCs/>
                <w:color w:val="0070C0"/>
                <w:sz w:val="24"/>
                <w:szCs w:val="24"/>
              </w:rPr>
              <w:t>«___» _________20___ року</w:t>
            </w:r>
          </w:p>
          <w:p w14:paraId="1FB51D08"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Інформація щодо об’єкта споживача:</w:t>
            </w:r>
          </w:p>
          <w:p w14:paraId="022782A5"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1) Вид об’єкту ______________________________________________________________.</w:t>
            </w:r>
          </w:p>
          <w:p w14:paraId="40CB9309"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2) Адреса об’єкту:_______________________________________________________.</w:t>
            </w:r>
          </w:p>
          <w:p w14:paraId="5CD4A8B8" w14:textId="77777777" w:rsidR="00570D2E" w:rsidRPr="00190AD9" w:rsidRDefault="00570D2E" w:rsidP="00570D2E">
            <w:pPr>
              <w:jc w:val="both"/>
              <w:rPr>
                <w:rFonts w:ascii="Times New Roman" w:hAnsi="Times New Roman" w:cs="Times New Roman"/>
                <w:b/>
                <w:bCs/>
                <w:color w:val="0070C0"/>
                <w:sz w:val="24"/>
                <w:szCs w:val="24"/>
              </w:rPr>
            </w:pPr>
            <w:r w:rsidRPr="00190AD9">
              <w:rPr>
                <w:rFonts w:ascii="Times New Roman" w:hAnsi="Times New Roman" w:cs="Times New Roman"/>
                <w:b/>
                <w:bCs/>
                <w:color w:val="0070C0"/>
                <w:sz w:val="24"/>
                <w:szCs w:val="24"/>
              </w:rPr>
              <w:lastRenderedPageBreak/>
              <w:t>Інформація щодо площадки комерційного обліку споживача:</w:t>
            </w:r>
          </w:p>
          <w:p w14:paraId="655993A0" w14:textId="77777777" w:rsidR="00570D2E" w:rsidRPr="00190AD9" w:rsidRDefault="00570D2E" w:rsidP="00570D2E">
            <w:pPr>
              <w:jc w:val="both"/>
              <w:rPr>
                <w:rFonts w:ascii="Times New Roman" w:hAnsi="Times New Roman" w:cs="Times New Roman"/>
                <w:color w:val="0070C0"/>
                <w:sz w:val="24"/>
                <w:szCs w:val="24"/>
              </w:rPr>
            </w:pPr>
          </w:p>
          <w:p w14:paraId="388159D6" w14:textId="77777777" w:rsidR="00570D2E" w:rsidRPr="00190AD9" w:rsidRDefault="00570D2E" w:rsidP="00570D2E">
            <w:pPr>
              <w:rPr>
                <w:ins w:id="36" w:author="Циганкова Наталя Вікторівна" w:date="2021-02-17T15:40:00Z"/>
                <w:rFonts w:ascii="Times New Roman" w:hAnsi="Times New Roman" w:cs="Times New Roman"/>
                <w:b/>
                <w:bCs/>
                <w:color w:val="0070C0"/>
                <w:sz w:val="24"/>
                <w:szCs w:val="24"/>
              </w:rPr>
            </w:pPr>
            <w:r w:rsidRPr="00190AD9">
              <w:rPr>
                <w:rFonts w:ascii="Times New Roman" w:hAnsi="Times New Roman" w:cs="Times New Roman"/>
                <w:b/>
                <w:bCs/>
                <w:color w:val="0070C0"/>
                <w:sz w:val="24"/>
                <w:szCs w:val="24"/>
              </w:rPr>
              <w:t>3) Площадка комерційного обліку _____________________________________________ (назва)</w:t>
            </w:r>
          </w:p>
          <w:p w14:paraId="5560321E" w14:textId="77777777" w:rsidR="00570D2E" w:rsidRPr="00190AD9" w:rsidRDefault="00570D2E" w:rsidP="00570D2E">
            <w:pPr>
              <w:jc w:val="both"/>
              <w:rPr>
                <w:rFonts w:ascii="Times New Roman" w:hAnsi="Times New Roman" w:cs="Times New Roman"/>
                <w:color w:val="0070C0"/>
                <w:sz w:val="24"/>
                <w:szCs w:val="24"/>
              </w:rPr>
            </w:pPr>
          </w:p>
          <w:p w14:paraId="666F9EC2" w14:textId="77777777" w:rsidR="00570D2E" w:rsidRPr="00190AD9" w:rsidRDefault="00570D2E" w:rsidP="00570D2E">
            <w:pPr>
              <w:jc w:val="both"/>
              <w:rPr>
                <w:rStyle w:val="st42"/>
                <w:rFonts w:ascii="Times New Roman" w:hAnsi="Times New Roman" w:cs="Times New Roman"/>
                <w:b/>
                <w:bCs/>
                <w:color w:val="0070C0"/>
                <w:sz w:val="24"/>
                <w:szCs w:val="24"/>
              </w:rPr>
            </w:pPr>
            <w:r w:rsidRPr="00190AD9">
              <w:rPr>
                <w:rStyle w:val="st42"/>
                <w:rFonts w:ascii="Times New Roman" w:hAnsi="Times New Roman" w:cs="Times New Roman"/>
                <w:b/>
                <w:bCs/>
                <w:color w:val="0070C0"/>
                <w:sz w:val="24"/>
                <w:szCs w:val="24"/>
              </w:rPr>
              <w:t>4)</w:t>
            </w:r>
            <w:r w:rsidRPr="00190AD9">
              <w:rPr>
                <w:rStyle w:val="st42"/>
                <w:rFonts w:ascii="Times New Roman" w:hAnsi="Times New Roman" w:cs="Times New Roman"/>
                <w:color w:val="0070C0"/>
                <w:sz w:val="24"/>
                <w:szCs w:val="24"/>
              </w:rPr>
              <w:t xml:space="preserve"> </w:t>
            </w:r>
            <w:r w:rsidRPr="00190AD9">
              <w:rPr>
                <w:rStyle w:val="st42"/>
                <w:rFonts w:ascii="Times New Roman" w:hAnsi="Times New Roman" w:cs="Times New Roman"/>
                <w:b/>
                <w:bCs/>
                <w:color w:val="0070C0"/>
                <w:sz w:val="24"/>
                <w:szCs w:val="24"/>
              </w:rPr>
              <w:t>Ступінь напруги</w:t>
            </w:r>
            <w:r w:rsidRPr="00190AD9">
              <w:rPr>
                <w:rStyle w:val="st42"/>
                <w:rFonts w:ascii="Times New Roman" w:hAnsi="Times New Roman" w:cs="Times New Roman"/>
                <w:strike/>
                <w:color w:val="0070C0"/>
                <w:sz w:val="24"/>
                <w:szCs w:val="24"/>
              </w:rPr>
              <w:t>, кВ</w:t>
            </w:r>
            <w:r w:rsidRPr="00190AD9">
              <w:rPr>
                <w:rStyle w:val="st42"/>
                <w:rFonts w:ascii="Times New Roman" w:hAnsi="Times New Roman" w:cs="Times New Roman"/>
                <w:strike/>
                <w:color w:val="0070C0"/>
                <w:sz w:val="24"/>
                <w:szCs w:val="24"/>
                <w:u w:val="single"/>
              </w:rPr>
              <w:t xml:space="preserve">/ </w:t>
            </w:r>
            <w:r w:rsidRPr="00190AD9">
              <w:rPr>
                <w:rStyle w:val="st42"/>
                <w:rFonts w:ascii="Times New Roman" w:hAnsi="Times New Roman" w:cs="Times New Roman"/>
                <w:strike/>
                <w:color w:val="0070C0"/>
                <w:sz w:val="24"/>
                <w:szCs w:val="24"/>
              </w:rPr>
              <w:t>схема живлення за точкою розподілу (передачі) основна / резервна (непотрібне закреслити)</w:t>
            </w:r>
            <w:r w:rsidRPr="00190AD9">
              <w:rPr>
                <w:rStyle w:val="st42"/>
                <w:rFonts w:ascii="Times New Roman" w:hAnsi="Times New Roman" w:cs="Times New Roman"/>
                <w:b/>
                <w:bCs/>
                <w:color w:val="0070C0"/>
                <w:sz w:val="24"/>
                <w:szCs w:val="24"/>
              </w:rPr>
              <w:t>(відмітити значком “Х” всі рівні напруги за площадкою комерційного обліку):</w:t>
            </w:r>
          </w:p>
          <w:p w14:paraId="632A6DF6" w14:textId="77777777" w:rsidR="00570D2E" w:rsidRPr="00ED15F5" w:rsidRDefault="00570D2E" w:rsidP="00570D2E">
            <w:pPr>
              <w:jc w:val="both"/>
              <w:rPr>
                <w:rStyle w:val="st42"/>
                <w:rFonts w:ascii="Times New Roman" w:hAnsi="Times New Roman" w:cs="Times New Roman"/>
                <w:strike/>
                <w:sz w:val="24"/>
                <w:szCs w:val="24"/>
              </w:rPr>
            </w:pPr>
          </w:p>
          <w:tbl>
            <w:tblPr>
              <w:tblStyle w:val="a3"/>
              <w:tblW w:w="3791" w:type="dxa"/>
              <w:tblLayout w:type="fixed"/>
              <w:tblLook w:val="04A0" w:firstRow="1" w:lastRow="0" w:firstColumn="1" w:lastColumn="0" w:noHBand="0" w:noVBand="1"/>
            </w:tblPr>
            <w:tblGrid>
              <w:gridCol w:w="430"/>
              <w:gridCol w:w="430"/>
              <w:gridCol w:w="431"/>
              <w:gridCol w:w="431"/>
              <w:gridCol w:w="537"/>
              <w:gridCol w:w="431"/>
              <w:gridCol w:w="236"/>
              <w:gridCol w:w="431"/>
              <w:gridCol w:w="434"/>
            </w:tblGrid>
            <w:tr w:rsidR="00570D2E" w:rsidRPr="00ED15F5" w14:paraId="63C29D20" w14:textId="77777777" w:rsidTr="009C68AB">
              <w:trPr>
                <w:trHeight w:val="241"/>
              </w:trPr>
              <w:tc>
                <w:tcPr>
                  <w:tcW w:w="3791" w:type="dxa"/>
                  <w:gridSpan w:val="9"/>
                  <w:tcBorders>
                    <w:top w:val="single" w:sz="4" w:space="0" w:color="auto"/>
                    <w:left w:val="single" w:sz="4" w:space="0" w:color="auto"/>
                    <w:bottom w:val="single" w:sz="4" w:space="0" w:color="auto"/>
                    <w:right w:val="single" w:sz="4" w:space="0" w:color="auto"/>
                  </w:tcBorders>
                  <w:hideMark/>
                </w:tcPr>
                <w:p w14:paraId="6DC96F60"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кВ</w:t>
                  </w:r>
                </w:p>
              </w:tc>
            </w:tr>
            <w:tr w:rsidR="00570D2E" w:rsidRPr="00ED15F5" w14:paraId="560EEE84" w14:textId="77777777" w:rsidTr="009C68AB">
              <w:trPr>
                <w:trHeight w:val="255"/>
              </w:trPr>
              <w:tc>
                <w:tcPr>
                  <w:tcW w:w="433" w:type="dxa"/>
                  <w:tcBorders>
                    <w:top w:val="single" w:sz="4" w:space="0" w:color="auto"/>
                    <w:left w:val="single" w:sz="4" w:space="0" w:color="auto"/>
                    <w:bottom w:val="single" w:sz="4" w:space="0" w:color="auto"/>
                    <w:right w:val="single" w:sz="4" w:space="0" w:color="auto"/>
                  </w:tcBorders>
                  <w:hideMark/>
                </w:tcPr>
                <w:p w14:paraId="3C12BA27"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220</w:t>
                  </w:r>
                </w:p>
              </w:tc>
              <w:tc>
                <w:tcPr>
                  <w:tcW w:w="433" w:type="dxa"/>
                  <w:tcBorders>
                    <w:top w:val="single" w:sz="4" w:space="0" w:color="auto"/>
                    <w:left w:val="single" w:sz="4" w:space="0" w:color="auto"/>
                    <w:bottom w:val="single" w:sz="4" w:space="0" w:color="auto"/>
                    <w:right w:val="single" w:sz="4" w:space="0" w:color="auto"/>
                  </w:tcBorders>
                  <w:hideMark/>
                </w:tcPr>
                <w:p w14:paraId="357C48BA"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150</w:t>
                  </w:r>
                </w:p>
              </w:tc>
              <w:tc>
                <w:tcPr>
                  <w:tcW w:w="433" w:type="dxa"/>
                  <w:tcBorders>
                    <w:top w:val="single" w:sz="4" w:space="0" w:color="auto"/>
                    <w:left w:val="single" w:sz="4" w:space="0" w:color="auto"/>
                    <w:bottom w:val="single" w:sz="4" w:space="0" w:color="auto"/>
                    <w:right w:val="single" w:sz="4" w:space="0" w:color="auto"/>
                  </w:tcBorders>
                  <w:hideMark/>
                </w:tcPr>
                <w:p w14:paraId="7BFEEA3F"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110</w:t>
                  </w:r>
                </w:p>
              </w:tc>
              <w:tc>
                <w:tcPr>
                  <w:tcW w:w="433" w:type="dxa"/>
                  <w:tcBorders>
                    <w:top w:val="single" w:sz="4" w:space="0" w:color="auto"/>
                    <w:left w:val="single" w:sz="4" w:space="0" w:color="auto"/>
                    <w:bottom w:val="single" w:sz="4" w:space="0" w:color="auto"/>
                    <w:right w:val="single" w:sz="4" w:space="0" w:color="auto"/>
                  </w:tcBorders>
                  <w:hideMark/>
                </w:tcPr>
                <w:p w14:paraId="7D6D7B8D"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35</w:t>
                  </w:r>
                </w:p>
              </w:tc>
              <w:tc>
                <w:tcPr>
                  <w:tcW w:w="541" w:type="dxa"/>
                  <w:tcBorders>
                    <w:top w:val="single" w:sz="4" w:space="0" w:color="auto"/>
                    <w:left w:val="single" w:sz="4" w:space="0" w:color="auto"/>
                    <w:bottom w:val="single" w:sz="4" w:space="0" w:color="auto"/>
                    <w:right w:val="single" w:sz="4" w:space="0" w:color="auto"/>
                  </w:tcBorders>
                  <w:hideMark/>
                </w:tcPr>
                <w:p w14:paraId="6C29DC69"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27,5</w:t>
                  </w:r>
                </w:p>
              </w:tc>
              <w:tc>
                <w:tcPr>
                  <w:tcW w:w="433" w:type="dxa"/>
                  <w:tcBorders>
                    <w:top w:val="single" w:sz="4" w:space="0" w:color="auto"/>
                    <w:left w:val="single" w:sz="4" w:space="0" w:color="auto"/>
                    <w:bottom w:val="single" w:sz="4" w:space="0" w:color="auto"/>
                    <w:right w:val="single" w:sz="4" w:space="0" w:color="auto"/>
                  </w:tcBorders>
                  <w:hideMark/>
                </w:tcPr>
                <w:p w14:paraId="1CF9A2A8"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10</w:t>
                  </w:r>
                </w:p>
              </w:tc>
              <w:tc>
                <w:tcPr>
                  <w:tcW w:w="216" w:type="dxa"/>
                  <w:tcBorders>
                    <w:top w:val="single" w:sz="4" w:space="0" w:color="auto"/>
                    <w:left w:val="single" w:sz="4" w:space="0" w:color="auto"/>
                    <w:bottom w:val="single" w:sz="4" w:space="0" w:color="auto"/>
                    <w:right w:val="single" w:sz="4" w:space="0" w:color="auto"/>
                  </w:tcBorders>
                  <w:hideMark/>
                </w:tcPr>
                <w:p w14:paraId="2FE1B9E9"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6</w:t>
                  </w:r>
                </w:p>
              </w:tc>
              <w:tc>
                <w:tcPr>
                  <w:tcW w:w="433" w:type="dxa"/>
                  <w:tcBorders>
                    <w:top w:val="single" w:sz="4" w:space="0" w:color="auto"/>
                    <w:left w:val="single" w:sz="4" w:space="0" w:color="auto"/>
                    <w:bottom w:val="single" w:sz="4" w:space="0" w:color="auto"/>
                    <w:right w:val="single" w:sz="4" w:space="0" w:color="auto"/>
                  </w:tcBorders>
                  <w:hideMark/>
                </w:tcPr>
                <w:p w14:paraId="01A5DFF0"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0,38</w:t>
                  </w:r>
                </w:p>
              </w:tc>
              <w:tc>
                <w:tcPr>
                  <w:tcW w:w="433" w:type="dxa"/>
                  <w:tcBorders>
                    <w:top w:val="single" w:sz="4" w:space="0" w:color="auto"/>
                    <w:left w:val="single" w:sz="4" w:space="0" w:color="auto"/>
                    <w:bottom w:val="single" w:sz="4" w:space="0" w:color="auto"/>
                    <w:right w:val="single" w:sz="4" w:space="0" w:color="auto"/>
                  </w:tcBorders>
                  <w:hideMark/>
                </w:tcPr>
                <w:p w14:paraId="538CA7D1" w14:textId="77777777" w:rsidR="00570D2E" w:rsidRPr="00ED15F5" w:rsidRDefault="00570D2E" w:rsidP="00570D2E">
                  <w:pPr>
                    <w:jc w:val="center"/>
                    <w:rPr>
                      <w:rStyle w:val="st42"/>
                      <w:rFonts w:ascii="Times New Roman" w:hAnsi="Times New Roman" w:cs="Times New Roman"/>
                      <w:b/>
                      <w:sz w:val="16"/>
                      <w:szCs w:val="16"/>
                    </w:rPr>
                  </w:pPr>
                  <w:r w:rsidRPr="00ED15F5">
                    <w:rPr>
                      <w:rStyle w:val="st42"/>
                      <w:rFonts w:ascii="Times New Roman" w:hAnsi="Times New Roman" w:cs="Times New Roman"/>
                      <w:b/>
                      <w:sz w:val="16"/>
                      <w:szCs w:val="16"/>
                    </w:rPr>
                    <w:t>0,22</w:t>
                  </w:r>
                </w:p>
              </w:tc>
            </w:tr>
            <w:tr w:rsidR="00570D2E" w:rsidRPr="00ED15F5" w14:paraId="4E115938" w14:textId="77777777" w:rsidTr="009C68AB">
              <w:trPr>
                <w:trHeight w:val="241"/>
              </w:trPr>
              <w:tc>
                <w:tcPr>
                  <w:tcW w:w="433" w:type="dxa"/>
                  <w:tcBorders>
                    <w:top w:val="single" w:sz="4" w:space="0" w:color="auto"/>
                    <w:left w:val="single" w:sz="4" w:space="0" w:color="auto"/>
                    <w:bottom w:val="single" w:sz="4" w:space="0" w:color="auto"/>
                    <w:right w:val="single" w:sz="4" w:space="0" w:color="auto"/>
                  </w:tcBorders>
                </w:tcPr>
                <w:p w14:paraId="15E13158"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7B2ECC51"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4D6126FA"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23211FDC" w14:textId="77777777" w:rsidR="00570D2E" w:rsidRPr="00ED15F5" w:rsidRDefault="00570D2E" w:rsidP="00570D2E">
                  <w:pPr>
                    <w:jc w:val="both"/>
                    <w:rPr>
                      <w:rStyle w:val="st42"/>
                      <w:rFonts w:ascii="Times New Roman" w:hAnsi="Times New Roman" w:cs="Times New Roman"/>
                      <w:sz w:val="16"/>
                      <w:szCs w:val="16"/>
                    </w:rPr>
                  </w:pPr>
                </w:p>
              </w:tc>
              <w:tc>
                <w:tcPr>
                  <w:tcW w:w="541" w:type="dxa"/>
                  <w:tcBorders>
                    <w:top w:val="single" w:sz="4" w:space="0" w:color="auto"/>
                    <w:left w:val="single" w:sz="4" w:space="0" w:color="auto"/>
                    <w:bottom w:val="single" w:sz="4" w:space="0" w:color="auto"/>
                    <w:right w:val="single" w:sz="4" w:space="0" w:color="auto"/>
                  </w:tcBorders>
                </w:tcPr>
                <w:p w14:paraId="48D008FF"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6FF602D0" w14:textId="77777777" w:rsidR="00570D2E" w:rsidRPr="00ED15F5" w:rsidRDefault="00570D2E" w:rsidP="00570D2E">
                  <w:pPr>
                    <w:jc w:val="both"/>
                    <w:rPr>
                      <w:rStyle w:val="st42"/>
                      <w:rFonts w:ascii="Times New Roman" w:hAnsi="Times New Roman" w:cs="Times New Roman"/>
                      <w:sz w:val="16"/>
                      <w:szCs w:val="16"/>
                    </w:rPr>
                  </w:pPr>
                </w:p>
              </w:tc>
              <w:tc>
                <w:tcPr>
                  <w:tcW w:w="216" w:type="dxa"/>
                  <w:tcBorders>
                    <w:top w:val="single" w:sz="4" w:space="0" w:color="auto"/>
                    <w:left w:val="single" w:sz="4" w:space="0" w:color="auto"/>
                    <w:bottom w:val="single" w:sz="4" w:space="0" w:color="auto"/>
                    <w:right w:val="single" w:sz="4" w:space="0" w:color="auto"/>
                  </w:tcBorders>
                </w:tcPr>
                <w:p w14:paraId="4BD6E025"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0D61CB94" w14:textId="77777777" w:rsidR="00570D2E" w:rsidRPr="00ED15F5" w:rsidRDefault="00570D2E" w:rsidP="00570D2E">
                  <w:pPr>
                    <w:jc w:val="both"/>
                    <w:rPr>
                      <w:rStyle w:val="st42"/>
                      <w:rFonts w:ascii="Times New Roman" w:hAnsi="Times New Roman" w:cs="Times New Roman"/>
                      <w:sz w:val="16"/>
                      <w:szCs w:val="16"/>
                    </w:rPr>
                  </w:pPr>
                </w:p>
              </w:tc>
              <w:tc>
                <w:tcPr>
                  <w:tcW w:w="433" w:type="dxa"/>
                  <w:tcBorders>
                    <w:top w:val="single" w:sz="4" w:space="0" w:color="auto"/>
                    <w:left w:val="single" w:sz="4" w:space="0" w:color="auto"/>
                    <w:bottom w:val="single" w:sz="4" w:space="0" w:color="auto"/>
                    <w:right w:val="single" w:sz="4" w:space="0" w:color="auto"/>
                  </w:tcBorders>
                </w:tcPr>
                <w:p w14:paraId="7BCBA1F6" w14:textId="77777777" w:rsidR="00570D2E" w:rsidRPr="00ED15F5" w:rsidRDefault="00570D2E" w:rsidP="00570D2E">
                  <w:pPr>
                    <w:jc w:val="both"/>
                    <w:rPr>
                      <w:rStyle w:val="st42"/>
                      <w:rFonts w:ascii="Times New Roman" w:hAnsi="Times New Roman" w:cs="Times New Roman"/>
                      <w:sz w:val="16"/>
                      <w:szCs w:val="16"/>
                    </w:rPr>
                  </w:pPr>
                </w:p>
              </w:tc>
            </w:tr>
          </w:tbl>
          <w:p w14:paraId="0A98A71E"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b/>
                <w:bCs/>
                <w:sz w:val="24"/>
                <w:szCs w:val="24"/>
              </w:rPr>
              <w:t xml:space="preserve">5) </w:t>
            </w:r>
            <w:r w:rsidRPr="00ED15F5">
              <w:rPr>
                <w:rFonts w:ascii="Times New Roman" w:hAnsi="Times New Roman" w:cs="Times New Roman"/>
                <w:sz w:val="24"/>
                <w:szCs w:val="24"/>
              </w:rPr>
              <w:t xml:space="preserve">Приєднана потужність </w:t>
            </w:r>
            <w:r w:rsidRPr="00190AD9">
              <w:rPr>
                <w:rFonts w:ascii="Times New Roman" w:hAnsi="Times New Roman" w:cs="Times New Roman"/>
                <w:b/>
                <w:bCs/>
                <w:color w:val="0070C0"/>
                <w:sz w:val="24"/>
                <w:szCs w:val="24"/>
              </w:rPr>
              <w:t>площадки комерційного обліку</w:t>
            </w:r>
            <w:r w:rsidRPr="00190AD9">
              <w:rPr>
                <w:rFonts w:ascii="Times New Roman" w:hAnsi="Times New Roman" w:cs="Times New Roman"/>
                <w:color w:val="0070C0"/>
                <w:sz w:val="24"/>
                <w:szCs w:val="24"/>
              </w:rPr>
              <w:t xml:space="preserve"> </w:t>
            </w:r>
            <w:r w:rsidRPr="00190AD9">
              <w:rPr>
                <w:rFonts w:ascii="Times New Roman" w:hAnsi="Times New Roman" w:cs="Times New Roman"/>
                <w:b/>
                <w:bCs/>
                <w:strike/>
                <w:color w:val="0070C0"/>
                <w:sz w:val="24"/>
                <w:szCs w:val="24"/>
              </w:rPr>
              <w:t xml:space="preserve">за точкою розподілу </w:t>
            </w:r>
            <w:r w:rsidRPr="00190AD9">
              <w:rPr>
                <w:rStyle w:val="st42"/>
                <w:rFonts w:ascii="Times New Roman" w:hAnsi="Times New Roman" w:cs="Times New Roman"/>
                <w:b/>
                <w:bCs/>
                <w:strike/>
                <w:color w:val="0070C0"/>
                <w:sz w:val="24"/>
                <w:szCs w:val="24"/>
              </w:rPr>
              <w:t>(передачі)</w:t>
            </w:r>
            <w:r w:rsidRPr="00ED15F5">
              <w:rPr>
                <w:rFonts w:ascii="Times New Roman" w:hAnsi="Times New Roman" w:cs="Times New Roman"/>
                <w:sz w:val="24"/>
                <w:szCs w:val="24"/>
              </w:rPr>
              <w:t xml:space="preserve"> _________ кВт.</w:t>
            </w:r>
          </w:p>
          <w:p w14:paraId="1D4FE159"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b/>
                <w:sz w:val="24"/>
                <w:szCs w:val="24"/>
              </w:rPr>
              <w:t>6</w:t>
            </w:r>
            <w:r w:rsidRPr="00ED15F5">
              <w:rPr>
                <w:rFonts w:ascii="Times New Roman" w:hAnsi="Times New Roman" w:cs="Times New Roman"/>
                <w:sz w:val="24"/>
                <w:szCs w:val="24"/>
              </w:rPr>
              <w:t>) Дозволена потужність</w:t>
            </w:r>
            <w:ins w:id="37" w:author="Циганкова Наталя Вікторівна" w:date="2021-03-03T17:23:00Z">
              <w:r w:rsidRPr="00ED15F5">
                <w:rPr>
                  <w:rFonts w:ascii="Times New Roman" w:hAnsi="Times New Roman" w:cs="Times New Roman"/>
                  <w:sz w:val="24"/>
                  <w:szCs w:val="24"/>
                </w:rPr>
                <w:t xml:space="preserve"> </w:t>
              </w:r>
            </w:ins>
            <w:r w:rsidRPr="00ED15F5">
              <w:rPr>
                <w:rFonts w:ascii="Times New Roman" w:hAnsi="Times New Roman" w:cs="Times New Roman"/>
                <w:sz w:val="24"/>
                <w:szCs w:val="24"/>
              </w:rPr>
              <w:t>_________ кВт.</w:t>
            </w:r>
          </w:p>
          <w:p w14:paraId="1C84D6B2"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b/>
                <w:sz w:val="24"/>
                <w:szCs w:val="24"/>
              </w:rPr>
              <w:t>7</w:t>
            </w:r>
            <w:r w:rsidRPr="00ED15F5">
              <w:rPr>
                <w:rFonts w:ascii="Times New Roman" w:hAnsi="Times New Roman" w:cs="Times New Roman"/>
                <w:sz w:val="24"/>
                <w:szCs w:val="24"/>
              </w:rPr>
              <w:t>) Категорія надійності струмоприймачів _________________.</w:t>
            </w:r>
          </w:p>
          <w:p w14:paraId="2F2D2975"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b/>
                <w:sz w:val="24"/>
                <w:szCs w:val="24"/>
              </w:rPr>
              <w:t>8</w:t>
            </w:r>
            <w:r w:rsidRPr="00ED15F5">
              <w:rPr>
                <w:rFonts w:ascii="Times New Roman" w:hAnsi="Times New Roman" w:cs="Times New Roman"/>
                <w:sz w:val="24"/>
                <w:szCs w:val="24"/>
              </w:rPr>
              <w:t>) Встановлені запобіжники чи запобіжні автомати типу ________ на напругу _____, струм _____.</w:t>
            </w:r>
          </w:p>
          <w:p w14:paraId="729C2938" w14:textId="77777777" w:rsidR="00570D2E" w:rsidRPr="00190AD9" w:rsidRDefault="00570D2E" w:rsidP="00570D2E">
            <w:pPr>
              <w:pStyle w:val="st2"/>
              <w:ind w:firstLine="0"/>
              <w:rPr>
                <w:rStyle w:val="st42"/>
                <w:b/>
                <w:bCs/>
                <w:color w:val="0070C0"/>
              </w:rPr>
            </w:pPr>
            <w:r w:rsidRPr="00ED15F5">
              <w:rPr>
                <w:rStyle w:val="st42"/>
                <w:b/>
                <w:bCs/>
              </w:rPr>
              <w:t>9)</w:t>
            </w:r>
            <w:r w:rsidRPr="00ED15F5">
              <w:rPr>
                <w:rStyle w:val="st42"/>
              </w:rPr>
              <w:t xml:space="preserve"> </w:t>
            </w:r>
            <w:r w:rsidRPr="00190AD9">
              <w:rPr>
                <w:rStyle w:val="st42"/>
                <w:b/>
                <w:bCs/>
                <w:strike/>
                <w:color w:val="0070C0"/>
              </w:rPr>
              <w:t>Тип та</w:t>
            </w:r>
            <w:r w:rsidRPr="00190AD9">
              <w:rPr>
                <w:rStyle w:val="st42"/>
                <w:color w:val="0070C0"/>
              </w:rPr>
              <w:t xml:space="preserve"> </w:t>
            </w:r>
            <w:proofErr w:type="spellStart"/>
            <w:r w:rsidRPr="00190AD9">
              <w:rPr>
                <w:rStyle w:val="st42"/>
                <w:b/>
                <w:bCs/>
                <w:color w:val="0070C0"/>
              </w:rPr>
              <w:t>П</w:t>
            </w:r>
            <w:r w:rsidRPr="00190AD9">
              <w:rPr>
                <w:rStyle w:val="st42"/>
                <w:b/>
                <w:bCs/>
                <w:strike/>
                <w:color w:val="0070C0"/>
              </w:rPr>
              <w:t>п</w:t>
            </w:r>
            <w:r w:rsidRPr="00190AD9">
              <w:rPr>
                <w:rStyle w:val="st42"/>
                <w:color w:val="0070C0"/>
              </w:rPr>
              <w:t>отужність</w:t>
            </w:r>
            <w:proofErr w:type="spellEnd"/>
            <w:r w:rsidRPr="00190AD9">
              <w:rPr>
                <w:rStyle w:val="st42"/>
                <w:color w:val="0070C0"/>
              </w:rPr>
              <w:t xml:space="preserve"> </w:t>
            </w:r>
            <w:r w:rsidRPr="00ED15F5">
              <w:rPr>
                <w:rStyle w:val="st42"/>
              </w:rPr>
              <w:t xml:space="preserve">генеруючої установки (генеруючих установок) ____________, _____кВт. </w:t>
            </w:r>
            <w:r w:rsidRPr="00ED15F5">
              <w:rPr>
                <w:rStyle w:val="st42"/>
                <w:b/>
                <w:bCs/>
              </w:rPr>
              <w:t>(</w:t>
            </w:r>
            <w:r w:rsidRPr="00190AD9">
              <w:rPr>
                <w:rStyle w:val="st42"/>
                <w:b/>
                <w:bCs/>
                <w:color w:val="0070C0"/>
              </w:rPr>
              <w:t xml:space="preserve">сукупна величина за площадкою комерційного обліку), в тому числі окремо за кожною чергою з різними тарифними </w:t>
            </w:r>
            <w:r w:rsidRPr="00190AD9">
              <w:rPr>
                <w:rStyle w:val="st42"/>
                <w:b/>
                <w:bCs/>
                <w:color w:val="0070C0"/>
              </w:rPr>
              <w:lastRenderedPageBreak/>
              <w:t>коефіцієнтами – у разі наявності декількох таких  черг у складі площадки комерційного обліку:</w:t>
            </w:r>
          </w:p>
          <w:p w14:paraId="6BE640A1" w14:textId="77777777" w:rsidR="00570D2E" w:rsidRPr="00190AD9" w:rsidRDefault="00570D2E" w:rsidP="00570D2E">
            <w:pPr>
              <w:pStyle w:val="st2"/>
              <w:ind w:firstLine="0"/>
              <w:rPr>
                <w:rStyle w:val="st42"/>
                <w:b/>
                <w:color w:val="0070C0"/>
              </w:rPr>
            </w:pPr>
            <w:r w:rsidRPr="00190AD9">
              <w:rPr>
                <w:rStyle w:val="st42"/>
                <w:b/>
                <w:color w:val="0070C0"/>
              </w:rPr>
              <w:t>1 черга: Потужність генеруючої установки (генеруючих установок) ____________, _____кВт</w:t>
            </w:r>
          </w:p>
          <w:p w14:paraId="52B1971A" w14:textId="77777777" w:rsidR="00570D2E" w:rsidRPr="00190AD9" w:rsidRDefault="00570D2E" w:rsidP="00570D2E">
            <w:pPr>
              <w:jc w:val="both"/>
              <w:rPr>
                <w:rFonts w:ascii="Times New Roman" w:hAnsi="Times New Roman" w:cs="Times New Roman"/>
                <w:bCs/>
                <w:color w:val="0070C0"/>
                <w:sz w:val="24"/>
                <w:szCs w:val="24"/>
              </w:rPr>
            </w:pPr>
            <w:r w:rsidRPr="00190AD9">
              <w:rPr>
                <w:rStyle w:val="st42"/>
                <w:rFonts w:ascii="Times New Roman" w:hAnsi="Times New Roman" w:cs="Times New Roman"/>
                <w:b/>
                <w:bCs/>
                <w:color w:val="0070C0"/>
                <w:sz w:val="24"/>
                <w:szCs w:val="24"/>
              </w:rPr>
              <w:t xml:space="preserve">Дата початку дії (введення) потужності - </w:t>
            </w:r>
            <w:r w:rsidRPr="00190AD9">
              <w:rPr>
                <w:rFonts w:ascii="Times New Roman" w:hAnsi="Times New Roman" w:cs="Times New Roman"/>
                <w:b/>
                <w:bCs/>
                <w:color w:val="0070C0"/>
                <w:sz w:val="24"/>
                <w:szCs w:val="24"/>
              </w:rPr>
              <w:t>«___» _________20___ року</w:t>
            </w:r>
          </w:p>
          <w:p w14:paraId="01FEA3A8" w14:textId="77777777" w:rsidR="00570D2E" w:rsidRPr="00190AD9" w:rsidRDefault="00570D2E" w:rsidP="00570D2E">
            <w:pPr>
              <w:pStyle w:val="st2"/>
              <w:ind w:firstLine="0"/>
              <w:rPr>
                <w:rStyle w:val="st42"/>
                <w:color w:val="0070C0"/>
              </w:rPr>
            </w:pPr>
            <w:r w:rsidRPr="00190AD9">
              <w:rPr>
                <w:rStyle w:val="st42"/>
                <w:b/>
                <w:color w:val="0070C0"/>
              </w:rPr>
              <w:t>2 черга: Потужність генеруючої установки (генеруючих установок) ____________, _____кВт</w:t>
            </w:r>
          </w:p>
          <w:p w14:paraId="20D90407" w14:textId="77777777" w:rsidR="00570D2E" w:rsidRPr="00190AD9" w:rsidRDefault="00570D2E" w:rsidP="00570D2E">
            <w:pPr>
              <w:jc w:val="both"/>
              <w:rPr>
                <w:rFonts w:ascii="Times New Roman" w:hAnsi="Times New Roman" w:cs="Times New Roman"/>
                <w:bCs/>
                <w:color w:val="0070C0"/>
                <w:sz w:val="24"/>
                <w:szCs w:val="24"/>
              </w:rPr>
            </w:pPr>
            <w:r w:rsidRPr="00190AD9">
              <w:rPr>
                <w:rStyle w:val="st42"/>
                <w:rFonts w:ascii="Times New Roman" w:hAnsi="Times New Roman" w:cs="Times New Roman"/>
                <w:b/>
                <w:bCs/>
                <w:color w:val="0070C0"/>
                <w:sz w:val="24"/>
                <w:szCs w:val="24"/>
              </w:rPr>
              <w:t xml:space="preserve">Дата початку дії (введення) потужності - </w:t>
            </w:r>
            <w:r w:rsidRPr="00190AD9">
              <w:rPr>
                <w:rFonts w:ascii="Times New Roman" w:hAnsi="Times New Roman" w:cs="Times New Roman"/>
                <w:b/>
                <w:bCs/>
                <w:color w:val="0070C0"/>
                <w:sz w:val="24"/>
                <w:szCs w:val="24"/>
              </w:rPr>
              <w:t>«___» _________20___ року</w:t>
            </w:r>
          </w:p>
          <w:p w14:paraId="407C4987" w14:textId="77777777" w:rsidR="00570D2E" w:rsidRPr="00190AD9" w:rsidRDefault="00570D2E" w:rsidP="00570D2E">
            <w:pPr>
              <w:jc w:val="both"/>
              <w:rPr>
                <w:rFonts w:ascii="Times New Roman" w:hAnsi="Times New Roman" w:cs="Times New Roman"/>
                <w:b/>
                <w:bCs/>
                <w:color w:val="0070C0"/>
                <w:sz w:val="24"/>
                <w:szCs w:val="24"/>
              </w:rPr>
            </w:pPr>
            <w:r w:rsidRPr="00190AD9">
              <w:rPr>
                <w:rFonts w:ascii="Times New Roman" w:hAnsi="Times New Roman" w:cs="Times New Roman"/>
                <w:b/>
                <w:bCs/>
                <w:color w:val="0070C0"/>
                <w:sz w:val="24"/>
                <w:szCs w:val="24"/>
              </w:rPr>
              <w:t>….</w:t>
            </w:r>
          </w:p>
          <w:p w14:paraId="7B1D875F" w14:textId="77777777" w:rsidR="00570D2E" w:rsidRPr="00190AD9" w:rsidRDefault="00570D2E" w:rsidP="00570D2E">
            <w:pPr>
              <w:pStyle w:val="st2"/>
              <w:ind w:firstLine="0"/>
              <w:rPr>
                <w:rStyle w:val="st42"/>
                <w:color w:val="0070C0"/>
              </w:rPr>
            </w:pPr>
            <w:r w:rsidRPr="00190AD9">
              <w:rPr>
                <w:rStyle w:val="st42"/>
                <w:b/>
                <w:color w:val="0070C0"/>
              </w:rPr>
              <w:t>N черга: Потужність генеруючої установки (генеруючих установок) ____________, _____кВт</w:t>
            </w:r>
          </w:p>
          <w:p w14:paraId="36DF44B8" w14:textId="77777777" w:rsidR="00570D2E" w:rsidRPr="00190AD9" w:rsidRDefault="00570D2E" w:rsidP="00570D2E">
            <w:pPr>
              <w:jc w:val="both"/>
              <w:rPr>
                <w:rFonts w:ascii="Times New Roman" w:hAnsi="Times New Roman" w:cs="Times New Roman"/>
                <w:bCs/>
                <w:color w:val="0070C0"/>
                <w:sz w:val="24"/>
                <w:szCs w:val="24"/>
              </w:rPr>
            </w:pPr>
            <w:r w:rsidRPr="00190AD9">
              <w:rPr>
                <w:rStyle w:val="st42"/>
                <w:rFonts w:ascii="Times New Roman" w:hAnsi="Times New Roman" w:cs="Times New Roman"/>
                <w:b/>
                <w:bCs/>
                <w:color w:val="0070C0"/>
                <w:sz w:val="24"/>
                <w:szCs w:val="24"/>
              </w:rPr>
              <w:t xml:space="preserve">Дата початку дії (введення) потужності -  </w:t>
            </w:r>
            <w:r w:rsidRPr="00190AD9">
              <w:rPr>
                <w:rFonts w:ascii="Times New Roman" w:hAnsi="Times New Roman" w:cs="Times New Roman"/>
                <w:b/>
                <w:bCs/>
                <w:color w:val="0070C0"/>
                <w:sz w:val="24"/>
                <w:szCs w:val="24"/>
              </w:rPr>
              <w:t>«___» _________20___ року</w:t>
            </w:r>
          </w:p>
          <w:tbl>
            <w:tblPr>
              <w:tblW w:w="3536" w:type="dxa"/>
              <w:tblCellSpacing w:w="0" w:type="dxa"/>
              <w:tblInd w:w="60" w:type="dxa"/>
              <w:tblLayout w:type="fixed"/>
              <w:tblCellMar>
                <w:top w:w="60" w:type="dxa"/>
                <w:left w:w="60" w:type="dxa"/>
                <w:bottom w:w="60" w:type="dxa"/>
                <w:right w:w="60" w:type="dxa"/>
              </w:tblCellMar>
              <w:tblLook w:val="04A0" w:firstRow="1" w:lastRow="0" w:firstColumn="1" w:lastColumn="0" w:noHBand="0" w:noVBand="1"/>
            </w:tblPr>
            <w:tblGrid>
              <w:gridCol w:w="3536"/>
            </w:tblGrid>
            <w:tr w:rsidR="00570D2E" w:rsidRPr="00ED15F5" w14:paraId="7769FA1D" w14:textId="77777777" w:rsidTr="009C68AB">
              <w:trPr>
                <w:tblCellSpacing w:w="0" w:type="dxa"/>
              </w:trPr>
              <w:tc>
                <w:tcPr>
                  <w:tcW w:w="3536" w:type="dxa"/>
                </w:tcPr>
                <w:p w14:paraId="2E5C0E67" w14:textId="77777777" w:rsidR="00570D2E" w:rsidRPr="00190AD9" w:rsidRDefault="00570D2E" w:rsidP="00570D2E">
                  <w:pPr>
                    <w:pStyle w:val="st14"/>
                    <w:spacing w:line="256" w:lineRule="auto"/>
                    <w:jc w:val="both"/>
                    <w:rPr>
                      <w:color w:val="0070C0"/>
                      <w:lang w:val="uk-UA"/>
                    </w:rPr>
                  </w:pPr>
                  <w:r w:rsidRPr="00ED15F5">
                    <w:rPr>
                      <w:b/>
                      <w:bCs/>
                      <w:lang w:val="uk-UA"/>
                    </w:rPr>
                    <w:t>10</w:t>
                  </w:r>
                  <w:r w:rsidRPr="00ED15F5">
                    <w:rPr>
                      <w:lang w:val="uk-UA"/>
                    </w:rPr>
                    <w:t xml:space="preserve">) Місце встановлення окремих елементів генеруючої установки (генеруючих установок) </w:t>
                  </w:r>
                  <w:r w:rsidRPr="00ED15F5">
                    <w:rPr>
                      <w:lang w:val="uk-UA"/>
                    </w:rPr>
                    <w:br/>
                  </w:r>
                  <w:r w:rsidRPr="00190AD9">
                    <w:rPr>
                      <w:b/>
                      <w:bCs/>
                      <w:color w:val="0070C0"/>
                      <w:lang w:val="uk-UA"/>
                    </w:rPr>
                    <w:t>1 черга:</w:t>
                  </w:r>
                </w:p>
                <w:p w14:paraId="1CA14ACE" w14:textId="77777777" w:rsidR="00570D2E" w:rsidRPr="00ED15F5" w:rsidRDefault="00570D2E" w:rsidP="00570D2E">
                  <w:pPr>
                    <w:pStyle w:val="st14"/>
                    <w:spacing w:line="256" w:lineRule="auto"/>
                    <w:jc w:val="both"/>
                    <w:rPr>
                      <w:lang w:val="uk-UA"/>
                    </w:rPr>
                  </w:pPr>
                  <w:r w:rsidRPr="00ED15F5">
                    <w:rPr>
                      <w:b/>
                      <w:bCs/>
                      <w:lang w:val="uk-UA"/>
                    </w:rPr>
                    <w:t>________________________________________________________</w:t>
                  </w:r>
                  <w:r w:rsidRPr="00ED15F5">
                    <w:rPr>
                      <w:b/>
                      <w:bCs/>
                      <w:lang w:val="uk-UA"/>
                    </w:rPr>
                    <w:lastRenderedPageBreak/>
                    <w:t>________________________________</w:t>
                  </w:r>
                  <w:r w:rsidRPr="00ED15F5">
                    <w:rPr>
                      <w:lang w:val="uk-UA"/>
                    </w:rPr>
                    <w:t xml:space="preserve"> </w:t>
                  </w:r>
                </w:p>
                <w:p w14:paraId="72BF7BF4" w14:textId="77777777" w:rsidR="00570D2E" w:rsidRPr="00ED15F5" w:rsidRDefault="00570D2E" w:rsidP="00570D2E">
                  <w:pPr>
                    <w:pStyle w:val="st14"/>
                    <w:spacing w:line="256" w:lineRule="auto"/>
                    <w:jc w:val="both"/>
                    <w:rPr>
                      <w:lang w:val="uk-UA"/>
                    </w:rPr>
                  </w:pPr>
                  <w:r w:rsidRPr="00ED15F5">
                    <w:rPr>
                      <w:lang w:val="uk-UA"/>
                    </w:rPr>
                    <w:t>назва елементу   _____________________________</w:t>
                  </w:r>
                </w:p>
                <w:p w14:paraId="3703258B" w14:textId="77777777" w:rsidR="00570D2E" w:rsidRPr="00ED15F5" w:rsidRDefault="00570D2E" w:rsidP="00570D2E">
                  <w:pPr>
                    <w:pStyle w:val="st14"/>
                    <w:spacing w:line="256" w:lineRule="auto"/>
                    <w:jc w:val="both"/>
                    <w:rPr>
                      <w:lang w:val="uk-UA"/>
                    </w:rPr>
                  </w:pPr>
                  <w:r w:rsidRPr="00ED15F5">
                    <w:rPr>
                      <w:lang w:val="uk-UA"/>
                    </w:rPr>
                    <w:t>місце встановлення__________________________</w:t>
                  </w:r>
                </w:p>
                <w:p w14:paraId="0EC4208A" w14:textId="77777777" w:rsidR="00570D2E" w:rsidRPr="00ED15F5" w:rsidRDefault="00570D2E" w:rsidP="00570D2E">
                  <w:pPr>
                    <w:pStyle w:val="st14"/>
                    <w:spacing w:line="256" w:lineRule="auto"/>
                    <w:rPr>
                      <w:lang w:val="uk-UA"/>
                    </w:rPr>
                  </w:pPr>
                </w:p>
                <w:p w14:paraId="1520F5D9" w14:textId="77777777" w:rsidR="00570D2E" w:rsidRPr="00190AD9" w:rsidRDefault="00570D2E" w:rsidP="00570D2E">
                  <w:pPr>
                    <w:pStyle w:val="st14"/>
                    <w:spacing w:line="256" w:lineRule="auto"/>
                    <w:jc w:val="both"/>
                    <w:rPr>
                      <w:b/>
                      <w:bCs/>
                      <w:color w:val="0070C0"/>
                      <w:lang w:val="uk-UA"/>
                    </w:rPr>
                  </w:pPr>
                  <w:r w:rsidRPr="00190AD9">
                    <w:rPr>
                      <w:b/>
                      <w:bCs/>
                      <w:color w:val="0070C0"/>
                      <w:lang w:val="uk-UA"/>
                    </w:rPr>
                    <w:t>2 черга:</w:t>
                  </w:r>
                </w:p>
                <w:p w14:paraId="2C8443A6" w14:textId="77777777" w:rsidR="00570D2E" w:rsidRPr="00ED15F5" w:rsidRDefault="00570D2E" w:rsidP="00570D2E">
                  <w:pPr>
                    <w:pStyle w:val="st14"/>
                    <w:spacing w:line="256" w:lineRule="auto"/>
                    <w:jc w:val="both"/>
                    <w:rPr>
                      <w:b/>
                      <w:bCs/>
                      <w:lang w:val="uk-UA"/>
                    </w:rPr>
                  </w:pPr>
                  <w:r w:rsidRPr="00ED15F5">
                    <w:rPr>
                      <w:b/>
                      <w:bCs/>
                      <w:lang w:val="uk-UA"/>
                    </w:rPr>
                    <w:t>________________________________________________________________________________________</w:t>
                  </w:r>
                </w:p>
                <w:p w14:paraId="69240B86" w14:textId="77777777" w:rsidR="00570D2E" w:rsidRPr="00ED15F5" w:rsidRDefault="00570D2E" w:rsidP="00570D2E">
                  <w:pPr>
                    <w:pStyle w:val="st14"/>
                    <w:spacing w:line="256" w:lineRule="auto"/>
                    <w:jc w:val="both"/>
                    <w:rPr>
                      <w:lang w:val="uk-UA"/>
                    </w:rPr>
                  </w:pPr>
                  <w:r w:rsidRPr="00ED15F5">
                    <w:rPr>
                      <w:lang w:val="uk-UA"/>
                    </w:rPr>
                    <w:t>назва елементу   _____________________________</w:t>
                  </w:r>
                </w:p>
                <w:p w14:paraId="26DAF3D1" w14:textId="77777777" w:rsidR="00570D2E" w:rsidRPr="00ED15F5" w:rsidRDefault="00570D2E" w:rsidP="00570D2E">
                  <w:pPr>
                    <w:pStyle w:val="st14"/>
                    <w:spacing w:line="256" w:lineRule="auto"/>
                    <w:jc w:val="both"/>
                    <w:rPr>
                      <w:lang w:val="uk-UA"/>
                    </w:rPr>
                  </w:pPr>
                  <w:r w:rsidRPr="00ED15F5">
                    <w:rPr>
                      <w:lang w:val="uk-UA"/>
                    </w:rPr>
                    <w:t>місце встановлення__________________________</w:t>
                  </w:r>
                </w:p>
                <w:p w14:paraId="38C84E20" w14:textId="77777777" w:rsidR="00570D2E" w:rsidRPr="00ED15F5" w:rsidRDefault="00570D2E" w:rsidP="00570D2E">
                  <w:pPr>
                    <w:pStyle w:val="st14"/>
                    <w:spacing w:line="256" w:lineRule="auto"/>
                    <w:rPr>
                      <w:b/>
                      <w:bCs/>
                      <w:lang w:val="uk-UA"/>
                    </w:rPr>
                  </w:pPr>
                  <w:r w:rsidRPr="00ED15F5">
                    <w:rPr>
                      <w:b/>
                      <w:bCs/>
                      <w:lang w:val="uk-UA"/>
                    </w:rPr>
                    <w:t>…</w:t>
                  </w:r>
                </w:p>
              </w:tc>
            </w:tr>
          </w:tbl>
          <w:p w14:paraId="37AD183B" w14:textId="77777777" w:rsidR="00570D2E" w:rsidRPr="00ED15F5" w:rsidRDefault="00570D2E" w:rsidP="00570D2E">
            <w:pPr>
              <w:pStyle w:val="st2"/>
              <w:ind w:firstLine="0"/>
              <w:rPr>
                <w:rStyle w:val="st42"/>
                <w:strike/>
              </w:rPr>
            </w:pPr>
            <w:r w:rsidRPr="00190AD9">
              <w:rPr>
                <w:rStyle w:val="st42"/>
                <w:b/>
                <w:strike/>
                <w:color w:val="0070C0"/>
              </w:rPr>
              <w:lastRenderedPageBreak/>
              <w:t xml:space="preserve">10) Фіксація наявності генерації в мережу з датою початку генерації, яка збігається з датою улаштування вузла обліку ____________, покази засобу комерційного обліку_____________, зафіксовані </w:t>
            </w:r>
            <w:r w:rsidRPr="00190AD9">
              <w:rPr>
                <w:rStyle w:val="st42"/>
                <w:b/>
                <w:strike/>
                <w:color w:val="0070C0"/>
              </w:rPr>
              <w:lastRenderedPageBreak/>
              <w:t>на дату улаштування засобу комерційного обліку</w:t>
            </w:r>
            <w:r w:rsidRPr="00ED15F5">
              <w:rPr>
                <w:rStyle w:val="st42"/>
                <w:strike/>
              </w:rPr>
              <w:t xml:space="preserve">. </w:t>
            </w:r>
          </w:p>
          <w:p w14:paraId="06876648" w14:textId="77777777" w:rsidR="00570D2E" w:rsidRPr="00190AD9" w:rsidRDefault="00570D2E" w:rsidP="00570D2E">
            <w:pPr>
              <w:jc w:val="both"/>
              <w:rPr>
                <w:rStyle w:val="st42"/>
                <w:rFonts w:ascii="Times New Roman" w:hAnsi="Times New Roman" w:cs="Times New Roman"/>
                <w:color w:val="0070C0"/>
                <w:sz w:val="24"/>
                <w:szCs w:val="24"/>
              </w:rPr>
            </w:pPr>
            <w:r w:rsidRPr="00ED15F5">
              <w:rPr>
                <w:rStyle w:val="st42"/>
                <w:rFonts w:ascii="Times New Roman" w:hAnsi="Times New Roman" w:cs="Times New Roman"/>
                <w:sz w:val="24"/>
                <w:szCs w:val="24"/>
              </w:rPr>
              <w:t xml:space="preserve">11) Наявність електроопалювальної установки </w:t>
            </w:r>
            <w:r w:rsidRPr="00190AD9">
              <w:rPr>
                <w:rStyle w:val="st42"/>
                <w:rFonts w:ascii="Times New Roman" w:hAnsi="Times New Roman" w:cs="Times New Roman"/>
                <w:b/>
                <w:bCs/>
                <w:color w:val="0070C0"/>
                <w:sz w:val="24"/>
                <w:szCs w:val="24"/>
              </w:rPr>
              <w:t>за площадкою комерційного обліку</w:t>
            </w:r>
            <w:r w:rsidRPr="00190AD9">
              <w:rPr>
                <w:rStyle w:val="st42"/>
                <w:rFonts w:ascii="Times New Roman" w:hAnsi="Times New Roman" w:cs="Times New Roman"/>
                <w:color w:val="0070C0"/>
                <w:sz w:val="24"/>
                <w:szCs w:val="24"/>
              </w:rPr>
              <w:t xml:space="preserve"> ____________ (потужність, кВт).</w:t>
            </w:r>
          </w:p>
          <w:p w14:paraId="6A10C6E6" w14:textId="77777777" w:rsidR="00570D2E" w:rsidRPr="00190AD9" w:rsidRDefault="00570D2E" w:rsidP="00570D2E">
            <w:pPr>
              <w:jc w:val="both"/>
              <w:rPr>
                <w:rFonts w:ascii="Times New Roman" w:hAnsi="Times New Roman" w:cs="Times New Roman"/>
                <w:b/>
                <w:bCs/>
                <w:color w:val="0070C0"/>
                <w:sz w:val="24"/>
                <w:szCs w:val="24"/>
              </w:rPr>
            </w:pPr>
            <w:r w:rsidRPr="00190AD9">
              <w:rPr>
                <w:rStyle w:val="st42"/>
                <w:rFonts w:ascii="Times New Roman" w:hAnsi="Times New Roman" w:cs="Times New Roman"/>
                <w:b/>
                <w:bCs/>
                <w:color w:val="0070C0"/>
                <w:sz w:val="24"/>
                <w:szCs w:val="24"/>
              </w:rPr>
              <w:t xml:space="preserve">Дата початку дії (введення) потужності -  </w:t>
            </w:r>
            <w:r w:rsidRPr="00190AD9">
              <w:rPr>
                <w:rFonts w:ascii="Times New Roman" w:hAnsi="Times New Roman" w:cs="Times New Roman"/>
                <w:b/>
                <w:bCs/>
                <w:color w:val="0070C0"/>
                <w:sz w:val="24"/>
                <w:szCs w:val="24"/>
              </w:rPr>
              <w:t>«___» _________20___ року</w:t>
            </w:r>
          </w:p>
          <w:p w14:paraId="20AB5EF1" w14:textId="77777777" w:rsidR="00570D2E" w:rsidRPr="00ED15F5" w:rsidRDefault="00570D2E" w:rsidP="00570D2E">
            <w:pPr>
              <w:jc w:val="both"/>
              <w:rPr>
                <w:rFonts w:ascii="Times New Roman" w:hAnsi="Times New Roman" w:cs="Times New Roman"/>
                <w:sz w:val="24"/>
                <w:szCs w:val="24"/>
              </w:rPr>
            </w:pPr>
            <w:r w:rsidRPr="00C84B9A">
              <w:rPr>
                <w:rFonts w:ascii="Times New Roman" w:hAnsi="Times New Roman" w:cs="Times New Roman"/>
                <w:sz w:val="24"/>
                <w:szCs w:val="24"/>
              </w:rPr>
              <w:t>Межа розподілу</w:t>
            </w:r>
            <w:r w:rsidRPr="00190AD9">
              <w:rPr>
                <w:rFonts w:ascii="Times New Roman" w:hAnsi="Times New Roman" w:cs="Times New Roman"/>
                <w:b/>
                <w:color w:val="0070C0"/>
                <w:sz w:val="24"/>
                <w:szCs w:val="24"/>
              </w:rPr>
              <w:t xml:space="preserve">/передачі </w:t>
            </w:r>
            <w:r w:rsidRPr="00190AD9">
              <w:rPr>
                <w:rFonts w:ascii="Times New Roman" w:hAnsi="Times New Roman" w:cs="Times New Roman"/>
                <w:color w:val="0070C0"/>
                <w:sz w:val="24"/>
                <w:szCs w:val="24"/>
              </w:rPr>
              <w:t>(точка розподілу</w:t>
            </w:r>
            <w:r w:rsidRPr="00190AD9">
              <w:rPr>
                <w:rFonts w:ascii="Times New Roman" w:hAnsi="Times New Roman" w:cs="Times New Roman"/>
                <w:b/>
                <w:color w:val="0070C0"/>
                <w:sz w:val="24"/>
                <w:szCs w:val="24"/>
              </w:rPr>
              <w:t>/передачі</w:t>
            </w:r>
            <w:r w:rsidRPr="00190AD9">
              <w:rPr>
                <w:rFonts w:ascii="Times New Roman" w:hAnsi="Times New Roman" w:cs="Times New Roman"/>
                <w:color w:val="0070C0"/>
                <w:sz w:val="24"/>
                <w:szCs w:val="24"/>
              </w:rPr>
              <w:t xml:space="preserve"> </w:t>
            </w:r>
            <w:r w:rsidRPr="00ED15F5">
              <w:rPr>
                <w:rFonts w:ascii="Times New Roman" w:hAnsi="Times New Roman" w:cs="Times New Roman"/>
                <w:sz w:val="24"/>
                <w:szCs w:val="24"/>
              </w:rPr>
              <w:t xml:space="preserve">електричної енергії) встановлюється на межі балансової належності мереж відповідно до </w:t>
            </w:r>
            <w:proofErr w:type="spellStart"/>
            <w:r w:rsidRPr="00ED15F5">
              <w:rPr>
                <w:rFonts w:ascii="Times New Roman" w:hAnsi="Times New Roman" w:cs="Times New Roman"/>
                <w:sz w:val="24"/>
                <w:szCs w:val="24"/>
              </w:rPr>
              <w:t>акта</w:t>
            </w:r>
            <w:proofErr w:type="spellEnd"/>
            <w:r w:rsidRPr="00ED15F5">
              <w:rPr>
                <w:rFonts w:ascii="Times New Roman" w:hAnsi="Times New Roman" w:cs="Times New Roman"/>
                <w:sz w:val="24"/>
                <w:szCs w:val="24"/>
              </w:rPr>
              <w:t xml:space="preserve"> розмежування балансової належності електричних мереж (за ознаками права власності) та експлуатаційної відповідальності сторін, який є додатком № 6 до Договору споживача про </w:t>
            </w:r>
            <w:r w:rsidRPr="00190AD9">
              <w:rPr>
                <w:rFonts w:ascii="Times New Roman" w:hAnsi="Times New Roman" w:cs="Times New Roman"/>
                <w:b/>
                <w:bCs/>
                <w:color w:val="0070C0"/>
                <w:sz w:val="24"/>
                <w:szCs w:val="24"/>
              </w:rPr>
              <w:t xml:space="preserve">надання послуг з </w:t>
            </w:r>
            <w:r w:rsidRPr="00190AD9">
              <w:rPr>
                <w:rFonts w:ascii="Times New Roman" w:hAnsi="Times New Roman" w:cs="Times New Roman"/>
                <w:color w:val="0070C0"/>
                <w:sz w:val="24"/>
                <w:szCs w:val="24"/>
              </w:rPr>
              <w:t>розподіл</w:t>
            </w:r>
            <w:r w:rsidRPr="00190AD9">
              <w:rPr>
                <w:rFonts w:ascii="Times New Roman" w:hAnsi="Times New Roman" w:cs="Times New Roman"/>
                <w:b/>
                <w:bCs/>
                <w:color w:val="0070C0"/>
                <w:sz w:val="24"/>
                <w:szCs w:val="24"/>
              </w:rPr>
              <w:t xml:space="preserve"> (передачі)</w:t>
            </w:r>
            <w:r w:rsidRPr="00190AD9">
              <w:rPr>
                <w:rFonts w:ascii="Times New Roman" w:hAnsi="Times New Roman" w:cs="Times New Roman"/>
                <w:color w:val="0070C0"/>
                <w:sz w:val="24"/>
                <w:szCs w:val="24"/>
              </w:rPr>
              <w:t xml:space="preserve"> </w:t>
            </w:r>
            <w:r w:rsidRPr="00ED15F5">
              <w:rPr>
                <w:rFonts w:ascii="Times New Roman" w:hAnsi="Times New Roman" w:cs="Times New Roman"/>
                <w:sz w:val="24"/>
                <w:szCs w:val="24"/>
              </w:rPr>
              <w:t>електричної енергії.</w:t>
            </w:r>
          </w:p>
          <w:p w14:paraId="696600EA"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 xml:space="preserve">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 7 до Договору споживача про </w:t>
            </w:r>
            <w:r w:rsidRPr="00190AD9">
              <w:rPr>
                <w:rFonts w:ascii="Times New Roman" w:hAnsi="Times New Roman" w:cs="Times New Roman"/>
                <w:b/>
                <w:color w:val="0070C0"/>
                <w:sz w:val="24"/>
                <w:szCs w:val="24"/>
              </w:rPr>
              <w:t>надання послуг з</w:t>
            </w:r>
            <w:r w:rsidRPr="00190AD9">
              <w:rPr>
                <w:rFonts w:ascii="Times New Roman" w:hAnsi="Times New Roman" w:cs="Times New Roman"/>
                <w:color w:val="0070C0"/>
                <w:sz w:val="24"/>
                <w:szCs w:val="24"/>
              </w:rPr>
              <w:t xml:space="preserve">  розподіл</w:t>
            </w:r>
            <w:r w:rsidRPr="00190AD9">
              <w:rPr>
                <w:rFonts w:ascii="Times New Roman" w:hAnsi="Times New Roman" w:cs="Times New Roman"/>
                <w:b/>
                <w:color w:val="0070C0"/>
                <w:sz w:val="24"/>
                <w:szCs w:val="24"/>
              </w:rPr>
              <w:t>у (передачі</w:t>
            </w:r>
            <w:r w:rsidRPr="00ED15F5">
              <w:rPr>
                <w:rFonts w:ascii="Times New Roman" w:hAnsi="Times New Roman" w:cs="Times New Roman"/>
                <w:b/>
                <w:sz w:val="24"/>
                <w:szCs w:val="24"/>
              </w:rPr>
              <w:t xml:space="preserve">) </w:t>
            </w:r>
            <w:r w:rsidRPr="00ED15F5">
              <w:rPr>
                <w:rFonts w:ascii="Times New Roman" w:hAnsi="Times New Roman" w:cs="Times New Roman"/>
                <w:sz w:val="24"/>
                <w:szCs w:val="24"/>
              </w:rPr>
              <w:t>електричної енергії.</w:t>
            </w:r>
          </w:p>
          <w:p w14:paraId="093E0826"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 xml:space="preserve">Відомості про засіб (засоби) вимірювання </w:t>
            </w:r>
            <w:r w:rsidRPr="00190AD9">
              <w:rPr>
                <w:rFonts w:ascii="Times New Roman" w:hAnsi="Times New Roman" w:cs="Times New Roman"/>
                <w:b/>
                <w:bCs/>
                <w:strike/>
                <w:color w:val="0070C0"/>
                <w:sz w:val="24"/>
                <w:szCs w:val="24"/>
              </w:rPr>
              <w:t>обліку</w:t>
            </w:r>
            <w:r w:rsidRPr="00ED15F5">
              <w:rPr>
                <w:rFonts w:ascii="Times New Roman" w:hAnsi="Times New Roman" w:cs="Times New Roman"/>
                <w:b/>
                <w:bCs/>
                <w:strike/>
                <w:sz w:val="24"/>
                <w:szCs w:val="24"/>
              </w:rPr>
              <w:t xml:space="preserve"> </w:t>
            </w:r>
            <w:r w:rsidRPr="00ED15F5">
              <w:rPr>
                <w:rFonts w:ascii="Times New Roman" w:hAnsi="Times New Roman" w:cs="Times New Roman"/>
                <w:sz w:val="24"/>
                <w:szCs w:val="24"/>
              </w:rPr>
              <w:t xml:space="preserve">активної та реактивної електричної енергії, що використовується </w:t>
            </w:r>
            <w:r w:rsidRPr="00190AD9">
              <w:rPr>
                <w:rFonts w:ascii="Times New Roman" w:hAnsi="Times New Roman" w:cs="Times New Roman"/>
                <w:b/>
                <w:bCs/>
                <w:color w:val="0070C0"/>
                <w:sz w:val="24"/>
                <w:szCs w:val="24"/>
              </w:rPr>
              <w:t>за фізичною(</w:t>
            </w:r>
            <w:proofErr w:type="spellStart"/>
            <w:r w:rsidRPr="00190AD9">
              <w:rPr>
                <w:rFonts w:ascii="Times New Roman" w:hAnsi="Times New Roman" w:cs="Times New Roman"/>
                <w:b/>
                <w:bCs/>
                <w:color w:val="0070C0"/>
                <w:sz w:val="24"/>
                <w:szCs w:val="24"/>
              </w:rPr>
              <w:t>ими</w:t>
            </w:r>
            <w:proofErr w:type="spellEnd"/>
            <w:r w:rsidRPr="00190AD9">
              <w:rPr>
                <w:rFonts w:ascii="Times New Roman" w:hAnsi="Times New Roman" w:cs="Times New Roman"/>
                <w:b/>
                <w:bCs/>
                <w:color w:val="0070C0"/>
                <w:sz w:val="24"/>
                <w:szCs w:val="24"/>
              </w:rPr>
              <w:t>) точкою(</w:t>
            </w:r>
            <w:proofErr w:type="spellStart"/>
            <w:r w:rsidRPr="00190AD9">
              <w:rPr>
                <w:rFonts w:ascii="Times New Roman" w:hAnsi="Times New Roman" w:cs="Times New Roman"/>
                <w:b/>
                <w:bCs/>
                <w:color w:val="0070C0"/>
                <w:sz w:val="24"/>
                <w:szCs w:val="24"/>
              </w:rPr>
              <w:t>ами</w:t>
            </w:r>
            <w:proofErr w:type="spellEnd"/>
            <w:r w:rsidRPr="00190AD9">
              <w:rPr>
                <w:rFonts w:ascii="Times New Roman" w:hAnsi="Times New Roman" w:cs="Times New Roman"/>
                <w:b/>
                <w:bCs/>
                <w:color w:val="0070C0"/>
                <w:sz w:val="24"/>
                <w:szCs w:val="24"/>
              </w:rPr>
              <w:t xml:space="preserve">) вимірювання на площадці(ах) </w:t>
            </w:r>
            <w:r w:rsidRPr="00190AD9">
              <w:rPr>
                <w:rFonts w:ascii="Times New Roman" w:hAnsi="Times New Roman" w:cs="Times New Roman"/>
                <w:b/>
                <w:bCs/>
                <w:color w:val="0070C0"/>
                <w:sz w:val="24"/>
                <w:szCs w:val="24"/>
              </w:rPr>
              <w:lastRenderedPageBreak/>
              <w:t xml:space="preserve">комерційного обліку </w:t>
            </w:r>
            <w:r w:rsidRPr="00190AD9">
              <w:rPr>
                <w:rFonts w:ascii="Times New Roman" w:hAnsi="Times New Roman" w:cs="Times New Roman"/>
                <w:color w:val="0070C0"/>
                <w:sz w:val="24"/>
                <w:szCs w:val="24"/>
              </w:rPr>
              <w:t>об’єкт</w:t>
            </w:r>
            <w:r w:rsidRPr="00190AD9">
              <w:rPr>
                <w:rFonts w:ascii="Times New Roman" w:hAnsi="Times New Roman" w:cs="Times New Roman"/>
                <w:b/>
                <w:bCs/>
                <w:color w:val="0070C0"/>
                <w:sz w:val="24"/>
                <w:szCs w:val="24"/>
              </w:rPr>
              <w:t>у</w:t>
            </w:r>
            <w:r w:rsidRPr="00190AD9">
              <w:rPr>
                <w:rFonts w:ascii="Times New Roman" w:hAnsi="Times New Roman" w:cs="Times New Roman"/>
                <w:color w:val="0070C0"/>
                <w:sz w:val="24"/>
                <w:szCs w:val="24"/>
              </w:rPr>
              <w:t xml:space="preserve"> (об’єкт</w:t>
            </w:r>
            <w:r w:rsidRPr="00190AD9">
              <w:rPr>
                <w:rFonts w:ascii="Times New Roman" w:hAnsi="Times New Roman" w:cs="Times New Roman"/>
                <w:b/>
                <w:bCs/>
                <w:color w:val="0070C0"/>
                <w:sz w:val="24"/>
                <w:szCs w:val="24"/>
              </w:rPr>
              <w:t>ів</w:t>
            </w:r>
            <w:r w:rsidRPr="00190AD9">
              <w:rPr>
                <w:rFonts w:ascii="Times New Roman" w:hAnsi="Times New Roman" w:cs="Times New Roman"/>
                <w:color w:val="0070C0"/>
                <w:sz w:val="24"/>
                <w:szCs w:val="24"/>
              </w:rPr>
              <w:t>)</w:t>
            </w:r>
            <w:r w:rsidRPr="00190AD9">
              <w:rPr>
                <w:rFonts w:ascii="Times New Roman" w:hAnsi="Times New Roman" w:cs="Times New Roman"/>
                <w:b/>
                <w:bCs/>
                <w:color w:val="0070C0"/>
                <w:sz w:val="24"/>
                <w:szCs w:val="24"/>
              </w:rPr>
              <w:t xml:space="preserve"> </w:t>
            </w:r>
            <w:r w:rsidRPr="00190AD9">
              <w:rPr>
                <w:rFonts w:ascii="Times New Roman" w:hAnsi="Times New Roman" w:cs="Times New Roman"/>
                <w:color w:val="0070C0"/>
                <w:sz w:val="24"/>
                <w:szCs w:val="24"/>
              </w:rPr>
              <w:t xml:space="preserve">споживача, </w:t>
            </w:r>
            <w:r w:rsidRPr="00190AD9">
              <w:rPr>
                <w:rFonts w:ascii="Times New Roman" w:hAnsi="Times New Roman" w:cs="Times New Roman"/>
                <w:b/>
                <w:bCs/>
                <w:color w:val="0070C0"/>
                <w:sz w:val="24"/>
                <w:szCs w:val="24"/>
              </w:rPr>
              <w:t>ЕIC-коди точки(</w:t>
            </w:r>
            <w:proofErr w:type="spellStart"/>
            <w:r w:rsidRPr="00190AD9">
              <w:rPr>
                <w:rFonts w:ascii="Times New Roman" w:hAnsi="Times New Roman" w:cs="Times New Roman"/>
                <w:b/>
                <w:bCs/>
                <w:color w:val="0070C0"/>
                <w:sz w:val="24"/>
                <w:szCs w:val="24"/>
              </w:rPr>
              <w:t>ок</w:t>
            </w:r>
            <w:proofErr w:type="spellEnd"/>
            <w:r w:rsidRPr="00190AD9">
              <w:rPr>
                <w:rFonts w:ascii="Times New Roman" w:hAnsi="Times New Roman" w:cs="Times New Roman"/>
                <w:b/>
                <w:bCs/>
                <w:color w:val="0070C0"/>
                <w:sz w:val="24"/>
                <w:szCs w:val="24"/>
              </w:rPr>
              <w:t>) розподілу (передачі)</w:t>
            </w:r>
            <w:r w:rsidRPr="00190AD9">
              <w:rPr>
                <w:rFonts w:ascii="Times New Roman" w:hAnsi="Times New Roman" w:cs="Times New Roman"/>
                <w:color w:val="0070C0"/>
                <w:sz w:val="24"/>
                <w:szCs w:val="24"/>
              </w:rPr>
              <w:t xml:space="preserve">, </w:t>
            </w:r>
            <w:r w:rsidRPr="00ED15F5">
              <w:rPr>
                <w:rFonts w:ascii="Times New Roman" w:hAnsi="Times New Roman" w:cs="Times New Roman"/>
                <w:sz w:val="24"/>
                <w:szCs w:val="24"/>
              </w:rPr>
              <w:t xml:space="preserve">сторона, відповідальна за збереження тощо зазначаються в додатку № 3 до Договору споживача про </w:t>
            </w:r>
            <w:r w:rsidRPr="00190AD9">
              <w:rPr>
                <w:rFonts w:ascii="Times New Roman" w:hAnsi="Times New Roman" w:cs="Times New Roman"/>
                <w:b/>
                <w:bCs/>
                <w:color w:val="0070C0"/>
                <w:sz w:val="24"/>
                <w:szCs w:val="24"/>
              </w:rPr>
              <w:t xml:space="preserve">надання </w:t>
            </w:r>
            <w:r w:rsidRPr="00C84B9A">
              <w:rPr>
                <w:rFonts w:ascii="Times New Roman" w:hAnsi="Times New Roman" w:cs="Times New Roman"/>
                <w:b/>
                <w:bCs/>
                <w:color w:val="0070C0"/>
                <w:sz w:val="24"/>
                <w:szCs w:val="24"/>
              </w:rPr>
              <w:t xml:space="preserve">послуг з розподілу (передачі) </w:t>
            </w:r>
            <w:r w:rsidRPr="00ED15F5">
              <w:rPr>
                <w:rFonts w:ascii="Times New Roman" w:hAnsi="Times New Roman" w:cs="Times New Roman"/>
                <w:sz w:val="24"/>
                <w:szCs w:val="24"/>
              </w:rPr>
              <w:t xml:space="preserve">електричної енергії. </w:t>
            </w:r>
          </w:p>
          <w:p w14:paraId="2BCB45F0"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9 відповідно.</w:t>
            </w:r>
          </w:p>
          <w:p w14:paraId="3046E181"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Паспорт</w:t>
            </w:r>
            <w:r w:rsidRPr="00ED15F5">
              <w:rPr>
                <w:rFonts w:ascii="Times New Roman" w:hAnsi="Times New Roman" w:cs="Times New Roman"/>
                <w:b/>
                <w:bCs/>
                <w:sz w:val="24"/>
                <w:szCs w:val="24"/>
              </w:rPr>
              <w:t xml:space="preserve"> </w:t>
            </w:r>
            <w:r w:rsidRPr="00ED15F5">
              <w:rPr>
                <w:rFonts w:ascii="Times New Roman" w:hAnsi="Times New Roman" w:cs="Times New Roman"/>
                <w:sz w:val="24"/>
                <w:szCs w:val="24"/>
              </w:rPr>
              <w:t>точки</w:t>
            </w:r>
            <w:r w:rsidRPr="00ED15F5">
              <w:rPr>
                <w:rFonts w:ascii="Times New Roman" w:hAnsi="Times New Roman" w:cs="Times New Roman"/>
                <w:b/>
                <w:bCs/>
                <w:sz w:val="24"/>
                <w:szCs w:val="24"/>
              </w:rPr>
              <w:t xml:space="preserve"> </w:t>
            </w:r>
            <w:r w:rsidRPr="00ED15F5">
              <w:rPr>
                <w:rFonts w:ascii="Times New Roman" w:hAnsi="Times New Roman" w:cs="Times New Roman"/>
                <w:sz w:val="24"/>
                <w:szCs w:val="24"/>
              </w:rPr>
              <w:t xml:space="preserve">розподілу </w:t>
            </w:r>
            <w:r w:rsidRPr="00190AD9">
              <w:rPr>
                <w:rFonts w:ascii="Times New Roman" w:hAnsi="Times New Roman" w:cs="Times New Roman"/>
                <w:b/>
                <w:bCs/>
                <w:color w:val="0070C0"/>
                <w:sz w:val="24"/>
                <w:szCs w:val="24"/>
              </w:rPr>
              <w:t xml:space="preserve">(передачі) електроенергії </w:t>
            </w:r>
            <w:r w:rsidRPr="00190AD9">
              <w:rPr>
                <w:rFonts w:ascii="Times New Roman" w:hAnsi="Times New Roman" w:cs="Times New Roman"/>
                <w:color w:val="0070C0"/>
                <w:sz w:val="24"/>
                <w:szCs w:val="24"/>
              </w:rPr>
              <w:t xml:space="preserve">за </w:t>
            </w:r>
            <w:r w:rsidRPr="00190AD9">
              <w:rPr>
                <w:rFonts w:ascii="Times New Roman" w:hAnsi="Times New Roman" w:cs="Times New Roman"/>
                <w:b/>
                <w:bCs/>
                <w:color w:val="0070C0"/>
                <w:sz w:val="24"/>
                <w:szCs w:val="24"/>
              </w:rPr>
              <w:t>площадкою комерційного облік</w:t>
            </w:r>
            <w:r w:rsidRPr="00190AD9">
              <w:rPr>
                <w:rFonts w:ascii="Times New Roman" w:hAnsi="Times New Roman" w:cs="Times New Roman"/>
                <w:color w:val="0070C0"/>
                <w:sz w:val="24"/>
                <w:szCs w:val="24"/>
              </w:rPr>
              <w:t xml:space="preserve">у </w:t>
            </w:r>
            <w:r w:rsidRPr="00190AD9">
              <w:rPr>
                <w:rFonts w:ascii="Times New Roman" w:hAnsi="Times New Roman" w:cs="Times New Roman"/>
                <w:strike/>
                <w:color w:val="0070C0"/>
                <w:sz w:val="24"/>
                <w:szCs w:val="24"/>
              </w:rPr>
              <w:t>об’єктом</w:t>
            </w:r>
            <w:r w:rsidRPr="00ED15F5">
              <w:rPr>
                <w:rFonts w:ascii="Times New Roman" w:hAnsi="Times New Roman" w:cs="Times New Roman"/>
                <w:sz w:val="24"/>
                <w:szCs w:val="24"/>
              </w:rPr>
              <w:t xml:space="preserve"> споживача є невід’ємним додатком до публічного договору про надання послуг з розподілу електричної енергії.</w:t>
            </w:r>
          </w:p>
          <w:p w14:paraId="2A45D91F"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Усі зміни та доповнення до цього Паспорту оформлюються у разі зміни технічних характеристик  точки розподілу</w:t>
            </w:r>
            <w:r w:rsidRPr="00ED15F5">
              <w:rPr>
                <w:rFonts w:ascii="Times New Roman" w:hAnsi="Times New Roman" w:cs="Times New Roman"/>
                <w:b/>
                <w:bCs/>
                <w:sz w:val="24"/>
                <w:szCs w:val="24"/>
              </w:rPr>
              <w:t xml:space="preserve"> </w:t>
            </w:r>
            <w:r w:rsidRPr="00190AD9">
              <w:rPr>
                <w:rFonts w:ascii="Times New Roman" w:hAnsi="Times New Roman" w:cs="Times New Roman"/>
                <w:b/>
                <w:bCs/>
                <w:color w:val="0070C0"/>
                <w:sz w:val="24"/>
                <w:szCs w:val="24"/>
              </w:rPr>
              <w:t xml:space="preserve">(передачі) </w:t>
            </w:r>
            <w:r w:rsidRPr="00190AD9">
              <w:rPr>
                <w:rFonts w:ascii="Times New Roman" w:hAnsi="Times New Roman" w:cs="Times New Roman"/>
                <w:color w:val="0070C0"/>
                <w:sz w:val="24"/>
                <w:szCs w:val="24"/>
              </w:rPr>
              <w:t xml:space="preserve">за </w:t>
            </w:r>
            <w:r w:rsidRPr="00190AD9">
              <w:rPr>
                <w:rFonts w:ascii="Times New Roman" w:hAnsi="Times New Roman" w:cs="Times New Roman"/>
                <w:b/>
                <w:bCs/>
                <w:color w:val="0070C0"/>
                <w:sz w:val="24"/>
                <w:szCs w:val="24"/>
              </w:rPr>
              <w:t>площадкою комерційного обліку</w:t>
            </w:r>
            <w:r w:rsidRPr="00190AD9">
              <w:rPr>
                <w:rFonts w:ascii="Times New Roman" w:hAnsi="Times New Roman" w:cs="Times New Roman"/>
                <w:color w:val="0070C0"/>
                <w:sz w:val="24"/>
                <w:szCs w:val="24"/>
              </w:rPr>
              <w:t xml:space="preserve"> </w:t>
            </w:r>
            <w:r w:rsidRPr="00190AD9">
              <w:rPr>
                <w:rFonts w:ascii="Times New Roman" w:hAnsi="Times New Roman" w:cs="Times New Roman"/>
                <w:strike/>
                <w:color w:val="0070C0"/>
                <w:sz w:val="24"/>
                <w:szCs w:val="24"/>
              </w:rPr>
              <w:t>об’єктом</w:t>
            </w:r>
            <w:r w:rsidRPr="00ED15F5">
              <w:rPr>
                <w:rFonts w:ascii="Times New Roman" w:hAnsi="Times New Roman" w:cs="Times New Roman"/>
                <w:sz w:val="24"/>
                <w:szCs w:val="24"/>
              </w:rPr>
              <w:t xml:space="preserve"> після отримання послуги з приєднання та/або на підставі узгоджених проектних рішень, виконання яких підтверджено документально.</w:t>
            </w:r>
          </w:p>
          <w:p w14:paraId="54A74A22" w14:textId="77777777" w:rsidR="00570D2E" w:rsidRPr="00ED15F5" w:rsidRDefault="00570D2E" w:rsidP="00570D2E">
            <w:pPr>
              <w:jc w:val="both"/>
              <w:rPr>
                <w:rFonts w:ascii="Times New Roman" w:hAnsi="Times New Roman" w:cs="Times New Roman"/>
                <w:sz w:val="24"/>
                <w:szCs w:val="24"/>
              </w:rPr>
            </w:pPr>
          </w:p>
          <w:p w14:paraId="30D3EC52"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 xml:space="preserve">Паспорт </w:t>
            </w:r>
            <w:r w:rsidRPr="00ED15F5">
              <w:rPr>
                <w:rFonts w:ascii="Times New Roman" w:hAnsi="Times New Roman" w:cs="Times New Roman"/>
                <w:strike/>
                <w:sz w:val="24"/>
                <w:szCs w:val="24"/>
              </w:rPr>
              <w:t>т</w:t>
            </w:r>
            <w:r w:rsidRPr="00190AD9">
              <w:rPr>
                <w:rFonts w:ascii="Times New Roman" w:hAnsi="Times New Roman" w:cs="Times New Roman"/>
                <w:strike/>
                <w:color w:val="0070C0"/>
                <w:sz w:val="24"/>
                <w:szCs w:val="24"/>
              </w:rPr>
              <w:t>очки розподілу</w:t>
            </w:r>
            <w:r w:rsidRPr="00190AD9">
              <w:rPr>
                <w:rFonts w:ascii="Times New Roman" w:hAnsi="Times New Roman" w:cs="Times New Roman"/>
                <w:color w:val="0070C0"/>
                <w:sz w:val="24"/>
                <w:szCs w:val="24"/>
              </w:rPr>
              <w:t xml:space="preserve"> </w:t>
            </w:r>
            <w:r w:rsidRPr="00ED15F5">
              <w:rPr>
                <w:rFonts w:ascii="Times New Roman" w:hAnsi="Times New Roman" w:cs="Times New Roman"/>
                <w:sz w:val="24"/>
                <w:szCs w:val="24"/>
              </w:rPr>
              <w:t xml:space="preserve">складено </w:t>
            </w:r>
          </w:p>
          <w:p w14:paraId="4D1DC3D4"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 xml:space="preserve">«___» _________20___ року  </w:t>
            </w:r>
          </w:p>
          <w:p w14:paraId="09EE8525" w14:textId="77777777" w:rsidR="00570D2E" w:rsidRPr="00ED15F5" w:rsidRDefault="00570D2E" w:rsidP="00570D2E">
            <w:pPr>
              <w:jc w:val="both"/>
              <w:rPr>
                <w:rFonts w:ascii="Times New Roman" w:hAnsi="Times New Roman" w:cs="Times New Roman"/>
                <w:b/>
                <w:bCs/>
                <w:sz w:val="24"/>
                <w:szCs w:val="24"/>
              </w:rPr>
            </w:pPr>
            <w:r w:rsidRPr="00ED15F5">
              <w:rPr>
                <w:rFonts w:ascii="Times New Roman" w:hAnsi="Times New Roman" w:cs="Times New Roman"/>
                <w:b/>
                <w:bCs/>
                <w:sz w:val="24"/>
                <w:szCs w:val="24"/>
              </w:rPr>
              <w:t xml:space="preserve">Дані внесено до централізованого Реєстру ТКО </w:t>
            </w:r>
            <w:proofErr w:type="spellStart"/>
            <w:r w:rsidRPr="00ED15F5">
              <w:rPr>
                <w:rFonts w:ascii="Times New Roman" w:hAnsi="Times New Roman" w:cs="Times New Roman"/>
                <w:b/>
                <w:bCs/>
                <w:sz w:val="24"/>
                <w:szCs w:val="24"/>
              </w:rPr>
              <w:t>Датахаб</w:t>
            </w:r>
            <w:proofErr w:type="spellEnd"/>
            <w:r w:rsidRPr="00ED15F5">
              <w:rPr>
                <w:rFonts w:ascii="Times New Roman" w:hAnsi="Times New Roman" w:cs="Times New Roman"/>
                <w:b/>
                <w:bCs/>
                <w:sz w:val="24"/>
                <w:szCs w:val="24"/>
              </w:rPr>
              <w:t>:</w:t>
            </w:r>
          </w:p>
          <w:p w14:paraId="1E7689DA" w14:textId="77777777" w:rsidR="00570D2E" w:rsidRPr="00ED15F5" w:rsidRDefault="00570D2E" w:rsidP="00570D2E">
            <w:pPr>
              <w:jc w:val="both"/>
              <w:rPr>
                <w:rFonts w:ascii="Times New Roman" w:hAnsi="Times New Roman" w:cs="Times New Roman"/>
                <w:b/>
                <w:bCs/>
                <w:sz w:val="24"/>
                <w:szCs w:val="24"/>
              </w:rPr>
            </w:pPr>
            <w:r w:rsidRPr="00ED15F5">
              <w:rPr>
                <w:rFonts w:ascii="Times New Roman" w:hAnsi="Times New Roman" w:cs="Times New Roman"/>
                <w:b/>
                <w:bCs/>
                <w:sz w:val="24"/>
                <w:szCs w:val="24"/>
              </w:rPr>
              <w:t>«___» _________20___ року</w:t>
            </w:r>
          </w:p>
          <w:p w14:paraId="44932685"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________________________ /___________________/___________________</w:t>
            </w:r>
          </w:p>
          <w:p w14:paraId="542D2DE3" w14:textId="5C398A3E" w:rsidR="00570D2E" w:rsidRPr="00E07ECD" w:rsidRDefault="00570D2E" w:rsidP="00570D2E">
            <w:pPr>
              <w:jc w:val="both"/>
              <w:rPr>
                <w:rFonts w:ascii="Times New Roman" w:hAnsi="Times New Roman" w:cs="Times New Roman"/>
                <w:b/>
                <w:sz w:val="24"/>
                <w:szCs w:val="24"/>
              </w:rPr>
            </w:pPr>
            <w:r w:rsidRPr="00ED15F5">
              <w:rPr>
                <w:rFonts w:ascii="Times New Roman" w:hAnsi="Times New Roman" w:cs="Times New Roman"/>
                <w:sz w:val="24"/>
                <w:szCs w:val="24"/>
              </w:rPr>
              <w:t>ПІБ</w:t>
            </w:r>
            <w:r w:rsidRPr="00ED15F5">
              <w:rPr>
                <w:rFonts w:ascii="Times New Roman" w:hAnsi="Times New Roman" w:cs="Times New Roman"/>
                <w:sz w:val="24"/>
                <w:szCs w:val="24"/>
              </w:rPr>
              <w:tab/>
            </w:r>
            <w:r w:rsidRPr="00ED15F5">
              <w:rPr>
                <w:rFonts w:ascii="Times New Roman" w:hAnsi="Times New Roman" w:cs="Times New Roman"/>
                <w:sz w:val="24"/>
                <w:szCs w:val="24"/>
              </w:rPr>
              <w:tab/>
            </w:r>
            <w:r w:rsidRPr="00ED15F5">
              <w:rPr>
                <w:rFonts w:ascii="Times New Roman" w:hAnsi="Times New Roman" w:cs="Times New Roman"/>
                <w:sz w:val="24"/>
                <w:szCs w:val="24"/>
              </w:rPr>
              <w:tab/>
              <w:t>Посада</w:t>
            </w:r>
            <w:r w:rsidRPr="00ED15F5">
              <w:rPr>
                <w:rFonts w:ascii="Times New Roman" w:hAnsi="Times New Roman" w:cs="Times New Roman"/>
                <w:sz w:val="24"/>
                <w:szCs w:val="24"/>
              </w:rPr>
              <w:tab/>
            </w:r>
            <w:r w:rsidRPr="00ED15F5">
              <w:rPr>
                <w:rFonts w:ascii="Times New Roman" w:hAnsi="Times New Roman" w:cs="Times New Roman"/>
                <w:sz w:val="24"/>
                <w:szCs w:val="24"/>
              </w:rPr>
              <w:tab/>
            </w:r>
            <w:r w:rsidRPr="00ED15F5">
              <w:rPr>
                <w:rFonts w:ascii="Times New Roman" w:hAnsi="Times New Roman" w:cs="Times New Roman"/>
                <w:sz w:val="24"/>
                <w:szCs w:val="24"/>
              </w:rPr>
              <w:tab/>
              <w:t>Підпис</w:t>
            </w:r>
          </w:p>
        </w:tc>
        <w:tc>
          <w:tcPr>
            <w:tcW w:w="3828" w:type="dxa"/>
            <w:gridSpan w:val="2"/>
          </w:tcPr>
          <w:p w14:paraId="64464624" w14:textId="56B2B6C6" w:rsidR="00570D2E" w:rsidRPr="00454443" w:rsidRDefault="00570D2E" w:rsidP="00570D2E">
            <w:pPr>
              <w:jc w:val="both"/>
              <w:rPr>
                <w:rFonts w:ascii="Times New Roman" w:hAnsi="Times New Roman" w:cs="Times New Roman"/>
                <w:sz w:val="24"/>
                <w:szCs w:val="24"/>
              </w:rPr>
            </w:pPr>
            <w:r w:rsidRPr="00454443">
              <w:rPr>
                <w:rFonts w:ascii="Times New Roman" w:hAnsi="Times New Roman" w:cs="Times New Roman"/>
                <w:iCs/>
                <w:sz w:val="24"/>
                <w:szCs w:val="24"/>
              </w:rPr>
              <w:lastRenderedPageBreak/>
              <w:t xml:space="preserve">Зміни до паспорту точки розподілу (передачі) необхідні з метою врегулювання питання отримання операторами системи ЕІС-кодів площадок комерційного обліку та створення упорядкованої ієрархічної структури  з площадок комерційного обліку,  точок комерційного обліку, а також  забезпечення документарної фіксації окремих параметрів та властивостей для коректного адміністрування АКО централізованого Реєстру ТКО </w:t>
            </w:r>
            <w:proofErr w:type="spellStart"/>
            <w:r w:rsidRPr="00454443">
              <w:rPr>
                <w:rFonts w:ascii="Times New Roman" w:hAnsi="Times New Roman" w:cs="Times New Roman"/>
                <w:iCs/>
                <w:sz w:val="24"/>
                <w:szCs w:val="24"/>
              </w:rPr>
              <w:t>Датахаб</w:t>
            </w:r>
            <w:proofErr w:type="spellEnd"/>
            <w:r w:rsidRPr="00454443">
              <w:rPr>
                <w:rFonts w:ascii="Times New Roman" w:hAnsi="Times New Roman" w:cs="Times New Roman"/>
                <w:iCs/>
                <w:sz w:val="24"/>
                <w:szCs w:val="24"/>
              </w:rPr>
              <w:t xml:space="preserve"> відповідно до Кодексу комерційного обліку. Додаток доповнено основними характеристиками комерційного обліку, датами валідності (створення, введення) площадки та окремих її елементів, які  мають бути зафіксовані для площадки. Дані щодо фактичного початку  процесу генерації генеруючими установками  запропоновано виключити з паспорту точки розподілу/передачі – оскільки вони  є динамічними в цьому документі, який сам по собі фіксує параметри електричного устаткування площадки вимірювання при її фізичному створенні або в процесі зміни її основних параметрів. Пропонується внести дані зміни з метою деталізації параметрів площадки та отримання </w:t>
            </w:r>
            <w:r w:rsidRPr="00454443">
              <w:rPr>
                <w:rFonts w:ascii="Times New Roman" w:hAnsi="Times New Roman" w:cs="Times New Roman"/>
                <w:iCs/>
                <w:sz w:val="24"/>
                <w:szCs w:val="24"/>
              </w:rPr>
              <w:lastRenderedPageBreak/>
              <w:t>операторами систем даних, які дозволять вірно скласти баланс в електричних мережах такого споживача.</w:t>
            </w:r>
          </w:p>
        </w:tc>
        <w:tc>
          <w:tcPr>
            <w:tcW w:w="3833" w:type="dxa"/>
          </w:tcPr>
          <w:p w14:paraId="6008611A" w14:textId="00B61087" w:rsidR="004525BD" w:rsidRPr="00211B90" w:rsidRDefault="00120BCD"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Потребує обговорення </w:t>
            </w:r>
          </w:p>
          <w:p w14:paraId="76FDBA67" w14:textId="1A6CEE8D" w:rsidR="00570D2E" w:rsidRPr="00215065" w:rsidRDefault="004525BD"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Схвалений проєкт 21.06.2022, яким передбачається внесення зміни до паспорту точки розподілу</w:t>
            </w:r>
          </w:p>
        </w:tc>
      </w:tr>
      <w:tr w:rsidR="00570D2E" w:rsidRPr="00215065" w14:paraId="47BDD3EC" w14:textId="77777777" w:rsidTr="009C68AB">
        <w:trPr>
          <w:trHeight w:val="1012"/>
        </w:trPr>
        <w:tc>
          <w:tcPr>
            <w:tcW w:w="15592" w:type="dxa"/>
            <w:gridSpan w:val="7"/>
          </w:tcPr>
          <w:p w14:paraId="3991A767" w14:textId="77777777" w:rsidR="00570D2E" w:rsidRPr="00EF69EC" w:rsidRDefault="00570D2E" w:rsidP="00570D2E">
            <w:pPr>
              <w:jc w:val="right"/>
              <w:rPr>
                <w:rFonts w:ascii="Times New Roman" w:hAnsi="Times New Roman" w:cs="Times New Roman"/>
                <w:b/>
                <w:bCs/>
                <w:sz w:val="24"/>
                <w:szCs w:val="24"/>
              </w:rPr>
            </w:pPr>
            <w:r w:rsidRPr="00EF69EC">
              <w:rPr>
                <w:rFonts w:ascii="Times New Roman" w:hAnsi="Times New Roman" w:cs="Times New Roman"/>
                <w:b/>
                <w:bCs/>
                <w:sz w:val="24"/>
                <w:szCs w:val="24"/>
              </w:rPr>
              <w:lastRenderedPageBreak/>
              <w:t>Додаток 3</w:t>
            </w:r>
          </w:p>
          <w:p w14:paraId="23CFFA7A" w14:textId="77777777" w:rsidR="00570D2E" w:rsidRPr="00EF69EC" w:rsidRDefault="00570D2E" w:rsidP="00570D2E">
            <w:pPr>
              <w:jc w:val="right"/>
              <w:rPr>
                <w:rFonts w:ascii="Times New Roman" w:hAnsi="Times New Roman" w:cs="Times New Roman"/>
                <w:b/>
                <w:bCs/>
                <w:sz w:val="24"/>
                <w:szCs w:val="24"/>
              </w:rPr>
            </w:pPr>
            <w:r w:rsidRPr="00EF69EC">
              <w:rPr>
                <w:rFonts w:ascii="Times New Roman" w:hAnsi="Times New Roman" w:cs="Times New Roman"/>
                <w:b/>
                <w:bCs/>
                <w:sz w:val="24"/>
                <w:szCs w:val="24"/>
              </w:rPr>
              <w:t>до Правил роздрібного ринку електричної енергії</w:t>
            </w:r>
          </w:p>
          <w:p w14:paraId="7CC8EEE9" w14:textId="77777777" w:rsidR="00570D2E" w:rsidRPr="00EF69EC" w:rsidRDefault="00570D2E" w:rsidP="00570D2E">
            <w:pPr>
              <w:jc w:val="right"/>
              <w:rPr>
                <w:rFonts w:ascii="Times New Roman" w:hAnsi="Times New Roman" w:cs="Times New Roman"/>
                <w:b/>
                <w:bCs/>
                <w:sz w:val="24"/>
                <w:szCs w:val="24"/>
              </w:rPr>
            </w:pPr>
          </w:p>
          <w:p w14:paraId="4382639F" w14:textId="77777777" w:rsidR="00570D2E" w:rsidRPr="00EF69EC" w:rsidRDefault="00570D2E" w:rsidP="00570D2E">
            <w:pPr>
              <w:jc w:val="center"/>
              <w:rPr>
                <w:rFonts w:ascii="Times New Roman" w:hAnsi="Times New Roman" w:cs="Times New Roman"/>
                <w:b/>
                <w:bCs/>
                <w:sz w:val="24"/>
                <w:szCs w:val="24"/>
              </w:rPr>
            </w:pPr>
            <w:r w:rsidRPr="00EF69EC">
              <w:rPr>
                <w:rFonts w:ascii="Times New Roman" w:hAnsi="Times New Roman" w:cs="Times New Roman"/>
                <w:b/>
                <w:bCs/>
                <w:sz w:val="24"/>
                <w:szCs w:val="24"/>
              </w:rPr>
              <w:t>ТИПОВИЙ ДОГОВІР</w:t>
            </w:r>
          </w:p>
          <w:p w14:paraId="25A50BAE" w14:textId="7C3491B7" w:rsidR="00570D2E" w:rsidRPr="00215065" w:rsidRDefault="00570D2E" w:rsidP="00570D2E">
            <w:pPr>
              <w:tabs>
                <w:tab w:val="left" w:pos="4536"/>
                <w:tab w:val="left" w:pos="8364"/>
              </w:tabs>
              <w:jc w:val="center"/>
              <w:rPr>
                <w:rFonts w:ascii="Times New Roman" w:hAnsi="Times New Roman" w:cs="Times New Roman"/>
                <w:sz w:val="24"/>
                <w:szCs w:val="24"/>
              </w:rPr>
            </w:pPr>
            <w:r w:rsidRPr="00EF69EC">
              <w:rPr>
                <w:rFonts w:ascii="Times New Roman" w:hAnsi="Times New Roman" w:cs="Times New Roman"/>
                <w:b/>
                <w:bCs/>
                <w:sz w:val="24"/>
                <w:szCs w:val="24"/>
              </w:rPr>
              <w:t>споживача про надання послуг з розподілу (передачі) електричної енергії</w:t>
            </w:r>
          </w:p>
        </w:tc>
      </w:tr>
      <w:tr w:rsidR="00570D2E" w:rsidRPr="00215065" w14:paraId="649E835C" w14:textId="77777777" w:rsidTr="00E07ECD">
        <w:trPr>
          <w:trHeight w:val="406"/>
        </w:trPr>
        <w:tc>
          <w:tcPr>
            <w:tcW w:w="15592" w:type="dxa"/>
            <w:gridSpan w:val="7"/>
          </w:tcPr>
          <w:p w14:paraId="29CAD01C" w14:textId="740421A2" w:rsidR="00570D2E" w:rsidRPr="00215065" w:rsidRDefault="00570D2E" w:rsidP="00570D2E">
            <w:pPr>
              <w:tabs>
                <w:tab w:val="left" w:pos="4536"/>
                <w:tab w:val="left" w:pos="8364"/>
              </w:tabs>
              <w:jc w:val="center"/>
              <w:rPr>
                <w:rFonts w:ascii="Times New Roman" w:hAnsi="Times New Roman" w:cs="Times New Roman"/>
                <w:sz w:val="24"/>
                <w:szCs w:val="24"/>
              </w:rPr>
            </w:pPr>
            <w:r w:rsidRPr="00587162">
              <w:rPr>
                <w:rFonts w:ascii="Times New Roman" w:hAnsi="Times New Roman" w:cs="Times New Roman"/>
                <w:b/>
                <w:bCs/>
                <w:sz w:val="24"/>
                <w:szCs w:val="24"/>
              </w:rPr>
              <w:t>3. Порядок обліку електричної енергії</w:t>
            </w:r>
          </w:p>
        </w:tc>
      </w:tr>
      <w:tr w:rsidR="00570D2E" w:rsidRPr="00215065" w14:paraId="2619D381" w14:textId="77777777" w:rsidTr="00BA5F2D">
        <w:trPr>
          <w:trHeight w:val="1012"/>
        </w:trPr>
        <w:tc>
          <w:tcPr>
            <w:tcW w:w="3959" w:type="dxa"/>
            <w:gridSpan w:val="2"/>
          </w:tcPr>
          <w:p w14:paraId="2BEF4195" w14:textId="77777777" w:rsidR="00570D2E" w:rsidRPr="002B395E" w:rsidRDefault="00570D2E" w:rsidP="00570D2E">
            <w:pPr>
              <w:spacing w:after="160" w:line="259" w:lineRule="auto"/>
              <w:jc w:val="both"/>
              <w:rPr>
                <w:rFonts w:ascii="Times New Roman" w:eastAsia="Calibri" w:hAnsi="Times New Roman" w:cs="Times New Roman"/>
                <w:sz w:val="24"/>
                <w:szCs w:val="24"/>
              </w:rPr>
            </w:pPr>
            <w:bookmarkStart w:id="38" w:name="_Hlk96512991"/>
            <w:bookmarkStart w:id="39" w:name="_Hlk106142768"/>
            <w:r w:rsidRPr="002B395E">
              <w:rPr>
                <w:rFonts w:ascii="Times New Roman" w:eastAsia="Calibri" w:hAnsi="Times New Roman" w:cs="Times New Roman"/>
                <w:sz w:val="24"/>
                <w:szCs w:val="24"/>
              </w:rPr>
              <w:t xml:space="preserve">3.6. Постачальник послуг комерційного обліку та оператор системи </w:t>
            </w:r>
            <w:r w:rsidRPr="005C4F26">
              <w:rPr>
                <w:rFonts w:ascii="Times New Roman" w:eastAsia="Calibri" w:hAnsi="Times New Roman" w:cs="Times New Roman"/>
                <w:i/>
                <w:strike/>
                <w:sz w:val="24"/>
                <w:szCs w:val="24"/>
              </w:rPr>
              <w:t>розподілу</w:t>
            </w:r>
            <w:r w:rsidRPr="002B395E">
              <w:rPr>
                <w:rFonts w:ascii="Times New Roman" w:eastAsia="Calibri" w:hAnsi="Times New Roman" w:cs="Times New Roman"/>
                <w:sz w:val="24"/>
                <w:szCs w:val="24"/>
              </w:rPr>
              <w:t xml:space="preserve"> мають право здійснювати контрольні зняття показів лічильника електричної енергії Споживача.</w:t>
            </w:r>
          </w:p>
          <w:p w14:paraId="7161F20B" w14:textId="14B3C8F3" w:rsidR="00570D2E" w:rsidRPr="002B395E" w:rsidRDefault="00570D2E" w:rsidP="00570D2E">
            <w:pPr>
              <w:jc w:val="both"/>
              <w:rPr>
                <w:rFonts w:ascii="Times New Roman" w:eastAsia="Calibri" w:hAnsi="Times New Roman" w:cs="Times New Roman"/>
                <w:bCs/>
                <w:sz w:val="24"/>
                <w:szCs w:val="24"/>
              </w:rPr>
            </w:pPr>
            <w:r w:rsidRPr="002B395E">
              <w:rPr>
                <w:rFonts w:ascii="Times New Roman" w:eastAsia="Calibri" w:hAnsi="Times New Roman" w:cs="Times New Roman"/>
                <w:sz w:val="24"/>
                <w:szCs w:val="24"/>
              </w:rPr>
              <w:t xml:space="preserve">Оператор системи </w:t>
            </w:r>
            <w:r w:rsidRPr="00EF69EC">
              <w:rPr>
                <w:rFonts w:ascii="Times New Roman" w:eastAsia="Calibri" w:hAnsi="Times New Roman" w:cs="Times New Roman"/>
                <w:strike/>
                <w:sz w:val="24"/>
                <w:szCs w:val="24"/>
              </w:rPr>
              <w:t>розподілу</w:t>
            </w:r>
            <w:r w:rsidRPr="00EF69EC">
              <w:rPr>
                <w:rFonts w:ascii="Times New Roman" w:eastAsia="Calibri" w:hAnsi="Times New Roman" w:cs="Times New Roman"/>
                <w:sz w:val="24"/>
                <w:szCs w:val="24"/>
              </w:rPr>
              <w:t xml:space="preserve"> </w:t>
            </w:r>
            <w:r w:rsidRPr="002B395E">
              <w:rPr>
                <w:rFonts w:ascii="Times New Roman" w:eastAsia="Calibri" w:hAnsi="Times New Roman" w:cs="Times New Roman"/>
                <w:sz w:val="24"/>
                <w:szCs w:val="24"/>
              </w:rPr>
              <w:t xml:space="preserve">не рідше одного разу на шість місяців здійснює контрольне зняття показів лічильника електричної енергії та формує обсяг розподіленої </w:t>
            </w:r>
            <w:r w:rsidRPr="007F6BF8">
              <w:rPr>
                <w:rFonts w:ascii="Times New Roman" w:eastAsia="Calibri" w:hAnsi="Times New Roman" w:cs="Times New Roman"/>
                <w:b/>
                <w:color w:val="7030A0"/>
                <w:sz w:val="24"/>
                <w:szCs w:val="24"/>
              </w:rPr>
              <w:t>(переданої)</w:t>
            </w:r>
            <w:r w:rsidRPr="00EF69EC">
              <w:rPr>
                <w:rFonts w:ascii="Times New Roman" w:eastAsia="Calibri" w:hAnsi="Times New Roman" w:cs="Times New Roman"/>
                <w:color w:val="FF0000"/>
                <w:sz w:val="24"/>
                <w:szCs w:val="24"/>
              </w:rPr>
              <w:t xml:space="preserve"> </w:t>
            </w:r>
            <w:r w:rsidRPr="002B395E">
              <w:rPr>
                <w:rFonts w:ascii="Times New Roman" w:eastAsia="Calibri" w:hAnsi="Times New Roman" w:cs="Times New Roman"/>
                <w:sz w:val="24"/>
                <w:szCs w:val="24"/>
              </w:rPr>
              <w:t xml:space="preserve">та спожитої електричної енергії по Споживачу </w:t>
            </w:r>
            <w:r w:rsidRPr="007F6BF8">
              <w:rPr>
                <w:rFonts w:ascii="Times New Roman" w:eastAsia="Calibri" w:hAnsi="Times New Roman" w:cs="Times New Roman"/>
                <w:b/>
                <w:color w:val="7030A0"/>
                <w:sz w:val="24"/>
                <w:szCs w:val="24"/>
              </w:rPr>
              <w:t>відповідно до вимог Кодексу комерційного обліку електричної енергії</w:t>
            </w:r>
            <w:r w:rsidRPr="007F6BF8">
              <w:rPr>
                <w:rFonts w:ascii="Times New Roman" w:eastAsia="Calibri" w:hAnsi="Times New Roman" w:cs="Times New Roman"/>
                <w:color w:val="7030A0"/>
                <w:sz w:val="24"/>
                <w:szCs w:val="24"/>
              </w:rPr>
              <w:t xml:space="preserve"> </w:t>
            </w:r>
            <w:bookmarkEnd w:id="38"/>
            <w:r w:rsidRPr="00EF69EC">
              <w:rPr>
                <w:rFonts w:ascii="Times New Roman" w:eastAsia="Calibri" w:hAnsi="Times New Roman" w:cs="Times New Roman"/>
                <w:strike/>
                <w:sz w:val="24"/>
                <w:szCs w:val="24"/>
              </w:rPr>
              <w:t xml:space="preserve">за </w:t>
            </w:r>
            <w:r w:rsidRPr="005C4F26">
              <w:rPr>
                <w:rFonts w:ascii="Times New Roman" w:eastAsia="Calibri" w:hAnsi="Times New Roman" w:cs="Times New Roman"/>
                <w:i/>
                <w:strike/>
                <w:sz w:val="24"/>
                <w:szCs w:val="24"/>
              </w:rPr>
              <w:t xml:space="preserve">розрахунковий місяць, в якому було здійснено контрольне зняття показань лічильника електричної </w:t>
            </w:r>
            <w:r w:rsidRPr="005C4F26">
              <w:rPr>
                <w:rFonts w:ascii="Times New Roman" w:eastAsia="Calibri" w:hAnsi="Times New Roman" w:cs="Times New Roman"/>
                <w:i/>
                <w:strike/>
                <w:sz w:val="24"/>
                <w:szCs w:val="24"/>
              </w:rPr>
              <w:lastRenderedPageBreak/>
              <w:t>енергії, з урахуванням його фактичних показань</w:t>
            </w:r>
            <w:r w:rsidRPr="005C4F26">
              <w:rPr>
                <w:rFonts w:ascii="Times New Roman" w:eastAsia="Calibri" w:hAnsi="Times New Roman" w:cs="Times New Roman"/>
                <w:i/>
                <w:sz w:val="24"/>
                <w:szCs w:val="24"/>
              </w:rPr>
              <w:t>.</w:t>
            </w:r>
            <w:bookmarkEnd w:id="39"/>
          </w:p>
        </w:tc>
        <w:tc>
          <w:tcPr>
            <w:tcW w:w="3972" w:type="dxa"/>
            <w:gridSpan w:val="2"/>
          </w:tcPr>
          <w:p w14:paraId="1FFB9FDC" w14:textId="77777777" w:rsidR="00570D2E" w:rsidRPr="00F67289" w:rsidRDefault="00570D2E" w:rsidP="00570D2E">
            <w:pPr>
              <w:pStyle w:val="a4"/>
              <w:jc w:val="both"/>
              <w:rPr>
                <w:b/>
                <w:lang w:val="uk-UA"/>
              </w:rPr>
            </w:pPr>
            <w:r w:rsidRPr="00F67289">
              <w:rPr>
                <w:b/>
                <w:lang w:val="uk-UA"/>
              </w:rPr>
              <w:lastRenderedPageBreak/>
              <w:t>АТ Дніпровські електричні мережі</w:t>
            </w:r>
          </w:p>
          <w:p w14:paraId="5F6D7EF2" w14:textId="77777777" w:rsidR="00570D2E" w:rsidRPr="00190AD9" w:rsidRDefault="00570D2E" w:rsidP="00570D2E">
            <w:pPr>
              <w:ind w:firstLine="57"/>
              <w:contextualSpacing/>
              <w:jc w:val="both"/>
              <w:rPr>
                <w:rFonts w:ascii="Times New Roman" w:eastAsia="Calibri" w:hAnsi="Times New Roman" w:cs="Times New Roman"/>
                <w:b/>
                <w:bCs/>
                <w:color w:val="0070C0"/>
                <w:sz w:val="24"/>
                <w:szCs w:val="24"/>
              </w:rPr>
            </w:pPr>
            <w:r w:rsidRPr="00F67289">
              <w:rPr>
                <w:rFonts w:ascii="Times New Roman" w:eastAsia="Calibri" w:hAnsi="Times New Roman" w:cs="Times New Roman"/>
                <w:sz w:val="24"/>
                <w:szCs w:val="24"/>
              </w:rPr>
              <w:t xml:space="preserve">3.6. Постачальник послуг комерційного обліку та оператор системи </w:t>
            </w:r>
            <w:r w:rsidRPr="00190AD9">
              <w:rPr>
                <w:rFonts w:ascii="Times New Roman" w:eastAsia="Calibri" w:hAnsi="Times New Roman" w:cs="Times New Roman"/>
                <w:strike/>
                <w:sz w:val="24"/>
                <w:szCs w:val="24"/>
              </w:rPr>
              <w:t>розподілу</w:t>
            </w:r>
            <w:r w:rsidRPr="00F67289">
              <w:rPr>
                <w:rFonts w:ascii="Times New Roman" w:eastAsia="Calibri" w:hAnsi="Times New Roman" w:cs="Times New Roman"/>
                <w:sz w:val="24"/>
                <w:szCs w:val="24"/>
              </w:rPr>
              <w:t xml:space="preserve"> мають право здійснювати контрольні зняття показів лічильника електричної енергії Споживача </w:t>
            </w:r>
            <w:r w:rsidRPr="00190AD9">
              <w:rPr>
                <w:rFonts w:ascii="Times New Roman" w:eastAsia="Calibri" w:hAnsi="Times New Roman" w:cs="Times New Roman"/>
                <w:b/>
                <w:color w:val="0070C0"/>
                <w:sz w:val="24"/>
                <w:szCs w:val="24"/>
              </w:rPr>
              <w:t>відповідно до вимог Кодексу комерційного обліку електричної енергії.</w:t>
            </w:r>
            <w:r w:rsidRPr="00190AD9">
              <w:rPr>
                <w:rFonts w:ascii="Times New Roman" w:eastAsia="Calibri" w:hAnsi="Times New Roman" w:cs="Times New Roman"/>
                <w:b/>
                <w:bCs/>
                <w:color w:val="0070C0"/>
                <w:sz w:val="24"/>
                <w:szCs w:val="24"/>
              </w:rPr>
              <w:t xml:space="preserve"> </w:t>
            </w:r>
          </w:p>
          <w:p w14:paraId="06ABF6A4" w14:textId="77777777" w:rsidR="00570D2E" w:rsidRPr="00190AD9" w:rsidRDefault="00570D2E" w:rsidP="00570D2E">
            <w:pPr>
              <w:ind w:firstLine="57"/>
              <w:contextualSpacing/>
              <w:jc w:val="both"/>
              <w:rPr>
                <w:rFonts w:ascii="Times New Roman" w:eastAsia="Calibri" w:hAnsi="Times New Roman" w:cs="Times New Roman"/>
                <w:b/>
                <w:bCs/>
                <w:color w:val="0070C0"/>
                <w:sz w:val="24"/>
                <w:szCs w:val="24"/>
              </w:rPr>
            </w:pPr>
          </w:p>
          <w:p w14:paraId="558F91FF" w14:textId="0E219433" w:rsidR="00570D2E" w:rsidRPr="00F67289" w:rsidRDefault="00570D2E" w:rsidP="00570D2E">
            <w:pPr>
              <w:pStyle w:val="a4"/>
              <w:jc w:val="both"/>
              <w:rPr>
                <w:b/>
                <w:lang w:val="uk-UA"/>
              </w:rPr>
            </w:pPr>
            <w:r w:rsidRPr="0033658E">
              <w:rPr>
                <w:rFonts w:eastAsia="Calibri"/>
                <w:b/>
                <w:bCs/>
                <w:lang w:val="uk-UA"/>
              </w:rPr>
              <w:t>Видалити</w:t>
            </w:r>
          </w:p>
        </w:tc>
        <w:tc>
          <w:tcPr>
            <w:tcW w:w="3828" w:type="dxa"/>
            <w:gridSpan w:val="2"/>
          </w:tcPr>
          <w:p w14:paraId="7FE0C32B" w14:textId="323FE741" w:rsidR="00570D2E" w:rsidRPr="00F67289" w:rsidRDefault="00570D2E" w:rsidP="00570D2E">
            <w:pPr>
              <w:tabs>
                <w:tab w:val="left" w:pos="4536"/>
                <w:tab w:val="left" w:pos="8364"/>
              </w:tabs>
              <w:ind w:firstLine="335"/>
              <w:jc w:val="both"/>
              <w:rPr>
                <w:rFonts w:ascii="Times New Roman" w:eastAsia="Calibri" w:hAnsi="Times New Roman" w:cs="Times New Roman"/>
                <w:b/>
                <w:sz w:val="24"/>
                <w:szCs w:val="24"/>
              </w:rPr>
            </w:pPr>
            <w:r w:rsidRPr="00F67289">
              <w:rPr>
                <w:rFonts w:ascii="Times New Roman" w:eastAsia="Calibri" w:hAnsi="Times New Roman" w:cs="Times New Roman"/>
                <w:sz w:val="24"/>
                <w:szCs w:val="24"/>
              </w:rPr>
              <w:t>Для узгодження Правил роздрібного ринку електричної енергії та Кодексу комерційного обліку</w:t>
            </w:r>
          </w:p>
        </w:tc>
        <w:tc>
          <w:tcPr>
            <w:tcW w:w="3833" w:type="dxa"/>
          </w:tcPr>
          <w:p w14:paraId="154C7E96" w14:textId="7AE799A6" w:rsidR="00211B90" w:rsidRPr="00211B90" w:rsidRDefault="00190AD9" w:rsidP="00652029">
            <w:pPr>
              <w:spacing w:after="160" w:line="259"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Попередньо </w:t>
            </w:r>
            <w:r w:rsidR="007669BF">
              <w:rPr>
                <w:rFonts w:ascii="Times New Roman" w:eastAsia="Calibri" w:hAnsi="Times New Roman" w:cs="Times New Roman"/>
                <w:b/>
                <w:sz w:val="24"/>
                <w:szCs w:val="24"/>
              </w:rPr>
              <w:t>врахову</w:t>
            </w:r>
            <w:r w:rsidR="002752D1">
              <w:rPr>
                <w:rFonts w:ascii="Times New Roman" w:eastAsia="Calibri" w:hAnsi="Times New Roman" w:cs="Times New Roman"/>
                <w:b/>
                <w:sz w:val="24"/>
                <w:szCs w:val="24"/>
              </w:rPr>
              <w:t>ємо</w:t>
            </w:r>
            <w:r w:rsidR="00211B90" w:rsidRPr="00211B90">
              <w:rPr>
                <w:rFonts w:ascii="Times New Roman" w:eastAsia="Calibri" w:hAnsi="Times New Roman" w:cs="Times New Roman"/>
                <w:b/>
                <w:sz w:val="24"/>
                <w:szCs w:val="24"/>
              </w:rPr>
              <w:t xml:space="preserve"> в редакції:</w:t>
            </w:r>
          </w:p>
          <w:p w14:paraId="170C090E" w14:textId="14658282" w:rsidR="00652029" w:rsidRPr="007669BF" w:rsidRDefault="00652029" w:rsidP="00652029">
            <w:pPr>
              <w:spacing w:after="160" w:line="259" w:lineRule="auto"/>
              <w:jc w:val="both"/>
              <w:rPr>
                <w:rFonts w:ascii="Times New Roman" w:eastAsia="Calibri" w:hAnsi="Times New Roman" w:cs="Times New Roman"/>
                <w:color w:val="00B050"/>
                <w:sz w:val="24"/>
                <w:szCs w:val="24"/>
              </w:rPr>
            </w:pPr>
            <w:r w:rsidRPr="007669BF">
              <w:rPr>
                <w:rFonts w:ascii="Times New Roman" w:eastAsia="Calibri" w:hAnsi="Times New Roman" w:cs="Times New Roman"/>
                <w:color w:val="00B050"/>
                <w:sz w:val="24"/>
                <w:szCs w:val="24"/>
              </w:rPr>
              <w:t>3.6. Постачальник послуг комерційного обліку та оператор системи мають право здійснювати контрольні зняття показів лічильника електричної енергії Споживача.</w:t>
            </w:r>
          </w:p>
          <w:p w14:paraId="629CEA97" w14:textId="0F50D6BD" w:rsidR="00570D2E" w:rsidRDefault="00652029" w:rsidP="00652029">
            <w:pPr>
              <w:tabs>
                <w:tab w:val="left" w:pos="4536"/>
                <w:tab w:val="left" w:pos="8364"/>
              </w:tabs>
              <w:jc w:val="both"/>
              <w:rPr>
                <w:rFonts w:ascii="Times New Roman" w:eastAsia="Calibri" w:hAnsi="Times New Roman" w:cs="Times New Roman"/>
                <w:color w:val="00B050"/>
                <w:sz w:val="24"/>
                <w:szCs w:val="24"/>
              </w:rPr>
            </w:pPr>
            <w:r w:rsidRPr="007669BF">
              <w:rPr>
                <w:rFonts w:ascii="Times New Roman" w:eastAsia="Calibri" w:hAnsi="Times New Roman" w:cs="Times New Roman"/>
                <w:color w:val="00B050"/>
                <w:sz w:val="24"/>
                <w:szCs w:val="24"/>
              </w:rPr>
              <w:t>Оператор системи не рідше одного разу на шість місяців здійснює контрольний огляд засобів комерційного огляду</w:t>
            </w:r>
            <w:r w:rsidR="0033658E" w:rsidRPr="007669BF">
              <w:rPr>
                <w:rFonts w:ascii="Times New Roman" w:eastAsia="Calibri" w:hAnsi="Times New Roman" w:cs="Times New Roman"/>
                <w:color w:val="00B050"/>
                <w:sz w:val="24"/>
                <w:szCs w:val="24"/>
              </w:rPr>
              <w:t xml:space="preserve"> </w:t>
            </w:r>
            <w:r w:rsidRPr="007669BF">
              <w:rPr>
                <w:rFonts w:ascii="Times New Roman" w:eastAsia="Calibri" w:hAnsi="Times New Roman" w:cs="Times New Roman"/>
                <w:color w:val="00B050"/>
                <w:sz w:val="24"/>
                <w:szCs w:val="24"/>
              </w:rPr>
              <w:t xml:space="preserve">та формує обсяг розподіленої (переданої) та спожитої електричної енергії </w:t>
            </w:r>
            <w:r w:rsidR="0033658E" w:rsidRPr="007669BF">
              <w:rPr>
                <w:rFonts w:ascii="Times New Roman" w:eastAsia="Calibri" w:hAnsi="Times New Roman" w:cs="Times New Roman"/>
                <w:color w:val="00B050"/>
                <w:sz w:val="24"/>
                <w:szCs w:val="24"/>
              </w:rPr>
              <w:t xml:space="preserve">за площадкою комерційного обліку </w:t>
            </w:r>
            <w:r w:rsidRPr="007669BF">
              <w:rPr>
                <w:rFonts w:ascii="Times New Roman" w:eastAsia="Calibri" w:hAnsi="Times New Roman" w:cs="Times New Roman"/>
                <w:color w:val="00B050"/>
                <w:sz w:val="24"/>
                <w:szCs w:val="24"/>
              </w:rPr>
              <w:t>Споживач</w:t>
            </w:r>
            <w:r w:rsidR="0033658E" w:rsidRPr="007669BF">
              <w:rPr>
                <w:rFonts w:ascii="Times New Roman" w:eastAsia="Calibri" w:hAnsi="Times New Roman" w:cs="Times New Roman"/>
                <w:color w:val="00B050"/>
                <w:sz w:val="24"/>
                <w:szCs w:val="24"/>
              </w:rPr>
              <w:t>а.</w:t>
            </w:r>
            <w:r w:rsidRPr="007669BF">
              <w:rPr>
                <w:rFonts w:ascii="Times New Roman" w:eastAsia="Calibri" w:hAnsi="Times New Roman" w:cs="Times New Roman"/>
                <w:color w:val="00B050"/>
                <w:sz w:val="24"/>
                <w:szCs w:val="24"/>
              </w:rPr>
              <w:t xml:space="preserve"> </w:t>
            </w:r>
          </w:p>
          <w:p w14:paraId="2B4ADC31" w14:textId="77777777" w:rsidR="007669BF" w:rsidRPr="00211B90" w:rsidRDefault="007669BF" w:rsidP="00652029">
            <w:pPr>
              <w:tabs>
                <w:tab w:val="left" w:pos="4536"/>
                <w:tab w:val="left" w:pos="8364"/>
              </w:tabs>
              <w:jc w:val="both"/>
              <w:rPr>
                <w:rFonts w:ascii="Times New Roman" w:eastAsia="Calibri" w:hAnsi="Times New Roman" w:cs="Times New Roman"/>
                <w:sz w:val="24"/>
                <w:szCs w:val="24"/>
                <w:highlight w:val="yellow"/>
              </w:rPr>
            </w:pPr>
          </w:p>
          <w:p w14:paraId="6CAC3929" w14:textId="5DC21C6D" w:rsidR="0033658E" w:rsidRPr="007669BF" w:rsidRDefault="0033658E" w:rsidP="00652029">
            <w:pPr>
              <w:tabs>
                <w:tab w:val="left" w:pos="4536"/>
                <w:tab w:val="left" w:pos="8364"/>
              </w:tabs>
              <w:jc w:val="both"/>
              <w:rPr>
                <w:rFonts w:ascii="Times New Roman" w:hAnsi="Times New Roman" w:cs="Times New Roman"/>
                <w:b/>
                <w:sz w:val="24"/>
                <w:szCs w:val="24"/>
              </w:rPr>
            </w:pPr>
            <w:r w:rsidRPr="007669BF">
              <w:rPr>
                <w:rFonts w:ascii="Times New Roman" w:hAnsi="Times New Roman" w:cs="Times New Roman"/>
                <w:b/>
                <w:sz w:val="24"/>
                <w:szCs w:val="24"/>
              </w:rPr>
              <w:lastRenderedPageBreak/>
              <w:t>(необхідн</w:t>
            </w:r>
            <w:r w:rsidR="007669BF" w:rsidRPr="007669BF">
              <w:rPr>
                <w:rFonts w:ascii="Times New Roman" w:hAnsi="Times New Roman" w:cs="Times New Roman"/>
                <w:b/>
                <w:sz w:val="24"/>
                <w:szCs w:val="24"/>
              </w:rPr>
              <w:t xml:space="preserve">о </w:t>
            </w:r>
            <w:r w:rsidRPr="007669BF">
              <w:rPr>
                <w:rFonts w:ascii="Times New Roman" w:hAnsi="Times New Roman" w:cs="Times New Roman"/>
                <w:b/>
                <w:sz w:val="24"/>
                <w:szCs w:val="24"/>
              </w:rPr>
              <w:t>узгод</w:t>
            </w:r>
            <w:r w:rsidR="007669BF" w:rsidRPr="007669BF">
              <w:rPr>
                <w:rFonts w:ascii="Times New Roman" w:hAnsi="Times New Roman" w:cs="Times New Roman"/>
                <w:b/>
                <w:sz w:val="24"/>
                <w:szCs w:val="24"/>
              </w:rPr>
              <w:t>ити</w:t>
            </w:r>
            <w:r w:rsidRPr="007669BF">
              <w:rPr>
                <w:rFonts w:ascii="Times New Roman" w:hAnsi="Times New Roman" w:cs="Times New Roman"/>
                <w:b/>
                <w:sz w:val="24"/>
                <w:szCs w:val="24"/>
              </w:rPr>
              <w:t xml:space="preserve"> положен</w:t>
            </w:r>
            <w:r w:rsidR="007669BF" w:rsidRPr="007669BF">
              <w:rPr>
                <w:rFonts w:ascii="Times New Roman" w:hAnsi="Times New Roman" w:cs="Times New Roman"/>
                <w:b/>
                <w:sz w:val="24"/>
                <w:szCs w:val="24"/>
              </w:rPr>
              <w:t>ня</w:t>
            </w:r>
            <w:r w:rsidRPr="007669BF">
              <w:rPr>
                <w:rFonts w:ascii="Times New Roman" w:hAnsi="Times New Roman" w:cs="Times New Roman"/>
                <w:b/>
                <w:sz w:val="24"/>
                <w:szCs w:val="24"/>
              </w:rPr>
              <w:t xml:space="preserve"> ПРРЕЕ з ККО)</w:t>
            </w:r>
          </w:p>
        </w:tc>
      </w:tr>
      <w:tr w:rsidR="00570D2E" w:rsidRPr="00215065" w14:paraId="6801536E" w14:textId="77777777" w:rsidTr="009C68AB">
        <w:trPr>
          <w:trHeight w:val="1012"/>
        </w:trPr>
        <w:tc>
          <w:tcPr>
            <w:tcW w:w="15592" w:type="dxa"/>
            <w:gridSpan w:val="7"/>
          </w:tcPr>
          <w:p w14:paraId="65A0197C" w14:textId="77777777" w:rsidR="00570D2E" w:rsidRPr="009F3522" w:rsidRDefault="00570D2E" w:rsidP="00570D2E">
            <w:pPr>
              <w:jc w:val="right"/>
              <w:rPr>
                <w:rFonts w:ascii="Times New Roman" w:eastAsia="Calibri" w:hAnsi="Times New Roman" w:cs="Times New Roman"/>
                <w:b/>
                <w:sz w:val="24"/>
                <w:szCs w:val="24"/>
              </w:rPr>
            </w:pPr>
            <w:r w:rsidRPr="009F3522">
              <w:rPr>
                <w:rFonts w:ascii="Times New Roman" w:eastAsia="Calibri" w:hAnsi="Times New Roman" w:cs="Times New Roman"/>
                <w:b/>
                <w:sz w:val="24"/>
                <w:szCs w:val="24"/>
              </w:rPr>
              <w:lastRenderedPageBreak/>
              <w:t>Додаток 6</w:t>
            </w:r>
          </w:p>
          <w:p w14:paraId="49FE878F" w14:textId="77777777" w:rsidR="00570D2E" w:rsidRPr="009F3522" w:rsidRDefault="00570D2E" w:rsidP="00570D2E">
            <w:pPr>
              <w:jc w:val="right"/>
              <w:rPr>
                <w:rFonts w:ascii="Times New Roman" w:eastAsia="Calibri" w:hAnsi="Times New Roman" w:cs="Times New Roman"/>
                <w:b/>
                <w:sz w:val="24"/>
                <w:szCs w:val="24"/>
              </w:rPr>
            </w:pPr>
            <w:r w:rsidRPr="009F3522">
              <w:rPr>
                <w:rFonts w:ascii="Times New Roman" w:eastAsia="Calibri" w:hAnsi="Times New Roman" w:cs="Times New Roman"/>
                <w:b/>
                <w:sz w:val="24"/>
                <w:szCs w:val="24"/>
              </w:rPr>
              <w:t>до Правил роздрібного ринку електричної енергії</w:t>
            </w:r>
          </w:p>
          <w:p w14:paraId="44A346CD" w14:textId="77777777" w:rsidR="00570D2E" w:rsidRPr="009F3522" w:rsidRDefault="00570D2E" w:rsidP="00570D2E">
            <w:pPr>
              <w:jc w:val="right"/>
              <w:rPr>
                <w:rFonts w:ascii="Times New Roman" w:eastAsia="Calibri" w:hAnsi="Times New Roman" w:cs="Times New Roman"/>
                <w:b/>
                <w:sz w:val="24"/>
                <w:szCs w:val="24"/>
              </w:rPr>
            </w:pPr>
          </w:p>
          <w:p w14:paraId="46DFF5BF" w14:textId="77777777" w:rsidR="00570D2E" w:rsidRPr="009F3522" w:rsidRDefault="00570D2E" w:rsidP="00570D2E">
            <w:pPr>
              <w:jc w:val="center"/>
              <w:rPr>
                <w:rFonts w:ascii="Times New Roman" w:eastAsia="Calibri" w:hAnsi="Times New Roman" w:cs="Times New Roman"/>
                <w:b/>
                <w:sz w:val="24"/>
                <w:szCs w:val="24"/>
              </w:rPr>
            </w:pPr>
            <w:r w:rsidRPr="009F3522">
              <w:rPr>
                <w:rFonts w:ascii="Times New Roman" w:eastAsia="Calibri" w:hAnsi="Times New Roman" w:cs="Times New Roman"/>
                <w:b/>
                <w:sz w:val="24"/>
                <w:szCs w:val="24"/>
              </w:rPr>
              <w:t>ТИПОВИЙ ДОГОВІР</w:t>
            </w:r>
          </w:p>
          <w:p w14:paraId="3DB1C5E2" w14:textId="18E380F9" w:rsidR="00570D2E" w:rsidRPr="009F3522" w:rsidRDefault="00570D2E" w:rsidP="00570D2E">
            <w:pPr>
              <w:jc w:val="center"/>
              <w:rPr>
                <w:rFonts w:ascii="Times New Roman" w:eastAsia="Calibri" w:hAnsi="Times New Roman" w:cs="Times New Roman"/>
                <w:b/>
                <w:sz w:val="24"/>
                <w:szCs w:val="24"/>
              </w:rPr>
            </w:pPr>
            <w:r w:rsidRPr="009F3522">
              <w:rPr>
                <w:rFonts w:ascii="Times New Roman" w:eastAsia="Calibri" w:hAnsi="Times New Roman" w:cs="Times New Roman"/>
                <w:b/>
                <w:sz w:val="24"/>
                <w:szCs w:val="24"/>
              </w:rPr>
              <w:t>про постачання електричної енергії постачальником універсальних послуг</w:t>
            </w:r>
          </w:p>
        </w:tc>
      </w:tr>
      <w:tr w:rsidR="00570D2E" w:rsidRPr="00215065" w14:paraId="4A42B245" w14:textId="77777777" w:rsidTr="009C68AB">
        <w:trPr>
          <w:trHeight w:val="1012"/>
        </w:trPr>
        <w:tc>
          <w:tcPr>
            <w:tcW w:w="3898" w:type="dxa"/>
          </w:tcPr>
          <w:p w14:paraId="134858CE" w14:textId="77777777" w:rsidR="00570D2E" w:rsidRPr="00B751C6" w:rsidRDefault="00570D2E" w:rsidP="00570D2E">
            <w:pPr>
              <w:rPr>
                <w:rFonts w:ascii="Times New Roman" w:eastAsia="Calibri" w:hAnsi="Times New Roman" w:cs="Times New Roman"/>
                <w:b/>
                <w:sz w:val="24"/>
                <w:szCs w:val="24"/>
              </w:rPr>
            </w:pPr>
            <w:r w:rsidRPr="00B751C6">
              <w:rPr>
                <w:rFonts w:ascii="Times New Roman" w:eastAsia="Calibri" w:hAnsi="Times New Roman" w:cs="Times New Roman"/>
                <w:b/>
                <w:sz w:val="24"/>
                <w:szCs w:val="24"/>
              </w:rPr>
              <w:t>Відсутнє</w:t>
            </w:r>
          </w:p>
          <w:p w14:paraId="79FC1AC1" w14:textId="142811C3" w:rsidR="00570D2E" w:rsidRPr="00B751C6" w:rsidRDefault="0033658E" w:rsidP="00570D2E">
            <w:pPr>
              <w:jc w:val="both"/>
              <w:rPr>
                <w:rFonts w:ascii="Times New Roman" w:hAnsi="Times New Roman" w:cs="Times New Roman"/>
                <w:sz w:val="24"/>
                <w:szCs w:val="24"/>
              </w:rPr>
            </w:pPr>
            <w:r>
              <w:rPr>
                <w:rFonts w:ascii="Times New Roman" w:hAnsi="Times New Roman" w:cs="Times New Roman"/>
                <w:sz w:val="24"/>
                <w:szCs w:val="24"/>
              </w:rPr>
              <w:t xml:space="preserve">5.1 </w:t>
            </w:r>
            <w:r w:rsidR="00570D2E" w:rsidRPr="00B751C6">
              <w:rPr>
                <w:rFonts w:ascii="Times New Roman" w:hAnsi="Times New Roman" w:cs="Times New Roman"/>
                <w:sz w:val="24"/>
                <w:szCs w:val="24"/>
              </w:rPr>
              <w:t>Споживач розраховується з Постачальником за електричну енергію за цінами, що визначаються відповідно до механізму визначення ціни електричної енергії, згідно з обраною Споживачем комерційною пропозицією, яка є додатком 2 до цього Договору.</w:t>
            </w:r>
          </w:p>
          <w:p w14:paraId="579B66A2" w14:textId="77777777" w:rsidR="00570D2E" w:rsidRPr="00B751C6" w:rsidRDefault="00570D2E" w:rsidP="00570D2E">
            <w:pPr>
              <w:pStyle w:val="st2"/>
              <w:rPr>
                <w:rStyle w:val="st42"/>
              </w:rPr>
            </w:pPr>
            <w:r w:rsidRPr="00B751C6">
              <w:rPr>
                <w:rStyle w:val="st42"/>
              </w:rPr>
              <w:t>У разі надання у встановленому порядку Постачальником Споживачу повідомлення про зміни умов цього Договору (у тому числі зміну ціни), що викликані змінами регульованих складових ціни (тарифу на послуги з передачі та/або розподілу електричної енергії) та/або змінами в нормативно-правових актах щодо формування цієї ціни або умов постачання електричної енергії, цей Договір вважається із зазначеної в повідомленні дати зміни його умов (але не раніше ніж через 20 днів від дня надання Споживачу повідомлення):</w:t>
            </w:r>
          </w:p>
          <w:p w14:paraId="7FBD2CE4" w14:textId="77777777" w:rsidR="00570D2E" w:rsidRPr="00B751C6" w:rsidRDefault="00570D2E" w:rsidP="00570D2E">
            <w:pPr>
              <w:pStyle w:val="st2"/>
              <w:rPr>
                <w:rStyle w:val="st42"/>
              </w:rPr>
            </w:pPr>
            <w:r w:rsidRPr="00B751C6">
              <w:rPr>
                <w:rStyle w:val="st42"/>
              </w:rPr>
              <w:lastRenderedPageBreak/>
              <w:t>1) розірваним (без штрафних санкцій) за ініціативою Споживача - у разі надання Постачальнику письмової заяви Споживача про незгоду/неприйняття змін;</w:t>
            </w:r>
          </w:p>
          <w:p w14:paraId="17701114" w14:textId="77777777" w:rsidR="00570D2E" w:rsidRPr="00B751C6" w:rsidRDefault="00570D2E" w:rsidP="00570D2E">
            <w:pPr>
              <w:ind w:firstLine="709"/>
              <w:jc w:val="both"/>
              <w:rPr>
                <w:rFonts w:ascii="Times New Roman" w:hAnsi="Times New Roman" w:cs="Times New Roman"/>
                <w:sz w:val="24"/>
                <w:szCs w:val="24"/>
              </w:rPr>
            </w:pPr>
            <w:r w:rsidRPr="00B751C6">
              <w:rPr>
                <w:rStyle w:val="st42"/>
                <w:rFonts w:ascii="Times New Roman" w:hAnsi="Times New Roman" w:cs="Times New Roman"/>
                <w:sz w:val="24"/>
                <w:szCs w:val="24"/>
              </w:rPr>
              <w:t>2) зміненим на запропонованих Постачальником умовах - якщо Споживач не надав Постачальнику письмову заяву про незгоду/неприйняття змін.</w:t>
            </w:r>
          </w:p>
          <w:p w14:paraId="6E12F603" w14:textId="27EB91E2" w:rsidR="00570D2E" w:rsidRPr="00B751C6" w:rsidRDefault="00570D2E" w:rsidP="00570D2E">
            <w:pPr>
              <w:rPr>
                <w:rFonts w:ascii="Times New Roman" w:eastAsia="Calibri" w:hAnsi="Times New Roman" w:cs="Times New Roman"/>
                <w:b/>
                <w:sz w:val="24"/>
                <w:szCs w:val="24"/>
              </w:rPr>
            </w:pPr>
          </w:p>
        </w:tc>
        <w:tc>
          <w:tcPr>
            <w:tcW w:w="3898" w:type="dxa"/>
            <w:gridSpan w:val="2"/>
          </w:tcPr>
          <w:p w14:paraId="2DCDE018" w14:textId="77777777" w:rsidR="00570D2E" w:rsidRPr="00B751C6" w:rsidRDefault="00570D2E" w:rsidP="00570D2E">
            <w:pPr>
              <w:pStyle w:val="a4"/>
              <w:jc w:val="both"/>
              <w:rPr>
                <w:b/>
                <w:lang w:val="uk-UA"/>
              </w:rPr>
            </w:pPr>
            <w:r w:rsidRPr="00B751C6">
              <w:rPr>
                <w:b/>
                <w:lang w:val="uk-UA"/>
              </w:rPr>
              <w:lastRenderedPageBreak/>
              <w:t>ЕНЕРА ВІННИЦЯ</w:t>
            </w:r>
          </w:p>
          <w:p w14:paraId="76912CFC" w14:textId="77777777" w:rsidR="00570D2E" w:rsidRPr="00B751C6" w:rsidRDefault="00570D2E" w:rsidP="00570D2E">
            <w:pPr>
              <w:jc w:val="both"/>
              <w:rPr>
                <w:rFonts w:ascii="Times New Roman" w:hAnsi="Times New Roman" w:cs="Times New Roman"/>
                <w:sz w:val="24"/>
                <w:szCs w:val="24"/>
              </w:rPr>
            </w:pPr>
            <w:r w:rsidRPr="00B751C6">
              <w:rPr>
                <w:rFonts w:ascii="Times New Roman" w:eastAsia="Calibri" w:hAnsi="Times New Roman" w:cs="Times New Roman"/>
                <w:b/>
                <w:sz w:val="24"/>
                <w:szCs w:val="24"/>
              </w:rPr>
              <w:t xml:space="preserve">5.1 </w:t>
            </w:r>
            <w:r w:rsidRPr="00B751C6">
              <w:rPr>
                <w:rFonts w:ascii="Times New Roman" w:hAnsi="Times New Roman" w:cs="Times New Roman"/>
                <w:sz w:val="24"/>
                <w:szCs w:val="24"/>
              </w:rPr>
              <w:t>Споживач розраховується з Постачальником за електричну енергію за цінами, що визначаються відповідно до механізму визначення ціни електричної енергії, згідно з обраною Споживачем комерційною пропозицією, яка є додатком 2 до цього Договору.</w:t>
            </w:r>
          </w:p>
          <w:p w14:paraId="3A77AA52" w14:textId="77777777" w:rsidR="00570D2E" w:rsidRPr="00B751C6" w:rsidRDefault="00570D2E" w:rsidP="00570D2E">
            <w:pPr>
              <w:jc w:val="both"/>
              <w:rPr>
                <w:rFonts w:ascii="Times New Roman" w:hAnsi="Times New Roman" w:cs="Times New Roman"/>
                <w:sz w:val="24"/>
                <w:szCs w:val="24"/>
              </w:rPr>
            </w:pPr>
            <w:r w:rsidRPr="00B751C6">
              <w:rPr>
                <w:rFonts w:ascii="Times New Roman" w:hAnsi="Times New Roman" w:cs="Times New Roman"/>
                <w:sz w:val="24"/>
                <w:szCs w:val="24"/>
              </w:rPr>
              <w:t xml:space="preserve">             </w:t>
            </w:r>
            <w:r w:rsidRPr="00B751C6">
              <w:rPr>
                <w:rStyle w:val="af9"/>
                <w:rFonts w:ascii="Times New Roman" w:hAnsi="Times New Roman"/>
                <w:sz w:val="24"/>
                <w:szCs w:val="24"/>
              </w:rPr>
              <w:t xml:space="preserve">У разі надання у встановленому порядку Постачальником Споживачу повідомлення про зміни умов цього </w:t>
            </w:r>
            <w:r w:rsidRPr="00B751C6">
              <w:rPr>
                <w:rFonts w:ascii="Times New Roman" w:hAnsi="Times New Roman" w:cs="Times New Roman"/>
                <w:sz w:val="24"/>
                <w:szCs w:val="24"/>
              </w:rPr>
              <w:t>Договору (у тому числі зміну ціни), що викликані змінами регульованих складових ціни (тарифу на послуги з передачі та/або розподілу електричної енергії, ціни (тарифу) на послуги постачальника універсальних послуг) та/або змінами в нормативно-правових актах щодо формування цієї ціни або умов постачання електричної енергії, цей Договір вважається</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із</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зазначеної</w:t>
            </w:r>
            <w:r w:rsidRPr="00B751C6">
              <w:rPr>
                <w:rFonts w:ascii="Times New Roman" w:hAnsi="Times New Roman" w:cs="Times New Roman"/>
                <w:spacing w:val="-5"/>
                <w:sz w:val="24"/>
                <w:szCs w:val="24"/>
              </w:rPr>
              <w:t xml:space="preserve"> </w:t>
            </w:r>
            <w:r w:rsidRPr="00B751C6">
              <w:rPr>
                <w:rFonts w:ascii="Times New Roman" w:hAnsi="Times New Roman" w:cs="Times New Roman"/>
                <w:sz w:val="24"/>
                <w:szCs w:val="24"/>
              </w:rPr>
              <w:t>в</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повідомленні</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дати</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зміни</w:t>
            </w:r>
            <w:r w:rsidRPr="00B751C6">
              <w:rPr>
                <w:rFonts w:ascii="Times New Roman" w:hAnsi="Times New Roman" w:cs="Times New Roman"/>
                <w:spacing w:val="-6"/>
                <w:sz w:val="24"/>
                <w:szCs w:val="24"/>
              </w:rPr>
              <w:t xml:space="preserve"> </w:t>
            </w:r>
            <w:r w:rsidRPr="00B751C6">
              <w:rPr>
                <w:rFonts w:ascii="Times New Roman" w:hAnsi="Times New Roman" w:cs="Times New Roman"/>
                <w:sz w:val="24"/>
                <w:szCs w:val="24"/>
              </w:rPr>
              <w:t>його</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умов</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lastRenderedPageBreak/>
              <w:t>(але</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не</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раніше</w:t>
            </w:r>
            <w:r w:rsidRPr="00B751C6">
              <w:rPr>
                <w:rFonts w:ascii="Times New Roman" w:hAnsi="Times New Roman" w:cs="Times New Roman"/>
                <w:spacing w:val="-9"/>
                <w:sz w:val="24"/>
                <w:szCs w:val="24"/>
              </w:rPr>
              <w:t xml:space="preserve"> </w:t>
            </w:r>
            <w:r w:rsidRPr="00B751C6">
              <w:rPr>
                <w:rFonts w:ascii="Times New Roman" w:hAnsi="Times New Roman" w:cs="Times New Roman"/>
                <w:sz w:val="24"/>
                <w:szCs w:val="24"/>
              </w:rPr>
              <w:t>ніж через 20 днів від дня надання Споживачу</w:t>
            </w:r>
            <w:r w:rsidRPr="00B751C6">
              <w:rPr>
                <w:rFonts w:ascii="Times New Roman" w:hAnsi="Times New Roman" w:cs="Times New Roman"/>
                <w:spacing w:val="-11"/>
                <w:sz w:val="24"/>
                <w:szCs w:val="24"/>
              </w:rPr>
              <w:t xml:space="preserve"> </w:t>
            </w:r>
            <w:r w:rsidRPr="00B751C6">
              <w:rPr>
                <w:rFonts w:ascii="Times New Roman" w:hAnsi="Times New Roman" w:cs="Times New Roman"/>
                <w:sz w:val="24"/>
                <w:szCs w:val="24"/>
              </w:rPr>
              <w:t>повідомлення), про що зазначається у повідомленні:</w:t>
            </w:r>
          </w:p>
          <w:p w14:paraId="1BCDDF7D" w14:textId="77777777" w:rsidR="00570D2E" w:rsidRPr="00190AD9" w:rsidRDefault="00570D2E" w:rsidP="00570D2E">
            <w:pPr>
              <w:jc w:val="both"/>
              <w:rPr>
                <w:rFonts w:ascii="Times New Roman" w:hAnsi="Times New Roman" w:cs="Times New Roman"/>
                <w:b/>
                <w:color w:val="0070C0"/>
                <w:sz w:val="24"/>
                <w:szCs w:val="24"/>
              </w:rPr>
            </w:pPr>
            <w:r w:rsidRPr="00B751C6">
              <w:rPr>
                <w:rFonts w:ascii="Times New Roman" w:hAnsi="Times New Roman" w:cs="Times New Roman"/>
                <w:sz w:val="24"/>
                <w:szCs w:val="24"/>
              </w:rPr>
              <w:t xml:space="preserve">             1) </w:t>
            </w:r>
            <w:r w:rsidRPr="00190AD9">
              <w:rPr>
                <w:rFonts w:ascii="Times New Roman" w:hAnsi="Times New Roman" w:cs="Times New Roman"/>
                <w:b/>
                <w:color w:val="0070C0"/>
                <w:sz w:val="24"/>
                <w:szCs w:val="24"/>
              </w:rPr>
              <w:t>достроково розірваним</w:t>
            </w:r>
            <w:r w:rsidRPr="00190AD9">
              <w:rPr>
                <w:rFonts w:ascii="Times New Roman" w:hAnsi="Times New Roman" w:cs="Times New Roman"/>
                <w:color w:val="0070C0"/>
                <w:sz w:val="24"/>
                <w:szCs w:val="24"/>
              </w:rPr>
              <w:t xml:space="preserve"> </w:t>
            </w:r>
            <w:r w:rsidRPr="00B751C6">
              <w:rPr>
                <w:rFonts w:ascii="Times New Roman" w:hAnsi="Times New Roman" w:cs="Times New Roman"/>
                <w:sz w:val="24"/>
                <w:szCs w:val="24"/>
              </w:rPr>
              <w:t xml:space="preserve">(без штрафних санкцій) за ініціативою Споживача – у разі надання електропостачальнику письмової заяви Споживача про незгоду/неприйняття змін </w:t>
            </w:r>
            <w:r w:rsidRPr="00190AD9">
              <w:rPr>
                <w:rFonts w:ascii="Times New Roman" w:hAnsi="Times New Roman" w:cs="Times New Roman"/>
                <w:b/>
                <w:color w:val="0070C0"/>
                <w:sz w:val="24"/>
                <w:szCs w:val="24"/>
              </w:rPr>
              <w:t>протягом 5 робочих днів з дня отримання такого повідомлення , але не пізніше ніж за 10 календарних днів до зазначеної в повідомленні дати зміни умов договору;</w:t>
            </w:r>
          </w:p>
          <w:p w14:paraId="44036DC4" w14:textId="77777777" w:rsidR="00570D2E" w:rsidRPr="006A77F0" w:rsidRDefault="00570D2E" w:rsidP="00570D2E">
            <w:pPr>
              <w:jc w:val="both"/>
              <w:rPr>
                <w:rFonts w:ascii="Times New Roman" w:hAnsi="Times New Roman" w:cs="Times New Roman"/>
                <w:b/>
                <w:color w:val="0070C0"/>
                <w:sz w:val="24"/>
                <w:szCs w:val="24"/>
              </w:rPr>
            </w:pPr>
            <w:r w:rsidRPr="00B751C6">
              <w:rPr>
                <w:rFonts w:ascii="Times New Roman" w:hAnsi="Times New Roman" w:cs="Times New Roman"/>
                <w:sz w:val="24"/>
                <w:szCs w:val="24"/>
              </w:rPr>
              <w:t xml:space="preserve">            2) зміненим на запропонованих Постачальником умовах – якщо Споживач не надав Постачальнику письмову заяву про незгоду/неприйняття змін </w:t>
            </w:r>
            <w:r w:rsidRPr="006A77F0">
              <w:rPr>
                <w:rFonts w:ascii="Times New Roman" w:hAnsi="Times New Roman" w:cs="Times New Roman"/>
                <w:b/>
                <w:color w:val="0070C0"/>
                <w:sz w:val="24"/>
                <w:szCs w:val="24"/>
              </w:rPr>
              <w:t>у встановлений цим пунктом термін.</w:t>
            </w:r>
          </w:p>
          <w:p w14:paraId="6874BC9C" w14:textId="662FFDC1" w:rsidR="00570D2E" w:rsidRPr="00B751C6" w:rsidRDefault="00570D2E" w:rsidP="00570D2E">
            <w:pPr>
              <w:jc w:val="both"/>
              <w:rPr>
                <w:rFonts w:ascii="Times New Roman" w:eastAsia="Calibri" w:hAnsi="Times New Roman" w:cs="Times New Roman"/>
                <w:b/>
                <w:sz w:val="24"/>
                <w:szCs w:val="24"/>
              </w:rPr>
            </w:pPr>
          </w:p>
        </w:tc>
        <w:tc>
          <w:tcPr>
            <w:tcW w:w="3898" w:type="dxa"/>
            <w:gridSpan w:val="2"/>
          </w:tcPr>
          <w:p w14:paraId="61749FAF" w14:textId="7DD9CF1D" w:rsidR="00570D2E" w:rsidRPr="00B751C6" w:rsidRDefault="00570D2E" w:rsidP="00570D2E">
            <w:pPr>
              <w:jc w:val="both"/>
              <w:rPr>
                <w:rFonts w:ascii="Times New Roman" w:eastAsia="Calibri" w:hAnsi="Times New Roman" w:cs="Times New Roman"/>
                <w:b/>
                <w:sz w:val="24"/>
                <w:szCs w:val="24"/>
              </w:rPr>
            </w:pPr>
            <w:r w:rsidRPr="00B751C6">
              <w:rPr>
                <w:rFonts w:ascii="Times New Roman" w:hAnsi="Times New Roman" w:cs="Times New Roman"/>
                <w:sz w:val="24"/>
                <w:szCs w:val="24"/>
              </w:rPr>
              <w:lastRenderedPageBreak/>
              <w:t>Необхідність приведення у відповідність договору згідно Постанови НКРЕКП № 805 від 19.05.2021</w:t>
            </w:r>
          </w:p>
        </w:tc>
        <w:tc>
          <w:tcPr>
            <w:tcW w:w="3898" w:type="dxa"/>
            <w:gridSpan w:val="2"/>
          </w:tcPr>
          <w:p w14:paraId="03EEB10A" w14:textId="77777777" w:rsidR="000634A6" w:rsidRPr="007669BF"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w:t>
            </w:r>
            <w:r w:rsidRPr="00495B68">
              <w:rPr>
                <w:rFonts w:ascii="Times New Roman" w:hAnsi="Times New Roman" w:cs="Times New Roman"/>
                <w:b/>
                <w:sz w:val="24"/>
                <w:szCs w:val="24"/>
              </w:rPr>
              <w:t xml:space="preserve">отребує обговорення, </w:t>
            </w:r>
            <w:r w:rsidRPr="007669BF">
              <w:rPr>
                <w:rFonts w:ascii="Times New Roman" w:hAnsi="Times New Roman" w:cs="Times New Roman"/>
                <w:sz w:val="24"/>
                <w:szCs w:val="24"/>
              </w:rPr>
              <w:t xml:space="preserve">але не стосується суті оприлюдненого </w:t>
            </w:r>
            <w:proofErr w:type="spellStart"/>
            <w:r w:rsidRPr="007669BF">
              <w:rPr>
                <w:rFonts w:ascii="Times New Roman" w:hAnsi="Times New Roman" w:cs="Times New Roman"/>
                <w:sz w:val="24"/>
                <w:szCs w:val="24"/>
              </w:rPr>
              <w:t>Проєкта</w:t>
            </w:r>
            <w:proofErr w:type="spellEnd"/>
            <w:r w:rsidRPr="007669BF">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3887BBF7" w14:textId="04491D1E" w:rsidR="00570D2E" w:rsidRPr="00211B90" w:rsidRDefault="00570D2E" w:rsidP="00570D2E">
            <w:pPr>
              <w:jc w:val="both"/>
              <w:rPr>
                <w:rFonts w:ascii="Times New Roman" w:eastAsia="Calibri" w:hAnsi="Times New Roman" w:cs="Times New Roman"/>
                <w:b/>
                <w:sz w:val="24"/>
                <w:szCs w:val="24"/>
              </w:rPr>
            </w:pPr>
          </w:p>
        </w:tc>
      </w:tr>
      <w:tr w:rsidR="00570D2E" w:rsidRPr="00215065" w14:paraId="7110CAC8" w14:textId="77777777" w:rsidTr="009C68AB">
        <w:trPr>
          <w:trHeight w:val="1012"/>
        </w:trPr>
        <w:tc>
          <w:tcPr>
            <w:tcW w:w="15592" w:type="dxa"/>
            <w:gridSpan w:val="7"/>
          </w:tcPr>
          <w:p w14:paraId="563B138E" w14:textId="77777777" w:rsidR="00570D2E" w:rsidRPr="009F3522" w:rsidRDefault="00570D2E" w:rsidP="00570D2E">
            <w:pPr>
              <w:jc w:val="right"/>
              <w:rPr>
                <w:rFonts w:ascii="Times New Roman" w:eastAsia="Calibri" w:hAnsi="Times New Roman" w:cs="Times New Roman"/>
                <w:b/>
                <w:sz w:val="24"/>
                <w:szCs w:val="24"/>
              </w:rPr>
            </w:pPr>
            <w:r w:rsidRPr="009F3522">
              <w:rPr>
                <w:rFonts w:ascii="Times New Roman" w:eastAsia="Calibri" w:hAnsi="Times New Roman" w:cs="Times New Roman"/>
                <w:b/>
                <w:sz w:val="24"/>
                <w:szCs w:val="24"/>
              </w:rPr>
              <w:t>Додаток 6</w:t>
            </w:r>
          </w:p>
          <w:p w14:paraId="336A2559" w14:textId="77777777" w:rsidR="00570D2E" w:rsidRPr="009F3522" w:rsidRDefault="00570D2E" w:rsidP="00570D2E">
            <w:pPr>
              <w:jc w:val="right"/>
              <w:rPr>
                <w:rFonts w:ascii="Times New Roman" w:eastAsia="Calibri" w:hAnsi="Times New Roman" w:cs="Times New Roman"/>
                <w:b/>
                <w:sz w:val="24"/>
                <w:szCs w:val="24"/>
              </w:rPr>
            </w:pPr>
            <w:r w:rsidRPr="009F3522">
              <w:rPr>
                <w:rFonts w:ascii="Times New Roman" w:eastAsia="Calibri" w:hAnsi="Times New Roman" w:cs="Times New Roman"/>
                <w:b/>
                <w:sz w:val="24"/>
                <w:szCs w:val="24"/>
              </w:rPr>
              <w:t>до Правил роздрібного ринку електричної енергії</w:t>
            </w:r>
          </w:p>
          <w:p w14:paraId="0A279D5A" w14:textId="77777777" w:rsidR="00570D2E" w:rsidRPr="009F3522" w:rsidRDefault="00570D2E" w:rsidP="00570D2E">
            <w:pPr>
              <w:jc w:val="right"/>
              <w:rPr>
                <w:rFonts w:ascii="Times New Roman" w:eastAsia="Calibri" w:hAnsi="Times New Roman" w:cs="Times New Roman"/>
                <w:b/>
                <w:sz w:val="24"/>
                <w:szCs w:val="24"/>
              </w:rPr>
            </w:pPr>
          </w:p>
          <w:p w14:paraId="2CCC4D41" w14:textId="77777777" w:rsidR="00570D2E" w:rsidRPr="009F3522" w:rsidRDefault="00570D2E" w:rsidP="00570D2E">
            <w:pPr>
              <w:jc w:val="center"/>
              <w:rPr>
                <w:rFonts w:ascii="Times New Roman" w:eastAsia="Calibri" w:hAnsi="Times New Roman" w:cs="Times New Roman"/>
                <w:b/>
                <w:sz w:val="24"/>
                <w:szCs w:val="24"/>
              </w:rPr>
            </w:pPr>
            <w:r w:rsidRPr="009F3522">
              <w:rPr>
                <w:rFonts w:ascii="Times New Roman" w:eastAsia="Calibri" w:hAnsi="Times New Roman" w:cs="Times New Roman"/>
                <w:b/>
                <w:sz w:val="24"/>
                <w:szCs w:val="24"/>
              </w:rPr>
              <w:t>ТИПОВИЙ ДОГОВІР</w:t>
            </w:r>
          </w:p>
          <w:p w14:paraId="42632860" w14:textId="34BC7BFF" w:rsidR="00570D2E" w:rsidRPr="00215065" w:rsidRDefault="00570D2E" w:rsidP="00570D2E">
            <w:pPr>
              <w:tabs>
                <w:tab w:val="left" w:pos="4536"/>
                <w:tab w:val="left" w:pos="8364"/>
              </w:tabs>
              <w:jc w:val="center"/>
              <w:rPr>
                <w:rFonts w:ascii="Times New Roman" w:hAnsi="Times New Roman" w:cs="Times New Roman"/>
                <w:sz w:val="24"/>
                <w:szCs w:val="24"/>
              </w:rPr>
            </w:pPr>
            <w:r w:rsidRPr="009F3522">
              <w:rPr>
                <w:rFonts w:ascii="Times New Roman" w:eastAsia="Calibri" w:hAnsi="Times New Roman" w:cs="Times New Roman"/>
                <w:b/>
                <w:sz w:val="24"/>
                <w:szCs w:val="24"/>
              </w:rPr>
              <w:t>про постачання електричної енергії постачальником універсальних послуг</w:t>
            </w:r>
          </w:p>
        </w:tc>
      </w:tr>
      <w:tr w:rsidR="00570D2E" w:rsidRPr="00215065" w14:paraId="37A90D8E" w14:textId="77777777" w:rsidTr="00B751C6">
        <w:trPr>
          <w:trHeight w:val="713"/>
        </w:trPr>
        <w:tc>
          <w:tcPr>
            <w:tcW w:w="3959" w:type="dxa"/>
            <w:gridSpan w:val="2"/>
          </w:tcPr>
          <w:p w14:paraId="1D2740F9" w14:textId="77777777" w:rsidR="00570D2E" w:rsidRDefault="00570D2E" w:rsidP="00570D2E">
            <w:pPr>
              <w:jc w:val="both"/>
              <w:rPr>
                <w:rFonts w:ascii="Times New Roman" w:hAnsi="Times New Roman" w:cs="Times New Roman"/>
                <w:b/>
                <w:sz w:val="24"/>
                <w:szCs w:val="24"/>
              </w:rPr>
            </w:pPr>
            <w:r>
              <w:rPr>
                <w:rFonts w:ascii="Times New Roman" w:hAnsi="Times New Roman" w:cs="Times New Roman"/>
                <w:b/>
                <w:sz w:val="24"/>
                <w:szCs w:val="24"/>
              </w:rPr>
              <w:t>Відсутнє</w:t>
            </w:r>
          </w:p>
          <w:p w14:paraId="05F448CF" w14:textId="77777777" w:rsidR="00570D2E" w:rsidRPr="00ED15F5" w:rsidRDefault="00570D2E" w:rsidP="00570D2E">
            <w:pPr>
              <w:jc w:val="both"/>
              <w:rPr>
                <w:rFonts w:ascii="Times New Roman" w:hAnsi="Times New Roman" w:cs="Times New Roman"/>
                <w:sz w:val="24"/>
                <w:szCs w:val="24"/>
              </w:rPr>
            </w:pPr>
            <w:r w:rsidRPr="00ED15F5">
              <w:rPr>
                <w:rFonts w:ascii="Times New Roman" w:hAnsi="Times New Roman" w:cs="Times New Roman"/>
                <w:sz w:val="24"/>
                <w:szCs w:val="24"/>
              </w:rPr>
              <w:t>1. Загальні положення</w:t>
            </w:r>
          </w:p>
          <w:p w14:paraId="0D0A6223" w14:textId="0799D118" w:rsidR="00570D2E" w:rsidRPr="00CE7DCE" w:rsidRDefault="00570D2E" w:rsidP="00570D2E">
            <w:pPr>
              <w:jc w:val="both"/>
              <w:rPr>
                <w:rFonts w:ascii="Times New Roman" w:hAnsi="Times New Roman" w:cs="Times New Roman"/>
                <w:b/>
                <w:sz w:val="24"/>
                <w:szCs w:val="24"/>
              </w:rPr>
            </w:pPr>
            <w:r w:rsidRPr="00ED15F5">
              <w:rPr>
                <w:rFonts w:ascii="Times New Roman" w:hAnsi="Times New Roman" w:cs="Times New Roman"/>
                <w:sz w:val="24"/>
                <w:szCs w:val="24"/>
              </w:rPr>
              <w:t xml:space="preserve">1.1. Цей Договір про постачання електричної енергії постачальником універсальних послуг (далі - Договір) є публічним договором приєднання, який встановлює </w:t>
            </w:r>
            <w:r w:rsidRPr="00ED15F5">
              <w:rPr>
                <w:rFonts w:ascii="Times New Roman" w:hAnsi="Times New Roman" w:cs="Times New Roman"/>
                <w:sz w:val="24"/>
                <w:szCs w:val="24"/>
              </w:rPr>
              <w:lastRenderedPageBreak/>
              <w:t>порядок та умови постачання електричної енергії виключно побутовим та малим непобутовим споживачам (далі - Споживач) постачальником універсальних послуг (далі - Постачальник) та укладається сторонами з урахуванням статей 633, 634, 641, 642 Цивільного кодексу України шляхом приєднання Споживача до цього Договору, згідно із заявою-приєднання яка є додатком 1 до цього Договору.</w:t>
            </w:r>
          </w:p>
        </w:tc>
        <w:tc>
          <w:tcPr>
            <w:tcW w:w="3972" w:type="dxa"/>
            <w:gridSpan w:val="2"/>
          </w:tcPr>
          <w:p w14:paraId="285AEC4F" w14:textId="374FA4A0" w:rsidR="00570D2E" w:rsidRPr="00034552" w:rsidRDefault="00570D2E" w:rsidP="00570D2E">
            <w:pPr>
              <w:pStyle w:val="a4"/>
              <w:jc w:val="both"/>
              <w:rPr>
                <w:b/>
                <w:lang w:val="uk-UA"/>
              </w:rPr>
            </w:pPr>
            <w:r w:rsidRPr="00034552">
              <w:rPr>
                <w:b/>
                <w:lang w:val="uk-UA"/>
              </w:rPr>
              <w:lastRenderedPageBreak/>
              <w:t>НЕК УКРЕНЕРГО</w:t>
            </w:r>
          </w:p>
          <w:p w14:paraId="04AE3E56" w14:textId="77777777" w:rsidR="00570D2E" w:rsidRPr="00034552" w:rsidRDefault="00570D2E" w:rsidP="00570D2E">
            <w:pPr>
              <w:jc w:val="both"/>
              <w:rPr>
                <w:rFonts w:ascii="Times New Roman" w:hAnsi="Times New Roman" w:cs="Times New Roman"/>
                <w:sz w:val="24"/>
                <w:szCs w:val="24"/>
              </w:rPr>
            </w:pPr>
            <w:r w:rsidRPr="00034552">
              <w:rPr>
                <w:rFonts w:ascii="Times New Roman" w:hAnsi="Times New Roman" w:cs="Times New Roman"/>
                <w:sz w:val="24"/>
                <w:szCs w:val="24"/>
              </w:rPr>
              <w:t>1. Загальні положення</w:t>
            </w:r>
          </w:p>
          <w:p w14:paraId="2B9A270F" w14:textId="77777777" w:rsidR="00570D2E" w:rsidRPr="00034552" w:rsidRDefault="00570D2E" w:rsidP="00570D2E">
            <w:pPr>
              <w:jc w:val="both"/>
              <w:rPr>
                <w:rFonts w:ascii="Times New Roman" w:hAnsi="Times New Roman" w:cs="Times New Roman"/>
                <w:sz w:val="24"/>
                <w:szCs w:val="24"/>
              </w:rPr>
            </w:pPr>
            <w:r w:rsidRPr="00034552">
              <w:rPr>
                <w:rFonts w:ascii="Times New Roman" w:hAnsi="Times New Roman" w:cs="Times New Roman"/>
                <w:sz w:val="24"/>
                <w:szCs w:val="24"/>
              </w:rPr>
              <w:t xml:space="preserve">1.1. Цей Договір про постачання електричної енергії постачальником універсальних послуг (далі - Договір) є публічним договором </w:t>
            </w:r>
            <w:r w:rsidRPr="00034552">
              <w:rPr>
                <w:rFonts w:ascii="Times New Roman" w:hAnsi="Times New Roman" w:cs="Times New Roman"/>
                <w:sz w:val="24"/>
                <w:szCs w:val="24"/>
              </w:rPr>
              <w:lastRenderedPageBreak/>
              <w:t>приєднання, який встановлює порядок та умови постачання електричної енергії виключно побутовим та малим непобутовим споживачам (далі - Споживач) постачальником універсальних послуг (далі - Постачальник) та укладається сторонами з урахуванням статей 633, 634, 641, 642 Цивільного кодексу України шляхом приєднання Споживача до цього Договору, згідно із заявою-приєднання яка є додатком 1 до цього Договору.</w:t>
            </w:r>
          </w:p>
          <w:p w14:paraId="056B692B" w14:textId="53D93EAB" w:rsidR="00570D2E" w:rsidRPr="006A77F0" w:rsidRDefault="00570D2E" w:rsidP="00570D2E">
            <w:pPr>
              <w:pStyle w:val="a4"/>
              <w:jc w:val="both"/>
              <w:rPr>
                <w:b/>
                <w:color w:val="0070C0"/>
                <w:lang w:val="uk-UA"/>
              </w:rPr>
            </w:pPr>
            <w:r w:rsidRPr="006A77F0">
              <w:rPr>
                <w:b/>
                <w:bCs/>
                <w:color w:val="0070C0"/>
                <w:lang w:val="uk-UA"/>
              </w:rPr>
              <w:t>Інформація, зазначена споживачем у заяві-приєднання має підтверджуватися (оновлюватися) не рідше одного разу на рік.</w:t>
            </w:r>
          </w:p>
          <w:p w14:paraId="626396E7" w14:textId="1F129E98" w:rsidR="00570D2E" w:rsidRPr="00034552" w:rsidRDefault="00570D2E" w:rsidP="00570D2E">
            <w:pPr>
              <w:pStyle w:val="a4"/>
              <w:jc w:val="both"/>
              <w:rPr>
                <w:b/>
                <w:lang w:val="uk-UA"/>
              </w:rPr>
            </w:pPr>
          </w:p>
        </w:tc>
        <w:tc>
          <w:tcPr>
            <w:tcW w:w="3828" w:type="dxa"/>
            <w:gridSpan w:val="2"/>
          </w:tcPr>
          <w:p w14:paraId="21A112FB" w14:textId="1FC83557" w:rsidR="00570D2E" w:rsidRPr="00034552" w:rsidRDefault="00570D2E" w:rsidP="00570D2E">
            <w:pPr>
              <w:tabs>
                <w:tab w:val="left" w:pos="4536"/>
                <w:tab w:val="left" w:pos="8364"/>
              </w:tabs>
              <w:ind w:firstLine="335"/>
              <w:jc w:val="both"/>
              <w:rPr>
                <w:rFonts w:ascii="Times New Roman" w:hAnsi="Times New Roman" w:cs="Times New Roman"/>
              </w:rPr>
            </w:pPr>
            <w:r w:rsidRPr="00034552">
              <w:rPr>
                <w:rFonts w:ascii="Times New Roman" w:hAnsi="Times New Roman" w:cs="Times New Roman"/>
                <w:iCs/>
                <w:sz w:val="24"/>
                <w:szCs w:val="24"/>
              </w:rPr>
              <w:lastRenderedPageBreak/>
              <w:t>Пункт договору пов’язаний із інформацією, що міститься у заяві-приєднання. Пропонується щорічне підтвердження споживачем свого статусу, зокрема щодо наявності пільг/субсидій.</w:t>
            </w:r>
          </w:p>
        </w:tc>
        <w:tc>
          <w:tcPr>
            <w:tcW w:w="3833" w:type="dxa"/>
          </w:tcPr>
          <w:p w14:paraId="71FF29BE" w14:textId="77777777" w:rsidR="006A77F0" w:rsidRPr="007669BF" w:rsidRDefault="006A77F0" w:rsidP="006A77F0">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w:t>
            </w:r>
            <w:r w:rsidRPr="00495B68">
              <w:rPr>
                <w:rFonts w:ascii="Times New Roman" w:hAnsi="Times New Roman" w:cs="Times New Roman"/>
                <w:b/>
                <w:sz w:val="24"/>
                <w:szCs w:val="24"/>
              </w:rPr>
              <w:t xml:space="preserve">отребує обговорення, </w:t>
            </w:r>
            <w:r w:rsidRPr="007669BF">
              <w:rPr>
                <w:rFonts w:ascii="Times New Roman" w:hAnsi="Times New Roman" w:cs="Times New Roman"/>
                <w:sz w:val="24"/>
                <w:szCs w:val="24"/>
              </w:rPr>
              <w:t xml:space="preserve">але не стосується суті оприлюдненого </w:t>
            </w:r>
            <w:proofErr w:type="spellStart"/>
            <w:r w:rsidRPr="007669BF">
              <w:rPr>
                <w:rFonts w:ascii="Times New Roman" w:hAnsi="Times New Roman" w:cs="Times New Roman"/>
                <w:sz w:val="24"/>
                <w:szCs w:val="24"/>
              </w:rPr>
              <w:t>Проєкта</w:t>
            </w:r>
            <w:proofErr w:type="spellEnd"/>
            <w:r w:rsidRPr="007669BF">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3B61F2B6" w14:textId="414793D5" w:rsidR="004D748C" w:rsidRPr="00211B90" w:rsidRDefault="004D748C" w:rsidP="00570D2E">
            <w:pPr>
              <w:tabs>
                <w:tab w:val="left" w:pos="4536"/>
                <w:tab w:val="left" w:pos="8364"/>
              </w:tabs>
              <w:jc w:val="both"/>
              <w:rPr>
                <w:rFonts w:ascii="Times New Roman" w:hAnsi="Times New Roman" w:cs="Times New Roman"/>
                <w:b/>
                <w:sz w:val="24"/>
                <w:szCs w:val="24"/>
              </w:rPr>
            </w:pPr>
          </w:p>
        </w:tc>
      </w:tr>
      <w:tr w:rsidR="00570D2E" w:rsidRPr="00215065" w14:paraId="3FDD9170" w14:textId="77777777" w:rsidTr="00B751C6">
        <w:trPr>
          <w:trHeight w:val="713"/>
        </w:trPr>
        <w:tc>
          <w:tcPr>
            <w:tcW w:w="3959" w:type="dxa"/>
            <w:gridSpan w:val="2"/>
          </w:tcPr>
          <w:p w14:paraId="5221E3AC" w14:textId="566D4667" w:rsidR="00570D2E" w:rsidRPr="00CE7DCE" w:rsidRDefault="00570D2E" w:rsidP="00570D2E">
            <w:pPr>
              <w:jc w:val="both"/>
              <w:rPr>
                <w:rFonts w:ascii="Times New Roman" w:hAnsi="Times New Roman" w:cs="Times New Roman"/>
                <w:b/>
                <w:sz w:val="24"/>
                <w:szCs w:val="24"/>
              </w:rPr>
            </w:pPr>
            <w:r w:rsidRPr="00CE7DCE">
              <w:rPr>
                <w:rFonts w:ascii="Times New Roman" w:hAnsi="Times New Roman" w:cs="Times New Roman"/>
                <w:b/>
                <w:sz w:val="24"/>
                <w:szCs w:val="24"/>
              </w:rPr>
              <w:t>Відсутнє</w:t>
            </w:r>
          </w:p>
        </w:tc>
        <w:tc>
          <w:tcPr>
            <w:tcW w:w="3972" w:type="dxa"/>
            <w:gridSpan w:val="2"/>
          </w:tcPr>
          <w:p w14:paraId="7C993FE8" w14:textId="77777777" w:rsidR="00570D2E" w:rsidRPr="00B751C6" w:rsidRDefault="00570D2E" w:rsidP="00570D2E">
            <w:pPr>
              <w:pStyle w:val="a4"/>
              <w:jc w:val="both"/>
              <w:rPr>
                <w:b/>
                <w:lang w:val="uk-UA"/>
              </w:rPr>
            </w:pPr>
            <w:r w:rsidRPr="00B751C6">
              <w:rPr>
                <w:b/>
                <w:lang w:val="uk-UA"/>
              </w:rPr>
              <w:t>ЕНЕРА ВІННИЦЯ</w:t>
            </w:r>
          </w:p>
          <w:p w14:paraId="52A41E1F" w14:textId="77777777" w:rsidR="00570D2E" w:rsidRPr="00B751C6" w:rsidRDefault="00570D2E" w:rsidP="00570D2E">
            <w:pPr>
              <w:jc w:val="both"/>
              <w:rPr>
                <w:rFonts w:ascii="Times New Roman" w:hAnsi="Times New Roman" w:cs="Times New Roman"/>
                <w:sz w:val="24"/>
                <w:szCs w:val="24"/>
              </w:rPr>
            </w:pPr>
            <w:r w:rsidRPr="00B751C6">
              <w:rPr>
                <w:rFonts w:ascii="Times New Roman" w:hAnsi="Times New Roman" w:cs="Times New Roman"/>
                <w:sz w:val="24"/>
                <w:szCs w:val="24"/>
              </w:rPr>
              <w:t>5.1. Споживач розраховується з Постачальником за електричну енергію за цінами, що визначаються відповідно до механізму визначення ціни електричної енергії, згідно з обраною Споживачем комерційною пропозицією, яка є додатком 2 до цього Договору.</w:t>
            </w:r>
          </w:p>
          <w:p w14:paraId="7D245ECE" w14:textId="77777777" w:rsidR="00570D2E" w:rsidRPr="00B751C6" w:rsidRDefault="00570D2E" w:rsidP="00570D2E">
            <w:pPr>
              <w:jc w:val="both"/>
              <w:rPr>
                <w:rFonts w:ascii="Times New Roman" w:hAnsi="Times New Roman" w:cs="Times New Roman"/>
                <w:sz w:val="24"/>
                <w:szCs w:val="24"/>
              </w:rPr>
            </w:pPr>
            <w:r w:rsidRPr="00B751C6">
              <w:rPr>
                <w:rFonts w:ascii="Times New Roman" w:hAnsi="Times New Roman" w:cs="Times New Roman"/>
                <w:sz w:val="24"/>
                <w:szCs w:val="24"/>
              </w:rPr>
              <w:t xml:space="preserve">             </w:t>
            </w:r>
            <w:r w:rsidRPr="00B751C6">
              <w:rPr>
                <w:rStyle w:val="af9"/>
                <w:rFonts w:ascii="Times New Roman" w:hAnsi="Times New Roman" w:cs="Times New Roman"/>
                <w:sz w:val="24"/>
                <w:szCs w:val="24"/>
              </w:rPr>
              <w:t xml:space="preserve">У разі надання у встановленому порядку Постачальником Споживачу повідомлення про зміни умов цього </w:t>
            </w:r>
            <w:r w:rsidRPr="00B751C6">
              <w:rPr>
                <w:rFonts w:ascii="Times New Roman" w:hAnsi="Times New Roman" w:cs="Times New Roman"/>
                <w:sz w:val="24"/>
                <w:szCs w:val="24"/>
              </w:rPr>
              <w:lastRenderedPageBreak/>
              <w:t>Договору (у тому числі зміну ціни), що викликані змінами регульованих складових ціни (тарифу на послуги з передачі та/або розподілу електричної енергії, ціни (тарифу) на послуги постачальника універсальних послуг) та/або змінами в нормативно-правових актах щодо формування цієї ціни або умов постачання електричної енергії, цей Договір вважається</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із</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зазначеної</w:t>
            </w:r>
            <w:r w:rsidRPr="00B751C6">
              <w:rPr>
                <w:rFonts w:ascii="Times New Roman" w:hAnsi="Times New Roman" w:cs="Times New Roman"/>
                <w:spacing w:val="-5"/>
                <w:sz w:val="24"/>
                <w:szCs w:val="24"/>
              </w:rPr>
              <w:t xml:space="preserve"> </w:t>
            </w:r>
            <w:r w:rsidRPr="00B751C6">
              <w:rPr>
                <w:rFonts w:ascii="Times New Roman" w:hAnsi="Times New Roman" w:cs="Times New Roman"/>
                <w:sz w:val="24"/>
                <w:szCs w:val="24"/>
              </w:rPr>
              <w:t>в</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повідомленні</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дати</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зміни</w:t>
            </w:r>
            <w:r w:rsidRPr="00B751C6">
              <w:rPr>
                <w:rFonts w:ascii="Times New Roman" w:hAnsi="Times New Roman" w:cs="Times New Roman"/>
                <w:spacing w:val="-6"/>
                <w:sz w:val="24"/>
                <w:szCs w:val="24"/>
              </w:rPr>
              <w:t xml:space="preserve"> </w:t>
            </w:r>
            <w:r w:rsidRPr="00B751C6">
              <w:rPr>
                <w:rFonts w:ascii="Times New Roman" w:hAnsi="Times New Roman" w:cs="Times New Roman"/>
                <w:sz w:val="24"/>
                <w:szCs w:val="24"/>
              </w:rPr>
              <w:t>його</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умов</w:t>
            </w:r>
            <w:r w:rsidRPr="00B751C6">
              <w:rPr>
                <w:rFonts w:ascii="Times New Roman" w:hAnsi="Times New Roman" w:cs="Times New Roman"/>
                <w:spacing w:val="-7"/>
                <w:sz w:val="24"/>
                <w:szCs w:val="24"/>
              </w:rPr>
              <w:t xml:space="preserve"> </w:t>
            </w:r>
            <w:r w:rsidRPr="00B751C6">
              <w:rPr>
                <w:rFonts w:ascii="Times New Roman" w:hAnsi="Times New Roman" w:cs="Times New Roman"/>
                <w:sz w:val="24"/>
                <w:szCs w:val="24"/>
              </w:rPr>
              <w:t>(але</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не</w:t>
            </w:r>
            <w:r w:rsidRPr="00B751C6">
              <w:rPr>
                <w:rFonts w:ascii="Times New Roman" w:hAnsi="Times New Roman" w:cs="Times New Roman"/>
                <w:spacing w:val="-8"/>
                <w:sz w:val="24"/>
                <w:szCs w:val="24"/>
              </w:rPr>
              <w:t xml:space="preserve"> </w:t>
            </w:r>
            <w:r w:rsidRPr="00B751C6">
              <w:rPr>
                <w:rFonts w:ascii="Times New Roman" w:hAnsi="Times New Roman" w:cs="Times New Roman"/>
                <w:sz w:val="24"/>
                <w:szCs w:val="24"/>
              </w:rPr>
              <w:t>раніше</w:t>
            </w:r>
            <w:r w:rsidRPr="00B751C6">
              <w:rPr>
                <w:rFonts w:ascii="Times New Roman" w:hAnsi="Times New Roman" w:cs="Times New Roman"/>
                <w:spacing w:val="-9"/>
                <w:sz w:val="24"/>
                <w:szCs w:val="24"/>
              </w:rPr>
              <w:t xml:space="preserve"> </w:t>
            </w:r>
            <w:r w:rsidRPr="00B751C6">
              <w:rPr>
                <w:rFonts w:ascii="Times New Roman" w:hAnsi="Times New Roman" w:cs="Times New Roman"/>
                <w:sz w:val="24"/>
                <w:szCs w:val="24"/>
              </w:rPr>
              <w:t>ніж через 20 днів від дня надання Споживачу</w:t>
            </w:r>
            <w:r w:rsidRPr="00B751C6">
              <w:rPr>
                <w:rFonts w:ascii="Times New Roman" w:hAnsi="Times New Roman" w:cs="Times New Roman"/>
                <w:spacing w:val="-11"/>
                <w:sz w:val="24"/>
                <w:szCs w:val="24"/>
              </w:rPr>
              <w:t xml:space="preserve"> </w:t>
            </w:r>
            <w:r w:rsidRPr="00B751C6">
              <w:rPr>
                <w:rFonts w:ascii="Times New Roman" w:hAnsi="Times New Roman" w:cs="Times New Roman"/>
                <w:sz w:val="24"/>
                <w:szCs w:val="24"/>
              </w:rPr>
              <w:t>повідомлення), про що зазначається у повідомленні:</w:t>
            </w:r>
          </w:p>
          <w:p w14:paraId="7755F2FA" w14:textId="77777777" w:rsidR="00570D2E" w:rsidRPr="006A77F0" w:rsidRDefault="00570D2E" w:rsidP="00570D2E">
            <w:pPr>
              <w:jc w:val="both"/>
              <w:rPr>
                <w:rFonts w:ascii="Times New Roman" w:hAnsi="Times New Roman" w:cs="Times New Roman"/>
                <w:b/>
                <w:color w:val="0070C0"/>
                <w:sz w:val="24"/>
                <w:szCs w:val="24"/>
              </w:rPr>
            </w:pPr>
            <w:r w:rsidRPr="00B751C6">
              <w:rPr>
                <w:rFonts w:ascii="Times New Roman" w:hAnsi="Times New Roman" w:cs="Times New Roman"/>
                <w:sz w:val="24"/>
                <w:szCs w:val="24"/>
              </w:rPr>
              <w:t xml:space="preserve">             </w:t>
            </w:r>
            <w:r w:rsidRPr="00B751C6">
              <w:rPr>
                <w:rFonts w:ascii="Times New Roman" w:hAnsi="Times New Roman" w:cs="Times New Roman"/>
                <w:sz w:val="24"/>
                <w:szCs w:val="24"/>
                <w:lang w:val="ru-RU"/>
              </w:rPr>
              <w:t xml:space="preserve">1) </w:t>
            </w:r>
            <w:r w:rsidRPr="00C84B9A">
              <w:rPr>
                <w:rFonts w:ascii="Times New Roman" w:hAnsi="Times New Roman" w:cs="Times New Roman"/>
                <w:b/>
                <w:color w:val="0070C0"/>
                <w:sz w:val="24"/>
                <w:szCs w:val="24"/>
              </w:rPr>
              <w:t>достроково розірваним</w:t>
            </w:r>
            <w:r w:rsidRPr="00C84B9A">
              <w:rPr>
                <w:rFonts w:ascii="Times New Roman" w:hAnsi="Times New Roman" w:cs="Times New Roman"/>
                <w:color w:val="0070C0"/>
                <w:sz w:val="24"/>
                <w:szCs w:val="24"/>
              </w:rPr>
              <w:t xml:space="preserve"> </w:t>
            </w:r>
            <w:r w:rsidRPr="00C84B9A">
              <w:rPr>
                <w:rFonts w:ascii="Times New Roman" w:hAnsi="Times New Roman" w:cs="Times New Roman"/>
                <w:sz w:val="24"/>
                <w:szCs w:val="24"/>
              </w:rPr>
              <w:t>(без штрафних санкцій) за ініціативою Споживача – у разі надання електропостачальнику письмової заяви</w:t>
            </w:r>
            <w:r w:rsidRPr="00B751C6">
              <w:rPr>
                <w:rFonts w:ascii="Times New Roman" w:hAnsi="Times New Roman" w:cs="Times New Roman"/>
                <w:sz w:val="24"/>
                <w:szCs w:val="24"/>
              </w:rPr>
              <w:t xml:space="preserve"> Споживача про незгоду/неприйняття змін </w:t>
            </w:r>
            <w:r w:rsidRPr="006A77F0">
              <w:rPr>
                <w:rFonts w:ascii="Times New Roman" w:hAnsi="Times New Roman" w:cs="Times New Roman"/>
                <w:b/>
                <w:color w:val="0070C0"/>
                <w:sz w:val="24"/>
                <w:szCs w:val="24"/>
              </w:rPr>
              <w:t xml:space="preserve">протягом 5 робочих днів з дня отримання такого </w:t>
            </w:r>
            <w:proofErr w:type="gramStart"/>
            <w:r w:rsidRPr="006A77F0">
              <w:rPr>
                <w:rFonts w:ascii="Times New Roman" w:hAnsi="Times New Roman" w:cs="Times New Roman"/>
                <w:b/>
                <w:color w:val="0070C0"/>
                <w:sz w:val="24"/>
                <w:szCs w:val="24"/>
              </w:rPr>
              <w:t>повідомлення ,</w:t>
            </w:r>
            <w:proofErr w:type="gramEnd"/>
            <w:r w:rsidRPr="006A77F0">
              <w:rPr>
                <w:rFonts w:ascii="Times New Roman" w:hAnsi="Times New Roman" w:cs="Times New Roman"/>
                <w:b/>
                <w:color w:val="0070C0"/>
                <w:sz w:val="24"/>
                <w:szCs w:val="24"/>
              </w:rPr>
              <w:t xml:space="preserve"> але не пізніше ніж за 10 календарних днів до зазначеної в повідомленні дати зміни умов договору;</w:t>
            </w:r>
          </w:p>
          <w:p w14:paraId="792820B0" w14:textId="2E48F3E5" w:rsidR="00570D2E" w:rsidRPr="00B751C6" w:rsidRDefault="00570D2E" w:rsidP="00570D2E">
            <w:pPr>
              <w:jc w:val="both"/>
              <w:rPr>
                <w:rFonts w:ascii="Times New Roman" w:hAnsi="Times New Roman" w:cs="Times New Roman"/>
                <w:sz w:val="24"/>
                <w:szCs w:val="24"/>
                <w:lang w:val="ru-RU"/>
              </w:rPr>
            </w:pPr>
            <w:r w:rsidRPr="00B751C6">
              <w:rPr>
                <w:rFonts w:ascii="Times New Roman" w:hAnsi="Times New Roman" w:cs="Times New Roman"/>
                <w:sz w:val="24"/>
                <w:szCs w:val="24"/>
              </w:rPr>
              <w:t xml:space="preserve">            </w:t>
            </w:r>
            <w:r w:rsidRPr="00B751C6">
              <w:rPr>
                <w:rFonts w:ascii="Times New Roman" w:hAnsi="Times New Roman" w:cs="Times New Roman"/>
                <w:sz w:val="24"/>
                <w:szCs w:val="24"/>
                <w:lang w:val="ru-RU"/>
              </w:rPr>
              <w:t xml:space="preserve">2) </w:t>
            </w:r>
            <w:r w:rsidRPr="006A77F0">
              <w:rPr>
                <w:rFonts w:ascii="Times New Roman" w:hAnsi="Times New Roman" w:cs="Times New Roman"/>
                <w:sz w:val="24"/>
                <w:szCs w:val="24"/>
              </w:rPr>
              <w:t xml:space="preserve">зміненим на запропонованих Постачальником умовах – якщо Споживач не надав Постачальнику письмову заяву про незгоду/неприйняття змін </w:t>
            </w:r>
            <w:r w:rsidRPr="006A77F0">
              <w:rPr>
                <w:rFonts w:ascii="Times New Roman" w:hAnsi="Times New Roman" w:cs="Times New Roman"/>
                <w:b/>
                <w:color w:val="0070C0"/>
                <w:sz w:val="24"/>
                <w:szCs w:val="24"/>
              </w:rPr>
              <w:t>у встановлений цим пунктом термін.</w:t>
            </w:r>
          </w:p>
        </w:tc>
        <w:tc>
          <w:tcPr>
            <w:tcW w:w="3828" w:type="dxa"/>
            <w:gridSpan w:val="2"/>
          </w:tcPr>
          <w:p w14:paraId="137AECA9" w14:textId="53382758" w:rsidR="00570D2E" w:rsidRPr="00916307" w:rsidRDefault="00570D2E" w:rsidP="00570D2E">
            <w:pPr>
              <w:tabs>
                <w:tab w:val="left" w:pos="4536"/>
                <w:tab w:val="left" w:pos="8364"/>
              </w:tabs>
              <w:ind w:firstLine="335"/>
              <w:jc w:val="both"/>
              <w:rPr>
                <w:rStyle w:val="afd"/>
                <w:rFonts w:ascii="Times New Roman" w:hAnsi="Times New Roman" w:cs="Times New Roman"/>
                <w:b w:val="0"/>
                <w:color w:val="000000" w:themeColor="text1"/>
                <w:sz w:val="24"/>
                <w:szCs w:val="24"/>
                <w:bdr w:val="none" w:sz="0" w:space="0" w:color="auto" w:frame="1"/>
                <w:shd w:val="clear" w:color="auto" w:fill="FFFFFF"/>
              </w:rPr>
            </w:pPr>
            <w:r w:rsidRPr="00916307">
              <w:rPr>
                <w:rFonts w:ascii="Times New Roman" w:hAnsi="Times New Roman" w:cs="Times New Roman"/>
                <w:sz w:val="24"/>
                <w:szCs w:val="24"/>
              </w:rPr>
              <w:lastRenderedPageBreak/>
              <w:t>Необхідність приведення у відповідність договору згідно Постанови НКРЕКП № 805 від 19.05.2021</w:t>
            </w:r>
          </w:p>
        </w:tc>
        <w:tc>
          <w:tcPr>
            <w:tcW w:w="3833" w:type="dxa"/>
          </w:tcPr>
          <w:p w14:paraId="67467656" w14:textId="77777777" w:rsidR="000634A6" w:rsidRPr="007669BF" w:rsidRDefault="000634A6" w:rsidP="000634A6">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b/>
                <w:sz w:val="24"/>
                <w:szCs w:val="24"/>
              </w:rPr>
              <w:t>П</w:t>
            </w:r>
            <w:r w:rsidRPr="00495B68">
              <w:rPr>
                <w:rFonts w:ascii="Times New Roman" w:hAnsi="Times New Roman" w:cs="Times New Roman"/>
                <w:b/>
                <w:sz w:val="24"/>
                <w:szCs w:val="24"/>
              </w:rPr>
              <w:t xml:space="preserve">отребує обговорення, </w:t>
            </w:r>
            <w:r w:rsidRPr="007669BF">
              <w:rPr>
                <w:rFonts w:ascii="Times New Roman" w:hAnsi="Times New Roman" w:cs="Times New Roman"/>
                <w:sz w:val="24"/>
                <w:szCs w:val="24"/>
              </w:rPr>
              <w:t xml:space="preserve">але не стосується суті оприлюдненого </w:t>
            </w:r>
            <w:proofErr w:type="spellStart"/>
            <w:r w:rsidRPr="007669BF">
              <w:rPr>
                <w:rFonts w:ascii="Times New Roman" w:hAnsi="Times New Roman" w:cs="Times New Roman"/>
                <w:sz w:val="24"/>
                <w:szCs w:val="24"/>
              </w:rPr>
              <w:t>Проєкта</w:t>
            </w:r>
            <w:proofErr w:type="spellEnd"/>
            <w:r w:rsidRPr="007669BF">
              <w:rPr>
                <w:rFonts w:ascii="Times New Roman" w:hAnsi="Times New Roman" w:cs="Times New Roman"/>
                <w:sz w:val="24"/>
                <w:szCs w:val="24"/>
              </w:rPr>
              <w:t>, тому буде розглянуто в окремому проекті змін, предметом якого буде удосконалення договірних відносин</w:t>
            </w:r>
          </w:p>
          <w:p w14:paraId="6DD5D872" w14:textId="770A7564" w:rsidR="00570D2E" w:rsidRPr="00211B90" w:rsidRDefault="00570D2E" w:rsidP="00570D2E">
            <w:pPr>
              <w:tabs>
                <w:tab w:val="left" w:pos="4536"/>
                <w:tab w:val="left" w:pos="8364"/>
              </w:tabs>
              <w:jc w:val="both"/>
              <w:rPr>
                <w:rFonts w:ascii="Times New Roman" w:hAnsi="Times New Roman" w:cs="Times New Roman"/>
                <w:b/>
                <w:sz w:val="24"/>
                <w:szCs w:val="24"/>
              </w:rPr>
            </w:pPr>
          </w:p>
        </w:tc>
      </w:tr>
      <w:tr w:rsidR="004D4117" w:rsidRPr="00215065" w14:paraId="4D6171E8" w14:textId="77777777" w:rsidTr="00495B68">
        <w:trPr>
          <w:trHeight w:val="1449"/>
        </w:trPr>
        <w:tc>
          <w:tcPr>
            <w:tcW w:w="15592" w:type="dxa"/>
            <w:gridSpan w:val="7"/>
          </w:tcPr>
          <w:p w14:paraId="5C2D3545" w14:textId="489019BF" w:rsidR="004D4117" w:rsidRPr="00215065" w:rsidRDefault="004D4117"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lastRenderedPageBreak/>
              <w:t>Заява-про приєднання</w:t>
            </w:r>
          </w:p>
        </w:tc>
      </w:tr>
      <w:tr w:rsidR="00570D2E" w:rsidRPr="00215065" w14:paraId="2220BC07" w14:textId="77777777" w:rsidTr="00CE7DCE">
        <w:trPr>
          <w:trHeight w:val="1449"/>
        </w:trPr>
        <w:tc>
          <w:tcPr>
            <w:tcW w:w="3959" w:type="dxa"/>
            <w:gridSpan w:val="2"/>
            <w:vMerge w:val="restart"/>
          </w:tcPr>
          <w:p w14:paraId="0944F143" w14:textId="77777777" w:rsidR="00570D2E" w:rsidRPr="007F6BF8" w:rsidRDefault="00570D2E" w:rsidP="00570D2E">
            <w:pPr>
              <w:ind w:firstLine="709"/>
              <w:jc w:val="both"/>
              <w:rPr>
                <w:rFonts w:ascii="Times New Roman" w:hAnsi="Times New Roman" w:cs="Times New Roman"/>
                <w:b/>
                <w:color w:val="7030A0"/>
                <w:sz w:val="24"/>
                <w:szCs w:val="24"/>
              </w:rPr>
            </w:pPr>
            <w:r w:rsidRPr="005C4F26">
              <w:rPr>
                <w:rFonts w:ascii="Times New Roman" w:hAnsi="Times New Roman" w:cs="Times New Roman"/>
                <w:i/>
                <w:strike/>
                <w:sz w:val="24"/>
                <w:szCs w:val="24"/>
              </w:rPr>
              <w:t>Персоніфіковані</w:t>
            </w:r>
            <w:r w:rsidRPr="00BF4E81">
              <w:rPr>
                <w:rFonts w:ascii="Times New Roman" w:hAnsi="Times New Roman" w:cs="Times New Roman"/>
                <w:b/>
                <w:sz w:val="24"/>
                <w:szCs w:val="24"/>
              </w:rPr>
              <w:t xml:space="preserve"> </w:t>
            </w:r>
            <w:r w:rsidRPr="007F6BF8">
              <w:rPr>
                <w:rFonts w:ascii="Times New Roman" w:hAnsi="Times New Roman" w:cs="Times New Roman"/>
                <w:b/>
                <w:color w:val="7030A0"/>
                <w:sz w:val="24"/>
                <w:szCs w:val="24"/>
              </w:rPr>
              <w:t>Дані Споживача:</w:t>
            </w:r>
          </w:p>
          <w:tbl>
            <w:tblPr>
              <w:tblW w:w="4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3861"/>
              <w:gridCol w:w="567"/>
            </w:tblGrid>
            <w:tr w:rsidR="00570D2E" w:rsidRPr="00BF4E81" w14:paraId="04FD6D80"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34E84067"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1</w:t>
                  </w:r>
                </w:p>
              </w:tc>
              <w:tc>
                <w:tcPr>
                  <w:tcW w:w="3861" w:type="dxa"/>
                  <w:tcBorders>
                    <w:top w:val="single" w:sz="4" w:space="0" w:color="auto"/>
                    <w:left w:val="single" w:sz="4" w:space="0" w:color="auto"/>
                    <w:bottom w:val="single" w:sz="4" w:space="0" w:color="auto"/>
                    <w:right w:val="single" w:sz="4" w:space="0" w:color="auto"/>
                  </w:tcBorders>
                </w:tcPr>
                <w:p w14:paraId="4CFB7793"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shd w:val="clear" w:color="auto" w:fill="FFFFFF"/>
                    </w:rPr>
                    <w:t>Обрана комерційна пропозиція</w:t>
                  </w:r>
                </w:p>
              </w:tc>
              <w:tc>
                <w:tcPr>
                  <w:tcW w:w="567" w:type="dxa"/>
                  <w:tcBorders>
                    <w:top w:val="single" w:sz="4" w:space="0" w:color="auto"/>
                    <w:left w:val="single" w:sz="4" w:space="0" w:color="auto"/>
                    <w:bottom w:val="single" w:sz="4" w:space="0" w:color="auto"/>
                    <w:right w:val="single" w:sz="4" w:space="0" w:color="auto"/>
                  </w:tcBorders>
                </w:tcPr>
                <w:p w14:paraId="6627192B"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0011EB3E"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095E8A0A"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2</w:t>
                  </w:r>
                </w:p>
              </w:tc>
              <w:tc>
                <w:tcPr>
                  <w:tcW w:w="3861" w:type="dxa"/>
                  <w:tcBorders>
                    <w:top w:val="single" w:sz="4" w:space="0" w:color="auto"/>
                    <w:left w:val="single" w:sz="4" w:space="0" w:color="auto"/>
                    <w:bottom w:val="single" w:sz="4" w:space="0" w:color="auto"/>
                    <w:right w:val="single" w:sz="4" w:space="0" w:color="auto"/>
                  </w:tcBorders>
                  <w:hideMark/>
                </w:tcPr>
                <w:p w14:paraId="0AE26080"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Прізвище, ім’я, по батькові</w:t>
                  </w:r>
                  <w:r w:rsidRPr="00BF4E81">
                    <w:rPr>
                      <w:rFonts w:ascii="Times New Roman" w:hAnsi="Times New Roman" w:cs="Times New Roman"/>
                      <w:b/>
                      <w:sz w:val="24"/>
                      <w:szCs w:val="24"/>
                      <w:lang w:eastAsia="ru-RU"/>
                    </w:rPr>
                    <w:t>/</w:t>
                  </w:r>
                  <w:r w:rsidRPr="007F6BF8">
                    <w:rPr>
                      <w:rFonts w:ascii="Times New Roman" w:hAnsi="Times New Roman" w:cs="Times New Roman"/>
                      <w:b/>
                      <w:color w:val="7030A0"/>
                      <w:sz w:val="24"/>
                      <w:szCs w:val="24"/>
                      <w:lang w:eastAsia="ru-RU"/>
                    </w:rPr>
                    <w:t>назва юридичної особи</w:t>
                  </w:r>
                </w:p>
              </w:tc>
              <w:tc>
                <w:tcPr>
                  <w:tcW w:w="567" w:type="dxa"/>
                  <w:tcBorders>
                    <w:top w:val="single" w:sz="4" w:space="0" w:color="auto"/>
                    <w:left w:val="single" w:sz="4" w:space="0" w:color="auto"/>
                    <w:bottom w:val="single" w:sz="4" w:space="0" w:color="auto"/>
                    <w:right w:val="single" w:sz="4" w:space="0" w:color="auto"/>
                  </w:tcBorders>
                </w:tcPr>
                <w:p w14:paraId="299CD130"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3EFD57EC"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4A7A63F8"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3</w:t>
                  </w:r>
                </w:p>
              </w:tc>
              <w:tc>
                <w:tcPr>
                  <w:tcW w:w="3861" w:type="dxa"/>
                  <w:tcBorders>
                    <w:top w:val="single" w:sz="4" w:space="0" w:color="auto"/>
                    <w:left w:val="single" w:sz="4" w:space="0" w:color="auto"/>
                    <w:bottom w:val="single" w:sz="4" w:space="0" w:color="auto"/>
                    <w:right w:val="single" w:sz="4" w:space="0" w:color="auto"/>
                  </w:tcBorders>
                  <w:hideMark/>
                </w:tcPr>
                <w:p w14:paraId="5459EEA5" w14:textId="77777777" w:rsidR="00570D2E" w:rsidRPr="00BF4E81" w:rsidRDefault="00570D2E" w:rsidP="00570D2E">
                  <w:pPr>
                    <w:jc w:val="both"/>
                    <w:rPr>
                      <w:rFonts w:ascii="Times New Roman" w:hAnsi="Times New Roman" w:cs="Times New Roman"/>
                      <w:color w:val="FF0000"/>
                      <w:sz w:val="24"/>
                      <w:szCs w:val="24"/>
                      <w:lang w:eastAsia="ru-RU"/>
                    </w:rPr>
                  </w:pPr>
                  <w:r w:rsidRPr="007F6BF8">
                    <w:rPr>
                      <w:rFonts w:ascii="Times New Roman" w:hAnsi="Times New Roman" w:cs="Times New Roman"/>
                      <w:b/>
                      <w:color w:val="7030A0"/>
                      <w:sz w:val="24"/>
                      <w:szCs w:val="24"/>
                      <w:shd w:val="clear" w:color="auto" w:fill="FFFFFF"/>
                    </w:rPr>
                    <w:t>Унікальний номер запису в Єдиному державному</w:t>
                  </w:r>
                  <w:r w:rsidRPr="007F6BF8">
                    <w:rPr>
                      <w:rFonts w:ascii="Times New Roman" w:hAnsi="Times New Roman" w:cs="Times New Roman"/>
                      <w:color w:val="7030A0"/>
                      <w:sz w:val="24"/>
                      <w:szCs w:val="24"/>
                      <w:shd w:val="clear" w:color="auto" w:fill="FFFFFF"/>
                    </w:rPr>
                    <w:t xml:space="preserve"> </w:t>
                  </w:r>
                  <w:r w:rsidRPr="007F6BF8">
                    <w:rPr>
                      <w:rFonts w:ascii="Times New Roman" w:hAnsi="Times New Roman" w:cs="Times New Roman"/>
                      <w:b/>
                      <w:color w:val="7030A0"/>
                      <w:sz w:val="24"/>
                      <w:szCs w:val="24"/>
                      <w:shd w:val="clear" w:color="auto" w:fill="FFFFFF"/>
                    </w:rPr>
                    <w:t>демографічному реєстрі (для фізичних осіб) (за наявності)</w:t>
                  </w:r>
                </w:p>
              </w:tc>
              <w:tc>
                <w:tcPr>
                  <w:tcW w:w="567" w:type="dxa"/>
                  <w:tcBorders>
                    <w:top w:val="single" w:sz="4" w:space="0" w:color="auto"/>
                    <w:left w:val="single" w:sz="4" w:space="0" w:color="auto"/>
                    <w:bottom w:val="single" w:sz="4" w:space="0" w:color="auto"/>
                    <w:right w:val="single" w:sz="4" w:space="0" w:color="auto"/>
                  </w:tcBorders>
                </w:tcPr>
                <w:p w14:paraId="19251758"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76123139"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1822C11E"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4</w:t>
                  </w:r>
                </w:p>
              </w:tc>
              <w:tc>
                <w:tcPr>
                  <w:tcW w:w="3861" w:type="dxa"/>
                  <w:tcBorders>
                    <w:top w:val="single" w:sz="4" w:space="0" w:color="auto"/>
                    <w:left w:val="single" w:sz="4" w:space="0" w:color="auto"/>
                    <w:bottom w:val="single" w:sz="4" w:space="0" w:color="auto"/>
                    <w:right w:val="single" w:sz="4" w:space="0" w:color="auto"/>
                  </w:tcBorders>
                </w:tcPr>
                <w:p w14:paraId="08576136" w14:textId="77777777" w:rsidR="00570D2E" w:rsidRPr="007F6BF8" w:rsidRDefault="00570D2E" w:rsidP="00570D2E">
                  <w:pPr>
                    <w:jc w:val="both"/>
                    <w:rPr>
                      <w:rFonts w:ascii="Times New Roman" w:hAnsi="Times New Roman" w:cs="Times New Roman"/>
                      <w:b/>
                      <w:color w:val="FF0000"/>
                      <w:sz w:val="24"/>
                      <w:szCs w:val="24"/>
                      <w:lang w:eastAsia="ru-RU"/>
                    </w:rPr>
                  </w:pPr>
                  <w:r w:rsidRPr="007F6BF8">
                    <w:rPr>
                      <w:rFonts w:ascii="Times New Roman" w:hAnsi="Times New Roman" w:cs="Times New Roman"/>
                      <w:b/>
                      <w:color w:val="7030A0"/>
                      <w:sz w:val="24"/>
                      <w:szCs w:val="24"/>
                      <w:shd w:val="clear" w:color="auto" w:fill="FFFFFF"/>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або код ЄДРПОУ (для юридичних осіб) споживача</w:t>
                  </w:r>
                </w:p>
              </w:tc>
              <w:tc>
                <w:tcPr>
                  <w:tcW w:w="567" w:type="dxa"/>
                  <w:tcBorders>
                    <w:top w:val="single" w:sz="4" w:space="0" w:color="auto"/>
                    <w:left w:val="single" w:sz="4" w:space="0" w:color="auto"/>
                    <w:bottom w:val="single" w:sz="4" w:space="0" w:color="auto"/>
                    <w:right w:val="single" w:sz="4" w:space="0" w:color="auto"/>
                  </w:tcBorders>
                </w:tcPr>
                <w:p w14:paraId="1B3908C5"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738F4129"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32F758BC"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5</w:t>
                  </w:r>
                </w:p>
              </w:tc>
              <w:tc>
                <w:tcPr>
                  <w:tcW w:w="3861" w:type="dxa"/>
                  <w:tcBorders>
                    <w:top w:val="single" w:sz="4" w:space="0" w:color="auto"/>
                    <w:left w:val="single" w:sz="4" w:space="0" w:color="auto"/>
                    <w:bottom w:val="single" w:sz="4" w:space="0" w:color="auto"/>
                    <w:right w:val="single" w:sz="4" w:space="0" w:color="auto"/>
                  </w:tcBorders>
                </w:tcPr>
                <w:p w14:paraId="5613F60B" w14:textId="77777777" w:rsidR="00570D2E" w:rsidRPr="007F6BF8" w:rsidRDefault="00570D2E" w:rsidP="00570D2E">
                  <w:pPr>
                    <w:jc w:val="both"/>
                    <w:rPr>
                      <w:rFonts w:ascii="Times New Roman" w:hAnsi="Times New Roman" w:cs="Times New Roman"/>
                      <w:b/>
                      <w:color w:val="FF0000"/>
                      <w:sz w:val="24"/>
                      <w:szCs w:val="24"/>
                      <w:shd w:val="clear" w:color="auto" w:fill="FFFFFF"/>
                    </w:rPr>
                  </w:pPr>
                  <w:r w:rsidRPr="007F6BF8">
                    <w:rPr>
                      <w:rFonts w:ascii="Times New Roman" w:hAnsi="Times New Roman" w:cs="Times New Roman"/>
                      <w:b/>
                      <w:color w:val="7030A0"/>
                      <w:sz w:val="24"/>
                      <w:szCs w:val="24"/>
                      <w:shd w:val="clear" w:color="auto" w:fill="FFFFFF"/>
                    </w:rPr>
                    <w:t xml:space="preserve">Наявність/відсутність статусу платника єдиного податку (для </w:t>
                  </w:r>
                  <w:r w:rsidRPr="007F6BF8">
                    <w:rPr>
                      <w:rFonts w:ascii="Times New Roman" w:hAnsi="Times New Roman" w:cs="Times New Roman"/>
                      <w:b/>
                      <w:color w:val="7030A0"/>
                      <w:sz w:val="24"/>
                      <w:szCs w:val="24"/>
                      <w:shd w:val="clear" w:color="auto" w:fill="FFFFFF"/>
                    </w:rPr>
                    <w:lastRenderedPageBreak/>
                    <w:t>фізичних осіб - підприємців та юридичних осіб)</w:t>
                  </w:r>
                </w:p>
              </w:tc>
              <w:tc>
                <w:tcPr>
                  <w:tcW w:w="567" w:type="dxa"/>
                  <w:tcBorders>
                    <w:top w:val="single" w:sz="4" w:space="0" w:color="auto"/>
                    <w:left w:val="single" w:sz="4" w:space="0" w:color="auto"/>
                    <w:bottom w:val="single" w:sz="4" w:space="0" w:color="auto"/>
                    <w:right w:val="single" w:sz="4" w:space="0" w:color="auto"/>
                  </w:tcBorders>
                </w:tcPr>
                <w:p w14:paraId="56D2E45A"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51B138FB"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59C3B462"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6</w:t>
                  </w:r>
                </w:p>
              </w:tc>
              <w:tc>
                <w:tcPr>
                  <w:tcW w:w="3861" w:type="dxa"/>
                  <w:tcBorders>
                    <w:top w:val="single" w:sz="4" w:space="0" w:color="auto"/>
                    <w:left w:val="single" w:sz="4" w:space="0" w:color="auto"/>
                    <w:bottom w:val="single" w:sz="4" w:space="0" w:color="auto"/>
                    <w:right w:val="single" w:sz="4" w:space="0" w:color="auto"/>
                  </w:tcBorders>
                  <w:hideMark/>
                </w:tcPr>
                <w:p w14:paraId="43EC026C" w14:textId="77777777" w:rsidR="00570D2E" w:rsidRPr="007F6BF8" w:rsidRDefault="00570D2E" w:rsidP="00570D2E">
                  <w:pPr>
                    <w:jc w:val="both"/>
                    <w:rPr>
                      <w:rFonts w:ascii="Times New Roman" w:hAnsi="Times New Roman" w:cs="Times New Roman"/>
                      <w:b/>
                      <w:color w:val="FF0000"/>
                      <w:sz w:val="24"/>
                      <w:szCs w:val="24"/>
                      <w:lang w:eastAsia="ru-RU"/>
                    </w:rPr>
                  </w:pPr>
                  <w:r w:rsidRPr="007F6BF8">
                    <w:rPr>
                      <w:rFonts w:ascii="Times New Roman" w:hAnsi="Times New Roman" w:cs="Times New Roman"/>
                      <w:b/>
                      <w:color w:val="7030A0"/>
                      <w:sz w:val="24"/>
                      <w:szCs w:val="24"/>
                      <w:shd w:val="clear" w:color="auto" w:fill="FFFFFF"/>
                    </w:rPr>
                    <w:t>Тип та адреса об'єкта, номер запису про право власності та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tc>
              <w:tc>
                <w:tcPr>
                  <w:tcW w:w="567" w:type="dxa"/>
                  <w:tcBorders>
                    <w:top w:val="single" w:sz="4" w:space="0" w:color="auto"/>
                    <w:left w:val="single" w:sz="4" w:space="0" w:color="auto"/>
                    <w:bottom w:val="single" w:sz="4" w:space="0" w:color="auto"/>
                    <w:right w:val="single" w:sz="4" w:space="0" w:color="auto"/>
                  </w:tcBorders>
                </w:tcPr>
                <w:p w14:paraId="5025B583"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05303388"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16E3DF96"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7</w:t>
                  </w:r>
                </w:p>
              </w:tc>
              <w:tc>
                <w:tcPr>
                  <w:tcW w:w="3861" w:type="dxa"/>
                  <w:tcBorders>
                    <w:top w:val="single" w:sz="4" w:space="0" w:color="auto"/>
                    <w:left w:val="single" w:sz="4" w:space="0" w:color="auto"/>
                    <w:bottom w:val="single" w:sz="4" w:space="0" w:color="auto"/>
                    <w:right w:val="single" w:sz="4" w:space="0" w:color="auto"/>
                  </w:tcBorders>
                  <w:hideMark/>
                </w:tcPr>
                <w:p w14:paraId="3F052E45" w14:textId="77777777" w:rsidR="00570D2E" w:rsidRPr="007F6BF8" w:rsidRDefault="00570D2E" w:rsidP="00570D2E">
                  <w:pPr>
                    <w:jc w:val="both"/>
                    <w:rPr>
                      <w:rFonts w:ascii="Times New Roman" w:hAnsi="Times New Roman" w:cs="Times New Roman"/>
                      <w:b/>
                      <w:color w:val="FF0000"/>
                      <w:sz w:val="24"/>
                      <w:szCs w:val="24"/>
                      <w:lang w:eastAsia="ru-RU"/>
                    </w:rPr>
                  </w:pPr>
                  <w:r w:rsidRPr="007F6BF8">
                    <w:rPr>
                      <w:rFonts w:ascii="Times New Roman" w:hAnsi="Times New Roman" w:cs="Times New Roman"/>
                      <w:b/>
                      <w:color w:val="7030A0"/>
                      <w:sz w:val="24"/>
                      <w:szCs w:val="24"/>
                      <w:shd w:val="clear" w:color="auto" w:fill="FFFFFF"/>
                    </w:rPr>
                    <w:t>ЕІС-код об'єкта (площадки вимірювання)</w:t>
                  </w:r>
                </w:p>
              </w:tc>
              <w:tc>
                <w:tcPr>
                  <w:tcW w:w="567" w:type="dxa"/>
                  <w:tcBorders>
                    <w:top w:val="single" w:sz="4" w:space="0" w:color="auto"/>
                    <w:left w:val="single" w:sz="4" w:space="0" w:color="auto"/>
                    <w:bottom w:val="single" w:sz="4" w:space="0" w:color="auto"/>
                    <w:right w:val="single" w:sz="4" w:space="0" w:color="auto"/>
                  </w:tcBorders>
                </w:tcPr>
                <w:p w14:paraId="44CCF06C"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4D0B4AE7"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2535A925"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8</w:t>
                  </w:r>
                </w:p>
              </w:tc>
              <w:tc>
                <w:tcPr>
                  <w:tcW w:w="3861" w:type="dxa"/>
                  <w:tcBorders>
                    <w:top w:val="single" w:sz="4" w:space="0" w:color="auto"/>
                    <w:left w:val="single" w:sz="4" w:space="0" w:color="auto"/>
                    <w:bottom w:val="single" w:sz="4" w:space="0" w:color="auto"/>
                    <w:right w:val="single" w:sz="4" w:space="0" w:color="auto"/>
                  </w:tcBorders>
                  <w:hideMark/>
                </w:tcPr>
                <w:p w14:paraId="16A6C7E3" w14:textId="77777777" w:rsidR="00570D2E" w:rsidRPr="007F6BF8" w:rsidRDefault="00570D2E" w:rsidP="00570D2E">
                  <w:pPr>
                    <w:jc w:val="both"/>
                    <w:rPr>
                      <w:rFonts w:ascii="Times New Roman" w:hAnsi="Times New Roman" w:cs="Times New Roman"/>
                      <w:b/>
                      <w:color w:val="FF0000"/>
                      <w:sz w:val="24"/>
                      <w:szCs w:val="24"/>
                      <w:lang w:eastAsia="ru-RU"/>
                    </w:rPr>
                  </w:pPr>
                  <w:r w:rsidRPr="007F6BF8">
                    <w:rPr>
                      <w:rFonts w:ascii="Times New Roman" w:hAnsi="Times New Roman" w:cs="Times New Roman"/>
                      <w:b/>
                      <w:color w:val="7030A0"/>
                      <w:sz w:val="24"/>
                      <w:szCs w:val="24"/>
                      <w:shd w:val="clear" w:color="auto" w:fill="FFFFFF"/>
                    </w:rPr>
                    <w:t>Найменування оператора системи, з яким споживач уклав договір про надання послуг з розподілу (передачі) електричної енергії</w:t>
                  </w:r>
                </w:p>
              </w:tc>
              <w:tc>
                <w:tcPr>
                  <w:tcW w:w="567" w:type="dxa"/>
                  <w:tcBorders>
                    <w:top w:val="single" w:sz="4" w:space="0" w:color="auto"/>
                    <w:left w:val="single" w:sz="4" w:space="0" w:color="auto"/>
                    <w:bottom w:val="single" w:sz="4" w:space="0" w:color="auto"/>
                    <w:right w:val="single" w:sz="4" w:space="0" w:color="auto"/>
                  </w:tcBorders>
                </w:tcPr>
                <w:p w14:paraId="174F01F8"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7B474455"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45456885"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9</w:t>
                  </w:r>
                </w:p>
              </w:tc>
              <w:tc>
                <w:tcPr>
                  <w:tcW w:w="3861" w:type="dxa"/>
                  <w:tcBorders>
                    <w:top w:val="single" w:sz="4" w:space="0" w:color="auto"/>
                    <w:left w:val="single" w:sz="4" w:space="0" w:color="auto"/>
                    <w:bottom w:val="single" w:sz="4" w:space="0" w:color="auto"/>
                    <w:right w:val="single" w:sz="4" w:space="0" w:color="auto"/>
                  </w:tcBorders>
                  <w:hideMark/>
                </w:tcPr>
                <w:p w14:paraId="12C77FAD" w14:textId="77777777" w:rsidR="00570D2E" w:rsidRPr="007F6BF8" w:rsidRDefault="00570D2E" w:rsidP="00570D2E">
                  <w:pPr>
                    <w:jc w:val="both"/>
                    <w:rPr>
                      <w:rFonts w:ascii="Times New Roman" w:hAnsi="Times New Roman" w:cs="Times New Roman"/>
                      <w:b/>
                      <w:color w:val="FF0000"/>
                      <w:sz w:val="24"/>
                      <w:szCs w:val="24"/>
                      <w:lang w:eastAsia="ru-RU"/>
                    </w:rPr>
                  </w:pPr>
                  <w:r w:rsidRPr="007F6BF8">
                    <w:rPr>
                      <w:rFonts w:ascii="Times New Roman" w:hAnsi="Times New Roman" w:cs="Times New Roman"/>
                      <w:b/>
                      <w:color w:val="7030A0"/>
                      <w:sz w:val="24"/>
                      <w:szCs w:val="24"/>
                      <w:shd w:val="clear" w:color="auto" w:fill="FFFFFF"/>
                    </w:rPr>
                    <w:t>Наявність пільг/субсидії (у разі укладення договору про постачання електричної енергії з індивідуальним побутовим споживачем)</w:t>
                  </w:r>
                </w:p>
              </w:tc>
              <w:tc>
                <w:tcPr>
                  <w:tcW w:w="567" w:type="dxa"/>
                  <w:tcBorders>
                    <w:top w:val="single" w:sz="4" w:space="0" w:color="auto"/>
                    <w:left w:val="single" w:sz="4" w:space="0" w:color="auto"/>
                    <w:bottom w:val="single" w:sz="4" w:space="0" w:color="auto"/>
                    <w:right w:val="single" w:sz="4" w:space="0" w:color="auto"/>
                  </w:tcBorders>
                </w:tcPr>
                <w:p w14:paraId="0A79BCA9" w14:textId="77777777" w:rsidR="00570D2E" w:rsidRPr="00BF4E81" w:rsidRDefault="00570D2E" w:rsidP="00570D2E">
                  <w:pPr>
                    <w:jc w:val="both"/>
                    <w:rPr>
                      <w:rFonts w:ascii="Times New Roman" w:hAnsi="Times New Roman" w:cs="Times New Roman"/>
                      <w:sz w:val="24"/>
                      <w:szCs w:val="24"/>
                      <w:lang w:eastAsia="ru-RU"/>
                    </w:rPr>
                  </w:pPr>
                </w:p>
              </w:tc>
            </w:tr>
            <w:tr w:rsidR="00570D2E" w:rsidRPr="00BF4E81" w14:paraId="25665A0B"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78155FC5" w14:textId="77777777" w:rsidR="00570D2E" w:rsidRPr="00BF4E81" w:rsidRDefault="00570D2E" w:rsidP="00570D2E">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10</w:t>
                  </w:r>
                </w:p>
              </w:tc>
              <w:tc>
                <w:tcPr>
                  <w:tcW w:w="3861" w:type="dxa"/>
                  <w:tcBorders>
                    <w:top w:val="single" w:sz="4" w:space="0" w:color="auto"/>
                    <w:left w:val="single" w:sz="4" w:space="0" w:color="auto"/>
                    <w:bottom w:val="single" w:sz="4" w:space="0" w:color="auto"/>
                    <w:right w:val="single" w:sz="4" w:space="0" w:color="auto"/>
                  </w:tcBorders>
                </w:tcPr>
                <w:p w14:paraId="6708022C" w14:textId="77777777" w:rsidR="00570D2E" w:rsidRPr="00BF4E81" w:rsidRDefault="00570D2E" w:rsidP="00570D2E">
                  <w:pPr>
                    <w:jc w:val="both"/>
                    <w:rPr>
                      <w:rFonts w:ascii="Times New Roman" w:hAnsi="Times New Roman" w:cs="Times New Roman"/>
                      <w:color w:val="FF0000"/>
                      <w:sz w:val="24"/>
                      <w:szCs w:val="24"/>
                      <w:lang w:eastAsia="ru-RU"/>
                    </w:rPr>
                  </w:pPr>
                  <w:r w:rsidRPr="007F6BF8">
                    <w:rPr>
                      <w:rFonts w:ascii="Times New Roman" w:hAnsi="Times New Roman" w:cs="Times New Roman"/>
                      <w:b/>
                      <w:color w:val="7030A0"/>
                      <w:sz w:val="24"/>
                      <w:szCs w:val="24"/>
                      <w:shd w:val="clear" w:color="auto" w:fill="FFFFFF"/>
                    </w:rPr>
                    <w:t>Джерело обміну документами (номер засобу зв'язку, офіційна електронна адреса та адреса електронної пошти (за наявності))</w:t>
                  </w:r>
                </w:p>
              </w:tc>
              <w:tc>
                <w:tcPr>
                  <w:tcW w:w="567" w:type="dxa"/>
                  <w:tcBorders>
                    <w:top w:val="single" w:sz="4" w:space="0" w:color="auto"/>
                    <w:left w:val="single" w:sz="4" w:space="0" w:color="auto"/>
                    <w:bottom w:val="single" w:sz="4" w:space="0" w:color="auto"/>
                    <w:right w:val="single" w:sz="4" w:space="0" w:color="auto"/>
                  </w:tcBorders>
                </w:tcPr>
                <w:p w14:paraId="39484AB2" w14:textId="77777777" w:rsidR="00570D2E" w:rsidRPr="00BF4E81" w:rsidRDefault="00570D2E" w:rsidP="00570D2E">
                  <w:pPr>
                    <w:jc w:val="both"/>
                    <w:rPr>
                      <w:rFonts w:ascii="Times New Roman" w:hAnsi="Times New Roman" w:cs="Times New Roman"/>
                      <w:sz w:val="24"/>
                      <w:szCs w:val="24"/>
                      <w:lang w:eastAsia="ru-RU"/>
                    </w:rPr>
                  </w:pPr>
                </w:p>
              </w:tc>
            </w:tr>
          </w:tbl>
          <w:p w14:paraId="477F2034" w14:textId="7E02A9ED" w:rsidR="00570D2E" w:rsidRPr="002B395E" w:rsidRDefault="00570D2E" w:rsidP="00570D2E">
            <w:pPr>
              <w:jc w:val="both"/>
              <w:rPr>
                <w:rFonts w:ascii="Times New Roman" w:eastAsia="Calibri" w:hAnsi="Times New Roman" w:cs="Times New Roman"/>
                <w:bCs/>
                <w:sz w:val="24"/>
                <w:szCs w:val="24"/>
              </w:rPr>
            </w:pPr>
          </w:p>
        </w:tc>
        <w:tc>
          <w:tcPr>
            <w:tcW w:w="3972" w:type="dxa"/>
            <w:gridSpan w:val="2"/>
          </w:tcPr>
          <w:p w14:paraId="257202BF" w14:textId="2B781C2C" w:rsidR="00570D2E" w:rsidRDefault="00570D2E" w:rsidP="00570D2E">
            <w:pPr>
              <w:pStyle w:val="a4"/>
              <w:jc w:val="both"/>
              <w:rPr>
                <w:b/>
                <w:lang w:val="uk-UA"/>
              </w:rPr>
            </w:pPr>
            <w:r>
              <w:rPr>
                <w:b/>
                <w:lang w:val="uk-UA"/>
              </w:rPr>
              <w:lastRenderedPageBreak/>
              <w:t>Асоціація постачальників енергоресурсів</w:t>
            </w:r>
          </w:p>
          <w:tbl>
            <w:tblPr>
              <w:tblW w:w="4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3861"/>
              <w:gridCol w:w="567"/>
            </w:tblGrid>
            <w:tr w:rsidR="00570D2E" w:rsidRPr="00CE7DCE" w14:paraId="421C2166"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06559552" w14:textId="77777777" w:rsidR="00570D2E" w:rsidRPr="006A77F0" w:rsidRDefault="00570D2E" w:rsidP="00570D2E">
                  <w:pPr>
                    <w:jc w:val="both"/>
                    <w:rPr>
                      <w:rFonts w:ascii="Times New Roman" w:hAnsi="Times New Roman" w:cs="Times New Roman"/>
                      <w:strike/>
                      <w:color w:val="0070C0"/>
                      <w:sz w:val="24"/>
                      <w:szCs w:val="24"/>
                      <w:lang w:eastAsia="ru-RU"/>
                    </w:rPr>
                  </w:pPr>
                  <w:r w:rsidRPr="006A77F0">
                    <w:rPr>
                      <w:rFonts w:ascii="Times New Roman" w:hAnsi="Times New Roman" w:cs="Times New Roman"/>
                      <w:strike/>
                      <w:color w:val="0070C0"/>
                      <w:sz w:val="24"/>
                      <w:szCs w:val="24"/>
                      <w:lang w:eastAsia="ru-RU"/>
                    </w:rPr>
                    <w:t>6</w:t>
                  </w:r>
                </w:p>
              </w:tc>
              <w:tc>
                <w:tcPr>
                  <w:tcW w:w="3861" w:type="dxa"/>
                  <w:tcBorders>
                    <w:top w:val="single" w:sz="4" w:space="0" w:color="auto"/>
                    <w:left w:val="single" w:sz="4" w:space="0" w:color="auto"/>
                    <w:bottom w:val="single" w:sz="4" w:space="0" w:color="auto"/>
                    <w:right w:val="single" w:sz="4" w:space="0" w:color="auto"/>
                  </w:tcBorders>
                  <w:hideMark/>
                </w:tcPr>
                <w:p w14:paraId="1C4E1128" w14:textId="77777777" w:rsidR="00570D2E" w:rsidRPr="006A77F0" w:rsidRDefault="00570D2E" w:rsidP="00570D2E">
                  <w:pPr>
                    <w:jc w:val="both"/>
                    <w:rPr>
                      <w:rFonts w:ascii="Times New Roman" w:hAnsi="Times New Roman" w:cs="Times New Roman"/>
                      <w:strike/>
                      <w:color w:val="0070C0"/>
                      <w:sz w:val="24"/>
                      <w:szCs w:val="24"/>
                      <w:lang w:eastAsia="ru-RU"/>
                    </w:rPr>
                  </w:pPr>
                  <w:r w:rsidRPr="006A77F0">
                    <w:rPr>
                      <w:rFonts w:ascii="Times New Roman" w:hAnsi="Times New Roman" w:cs="Times New Roman"/>
                      <w:strike/>
                      <w:color w:val="0070C0"/>
                      <w:sz w:val="24"/>
                      <w:szCs w:val="24"/>
                      <w:shd w:val="clear" w:color="auto" w:fill="FFFFFF"/>
                    </w:rPr>
                    <w:t>Тип та адреса об'єкта, номер запису про право власності та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tc>
              <w:tc>
                <w:tcPr>
                  <w:tcW w:w="567" w:type="dxa"/>
                  <w:tcBorders>
                    <w:top w:val="single" w:sz="4" w:space="0" w:color="auto"/>
                    <w:left w:val="single" w:sz="4" w:space="0" w:color="auto"/>
                    <w:bottom w:val="single" w:sz="4" w:space="0" w:color="auto"/>
                    <w:right w:val="single" w:sz="4" w:space="0" w:color="auto"/>
                  </w:tcBorders>
                </w:tcPr>
                <w:p w14:paraId="79F4DF01" w14:textId="77777777" w:rsidR="00570D2E" w:rsidRPr="00CE7DCE" w:rsidRDefault="00570D2E" w:rsidP="00570D2E">
                  <w:pPr>
                    <w:jc w:val="both"/>
                    <w:rPr>
                      <w:rFonts w:ascii="Times New Roman" w:hAnsi="Times New Roman" w:cs="Times New Roman"/>
                      <w:sz w:val="24"/>
                      <w:szCs w:val="24"/>
                      <w:lang w:eastAsia="ru-RU"/>
                    </w:rPr>
                  </w:pPr>
                </w:p>
              </w:tc>
            </w:tr>
          </w:tbl>
          <w:p w14:paraId="39DDA026" w14:textId="77777777" w:rsidR="00570D2E" w:rsidRDefault="00570D2E" w:rsidP="00570D2E">
            <w:pPr>
              <w:pStyle w:val="a4"/>
              <w:jc w:val="both"/>
              <w:rPr>
                <w:b/>
                <w:lang w:val="uk-UA"/>
              </w:rPr>
            </w:pPr>
          </w:p>
          <w:p w14:paraId="73034B05" w14:textId="2A2D430D" w:rsidR="00570D2E" w:rsidRDefault="00570D2E" w:rsidP="00570D2E">
            <w:pPr>
              <w:pStyle w:val="a4"/>
              <w:jc w:val="both"/>
              <w:rPr>
                <w:b/>
                <w:lang w:val="uk-UA"/>
              </w:rPr>
            </w:pPr>
          </w:p>
        </w:tc>
        <w:tc>
          <w:tcPr>
            <w:tcW w:w="3828" w:type="dxa"/>
            <w:gridSpan w:val="2"/>
          </w:tcPr>
          <w:p w14:paraId="606200BE" w14:textId="046E99DF" w:rsidR="00570D2E" w:rsidRPr="00CE7DCE" w:rsidRDefault="00570D2E" w:rsidP="00570D2E">
            <w:pPr>
              <w:tabs>
                <w:tab w:val="left" w:pos="4536"/>
                <w:tab w:val="left" w:pos="8364"/>
              </w:tabs>
              <w:ind w:firstLine="335"/>
              <w:jc w:val="both"/>
              <w:rPr>
                <w:rFonts w:ascii="Times New Roman" w:eastAsia="Calibri" w:hAnsi="Times New Roman" w:cs="Times New Roman"/>
                <w:b/>
                <w:sz w:val="24"/>
                <w:szCs w:val="24"/>
              </w:rPr>
            </w:pPr>
            <w:r w:rsidRPr="00CE7DCE">
              <w:rPr>
                <w:rStyle w:val="afd"/>
                <w:rFonts w:ascii="Times New Roman" w:hAnsi="Times New Roman" w:cs="Times New Roman"/>
                <w:b w:val="0"/>
                <w:color w:val="000000" w:themeColor="text1"/>
                <w:sz w:val="24"/>
                <w:szCs w:val="24"/>
                <w:bdr w:val="none" w:sz="0" w:space="0" w:color="auto" w:frame="1"/>
                <w:shd w:val="clear" w:color="auto" w:fill="FFFFFF"/>
              </w:rPr>
              <w:t>Пропонуємо не додавати до даних про споживача інформацію про об’єкт нерухомого майна споживача, який підключається до електропостачання, оскільки це є невиправданим непотрібним</w:t>
            </w:r>
            <w:r w:rsidRPr="00CE7DCE">
              <w:rPr>
                <w:rStyle w:val="afd"/>
                <w:b w:val="0"/>
                <w:sz w:val="24"/>
                <w:szCs w:val="24"/>
                <w:bdr w:val="none" w:sz="0" w:space="0" w:color="auto" w:frame="1"/>
              </w:rPr>
              <w:t xml:space="preserve"> </w:t>
            </w:r>
            <w:r w:rsidRPr="00CE7DCE">
              <w:rPr>
                <w:rStyle w:val="afd"/>
                <w:rFonts w:ascii="Times New Roman" w:hAnsi="Times New Roman" w:cs="Times New Roman"/>
                <w:b w:val="0"/>
                <w:color w:val="000000" w:themeColor="text1"/>
                <w:sz w:val="24"/>
                <w:szCs w:val="24"/>
                <w:bdr w:val="none" w:sz="0" w:space="0" w:color="auto" w:frame="1"/>
                <w:shd w:val="clear" w:color="auto" w:fill="FFFFFF"/>
              </w:rPr>
              <w:t xml:space="preserve">ускладненням для споживача, який (якщо подивитися пункти 7 і 8 нижче) повинен надати </w:t>
            </w:r>
            <w:r w:rsidRPr="00CE7DCE">
              <w:rPr>
                <w:rFonts w:ascii="Times New Roman" w:hAnsi="Times New Roman" w:cs="Times New Roman"/>
                <w:b/>
                <w:color w:val="000000" w:themeColor="text1"/>
                <w:sz w:val="24"/>
                <w:szCs w:val="24"/>
                <w:shd w:val="clear" w:color="auto" w:fill="FFFFFF"/>
              </w:rPr>
              <w:t xml:space="preserve">ЕІС-код </w:t>
            </w:r>
            <w:r w:rsidRPr="00CE7DCE">
              <w:rPr>
                <w:rFonts w:ascii="Times New Roman" w:hAnsi="Times New Roman" w:cs="Times New Roman"/>
                <w:color w:val="000000" w:themeColor="text1"/>
                <w:sz w:val="24"/>
                <w:szCs w:val="24"/>
                <w:shd w:val="clear" w:color="auto" w:fill="FFFFFF"/>
              </w:rPr>
              <w:t>об'єкта (площадки вимірювання)</w:t>
            </w:r>
            <w:r w:rsidRPr="00CE7DCE">
              <w:rPr>
                <w:rStyle w:val="afd"/>
                <w:rFonts w:ascii="Times New Roman" w:hAnsi="Times New Roman" w:cs="Times New Roman"/>
                <w:color w:val="000000" w:themeColor="text1"/>
                <w:sz w:val="24"/>
                <w:szCs w:val="24"/>
                <w:bdr w:val="none" w:sz="0" w:space="0" w:color="auto" w:frame="1"/>
                <w:shd w:val="clear" w:color="auto" w:fill="FFFFFF"/>
              </w:rPr>
              <w:t xml:space="preserve"> та н</w:t>
            </w:r>
            <w:r w:rsidRPr="00CE7DCE">
              <w:rPr>
                <w:rFonts w:ascii="Times New Roman" w:hAnsi="Times New Roman" w:cs="Times New Roman"/>
                <w:color w:val="000000" w:themeColor="text1"/>
                <w:sz w:val="24"/>
                <w:szCs w:val="24"/>
                <w:shd w:val="clear" w:color="auto" w:fill="FFFFFF"/>
              </w:rPr>
              <w:t xml:space="preserve">айменування ОСР, з яким споживач уклав договір на розподіл електроенергії. Тобто, споживачем надаються вичерпні дані для ідентифікації об’єкта споживання та ОСР, до мереж якого приєднаний такий об’єкт. Дані про речові права на об’єкт нерухомості як на майно подаються ОСР при укладенні договору на розподіл електроенергії, про що вже зазначалося вище. Контроль цієї інформації має бути в ОСР, так як він підтверджує цільове призначення об'єкту при укладенні договору на розподіл. Контроль здійснюється при зміні постачальника та зніманні показників на </w:t>
            </w:r>
            <w:proofErr w:type="spellStart"/>
            <w:r w:rsidRPr="00CE7DCE">
              <w:rPr>
                <w:rFonts w:ascii="Times New Roman" w:hAnsi="Times New Roman" w:cs="Times New Roman"/>
                <w:color w:val="000000" w:themeColor="text1"/>
                <w:sz w:val="24"/>
                <w:szCs w:val="24"/>
                <w:shd w:val="clear" w:color="auto" w:fill="FFFFFF"/>
              </w:rPr>
              <w:t>вузлі</w:t>
            </w:r>
            <w:proofErr w:type="spellEnd"/>
            <w:r w:rsidRPr="00CE7DCE">
              <w:rPr>
                <w:rFonts w:ascii="Times New Roman" w:hAnsi="Times New Roman" w:cs="Times New Roman"/>
                <w:color w:val="000000" w:themeColor="text1"/>
                <w:sz w:val="24"/>
                <w:szCs w:val="24"/>
                <w:shd w:val="clear" w:color="auto" w:fill="FFFFFF"/>
              </w:rPr>
              <w:t xml:space="preserve"> обліку, як АКО/ППКО.</w:t>
            </w:r>
          </w:p>
        </w:tc>
        <w:tc>
          <w:tcPr>
            <w:tcW w:w="3833" w:type="dxa"/>
          </w:tcPr>
          <w:p w14:paraId="2AC351AA" w14:textId="77777777"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14B5C25A" w14:textId="77777777" w:rsidTr="00BA5F2D">
        <w:trPr>
          <w:trHeight w:val="1449"/>
        </w:trPr>
        <w:tc>
          <w:tcPr>
            <w:tcW w:w="3959" w:type="dxa"/>
            <w:gridSpan w:val="2"/>
            <w:vMerge/>
          </w:tcPr>
          <w:p w14:paraId="5AE07DF5" w14:textId="77777777" w:rsidR="00570D2E" w:rsidRPr="0027054D" w:rsidRDefault="00570D2E" w:rsidP="00570D2E">
            <w:pPr>
              <w:jc w:val="both"/>
              <w:rPr>
                <w:rFonts w:ascii="Times New Roman" w:hAnsi="Times New Roman" w:cs="Times New Roman"/>
                <w:sz w:val="24"/>
                <w:szCs w:val="24"/>
              </w:rPr>
            </w:pPr>
          </w:p>
        </w:tc>
        <w:tc>
          <w:tcPr>
            <w:tcW w:w="3972" w:type="dxa"/>
            <w:gridSpan w:val="2"/>
          </w:tcPr>
          <w:p w14:paraId="3E56561C" w14:textId="587D0F1F" w:rsidR="00570D2E" w:rsidRPr="00D55F7F" w:rsidRDefault="00570D2E" w:rsidP="00570D2E">
            <w:pPr>
              <w:pStyle w:val="a4"/>
              <w:jc w:val="both"/>
              <w:rPr>
                <w:b/>
                <w:lang w:val="uk-UA"/>
              </w:rPr>
            </w:pPr>
            <w:r w:rsidRPr="00D55F7F">
              <w:rPr>
                <w:b/>
                <w:lang w:val="uk-UA"/>
              </w:rPr>
              <w:t>ТОВ Київські енергетичні послуги</w:t>
            </w:r>
          </w:p>
          <w:p w14:paraId="714CF605" w14:textId="1AB8CB27" w:rsidR="00570D2E" w:rsidRPr="00D55F7F" w:rsidRDefault="00570D2E" w:rsidP="00570D2E">
            <w:pPr>
              <w:pStyle w:val="a4"/>
              <w:jc w:val="both"/>
              <w:rPr>
                <w:b/>
                <w:lang w:val="uk-UA"/>
              </w:rPr>
            </w:pPr>
            <w:r w:rsidRPr="00D55F7F">
              <w:rPr>
                <w:lang w:val="uk-UA"/>
              </w:rPr>
              <w:t xml:space="preserve">Керуючись статтями 633, 634, 641, 642 Цивільного кодексу України, Правилами роздрібного ринку електричної енергії, затвердженими постановою НКРЕКП від 14.03.2018 № 312 (далі </w:t>
            </w:r>
            <w:r w:rsidRPr="006A77F0">
              <w:rPr>
                <w:color w:val="0070C0"/>
                <w:lang w:val="uk-UA"/>
              </w:rPr>
              <w:t xml:space="preserve">– </w:t>
            </w:r>
            <w:r w:rsidRPr="006A77F0">
              <w:rPr>
                <w:b/>
                <w:color w:val="0070C0"/>
                <w:lang w:val="uk-UA"/>
              </w:rPr>
              <w:t>ПРРЕЕ)</w:t>
            </w:r>
            <w:r w:rsidRPr="006A77F0">
              <w:rPr>
                <w:color w:val="0070C0"/>
                <w:lang w:val="uk-UA"/>
              </w:rPr>
              <w:t xml:space="preserve">, </w:t>
            </w:r>
            <w:r w:rsidRPr="00D55F7F">
              <w:rPr>
                <w:lang w:val="uk-UA"/>
              </w:rPr>
              <w:t xml:space="preserve">та ознайомившись з умовами договору про постачання електричної енергії </w:t>
            </w:r>
            <w:r w:rsidRPr="006A77F0">
              <w:rPr>
                <w:b/>
                <w:color w:val="0070C0"/>
                <w:lang w:val="uk-UA"/>
              </w:rPr>
              <w:t>постачальником універсальних послуг</w:t>
            </w:r>
            <w:r w:rsidRPr="006A77F0">
              <w:rPr>
                <w:color w:val="0070C0"/>
                <w:lang w:val="uk-UA"/>
              </w:rPr>
              <w:t xml:space="preserve"> (далі – Договір) на сайті </w:t>
            </w:r>
            <w:r w:rsidRPr="006A77F0">
              <w:rPr>
                <w:b/>
                <w:color w:val="0070C0"/>
                <w:lang w:val="uk-UA"/>
              </w:rPr>
              <w:t>постачальника універсальних послуг</w:t>
            </w:r>
            <w:r w:rsidRPr="006A77F0">
              <w:rPr>
                <w:color w:val="0070C0"/>
                <w:lang w:val="uk-UA"/>
              </w:rPr>
              <w:t xml:space="preserve"> </w:t>
            </w:r>
            <w:r w:rsidRPr="00D55F7F">
              <w:rPr>
                <w:u w:val="single"/>
                <w:lang w:val="uk-UA"/>
              </w:rPr>
              <w:t>(назва електропостачальника)</w:t>
            </w:r>
            <w:r w:rsidRPr="00D55F7F">
              <w:rPr>
                <w:lang w:val="uk-UA"/>
              </w:rPr>
              <w:t xml:space="preserve"> (</w:t>
            </w:r>
            <w:r w:rsidRPr="00D55F7F">
              <w:rPr>
                <w:shd w:val="clear" w:color="auto" w:fill="FFFFFF"/>
                <w:lang w:val="uk-UA"/>
              </w:rPr>
              <w:t>ЕІС-код електропостачальника як суб'єкта ринку електричної енергії)</w:t>
            </w:r>
            <w:r w:rsidRPr="00D55F7F">
              <w:rPr>
                <w:lang w:val="uk-UA"/>
              </w:rPr>
              <w:t xml:space="preserve"> (далі – Постачальник) в мережі Інтернет за адресою: http: www._____________* приєднуюсь до умов Договору на умовах комерційної пропозиції Постачальника з такими нижченаведеними даними.</w:t>
            </w:r>
          </w:p>
        </w:tc>
        <w:tc>
          <w:tcPr>
            <w:tcW w:w="3828" w:type="dxa"/>
            <w:gridSpan w:val="2"/>
          </w:tcPr>
          <w:p w14:paraId="30870BBD" w14:textId="6BC1371B" w:rsidR="00570D2E" w:rsidRPr="00D55F7F" w:rsidRDefault="00570D2E" w:rsidP="00570D2E">
            <w:pPr>
              <w:tabs>
                <w:tab w:val="left" w:pos="4536"/>
                <w:tab w:val="left" w:pos="8364"/>
              </w:tabs>
              <w:ind w:firstLine="335"/>
              <w:jc w:val="both"/>
              <w:rPr>
                <w:rFonts w:ascii="Times New Roman" w:eastAsia="Calibri" w:hAnsi="Times New Roman" w:cs="Times New Roman"/>
                <w:b/>
                <w:sz w:val="24"/>
                <w:szCs w:val="24"/>
              </w:rPr>
            </w:pPr>
            <w:r w:rsidRPr="00D55F7F">
              <w:rPr>
                <w:rFonts w:ascii="Times New Roman" w:hAnsi="Times New Roman" w:cs="Times New Roman"/>
                <w:sz w:val="24"/>
                <w:szCs w:val="24"/>
              </w:rPr>
              <w:t>Приєднання до договору постачальника універсальних послуг, а не до договору про постачання електричної енергії споживачу</w:t>
            </w:r>
          </w:p>
        </w:tc>
        <w:tc>
          <w:tcPr>
            <w:tcW w:w="3833" w:type="dxa"/>
          </w:tcPr>
          <w:p w14:paraId="47DA171E" w14:textId="339A587E" w:rsidR="00570D2E" w:rsidRPr="00215065" w:rsidRDefault="006A77F0" w:rsidP="00570D2E">
            <w:pPr>
              <w:tabs>
                <w:tab w:val="left" w:pos="4536"/>
                <w:tab w:val="left" w:pos="8364"/>
              </w:tabs>
              <w:jc w:val="both"/>
              <w:rPr>
                <w:rFonts w:ascii="Times New Roman" w:hAnsi="Times New Roman" w:cs="Times New Roman"/>
                <w:sz w:val="24"/>
                <w:szCs w:val="24"/>
              </w:rPr>
            </w:pPr>
            <w:r w:rsidRPr="007669BF">
              <w:rPr>
                <w:rFonts w:ascii="Times New Roman" w:hAnsi="Times New Roman" w:cs="Times New Roman"/>
                <w:b/>
                <w:sz w:val="24"/>
                <w:szCs w:val="24"/>
              </w:rPr>
              <w:t>Попередньо не врахов</w:t>
            </w:r>
            <w:r w:rsidR="002752D1">
              <w:rPr>
                <w:rFonts w:ascii="Times New Roman" w:hAnsi="Times New Roman" w:cs="Times New Roman"/>
                <w:b/>
                <w:sz w:val="24"/>
                <w:szCs w:val="24"/>
              </w:rPr>
              <w:t>уємо</w:t>
            </w:r>
            <w:r>
              <w:rPr>
                <w:rFonts w:ascii="Times New Roman" w:hAnsi="Times New Roman" w:cs="Times New Roman"/>
                <w:sz w:val="24"/>
                <w:szCs w:val="24"/>
              </w:rPr>
              <w:t xml:space="preserve"> в</w:t>
            </w:r>
            <w:r w:rsidR="0067265B">
              <w:rPr>
                <w:rFonts w:ascii="Times New Roman" w:hAnsi="Times New Roman" w:cs="Times New Roman"/>
                <w:sz w:val="24"/>
                <w:szCs w:val="24"/>
              </w:rPr>
              <w:t>се враховано в 3 та 4 пункту</w:t>
            </w:r>
          </w:p>
        </w:tc>
      </w:tr>
      <w:tr w:rsidR="00570D2E" w:rsidRPr="00215065" w14:paraId="46ED1DBC" w14:textId="77777777" w:rsidTr="00BA5F2D">
        <w:trPr>
          <w:trHeight w:val="1449"/>
        </w:trPr>
        <w:tc>
          <w:tcPr>
            <w:tcW w:w="3959" w:type="dxa"/>
            <w:gridSpan w:val="2"/>
            <w:vMerge/>
          </w:tcPr>
          <w:p w14:paraId="1BEDB21E" w14:textId="77777777" w:rsidR="00570D2E" w:rsidRPr="0027054D" w:rsidRDefault="00570D2E" w:rsidP="00570D2E">
            <w:pPr>
              <w:jc w:val="both"/>
              <w:rPr>
                <w:rFonts w:ascii="Times New Roman" w:hAnsi="Times New Roman" w:cs="Times New Roman"/>
                <w:sz w:val="24"/>
                <w:szCs w:val="24"/>
              </w:rPr>
            </w:pPr>
          </w:p>
        </w:tc>
        <w:tc>
          <w:tcPr>
            <w:tcW w:w="3972" w:type="dxa"/>
            <w:gridSpan w:val="2"/>
          </w:tcPr>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68"/>
            </w:tblGrid>
            <w:tr w:rsidR="00570D2E" w:rsidRPr="00D55F7F" w14:paraId="4F3AB82F" w14:textId="77777777" w:rsidTr="009C68AB">
              <w:tc>
                <w:tcPr>
                  <w:tcW w:w="3969" w:type="dxa"/>
                  <w:shd w:val="clear" w:color="auto" w:fill="auto"/>
                </w:tcPr>
                <w:p w14:paraId="70A4E7AE" w14:textId="77777777" w:rsidR="00570D2E" w:rsidRPr="00D55F7F" w:rsidRDefault="00570D2E" w:rsidP="00570D2E">
                  <w:pPr>
                    <w:ind w:firstLine="709"/>
                    <w:jc w:val="both"/>
                    <w:rPr>
                      <w:rFonts w:ascii="Times New Roman" w:hAnsi="Times New Roman" w:cs="Times New Roman"/>
                      <w:sz w:val="24"/>
                      <w:szCs w:val="24"/>
                    </w:rPr>
                  </w:pPr>
                  <w:r w:rsidRPr="00D55F7F">
                    <w:rPr>
                      <w:rFonts w:ascii="Times New Roman" w:hAnsi="Times New Roman" w:cs="Times New Roman"/>
                      <w:sz w:val="24"/>
                      <w:szCs w:val="24"/>
                    </w:rPr>
                    <w:t>Дані Споживача:</w:t>
                  </w:r>
                </w:p>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
                    <w:gridCol w:w="3170"/>
                    <w:gridCol w:w="284"/>
                  </w:tblGrid>
                  <w:tr w:rsidR="00570D2E" w:rsidRPr="00D55F7F" w14:paraId="60EEF767" w14:textId="77777777" w:rsidTr="009C68AB">
                    <w:trPr>
                      <w:trHeight w:val="293"/>
                    </w:trPr>
                    <w:tc>
                      <w:tcPr>
                        <w:tcW w:w="374" w:type="dxa"/>
                        <w:tcBorders>
                          <w:top w:val="single" w:sz="4" w:space="0" w:color="auto"/>
                          <w:left w:val="single" w:sz="4" w:space="0" w:color="auto"/>
                          <w:bottom w:val="single" w:sz="4" w:space="0" w:color="auto"/>
                          <w:right w:val="single" w:sz="4" w:space="0" w:color="auto"/>
                        </w:tcBorders>
                        <w:vAlign w:val="center"/>
                      </w:tcPr>
                      <w:p w14:paraId="0158FDD1"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1</w:t>
                        </w:r>
                      </w:p>
                    </w:tc>
                    <w:tc>
                      <w:tcPr>
                        <w:tcW w:w="3170" w:type="dxa"/>
                        <w:tcBorders>
                          <w:top w:val="single" w:sz="4" w:space="0" w:color="auto"/>
                          <w:left w:val="single" w:sz="4" w:space="0" w:color="auto"/>
                          <w:bottom w:val="single" w:sz="4" w:space="0" w:color="auto"/>
                          <w:right w:val="single" w:sz="4" w:space="0" w:color="auto"/>
                        </w:tcBorders>
                        <w:vAlign w:val="center"/>
                      </w:tcPr>
                      <w:p w14:paraId="4E0DFB4A" w14:textId="77777777" w:rsidR="00570D2E" w:rsidRPr="00D55F7F" w:rsidRDefault="00570D2E" w:rsidP="00570D2E">
                        <w:pPr>
                          <w:rPr>
                            <w:rFonts w:ascii="Times New Roman" w:hAnsi="Times New Roman" w:cs="Times New Roman"/>
                            <w:sz w:val="24"/>
                            <w:szCs w:val="24"/>
                          </w:rPr>
                        </w:pPr>
                        <w:r w:rsidRPr="00D55F7F">
                          <w:rPr>
                            <w:rFonts w:ascii="Times New Roman" w:hAnsi="Times New Roman" w:cs="Times New Roman"/>
                            <w:sz w:val="24"/>
                            <w:szCs w:val="24"/>
                            <w:shd w:val="clear" w:color="auto" w:fill="FFFFFF"/>
                          </w:rPr>
                          <w:t>Обрана комерційна пропозиція</w:t>
                        </w:r>
                      </w:p>
                    </w:tc>
                    <w:tc>
                      <w:tcPr>
                        <w:tcW w:w="284" w:type="dxa"/>
                        <w:tcBorders>
                          <w:top w:val="single" w:sz="4" w:space="0" w:color="auto"/>
                          <w:left w:val="single" w:sz="4" w:space="0" w:color="auto"/>
                          <w:bottom w:val="single" w:sz="4" w:space="0" w:color="auto"/>
                          <w:right w:val="single" w:sz="4" w:space="0" w:color="auto"/>
                        </w:tcBorders>
                      </w:tcPr>
                      <w:p w14:paraId="096E20DA" w14:textId="77777777" w:rsidR="00570D2E" w:rsidRPr="00D55F7F" w:rsidRDefault="00570D2E" w:rsidP="00570D2E">
                        <w:pPr>
                          <w:jc w:val="both"/>
                          <w:rPr>
                            <w:rFonts w:ascii="Times New Roman" w:hAnsi="Times New Roman" w:cs="Times New Roman"/>
                            <w:sz w:val="24"/>
                            <w:szCs w:val="24"/>
                          </w:rPr>
                        </w:pPr>
                      </w:p>
                    </w:tc>
                  </w:tr>
                  <w:tr w:rsidR="00570D2E" w:rsidRPr="00D55F7F" w14:paraId="3477D267"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4A960AB3"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2</w:t>
                        </w:r>
                      </w:p>
                    </w:tc>
                    <w:tc>
                      <w:tcPr>
                        <w:tcW w:w="3170" w:type="dxa"/>
                        <w:tcBorders>
                          <w:top w:val="single" w:sz="4" w:space="0" w:color="auto"/>
                          <w:left w:val="single" w:sz="4" w:space="0" w:color="auto"/>
                          <w:bottom w:val="single" w:sz="4" w:space="0" w:color="auto"/>
                          <w:right w:val="single" w:sz="4" w:space="0" w:color="auto"/>
                        </w:tcBorders>
                        <w:hideMark/>
                      </w:tcPr>
                      <w:p w14:paraId="79255E86"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rPr>
                          <w:t>Прізвище, ім’я, по батькові/назва юридичної особи</w:t>
                        </w:r>
                      </w:p>
                    </w:tc>
                    <w:tc>
                      <w:tcPr>
                        <w:tcW w:w="284" w:type="dxa"/>
                        <w:tcBorders>
                          <w:top w:val="single" w:sz="4" w:space="0" w:color="auto"/>
                          <w:left w:val="single" w:sz="4" w:space="0" w:color="auto"/>
                          <w:bottom w:val="single" w:sz="4" w:space="0" w:color="auto"/>
                          <w:right w:val="single" w:sz="4" w:space="0" w:color="auto"/>
                        </w:tcBorders>
                      </w:tcPr>
                      <w:p w14:paraId="29A8314B" w14:textId="77777777" w:rsidR="00570D2E" w:rsidRPr="00D55F7F" w:rsidRDefault="00570D2E" w:rsidP="00570D2E">
                        <w:pPr>
                          <w:jc w:val="both"/>
                          <w:rPr>
                            <w:rFonts w:ascii="Times New Roman" w:hAnsi="Times New Roman" w:cs="Times New Roman"/>
                            <w:sz w:val="24"/>
                            <w:szCs w:val="24"/>
                          </w:rPr>
                        </w:pPr>
                      </w:p>
                    </w:tc>
                  </w:tr>
                  <w:tr w:rsidR="00570D2E" w:rsidRPr="00D55F7F" w14:paraId="48D1E137"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73CF902F"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3</w:t>
                        </w:r>
                      </w:p>
                    </w:tc>
                    <w:tc>
                      <w:tcPr>
                        <w:tcW w:w="3170" w:type="dxa"/>
                        <w:tcBorders>
                          <w:top w:val="single" w:sz="4" w:space="0" w:color="auto"/>
                          <w:left w:val="single" w:sz="4" w:space="0" w:color="auto"/>
                          <w:bottom w:val="single" w:sz="4" w:space="0" w:color="auto"/>
                          <w:right w:val="single" w:sz="4" w:space="0" w:color="auto"/>
                        </w:tcBorders>
                        <w:hideMark/>
                      </w:tcPr>
                      <w:p w14:paraId="7CDB41F3" w14:textId="77777777" w:rsidR="00570D2E" w:rsidRPr="006A77F0" w:rsidRDefault="00570D2E" w:rsidP="00570D2E">
                        <w:pPr>
                          <w:jc w:val="both"/>
                          <w:rPr>
                            <w:rFonts w:ascii="Times New Roman" w:hAnsi="Times New Roman" w:cs="Times New Roman"/>
                            <w:b/>
                            <w:color w:val="0070C0"/>
                            <w:sz w:val="24"/>
                            <w:szCs w:val="24"/>
                            <w:shd w:val="clear" w:color="auto" w:fill="FFFFFF"/>
                          </w:rPr>
                        </w:pPr>
                        <w:r w:rsidRPr="006A77F0">
                          <w:rPr>
                            <w:rFonts w:ascii="Times New Roman" w:hAnsi="Times New Roman" w:cs="Times New Roman"/>
                            <w:b/>
                            <w:color w:val="0070C0"/>
                            <w:sz w:val="24"/>
                            <w:szCs w:val="24"/>
                          </w:rPr>
                          <w:t xml:space="preserve">ЕДРПОУ (для юридичних осіб), </w:t>
                        </w:r>
                        <w:r w:rsidRPr="006A77F0">
                          <w:rPr>
                            <w:rFonts w:ascii="Times New Roman" w:hAnsi="Times New Roman" w:cs="Times New Roman"/>
                            <w:b/>
                            <w:color w:val="0070C0"/>
                            <w:sz w:val="24"/>
                            <w:szCs w:val="24"/>
                            <w:shd w:val="clear" w:color="auto" w:fill="FFFFFF"/>
                          </w:rPr>
                          <w:t>Паспортні дані (для фізичних осіб), або</w:t>
                        </w:r>
                      </w:p>
                      <w:p w14:paraId="027DF042" w14:textId="77777777" w:rsidR="00570D2E" w:rsidRPr="00D55F7F" w:rsidRDefault="00570D2E" w:rsidP="00570D2E">
                        <w:pPr>
                          <w:jc w:val="both"/>
                          <w:rPr>
                            <w:rFonts w:ascii="Times New Roman" w:hAnsi="Times New Roman" w:cs="Times New Roman"/>
                            <w:strike/>
                            <w:sz w:val="24"/>
                            <w:szCs w:val="24"/>
                          </w:rPr>
                        </w:pPr>
                        <w:r w:rsidRPr="00D55F7F">
                          <w:rPr>
                            <w:rFonts w:ascii="Times New Roman" w:hAnsi="Times New Roman" w:cs="Times New Roman"/>
                            <w:sz w:val="24"/>
                            <w:szCs w:val="24"/>
                            <w:shd w:val="clear" w:color="auto" w:fill="FFFFFF"/>
                          </w:rPr>
                          <w:lastRenderedPageBreak/>
                          <w:t>Унікальний номер запису в Єдиному державному демографічному реєстрі (для фізичних осіб) (за наявності)</w:t>
                        </w:r>
                      </w:p>
                    </w:tc>
                    <w:tc>
                      <w:tcPr>
                        <w:tcW w:w="284" w:type="dxa"/>
                        <w:tcBorders>
                          <w:top w:val="single" w:sz="4" w:space="0" w:color="auto"/>
                          <w:left w:val="single" w:sz="4" w:space="0" w:color="auto"/>
                          <w:bottom w:val="single" w:sz="4" w:space="0" w:color="auto"/>
                          <w:right w:val="single" w:sz="4" w:space="0" w:color="auto"/>
                        </w:tcBorders>
                      </w:tcPr>
                      <w:p w14:paraId="3476B386" w14:textId="77777777" w:rsidR="00570D2E" w:rsidRPr="00D55F7F" w:rsidRDefault="00570D2E" w:rsidP="00570D2E">
                        <w:pPr>
                          <w:jc w:val="both"/>
                          <w:rPr>
                            <w:rFonts w:ascii="Times New Roman" w:hAnsi="Times New Roman" w:cs="Times New Roman"/>
                            <w:sz w:val="24"/>
                            <w:szCs w:val="24"/>
                          </w:rPr>
                        </w:pPr>
                      </w:p>
                    </w:tc>
                  </w:tr>
                  <w:tr w:rsidR="00570D2E" w:rsidRPr="00D55F7F" w14:paraId="68E67487" w14:textId="77777777" w:rsidTr="009C68AB">
                    <w:tc>
                      <w:tcPr>
                        <w:tcW w:w="374" w:type="dxa"/>
                        <w:tcBorders>
                          <w:top w:val="single" w:sz="4" w:space="0" w:color="auto"/>
                          <w:left w:val="single" w:sz="4" w:space="0" w:color="auto"/>
                          <w:bottom w:val="single" w:sz="4" w:space="0" w:color="auto"/>
                          <w:right w:val="single" w:sz="4" w:space="0" w:color="auto"/>
                        </w:tcBorders>
                        <w:vAlign w:val="center"/>
                      </w:tcPr>
                      <w:p w14:paraId="36B9DB0A"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4</w:t>
                        </w:r>
                      </w:p>
                    </w:tc>
                    <w:tc>
                      <w:tcPr>
                        <w:tcW w:w="3170" w:type="dxa"/>
                        <w:tcBorders>
                          <w:top w:val="single" w:sz="4" w:space="0" w:color="auto"/>
                          <w:left w:val="single" w:sz="4" w:space="0" w:color="auto"/>
                          <w:bottom w:val="single" w:sz="4" w:space="0" w:color="auto"/>
                          <w:right w:val="single" w:sz="4" w:space="0" w:color="auto"/>
                        </w:tcBorders>
                      </w:tcPr>
                      <w:p w14:paraId="1314E33B"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shd w:val="clear" w:color="auto" w:fill="FFFFFF"/>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або код ЄДРПОУ (для юридичних осіб) споживача</w:t>
                        </w:r>
                      </w:p>
                    </w:tc>
                    <w:tc>
                      <w:tcPr>
                        <w:tcW w:w="284" w:type="dxa"/>
                        <w:tcBorders>
                          <w:top w:val="single" w:sz="4" w:space="0" w:color="auto"/>
                          <w:left w:val="single" w:sz="4" w:space="0" w:color="auto"/>
                          <w:bottom w:val="single" w:sz="4" w:space="0" w:color="auto"/>
                          <w:right w:val="single" w:sz="4" w:space="0" w:color="auto"/>
                        </w:tcBorders>
                      </w:tcPr>
                      <w:p w14:paraId="235E04AF" w14:textId="77777777" w:rsidR="00570D2E" w:rsidRPr="00D55F7F" w:rsidRDefault="00570D2E" w:rsidP="00570D2E">
                        <w:pPr>
                          <w:jc w:val="both"/>
                          <w:rPr>
                            <w:rFonts w:ascii="Times New Roman" w:hAnsi="Times New Roman" w:cs="Times New Roman"/>
                            <w:sz w:val="24"/>
                            <w:szCs w:val="24"/>
                          </w:rPr>
                        </w:pPr>
                      </w:p>
                    </w:tc>
                  </w:tr>
                  <w:tr w:rsidR="00570D2E" w:rsidRPr="00D55F7F" w14:paraId="10F36133" w14:textId="77777777" w:rsidTr="009C68AB">
                    <w:tc>
                      <w:tcPr>
                        <w:tcW w:w="374" w:type="dxa"/>
                        <w:tcBorders>
                          <w:top w:val="single" w:sz="4" w:space="0" w:color="auto"/>
                          <w:left w:val="single" w:sz="4" w:space="0" w:color="auto"/>
                          <w:bottom w:val="single" w:sz="4" w:space="0" w:color="auto"/>
                          <w:right w:val="single" w:sz="4" w:space="0" w:color="auto"/>
                        </w:tcBorders>
                        <w:vAlign w:val="center"/>
                      </w:tcPr>
                      <w:p w14:paraId="6C115FC4"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5</w:t>
                        </w:r>
                      </w:p>
                    </w:tc>
                    <w:tc>
                      <w:tcPr>
                        <w:tcW w:w="3170" w:type="dxa"/>
                        <w:tcBorders>
                          <w:top w:val="single" w:sz="4" w:space="0" w:color="auto"/>
                          <w:left w:val="single" w:sz="4" w:space="0" w:color="auto"/>
                          <w:bottom w:val="single" w:sz="4" w:space="0" w:color="auto"/>
                          <w:right w:val="single" w:sz="4" w:space="0" w:color="auto"/>
                        </w:tcBorders>
                      </w:tcPr>
                      <w:p w14:paraId="7193E4A7" w14:textId="77777777" w:rsidR="00570D2E" w:rsidRPr="00D55F7F" w:rsidRDefault="00570D2E" w:rsidP="00570D2E">
                        <w:pPr>
                          <w:jc w:val="both"/>
                          <w:rPr>
                            <w:rFonts w:ascii="Times New Roman" w:hAnsi="Times New Roman" w:cs="Times New Roman"/>
                            <w:sz w:val="24"/>
                            <w:szCs w:val="24"/>
                            <w:shd w:val="clear" w:color="auto" w:fill="FFFFFF"/>
                          </w:rPr>
                        </w:pPr>
                        <w:r w:rsidRPr="00D55F7F">
                          <w:rPr>
                            <w:rFonts w:ascii="Times New Roman" w:hAnsi="Times New Roman" w:cs="Times New Roman"/>
                            <w:sz w:val="24"/>
                            <w:szCs w:val="24"/>
                            <w:shd w:val="clear" w:color="auto" w:fill="FFFFFF"/>
                          </w:rPr>
                          <w:t>Наявність/відсутність статусу платника єдиного податку (для фізичних осіб - підприємців та юридичних осіб)</w:t>
                        </w:r>
                      </w:p>
                    </w:tc>
                    <w:tc>
                      <w:tcPr>
                        <w:tcW w:w="284" w:type="dxa"/>
                        <w:tcBorders>
                          <w:top w:val="single" w:sz="4" w:space="0" w:color="auto"/>
                          <w:left w:val="single" w:sz="4" w:space="0" w:color="auto"/>
                          <w:bottom w:val="single" w:sz="4" w:space="0" w:color="auto"/>
                          <w:right w:val="single" w:sz="4" w:space="0" w:color="auto"/>
                        </w:tcBorders>
                      </w:tcPr>
                      <w:p w14:paraId="51B7BDA6" w14:textId="77777777" w:rsidR="00570D2E" w:rsidRPr="00D55F7F" w:rsidRDefault="00570D2E" w:rsidP="00570D2E">
                        <w:pPr>
                          <w:jc w:val="both"/>
                          <w:rPr>
                            <w:rFonts w:ascii="Times New Roman" w:hAnsi="Times New Roman" w:cs="Times New Roman"/>
                            <w:sz w:val="24"/>
                            <w:szCs w:val="24"/>
                          </w:rPr>
                        </w:pPr>
                      </w:p>
                    </w:tc>
                  </w:tr>
                  <w:tr w:rsidR="00570D2E" w:rsidRPr="00D55F7F" w14:paraId="26B64350"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63E49779"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6</w:t>
                        </w:r>
                      </w:p>
                    </w:tc>
                    <w:tc>
                      <w:tcPr>
                        <w:tcW w:w="3170" w:type="dxa"/>
                        <w:tcBorders>
                          <w:top w:val="single" w:sz="4" w:space="0" w:color="auto"/>
                          <w:left w:val="single" w:sz="4" w:space="0" w:color="auto"/>
                          <w:bottom w:val="single" w:sz="4" w:space="0" w:color="auto"/>
                          <w:right w:val="single" w:sz="4" w:space="0" w:color="auto"/>
                        </w:tcBorders>
                        <w:hideMark/>
                      </w:tcPr>
                      <w:p w14:paraId="5393F4C4"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shd w:val="clear" w:color="auto" w:fill="FFFFFF"/>
                          </w:rPr>
                          <w:t xml:space="preserve">Тип та адреса об'єкта, номер запису про право власності та реєстраційний номер об'єкта нерухомого майна в Державному реєстрі речових прав на нерухоме майно або </w:t>
                        </w:r>
                        <w:r w:rsidRPr="00D55F7F">
                          <w:rPr>
                            <w:rFonts w:ascii="Times New Roman" w:hAnsi="Times New Roman" w:cs="Times New Roman"/>
                            <w:sz w:val="24"/>
                            <w:szCs w:val="24"/>
                            <w:shd w:val="clear" w:color="auto" w:fill="FFFFFF"/>
                          </w:rPr>
                          <w:lastRenderedPageBreak/>
                          <w:t>назва, номер та дата видачі (підписання) документа, який підтверджує право користування об'єктом;</w:t>
                        </w:r>
                      </w:p>
                    </w:tc>
                    <w:tc>
                      <w:tcPr>
                        <w:tcW w:w="284" w:type="dxa"/>
                        <w:tcBorders>
                          <w:top w:val="single" w:sz="4" w:space="0" w:color="auto"/>
                          <w:left w:val="single" w:sz="4" w:space="0" w:color="auto"/>
                          <w:bottom w:val="single" w:sz="4" w:space="0" w:color="auto"/>
                          <w:right w:val="single" w:sz="4" w:space="0" w:color="auto"/>
                        </w:tcBorders>
                      </w:tcPr>
                      <w:p w14:paraId="6E21EE0C" w14:textId="77777777" w:rsidR="00570D2E" w:rsidRPr="00D55F7F" w:rsidRDefault="00570D2E" w:rsidP="00570D2E">
                        <w:pPr>
                          <w:jc w:val="both"/>
                          <w:rPr>
                            <w:rFonts w:ascii="Times New Roman" w:hAnsi="Times New Roman" w:cs="Times New Roman"/>
                            <w:sz w:val="24"/>
                            <w:szCs w:val="24"/>
                          </w:rPr>
                        </w:pPr>
                      </w:p>
                    </w:tc>
                  </w:tr>
                  <w:tr w:rsidR="00570D2E" w:rsidRPr="00D55F7F" w14:paraId="6F7D5027"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39411EC4"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7</w:t>
                        </w:r>
                      </w:p>
                    </w:tc>
                    <w:tc>
                      <w:tcPr>
                        <w:tcW w:w="3170" w:type="dxa"/>
                        <w:tcBorders>
                          <w:top w:val="single" w:sz="4" w:space="0" w:color="auto"/>
                          <w:left w:val="single" w:sz="4" w:space="0" w:color="auto"/>
                          <w:bottom w:val="single" w:sz="4" w:space="0" w:color="auto"/>
                          <w:right w:val="single" w:sz="4" w:space="0" w:color="auto"/>
                        </w:tcBorders>
                        <w:hideMark/>
                      </w:tcPr>
                      <w:p w14:paraId="124622B7" w14:textId="77777777" w:rsidR="00570D2E" w:rsidRPr="00D55F7F" w:rsidRDefault="00570D2E" w:rsidP="00570D2E">
                        <w:pPr>
                          <w:jc w:val="both"/>
                          <w:rPr>
                            <w:rFonts w:ascii="Times New Roman" w:hAnsi="Times New Roman" w:cs="Times New Roman"/>
                            <w:sz w:val="24"/>
                            <w:szCs w:val="24"/>
                          </w:rPr>
                        </w:pPr>
                        <w:r w:rsidRPr="006A77F0">
                          <w:rPr>
                            <w:rFonts w:ascii="Times New Roman" w:eastAsia="Calibri" w:hAnsi="Times New Roman" w:cs="Times New Roman"/>
                            <w:b/>
                            <w:color w:val="0070C0"/>
                            <w:sz w:val="24"/>
                            <w:szCs w:val="24"/>
                          </w:rPr>
                          <w:t>ЕІС-код(и) точки обліку електроенергії за об'єктом (об'єктами) споживача</w:t>
                        </w:r>
                      </w:p>
                    </w:tc>
                    <w:tc>
                      <w:tcPr>
                        <w:tcW w:w="284" w:type="dxa"/>
                        <w:tcBorders>
                          <w:top w:val="single" w:sz="4" w:space="0" w:color="auto"/>
                          <w:left w:val="single" w:sz="4" w:space="0" w:color="auto"/>
                          <w:bottom w:val="single" w:sz="4" w:space="0" w:color="auto"/>
                          <w:right w:val="single" w:sz="4" w:space="0" w:color="auto"/>
                        </w:tcBorders>
                      </w:tcPr>
                      <w:p w14:paraId="27AE9455" w14:textId="77777777" w:rsidR="00570D2E" w:rsidRPr="00D55F7F" w:rsidRDefault="00570D2E" w:rsidP="00570D2E">
                        <w:pPr>
                          <w:jc w:val="both"/>
                          <w:rPr>
                            <w:rFonts w:ascii="Times New Roman" w:hAnsi="Times New Roman" w:cs="Times New Roman"/>
                            <w:sz w:val="24"/>
                            <w:szCs w:val="24"/>
                          </w:rPr>
                        </w:pPr>
                      </w:p>
                    </w:tc>
                  </w:tr>
                  <w:tr w:rsidR="00570D2E" w:rsidRPr="00D55F7F" w14:paraId="4FDB31C7"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3578C8C0"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8</w:t>
                        </w:r>
                      </w:p>
                    </w:tc>
                    <w:tc>
                      <w:tcPr>
                        <w:tcW w:w="3170" w:type="dxa"/>
                        <w:tcBorders>
                          <w:top w:val="single" w:sz="4" w:space="0" w:color="auto"/>
                          <w:left w:val="single" w:sz="4" w:space="0" w:color="auto"/>
                          <w:bottom w:val="single" w:sz="4" w:space="0" w:color="auto"/>
                          <w:right w:val="single" w:sz="4" w:space="0" w:color="auto"/>
                        </w:tcBorders>
                        <w:hideMark/>
                      </w:tcPr>
                      <w:p w14:paraId="75BA4CD5"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shd w:val="clear" w:color="auto" w:fill="FFFFFF"/>
                          </w:rPr>
                          <w:t>Найменування оператора системи, з яким споживач уклав договір про надання послуг з розподілу (передачі) електричної енергії</w:t>
                        </w:r>
                      </w:p>
                    </w:tc>
                    <w:tc>
                      <w:tcPr>
                        <w:tcW w:w="284" w:type="dxa"/>
                        <w:tcBorders>
                          <w:top w:val="single" w:sz="4" w:space="0" w:color="auto"/>
                          <w:left w:val="single" w:sz="4" w:space="0" w:color="auto"/>
                          <w:bottom w:val="single" w:sz="4" w:space="0" w:color="auto"/>
                          <w:right w:val="single" w:sz="4" w:space="0" w:color="auto"/>
                        </w:tcBorders>
                      </w:tcPr>
                      <w:p w14:paraId="0722747A" w14:textId="77777777" w:rsidR="00570D2E" w:rsidRPr="00D55F7F" w:rsidRDefault="00570D2E" w:rsidP="00570D2E">
                        <w:pPr>
                          <w:jc w:val="both"/>
                          <w:rPr>
                            <w:rFonts w:ascii="Times New Roman" w:hAnsi="Times New Roman" w:cs="Times New Roman"/>
                            <w:sz w:val="24"/>
                            <w:szCs w:val="24"/>
                          </w:rPr>
                        </w:pPr>
                      </w:p>
                    </w:tc>
                  </w:tr>
                  <w:tr w:rsidR="00570D2E" w:rsidRPr="00D55F7F" w14:paraId="324E40CE" w14:textId="77777777" w:rsidTr="009C68AB">
                    <w:tc>
                      <w:tcPr>
                        <w:tcW w:w="374" w:type="dxa"/>
                        <w:tcBorders>
                          <w:top w:val="single" w:sz="4" w:space="0" w:color="auto"/>
                          <w:left w:val="single" w:sz="4" w:space="0" w:color="auto"/>
                          <w:bottom w:val="single" w:sz="4" w:space="0" w:color="auto"/>
                          <w:right w:val="single" w:sz="4" w:space="0" w:color="auto"/>
                        </w:tcBorders>
                        <w:vAlign w:val="center"/>
                        <w:hideMark/>
                      </w:tcPr>
                      <w:p w14:paraId="271187BF"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9</w:t>
                        </w:r>
                      </w:p>
                    </w:tc>
                    <w:tc>
                      <w:tcPr>
                        <w:tcW w:w="3170" w:type="dxa"/>
                        <w:tcBorders>
                          <w:top w:val="single" w:sz="4" w:space="0" w:color="auto"/>
                          <w:left w:val="single" w:sz="4" w:space="0" w:color="auto"/>
                          <w:bottom w:val="single" w:sz="4" w:space="0" w:color="auto"/>
                          <w:right w:val="single" w:sz="4" w:space="0" w:color="auto"/>
                        </w:tcBorders>
                        <w:hideMark/>
                      </w:tcPr>
                      <w:p w14:paraId="669165CE"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shd w:val="clear" w:color="auto" w:fill="FFFFFF"/>
                          </w:rPr>
                          <w:t>Наявність пільг/субсидії (у разі укладення договору про постачання електричної енергії з індивідуальним побутовим споживачем)</w:t>
                        </w:r>
                      </w:p>
                    </w:tc>
                    <w:tc>
                      <w:tcPr>
                        <w:tcW w:w="284" w:type="dxa"/>
                        <w:tcBorders>
                          <w:top w:val="single" w:sz="4" w:space="0" w:color="auto"/>
                          <w:left w:val="single" w:sz="4" w:space="0" w:color="auto"/>
                          <w:bottom w:val="single" w:sz="4" w:space="0" w:color="auto"/>
                          <w:right w:val="single" w:sz="4" w:space="0" w:color="auto"/>
                        </w:tcBorders>
                      </w:tcPr>
                      <w:p w14:paraId="72FB6B3F" w14:textId="77777777" w:rsidR="00570D2E" w:rsidRPr="00D55F7F" w:rsidRDefault="00570D2E" w:rsidP="00570D2E">
                        <w:pPr>
                          <w:jc w:val="both"/>
                          <w:rPr>
                            <w:rFonts w:ascii="Times New Roman" w:hAnsi="Times New Roman" w:cs="Times New Roman"/>
                            <w:sz w:val="24"/>
                            <w:szCs w:val="24"/>
                          </w:rPr>
                        </w:pPr>
                      </w:p>
                    </w:tc>
                  </w:tr>
                  <w:tr w:rsidR="00570D2E" w:rsidRPr="00D55F7F" w14:paraId="26036339" w14:textId="77777777" w:rsidTr="009C68AB">
                    <w:tc>
                      <w:tcPr>
                        <w:tcW w:w="374" w:type="dxa"/>
                        <w:tcBorders>
                          <w:top w:val="single" w:sz="4" w:space="0" w:color="auto"/>
                          <w:left w:val="single" w:sz="4" w:space="0" w:color="auto"/>
                          <w:bottom w:val="single" w:sz="4" w:space="0" w:color="auto"/>
                          <w:right w:val="single" w:sz="4" w:space="0" w:color="auto"/>
                        </w:tcBorders>
                        <w:vAlign w:val="center"/>
                      </w:tcPr>
                      <w:p w14:paraId="7F18EE7B" w14:textId="77777777" w:rsidR="00570D2E" w:rsidRPr="00D55F7F" w:rsidRDefault="00570D2E" w:rsidP="00570D2E">
                        <w:pPr>
                          <w:ind w:left="-51" w:right="-75"/>
                          <w:jc w:val="center"/>
                          <w:rPr>
                            <w:rFonts w:ascii="Times New Roman" w:hAnsi="Times New Roman" w:cs="Times New Roman"/>
                            <w:sz w:val="24"/>
                            <w:szCs w:val="24"/>
                          </w:rPr>
                        </w:pPr>
                        <w:r w:rsidRPr="00D55F7F">
                          <w:rPr>
                            <w:rFonts w:ascii="Times New Roman" w:hAnsi="Times New Roman" w:cs="Times New Roman"/>
                            <w:sz w:val="24"/>
                            <w:szCs w:val="24"/>
                          </w:rPr>
                          <w:t>10</w:t>
                        </w:r>
                      </w:p>
                    </w:tc>
                    <w:tc>
                      <w:tcPr>
                        <w:tcW w:w="3170" w:type="dxa"/>
                        <w:tcBorders>
                          <w:top w:val="single" w:sz="4" w:space="0" w:color="auto"/>
                          <w:left w:val="single" w:sz="4" w:space="0" w:color="auto"/>
                          <w:bottom w:val="single" w:sz="4" w:space="0" w:color="auto"/>
                          <w:right w:val="single" w:sz="4" w:space="0" w:color="auto"/>
                        </w:tcBorders>
                      </w:tcPr>
                      <w:p w14:paraId="7A81E81B" w14:textId="77777777" w:rsidR="00570D2E" w:rsidRPr="00D55F7F" w:rsidRDefault="00570D2E" w:rsidP="00570D2E">
                        <w:pPr>
                          <w:jc w:val="both"/>
                          <w:rPr>
                            <w:rFonts w:ascii="Times New Roman" w:hAnsi="Times New Roman" w:cs="Times New Roman"/>
                            <w:sz w:val="24"/>
                            <w:szCs w:val="24"/>
                          </w:rPr>
                        </w:pPr>
                        <w:r w:rsidRPr="00D55F7F">
                          <w:rPr>
                            <w:rFonts w:ascii="Times New Roman" w:hAnsi="Times New Roman" w:cs="Times New Roman"/>
                            <w:sz w:val="24"/>
                            <w:szCs w:val="24"/>
                            <w:shd w:val="clear" w:color="auto" w:fill="FFFFFF"/>
                          </w:rPr>
                          <w:t>Джерело обміну документами (номер засобу зв'язку, офіційна електронна адреса та адреса електронної пошти (за наявності))</w:t>
                        </w:r>
                      </w:p>
                    </w:tc>
                    <w:tc>
                      <w:tcPr>
                        <w:tcW w:w="284" w:type="dxa"/>
                        <w:tcBorders>
                          <w:top w:val="single" w:sz="4" w:space="0" w:color="auto"/>
                          <w:left w:val="single" w:sz="4" w:space="0" w:color="auto"/>
                          <w:bottom w:val="single" w:sz="4" w:space="0" w:color="auto"/>
                          <w:right w:val="single" w:sz="4" w:space="0" w:color="auto"/>
                        </w:tcBorders>
                      </w:tcPr>
                      <w:p w14:paraId="64B244B9" w14:textId="77777777" w:rsidR="00570D2E" w:rsidRPr="00D55F7F" w:rsidRDefault="00570D2E" w:rsidP="00570D2E">
                        <w:pPr>
                          <w:jc w:val="both"/>
                          <w:rPr>
                            <w:rFonts w:ascii="Times New Roman" w:hAnsi="Times New Roman" w:cs="Times New Roman"/>
                            <w:sz w:val="24"/>
                            <w:szCs w:val="24"/>
                          </w:rPr>
                        </w:pPr>
                      </w:p>
                    </w:tc>
                  </w:tr>
                </w:tbl>
                <w:p w14:paraId="6B023867" w14:textId="77777777" w:rsidR="00570D2E" w:rsidRPr="00D55F7F" w:rsidRDefault="00570D2E" w:rsidP="00570D2E">
                  <w:pPr>
                    <w:jc w:val="both"/>
                    <w:rPr>
                      <w:rFonts w:ascii="Times New Roman" w:eastAsia="Calibri" w:hAnsi="Times New Roman" w:cs="Times New Roman"/>
                      <w:color w:val="FF0000"/>
                      <w:sz w:val="24"/>
                      <w:szCs w:val="24"/>
                    </w:rPr>
                  </w:pPr>
                </w:p>
              </w:tc>
            </w:tr>
          </w:tbl>
          <w:p w14:paraId="08D6DDF4" w14:textId="77777777" w:rsidR="00570D2E" w:rsidRDefault="00570D2E" w:rsidP="00570D2E">
            <w:pPr>
              <w:pStyle w:val="a4"/>
              <w:jc w:val="both"/>
              <w:rPr>
                <w:b/>
                <w:lang w:val="uk-UA"/>
              </w:rPr>
            </w:pPr>
          </w:p>
        </w:tc>
        <w:tc>
          <w:tcPr>
            <w:tcW w:w="3828" w:type="dxa"/>
            <w:gridSpan w:val="2"/>
          </w:tcPr>
          <w:p w14:paraId="36923CB1" w14:textId="77777777" w:rsidR="00570D2E" w:rsidRPr="00D55F7F" w:rsidRDefault="00570D2E" w:rsidP="00570D2E">
            <w:pPr>
              <w:spacing w:after="120"/>
              <w:jc w:val="both"/>
              <w:rPr>
                <w:rFonts w:ascii="Times New Roman" w:hAnsi="Times New Roman" w:cs="Times New Roman"/>
                <w:sz w:val="24"/>
                <w:szCs w:val="24"/>
              </w:rPr>
            </w:pPr>
            <w:r w:rsidRPr="00D55F7F">
              <w:rPr>
                <w:rFonts w:ascii="Times New Roman" w:hAnsi="Times New Roman" w:cs="Times New Roman"/>
                <w:sz w:val="24"/>
                <w:szCs w:val="24"/>
              </w:rPr>
              <w:lastRenderedPageBreak/>
              <w:t>Переважна більшість споживачів не знає свого номера в Єдиному державному демографічному реєстрі, а постачальник не має можливості ідентифікувати споживача за цим номером.</w:t>
            </w:r>
          </w:p>
          <w:p w14:paraId="232F22C7" w14:textId="77777777" w:rsidR="00570D2E" w:rsidRPr="00D55F7F" w:rsidRDefault="00570D2E" w:rsidP="00570D2E">
            <w:pPr>
              <w:spacing w:after="120"/>
              <w:jc w:val="both"/>
              <w:rPr>
                <w:rFonts w:ascii="Times New Roman" w:hAnsi="Times New Roman" w:cs="Times New Roman"/>
                <w:sz w:val="24"/>
                <w:szCs w:val="24"/>
              </w:rPr>
            </w:pPr>
            <w:r w:rsidRPr="00D55F7F">
              <w:rPr>
                <w:rFonts w:ascii="Times New Roman" w:hAnsi="Times New Roman" w:cs="Times New Roman"/>
                <w:sz w:val="24"/>
                <w:szCs w:val="24"/>
              </w:rPr>
              <w:t xml:space="preserve">Оскільки згідно з постановою НКРЕКП від 20.04.2022 № 393 електропостачальник має заносити в </w:t>
            </w:r>
            <w:proofErr w:type="spellStart"/>
            <w:r w:rsidRPr="00D55F7F">
              <w:rPr>
                <w:rFonts w:ascii="Times New Roman" w:hAnsi="Times New Roman" w:cs="Times New Roman"/>
                <w:sz w:val="24"/>
                <w:szCs w:val="24"/>
              </w:rPr>
              <w:t>Датахаб</w:t>
            </w:r>
            <w:proofErr w:type="spellEnd"/>
            <w:r w:rsidRPr="00D55F7F">
              <w:rPr>
                <w:rFonts w:ascii="Times New Roman" w:hAnsi="Times New Roman" w:cs="Times New Roman"/>
                <w:sz w:val="24"/>
                <w:szCs w:val="24"/>
              </w:rPr>
              <w:t xml:space="preserve"> </w:t>
            </w:r>
            <w:r w:rsidRPr="00D55F7F">
              <w:rPr>
                <w:rFonts w:ascii="Times New Roman" w:hAnsi="Times New Roman" w:cs="Times New Roman"/>
                <w:color w:val="000000"/>
                <w:sz w:val="24"/>
                <w:szCs w:val="24"/>
              </w:rPr>
              <w:t xml:space="preserve">ідентифікаційний номер юридичної особи в ЕДРПОУ та </w:t>
            </w:r>
            <w:r w:rsidRPr="00D55F7F">
              <w:rPr>
                <w:rFonts w:ascii="Times New Roman" w:hAnsi="Times New Roman" w:cs="Times New Roman"/>
                <w:sz w:val="24"/>
                <w:szCs w:val="24"/>
              </w:rPr>
              <w:t xml:space="preserve">паспортні данні і громадянство особи, яка підписала договір, </w:t>
            </w:r>
            <w:r w:rsidRPr="00D55F7F">
              <w:rPr>
                <w:rFonts w:ascii="Times New Roman" w:hAnsi="Times New Roman" w:cs="Times New Roman"/>
                <w:sz w:val="24"/>
                <w:szCs w:val="24"/>
              </w:rPr>
              <w:lastRenderedPageBreak/>
              <w:t>зазначати окремо належність особи до громадян Російської Федерації та Республіки Білорусь, необхідно залишити ці поля в «Даних Споживача».</w:t>
            </w:r>
          </w:p>
          <w:p w14:paraId="6255E2EA" w14:textId="77777777" w:rsidR="00570D2E" w:rsidRPr="00D55F7F" w:rsidRDefault="00570D2E" w:rsidP="00570D2E">
            <w:pPr>
              <w:spacing w:after="120"/>
              <w:jc w:val="both"/>
              <w:rPr>
                <w:rFonts w:ascii="Times New Roman" w:hAnsi="Times New Roman" w:cs="Times New Roman"/>
                <w:sz w:val="24"/>
                <w:szCs w:val="24"/>
              </w:rPr>
            </w:pPr>
          </w:p>
          <w:p w14:paraId="13EF14CF" w14:textId="77777777" w:rsidR="00570D2E" w:rsidRPr="00D55F7F" w:rsidRDefault="00570D2E" w:rsidP="00570D2E">
            <w:pPr>
              <w:spacing w:after="120"/>
              <w:jc w:val="both"/>
              <w:rPr>
                <w:rFonts w:ascii="Times New Roman" w:hAnsi="Times New Roman" w:cs="Times New Roman"/>
                <w:sz w:val="24"/>
                <w:szCs w:val="24"/>
              </w:rPr>
            </w:pPr>
          </w:p>
          <w:p w14:paraId="55FE0EF5" w14:textId="77777777" w:rsidR="00570D2E" w:rsidRPr="00D55F7F" w:rsidRDefault="00570D2E" w:rsidP="00570D2E">
            <w:pPr>
              <w:spacing w:after="120"/>
              <w:jc w:val="both"/>
              <w:rPr>
                <w:rFonts w:ascii="Times New Roman" w:hAnsi="Times New Roman" w:cs="Times New Roman"/>
                <w:sz w:val="24"/>
                <w:szCs w:val="24"/>
              </w:rPr>
            </w:pPr>
          </w:p>
          <w:p w14:paraId="0E90AAF8" w14:textId="77777777" w:rsidR="00570D2E" w:rsidRPr="00D55F7F" w:rsidRDefault="00570D2E" w:rsidP="00570D2E">
            <w:pPr>
              <w:spacing w:after="120"/>
              <w:jc w:val="both"/>
              <w:rPr>
                <w:rFonts w:ascii="Times New Roman" w:hAnsi="Times New Roman" w:cs="Times New Roman"/>
                <w:sz w:val="24"/>
                <w:szCs w:val="24"/>
              </w:rPr>
            </w:pPr>
          </w:p>
          <w:p w14:paraId="5EFB9707" w14:textId="77777777" w:rsidR="00570D2E" w:rsidRPr="00D55F7F" w:rsidRDefault="00570D2E" w:rsidP="00570D2E">
            <w:pPr>
              <w:spacing w:after="120"/>
              <w:jc w:val="both"/>
              <w:rPr>
                <w:rFonts w:ascii="Times New Roman" w:hAnsi="Times New Roman" w:cs="Times New Roman"/>
                <w:sz w:val="24"/>
                <w:szCs w:val="24"/>
              </w:rPr>
            </w:pPr>
          </w:p>
          <w:p w14:paraId="74DDC473" w14:textId="77777777" w:rsidR="00570D2E" w:rsidRPr="00D55F7F" w:rsidRDefault="00570D2E" w:rsidP="00570D2E">
            <w:pPr>
              <w:spacing w:after="120"/>
              <w:jc w:val="both"/>
              <w:rPr>
                <w:rFonts w:ascii="Times New Roman" w:hAnsi="Times New Roman" w:cs="Times New Roman"/>
                <w:sz w:val="24"/>
                <w:szCs w:val="24"/>
              </w:rPr>
            </w:pPr>
          </w:p>
          <w:p w14:paraId="7AC678F8" w14:textId="77777777" w:rsidR="00570D2E" w:rsidRPr="00D55F7F" w:rsidRDefault="00570D2E" w:rsidP="00570D2E">
            <w:pPr>
              <w:spacing w:after="120"/>
              <w:jc w:val="both"/>
              <w:rPr>
                <w:rFonts w:ascii="Times New Roman" w:hAnsi="Times New Roman" w:cs="Times New Roman"/>
                <w:sz w:val="24"/>
                <w:szCs w:val="24"/>
              </w:rPr>
            </w:pPr>
          </w:p>
          <w:p w14:paraId="2B1BB26A" w14:textId="77777777" w:rsidR="00570D2E" w:rsidRPr="00D55F7F" w:rsidRDefault="00570D2E" w:rsidP="00570D2E">
            <w:pPr>
              <w:spacing w:after="120"/>
              <w:jc w:val="both"/>
              <w:rPr>
                <w:rFonts w:ascii="Times New Roman" w:hAnsi="Times New Roman" w:cs="Times New Roman"/>
                <w:sz w:val="24"/>
                <w:szCs w:val="24"/>
              </w:rPr>
            </w:pPr>
          </w:p>
          <w:p w14:paraId="60984AC6" w14:textId="77777777" w:rsidR="00570D2E" w:rsidRPr="00D55F7F" w:rsidRDefault="00570D2E" w:rsidP="00570D2E">
            <w:pPr>
              <w:spacing w:after="120"/>
              <w:jc w:val="both"/>
              <w:rPr>
                <w:rFonts w:ascii="Times New Roman" w:hAnsi="Times New Roman" w:cs="Times New Roman"/>
                <w:sz w:val="24"/>
                <w:szCs w:val="24"/>
              </w:rPr>
            </w:pPr>
            <w:r w:rsidRPr="00D55F7F">
              <w:rPr>
                <w:rFonts w:ascii="Times New Roman" w:hAnsi="Times New Roman" w:cs="Times New Roman"/>
                <w:sz w:val="24"/>
                <w:szCs w:val="24"/>
              </w:rPr>
              <w:t>За аналогією з пунктом 6.1.5.</w:t>
            </w:r>
          </w:p>
          <w:p w14:paraId="4D796598" w14:textId="77777777" w:rsidR="00570D2E" w:rsidRPr="00D55F7F" w:rsidRDefault="00570D2E" w:rsidP="00570D2E">
            <w:pPr>
              <w:spacing w:after="120"/>
              <w:jc w:val="both"/>
              <w:rPr>
                <w:rFonts w:ascii="Times New Roman" w:eastAsia="Calibri" w:hAnsi="Times New Roman" w:cs="Times New Roman"/>
                <w:sz w:val="24"/>
                <w:szCs w:val="24"/>
              </w:rPr>
            </w:pPr>
            <w:r w:rsidRPr="00D55F7F">
              <w:rPr>
                <w:rFonts w:ascii="Times New Roman" w:hAnsi="Times New Roman" w:cs="Times New Roman"/>
                <w:sz w:val="24"/>
                <w:szCs w:val="24"/>
              </w:rPr>
              <w:t xml:space="preserve">До того ж споживач не володіє інформацією про </w:t>
            </w:r>
            <w:r w:rsidRPr="00D55F7F">
              <w:rPr>
                <w:rFonts w:ascii="Times New Roman" w:eastAsia="Calibri" w:hAnsi="Times New Roman" w:cs="Times New Roman"/>
                <w:sz w:val="24"/>
                <w:szCs w:val="24"/>
              </w:rPr>
              <w:t>ЕІС-код площадки вимірювання. Правилами передбачено видачу споживачу лише паспорту точки розподілу, який  містить інформацію лише про ЕІС-код точки комерційного обліку.</w:t>
            </w:r>
          </w:p>
          <w:p w14:paraId="360D7DD5" w14:textId="7F84A104" w:rsidR="00570D2E" w:rsidRPr="00D55F7F" w:rsidRDefault="00570D2E" w:rsidP="00570D2E">
            <w:pPr>
              <w:tabs>
                <w:tab w:val="left" w:pos="4536"/>
                <w:tab w:val="left" w:pos="8364"/>
              </w:tabs>
              <w:ind w:firstLine="335"/>
              <w:jc w:val="both"/>
              <w:rPr>
                <w:rFonts w:ascii="Times New Roman" w:eastAsia="Calibri" w:hAnsi="Times New Roman" w:cs="Times New Roman"/>
                <w:b/>
                <w:sz w:val="24"/>
                <w:szCs w:val="24"/>
              </w:rPr>
            </w:pPr>
          </w:p>
        </w:tc>
        <w:tc>
          <w:tcPr>
            <w:tcW w:w="3833" w:type="dxa"/>
          </w:tcPr>
          <w:p w14:paraId="3EA123F4" w14:textId="77777777" w:rsidR="00570D2E" w:rsidRPr="00215065" w:rsidRDefault="00570D2E" w:rsidP="00570D2E">
            <w:pPr>
              <w:tabs>
                <w:tab w:val="left" w:pos="4536"/>
                <w:tab w:val="left" w:pos="8364"/>
              </w:tabs>
              <w:jc w:val="both"/>
              <w:rPr>
                <w:rFonts w:ascii="Times New Roman" w:hAnsi="Times New Roman" w:cs="Times New Roman"/>
                <w:sz w:val="24"/>
                <w:szCs w:val="24"/>
              </w:rPr>
            </w:pPr>
          </w:p>
        </w:tc>
      </w:tr>
      <w:tr w:rsidR="00570D2E" w:rsidRPr="00215065" w14:paraId="0420F64D" w14:textId="77777777" w:rsidTr="00BA5F2D">
        <w:trPr>
          <w:trHeight w:val="1449"/>
        </w:trPr>
        <w:tc>
          <w:tcPr>
            <w:tcW w:w="3959" w:type="dxa"/>
            <w:gridSpan w:val="2"/>
            <w:vMerge/>
          </w:tcPr>
          <w:p w14:paraId="119A83D3" w14:textId="77777777" w:rsidR="00570D2E" w:rsidRPr="0027054D" w:rsidRDefault="00570D2E" w:rsidP="00570D2E">
            <w:pPr>
              <w:jc w:val="both"/>
              <w:rPr>
                <w:rFonts w:ascii="Times New Roman" w:hAnsi="Times New Roman" w:cs="Times New Roman"/>
                <w:sz w:val="24"/>
                <w:szCs w:val="24"/>
              </w:rPr>
            </w:pPr>
          </w:p>
        </w:tc>
        <w:tc>
          <w:tcPr>
            <w:tcW w:w="3972" w:type="dxa"/>
            <w:gridSpan w:val="2"/>
          </w:tcPr>
          <w:p w14:paraId="45904C2A" w14:textId="77777777" w:rsidR="00570D2E" w:rsidRDefault="00570D2E" w:rsidP="00570D2E">
            <w:pPr>
              <w:pStyle w:val="a4"/>
              <w:jc w:val="both"/>
              <w:rPr>
                <w:b/>
                <w:lang w:val="uk-UA"/>
              </w:rPr>
            </w:pPr>
            <w:r>
              <w:rPr>
                <w:b/>
                <w:lang w:val="uk-UA"/>
              </w:rPr>
              <w:t>НЕК УКРЕНЕРГО</w:t>
            </w:r>
          </w:p>
          <w:p w14:paraId="4BC6CBA9" w14:textId="77777777" w:rsidR="00570D2E" w:rsidRPr="006A77F0" w:rsidRDefault="00570D2E" w:rsidP="00570D2E">
            <w:pPr>
              <w:ind w:firstLine="709"/>
              <w:jc w:val="both"/>
              <w:rPr>
                <w:rFonts w:ascii="Times New Roman" w:hAnsi="Times New Roman" w:cs="Times New Roman"/>
                <w:b/>
                <w:color w:val="7030A0"/>
                <w:sz w:val="24"/>
                <w:szCs w:val="24"/>
              </w:rPr>
            </w:pPr>
            <w:r w:rsidRPr="00ED15F5">
              <w:rPr>
                <w:rFonts w:ascii="Times New Roman" w:hAnsi="Times New Roman" w:cs="Times New Roman"/>
                <w:strike/>
                <w:sz w:val="24"/>
                <w:szCs w:val="24"/>
              </w:rPr>
              <w:t>Персоніфіковані</w:t>
            </w:r>
            <w:r w:rsidRPr="00ED15F5">
              <w:rPr>
                <w:rFonts w:ascii="Times New Roman" w:hAnsi="Times New Roman" w:cs="Times New Roman"/>
                <w:b/>
                <w:sz w:val="24"/>
                <w:szCs w:val="24"/>
              </w:rPr>
              <w:t xml:space="preserve"> </w:t>
            </w:r>
            <w:r w:rsidRPr="006A77F0">
              <w:rPr>
                <w:rFonts w:ascii="Times New Roman" w:hAnsi="Times New Roman" w:cs="Times New Roman"/>
                <w:b/>
                <w:color w:val="7030A0"/>
                <w:sz w:val="24"/>
                <w:szCs w:val="24"/>
              </w:rPr>
              <w:t>Дані Споживача:</w:t>
            </w:r>
          </w:p>
          <w:tbl>
            <w:tblPr>
              <w:tblW w:w="4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3084"/>
              <w:gridCol w:w="567"/>
            </w:tblGrid>
            <w:tr w:rsidR="00570D2E" w:rsidRPr="00ED15F5" w14:paraId="237FA223"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247FFB85"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1</w:t>
                  </w:r>
                </w:p>
              </w:tc>
              <w:tc>
                <w:tcPr>
                  <w:tcW w:w="3084" w:type="dxa"/>
                  <w:tcBorders>
                    <w:top w:val="single" w:sz="4" w:space="0" w:color="auto"/>
                    <w:left w:val="single" w:sz="4" w:space="0" w:color="auto"/>
                    <w:bottom w:val="single" w:sz="4" w:space="0" w:color="auto"/>
                    <w:right w:val="single" w:sz="4" w:space="0" w:color="auto"/>
                  </w:tcBorders>
                </w:tcPr>
                <w:p w14:paraId="5CE0F116"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shd w:val="clear" w:color="auto" w:fill="FFFFFF"/>
                    </w:rPr>
                    <w:t>Обрана комерційна пропозиція</w:t>
                  </w:r>
                </w:p>
              </w:tc>
              <w:tc>
                <w:tcPr>
                  <w:tcW w:w="567" w:type="dxa"/>
                  <w:tcBorders>
                    <w:top w:val="single" w:sz="4" w:space="0" w:color="auto"/>
                    <w:left w:val="single" w:sz="4" w:space="0" w:color="auto"/>
                    <w:bottom w:val="single" w:sz="4" w:space="0" w:color="auto"/>
                    <w:right w:val="single" w:sz="4" w:space="0" w:color="auto"/>
                  </w:tcBorders>
                </w:tcPr>
                <w:p w14:paraId="3C8DB5AE"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5CD89E61"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727BEEF4"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lastRenderedPageBreak/>
                    <w:t>2</w:t>
                  </w:r>
                </w:p>
              </w:tc>
              <w:tc>
                <w:tcPr>
                  <w:tcW w:w="3084" w:type="dxa"/>
                  <w:tcBorders>
                    <w:top w:val="single" w:sz="4" w:space="0" w:color="auto"/>
                    <w:left w:val="single" w:sz="4" w:space="0" w:color="auto"/>
                    <w:bottom w:val="single" w:sz="4" w:space="0" w:color="auto"/>
                    <w:right w:val="single" w:sz="4" w:space="0" w:color="auto"/>
                  </w:tcBorders>
                  <w:hideMark/>
                </w:tcPr>
                <w:p w14:paraId="178B0978"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Прізвище, ім’я, по батькові</w:t>
                  </w:r>
                  <w:r w:rsidRPr="006A77F0">
                    <w:rPr>
                      <w:rFonts w:ascii="Times New Roman" w:hAnsi="Times New Roman" w:cs="Times New Roman"/>
                      <w:color w:val="7030A0"/>
                      <w:sz w:val="24"/>
                      <w:szCs w:val="24"/>
                      <w:lang w:eastAsia="ru-RU"/>
                    </w:rPr>
                    <w:t>/</w:t>
                  </w:r>
                  <w:r w:rsidRPr="006A77F0">
                    <w:rPr>
                      <w:rFonts w:ascii="Times New Roman" w:hAnsi="Times New Roman" w:cs="Times New Roman"/>
                      <w:b/>
                      <w:color w:val="7030A0"/>
                      <w:sz w:val="24"/>
                      <w:szCs w:val="24"/>
                      <w:lang w:eastAsia="ru-RU"/>
                    </w:rPr>
                    <w:t>назва юридичної особи</w:t>
                  </w:r>
                </w:p>
              </w:tc>
              <w:tc>
                <w:tcPr>
                  <w:tcW w:w="567" w:type="dxa"/>
                  <w:tcBorders>
                    <w:top w:val="single" w:sz="4" w:space="0" w:color="auto"/>
                    <w:left w:val="single" w:sz="4" w:space="0" w:color="auto"/>
                    <w:bottom w:val="single" w:sz="4" w:space="0" w:color="auto"/>
                    <w:right w:val="single" w:sz="4" w:space="0" w:color="auto"/>
                  </w:tcBorders>
                </w:tcPr>
                <w:p w14:paraId="4BF6F9C3"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00D0FE90"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7D40E8B2"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3</w:t>
                  </w:r>
                </w:p>
              </w:tc>
              <w:tc>
                <w:tcPr>
                  <w:tcW w:w="3084" w:type="dxa"/>
                  <w:tcBorders>
                    <w:top w:val="single" w:sz="4" w:space="0" w:color="auto"/>
                    <w:left w:val="single" w:sz="4" w:space="0" w:color="auto"/>
                    <w:bottom w:val="single" w:sz="4" w:space="0" w:color="auto"/>
                    <w:right w:val="single" w:sz="4" w:space="0" w:color="auto"/>
                  </w:tcBorders>
                  <w:hideMark/>
                </w:tcPr>
                <w:p w14:paraId="3E2BDF5D" w14:textId="77777777" w:rsidR="00570D2E" w:rsidRPr="006A77F0" w:rsidRDefault="00570D2E" w:rsidP="00570D2E">
                  <w:pPr>
                    <w:jc w:val="both"/>
                    <w:rPr>
                      <w:rFonts w:ascii="Times New Roman" w:hAnsi="Times New Roman" w:cs="Times New Roman"/>
                      <w:b/>
                      <w:color w:val="FF0000"/>
                      <w:sz w:val="24"/>
                      <w:szCs w:val="24"/>
                      <w:lang w:eastAsia="ru-RU"/>
                    </w:rPr>
                  </w:pPr>
                  <w:r w:rsidRPr="006A77F0">
                    <w:rPr>
                      <w:rFonts w:ascii="Times New Roman" w:hAnsi="Times New Roman" w:cs="Times New Roman"/>
                      <w:b/>
                      <w:color w:val="7030A0"/>
                      <w:sz w:val="24"/>
                      <w:szCs w:val="24"/>
                      <w:shd w:val="clear" w:color="auto" w:fill="FFFFFF"/>
                    </w:rPr>
                    <w:t>Унікальний номер запису в Єдиному державному демографічному реєстрі (для фізичних осіб) (за наявності)</w:t>
                  </w:r>
                </w:p>
              </w:tc>
              <w:tc>
                <w:tcPr>
                  <w:tcW w:w="567" w:type="dxa"/>
                  <w:tcBorders>
                    <w:top w:val="single" w:sz="4" w:space="0" w:color="auto"/>
                    <w:left w:val="single" w:sz="4" w:space="0" w:color="auto"/>
                    <w:bottom w:val="single" w:sz="4" w:space="0" w:color="auto"/>
                    <w:right w:val="single" w:sz="4" w:space="0" w:color="auto"/>
                  </w:tcBorders>
                </w:tcPr>
                <w:p w14:paraId="3424BF70"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19DF91C2"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6CC289BD"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4</w:t>
                  </w:r>
                </w:p>
              </w:tc>
              <w:tc>
                <w:tcPr>
                  <w:tcW w:w="3084" w:type="dxa"/>
                  <w:tcBorders>
                    <w:top w:val="single" w:sz="4" w:space="0" w:color="auto"/>
                    <w:left w:val="single" w:sz="4" w:space="0" w:color="auto"/>
                    <w:bottom w:val="single" w:sz="4" w:space="0" w:color="auto"/>
                    <w:right w:val="single" w:sz="4" w:space="0" w:color="auto"/>
                  </w:tcBorders>
                </w:tcPr>
                <w:p w14:paraId="7E2B1709" w14:textId="77777777" w:rsidR="00570D2E" w:rsidRPr="006A77F0" w:rsidRDefault="00570D2E" w:rsidP="00570D2E">
                  <w:pPr>
                    <w:jc w:val="both"/>
                    <w:rPr>
                      <w:rFonts w:ascii="Times New Roman" w:hAnsi="Times New Roman" w:cs="Times New Roman"/>
                      <w:b/>
                      <w:color w:val="FF0000"/>
                      <w:sz w:val="24"/>
                      <w:szCs w:val="24"/>
                      <w:lang w:eastAsia="ru-RU"/>
                    </w:rPr>
                  </w:pPr>
                  <w:r w:rsidRPr="006A77F0">
                    <w:rPr>
                      <w:rFonts w:ascii="Times New Roman" w:hAnsi="Times New Roman" w:cs="Times New Roman"/>
                      <w:b/>
                      <w:color w:val="7030A0"/>
                      <w:sz w:val="24"/>
                      <w:szCs w:val="24"/>
                      <w:shd w:val="clear" w:color="auto" w:fill="FFFFFF"/>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або код ЄДРПОУ (для юридичних осіб) споживача</w:t>
                  </w:r>
                </w:p>
              </w:tc>
              <w:tc>
                <w:tcPr>
                  <w:tcW w:w="567" w:type="dxa"/>
                  <w:tcBorders>
                    <w:top w:val="single" w:sz="4" w:space="0" w:color="auto"/>
                    <w:left w:val="single" w:sz="4" w:space="0" w:color="auto"/>
                    <w:bottom w:val="single" w:sz="4" w:space="0" w:color="auto"/>
                    <w:right w:val="single" w:sz="4" w:space="0" w:color="auto"/>
                  </w:tcBorders>
                </w:tcPr>
                <w:p w14:paraId="561FB7EB"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6C8BC212" w14:textId="77777777" w:rsidTr="009C68AB">
              <w:trPr>
                <w:trHeight w:val="548"/>
              </w:trPr>
              <w:tc>
                <w:tcPr>
                  <w:tcW w:w="460" w:type="dxa"/>
                  <w:tcBorders>
                    <w:top w:val="single" w:sz="4" w:space="0" w:color="auto"/>
                    <w:left w:val="single" w:sz="4" w:space="0" w:color="auto"/>
                    <w:bottom w:val="single" w:sz="4" w:space="0" w:color="auto"/>
                    <w:right w:val="single" w:sz="4" w:space="0" w:color="auto"/>
                  </w:tcBorders>
                  <w:vAlign w:val="center"/>
                </w:tcPr>
                <w:p w14:paraId="30E77BB8"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5</w:t>
                  </w:r>
                </w:p>
              </w:tc>
              <w:tc>
                <w:tcPr>
                  <w:tcW w:w="3084" w:type="dxa"/>
                  <w:tcBorders>
                    <w:top w:val="single" w:sz="4" w:space="0" w:color="auto"/>
                    <w:left w:val="single" w:sz="4" w:space="0" w:color="auto"/>
                    <w:bottom w:val="single" w:sz="4" w:space="0" w:color="auto"/>
                    <w:right w:val="single" w:sz="4" w:space="0" w:color="auto"/>
                  </w:tcBorders>
                </w:tcPr>
                <w:p w14:paraId="3B821D2F" w14:textId="77777777" w:rsidR="00570D2E" w:rsidRPr="006A77F0" w:rsidRDefault="00570D2E" w:rsidP="00570D2E">
                  <w:pPr>
                    <w:jc w:val="both"/>
                    <w:rPr>
                      <w:rFonts w:ascii="Times New Roman" w:hAnsi="Times New Roman" w:cs="Times New Roman"/>
                      <w:b/>
                      <w:bCs/>
                      <w:color w:val="FF0000"/>
                      <w:sz w:val="24"/>
                      <w:szCs w:val="24"/>
                      <w:shd w:val="clear" w:color="auto" w:fill="FFFFFF"/>
                    </w:rPr>
                  </w:pPr>
                  <w:r w:rsidRPr="006A77F0">
                    <w:rPr>
                      <w:rFonts w:ascii="Times New Roman" w:hAnsi="Times New Roman" w:cs="Times New Roman"/>
                      <w:b/>
                      <w:color w:val="7030A0"/>
                      <w:sz w:val="24"/>
                      <w:szCs w:val="24"/>
                      <w:shd w:val="clear" w:color="auto" w:fill="FFFFFF"/>
                    </w:rPr>
                    <w:t xml:space="preserve">Наявність/відсутність статусу платника єдиного податку (для фізичних </w:t>
                  </w:r>
                  <w:r w:rsidRPr="006A77F0">
                    <w:rPr>
                      <w:rFonts w:ascii="Times New Roman" w:hAnsi="Times New Roman" w:cs="Times New Roman"/>
                      <w:b/>
                      <w:color w:val="7030A0"/>
                      <w:sz w:val="24"/>
                      <w:szCs w:val="24"/>
                      <w:shd w:val="clear" w:color="auto" w:fill="FFFFFF"/>
                    </w:rPr>
                    <w:lastRenderedPageBreak/>
                    <w:t>осіб - підприємців та юридичних осіб)</w:t>
                  </w:r>
                </w:p>
              </w:tc>
              <w:tc>
                <w:tcPr>
                  <w:tcW w:w="567" w:type="dxa"/>
                  <w:tcBorders>
                    <w:top w:val="single" w:sz="4" w:space="0" w:color="auto"/>
                    <w:left w:val="single" w:sz="4" w:space="0" w:color="auto"/>
                    <w:bottom w:val="single" w:sz="4" w:space="0" w:color="auto"/>
                    <w:right w:val="single" w:sz="4" w:space="0" w:color="auto"/>
                  </w:tcBorders>
                </w:tcPr>
                <w:p w14:paraId="09A657AA" w14:textId="77777777" w:rsidR="00570D2E" w:rsidRPr="00ED15F5" w:rsidRDefault="00570D2E" w:rsidP="00570D2E">
                  <w:pPr>
                    <w:jc w:val="both"/>
                    <w:rPr>
                      <w:rFonts w:ascii="Times New Roman" w:hAnsi="Times New Roman" w:cs="Times New Roman"/>
                      <w:sz w:val="24"/>
                      <w:szCs w:val="24"/>
                      <w:lang w:eastAsia="ru-RU"/>
                    </w:rPr>
                  </w:pPr>
                </w:p>
                <w:p w14:paraId="4D7DC217"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0C27601E"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48A124F3" w14:textId="77777777" w:rsidR="00570D2E" w:rsidRPr="00ED15F5" w:rsidRDefault="00570D2E" w:rsidP="00570D2E">
                  <w:pPr>
                    <w:jc w:val="both"/>
                    <w:rPr>
                      <w:rFonts w:ascii="Times New Roman" w:hAnsi="Times New Roman" w:cs="Times New Roman"/>
                      <w:sz w:val="24"/>
                      <w:szCs w:val="24"/>
                      <w:lang w:eastAsia="ru-RU"/>
                    </w:rPr>
                  </w:pPr>
                  <w:r w:rsidRPr="00ED15F5">
                    <w:rPr>
                      <w:rFonts w:ascii="Times New Roman" w:hAnsi="Times New Roman" w:cs="Times New Roman"/>
                      <w:sz w:val="24"/>
                      <w:szCs w:val="24"/>
                      <w:lang w:eastAsia="ru-RU"/>
                    </w:rPr>
                    <w:t>6</w:t>
                  </w:r>
                </w:p>
              </w:tc>
              <w:tc>
                <w:tcPr>
                  <w:tcW w:w="3084" w:type="dxa"/>
                  <w:tcBorders>
                    <w:top w:val="single" w:sz="4" w:space="0" w:color="auto"/>
                    <w:left w:val="single" w:sz="4" w:space="0" w:color="auto"/>
                    <w:bottom w:val="single" w:sz="4" w:space="0" w:color="auto"/>
                    <w:right w:val="single" w:sz="4" w:space="0" w:color="auto"/>
                  </w:tcBorders>
                </w:tcPr>
                <w:p w14:paraId="69135438" w14:textId="77777777" w:rsidR="00570D2E" w:rsidRPr="006A77F0" w:rsidRDefault="00570D2E" w:rsidP="00570D2E">
                  <w:pPr>
                    <w:jc w:val="both"/>
                    <w:rPr>
                      <w:rFonts w:ascii="Times New Roman" w:hAnsi="Times New Roman" w:cs="Times New Roman"/>
                      <w:b/>
                      <w:color w:val="FF0000"/>
                      <w:sz w:val="24"/>
                      <w:szCs w:val="24"/>
                      <w:shd w:val="clear" w:color="auto" w:fill="FFFFFF"/>
                    </w:rPr>
                  </w:pPr>
                  <w:r w:rsidRPr="006A77F0">
                    <w:rPr>
                      <w:rFonts w:ascii="Times New Roman" w:hAnsi="Times New Roman" w:cs="Times New Roman"/>
                      <w:b/>
                      <w:bCs/>
                      <w:color w:val="0070C0"/>
                      <w:sz w:val="24"/>
                      <w:szCs w:val="24"/>
                      <w:shd w:val="clear" w:color="auto" w:fill="FFFFFF"/>
                    </w:rPr>
                    <w:t>Код основного виду економічної діяльності КВЕД (для фізичних осіб - підприємців та юридичних осіб).</w:t>
                  </w:r>
                </w:p>
              </w:tc>
              <w:tc>
                <w:tcPr>
                  <w:tcW w:w="567" w:type="dxa"/>
                  <w:tcBorders>
                    <w:top w:val="single" w:sz="4" w:space="0" w:color="auto"/>
                    <w:left w:val="single" w:sz="4" w:space="0" w:color="auto"/>
                    <w:bottom w:val="single" w:sz="4" w:space="0" w:color="auto"/>
                    <w:right w:val="single" w:sz="4" w:space="0" w:color="auto"/>
                  </w:tcBorders>
                </w:tcPr>
                <w:p w14:paraId="2592CF4C"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55ADFB24"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5D9F19A4"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7</w:t>
                  </w:r>
                </w:p>
              </w:tc>
              <w:tc>
                <w:tcPr>
                  <w:tcW w:w="3084" w:type="dxa"/>
                  <w:tcBorders>
                    <w:top w:val="single" w:sz="4" w:space="0" w:color="auto"/>
                    <w:left w:val="single" w:sz="4" w:space="0" w:color="auto"/>
                    <w:bottom w:val="single" w:sz="4" w:space="0" w:color="auto"/>
                    <w:right w:val="single" w:sz="4" w:space="0" w:color="auto"/>
                  </w:tcBorders>
                  <w:hideMark/>
                </w:tcPr>
                <w:p w14:paraId="3BA79201" w14:textId="77777777" w:rsidR="00570D2E" w:rsidRPr="006A77F0" w:rsidRDefault="00570D2E" w:rsidP="00570D2E">
                  <w:pPr>
                    <w:jc w:val="both"/>
                    <w:rPr>
                      <w:rFonts w:ascii="Times New Roman" w:hAnsi="Times New Roman" w:cs="Times New Roman"/>
                      <w:b/>
                      <w:color w:val="FF0000"/>
                      <w:sz w:val="24"/>
                      <w:szCs w:val="24"/>
                      <w:lang w:eastAsia="ru-RU"/>
                    </w:rPr>
                  </w:pPr>
                  <w:r w:rsidRPr="006A77F0">
                    <w:rPr>
                      <w:rFonts w:ascii="Times New Roman" w:hAnsi="Times New Roman" w:cs="Times New Roman"/>
                      <w:b/>
                      <w:color w:val="7030A0"/>
                      <w:sz w:val="24"/>
                      <w:szCs w:val="24"/>
                      <w:shd w:val="clear" w:color="auto" w:fill="FFFFFF"/>
                    </w:rPr>
                    <w:t>Тип та адреса об'єкта, номер запису про право власності та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tc>
              <w:tc>
                <w:tcPr>
                  <w:tcW w:w="567" w:type="dxa"/>
                  <w:tcBorders>
                    <w:top w:val="single" w:sz="4" w:space="0" w:color="auto"/>
                    <w:left w:val="single" w:sz="4" w:space="0" w:color="auto"/>
                    <w:bottom w:val="single" w:sz="4" w:space="0" w:color="auto"/>
                    <w:right w:val="single" w:sz="4" w:space="0" w:color="auto"/>
                  </w:tcBorders>
                </w:tcPr>
                <w:p w14:paraId="2698F9A5"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1F98D4D3"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0E8889DE"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8</w:t>
                  </w:r>
                </w:p>
              </w:tc>
              <w:tc>
                <w:tcPr>
                  <w:tcW w:w="3084" w:type="dxa"/>
                  <w:tcBorders>
                    <w:top w:val="single" w:sz="4" w:space="0" w:color="auto"/>
                    <w:left w:val="single" w:sz="4" w:space="0" w:color="auto"/>
                    <w:bottom w:val="single" w:sz="4" w:space="0" w:color="auto"/>
                    <w:right w:val="single" w:sz="4" w:space="0" w:color="auto"/>
                  </w:tcBorders>
                  <w:hideMark/>
                </w:tcPr>
                <w:p w14:paraId="271DD1CE" w14:textId="77777777" w:rsidR="00570D2E" w:rsidRPr="00ED15F5" w:rsidRDefault="00570D2E" w:rsidP="00570D2E">
                  <w:pPr>
                    <w:jc w:val="both"/>
                    <w:rPr>
                      <w:rFonts w:ascii="Times New Roman" w:hAnsi="Times New Roman" w:cs="Times New Roman"/>
                      <w:b/>
                      <w:bCs/>
                      <w:color w:val="FF0000"/>
                      <w:sz w:val="24"/>
                      <w:szCs w:val="24"/>
                      <w:lang w:eastAsia="ru-RU"/>
                    </w:rPr>
                  </w:pPr>
                  <w:r w:rsidRPr="006A77F0">
                    <w:rPr>
                      <w:rFonts w:ascii="Times New Roman" w:hAnsi="Times New Roman" w:cs="Times New Roman"/>
                      <w:color w:val="7030A0"/>
                      <w:sz w:val="24"/>
                      <w:szCs w:val="24"/>
                      <w:shd w:val="clear" w:color="auto" w:fill="FFFFFF"/>
                    </w:rPr>
                    <w:t xml:space="preserve">ЕІС-код </w:t>
                  </w:r>
                  <w:r w:rsidRPr="006A77F0">
                    <w:rPr>
                      <w:rFonts w:ascii="Times New Roman" w:hAnsi="Times New Roman" w:cs="Times New Roman"/>
                      <w:strike/>
                      <w:color w:val="7030A0"/>
                      <w:sz w:val="24"/>
                      <w:szCs w:val="24"/>
                      <w:shd w:val="clear" w:color="auto" w:fill="FFFFFF"/>
                    </w:rPr>
                    <w:t>об'єкта (площадки вимірювання)</w:t>
                  </w:r>
                  <w:r w:rsidRPr="006A77F0">
                    <w:rPr>
                      <w:rFonts w:ascii="Times New Roman" w:hAnsi="Times New Roman" w:cs="Times New Roman"/>
                      <w:b/>
                      <w:bCs/>
                      <w:color w:val="0070C0"/>
                      <w:sz w:val="24"/>
                      <w:szCs w:val="24"/>
                      <w:shd w:val="clear" w:color="auto" w:fill="FFFFFF"/>
                    </w:rPr>
                    <w:t>площадки комерційного обліку</w:t>
                  </w:r>
                </w:p>
              </w:tc>
              <w:tc>
                <w:tcPr>
                  <w:tcW w:w="567" w:type="dxa"/>
                  <w:tcBorders>
                    <w:top w:val="single" w:sz="4" w:space="0" w:color="auto"/>
                    <w:left w:val="single" w:sz="4" w:space="0" w:color="auto"/>
                    <w:bottom w:val="single" w:sz="4" w:space="0" w:color="auto"/>
                    <w:right w:val="single" w:sz="4" w:space="0" w:color="auto"/>
                  </w:tcBorders>
                </w:tcPr>
                <w:p w14:paraId="3E06A29A"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1B63AB01"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45296530"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9</w:t>
                  </w:r>
                </w:p>
              </w:tc>
              <w:tc>
                <w:tcPr>
                  <w:tcW w:w="3084" w:type="dxa"/>
                  <w:tcBorders>
                    <w:top w:val="single" w:sz="4" w:space="0" w:color="auto"/>
                    <w:left w:val="single" w:sz="4" w:space="0" w:color="auto"/>
                    <w:bottom w:val="single" w:sz="4" w:space="0" w:color="auto"/>
                    <w:right w:val="single" w:sz="4" w:space="0" w:color="auto"/>
                  </w:tcBorders>
                  <w:hideMark/>
                </w:tcPr>
                <w:p w14:paraId="601BC7AA" w14:textId="77777777" w:rsidR="00570D2E" w:rsidRPr="006A77F0" w:rsidRDefault="00570D2E" w:rsidP="00570D2E">
                  <w:pPr>
                    <w:jc w:val="both"/>
                    <w:rPr>
                      <w:rFonts w:ascii="Times New Roman" w:hAnsi="Times New Roman" w:cs="Times New Roman"/>
                      <w:b/>
                      <w:color w:val="7030A0"/>
                      <w:sz w:val="24"/>
                      <w:szCs w:val="24"/>
                      <w:lang w:eastAsia="ru-RU"/>
                    </w:rPr>
                  </w:pPr>
                  <w:r w:rsidRPr="006A77F0">
                    <w:rPr>
                      <w:rFonts w:ascii="Times New Roman" w:hAnsi="Times New Roman" w:cs="Times New Roman"/>
                      <w:b/>
                      <w:color w:val="7030A0"/>
                      <w:sz w:val="24"/>
                      <w:szCs w:val="24"/>
                      <w:shd w:val="clear" w:color="auto" w:fill="FFFFFF"/>
                    </w:rPr>
                    <w:t>Найменування оператора системи, з яким споживач уклав договір про надання послуг з розподілу (передачі) електричної енергії</w:t>
                  </w:r>
                </w:p>
              </w:tc>
              <w:tc>
                <w:tcPr>
                  <w:tcW w:w="567" w:type="dxa"/>
                  <w:tcBorders>
                    <w:top w:val="single" w:sz="4" w:space="0" w:color="auto"/>
                    <w:left w:val="single" w:sz="4" w:space="0" w:color="auto"/>
                    <w:bottom w:val="single" w:sz="4" w:space="0" w:color="auto"/>
                    <w:right w:val="single" w:sz="4" w:space="0" w:color="auto"/>
                  </w:tcBorders>
                </w:tcPr>
                <w:p w14:paraId="24C7ADCF"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10B732A9" w14:textId="77777777" w:rsidTr="009C68AB">
              <w:tc>
                <w:tcPr>
                  <w:tcW w:w="460" w:type="dxa"/>
                  <w:tcBorders>
                    <w:top w:val="single" w:sz="4" w:space="0" w:color="auto"/>
                    <w:left w:val="single" w:sz="4" w:space="0" w:color="auto"/>
                    <w:bottom w:val="single" w:sz="4" w:space="0" w:color="auto"/>
                    <w:right w:val="single" w:sz="4" w:space="0" w:color="auto"/>
                  </w:tcBorders>
                  <w:vAlign w:val="center"/>
                  <w:hideMark/>
                </w:tcPr>
                <w:p w14:paraId="59A3FFCE"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10</w:t>
                  </w:r>
                </w:p>
              </w:tc>
              <w:tc>
                <w:tcPr>
                  <w:tcW w:w="3084" w:type="dxa"/>
                  <w:tcBorders>
                    <w:top w:val="single" w:sz="4" w:space="0" w:color="auto"/>
                    <w:left w:val="single" w:sz="4" w:space="0" w:color="auto"/>
                    <w:bottom w:val="single" w:sz="4" w:space="0" w:color="auto"/>
                    <w:right w:val="single" w:sz="4" w:space="0" w:color="auto"/>
                  </w:tcBorders>
                  <w:hideMark/>
                </w:tcPr>
                <w:p w14:paraId="039975C1" w14:textId="77777777" w:rsidR="00570D2E" w:rsidRPr="006A77F0" w:rsidRDefault="00570D2E" w:rsidP="00570D2E">
                  <w:pPr>
                    <w:jc w:val="both"/>
                    <w:rPr>
                      <w:rFonts w:ascii="Times New Roman" w:hAnsi="Times New Roman" w:cs="Times New Roman"/>
                      <w:b/>
                      <w:color w:val="7030A0"/>
                      <w:sz w:val="24"/>
                      <w:szCs w:val="24"/>
                      <w:lang w:eastAsia="ru-RU"/>
                    </w:rPr>
                  </w:pPr>
                  <w:r w:rsidRPr="006A77F0">
                    <w:rPr>
                      <w:rFonts w:ascii="Times New Roman" w:hAnsi="Times New Roman" w:cs="Times New Roman"/>
                      <w:b/>
                      <w:color w:val="7030A0"/>
                      <w:sz w:val="24"/>
                      <w:szCs w:val="24"/>
                      <w:shd w:val="clear" w:color="auto" w:fill="FFFFFF"/>
                    </w:rPr>
                    <w:t xml:space="preserve">Наявність пільг/субсидії (у разі укладення договору про постачання </w:t>
                  </w:r>
                  <w:r w:rsidRPr="006A77F0">
                    <w:rPr>
                      <w:rFonts w:ascii="Times New Roman" w:hAnsi="Times New Roman" w:cs="Times New Roman"/>
                      <w:b/>
                      <w:color w:val="7030A0"/>
                      <w:sz w:val="24"/>
                      <w:szCs w:val="24"/>
                      <w:shd w:val="clear" w:color="auto" w:fill="FFFFFF"/>
                    </w:rPr>
                    <w:lastRenderedPageBreak/>
                    <w:t>електричної енергії з індивідуальним побутовим споживачем)</w:t>
                  </w:r>
                </w:p>
              </w:tc>
              <w:tc>
                <w:tcPr>
                  <w:tcW w:w="567" w:type="dxa"/>
                  <w:tcBorders>
                    <w:top w:val="single" w:sz="4" w:space="0" w:color="auto"/>
                    <w:left w:val="single" w:sz="4" w:space="0" w:color="auto"/>
                    <w:bottom w:val="single" w:sz="4" w:space="0" w:color="auto"/>
                    <w:right w:val="single" w:sz="4" w:space="0" w:color="auto"/>
                  </w:tcBorders>
                </w:tcPr>
                <w:p w14:paraId="31472084"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6D5FC1E4"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5F1F348A"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11</w:t>
                  </w:r>
                </w:p>
              </w:tc>
              <w:tc>
                <w:tcPr>
                  <w:tcW w:w="3084" w:type="dxa"/>
                  <w:tcBorders>
                    <w:top w:val="single" w:sz="4" w:space="0" w:color="auto"/>
                    <w:left w:val="single" w:sz="4" w:space="0" w:color="auto"/>
                    <w:bottom w:val="single" w:sz="4" w:space="0" w:color="auto"/>
                    <w:right w:val="single" w:sz="4" w:space="0" w:color="auto"/>
                  </w:tcBorders>
                </w:tcPr>
                <w:p w14:paraId="4B2F8659" w14:textId="77777777" w:rsidR="00570D2E" w:rsidRPr="00ED15F5" w:rsidRDefault="00570D2E" w:rsidP="00570D2E">
                  <w:pPr>
                    <w:jc w:val="both"/>
                    <w:rPr>
                      <w:rFonts w:ascii="Times New Roman" w:hAnsi="Times New Roman" w:cs="Times New Roman"/>
                      <w:b/>
                      <w:bCs/>
                      <w:color w:val="FF0000"/>
                      <w:sz w:val="24"/>
                      <w:szCs w:val="24"/>
                      <w:shd w:val="clear" w:color="auto" w:fill="FFFFFF"/>
                    </w:rPr>
                  </w:pPr>
                  <w:r w:rsidRPr="006A77F0">
                    <w:rPr>
                      <w:rFonts w:ascii="Times New Roman" w:hAnsi="Times New Roman" w:cs="Times New Roman"/>
                      <w:b/>
                      <w:bCs/>
                      <w:color w:val="0070C0"/>
                      <w:sz w:val="24"/>
                      <w:szCs w:val="24"/>
                      <w:shd w:val="clear" w:color="auto" w:fill="FFFFFF"/>
                    </w:rPr>
                    <w:t>Належність до категорії вразливих споживачів</w:t>
                  </w:r>
                </w:p>
              </w:tc>
              <w:tc>
                <w:tcPr>
                  <w:tcW w:w="567" w:type="dxa"/>
                  <w:tcBorders>
                    <w:top w:val="single" w:sz="4" w:space="0" w:color="auto"/>
                    <w:left w:val="single" w:sz="4" w:space="0" w:color="auto"/>
                    <w:bottom w:val="single" w:sz="4" w:space="0" w:color="auto"/>
                    <w:right w:val="single" w:sz="4" w:space="0" w:color="auto"/>
                  </w:tcBorders>
                </w:tcPr>
                <w:p w14:paraId="7941D39A" w14:textId="77777777" w:rsidR="00570D2E" w:rsidRPr="00ED15F5" w:rsidRDefault="00570D2E" w:rsidP="00570D2E">
                  <w:pPr>
                    <w:jc w:val="both"/>
                    <w:rPr>
                      <w:rFonts w:ascii="Times New Roman" w:hAnsi="Times New Roman" w:cs="Times New Roman"/>
                      <w:sz w:val="24"/>
                      <w:szCs w:val="24"/>
                      <w:lang w:eastAsia="ru-RU"/>
                    </w:rPr>
                  </w:pPr>
                </w:p>
              </w:tc>
            </w:tr>
            <w:tr w:rsidR="00570D2E" w:rsidRPr="00ED15F5" w14:paraId="3DA6D406" w14:textId="77777777" w:rsidTr="009C68AB">
              <w:tc>
                <w:tcPr>
                  <w:tcW w:w="460" w:type="dxa"/>
                  <w:tcBorders>
                    <w:top w:val="single" w:sz="4" w:space="0" w:color="auto"/>
                    <w:left w:val="single" w:sz="4" w:space="0" w:color="auto"/>
                    <w:bottom w:val="single" w:sz="4" w:space="0" w:color="auto"/>
                    <w:right w:val="single" w:sz="4" w:space="0" w:color="auto"/>
                  </w:tcBorders>
                  <w:vAlign w:val="center"/>
                </w:tcPr>
                <w:p w14:paraId="0D9E26EA" w14:textId="77777777" w:rsidR="00570D2E" w:rsidRPr="00ED15F5" w:rsidRDefault="00570D2E" w:rsidP="00570D2E">
                  <w:pPr>
                    <w:jc w:val="both"/>
                    <w:rPr>
                      <w:rFonts w:ascii="Times New Roman" w:hAnsi="Times New Roman" w:cs="Times New Roman"/>
                      <w:b/>
                      <w:bCs/>
                      <w:sz w:val="24"/>
                      <w:szCs w:val="24"/>
                      <w:lang w:eastAsia="ru-RU"/>
                    </w:rPr>
                  </w:pPr>
                  <w:r w:rsidRPr="00ED15F5">
                    <w:rPr>
                      <w:rFonts w:ascii="Times New Roman" w:hAnsi="Times New Roman" w:cs="Times New Roman"/>
                      <w:b/>
                      <w:bCs/>
                      <w:sz w:val="24"/>
                      <w:szCs w:val="24"/>
                      <w:lang w:eastAsia="ru-RU"/>
                    </w:rPr>
                    <w:t>12</w:t>
                  </w:r>
                </w:p>
              </w:tc>
              <w:tc>
                <w:tcPr>
                  <w:tcW w:w="3084" w:type="dxa"/>
                  <w:tcBorders>
                    <w:top w:val="single" w:sz="4" w:space="0" w:color="auto"/>
                    <w:left w:val="single" w:sz="4" w:space="0" w:color="auto"/>
                    <w:bottom w:val="single" w:sz="4" w:space="0" w:color="auto"/>
                    <w:right w:val="single" w:sz="4" w:space="0" w:color="auto"/>
                  </w:tcBorders>
                </w:tcPr>
                <w:p w14:paraId="0747A5D2" w14:textId="77777777" w:rsidR="00570D2E" w:rsidRPr="006A77F0" w:rsidRDefault="00570D2E" w:rsidP="00570D2E">
                  <w:pPr>
                    <w:jc w:val="both"/>
                    <w:rPr>
                      <w:rFonts w:ascii="Times New Roman" w:hAnsi="Times New Roman" w:cs="Times New Roman"/>
                      <w:b/>
                      <w:color w:val="FF0000"/>
                      <w:sz w:val="24"/>
                      <w:szCs w:val="24"/>
                      <w:lang w:eastAsia="ru-RU"/>
                    </w:rPr>
                  </w:pPr>
                  <w:r w:rsidRPr="006A77F0">
                    <w:rPr>
                      <w:rFonts w:ascii="Times New Roman" w:hAnsi="Times New Roman" w:cs="Times New Roman"/>
                      <w:b/>
                      <w:color w:val="7030A0"/>
                      <w:sz w:val="24"/>
                      <w:szCs w:val="24"/>
                      <w:shd w:val="clear" w:color="auto" w:fill="FFFFFF"/>
                    </w:rPr>
                    <w:t>Джерело обміну документами (номер засобу зв'язку, офіційна електронна адреса та адреса електронної пошти (за наявності))</w:t>
                  </w:r>
                </w:p>
              </w:tc>
              <w:tc>
                <w:tcPr>
                  <w:tcW w:w="567" w:type="dxa"/>
                  <w:tcBorders>
                    <w:top w:val="single" w:sz="4" w:space="0" w:color="auto"/>
                    <w:left w:val="single" w:sz="4" w:space="0" w:color="auto"/>
                    <w:bottom w:val="single" w:sz="4" w:space="0" w:color="auto"/>
                    <w:right w:val="single" w:sz="4" w:space="0" w:color="auto"/>
                  </w:tcBorders>
                </w:tcPr>
                <w:p w14:paraId="62B10F5A" w14:textId="77777777" w:rsidR="00570D2E" w:rsidRPr="00ED15F5" w:rsidRDefault="00570D2E" w:rsidP="00570D2E">
                  <w:pPr>
                    <w:jc w:val="both"/>
                    <w:rPr>
                      <w:rFonts w:ascii="Times New Roman" w:hAnsi="Times New Roman" w:cs="Times New Roman"/>
                      <w:sz w:val="24"/>
                      <w:szCs w:val="24"/>
                      <w:lang w:eastAsia="ru-RU"/>
                    </w:rPr>
                  </w:pPr>
                </w:p>
              </w:tc>
            </w:tr>
          </w:tbl>
          <w:p w14:paraId="6FBFF6EA" w14:textId="646659CF" w:rsidR="00570D2E" w:rsidRDefault="00570D2E" w:rsidP="00570D2E">
            <w:pPr>
              <w:pStyle w:val="a4"/>
              <w:jc w:val="both"/>
              <w:rPr>
                <w:b/>
                <w:lang w:val="uk-UA"/>
              </w:rPr>
            </w:pPr>
          </w:p>
        </w:tc>
        <w:tc>
          <w:tcPr>
            <w:tcW w:w="3828" w:type="dxa"/>
            <w:gridSpan w:val="2"/>
          </w:tcPr>
          <w:p w14:paraId="2D890FAA" w14:textId="77777777" w:rsidR="00570D2E" w:rsidRPr="00034552" w:rsidRDefault="00570D2E" w:rsidP="00570D2E">
            <w:pPr>
              <w:jc w:val="both"/>
              <w:rPr>
                <w:rFonts w:ascii="Times New Roman" w:hAnsi="Times New Roman" w:cs="Times New Roman"/>
                <w:iCs/>
                <w:sz w:val="24"/>
                <w:szCs w:val="24"/>
              </w:rPr>
            </w:pPr>
            <w:r w:rsidRPr="00034552">
              <w:rPr>
                <w:rFonts w:ascii="Times New Roman" w:hAnsi="Times New Roman" w:cs="Times New Roman"/>
                <w:iCs/>
                <w:sz w:val="24"/>
                <w:szCs w:val="24"/>
              </w:rPr>
              <w:lastRenderedPageBreak/>
              <w:t>Доповнити інформацією щодо виду економічної діяльності для малих непобутових споживачів.</w:t>
            </w:r>
          </w:p>
          <w:p w14:paraId="327050DE" w14:textId="7E2ABE34" w:rsidR="00570D2E" w:rsidRPr="00CE7DCE" w:rsidRDefault="00570D2E" w:rsidP="00570D2E">
            <w:pPr>
              <w:tabs>
                <w:tab w:val="left" w:pos="4536"/>
                <w:tab w:val="left" w:pos="8364"/>
              </w:tabs>
              <w:ind w:firstLine="335"/>
              <w:jc w:val="both"/>
              <w:rPr>
                <w:rFonts w:ascii="Times New Roman" w:eastAsia="Calibri" w:hAnsi="Times New Roman" w:cs="Times New Roman"/>
                <w:b/>
                <w:sz w:val="24"/>
                <w:szCs w:val="24"/>
              </w:rPr>
            </w:pPr>
            <w:r w:rsidRPr="00034552">
              <w:rPr>
                <w:rFonts w:ascii="Times New Roman" w:hAnsi="Times New Roman" w:cs="Times New Roman"/>
                <w:iCs/>
                <w:sz w:val="24"/>
                <w:szCs w:val="24"/>
              </w:rPr>
              <w:t>Додати необхідність споживачем повідомлення про статус вразливого споживача, як це передбачено пунктом 4.25 ПРРЕЕ.</w:t>
            </w:r>
          </w:p>
        </w:tc>
        <w:tc>
          <w:tcPr>
            <w:tcW w:w="3833" w:type="dxa"/>
          </w:tcPr>
          <w:p w14:paraId="62585E3C" w14:textId="1B8DEE55" w:rsidR="00211B90" w:rsidRPr="00211B90" w:rsidRDefault="002752D1" w:rsidP="00570D2E">
            <w:pPr>
              <w:tabs>
                <w:tab w:val="left" w:pos="4536"/>
                <w:tab w:val="left" w:pos="8364"/>
              </w:tabs>
              <w:jc w:val="both"/>
              <w:rPr>
                <w:rFonts w:ascii="Times New Roman" w:hAnsi="Times New Roman" w:cs="Times New Roman"/>
                <w:b/>
                <w:sz w:val="24"/>
                <w:szCs w:val="24"/>
              </w:rPr>
            </w:pPr>
            <w:r>
              <w:rPr>
                <w:rFonts w:ascii="Times New Roman" w:hAnsi="Times New Roman" w:cs="Times New Roman"/>
                <w:b/>
                <w:sz w:val="24"/>
                <w:szCs w:val="24"/>
              </w:rPr>
              <w:t xml:space="preserve">Потребує </w:t>
            </w:r>
            <w:r w:rsidR="006A77F0">
              <w:rPr>
                <w:rFonts w:ascii="Times New Roman" w:hAnsi="Times New Roman" w:cs="Times New Roman"/>
                <w:b/>
                <w:sz w:val="24"/>
                <w:szCs w:val="24"/>
              </w:rPr>
              <w:t>обговорення</w:t>
            </w:r>
          </w:p>
          <w:p w14:paraId="51F6B00D" w14:textId="2C1E986A" w:rsidR="00570D2E" w:rsidRDefault="006A77F0"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На сьогодні</w:t>
            </w:r>
            <w:r w:rsidR="00DF4D84">
              <w:rPr>
                <w:rFonts w:ascii="Times New Roman" w:hAnsi="Times New Roman" w:cs="Times New Roman"/>
                <w:sz w:val="24"/>
                <w:szCs w:val="24"/>
              </w:rPr>
              <w:t xml:space="preserve"> постанов</w:t>
            </w:r>
            <w:r>
              <w:rPr>
                <w:rFonts w:ascii="Times New Roman" w:hAnsi="Times New Roman" w:cs="Times New Roman"/>
                <w:sz w:val="24"/>
                <w:szCs w:val="24"/>
              </w:rPr>
              <w:t>а</w:t>
            </w:r>
            <w:r w:rsidR="00DF4D84">
              <w:rPr>
                <w:rFonts w:ascii="Times New Roman" w:hAnsi="Times New Roman" w:cs="Times New Roman"/>
                <w:sz w:val="24"/>
                <w:szCs w:val="24"/>
              </w:rPr>
              <w:t xml:space="preserve"> КМУ про вразливих споживачів</w:t>
            </w:r>
            <w:r>
              <w:rPr>
                <w:rFonts w:ascii="Times New Roman" w:hAnsi="Times New Roman" w:cs="Times New Roman"/>
                <w:sz w:val="24"/>
                <w:szCs w:val="24"/>
              </w:rPr>
              <w:t xml:space="preserve"> не прийнята</w:t>
            </w:r>
          </w:p>
          <w:p w14:paraId="19DB10D2" w14:textId="28D367EE" w:rsidR="00DF4D84" w:rsidRPr="00215065" w:rsidRDefault="00DF4D84" w:rsidP="00570D2E">
            <w:pPr>
              <w:tabs>
                <w:tab w:val="left" w:pos="4536"/>
                <w:tab w:val="left" w:pos="8364"/>
              </w:tabs>
              <w:jc w:val="both"/>
              <w:rPr>
                <w:rFonts w:ascii="Times New Roman" w:hAnsi="Times New Roman" w:cs="Times New Roman"/>
                <w:sz w:val="24"/>
                <w:szCs w:val="24"/>
              </w:rPr>
            </w:pPr>
            <w:r>
              <w:rPr>
                <w:rFonts w:ascii="Times New Roman" w:hAnsi="Times New Roman" w:cs="Times New Roman"/>
                <w:sz w:val="24"/>
                <w:szCs w:val="24"/>
              </w:rPr>
              <w:t>У виписці з ЄРДПО є інформація про діяльність</w:t>
            </w:r>
          </w:p>
        </w:tc>
      </w:tr>
    </w:tbl>
    <w:p w14:paraId="62A64AEE" w14:textId="591DBFB8" w:rsidR="00034334" w:rsidRPr="00215065" w:rsidRDefault="00034334" w:rsidP="00215065">
      <w:pPr>
        <w:tabs>
          <w:tab w:val="left" w:pos="4536"/>
          <w:tab w:val="left" w:pos="8364"/>
        </w:tabs>
        <w:spacing w:after="0"/>
        <w:jc w:val="both"/>
        <w:rPr>
          <w:rFonts w:ascii="Times New Roman" w:hAnsi="Times New Roman" w:cs="Times New Roman"/>
          <w:sz w:val="24"/>
          <w:szCs w:val="24"/>
        </w:rPr>
      </w:pPr>
    </w:p>
    <w:sectPr w:rsidR="00034334" w:rsidRPr="00215065" w:rsidSect="0030057F">
      <w:footerReference w:type="default" r:id="rId8"/>
      <w:pgSz w:w="16838" w:h="11906" w:orient="landscape"/>
      <w:pgMar w:top="720" w:right="720" w:bottom="720" w:left="720" w:header="708"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9C22A" w14:textId="77777777" w:rsidR="00A32319" w:rsidRDefault="00A32319" w:rsidP="00DB6ADC">
      <w:pPr>
        <w:spacing w:after="0" w:line="240" w:lineRule="auto"/>
      </w:pPr>
      <w:r>
        <w:separator/>
      </w:r>
    </w:p>
  </w:endnote>
  <w:endnote w:type="continuationSeparator" w:id="0">
    <w:p w14:paraId="5222602B" w14:textId="77777777" w:rsidR="00A32319" w:rsidRDefault="00A32319" w:rsidP="00DB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80"/>
    <w:family w:val="auto"/>
    <w:notTrueType/>
    <w:pitch w:val="default"/>
    <w:sig w:usb0="00000201" w:usb1="08070000" w:usb2="00000010" w:usb3="00000000" w:csb0="00020004"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0403711"/>
      <w:docPartObj>
        <w:docPartGallery w:val="Page Numbers (Bottom of Page)"/>
        <w:docPartUnique/>
      </w:docPartObj>
    </w:sdtPr>
    <w:sdtEndPr>
      <w:rPr>
        <w:sz w:val="20"/>
        <w:szCs w:val="20"/>
      </w:rPr>
    </w:sdtEndPr>
    <w:sdtContent>
      <w:p w14:paraId="67567E9B" w14:textId="7454D1D9" w:rsidR="00C1349A" w:rsidRPr="00DB6ADC" w:rsidRDefault="00C1349A">
        <w:pPr>
          <w:pStyle w:val="af5"/>
          <w:jc w:val="right"/>
          <w:rPr>
            <w:sz w:val="20"/>
            <w:szCs w:val="20"/>
          </w:rPr>
        </w:pPr>
        <w:r w:rsidRPr="00DB6ADC">
          <w:rPr>
            <w:sz w:val="20"/>
            <w:szCs w:val="20"/>
          </w:rPr>
          <w:fldChar w:fldCharType="begin"/>
        </w:r>
        <w:r w:rsidRPr="00DB6ADC">
          <w:rPr>
            <w:sz w:val="20"/>
            <w:szCs w:val="20"/>
          </w:rPr>
          <w:instrText>PAGE   \* MERGEFORMAT</w:instrText>
        </w:r>
        <w:r w:rsidRPr="00DB6ADC">
          <w:rPr>
            <w:sz w:val="20"/>
            <w:szCs w:val="20"/>
          </w:rPr>
          <w:fldChar w:fldCharType="separate"/>
        </w:r>
        <w:r>
          <w:rPr>
            <w:noProof/>
            <w:sz w:val="20"/>
            <w:szCs w:val="20"/>
          </w:rPr>
          <w:t>209</w:t>
        </w:r>
        <w:r w:rsidRPr="00DB6ADC">
          <w:rPr>
            <w:sz w:val="20"/>
            <w:szCs w:val="20"/>
          </w:rPr>
          <w:fldChar w:fldCharType="end"/>
        </w:r>
      </w:p>
    </w:sdtContent>
  </w:sdt>
  <w:p w14:paraId="7C43EFA6" w14:textId="77777777" w:rsidR="00C1349A" w:rsidRDefault="00C1349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5D464" w14:textId="77777777" w:rsidR="00A32319" w:rsidRDefault="00A32319" w:rsidP="00DB6ADC">
      <w:pPr>
        <w:spacing w:after="0" w:line="240" w:lineRule="auto"/>
      </w:pPr>
      <w:r>
        <w:separator/>
      </w:r>
    </w:p>
  </w:footnote>
  <w:footnote w:type="continuationSeparator" w:id="0">
    <w:p w14:paraId="168C023A" w14:textId="77777777" w:rsidR="00A32319" w:rsidRDefault="00A32319" w:rsidP="00DB6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92F76"/>
    <w:multiLevelType w:val="hybridMultilevel"/>
    <w:tmpl w:val="F7F88902"/>
    <w:lvl w:ilvl="0" w:tplc="790C6412">
      <w:start w:val="1"/>
      <w:numFmt w:val="decimal"/>
      <w:lvlText w:val="%1)"/>
      <w:lvlJc w:val="left"/>
      <w:pPr>
        <w:ind w:left="107" w:hanging="279"/>
      </w:pPr>
      <w:rPr>
        <w:rFonts w:ascii="Times New Roman" w:eastAsia="Times New Roman" w:hAnsi="Times New Roman" w:cs="Times New Roman" w:hint="default"/>
        <w:w w:val="100"/>
        <w:sz w:val="24"/>
        <w:szCs w:val="24"/>
      </w:rPr>
    </w:lvl>
    <w:lvl w:ilvl="1" w:tplc="5B42638C">
      <w:numFmt w:val="bullet"/>
      <w:lvlText w:val="•"/>
      <w:lvlJc w:val="left"/>
      <w:pPr>
        <w:ind w:left="845" w:hanging="279"/>
      </w:pPr>
      <w:rPr>
        <w:rFonts w:hint="default"/>
      </w:rPr>
    </w:lvl>
    <w:lvl w:ilvl="2" w:tplc="6AD86D96">
      <w:numFmt w:val="bullet"/>
      <w:lvlText w:val="•"/>
      <w:lvlJc w:val="left"/>
      <w:pPr>
        <w:ind w:left="1590" w:hanging="279"/>
      </w:pPr>
      <w:rPr>
        <w:rFonts w:hint="default"/>
      </w:rPr>
    </w:lvl>
    <w:lvl w:ilvl="3" w:tplc="8F5C41BC">
      <w:numFmt w:val="bullet"/>
      <w:lvlText w:val="•"/>
      <w:lvlJc w:val="left"/>
      <w:pPr>
        <w:ind w:left="2335" w:hanging="279"/>
      </w:pPr>
      <w:rPr>
        <w:rFonts w:hint="default"/>
      </w:rPr>
    </w:lvl>
    <w:lvl w:ilvl="4" w:tplc="47B8E03A">
      <w:numFmt w:val="bullet"/>
      <w:lvlText w:val="•"/>
      <w:lvlJc w:val="left"/>
      <w:pPr>
        <w:ind w:left="3081" w:hanging="279"/>
      </w:pPr>
      <w:rPr>
        <w:rFonts w:hint="default"/>
      </w:rPr>
    </w:lvl>
    <w:lvl w:ilvl="5" w:tplc="AF5CF464">
      <w:numFmt w:val="bullet"/>
      <w:lvlText w:val="•"/>
      <w:lvlJc w:val="left"/>
      <w:pPr>
        <w:ind w:left="3826" w:hanging="279"/>
      </w:pPr>
      <w:rPr>
        <w:rFonts w:hint="default"/>
      </w:rPr>
    </w:lvl>
    <w:lvl w:ilvl="6" w:tplc="393C3D0A">
      <w:numFmt w:val="bullet"/>
      <w:lvlText w:val="•"/>
      <w:lvlJc w:val="left"/>
      <w:pPr>
        <w:ind w:left="4571" w:hanging="279"/>
      </w:pPr>
      <w:rPr>
        <w:rFonts w:hint="default"/>
      </w:rPr>
    </w:lvl>
    <w:lvl w:ilvl="7" w:tplc="2640EAB4">
      <w:numFmt w:val="bullet"/>
      <w:lvlText w:val="•"/>
      <w:lvlJc w:val="left"/>
      <w:pPr>
        <w:ind w:left="5317" w:hanging="279"/>
      </w:pPr>
      <w:rPr>
        <w:rFonts w:hint="default"/>
      </w:rPr>
    </w:lvl>
    <w:lvl w:ilvl="8" w:tplc="B34294DC">
      <w:numFmt w:val="bullet"/>
      <w:lvlText w:val="•"/>
      <w:lvlJc w:val="left"/>
      <w:pPr>
        <w:ind w:left="6062" w:hanging="279"/>
      </w:pPr>
      <w:rPr>
        <w:rFonts w:hint="default"/>
      </w:rPr>
    </w:lvl>
  </w:abstractNum>
  <w:abstractNum w:abstractNumId="1" w15:restartNumberingAfterBreak="0">
    <w:nsid w:val="03DC35DE"/>
    <w:multiLevelType w:val="hybridMultilevel"/>
    <w:tmpl w:val="8F7C23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0A5218F8"/>
    <w:multiLevelType w:val="hybridMultilevel"/>
    <w:tmpl w:val="D9762454"/>
    <w:lvl w:ilvl="0" w:tplc="F7588C2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13D93268"/>
    <w:multiLevelType w:val="hybridMultilevel"/>
    <w:tmpl w:val="4CFAA184"/>
    <w:lvl w:ilvl="0" w:tplc="A480418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15CB4AE5"/>
    <w:multiLevelType w:val="hybridMultilevel"/>
    <w:tmpl w:val="8F821854"/>
    <w:lvl w:ilvl="0" w:tplc="9A5C27E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 w15:restartNumberingAfterBreak="0">
    <w:nsid w:val="171820A7"/>
    <w:multiLevelType w:val="hybridMultilevel"/>
    <w:tmpl w:val="6BC86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486771"/>
    <w:multiLevelType w:val="hybridMultilevel"/>
    <w:tmpl w:val="14962D84"/>
    <w:lvl w:ilvl="0" w:tplc="2A6495EC">
      <w:start w:val="9"/>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7" w15:restartNumberingAfterBreak="0">
    <w:nsid w:val="1AD51A2E"/>
    <w:multiLevelType w:val="hybridMultilevel"/>
    <w:tmpl w:val="0D3AEC00"/>
    <w:lvl w:ilvl="0" w:tplc="4C6C42A4">
      <w:start w:val="1"/>
      <w:numFmt w:val="decimal"/>
      <w:lvlText w:val="%1)"/>
      <w:lvlJc w:val="left"/>
      <w:pPr>
        <w:ind w:left="789" w:hanging="360"/>
      </w:pPr>
      <w:rPr>
        <w:rFonts w:hint="default"/>
      </w:rPr>
    </w:lvl>
    <w:lvl w:ilvl="1" w:tplc="04220019" w:tentative="1">
      <w:start w:val="1"/>
      <w:numFmt w:val="lowerLetter"/>
      <w:lvlText w:val="%2."/>
      <w:lvlJc w:val="left"/>
      <w:pPr>
        <w:ind w:left="1509" w:hanging="360"/>
      </w:pPr>
    </w:lvl>
    <w:lvl w:ilvl="2" w:tplc="0422001B" w:tentative="1">
      <w:start w:val="1"/>
      <w:numFmt w:val="lowerRoman"/>
      <w:lvlText w:val="%3."/>
      <w:lvlJc w:val="right"/>
      <w:pPr>
        <w:ind w:left="2229" w:hanging="180"/>
      </w:pPr>
    </w:lvl>
    <w:lvl w:ilvl="3" w:tplc="0422000F" w:tentative="1">
      <w:start w:val="1"/>
      <w:numFmt w:val="decimal"/>
      <w:lvlText w:val="%4."/>
      <w:lvlJc w:val="left"/>
      <w:pPr>
        <w:ind w:left="2949" w:hanging="360"/>
      </w:pPr>
    </w:lvl>
    <w:lvl w:ilvl="4" w:tplc="04220019" w:tentative="1">
      <w:start w:val="1"/>
      <w:numFmt w:val="lowerLetter"/>
      <w:lvlText w:val="%5."/>
      <w:lvlJc w:val="left"/>
      <w:pPr>
        <w:ind w:left="3669" w:hanging="360"/>
      </w:pPr>
    </w:lvl>
    <w:lvl w:ilvl="5" w:tplc="0422001B" w:tentative="1">
      <w:start w:val="1"/>
      <w:numFmt w:val="lowerRoman"/>
      <w:lvlText w:val="%6."/>
      <w:lvlJc w:val="right"/>
      <w:pPr>
        <w:ind w:left="4389" w:hanging="180"/>
      </w:pPr>
    </w:lvl>
    <w:lvl w:ilvl="6" w:tplc="0422000F" w:tentative="1">
      <w:start w:val="1"/>
      <w:numFmt w:val="decimal"/>
      <w:lvlText w:val="%7."/>
      <w:lvlJc w:val="left"/>
      <w:pPr>
        <w:ind w:left="5109" w:hanging="360"/>
      </w:pPr>
    </w:lvl>
    <w:lvl w:ilvl="7" w:tplc="04220019" w:tentative="1">
      <w:start w:val="1"/>
      <w:numFmt w:val="lowerLetter"/>
      <w:lvlText w:val="%8."/>
      <w:lvlJc w:val="left"/>
      <w:pPr>
        <w:ind w:left="5829" w:hanging="360"/>
      </w:pPr>
    </w:lvl>
    <w:lvl w:ilvl="8" w:tplc="0422001B" w:tentative="1">
      <w:start w:val="1"/>
      <w:numFmt w:val="lowerRoman"/>
      <w:lvlText w:val="%9."/>
      <w:lvlJc w:val="right"/>
      <w:pPr>
        <w:ind w:left="6549" w:hanging="180"/>
      </w:pPr>
    </w:lvl>
  </w:abstractNum>
  <w:abstractNum w:abstractNumId="8" w15:restartNumberingAfterBreak="0">
    <w:nsid w:val="20092CAB"/>
    <w:multiLevelType w:val="hybridMultilevel"/>
    <w:tmpl w:val="34CCEA56"/>
    <w:lvl w:ilvl="0" w:tplc="A76444D0">
      <w:start w:val="1"/>
      <w:numFmt w:val="decimal"/>
      <w:lvlText w:val="%1."/>
      <w:lvlJc w:val="left"/>
      <w:pPr>
        <w:ind w:left="720" w:hanging="360"/>
      </w:pPr>
      <w:rPr>
        <w:b w:val="0"/>
        <w:color w:val="auto"/>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9" w15:restartNumberingAfterBreak="0">
    <w:nsid w:val="257522B9"/>
    <w:multiLevelType w:val="hybridMultilevel"/>
    <w:tmpl w:val="B582C67C"/>
    <w:lvl w:ilvl="0" w:tplc="D9264126">
      <w:start w:val="1"/>
      <w:numFmt w:val="decimal"/>
      <w:lvlText w:val="%1."/>
      <w:lvlJc w:val="left"/>
      <w:pPr>
        <w:ind w:left="496" w:hanging="360"/>
      </w:pPr>
      <w:rPr>
        <w:rFonts w:hint="default"/>
      </w:rPr>
    </w:lvl>
    <w:lvl w:ilvl="1" w:tplc="04220019" w:tentative="1">
      <w:start w:val="1"/>
      <w:numFmt w:val="lowerLetter"/>
      <w:lvlText w:val="%2."/>
      <w:lvlJc w:val="left"/>
      <w:pPr>
        <w:ind w:left="1216" w:hanging="360"/>
      </w:pPr>
    </w:lvl>
    <w:lvl w:ilvl="2" w:tplc="0422001B">
      <w:start w:val="1"/>
      <w:numFmt w:val="lowerRoman"/>
      <w:lvlText w:val="%3."/>
      <w:lvlJc w:val="right"/>
      <w:pPr>
        <w:ind w:left="1936" w:hanging="180"/>
      </w:pPr>
    </w:lvl>
    <w:lvl w:ilvl="3" w:tplc="0422000F" w:tentative="1">
      <w:start w:val="1"/>
      <w:numFmt w:val="decimal"/>
      <w:lvlText w:val="%4."/>
      <w:lvlJc w:val="left"/>
      <w:pPr>
        <w:ind w:left="2656" w:hanging="360"/>
      </w:pPr>
    </w:lvl>
    <w:lvl w:ilvl="4" w:tplc="04220019" w:tentative="1">
      <w:start w:val="1"/>
      <w:numFmt w:val="lowerLetter"/>
      <w:lvlText w:val="%5."/>
      <w:lvlJc w:val="left"/>
      <w:pPr>
        <w:ind w:left="3376" w:hanging="360"/>
      </w:pPr>
    </w:lvl>
    <w:lvl w:ilvl="5" w:tplc="0422001B" w:tentative="1">
      <w:start w:val="1"/>
      <w:numFmt w:val="lowerRoman"/>
      <w:lvlText w:val="%6."/>
      <w:lvlJc w:val="right"/>
      <w:pPr>
        <w:ind w:left="4096" w:hanging="180"/>
      </w:pPr>
    </w:lvl>
    <w:lvl w:ilvl="6" w:tplc="0422000F" w:tentative="1">
      <w:start w:val="1"/>
      <w:numFmt w:val="decimal"/>
      <w:lvlText w:val="%7."/>
      <w:lvlJc w:val="left"/>
      <w:pPr>
        <w:ind w:left="4816" w:hanging="360"/>
      </w:pPr>
    </w:lvl>
    <w:lvl w:ilvl="7" w:tplc="04220019" w:tentative="1">
      <w:start w:val="1"/>
      <w:numFmt w:val="lowerLetter"/>
      <w:lvlText w:val="%8."/>
      <w:lvlJc w:val="left"/>
      <w:pPr>
        <w:ind w:left="5536" w:hanging="360"/>
      </w:pPr>
    </w:lvl>
    <w:lvl w:ilvl="8" w:tplc="0422001B" w:tentative="1">
      <w:start w:val="1"/>
      <w:numFmt w:val="lowerRoman"/>
      <w:lvlText w:val="%9."/>
      <w:lvlJc w:val="right"/>
      <w:pPr>
        <w:ind w:left="6256" w:hanging="180"/>
      </w:pPr>
    </w:lvl>
  </w:abstractNum>
  <w:abstractNum w:abstractNumId="10" w15:restartNumberingAfterBreak="0">
    <w:nsid w:val="25B6789C"/>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11" w15:restartNumberingAfterBreak="0">
    <w:nsid w:val="271A47C5"/>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2BFD505D"/>
    <w:multiLevelType w:val="hybridMultilevel"/>
    <w:tmpl w:val="AB64C804"/>
    <w:lvl w:ilvl="0" w:tplc="B7363370">
      <w:start w:val="2"/>
      <w:numFmt w:val="bullet"/>
      <w:lvlText w:val="-"/>
      <w:lvlJc w:val="left"/>
      <w:pPr>
        <w:ind w:left="400" w:hanging="360"/>
      </w:pPr>
      <w:rPr>
        <w:rFonts w:ascii="TimesNewRoman" w:eastAsia="Times" w:hAnsi="TimesNewRoman" w:cs="Times"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13" w15:restartNumberingAfterBreak="0">
    <w:nsid w:val="2C270EDC"/>
    <w:multiLevelType w:val="hybridMultilevel"/>
    <w:tmpl w:val="7B54E438"/>
    <w:lvl w:ilvl="0" w:tplc="0422000F">
      <w:start w:val="1"/>
      <w:numFmt w:val="decimal"/>
      <w:lvlText w:val="%1."/>
      <w:lvlJc w:val="left"/>
      <w:pPr>
        <w:ind w:left="720" w:hanging="360"/>
      </w:pPr>
    </w:lvl>
    <w:lvl w:ilvl="1" w:tplc="8BF4AFA2">
      <w:numFmt w:val="bullet"/>
      <w:lvlText w:val="-"/>
      <w:lvlJc w:val="left"/>
      <w:pPr>
        <w:tabs>
          <w:tab w:val="num" w:pos="1440"/>
        </w:tabs>
        <w:ind w:left="1440" w:hanging="360"/>
      </w:pPr>
      <w:rPr>
        <w:rFonts w:ascii="Arial" w:hAnsi="Arial" w:hint="default"/>
        <w:b w:val="0"/>
        <w:i w:val="0"/>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0E030D3"/>
    <w:multiLevelType w:val="hybridMultilevel"/>
    <w:tmpl w:val="FC944EC0"/>
    <w:lvl w:ilvl="0" w:tplc="08449CA6">
      <w:start w:val="10"/>
      <w:numFmt w:val="bullet"/>
      <w:lvlText w:val="-"/>
      <w:lvlJc w:val="left"/>
      <w:pPr>
        <w:ind w:left="906" w:hanging="360"/>
      </w:pPr>
      <w:rPr>
        <w:rFonts w:ascii="Times New Roman" w:eastAsia="Times New Roman" w:hAnsi="Times New Roman" w:cs="Times New Roman"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15" w15:restartNumberingAfterBreak="0">
    <w:nsid w:val="36046D84"/>
    <w:multiLevelType w:val="multilevel"/>
    <w:tmpl w:val="725A67D2"/>
    <w:lvl w:ilvl="0">
      <w:start w:val="10"/>
      <w:numFmt w:val="decimal"/>
      <w:lvlText w:val="%1."/>
      <w:lvlJc w:val="left"/>
      <w:pPr>
        <w:ind w:left="780" w:hanging="780"/>
      </w:pPr>
      <w:rPr>
        <w:rFonts w:hint="default"/>
      </w:rPr>
    </w:lvl>
    <w:lvl w:ilvl="1">
      <w:start w:val="1"/>
      <w:numFmt w:val="decimal"/>
      <w:lvlText w:val="%1.%2."/>
      <w:lvlJc w:val="left"/>
      <w:pPr>
        <w:ind w:left="833" w:hanging="780"/>
      </w:pPr>
      <w:rPr>
        <w:rFonts w:hint="default"/>
      </w:rPr>
    </w:lvl>
    <w:lvl w:ilvl="2">
      <w:start w:val="23"/>
      <w:numFmt w:val="decimal"/>
      <w:lvlText w:val="%1.%2.%3."/>
      <w:lvlJc w:val="left"/>
      <w:pPr>
        <w:ind w:left="886" w:hanging="780"/>
      </w:pPr>
      <w:rPr>
        <w:rFonts w:hint="default"/>
      </w:rPr>
    </w:lvl>
    <w:lvl w:ilvl="3">
      <w:start w:val="1"/>
      <w:numFmt w:val="decimal"/>
      <w:lvlText w:val="%1.%2.%3.%4."/>
      <w:lvlJc w:val="left"/>
      <w:pPr>
        <w:ind w:left="939" w:hanging="78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16" w15:restartNumberingAfterBreak="0">
    <w:nsid w:val="41564FB6"/>
    <w:multiLevelType w:val="hybridMultilevel"/>
    <w:tmpl w:val="F49ED7C2"/>
    <w:lvl w:ilvl="0" w:tplc="22B26666">
      <w:start w:val="1"/>
      <w:numFmt w:val="decimal"/>
      <w:lvlText w:val="%1."/>
      <w:lvlJc w:val="left"/>
      <w:pPr>
        <w:ind w:left="1014" w:hanging="360"/>
      </w:pPr>
      <w:rPr>
        <w:rFonts w:hint="default"/>
        <w:w w:val="105"/>
      </w:rPr>
    </w:lvl>
    <w:lvl w:ilvl="1" w:tplc="04220019" w:tentative="1">
      <w:start w:val="1"/>
      <w:numFmt w:val="lowerLetter"/>
      <w:lvlText w:val="%2."/>
      <w:lvlJc w:val="left"/>
      <w:pPr>
        <w:ind w:left="1734" w:hanging="360"/>
      </w:pPr>
    </w:lvl>
    <w:lvl w:ilvl="2" w:tplc="0422001B" w:tentative="1">
      <w:start w:val="1"/>
      <w:numFmt w:val="lowerRoman"/>
      <w:lvlText w:val="%3."/>
      <w:lvlJc w:val="right"/>
      <w:pPr>
        <w:ind w:left="2454" w:hanging="180"/>
      </w:pPr>
    </w:lvl>
    <w:lvl w:ilvl="3" w:tplc="0422000F" w:tentative="1">
      <w:start w:val="1"/>
      <w:numFmt w:val="decimal"/>
      <w:lvlText w:val="%4."/>
      <w:lvlJc w:val="left"/>
      <w:pPr>
        <w:ind w:left="3174" w:hanging="360"/>
      </w:pPr>
    </w:lvl>
    <w:lvl w:ilvl="4" w:tplc="04220019" w:tentative="1">
      <w:start w:val="1"/>
      <w:numFmt w:val="lowerLetter"/>
      <w:lvlText w:val="%5."/>
      <w:lvlJc w:val="left"/>
      <w:pPr>
        <w:ind w:left="3894" w:hanging="360"/>
      </w:pPr>
    </w:lvl>
    <w:lvl w:ilvl="5" w:tplc="0422001B" w:tentative="1">
      <w:start w:val="1"/>
      <w:numFmt w:val="lowerRoman"/>
      <w:lvlText w:val="%6."/>
      <w:lvlJc w:val="right"/>
      <w:pPr>
        <w:ind w:left="4614" w:hanging="180"/>
      </w:pPr>
    </w:lvl>
    <w:lvl w:ilvl="6" w:tplc="0422000F" w:tentative="1">
      <w:start w:val="1"/>
      <w:numFmt w:val="decimal"/>
      <w:lvlText w:val="%7."/>
      <w:lvlJc w:val="left"/>
      <w:pPr>
        <w:ind w:left="5334" w:hanging="360"/>
      </w:pPr>
    </w:lvl>
    <w:lvl w:ilvl="7" w:tplc="04220019" w:tentative="1">
      <w:start w:val="1"/>
      <w:numFmt w:val="lowerLetter"/>
      <w:lvlText w:val="%8."/>
      <w:lvlJc w:val="left"/>
      <w:pPr>
        <w:ind w:left="6054" w:hanging="360"/>
      </w:pPr>
    </w:lvl>
    <w:lvl w:ilvl="8" w:tplc="0422001B" w:tentative="1">
      <w:start w:val="1"/>
      <w:numFmt w:val="lowerRoman"/>
      <w:lvlText w:val="%9."/>
      <w:lvlJc w:val="right"/>
      <w:pPr>
        <w:ind w:left="6774" w:hanging="180"/>
      </w:pPr>
    </w:lvl>
  </w:abstractNum>
  <w:abstractNum w:abstractNumId="17" w15:restartNumberingAfterBreak="0">
    <w:nsid w:val="479564C0"/>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18" w15:restartNumberingAfterBreak="0">
    <w:nsid w:val="56971AF9"/>
    <w:multiLevelType w:val="hybridMultilevel"/>
    <w:tmpl w:val="BDCA6FA2"/>
    <w:lvl w:ilvl="0" w:tplc="92E044C6">
      <w:start w:val="1"/>
      <w:numFmt w:val="decimal"/>
      <w:lvlText w:val="%1)"/>
      <w:lvlJc w:val="left"/>
      <w:pPr>
        <w:ind w:left="714" w:hanging="360"/>
      </w:pPr>
      <w:rPr>
        <w:rFonts w:hint="default"/>
      </w:rPr>
    </w:lvl>
    <w:lvl w:ilvl="1" w:tplc="04220019" w:tentative="1">
      <w:start w:val="1"/>
      <w:numFmt w:val="lowerLetter"/>
      <w:lvlText w:val="%2."/>
      <w:lvlJc w:val="left"/>
      <w:pPr>
        <w:ind w:left="1434" w:hanging="360"/>
      </w:pPr>
    </w:lvl>
    <w:lvl w:ilvl="2" w:tplc="0422001B" w:tentative="1">
      <w:start w:val="1"/>
      <w:numFmt w:val="lowerRoman"/>
      <w:lvlText w:val="%3."/>
      <w:lvlJc w:val="right"/>
      <w:pPr>
        <w:ind w:left="2154" w:hanging="180"/>
      </w:pPr>
    </w:lvl>
    <w:lvl w:ilvl="3" w:tplc="0422000F" w:tentative="1">
      <w:start w:val="1"/>
      <w:numFmt w:val="decimal"/>
      <w:lvlText w:val="%4."/>
      <w:lvlJc w:val="left"/>
      <w:pPr>
        <w:ind w:left="2874" w:hanging="360"/>
      </w:pPr>
    </w:lvl>
    <w:lvl w:ilvl="4" w:tplc="04220019" w:tentative="1">
      <w:start w:val="1"/>
      <w:numFmt w:val="lowerLetter"/>
      <w:lvlText w:val="%5."/>
      <w:lvlJc w:val="left"/>
      <w:pPr>
        <w:ind w:left="3594" w:hanging="360"/>
      </w:pPr>
    </w:lvl>
    <w:lvl w:ilvl="5" w:tplc="0422001B" w:tentative="1">
      <w:start w:val="1"/>
      <w:numFmt w:val="lowerRoman"/>
      <w:lvlText w:val="%6."/>
      <w:lvlJc w:val="right"/>
      <w:pPr>
        <w:ind w:left="4314" w:hanging="180"/>
      </w:pPr>
    </w:lvl>
    <w:lvl w:ilvl="6" w:tplc="0422000F" w:tentative="1">
      <w:start w:val="1"/>
      <w:numFmt w:val="decimal"/>
      <w:lvlText w:val="%7."/>
      <w:lvlJc w:val="left"/>
      <w:pPr>
        <w:ind w:left="5034" w:hanging="360"/>
      </w:pPr>
    </w:lvl>
    <w:lvl w:ilvl="7" w:tplc="04220019" w:tentative="1">
      <w:start w:val="1"/>
      <w:numFmt w:val="lowerLetter"/>
      <w:lvlText w:val="%8."/>
      <w:lvlJc w:val="left"/>
      <w:pPr>
        <w:ind w:left="5754" w:hanging="360"/>
      </w:pPr>
    </w:lvl>
    <w:lvl w:ilvl="8" w:tplc="0422001B" w:tentative="1">
      <w:start w:val="1"/>
      <w:numFmt w:val="lowerRoman"/>
      <w:lvlText w:val="%9."/>
      <w:lvlJc w:val="right"/>
      <w:pPr>
        <w:ind w:left="6474" w:hanging="180"/>
      </w:pPr>
    </w:lvl>
  </w:abstractNum>
  <w:abstractNum w:abstractNumId="19" w15:restartNumberingAfterBreak="0">
    <w:nsid w:val="57260BA8"/>
    <w:multiLevelType w:val="hybridMultilevel"/>
    <w:tmpl w:val="25162F92"/>
    <w:lvl w:ilvl="0" w:tplc="78FA788C">
      <w:start w:val="1"/>
      <w:numFmt w:val="decimal"/>
      <w:lvlText w:val="%1."/>
      <w:lvlJc w:val="left"/>
      <w:pPr>
        <w:ind w:left="1034" w:hanging="360"/>
      </w:pPr>
      <w:rPr>
        <w:rFonts w:hint="default"/>
      </w:rPr>
    </w:lvl>
    <w:lvl w:ilvl="1" w:tplc="04220019" w:tentative="1">
      <w:start w:val="1"/>
      <w:numFmt w:val="lowerLetter"/>
      <w:lvlText w:val="%2."/>
      <w:lvlJc w:val="left"/>
      <w:pPr>
        <w:ind w:left="1754" w:hanging="360"/>
      </w:pPr>
    </w:lvl>
    <w:lvl w:ilvl="2" w:tplc="0422001B" w:tentative="1">
      <w:start w:val="1"/>
      <w:numFmt w:val="lowerRoman"/>
      <w:lvlText w:val="%3."/>
      <w:lvlJc w:val="right"/>
      <w:pPr>
        <w:ind w:left="2474" w:hanging="180"/>
      </w:pPr>
    </w:lvl>
    <w:lvl w:ilvl="3" w:tplc="0422000F" w:tentative="1">
      <w:start w:val="1"/>
      <w:numFmt w:val="decimal"/>
      <w:lvlText w:val="%4."/>
      <w:lvlJc w:val="left"/>
      <w:pPr>
        <w:ind w:left="3194" w:hanging="360"/>
      </w:pPr>
    </w:lvl>
    <w:lvl w:ilvl="4" w:tplc="04220019" w:tentative="1">
      <w:start w:val="1"/>
      <w:numFmt w:val="lowerLetter"/>
      <w:lvlText w:val="%5."/>
      <w:lvlJc w:val="left"/>
      <w:pPr>
        <w:ind w:left="3914" w:hanging="360"/>
      </w:pPr>
    </w:lvl>
    <w:lvl w:ilvl="5" w:tplc="0422001B" w:tentative="1">
      <w:start w:val="1"/>
      <w:numFmt w:val="lowerRoman"/>
      <w:lvlText w:val="%6."/>
      <w:lvlJc w:val="right"/>
      <w:pPr>
        <w:ind w:left="4634" w:hanging="180"/>
      </w:pPr>
    </w:lvl>
    <w:lvl w:ilvl="6" w:tplc="0422000F" w:tentative="1">
      <w:start w:val="1"/>
      <w:numFmt w:val="decimal"/>
      <w:lvlText w:val="%7."/>
      <w:lvlJc w:val="left"/>
      <w:pPr>
        <w:ind w:left="5354" w:hanging="360"/>
      </w:pPr>
    </w:lvl>
    <w:lvl w:ilvl="7" w:tplc="04220019" w:tentative="1">
      <w:start w:val="1"/>
      <w:numFmt w:val="lowerLetter"/>
      <w:lvlText w:val="%8."/>
      <w:lvlJc w:val="left"/>
      <w:pPr>
        <w:ind w:left="6074" w:hanging="360"/>
      </w:pPr>
    </w:lvl>
    <w:lvl w:ilvl="8" w:tplc="0422001B" w:tentative="1">
      <w:start w:val="1"/>
      <w:numFmt w:val="lowerRoman"/>
      <w:lvlText w:val="%9."/>
      <w:lvlJc w:val="right"/>
      <w:pPr>
        <w:ind w:left="6794" w:hanging="180"/>
      </w:pPr>
    </w:lvl>
  </w:abstractNum>
  <w:abstractNum w:abstractNumId="20" w15:restartNumberingAfterBreak="0">
    <w:nsid w:val="5CA01D21"/>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15:restartNumberingAfterBreak="0">
    <w:nsid w:val="5F10347E"/>
    <w:multiLevelType w:val="hybridMultilevel"/>
    <w:tmpl w:val="23109EBA"/>
    <w:lvl w:ilvl="0" w:tplc="F7306D72">
      <w:start w:val="6"/>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607A0559"/>
    <w:multiLevelType w:val="hybridMultilevel"/>
    <w:tmpl w:val="8DD46530"/>
    <w:lvl w:ilvl="0" w:tplc="20141156">
      <w:start w:val="11"/>
      <w:numFmt w:val="bullet"/>
      <w:lvlText w:val="-"/>
      <w:lvlJc w:val="left"/>
      <w:pPr>
        <w:ind w:left="720" w:hanging="360"/>
      </w:pPr>
      <w:rPr>
        <w:rFonts w:ascii="Calibri" w:eastAsiaTheme="minorHAnsi" w:hAnsi="Calibri" w:cstheme="minorBid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6FB53587"/>
    <w:multiLevelType w:val="hybridMultilevel"/>
    <w:tmpl w:val="2AFA33F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1581E1C"/>
    <w:multiLevelType w:val="hybridMultilevel"/>
    <w:tmpl w:val="B06830F0"/>
    <w:lvl w:ilvl="0" w:tplc="A4CE22A0">
      <w:start w:val="1"/>
      <w:numFmt w:val="decimal"/>
      <w:lvlText w:val="%1)"/>
      <w:lvlJc w:val="left"/>
      <w:pPr>
        <w:ind w:left="1311" w:hanging="405"/>
      </w:pPr>
      <w:rPr>
        <w:rFonts w:ascii="Times New Roman" w:hAnsi="Times New Roman" w:cs="Times New Roman" w:hint="default"/>
        <w:sz w:val="24"/>
      </w:rPr>
    </w:lvl>
    <w:lvl w:ilvl="1" w:tplc="04220019" w:tentative="1">
      <w:start w:val="1"/>
      <w:numFmt w:val="lowerLetter"/>
      <w:lvlText w:val="%2."/>
      <w:lvlJc w:val="left"/>
      <w:pPr>
        <w:ind w:left="1986" w:hanging="360"/>
      </w:pPr>
    </w:lvl>
    <w:lvl w:ilvl="2" w:tplc="0422001B" w:tentative="1">
      <w:start w:val="1"/>
      <w:numFmt w:val="lowerRoman"/>
      <w:lvlText w:val="%3."/>
      <w:lvlJc w:val="right"/>
      <w:pPr>
        <w:ind w:left="2706" w:hanging="180"/>
      </w:pPr>
    </w:lvl>
    <w:lvl w:ilvl="3" w:tplc="0422000F" w:tentative="1">
      <w:start w:val="1"/>
      <w:numFmt w:val="decimal"/>
      <w:lvlText w:val="%4."/>
      <w:lvlJc w:val="left"/>
      <w:pPr>
        <w:ind w:left="3426" w:hanging="360"/>
      </w:pPr>
    </w:lvl>
    <w:lvl w:ilvl="4" w:tplc="04220019" w:tentative="1">
      <w:start w:val="1"/>
      <w:numFmt w:val="lowerLetter"/>
      <w:lvlText w:val="%5."/>
      <w:lvlJc w:val="left"/>
      <w:pPr>
        <w:ind w:left="4146" w:hanging="360"/>
      </w:pPr>
    </w:lvl>
    <w:lvl w:ilvl="5" w:tplc="0422001B" w:tentative="1">
      <w:start w:val="1"/>
      <w:numFmt w:val="lowerRoman"/>
      <w:lvlText w:val="%6."/>
      <w:lvlJc w:val="right"/>
      <w:pPr>
        <w:ind w:left="4866" w:hanging="180"/>
      </w:pPr>
    </w:lvl>
    <w:lvl w:ilvl="6" w:tplc="0422000F" w:tentative="1">
      <w:start w:val="1"/>
      <w:numFmt w:val="decimal"/>
      <w:lvlText w:val="%7."/>
      <w:lvlJc w:val="left"/>
      <w:pPr>
        <w:ind w:left="5586" w:hanging="360"/>
      </w:pPr>
    </w:lvl>
    <w:lvl w:ilvl="7" w:tplc="04220019" w:tentative="1">
      <w:start w:val="1"/>
      <w:numFmt w:val="lowerLetter"/>
      <w:lvlText w:val="%8."/>
      <w:lvlJc w:val="left"/>
      <w:pPr>
        <w:ind w:left="6306" w:hanging="360"/>
      </w:pPr>
    </w:lvl>
    <w:lvl w:ilvl="8" w:tplc="0422001B" w:tentative="1">
      <w:start w:val="1"/>
      <w:numFmt w:val="lowerRoman"/>
      <w:lvlText w:val="%9."/>
      <w:lvlJc w:val="right"/>
      <w:pPr>
        <w:ind w:left="7026" w:hanging="180"/>
      </w:pPr>
    </w:lvl>
  </w:abstractNum>
  <w:abstractNum w:abstractNumId="25" w15:restartNumberingAfterBreak="0">
    <w:nsid w:val="72C654C9"/>
    <w:multiLevelType w:val="hybridMultilevel"/>
    <w:tmpl w:val="28FEDD18"/>
    <w:lvl w:ilvl="0" w:tplc="7712933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FE425B2"/>
    <w:multiLevelType w:val="hybridMultilevel"/>
    <w:tmpl w:val="F39EA50A"/>
    <w:lvl w:ilvl="0" w:tplc="7A86CFF8">
      <w:start w:val="1"/>
      <w:numFmt w:val="decimal"/>
      <w:lvlText w:val="%1)"/>
      <w:lvlJc w:val="left"/>
      <w:pPr>
        <w:ind w:left="188" w:hanging="360"/>
      </w:pPr>
      <w:rPr>
        <w:rFonts w:hint="default"/>
      </w:rPr>
    </w:lvl>
    <w:lvl w:ilvl="1" w:tplc="04190019" w:tentative="1">
      <w:start w:val="1"/>
      <w:numFmt w:val="lowerLetter"/>
      <w:lvlText w:val="%2."/>
      <w:lvlJc w:val="left"/>
      <w:pPr>
        <w:ind w:left="908" w:hanging="360"/>
      </w:pPr>
    </w:lvl>
    <w:lvl w:ilvl="2" w:tplc="0419001B" w:tentative="1">
      <w:start w:val="1"/>
      <w:numFmt w:val="lowerRoman"/>
      <w:lvlText w:val="%3."/>
      <w:lvlJc w:val="right"/>
      <w:pPr>
        <w:ind w:left="1628" w:hanging="180"/>
      </w:pPr>
    </w:lvl>
    <w:lvl w:ilvl="3" w:tplc="0419000F" w:tentative="1">
      <w:start w:val="1"/>
      <w:numFmt w:val="decimal"/>
      <w:lvlText w:val="%4."/>
      <w:lvlJc w:val="left"/>
      <w:pPr>
        <w:ind w:left="2348" w:hanging="360"/>
      </w:pPr>
    </w:lvl>
    <w:lvl w:ilvl="4" w:tplc="04190019" w:tentative="1">
      <w:start w:val="1"/>
      <w:numFmt w:val="lowerLetter"/>
      <w:lvlText w:val="%5."/>
      <w:lvlJc w:val="left"/>
      <w:pPr>
        <w:ind w:left="3068" w:hanging="360"/>
      </w:pPr>
    </w:lvl>
    <w:lvl w:ilvl="5" w:tplc="0419001B" w:tentative="1">
      <w:start w:val="1"/>
      <w:numFmt w:val="lowerRoman"/>
      <w:lvlText w:val="%6."/>
      <w:lvlJc w:val="right"/>
      <w:pPr>
        <w:ind w:left="3788" w:hanging="180"/>
      </w:pPr>
    </w:lvl>
    <w:lvl w:ilvl="6" w:tplc="0419000F" w:tentative="1">
      <w:start w:val="1"/>
      <w:numFmt w:val="decimal"/>
      <w:lvlText w:val="%7."/>
      <w:lvlJc w:val="left"/>
      <w:pPr>
        <w:ind w:left="4508" w:hanging="360"/>
      </w:pPr>
    </w:lvl>
    <w:lvl w:ilvl="7" w:tplc="04190019" w:tentative="1">
      <w:start w:val="1"/>
      <w:numFmt w:val="lowerLetter"/>
      <w:lvlText w:val="%8."/>
      <w:lvlJc w:val="left"/>
      <w:pPr>
        <w:ind w:left="5228" w:hanging="360"/>
      </w:pPr>
    </w:lvl>
    <w:lvl w:ilvl="8" w:tplc="0419001B" w:tentative="1">
      <w:start w:val="1"/>
      <w:numFmt w:val="lowerRoman"/>
      <w:lvlText w:val="%9."/>
      <w:lvlJc w:val="right"/>
      <w:pPr>
        <w:ind w:left="5948" w:hanging="180"/>
      </w:pPr>
    </w:lvl>
  </w:abstractNum>
  <w:num w:numId="1">
    <w:abstractNumId w:val="6"/>
  </w:num>
  <w:num w:numId="2">
    <w:abstractNumId w:val="21"/>
  </w:num>
  <w:num w:numId="3">
    <w:abstractNumId w:val="14"/>
  </w:num>
  <w:num w:numId="4">
    <w:abstractNumId w:val="9"/>
  </w:num>
  <w:num w:numId="5">
    <w:abstractNumId w:val="19"/>
  </w:num>
  <w:num w:numId="6">
    <w:abstractNumId w:val="18"/>
  </w:num>
  <w:num w:numId="7">
    <w:abstractNumId w:val="16"/>
  </w:num>
  <w:num w:numId="8">
    <w:abstractNumId w:val="17"/>
  </w:num>
  <w:num w:numId="9">
    <w:abstractNumId w:val="24"/>
  </w:num>
  <w:num w:numId="10">
    <w:abstractNumId w:val="10"/>
  </w:num>
  <w:num w:numId="11">
    <w:abstractNumId w:val="26"/>
  </w:num>
  <w:num w:numId="12">
    <w:abstractNumId w:val="0"/>
  </w:num>
  <w:num w:numId="13">
    <w:abstractNumId w:val="15"/>
  </w:num>
  <w:num w:numId="14">
    <w:abstractNumId w:val="1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0"/>
  </w:num>
  <w:num w:numId="20">
    <w:abstractNumId w:val="8"/>
  </w:num>
  <w:num w:numId="21">
    <w:abstractNumId w:val="22"/>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7"/>
  </w:num>
  <w:num w:numId="27">
    <w:abstractNumId w:val="2"/>
  </w:num>
  <w:num w:numId="28">
    <w:abstractNumId w:val="25"/>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CCB"/>
    <w:rsid w:val="00000D4A"/>
    <w:rsid w:val="00001371"/>
    <w:rsid w:val="00003D82"/>
    <w:rsid w:val="0000507A"/>
    <w:rsid w:val="00007623"/>
    <w:rsid w:val="000102C2"/>
    <w:rsid w:val="00010A93"/>
    <w:rsid w:val="00012AA8"/>
    <w:rsid w:val="00014C4B"/>
    <w:rsid w:val="00021912"/>
    <w:rsid w:val="0002246C"/>
    <w:rsid w:val="00022660"/>
    <w:rsid w:val="00026B1E"/>
    <w:rsid w:val="00026C63"/>
    <w:rsid w:val="00030E57"/>
    <w:rsid w:val="00034334"/>
    <w:rsid w:val="00034552"/>
    <w:rsid w:val="0003507E"/>
    <w:rsid w:val="0004135E"/>
    <w:rsid w:val="000442FF"/>
    <w:rsid w:val="00046630"/>
    <w:rsid w:val="00046759"/>
    <w:rsid w:val="00053679"/>
    <w:rsid w:val="000543E4"/>
    <w:rsid w:val="00054F20"/>
    <w:rsid w:val="0005589C"/>
    <w:rsid w:val="00057B9D"/>
    <w:rsid w:val="00062166"/>
    <w:rsid w:val="000634A6"/>
    <w:rsid w:val="000634DD"/>
    <w:rsid w:val="00066455"/>
    <w:rsid w:val="0006749C"/>
    <w:rsid w:val="00070829"/>
    <w:rsid w:val="00074FBC"/>
    <w:rsid w:val="0007527D"/>
    <w:rsid w:val="00080158"/>
    <w:rsid w:val="0008116F"/>
    <w:rsid w:val="00081993"/>
    <w:rsid w:val="000830E2"/>
    <w:rsid w:val="00084EC3"/>
    <w:rsid w:val="000858BD"/>
    <w:rsid w:val="00087CA9"/>
    <w:rsid w:val="00094E18"/>
    <w:rsid w:val="000957DD"/>
    <w:rsid w:val="00096899"/>
    <w:rsid w:val="000A4794"/>
    <w:rsid w:val="000A4E67"/>
    <w:rsid w:val="000A7A92"/>
    <w:rsid w:val="000B0546"/>
    <w:rsid w:val="000B0979"/>
    <w:rsid w:val="000B1529"/>
    <w:rsid w:val="000B1FD5"/>
    <w:rsid w:val="000B20EC"/>
    <w:rsid w:val="000B2127"/>
    <w:rsid w:val="000B368A"/>
    <w:rsid w:val="000B4FE7"/>
    <w:rsid w:val="000B5A54"/>
    <w:rsid w:val="000C2D4D"/>
    <w:rsid w:val="000D103F"/>
    <w:rsid w:val="000D310C"/>
    <w:rsid w:val="000D3D90"/>
    <w:rsid w:val="000D4444"/>
    <w:rsid w:val="000D7139"/>
    <w:rsid w:val="000E0A54"/>
    <w:rsid w:val="000E0F91"/>
    <w:rsid w:val="000E3037"/>
    <w:rsid w:val="000E3923"/>
    <w:rsid w:val="000E512C"/>
    <w:rsid w:val="000E635A"/>
    <w:rsid w:val="000E75B7"/>
    <w:rsid w:val="000F06DF"/>
    <w:rsid w:val="000F2171"/>
    <w:rsid w:val="000F3F96"/>
    <w:rsid w:val="00100E0D"/>
    <w:rsid w:val="00102800"/>
    <w:rsid w:val="001057C6"/>
    <w:rsid w:val="001079A5"/>
    <w:rsid w:val="00110078"/>
    <w:rsid w:val="001111FE"/>
    <w:rsid w:val="0011198B"/>
    <w:rsid w:val="00114C1A"/>
    <w:rsid w:val="00120BCD"/>
    <w:rsid w:val="00121E21"/>
    <w:rsid w:val="00127C79"/>
    <w:rsid w:val="00130165"/>
    <w:rsid w:val="00131EA7"/>
    <w:rsid w:val="00132069"/>
    <w:rsid w:val="00133584"/>
    <w:rsid w:val="00134DFD"/>
    <w:rsid w:val="0013794D"/>
    <w:rsid w:val="00140236"/>
    <w:rsid w:val="0014118C"/>
    <w:rsid w:val="0014323C"/>
    <w:rsid w:val="001511F1"/>
    <w:rsid w:val="0015298B"/>
    <w:rsid w:val="00160313"/>
    <w:rsid w:val="00164C68"/>
    <w:rsid w:val="001678C4"/>
    <w:rsid w:val="00167D32"/>
    <w:rsid w:val="00172474"/>
    <w:rsid w:val="00184E67"/>
    <w:rsid w:val="00185C5B"/>
    <w:rsid w:val="00187B25"/>
    <w:rsid w:val="00187D09"/>
    <w:rsid w:val="00190531"/>
    <w:rsid w:val="00190AD9"/>
    <w:rsid w:val="00190C5C"/>
    <w:rsid w:val="001933DF"/>
    <w:rsid w:val="00193A41"/>
    <w:rsid w:val="00193F31"/>
    <w:rsid w:val="001A3AD2"/>
    <w:rsid w:val="001A3E3E"/>
    <w:rsid w:val="001B1F42"/>
    <w:rsid w:val="001B3E41"/>
    <w:rsid w:val="001B6288"/>
    <w:rsid w:val="001C2F23"/>
    <w:rsid w:val="001C6C75"/>
    <w:rsid w:val="001D1801"/>
    <w:rsid w:val="001D215F"/>
    <w:rsid w:val="001D26EA"/>
    <w:rsid w:val="001D4821"/>
    <w:rsid w:val="001D4BC9"/>
    <w:rsid w:val="001E2E73"/>
    <w:rsid w:val="001E3626"/>
    <w:rsid w:val="001E3BC8"/>
    <w:rsid w:val="001E713E"/>
    <w:rsid w:val="001F078C"/>
    <w:rsid w:val="001F1220"/>
    <w:rsid w:val="001F2895"/>
    <w:rsid w:val="001F321F"/>
    <w:rsid w:val="001F4CDB"/>
    <w:rsid w:val="001F5801"/>
    <w:rsid w:val="001F58C9"/>
    <w:rsid w:val="001F6F89"/>
    <w:rsid w:val="00204C90"/>
    <w:rsid w:val="00207017"/>
    <w:rsid w:val="00210F77"/>
    <w:rsid w:val="002112BD"/>
    <w:rsid w:val="00211B90"/>
    <w:rsid w:val="00215065"/>
    <w:rsid w:val="00216E55"/>
    <w:rsid w:val="002173A1"/>
    <w:rsid w:val="002226D0"/>
    <w:rsid w:val="00222F59"/>
    <w:rsid w:val="002265EF"/>
    <w:rsid w:val="00231345"/>
    <w:rsid w:val="0023274F"/>
    <w:rsid w:val="00232FC9"/>
    <w:rsid w:val="00235B39"/>
    <w:rsid w:val="0023609D"/>
    <w:rsid w:val="002360A8"/>
    <w:rsid w:val="002402F3"/>
    <w:rsid w:val="00252DCE"/>
    <w:rsid w:val="002530F8"/>
    <w:rsid w:val="002624C9"/>
    <w:rsid w:val="00266049"/>
    <w:rsid w:val="00270D93"/>
    <w:rsid w:val="002752D1"/>
    <w:rsid w:val="002829F0"/>
    <w:rsid w:val="00287CC5"/>
    <w:rsid w:val="00290BCA"/>
    <w:rsid w:val="00297724"/>
    <w:rsid w:val="002A2843"/>
    <w:rsid w:val="002A3DC8"/>
    <w:rsid w:val="002A4E37"/>
    <w:rsid w:val="002A64BF"/>
    <w:rsid w:val="002A78EB"/>
    <w:rsid w:val="002B0931"/>
    <w:rsid w:val="002B78DE"/>
    <w:rsid w:val="002B7B93"/>
    <w:rsid w:val="002C0655"/>
    <w:rsid w:val="002C1A49"/>
    <w:rsid w:val="002C40E4"/>
    <w:rsid w:val="002C5729"/>
    <w:rsid w:val="002C62CC"/>
    <w:rsid w:val="002C779E"/>
    <w:rsid w:val="002D2D6C"/>
    <w:rsid w:val="002D2E26"/>
    <w:rsid w:val="002E184B"/>
    <w:rsid w:val="002E3032"/>
    <w:rsid w:val="002E6834"/>
    <w:rsid w:val="002F16B8"/>
    <w:rsid w:val="002F3420"/>
    <w:rsid w:val="002F4679"/>
    <w:rsid w:val="0030057F"/>
    <w:rsid w:val="0030755F"/>
    <w:rsid w:val="00311180"/>
    <w:rsid w:val="0031399D"/>
    <w:rsid w:val="00316464"/>
    <w:rsid w:val="003172AE"/>
    <w:rsid w:val="00322842"/>
    <w:rsid w:val="00323CAA"/>
    <w:rsid w:val="00323DC7"/>
    <w:rsid w:val="00323F54"/>
    <w:rsid w:val="0032625A"/>
    <w:rsid w:val="0032681C"/>
    <w:rsid w:val="00331FBD"/>
    <w:rsid w:val="00332DCE"/>
    <w:rsid w:val="00335A75"/>
    <w:rsid w:val="0033658E"/>
    <w:rsid w:val="0033720F"/>
    <w:rsid w:val="003376AA"/>
    <w:rsid w:val="003405A7"/>
    <w:rsid w:val="00340B6C"/>
    <w:rsid w:val="00341EB3"/>
    <w:rsid w:val="00342AEA"/>
    <w:rsid w:val="00343390"/>
    <w:rsid w:val="00344313"/>
    <w:rsid w:val="0035294E"/>
    <w:rsid w:val="00353943"/>
    <w:rsid w:val="003551F4"/>
    <w:rsid w:val="00356CFC"/>
    <w:rsid w:val="003570F8"/>
    <w:rsid w:val="00362C0B"/>
    <w:rsid w:val="00363D46"/>
    <w:rsid w:val="00365FB3"/>
    <w:rsid w:val="003666E1"/>
    <w:rsid w:val="00367E6C"/>
    <w:rsid w:val="0037357C"/>
    <w:rsid w:val="00377314"/>
    <w:rsid w:val="00383BFE"/>
    <w:rsid w:val="00386B40"/>
    <w:rsid w:val="00390D50"/>
    <w:rsid w:val="00393445"/>
    <w:rsid w:val="0039410B"/>
    <w:rsid w:val="00394F0F"/>
    <w:rsid w:val="00395B42"/>
    <w:rsid w:val="00396057"/>
    <w:rsid w:val="00397578"/>
    <w:rsid w:val="003978AB"/>
    <w:rsid w:val="003A1574"/>
    <w:rsid w:val="003A2247"/>
    <w:rsid w:val="003B6DBF"/>
    <w:rsid w:val="003B719C"/>
    <w:rsid w:val="003B7BC1"/>
    <w:rsid w:val="003C0AA0"/>
    <w:rsid w:val="003D03F3"/>
    <w:rsid w:val="003D19F3"/>
    <w:rsid w:val="003D4263"/>
    <w:rsid w:val="003D49BC"/>
    <w:rsid w:val="003D64FC"/>
    <w:rsid w:val="003E0BA5"/>
    <w:rsid w:val="003E1044"/>
    <w:rsid w:val="003E1284"/>
    <w:rsid w:val="003E14F5"/>
    <w:rsid w:val="003E1B36"/>
    <w:rsid w:val="003E2316"/>
    <w:rsid w:val="003E2D03"/>
    <w:rsid w:val="003E640B"/>
    <w:rsid w:val="003F382B"/>
    <w:rsid w:val="003F60F9"/>
    <w:rsid w:val="00404ED4"/>
    <w:rsid w:val="00405F0B"/>
    <w:rsid w:val="004110F7"/>
    <w:rsid w:val="00411188"/>
    <w:rsid w:val="004132B8"/>
    <w:rsid w:val="0041644F"/>
    <w:rsid w:val="00421386"/>
    <w:rsid w:val="00423E27"/>
    <w:rsid w:val="00432247"/>
    <w:rsid w:val="00432321"/>
    <w:rsid w:val="00433CD3"/>
    <w:rsid w:val="004349BF"/>
    <w:rsid w:val="00434D16"/>
    <w:rsid w:val="0044199C"/>
    <w:rsid w:val="00442AE0"/>
    <w:rsid w:val="00443287"/>
    <w:rsid w:val="00443C80"/>
    <w:rsid w:val="00444A08"/>
    <w:rsid w:val="004525BD"/>
    <w:rsid w:val="00454443"/>
    <w:rsid w:val="00456E31"/>
    <w:rsid w:val="00474B71"/>
    <w:rsid w:val="004763DE"/>
    <w:rsid w:val="0047652D"/>
    <w:rsid w:val="00482284"/>
    <w:rsid w:val="004846EE"/>
    <w:rsid w:val="004855BD"/>
    <w:rsid w:val="00486BCD"/>
    <w:rsid w:val="00491911"/>
    <w:rsid w:val="00495B68"/>
    <w:rsid w:val="00495CB4"/>
    <w:rsid w:val="00497197"/>
    <w:rsid w:val="00497803"/>
    <w:rsid w:val="004A6BA5"/>
    <w:rsid w:val="004B716C"/>
    <w:rsid w:val="004B7BDC"/>
    <w:rsid w:val="004C7B51"/>
    <w:rsid w:val="004D2867"/>
    <w:rsid w:val="004D37A5"/>
    <w:rsid w:val="004D4117"/>
    <w:rsid w:val="004D6E39"/>
    <w:rsid w:val="004D748C"/>
    <w:rsid w:val="004D7FDA"/>
    <w:rsid w:val="004E0563"/>
    <w:rsid w:val="004E1210"/>
    <w:rsid w:val="004E1B79"/>
    <w:rsid w:val="004E6172"/>
    <w:rsid w:val="004F3641"/>
    <w:rsid w:val="004F5A3D"/>
    <w:rsid w:val="00501DEF"/>
    <w:rsid w:val="00505150"/>
    <w:rsid w:val="005078ED"/>
    <w:rsid w:val="005132EC"/>
    <w:rsid w:val="00513772"/>
    <w:rsid w:val="00514F30"/>
    <w:rsid w:val="0051501F"/>
    <w:rsid w:val="0052037D"/>
    <w:rsid w:val="00521692"/>
    <w:rsid w:val="0052198F"/>
    <w:rsid w:val="005220A4"/>
    <w:rsid w:val="00524B03"/>
    <w:rsid w:val="005259DC"/>
    <w:rsid w:val="0052754D"/>
    <w:rsid w:val="00530AC4"/>
    <w:rsid w:val="005335A8"/>
    <w:rsid w:val="005357EE"/>
    <w:rsid w:val="005409D6"/>
    <w:rsid w:val="005469DC"/>
    <w:rsid w:val="00546BF1"/>
    <w:rsid w:val="00550964"/>
    <w:rsid w:val="00561234"/>
    <w:rsid w:val="005640B6"/>
    <w:rsid w:val="00566626"/>
    <w:rsid w:val="00570742"/>
    <w:rsid w:val="00570D2E"/>
    <w:rsid w:val="005752CD"/>
    <w:rsid w:val="005755D1"/>
    <w:rsid w:val="00577A71"/>
    <w:rsid w:val="00586A62"/>
    <w:rsid w:val="00591D95"/>
    <w:rsid w:val="00592650"/>
    <w:rsid w:val="00592BF0"/>
    <w:rsid w:val="005939BA"/>
    <w:rsid w:val="005A06C4"/>
    <w:rsid w:val="005A17E1"/>
    <w:rsid w:val="005A20A6"/>
    <w:rsid w:val="005B37AA"/>
    <w:rsid w:val="005B40AC"/>
    <w:rsid w:val="005B4914"/>
    <w:rsid w:val="005B5397"/>
    <w:rsid w:val="005B7059"/>
    <w:rsid w:val="005B773A"/>
    <w:rsid w:val="005C2538"/>
    <w:rsid w:val="005C4F26"/>
    <w:rsid w:val="005D00F9"/>
    <w:rsid w:val="005D4FED"/>
    <w:rsid w:val="005D6B6F"/>
    <w:rsid w:val="005D6F96"/>
    <w:rsid w:val="005E08AA"/>
    <w:rsid w:val="005E1B2F"/>
    <w:rsid w:val="005E1F39"/>
    <w:rsid w:val="005E7254"/>
    <w:rsid w:val="005E73B5"/>
    <w:rsid w:val="005F0625"/>
    <w:rsid w:val="005F102F"/>
    <w:rsid w:val="005F174B"/>
    <w:rsid w:val="005F33F3"/>
    <w:rsid w:val="005F3A11"/>
    <w:rsid w:val="005F4A71"/>
    <w:rsid w:val="005F5970"/>
    <w:rsid w:val="00600762"/>
    <w:rsid w:val="00604D1D"/>
    <w:rsid w:val="00606BB2"/>
    <w:rsid w:val="00610DE6"/>
    <w:rsid w:val="006115E1"/>
    <w:rsid w:val="00615538"/>
    <w:rsid w:val="00620EF8"/>
    <w:rsid w:val="0062431F"/>
    <w:rsid w:val="00626298"/>
    <w:rsid w:val="00627300"/>
    <w:rsid w:val="00627806"/>
    <w:rsid w:val="006319BA"/>
    <w:rsid w:val="00634A34"/>
    <w:rsid w:val="00634AF5"/>
    <w:rsid w:val="0063512D"/>
    <w:rsid w:val="006374D0"/>
    <w:rsid w:val="006376A8"/>
    <w:rsid w:val="00642A4C"/>
    <w:rsid w:val="006448EE"/>
    <w:rsid w:val="006454D1"/>
    <w:rsid w:val="00645558"/>
    <w:rsid w:val="00651E4A"/>
    <w:rsid w:val="00652029"/>
    <w:rsid w:val="00652AB9"/>
    <w:rsid w:val="00653AFE"/>
    <w:rsid w:val="00654533"/>
    <w:rsid w:val="00654C2C"/>
    <w:rsid w:val="00655207"/>
    <w:rsid w:val="00656C2B"/>
    <w:rsid w:val="0066314C"/>
    <w:rsid w:val="0067018F"/>
    <w:rsid w:val="00671209"/>
    <w:rsid w:val="0067194A"/>
    <w:rsid w:val="0067265B"/>
    <w:rsid w:val="00672751"/>
    <w:rsid w:val="0067301D"/>
    <w:rsid w:val="0067370D"/>
    <w:rsid w:val="00676DC0"/>
    <w:rsid w:val="006837DD"/>
    <w:rsid w:val="0068392B"/>
    <w:rsid w:val="00686265"/>
    <w:rsid w:val="00686924"/>
    <w:rsid w:val="006922F0"/>
    <w:rsid w:val="006948C9"/>
    <w:rsid w:val="00695503"/>
    <w:rsid w:val="006974CC"/>
    <w:rsid w:val="00697A13"/>
    <w:rsid w:val="00697E2C"/>
    <w:rsid w:val="006A005D"/>
    <w:rsid w:val="006A0926"/>
    <w:rsid w:val="006A4D06"/>
    <w:rsid w:val="006A55A1"/>
    <w:rsid w:val="006A77F0"/>
    <w:rsid w:val="006B28CF"/>
    <w:rsid w:val="006B44D3"/>
    <w:rsid w:val="006C57CE"/>
    <w:rsid w:val="006C64D6"/>
    <w:rsid w:val="006C6C87"/>
    <w:rsid w:val="006C6D36"/>
    <w:rsid w:val="006D187A"/>
    <w:rsid w:val="006D2830"/>
    <w:rsid w:val="006D579E"/>
    <w:rsid w:val="006D58BB"/>
    <w:rsid w:val="006D7A3D"/>
    <w:rsid w:val="006E02C7"/>
    <w:rsid w:val="006E0674"/>
    <w:rsid w:val="006E2DDA"/>
    <w:rsid w:val="006E3B3C"/>
    <w:rsid w:val="006E3ECB"/>
    <w:rsid w:val="006E4C19"/>
    <w:rsid w:val="006F5D38"/>
    <w:rsid w:val="006F68DC"/>
    <w:rsid w:val="0070071A"/>
    <w:rsid w:val="007009CD"/>
    <w:rsid w:val="00701228"/>
    <w:rsid w:val="00703890"/>
    <w:rsid w:val="00706938"/>
    <w:rsid w:val="00706CD4"/>
    <w:rsid w:val="00706FA0"/>
    <w:rsid w:val="00707086"/>
    <w:rsid w:val="00710BD4"/>
    <w:rsid w:val="00716472"/>
    <w:rsid w:val="00716705"/>
    <w:rsid w:val="0071723F"/>
    <w:rsid w:val="00717456"/>
    <w:rsid w:val="00721562"/>
    <w:rsid w:val="007222B3"/>
    <w:rsid w:val="00722D4C"/>
    <w:rsid w:val="007268AF"/>
    <w:rsid w:val="00734D8F"/>
    <w:rsid w:val="0073735F"/>
    <w:rsid w:val="00743F0F"/>
    <w:rsid w:val="00744EAE"/>
    <w:rsid w:val="00750170"/>
    <w:rsid w:val="00750EF3"/>
    <w:rsid w:val="00751A38"/>
    <w:rsid w:val="00752F9D"/>
    <w:rsid w:val="007574AF"/>
    <w:rsid w:val="0076017F"/>
    <w:rsid w:val="00760BE1"/>
    <w:rsid w:val="007623C9"/>
    <w:rsid w:val="00762704"/>
    <w:rsid w:val="007635A6"/>
    <w:rsid w:val="007669BF"/>
    <w:rsid w:val="007718FC"/>
    <w:rsid w:val="007719CE"/>
    <w:rsid w:val="00775303"/>
    <w:rsid w:val="0077758D"/>
    <w:rsid w:val="00780631"/>
    <w:rsid w:val="0078623B"/>
    <w:rsid w:val="0079421C"/>
    <w:rsid w:val="00794D4E"/>
    <w:rsid w:val="007979E1"/>
    <w:rsid w:val="007A0458"/>
    <w:rsid w:val="007A0582"/>
    <w:rsid w:val="007A3A91"/>
    <w:rsid w:val="007A4A21"/>
    <w:rsid w:val="007A5E49"/>
    <w:rsid w:val="007A6953"/>
    <w:rsid w:val="007B3FCF"/>
    <w:rsid w:val="007B4E8F"/>
    <w:rsid w:val="007B53F8"/>
    <w:rsid w:val="007B63DE"/>
    <w:rsid w:val="007C07CA"/>
    <w:rsid w:val="007C16DB"/>
    <w:rsid w:val="007C4C23"/>
    <w:rsid w:val="007C5DE4"/>
    <w:rsid w:val="007C7B1B"/>
    <w:rsid w:val="007D1891"/>
    <w:rsid w:val="007D1CA3"/>
    <w:rsid w:val="007D49F9"/>
    <w:rsid w:val="007D6BED"/>
    <w:rsid w:val="007E0EE3"/>
    <w:rsid w:val="007E4B2A"/>
    <w:rsid w:val="007E5BEF"/>
    <w:rsid w:val="007F6BF8"/>
    <w:rsid w:val="007F78AB"/>
    <w:rsid w:val="007F78C0"/>
    <w:rsid w:val="00800D8E"/>
    <w:rsid w:val="00805B46"/>
    <w:rsid w:val="008068E4"/>
    <w:rsid w:val="008106DC"/>
    <w:rsid w:val="0081354B"/>
    <w:rsid w:val="008135CD"/>
    <w:rsid w:val="008136E1"/>
    <w:rsid w:val="008138AF"/>
    <w:rsid w:val="00815524"/>
    <w:rsid w:val="00820154"/>
    <w:rsid w:val="008242AD"/>
    <w:rsid w:val="00831C81"/>
    <w:rsid w:val="00835F45"/>
    <w:rsid w:val="00844BF5"/>
    <w:rsid w:val="008464C3"/>
    <w:rsid w:val="008551A8"/>
    <w:rsid w:val="00857F95"/>
    <w:rsid w:val="00861210"/>
    <w:rsid w:val="0086542F"/>
    <w:rsid w:val="00865931"/>
    <w:rsid w:val="00866DA8"/>
    <w:rsid w:val="00867C30"/>
    <w:rsid w:val="00872F88"/>
    <w:rsid w:val="0087411C"/>
    <w:rsid w:val="00875E3F"/>
    <w:rsid w:val="00876B5B"/>
    <w:rsid w:val="00881F16"/>
    <w:rsid w:val="00883225"/>
    <w:rsid w:val="008871A0"/>
    <w:rsid w:val="0089094E"/>
    <w:rsid w:val="00890B18"/>
    <w:rsid w:val="00891A2B"/>
    <w:rsid w:val="00892D59"/>
    <w:rsid w:val="008954C6"/>
    <w:rsid w:val="008A00EA"/>
    <w:rsid w:val="008A2823"/>
    <w:rsid w:val="008A2C58"/>
    <w:rsid w:val="008A47C9"/>
    <w:rsid w:val="008B09D1"/>
    <w:rsid w:val="008B189C"/>
    <w:rsid w:val="008B2351"/>
    <w:rsid w:val="008B3507"/>
    <w:rsid w:val="008C12EE"/>
    <w:rsid w:val="008C4731"/>
    <w:rsid w:val="008C5DC8"/>
    <w:rsid w:val="008D0545"/>
    <w:rsid w:val="008D425D"/>
    <w:rsid w:val="008D50AF"/>
    <w:rsid w:val="008D7405"/>
    <w:rsid w:val="008E4926"/>
    <w:rsid w:val="008E580D"/>
    <w:rsid w:val="008E6F01"/>
    <w:rsid w:val="008F1804"/>
    <w:rsid w:val="008F3757"/>
    <w:rsid w:val="008F43E8"/>
    <w:rsid w:val="0090161D"/>
    <w:rsid w:val="00901B8B"/>
    <w:rsid w:val="00902EBF"/>
    <w:rsid w:val="009046CE"/>
    <w:rsid w:val="00910801"/>
    <w:rsid w:val="00916307"/>
    <w:rsid w:val="00920F34"/>
    <w:rsid w:val="00921FBE"/>
    <w:rsid w:val="00922143"/>
    <w:rsid w:val="00932F8B"/>
    <w:rsid w:val="00934BB6"/>
    <w:rsid w:val="00937E65"/>
    <w:rsid w:val="00940668"/>
    <w:rsid w:val="00944491"/>
    <w:rsid w:val="00944E4A"/>
    <w:rsid w:val="00945141"/>
    <w:rsid w:val="00945B50"/>
    <w:rsid w:val="009463C4"/>
    <w:rsid w:val="0095562F"/>
    <w:rsid w:val="009559A7"/>
    <w:rsid w:val="00956CE1"/>
    <w:rsid w:val="0095792B"/>
    <w:rsid w:val="00960207"/>
    <w:rsid w:val="00962FD2"/>
    <w:rsid w:val="0096632B"/>
    <w:rsid w:val="00966D75"/>
    <w:rsid w:val="00967A2B"/>
    <w:rsid w:val="00972809"/>
    <w:rsid w:val="00973A87"/>
    <w:rsid w:val="00976EB7"/>
    <w:rsid w:val="009778A3"/>
    <w:rsid w:val="00977BC6"/>
    <w:rsid w:val="009803E5"/>
    <w:rsid w:val="00982D31"/>
    <w:rsid w:val="009841EB"/>
    <w:rsid w:val="00984A67"/>
    <w:rsid w:val="00992C51"/>
    <w:rsid w:val="0099385F"/>
    <w:rsid w:val="00993C5E"/>
    <w:rsid w:val="009951A6"/>
    <w:rsid w:val="00995376"/>
    <w:rsid w:val="009959FA"/>
    <w:rsid w:val="009A4FEB"/>
    <w:rsid w:val="009A585F"/>
    <w:rsid w:val="009B1979"/>
    <w:rsid w:val="009C2C82"/>
    <w:rsid w:val="009C604E"/>
    <w:rsid w:val="009C68AB"/>
    <w:rsid w:val="009C68E5"/>
    <w:rsid w:val="009C7483"/>
    <w:rsid w:val="009D1425"/>
    <w:rsid w:val="009D5085"/>
    <w:rsid w:val="009D7151"/>
    <w:rsid w:val="009D752E"/>
    <w:rsid w:val="009E4917"/>
    <w:rsid w:val="009F20D9"/>
    <w:rsid w:val="009F7111"/>
    <w:rsid w:val="009F720E"/>
    <w:rsid w:val="009F78E3"/>
    <w:rsid w:val="00A0314E"/>
    <w:rsid w:val="00A10139"/>
    <w:rsid w:val="00A110F0"/>
    <w:rsid w:val="00A12FFD"/>
    <w:rsid w:val="00A15DB1"/>
    <w:rsid w:val="00A24B68"/>
    <w:rsid w:val="00A25ABC"/>
    <w:rsid w:val="00A30AA5"/>
    <w:rsid w:val="00A30AE3"/>
    <w:rsid w:val="00A31253"/>
    <w:rsid w:val="00A32319"/>
    <w:rsid w:val="00A32AF7"/>
    <w:rsid w:val="00A34723"/>
    <w:rsid w:val="00A374BF"/>
    <w:rsid w:val="00A4048F"/>
    <w:rsid w:val="00A412FC"/>
    <w:rsid w:val="00A41E34"/>
    <w:rsid w:val="00A42913"/>
    <w:rsid w:val="00A43960"/>
    <w:rsid w:val="00A43C41"/>
    <w:rsid w:val="00A45EA3"/>
    <w:rsid w:val="00A465CC"/>
    <w:rsid w:val="00A46FDF"/>
    <w:rsid w:val="00A47DF8"/>
    <w:rsid w:val="00A502C0"/>
    <w:rsid w:val="00A50C1D"/>
    <w:rsid w:val="00A53491"/>
    <w:rsid w:val="00A53DCA"/>
    <w:rsid w:val="00A5585C"/>
    <w:rsid w:val="00A6153D"/>
    <w:rsid w:val="00A64AE7"/>
    <w:rsid w:val="00A67ABE"/>
    <w:rsid w:val="00A77F95"/>
    <w:rsid w:val="00A820BC"/>
    <w:rsid w:val="00A83B22"/>
    <w:rsid w:val="00A876FF"/>
    <w:rsid w:val="00A87C8C"/>
    <w:rsid w:val="00A91496"/>
    <w:rsid w:val="00A958F1"/>
    <w:rsid w:val="00A9760E"/>
    <w:rsid w:val="00AA047F"/>
    <w:rsid w:val="00AB1014"/>
    <w:rsid w:val="00AB3BC1"/>
    <w:rsid w:val="00AB3D57"/>
    <w:rsid w:val="00AC0922"/>
    <w:rsid w:val="00AD1E66"/>
    <w:rsid w:val="00AE035D"/>
    <w:rsid w:val="00AE45E0"/>
    <w:rsid w:val="00AE4F08"/>
    <w:rsid w:val="00AE688B"/>
    <w:rsid w:val="00AE7017"/>
    <w:rsid w:val="00AF45FF"/>
    <w:rsid w:val="00B00DAD"/>
    <w:rsid w:val="00B0503F"/>
    <w:rsid w:val="00B05B41"/>
    <w:rsid w:val="00B115C1"/>
    <w:rsid w:val="00B12205"/>
    <w:rsid w:val="00B12261"/>
    <w:rsid w:val="00B21B95"/>
    <w:rsid w:val="00B23678"/>
    <w:rsid w:val="00B23679"/>
    <w:rsid w:val="00B256FA"/>
    <w:rsid w:val="00B26F37"/>
    <w:rsid w:val="00B3021E"/>
    <w:rsid w:val="00B332CA"/>
    <w:rsid w:val="00B33D8E"/>
    <w:rsid w:val="00B36B07"/>
    <w:rsid w:val="00B372C5"/>
    <w:rsid w:val="00B414C2"/>
    <w:rsid w:val="00B44561"/>
    <w:rsid w:val="00B46087"/>
    <w:rsid w:val="00B4781F"/>
    <w:rsid w:val="00B520FB"/>
    <w:rsid w:val="00B521AC"/>
    <w:rsid w:val="00B57E60"/>
    <w:rsid w:val="00B64BD4"/>
    <w:rsid w:val="00B65268"/>
    <w:rsid w:val="00B6549E"/>
    <w:rsid w:val="00B700F4"/>
    <w:rsid w:val="00B705DB"/>
    <w:rsid w:val="00B71859"/>
    <w:rsid w:val="00B739FB"/>
    <w:rsid w:val="00B73D29"/>
    <w:rsid w:val="00B73E1B"/>
    <w:rsid w:val="00B74B18"/>
    <w:rsid w:val="00B751C6"/>
    <w:rsid w:val="00B76E65"/>
    <w:rsid w:val="00B810FC"/>
    <w:rsid w:val="00B81594"/>
    <w:rsid w:val="00B868FC"/>
    <w:rsid w:val="00B87907"/>
    <w:rsid w:val="00B95CA3"/>
    <w:rsid w:val="00BA18D2"/>
    <w:rsid w:val="00BA1BDF"/>
    <w:rsid w:val="00BA1D01"/>
    <w:rsid w:val="00BA5F2D"/>
    <w:rsid w:val="00BA65A4"/>
    <w:rsid w:val="00BA7CA1"/>
    <w:rsid w:val="00BB0099"/>
    <w:rsid w:val="00BB01C9"/>
    <w:rsid w:val="00BB232B"/>
    <w:rsid w:val="00BB458C"/>
    <w:rsid w:val="00BB4D52"/>
    <w:rsid w:val="00BB52FE"/>
    <w:rsid w:val="00BB6E2B"/>
    <w:rsid w:val="00BB7A57"/>
    <w:rsid w:val="00BC0FAF"/>
    <w:rsid w:val="00BC12D4"/>
    <w:rsid w:val="00BC1B03"/>
    <w:rsid w:val="00BC5A48"/>
    <w:rsid w:val="00BC5CE3"/>
    <w:rsid w:val="00BC75B9"/>
    <w:rsid w:val="00BD29FE"/>
    <w:rsid w:val="00BD4084"/>
    <w:rsid w:val="00BE1704"/>
    <w:rsid w:val="00BE23EA"/>
    <w:rsid w:val="00BE5B9C"/>
    <w:rsid w:val="00BF09DE"/>
    <w:rsid w:val="00BF11DB"/>
    <w:rsid w:val="00BF5DFD"/>
    <w:rsid w:val="00BF7A9A"/>
    <w:rsid w:val="00C00E5F"/>
    <w:rsid w:val="00C034DE"/>
    <w:rsid w:val="00C06442"/>
    <w:rsid w:val="00C06B68"/>
    <w:rsid w:val="00C12A4A"/>
    <w:rsid w:val="00C1349A"/>
    <w:rsid w:val="00C13B26"/>
    <w:rsid w:val="00C14F0C"/>
    <w:rsid w:val="00C17E53"/>
    <w:rsid w:val="00C207C4"/>
    <w:rsid w:val="00C224E0"/>
    <w:rsid w:val="00C22A6B"/>
    <w:rsid w:val="00C233E7"/>
    <w:rsid w:val="00C238C3"/>
    <w:rsid w:val="00C2467E"/>
    <w:rsid w:val="00C24D76"/>
    <w:rsid w:val="00C25574"/>
    <w:rsid w:val="00C25DF4"/>
    <w:rsid w:val="00C26608"/>
    <w:rsid w:val="00C3035A"/>
    <w:rsid w:val="00C306C1"/>
    <w:rsid w:val="00C35D20"/>
    <w:rsid w:val="00C35FC9"/>
    <w:rsid w:val="00C4289E"/>
    <w:rsid w:val="00C44953"/>
    <w:rsid w:val="00C44C94"/>
    <w:rsid w:val="00C44DAE"/>
    <w:rsid w:val="00C47571"/>
    <w:rsid w:val="00C5033D"/>
    <w:rsid w:val="00C537C6"/>
    <w:rsid w:val="00C5654F"/>
    <w:rsid w:val="00C56B32"/>
    <w:rsid w:val="00C5743D"/>
    <w:rsid w:val="00C57952"/>
    <w:rsid w:val="00C60BCC"/>
    <w:rsid w:val="00C637F5"/>
    <w:rsid w:val="00C67AE5"/>
    <w:rsid w:val="00C733FC"/>
    <w:rsid w:val="00C76099"/>
    <w:rsid w:val="00C762A3"/>
    <w:rsid w:val="00C80747"/>
    <w:rsid w:val="00C82C10"/>
    <w:rsid w:val="00C84B9A"/>
    <w:rsid w:val="00C87BA1"/>
    <w:rsid w:val="00C932D6"/>
    <w:rsid w:val="00C94224"/>
    <w:rsid w:val="00C94B3D"/>
    <w:rsid w:val="00CA1F1A"/>
    <w:rsid w:val="00CA2BB5"/>
    <w:rsid w:val="00CA2CCB"/>
    <w:rsid w:val="00CA2F1C"/>
    <w:rsid w:val="00CA5159"/>
    <w:rsid w:val="00CA6F89"/>
    <w:rsid w:val="00CA795E"/>
    <w:rsid w:val="00CB17C2"/>
    <w:rsid w:val="00CB61A4"/>
    <w:rsid w:val="00CB749B"/>
    <w:rsid w:val="00CC0491"/>
    <w:rsid w:val="00CC1325"/>
    <w:rsid w:val="00CC37FC"/>
    <w:rsid w:val="00CD43D9"/>
    <w:rsid w:val="00CE0F24"/>
    <w:rsid w:val="00CE39FB"/>
    <w:rsid w:val="00CE4C8C"/>
    <w:rsid w:val="00CE6260"/>
    <w:rsid w:val="00CE627B"/>
    <w:rsid w:val="00CE7DCE"/>
    <w:rsid w:val="00CF45DB"/>
    <w:rsid w:val="00CF4838"/>
    <w:rsid w:val="00CF686F"/>
    <w:rsid w:val="00CF717B"/>
    <w:rsid w:val="00D01E13"/>
    <w:rsid w:val="00D0329B"/>
    <w:rsid w:val="00D050A0"/>
    <w:rsid w:val="00D06847"/>
    <w:rsid w:val="00D07DA0"/>
    <w:rsid w:val="00D159E7"/>
    <w:rsid w:val="00D172AD"/>
    <w:rsid w:val="00D20823"/>
    <w:rsid w:val="00D239E8"/>
    <w:rsid w:val="00D2433F"/>
    <w:rsid w:val="00D2646D"/>
    <w:rsid w:val="00D305E5"/>
    <w:rsid w:val="00D30B8D"/>
    <w:rsid w:val="00D3235A"/>
    <w:rsid w:val="00D325A1"/>
    <w:rsid w:val="00D36510"/>
    <w:rsid w:val="00D4509E"/>
    <w:rsid w:val="00D53B91"/>
    <w:rsid w:val="00D54543"/>
    <w:rsid w:val="00D55F7F"/>
    <w:rsid w:val="00D5643E"/>
    <w:rsid w:val="00D56B13"/>
    <w:rsid w:val="00D6075F"/>
    <w:rsid w:val="00D611A1"/>
    <w:rsid w:val="00D62F2F"/>
    <w:rsid w:val="00D7093D"/>
    <w:rsid w:val="00D709B5"/>
    <w:rsid w:val="00D809E8"/>
    <w:rsid w:val="00D820C4"/>
    <w:rsid w:val="00D83D8B"/>
    <w:rsid w:val="00D90E82"/>
    <w:rsid w:val="00D92B2B"/>
    <w:rsid w:val="00D950CE"/>
    <w:rsid w:val="00D95A71"/>
    <w:rsid w:val="00D971C6"/>
    <w:rsid w:val="00DA055A"/>
    <w:rsid w:val="00DA3CF9"/>
    <w:rsid w:val="00DA4E89"/>
    <w:rsid w:val="00DA7015"/>
    <w:rsid w:val="00DB09A4"/>
    <w:rsid w:val="00DB3DDF"/>
    <w:rsid w:val="00DB6ADC"/>
    <w:rsid w:val="00DC35C7"/>
    <w:rsid w:val="00DD129A"/>
    <w:rsid w:val="00DD6039"/>
    <w:rsid w:val="00DE7323"/>
    <w:rsid w:val="00DF0E44"/>
    <w:rsid w:val="00DF1B2D"/>
    <w:rsid w:val="00DF4D84"/>
    <w:rsid w:val="00DF76A8"/>
    <w:rsid w:val="00E00097"/>
    <w:rsid w:val="00E006FD"/>
    <w:rsid w:val="00E0580A"/>
    <w:rsid w:val="00E06491"/>
    <w:rsid w:val="00E07D7F"/>
    <w:rsid w:val="00E07ECD"/>
    <w:rsid w:val="00E14E2B"/>
    <w:rsid w:val="00E155F1"/>
    <w:rsid w:val="00E20542"/>
    <w:rsid w:val="00E21C41"/>
    <w:rsid w:val="00E223F5"/>
    <w:rsid w:val="00E23948"/>
    <w:rsid w:val="00E25804"/>
    <w:rsid w:val="00E27A82"/>
    <w:rsid w:val="00E32BF3"/>
    <w:rsid w:val="00E3444B"/>
    <w:rsid w:val="00E36AE1"/>
    <w:rsid w:val="00E373C7"/>
    <w:rsid w:val="00E37F8A"/>
    <w:rsid w:val="00E41EE5"/>
    <w:rsid w:val="00E427E4"/>
    <w:rsid w:val="00E45975"/>
    <w:rsid w:val="00E45A8A"/>
    <w:rsid w:val="00E47F21"/>
    <w:rsid w:val="00E50183"/>
    <w:rsid w:val="00E50B94"/>
    <w:rsid w:val="00E50F57"/>
    <w:rsid w:val="00E51379"/>
    <w:rsid w:val="00E53E73"/>
    <w:rsid w:val="00E56626"/>
    <w:rsid w:val="00E56AA7"/>
    <w:rsid w:val="00E60981"/>
    <w:rsid w:val="00E65884"/>
    <w:rsid w:val="00E70D10"/>
    <w:rsid w:val="00E715DB"/>
    <w:rsid w:val="00E80DF0"/>
    <w:rsid w:val="00E87B53"/>
    <w:rsid w:val="00E91E69"/>
    <w:rsid w:val="00E945E6"/>
    <w:rsid w:val="00E9688B"/>
    <w:rsid w:val="00EA0ECA"/>
    <w:rsid w:val="00EA1784"/>
    <w:rsid w:val="00EA3321"/>
    <w:rsid w:val="00EA49E6"/>
    <w:rsid w:val="00EA537E"/>
    <w:rsid w:val="00EA7A89"/>
    <w:rsid w:val="00EB1F45"/>
    <w:rsid w:val="00EB3122"/>
    <w:rsid w:val="00EB4FC5"/>
    <w:rsid w:val="00EB720E"/>
    <w:rsid w:val="00EC2774"/>
    <w:rsid w:val="00EC78A3"/>
    <w:rsid w:val="00ED06D9"/>
    <w:rsid w:val="00ED14DA"/>
    <w:rsid w:val="00ED1656"/>
    <w:rsid w:val="00ED2EBD"/>
    <w:rsid w:val="00ED3223"/>
    <w:rsid w:val="00ED6D60"/>
    <w:rsid w:val="00ED6FD5"/>
    <w:rsid w:val="00ED7679"/>
    <w:rsid w:val="00EE1AF7"/>
    <w:rsid w:val="00EE2A35"/>
    <w:rsid w:val="00EE33A4"/>
    <w:rsid w:val="00EE49C2"/>
    <w:rsid w:val="00EF0298"/>
    <w:rsid w:val="00EF3B1A"/>
    <w:rsid w:val="00EF532D"/>
    <w:rsid w:val="00EF54B8"/>
    <w:rsid w:val="00EF7041"/>
    <w:rsid w:val="00F06853"/>
    <w:rsid w:val="00F1085B"/>
    <w:rsid w:val="00F10E5F"/>
    <w:rsid w:val="00F11C15"/>
    <w:rsid w:val="00F13EFF"/>
    <w:rsid w:val="00F1484A"/>
    <w:rsid w:val="00F155B0"/>
    <w:rsid w:val="00F17BA3"/>
    <w:rsid w:val="00F223DF"/>
    <w:rsid w:val="00F24582"/>
    <w:rsid w:val="00F26D06"/>
    <w:rsid w:val="00F30806"/>
    <w:rsid w:val="00F33A15"/>
    <w:rsid w:val="00F37D87"/>
    <w:rsid w:val="00F41F44"/>
    <w:rsid w:val="00F43479"/>
    <w:rsid w:val="00F4457A"/>
    <w:rsid w:val="00F46ED3"/>
    <w:rsid w:val="00F4713D"/>
    <w:rsid w:val="00F50C60"/>
    <w:rsid w:val="00F5154F"/>
    <w:rsid w:val="00F574D3"/>
    <w:rsid w:val="00F600CA"/>
    <w:rsid w:val="00F6070D"/>
    <w:rsid w:val="00F60F1F"/>
    <w:rsid w:val="00F633B0"/>
    <w:rsid w:val="00F655D7"/>
    <w:rsid w:val="00F66296"/>
    <w:rsid w:val="00F67289"/>
    <w:rsid w:val="00F67A51"/>
    <w:rsid w:val="00F703FA"/>
    <w:rsid w:val="00F7103B"/>
    <w:rsid w:val="00F71547"/>
    <w:rsid w:val="00F721A7"/>
    <w:rsid w:val="00F750EB"/>
    <w:rsid w:val="00F80737"/>
    <w:rsid w:val="00F80B23"/>
    <w:rsid w:val="00F81BB3"/>
    <w:rsid w:val="00F83AFF"/>
    <w:rsid w:val="00F84E61"/>
    <w:rsid w:val="00F856C9"/>
    <w:rsid w:val="00F8594D"/>
    <w:rsid w:val="00F85E20"/>
    <w:rsid w:val="00F87D4F"/>
    <w:rsid w:val="00F90F46"/>
    <w:rsid w:val="00F91A1E"/>
    <w:rsid w:val="00F91D32"/>
    <w:rsid w:val="00F964DF"/>
    <w:rsid w:val="00FA7E53"/>
    <w:rsid w:val="00FB00F8"/>
    <w:rsid w:val="00FB1254"/>
    <w:rsid w:val="00FB13BE"/>
    <w:rsid w:val="00FB17E8"/>
    <w:rsid w:val="00FB5F0D"/>
    <w:rsid w:val="00FC13DD"/>
    <w:rsid w:val="00FC50F6"/>
    <w:rsid w:val="00FC66FE"/>
    <w:rsid w:val="00FC6A8C"/>
    <w:rsid w:val="00FC7FBE"/>
    <w:rsid w:val="00FD10AC"/>
    <w:rsid w:val="00FD32C2"/>
    <w:rsid w:val="00FD3E18"/>
    <w:rsid w:val="00FD6B05"/>
    <w:rsid w:val="00FD7FD8"/>
    <w:rsid w:val="00FE01CF"/>
    <w:rsid w:val="00FE137B"/>
    <w:rsid w:val="00FE4731"/>
    <w:rsid w:val="00FE52D7"/>
    <w:rsid w:val="00FF2133"/>
    <w:rsid w:val="00FF3432"/>
    <w:rsid w:val="00FF6435"/>
    <w:rsid w:val="00FF73D5"/>
    <w:rsid w:val="00FF7B8D"/>
    <w:rsid w:val="00FF7E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68E84"/>
  <w15:chartTrackingRefBased/>
  <w15:docId w15:val="{FFB6973E-14EB-4615-9C78-E4C023A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357EE"/>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qFormat/>
    <w:rsid w:val="000E0A54"/>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7">
    <w:name w:val="heading 7"/>
    <w:basedOn w:val="a"/>
    <w:next w:val="a"/>
    <w:link w:val="70"/>
    <w:uiPriority w:val="9"/>
    <w:semiHidden/>
    <w:unhideWhenUsed/>
    <w:qFormat/>
    <w:rsid w:val="00B95CA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4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0E0A54"/>
    <w:rPr>
      <w:rFonts w:ascii="Times New Roman" w:eastAsia="Times New Roman" w:hAnsi="Times New Roman" w:cs="Times New Roman"/>
      <w:b/>
      <w:bCs/>
      <w:sz w:val="27"/>
      <w:szCs w:val="27"/>
      <w:lang w:val="ru-RU" w:eastAsia="ru-RU"/>
    </w:r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qFormat/>
    <w:rsid w:val="000E0A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0E0A54"/>
    <w:rPr>
      <w:rFonts w:ascii="Times New Roman" w:eastAsia="Times New Roman" w:hAnsi="Times New Roman" w:cs="Times New Roman"/>
      <w:sz w:val="24"/>
      <w:szCs w:val="24"/>
      <w:lang w:val="ru-RU" w:eastAsia="ru-RU"/>
    </w:rPr>
  </w:style>
  <w:style w:type="character" w:customStyle="1" w:styleId="rvts23">
    <w:name w:val="rvts23"/>
    <w:rsid w:val="00A12FFD"/>
  </w:style>
  <w:style w:type="paragraph" w:styleId="a6">
    <w:name w:val="annotation text"/>
    <w:basedOn w:val="a"/>
    <w:link w:val="a7"/>
    <w:uiPriority w:val="99"/>
    <w:unhideWhenUsed/>
    <w:rsid w:val="00945141"/>
    <w:pPr>
      <w:spacing w:after="0" w:line="240" w:lineRule="auto"/>
    </w:pPr>
    <w:rPr>
      <w:rFonts w:ascii="Times New Roman" w:eastAsiaTheme="minorEastAsia" w:hAnsi="Times New Roman" w:cs="Times New Roman"/>
      <w:sz w:val="20"/>
      <w:szCs w:val="20"/>
      <w:lang w:val="ru-RU" w:eastAsia="ru-RU"/>
    </w:rPr>
  </w:style>
  <w:style w:type="character" w:customStyle="1" w:styleId="a7">
    <w:name w:val="Текст примітки Знак"/>
    <w:basedOn w:val="a0"/>
    <w:link w:val="a6"/>
    <w:uiPriority w:val="99"/>
    <w:rsid w:val="00945141"/>
    <w:rPr>
      <w:rFonts w:ascii="Times New Roman" w:eastAsiaTheme="minorEastAsia" w:hAnsi="Times New Roman" w:cs="Times New Roman"/>
      <w:sz w:val="20"/>
      <w:szCs w:val="20"/>
      <w:lang w:val="ru-RU" w:eastAsia="ru-RU"/>
    </w:rPr>
  </w:style>
  <w:style w:type="paragraph" w:customStyle="1" w:styleId="rvps2">
    <w:name w:val="rvps2"/>
    <w:basedOn w:val="a"/>
    <w:qFormat/>
    <w:rsid w:val="00D2646D"/>
    <w:pPr>
      <w:spacing w:after="100" w:afterAutospacing="1" w:line="240" w:lineRule="auto"/>
    </w:pPr>
    <w:rPr>
      <w:rFonts w:ascii="Times New Roman" w:hAnsi="Times New Roman" w:cs="Times New Roman"/>
      <w:sz w:val="24"/>
      <w:szCs w:val="24"/>
      <w:lang w:val="ru-RU" w:eastAsia="ru-RU"/>
    </w:rPr>
  </w:style>
  <w:style w:type="character" w:customStyle="1" w:styleId="2">
    <w:name w:val="Основной текст2"/>
    <w:basedOn w:val="a0"/>
    <w:rsid w:val="00AD1E66"/>
    <w:rPr>
      <w:rFonts w:ascii="Times New Roman" w:eastAsia="Times New Roman" w:hAnsi="Times New Roman" w:cs="Times New Roman"/>
      <w:b w:val="0"/>
      <w:bCs w:val="0"/>
      <w:i w:val="0"/>
      <w:iCs w:val="0"/>
      <w:smallCaps w:val="0"/>
      <w:strike w:val="0"/>
      <w:spacing w:val="0"/>
      <w:sz w:val="23"/>
      <w:szCs w:val="23"/>
      <w:u w:val="single"/>
      <w:shd w:val="clear" w:color="auto" w:fill="FFFFFF"/>
    </w:rPr>
  </w:style>
  <w:style w:type="character" w:customStyle="1" w:styleId="a8">
    <w:name w:val="Основной текст_"/>
    <w:basedOn w:val="a0"/>
    <w:link w:val="5"/>
    <w:rsid w:val="00311180"/>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8"/>
    <w:rsid w:val="00311180"/>
    <w:pPr>
      <w:shd w:val="clear" w:color="auto" w:fill="FFFFFF"/>
      <w:spacing w:before="540" w:after="780" w:line="0" w:lineRule="atLeast"/>
      <w:ind w:hanging="1880"/>
      <w:jc w:val="center"/>
    </w:pPr>
    <w:rPr>
      <w:rFonts w:ascii="Times New Roman" w:eastAsia="Times New Roman" w:hAnsi="Times New Roman" w:cs="Times New Roman"/>
      <w:sz w:val="23"/>
      <w:szCs w:val="23"/>
    </w:rPr>
  </w:style>
  <w:style w:type="paragraph" w:customStyle="1" w:styleId="50">
    <w:name w:val="Знак Знак5"/>
    <w:basedOn w:val="a"/>
    <w:rsid w:val="00C25DF4"/>
    <w:pPr>
      <w:spacing w:after="0" w:line="240" w:lineRule="auto"/>
    </w:pPr>
    <w:rPr>
      <w:rFonts w:ascii="Verdana" w:eastAsia="Times New Roman" w:hAnsi="Verdana" w:cs="Verdana"/>
      <w:sz w:val="20"/>
      <w:szCs w:val="20"/>
      <w:lang w:val="en-US"/>
    </w:rPr>
  </w:style>
  <w:style w:type="character" w:customStyle="1" w:styleId="rvts0">
    <w:name w:val="rvts0"/>
    <w:basedOn w:val="a0"/>
    <w:rsid w:val="009803E5"/>
  </w:style>
  <w:style w:type="paragraph" w:styleId="a9">
    <w:name w:val="List Paragraph"/>
    <w:basedOn w:val="a"/>
    <w:link w:val="aa"/>
    <w:uiPriority w:val="34"/>
    <w:qFormat/>
    <w:rsid w:val="00F155B0"/>
    <w:pPr>
      <w:ind w:left="720"/>
      <w:contextualSpacing/>
    </w:pPr>
  </w:style>
  <w:style w:type="paragraph" w:customStyle="1" w:styleId="TableParagraph">
    <w:name w:val="Table Paragraph"/>
    <w:basedOn w:val="a"/>
    <w:uiPriority w:val="1"/>
    <w:qFormat/>
    <w:rsid w:val="00E56AA7"/>
    <w:pPr>
      <w:widowControl w:val="0"/>
      <w:autoSpaceDE w:val="0"/>
      <w:autoSpaceDN w:val="0"/>
      <w:spacing w:after="0" w:line="240" w:lineRule="auto"/>
      <w:ind w:left="107"/>
    </w:pPr>
    <w:rPr>
      <w:rFonts w:ascii="Times New Roman" w:eastAsia="Times New Roman" w:hAnsi="Times New Roman" w:cs="Times New Roman"/>
      <w:lang w:val="en-US"/>
    </w:rPr>
  </w:style>
  <w:style w:type="paragraph" w:customStyle="1" w:styleId="31">
    <w:name w:val="Основной текст3"/>
    <w:basedOn w:val="a"/>
    <w:rsid w:val="00B74B18"/>
    <w:pPr>
      <w:widowControl w:val="0"/>
      <w:shd w:val="clear" w:color="auto" w:fill="FFFFFF"/>
      <w:spacing w:after="0" w:line="307" w:lineRule="exact"/>
      <w:ind w:hanging="120"/>
    </w:pPr>
    <w:rPr>
      <w:rFonts w:ascii="Times New Roman" w:eastAsia="Times New Roman" w:hAnsi="Times New Roman" w:cs="Times New Roman"/>
      <w:spacing w:val="1"/>
      <w:sz w:val="20"/>
      <w:szCs w:val="20"/>
      <w:lang w:val="ru-RU" w:eastAsia="ru-RU"/>
    </w:rPr>
  </w:style>
  <w:style w:type="paragraph" w:styleId="ab">
    <w:name w:val="Body Text"/>
    <w:basedOn w:val="a"/>
    <w:link w:val="ac"/>
    <w:rsid w:val="00F964DF"/>
    <w:pPr>
      <w:spacing w:after="0" w:line="240" w:lineRule="auto"/>
    </w:pPr>
    <w:rPr>
      <w:rFonts w:ascii="Arial" w:eastAsia="Times New Roman" w:hAnsi="Arial" w:cs="Times New Roman"/>
      <w:b/>
      <w:sz w:val="16"/>
      <w:szCs w:val="24"/>
      <w:lang w:val="en-US"/>
    </w:rPr>
  </w:style>
  <w:style w:type="character" w:customStyle="1" w:styleId="ac">
    <w:name w:val="Основний текст Знак"/>
    <w:basedOn w:val="a0"/>
    <w:link w:val="ab"/>
    <w:rsid w:val="00F964DF"/>
    <w:rPr>
      <w:rFonts w:ascii="Arial" w:eastAsia="Times New Roman" w:hAnsi="Arial" w:cs="Times New Roman"/>
      <w:b/>
      <w:sz w:val="16"/>
      <w:szCs w:val="24"/>
      <w:lang w:val="en-US"/>
    </w:rPr>
  </w:style>
  <w:style w:type="character" w:customStyle="1" w:styleId="tlid-translation">
    <w:name w:val="tlid-translation"/>
    <w:basedOn w:val="a0"/>
    <w:rsid w:val="00F964DF"/>
  </w:style>
  <w:style w:type="character" w:styleId="ad">
    <w:name w:val="Hyperlink"/>
    <w:basedOn w:val="a0"/>
    <w:uiPriority w:val="99"/>
    <w:semiHidden/>
    <w:unhideWhenUsed/>
    <w:rsid w:val="00495CB4"/>
    <w:rPr>
      <w:color w:val="0000FF"/>
      <w:u w:val="single"/>
    </w:rPr>
  </w:style>
  <w:style w:type="paragraph" w:customStyle="1" w:styleId="ae">
    <w:name w:val="Знак Знак Знак Знак"/>
    <w:basedOn w:val="a"/>
    <w:rsid w:val="008B09D1"/>
    <w:pPr>
      <w:spacing w:after="0" w:line="240" w:lineRule="auto"/>
    </w:pPr>
    <w:rPr>
      <w:rFonts w:ascii="Verdana" w:eastAsia="Times New Roman" w:hAnsi="Verdana" w:cs="Verdana"/>
      <w:sz w:val="20"/>
      <w:szCs w:val="20"/>
      <w:lang w:val="en-US"/>
    </w:rPr>
  </w:style>
  <w:style w:type="paragraph" w:customStyle="1" w:styleId="af">
    <w:name w:val="Знак Знак Знак Знак"/>
    <w:basedOn w:val="a"/>
    <w:rsid w:val="0051501F"/>
    <w:pPr>
      <w:spacing w:after="0" w:line="240" w:lineRule="auto"/>
    </w:pPr>
    <w:rPr>
      <w:rFonts w:ascii="Verdana" w:eastAsia="Times New Roman" w:hAnsi="Verdana" w:cs="Verdana"/>
      <w:sz w:val="20"/>
      <w:szCs w:val="20"/>
      <w:lang w:val="en-US"/>
    </w:rPr>
  </w:style>
  <w:style w:type="paragraph" w:styleId="af0">
    <w:name w:val="Body Text Indent"/>
    <w:basedOn w:val="a"/>
    <w:link w:val="af1"/>
    <w:uiPriority w:val="99"/>
    <w:unhideWhenUsed/>
    <w:rsid w:val="00BB52FE"/>
    <w:pPr>
      <w:spacing w:after="120"/>
      <w:ind w:left="283"/>
    </w:pPr>
  </w:style>
  <w:style w:type="character" w:customStyle="1" w:styleId="af1">
    <w:name w:val="Основний текст з відступом Знак"/>
    <w:basedOn w:val="a0"/>
    <w:link w:val="af0"/>
    <w:uiPriority w:val="99"/>
    <w:rsid w:val="00BB52FE"/>
  </w:style>
  <w:style w:type="paragraph" w:customStyle="1" w:styleId="af2">
    <w:name w:val="Знак Знак Знак Знак Знак Знак Знак"/>
    <w:basedOn w:val="a"/>
    <w:rsid w:val="001933DF"/>
    <w:pPr>
      <w:spacing w:after="0" w:line="240" w:lineRule="auto"/>
    </w:pPr>
    <w:rPr>
      <w:rFonts w:ascii="Verdana" w:eastAsia="Times New Roman" w:hAnsi="Verdana" w:cs="Verdana"/>
      <w:sz w:val="20"/>
      <w:szCs w:val="20"/>
      <w:lang w:val="en-US"/>
    </w:rPr>
  </w:style>
  <w:style w:type="paragraph" w:styleId="af3">
    <w:name w:val="header"/>
    <w:basedOn w:val="a"/>
    <w:link w:val="af4"/>
    <w:uiPriority w:val="99"/>
    <w:unhideWhenUsed/>
    <w:rsid w:val="00DB6ADC"/>
    <w:pPr>
      <w:tabs>
        <w:tab w:val="center" w:pos="4819"/>
        <w:tab w:val="right" w:pos="9639"/>
      </w:tabs>
      <w:spacing w:after="0" w:line="240" w:lineRule="auto"/>
    </w:pPr>
  </w:style>
  <w:style w:type="character" w:customStyle="1" w:styleId="af4">
    <w:name w:val="Верхній колонтитул Знак"/>
    <w:basedOn w:val="a0"/>
    <w:link w:val="af3"/>
    <w:uiPriority w:val="99"/>
    <w:rsid w:val="00DB6ADC"/>
  </w:style>
  <w:style w:type="paragraph" w:styleId="af5">
    <w:name w:val="footer"/>
    <w:basedOn w:val="a"/>
    <w:link w:val="af6"/>
    <w:uiPriority w:val="99"/>
    <w:unhideWhenUsed/>
    <w:rsid w:val="00DB6ADC"/>
    <w:pPr>
      <w:tabs>
        <w:tab w:val="center" w:pos="4819"/>
        <w:tab w:val="right" w:pos="9639"/>
      </w:tabs>
      <w:spacing w:after="0" w:line="240" w:lineRule="auto"/>
    </w:pPr>
  </w:style>
  <w:style w:type="character" w:customStyle="1" w:styleId="af6">
    <w:name w:val="Нижній колонтитул Знак"/>
    <w:basedOn w:val="a0"/>
    <w:link w:val="af5"/>
    <w:uiPriority w:val="99"/>
    <w:rsid w:val="00DB6ADC"/>
  </w:style>
  <w:style w:type="paragraph" w:customStyle="1" w:styleId="rvps14">
    <w:name w:val="rvps14"/>
    <w:basedOn w:val="a"/>
    <w:rsid w:val="0008199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97578"/>
    <w:rPr>
      <w:color w:val="000000"/>
    </w:rPr>
  </w:style>
  <w:style w:type="paragraph" w:customStyle="1" w:styleId="Textbody">
    <w:name w:val="Text body"/>
    <w:basedOn w:val="a"/>
    <w:rsid w:val="006A0926"/>
    <w:pPr>
      <w:suppressAutoHyphens/>
      <w:autoSpaceDN w:val="0"/>
      <w:spacing w:after="0" w:line="240" w:lineRule="auto"/>
    </w:pPr>
    <w:rPr>
      <w:rFonts w:ascii="Arial" w:eastAsia="Times New Roman" w:hAnsi="Arial" w:cs="Arial"/>
      <w:b/>
      <w:kern w:val="3"/>
      <w:sz w:val="16"/>
      <w:szCs w:val="24"/>
      <w:lang w:val="en-US" w:eastAsia="zh-CN"/>
    </w:rPr>
  </w:style>
  <w:style w:type="character" w:customStyle="1" w:styleId="12pt">
    <w:name w:val="Основной текст + 12 pt"/>
    <w:basedOn w:val="a0"/>
    <w:rsid w:val="00E3444B"/>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styleId="af7">
    <w:name w:val="footnote text"/>
    <w:basedOn w:val="a"/>
    <w:link w:val="af8"/>
    <w:uiPriority w:val="99"/>
    <w:semiHidden/>
    <w:unhideWhenUsed/>
    <w:rsid w:val="00F30806"/>
    <w:pPr>
      <w:spacing w:after="0" w:line="240" w:lineRule="auto"/>
    </w:pPr>
    <w:rPr>
      <w:rFonts w:ascii="Times New Roman" w:eastAsia="Times New Roman" w:hAnsi="Times New Roman" w:cs="Times New Roman"/>
      <w:sz w:val="20"/>
      <w:szCs w:val="20"/>
      <w:lang w:eastAsia="uk-UA"/>
    </w:rPr>
  </w:style>
  <w:style w:type="character" w:customStyle="1" w:styleId="af8">
    <w:name w:val="Текст виноски Знак"/>
    <w:basedOn w:val="a0"/>
    <w:link w:val="af7"/>
    <w:uiPriority w:val="99"/>
    <w:semiHidden/>
    <w:rsid w:val="00F30806"/>
    <w:rPr>
      <w:rFonts w:ascii="Times New Roman" w:eastAsia="Times New Roman" w:hAnsi="Times New Roman" w:cs="Times New Roman"/>
      <w:sz w:val="20"/>
      <w:szCs w:val="20"/>
      <w:lang w:eastAsia="uk-UA"/>
    </w:rPr>
  </w:style>
  <w:style w:type="character" w:customStyle="1" w:styleId="rvts15">
    <w:name w:val="rvts15"/>
    <w:basedOn w:val="a0"/>
    <w:rsid w:val="00486BCD"/>
  </w:style>
  <w:style w:type="character" w:styleId="af9">
    <w:name w:val="annotation reference"/>
    <w:basedOn w:val="a0"/>
    <w:unhideWhenUsed/>
    <w:rsid w:val="0087411C"/>
    <w:rPr>
      <w:sz w:val="16"/>
      <w:szCs w:val="16"/>
    </w:rPr>
  </w:style>
  <w:style w:type="character" w:customStyle="1" w:styleId="10">
    <w:name w:val="Заголовок 1 Знак"/>
    <w:basedOn w:val="a0"/>
    <w:link w:val="1"/>
    <w:uiPriority w:val="9"/>
    <w:rsid w:val="005357EE"/>
    <w:rPr>
      <w:rFonts w:asciiTheme="majorHAnsi" w:eastAsiaTheme="majorEastAsia" w:hAnsiTheme="majorHAnsi" w:cstheme="majorBidi"/>
      <w:color w:val="2E74B5" w:themeColor="accent1" w:themeShade="BF"/>
      <w:sz w:val="32"/>
      <w:szCs w:val="32"/>
      <w:lang w:val="ru-RU"/>
    </w:rPr>
  </w:style>
  <w:style w:type="character" w:customStyle="1" w:styleId="70">
    <w:name w:val="Заголовок 7 Знак"/>
    <w:basedOn w:val="a0"/>
    <w:link w:val="7"/>
    <w:uiPriority w:val="9"/>
    <w:semiHidden/>
    <w:rsid w:val="00B95CA3"/>
    <w:rPr>
      <w:rFonts w:asciiTheme="majorHAnsi" w:eastAsiaTheme="majorEastAsia" w:hAnsiTheme="majorHAnsi" w:cstheme="majorBidi"/>
      <w:i/>
      <w:iCs/>
      <w:color w:val="1F4D78" w:themeColor="accent1" w:themeShade="7F"/>
    </w:rPr>
  </w:style>
  <w:style w:type="paragraph" w:styleId="32">
    <w:name w:val="toc 3"/>
    <w:basedOn w:val="a"/>
    <w:uiPriority w:val="1"/>
    <w:qFormat/>
    <w:rsid w:val="00C14F0C"/>
    <w:pPr>
      <w:widowControl w:val="0"/>
      <w:autoSpaceDE w:val="0"/>
      <w:autoSpaceDN w:val="0"/>
      <w:spacing w:before="51" w:after="0" w:line="240" w:lineRule="auto"/>
      <w:ind w:left="1922"/>
    </w:pPr>
    <w:rPr>
      <w:rFonts w:ascii="Arial" w:eastAsia="Arial" w:hAnsi="Arial" w:cs="Arial"/>
      <w:sz w:val="16"/>
      <w:szCs w:val="16"/>
      <w:lang w:val="en-US"/>
    </w:rPr>
  </w:style>
  <w:style w:type="paragraph" w:customStyle="1" w:styleId="afa">
    <w:name w:val="Обычный буквенный список"/>
    <w:basedOn w:val="a"/>
    <w:uiPriority w:val="99"/>
    <w:rsid w:val="000D103F"/>
    <w:pPr>
      <w:widowControl w:val="0"/>
      <w:tabs>
        <w:tab w:val="left" w:pos="1701"/>
      </w:tabs>
      <w:spacing w:after="0" w:line="240" w:lineRule="auto"/>
      <w:ind w:firstLine="851"/>
      <w:jc w:val="both"/>
      <w:outlineLvl w:val="2"/>
    </w:pPr>
    <w:rPr>
      <w:rFonts w:ascii="Times New Roman" w:eastAsia="Calibri" w:hAnsi="Times New Roman" w:cs="Helvetica"/>
      <w:sz w:val="28"/>
      <w:szCs w:val="24"/>
      <w:lang w:val="ru-RU"/>
    </w:rPr>
  </w:style>
  <w:style w:type="paragraph" w:styleId="afb">
    <w:name w:val="No Spacing"/>
    <w:uiPriority w:val="1"/>
    <w:qFormat/>
    <w:rsid w:val="008551A8"/>
    <w:pPr>
      <w:spacing w:after="0" w:line="240" w:lineRule="auto"/>
    </w:pPr>
    <w:rPr>
      <w:rFonts w:eastAsiaTheme="minorEastAsia"/>
      <w:lang w:eastAsia="uk-UA"/>
    </w:rPr>
  </w:style>
  <w:style w:type="paragraph" w:customStyle="1" w:styleId="afc">
    <w:name w:val="Знак Знак Знак Знак Знак Знак Знак"/>
    <w:basedOn w:val="a"/>
    <w:rsid w:val="00E14E2B"/>
    <w:pPr>
      <w:spacing w:after="0" w:line="240" w:lineRule="auto"/>
    </w:pPr>
    <w:rPr>
      <w:rFonts w:ascii="Verdana" w:eastAsia="Times New Roman" w:hAnsi="Verdana" w:cs="Verdana"/>
      <w:sz w:val="20"/>
      <w:szCs w:val="20"/>
      <w:lang w:val="en-US"/>
    </w:rPr>
  </w:style>
  <w:style w:type="paragraph" w:customStyle="1" w:styleId="11">
    <w:name w:val="Обычный1"/>
    <w:rsid w:val="00C22A6B"/>
    <w:pPr>
      <w:spacing w:after="0" w:line="240" w:lineRule="auto"/>
    </w:pPr>
    <w:rPr>
      <w:rFonts w:ascii="Times" w:eastAsia="Times" w:hAnsi="Times" w:cs="Times"/>
      <w:sz w:val="24"/>
      <w:szCs w:val="24"/>
      <w:lang w:eastAsia="uk-UA"/>
    </w:rPr>
  </w:style>
  <w:style w:type="character" w:customStyle="1" w:styleId="fontstyle01">
    <w:name w:val="fontstyle01"/>
    <w:basedOn w:val="a0"/>
    <w:rsid w:val="00C22A6B"/>
    <w:rPr>
      <w:rFonts w:ascii="TimesNewRoman" w:hAnsi="TimesNewRoman" w:hint="default"/>
      <w:b w:val="0"/>
      <w:bCs w:val="0"/>
      <w:i w:val="0"/>
      <w:iCs w:val="0"/>
      <w:color w:val="000000"/>
      <w:sz w:val="28"/>
      <w:szCs w:val="28"/>
    </w:rPr>
  </w:style>
  <w:style w:type="paragraph" w:customStyle="1" w:styleId="12">
    <w:name w:val="Абзац списку1"/>
    <w:basedOn w:val="a"/>
    <w:uiPriority w:val="34"/>
    <w:qFormat/>
    <w:rsid w:val="00DF76A8"/>
    <w:pPr>
      <w:spacing w:line="256" w:lineRule="auto"/>
      <w:ind w:left="720"/>
      <w:contextualSpacing/>
    </w:pPr>
    <w:rPr>
      <w:rFonts w:ascii="Calibri" w:eastAsia="Calibri" w:hAnsi="Calibri" w:cs="Times New Roman"/>
    </w:rPr>
  </w:style>
  <w:style w:type="character" w:customStyle="1" w:styleId="aa">
    <w:name w:val="Абзац списку Знак"/>
    <w:basedOn w:val="a0"/>
    <w:link w:val="a9"/>
    <w:uiPriority w:val="34"/>
    <w:rsid w:val="006374D0"/>
  </w:style>
  <w:style w:type="character" w:styleId="afd">
    <w:name w:val="Strong"/>
    <w:basedOn w:val="a0"/>
    <w:uiPriority w:val="22"/>
    <w:qFormat/>
    <w:rsid w:val="00127C79"/>
    <w:rPr>
      <w:b/>
      <w:bCs/>
    </w:rPr>
  </w:style>
  <w:style w:type="paragraph" w:customStyle="1" w:styleId="st2">
    <w:name w:val="st2"/>
    <w:uiPriority w:val="99"/>
    <w:rsid w:val="00B751C6"/>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paragraph" w:customStyle="1" w:styleId="st14">
    <w:name w:val="st14"/>
    <w:uiPriority w:val="99"/>
    <w:rsid w:val="009C68AB"/>
    <w:pPr>
      <w:autoSpaceDE w:val="0"/>
      <w:autoSpaceDN w:val="0"/>
      <w:adjustRightInd w:val="0"/>
      <w:spacing w:before="150" w:after="150" w:line="240" w:lineRule="auto"/>
    </w:pPr>
    <w:rPr>
      <w:rFonts w:ascii="Times New Roman" w:eastAsia="Times New Roman" w:hAnsi="Times New Roman" w:cs="Times New Roman"/>
      <w:sz w:val="24"/>
      <w:szCs w:val="24"/>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24">
      <w:bodyDiv w:val="1"/>
      <w:marLeft w:val="0"/>
      <w:marRight w:val="0"/>
      <w:marTop w:val="0"/>
      <w:marBottom w:val="0"/>
      <w:divBdr>
        <w:top w:val="none" w:sz="0" w:space="0" w:color="auto"/>
        <w:left w:val="none" w:sz="0" w:space="0" w:color="auto"/>
        <w:bottom w:val="none" w:sz="0" w:space="0" w:color="auto"/>
        <w:right w:val="none" w:sz="0" w:space="0" w:color="auto"/>
      </w:divBdr>
    </w:div>
    <w:div w:id="2902295">
      <w:bodyDiv w:val="1"/>
      <w:marLeft w:val="0"/>
      <w:marRight w:val="0"/>
      <w:marTop w:val="0"/>
      <w:marBottom w:val="0"/>
      <w:divBdr>
        <w:top w:val="none" w:sz="0" w:space="0" w:color="auto"/>
        <w:left w:val="none" w:sz="0" w:space="0" w:color="auto"/>
        <w:bottom w:val="none" w:sz="0" w:space="0" w:color="auto"/>
        <w:right w:val="none" w:sz="0" w:space="0" w:color="auto"/>
      </w:divBdr>
    </w:div>
    <w:div w:id="8678156">
      <w:bodyDiv w:val="1"/>
      <w:marLeft w:val="0"/>
      <w:marRight w:val="0"/>
      <w:marTop w:val="0"/>
      <w:marBottom w:val="0"/>
      <w:divBdr>
        <w:top w:val="none" w:sz="0" w:space="0" w:color="auto"/>
        <w:left w:val="none" w:sz="0" w:space="0" w:color="auto"/>
        <w:bottom w:val="none" w:sz="0" w:space="0" w:color="auto"/>
        <w:right w:val="none" w:sz="0" w:space="0" w:color="auto"/>
      </w:divBdr>
    </w:div>
    <w:div w:id="10767064">
      <w:bodyDiv w:val="1"/>
      <w:marLeft w:val="0"/>
      <w:marRight w:val="0"/>
      <w:marTop w:val="0"/>
      <w:marBottom w:val="0"/>
      <w:divBdr>
        <w:top w:val="none" w:sz="0" w:space="0" w:color="auto"/>
        <w:left w:val="none" w:sz="0" w:space="0" w:color="auto"/>
        <w:bottom w:val="none" w:sz="0" w:space="0" w:color="auto"/>
        <w:right w:val="none" w:sz="0" w:space="0" w:color="auto"/>
      </w:divBdr>
    </w:div>
    <w:div w:id="11304055">
      <w:bodyDiv w:val="1"/>
      <w:marLeft w:val="0"/>
      <w:marRight w:val="0"/>
      <w:marTop w:val="0"/>
      <w:marBottom w:val="0"/>
      <w:divBdr>
        <w:top w:val="none" w:sz="0" w:space="0" w:color="auto"/>
        <w:left w:val="none" w:sz="0" w:space="0" w:color="auto"/>
        <w:bottom w:val="none" w:sz="0" w:space="0" w:color="auto"/>
        <w:right w:val="none" w:sz="0" w:space="0" w:color="auto"/>
      </w:divBdr>
    </w:div>
    <w:div w:id="16467583">
      <w:bodyDiv w:val="1"/>
      <w:marLeft w:val="0"/>
      <w:marRight w:val="0"/>
      <w:marTop w:val="0"/>
      <w:marBottom w:val="0"/>
      <w:divBdr>
        <w:top w:val="none" w:sz="0" w:space="0" w:color="auto"/>
        <w:left w:val="none" w:sz="0" w:space="0" w:color="auto"/>
        <w:bottom w:val="none" w:sz="0" w:space="0" w:color="auto"/>
        <w:right w:val="none" w:sz="0" w:space="0" w:color="auto"/>
      </w:divBdr>
    </w:div>
    <w:div w:id="24183124">
      <w:bodyDiv w:val="1"/>
      <w:marLeft w:val="0"/>
      <w:marRight w:val="0"/>
      <w:marTop w:val="0"/>
      <w:marBottom w:val="0"/>
      <w:divBdr>
        <w:top w:val="none" w:sz="0" w:space="0" w:color="auto"/>
        <w:left w:val="none" w:sz="0" w:space="0" w:color="auto"/>
        <w:bottom w:val="none" w:sz="0" w:space="0" w:color="auto"/>
        <w:right w:val="none" w:sz="0" w:space="0" w:color="auto"/>
      </w:divBdr>
    </w:div>
    <w:div w:id="26226743">
      <w:bodyDiv w:val="1"/>
      <w:marLeft w:val="0"/>
      <w:marRight w:val="0"/>
      <w:marTop w:val="0"/>
      <w:marBottom w:val="0"/>
      <w:divBdr>
        <w:top w:val="none" w:sz="0" w:space="0" w:color="auto"/>
        <w:left w:val="none" w:sz="0" w:space="0" w:color="auto"/>
        <w:bottom w:val="none" w:sz="0" w:space="0" w:color="auto"/>
        <w:right w:val="none" w:sz="0" w:space="0" w:color="auto"/>
      </w:divBdr>
    </w:div>
    <w:div w:id="41180378">
      <w:bodyDiv w:val="1"/>
      <w:marLeft w:val="0"/>
      <w:marRight w:val="0"/>
      <w:marTop w:val="0"/>
      <w:marBottom w:val="0"/>
      <w:divBdr>
        <w:top w:val="none" w:sz="0" w:space="0" w:color="auto"/>
        <w:left w:val="none" w:sz="0" w:space="0" w:color="auto"/>
        <w:bottom w:val="none" w:sz="0" w:space="0" w:color="auto"/>
        <w:right w:val="none" w:sz="0" w:space="0" w:color="auto"/>
      </w:divBdr>
    </w:div>
    <w:div w:id="54740056">
      <w:bodyDiv w:val="1"/>
      <w:marLeft w:val="0"/>
      <w:marRight w:val="0"/>
      <w:marTop w:val="0"/>
      <w:marBottom w:val="0"/>
      <w:divBdr>
        <w:top w:val="none" w:sz="0" w:space="0" w:color="auto"/>
        <w:left w:val="none" w:sz="0" w:space="0" w:color="auto"/>
        <w:bottom w:val="none" w:sz="0" w:space="0" w:color="auto"/>
        <w:right w:val="none" w:sz="0" w:space="0" w:color="auto"/>
      </w:divBdr>
    </w:div>
    <w:div w:id="56130604">
      <w:bodyDiv w:val="1"/>
      <w:marLeft w:val="0"/>
      <w:marRight w:val="0"/>
      <w:marTop w:val="0"/>
      <w:marBottom w:val="0"/>
      <w:divBdr>
        <w:top w:val="none" w:sz="0" w:space="0" w:color="auto"/>
        <w:left w:val="none" w:sz="0" w:space="0" w:color="auto"/>
        <w:bottom w:val="none" w:sz="0" w:space="0" w:color="auto"/>
        <w:right w:val="none" w:sz="0" w:space="0" w:color="auto"/>
      </w:divBdr>
    </w:div>
    <w:div w:id="61871877">
      <w:bodyDiv w:val="1"/>
      <w:marLeft w:val="0"/>
      <w:marRight w:val="0"/>
      <w:marTop w:val="0"/>
      <w:marBottom w:val="0"/>
      <w:divBdr>
        <w:top w:val="none" w:sz="0" w:space="0" w:color="auto"/>
        <w:left w:val="none" w:sz="0" w:space="0" w:color="auto"/>
        <w:bottom w:val="none" w:sz="0" w:space="0" w:color="auto"/>
        <w:right w:val="none" w:sz="0" w:space="0" w:color="auto"/>
      </w:divBdr>
    </w:div>
    <w:div w:id="65031433">
      <w:bodyDiv w:val="1"/>
      <w:marLeft w:val="0"/>
      <w:marRight w:val="0"/>
      <w:marTop w:val="0"/>
      <w:marBottom w:val="0"/>
      <w:divBdr>
        <w:top w:val="none" w:sz="0" w:space="0" w:color="auto"/>
        <w:left w:val="none" w:sz="0" w:space="0" w:color="auto"/>
        <w:bottom w:val="none" w:sz="0" w:space="0" w:color="auto"/>
        <w:right w:val="none" w:sz="0" w:space="0" w:color="auto"/>
      </w:divBdr>
    </w:div>
    <w:div w:id="73092784">
      <w:bodyDiv w:val="1"/>
      <w:marLeft w:val="0"/>
      <w:marRight w:val="0"/>
      <w:marTop w:val="0"/>
      <w:marBottom w:val="0"/>
      <w:divBdr>
        <w:top w:val="none" w:sz="0" w:space="0" w:color="auto"/>
        <w:left w:val="none" w:sz="0" w:space="0" w:color="auto"/>
        <w:bottom w:val="none" w:sz="0" w:space="0" w:color="auto"/>
        <w:right w:val="none" w:sz="0" w:space="0" w:color="auto"/>
      </w:divBdr>
    </w:div>
    <w:div w:id="94399816">
      <w:bodyDiv w:val="1"/>
      <w:marLeft w:val="0"/>
      <w:marRight w:val="0"/>
      <w:marTop w:val="0"/>
      <w:marBottom w:val="0"/>
      <w:divBdr>
        <w:top w:val="none" w:sz="0" w:space="0" w:color="auto"/>
        <w:left w:val="none" w:sz="0" w:space="0" w:color="auto"/>
        <w:bottom w:val="none" w:sz="0" w:space="0" w:color="auto"/>
        <w:right w:val="none" w:sz="0" w:space="0" w:color="auto"/>
      </w:divBdr>
    </w:div>
    <w:div w:id="109083945">
      <w:bodyDiv w:val="1"/>
      <w:marLeft w:val="0"/>
      <w:marRight w:val="0"/>
      <w:marTop w:val="0"/>
      <w:marBottom w:val="0"/>
      <w:divBdr>
        <w:top w:val="none" w:sz="0" w:space="0" w:color="auto"/>
        <w:left w:val="none" w:sz="0" w:space="0" w:color="auto"/>
        <w:bottom w:val="none" w:sz="0" w:space="0" w:color="auto"/>
        <w:right w:val="none" w:sz="0" w:space="0" w:color="auto"/>
      </w:divBdr>
    </w:div>
    <w:div w:id="112604177">
      <w:bodyDiv w:val="1"/>
      <w:marLeft w:val="0"/>
      <w:marRight w:val="0"/>
      <w:marTop w:val="0"/>
      <w:marBottom w:val="0"/>
      <w:divBdr>
        <w:top w:val="none" w:sz="0" w:space="0" w:color="auto"/>
        <w:left w:val="none" w:sz="0" w:space="0" w:color="auto"/>
        <w:bottom w:val="none" w:sz="0" w:space="0" w:color="auto"/>
        <w:right w:val="none" w:sz="0" w:space="0" w:color="auto"/>
      </w:divBdr>
    </w:div>
    <w:div w:id="118383749">
      <w:bodyDiv w:val="1"/>
      <w:marLeft w:val="0"/>
      <w:marRight w:val="0"/>
      <w:marTop w:val="0"/>
      <w:marBottom w:val="0"/>
      <w:divBdr>
        <w:top w:val="none" w:sz="0" w:space="0" w:color="auto"/>
        <w:left w:val="none" w:sz="0" w:space="0" w:color="auto"/>
        <w:bottom w:val="none" w:sz="0" w:space="0" w:color="auto"/>
        <w:right w:val="none" w:sz="0" w:space="0" w:color="auto"/>
      </w:divBdr>
    </w:div>
    <w:div w:id="121657512">
      <w:bodyDiv w:val="1"/>
      <w:marLeft w:val="0"/>
      <w:marRight w:val="0"/>
      <w:marTop w:val="0"/>
      <w:marBottom w:val="0"/>
      <w:divBdr>
        <w:top w:val="none" w:sz="0" w:space="0" w:color="auto"/>
        <w:left w:val="none" w:sz="0" w:space="0" w:color="auto"/>
        <w:bottom w:val="none" w:sz="0" w:space="0" w:color="auto"/>
        <w:right w:val="none" w:sz="0" w:space="0" w:color="auto"/>
      </w:divBdr>
    </w:div>
    <w:div w:id="129171898">
      <w:bodyDiv w:val="1"/>
      <w:marLeft w:val="0"/>
      <w:marRight w:val="0"/>
      <w:marTop w:val="0"/>
      <w:marBottom w:val="0"/>
      <w:divBdr>
        <w:top w:val="none" w:sz="0" w:space="0" w:color="auto"/>
        <w:left w:val="none" w:sz="0" w:space="0" w:color="auto"/>
        <w:bottom w:val="none" w:sz="0" w:space="0" w:color="auto"/>
        <w:right w:val="none" w:sz="0" w:space="0" w:color="auto"/>
      </w:divBdr>
    </w:div>
    <w:div w:id="130290733">
      <w:bodyDiv w:val="1"/>
      <w:marLeft w:val="0"/>
      <w:marRight w:val="0"/>
      <w:marTop w:val="0"/>
      <w:marBottom w:val="0"/>
      <w:divBdr>
        <w:top w:val="none" w:sz="0" w:space="0" w:color="auto"/>
        <w:left w:val="none" w:sz="0" w:space="0" w:color="auto"/>
        <w:bottom w:val="none" w:sz="0" w:space="0" w:color="auto"/>
        <w:right w:val="none" w:sz="0" w:space="0" w:color="auto"/>
      </w:divBdr>
    </w:div>
    <w:div w:id="144247991">
      <w:bodyDiv w:val="1"/>
      <w:marLeft w:val="0"/>
      <w:marRight w:val="0"/>
      <w:marTop w:val="0"/>
      <w:marBottom w:val="0"/>
      <w:divBdr>
        <w:top w:val="none" w:sz="0" w:space="0" w:color="auto"/>
        <w:left w:val="none" w:sz="0" w:space="0" w:color="auto"/>
        <w:bottom w:val="none" w:sz="0" w:space="0" w:color="auto"/>
        <w:right w:val="none" w:sz="0" w:space="0" w:color="auto"/>
      </w:divBdr>
    </w:div>
    <w:div w:id="145708898">
      <w:bodyDiv w:val="1"/>
      <w:marLeft w:val="0"/>
      <w:marRight w:val="0"/>
      <w:marTop w:val="0"/>
      <w:marBottom w:val="0"/>
      <w:divBdr>
        <w:top w:val="none" w:sz="0" w:space="0" w:color="auto"/>
        <w:left w:val="none" w:sz="0" w:space="0" w:color="auto"/>
        <w:bottom w:val="none" w:sz="0" w:space="0" w:color="auto"/>
        <w:right w:val="none" w:sz="0" w:space="0" w:color="auto"/>
      </w:divBdr>
    </w:div>
    <w:div w:id="146484086">
      <w:bodyDiv w:val="1"/>
      <w:marLeft w:val="0"/>
      <w:marRight w:val="0"/>
      <w:marTop w:val="0"/>
      <w:marBottom w:val="0"/>
      <w:divBdr>
        <w:top w:val="none" w:sz="0" w:space="0" w:color="auto"/>
        <w:left w:val="none" w:sz="0" w:space="0" w:color="auto"/>
        <w:bottom w:val="none" w:sz="0" w:space="0" w:color="auto"/>
        <w:right w:val="none" w:sz="0" w:space="0" w:color="auto"/>
      </w:divBdr>
    </w:div>
    <w:div w:id="148984000">
      <w:bodyDiv w:val="1"/>
      <w:marLeft w:val="0"/>
      <w:marRight w:val="0"/>
      <w:marTop w:val="0"/>
      <w:marBottom w:val="0"/>
      <w:divBdr>
        <w:top w:val="none" w:sz="0" w:space="0" w:color="auto"/>
        <w:left w:val="none" w:sz="0" w:space="0" w:color="auto"/>
        <w:bottom w:val="none" w:sz="0" w:space="0" w:color="auto"/>
        <w:right w:val="none" w:sz="0" w:space="0" w:color="auto"/>
      </w:divBdr>
    </w:div>
    <w:div w:id="151147087">
      <w:bodyDiv w:val="1"/>
      <w:marLeft w:val="0"/>
      <w:marRight w:val="0"/>
      <w:marTop w:val="0"/>
      <w:marBottom w:val="0"/>
      <w:divBdr>
        <w:top w:val="none" w:sz="0" w:space="0" w:color="auto"/>
        <w:left w:val="none" w:sz="0" w:space="0" w:color="auto"/>
        <w:bottom w:val="none" w:sz="0" w:space="0" w:color="auto"/>
        <w:right w:val="none" w:sz="0" w:space="0" w:color="auto"/>
      </w:divBdr>
    </w:div>
    <w:div w:id="163478048">
      <w:bodyDiv w:val="1"/>
      <w:marLeft w:val="0"/>
      <w:marRight w:val="0"/>
      <w:marTop w:val="0"/>
      <w:marBottom w:val="0"/>
      <w:divBdr>
        <w:top w:val="none" w:sz="0" w:space="0" w:color="auto"/>
        <w:left w:val="none" w:sz="0" w:space="0" w:color="auto"/>
        <w:bottom w:val="none" w:sz="0" w:space="0" w:color="auto"/>
        <w:right w:val="none" w:sz="0" w:space="0" w:color="auto"/>
      </w:divBdr>
    </w:div>
    <w:div w:id="180553160">
      <w:bodyDiv w:val="1"/>
      <w:marLeft w:val="0"/>
      <w:marRight w:val="0"/>
      <w:marTop w:val="0"/>
      <w:marBottom w:val="0"/>
      <w:divBdr>
        <w:top w:val="none" w:sz="0" w:space="0" w:color="auto"/>
        <w:left w:val="none" w:sz="0" w:space="0" w:color="auto"/>
        <w:bottom w:val="none" w:sz="0" w:space="0" w:color="auto"/>
        <w:right w:val="none" w:sz="0" w:space="0" w:color="auto"/>
      </w:divBdr>
    </w:div>
    <w:div w:id="184486347">
      <w:bodyDiv w:val="1"/>
      <w:marLeft w:val="0"/>
      <w:marRight w:val="0"/>
      <w:marTop w:val="0"/>
      <w:marBottom w:val="0"/>
      <w:divBdr>
        <w:top w:val="none" w:sz="0" w:space="0" w:color="auto"/>
        <w:left w:val="none" w:sz="0" w:space="0" w:color="auto"/>
        <w:bottom w:val="none" w:sz="0" w:space="0" w:color="auto"/>
        <w:right w:val="none" w:sz="0" w:space="0" w:color="auto"/>
      </w:divBdr>
    </w:div>
    <w:div w:id="187376059">
      <w:bodyDiv w:val="1"/>
      <w:marLeft w:val="0"/>
      <w:marRight w:val="0"/>
      <w:marTop w:val="0"/>
      <w:marBottom w:val="0"/>
      <w:divBdr>
        <w:top w:val="none" w:sz="0" w:space="0" w:color="auto"/>
        <w:left w:val="none" w:sz="0" w:space="0" w:color="auto"/>
        <w:bottom w:val="none" w:sz="0" w:space="0" w:color="auto"/>
        <w:right w:val="none" w:sz="0" w:space="0" w:color="auto"/>
      </w:divBdr>
    </w:div>
    <w:div w:id="187379587">
      <w:bodyDiv w:val="1"/>
      <w:marLeft w:val="0"/>
      <w:marRight w:val="0"/>
      <w:marTop w:val="0"/>
      <w:marBottom w:val="0"/>
      <w:divBdr>
        <w:top w:val="none" w:sz="0" w:space="0" w:color="auto"/>
        <w:left w:val="none" w:sz="0" w:space="0" w:color="auto"/>
        <w:bottom w:val="none" w:sz="0" w:space="0" w:color="auto"/>
        <w:right w:val="none" w:sz="0" w:space="0" w:color="auto"/>
      </w:divBdr>
    </w:div>
    <w:div w:id="197207937">
      <w:bodyDiv w:val="1"/>
      <w:marLeft w:val="0"/>
      <w:marRight w:val="0"/>
      <w:marTop w:val="0"/>
      <w:marBottom w:val="0"/>
      <w:divBdr>
        <w:top w:val="none" w:sz="0" w:space="0" w:color="auto"/>
        <w:left w:val="none" w:sz="0" w:space="0" w:color="auto"/>
        <w:bottom w:val="none" w:sz="0" w:space="0" w:color="auto"/>
        <w:right w:val="none" w:sz="0" w:space="0" w:color="auto"/>
      </w:divBdr>
    </w:div>
    <w:div w:id="201477570">
      <w:bodyDiv w:val="1"/>
      <w:marLeft w:val="0"/>
      <w:marRight w:val="0"/>
      <w:marTop w:val="0"/>
      <w:marBottom w:val="0"/>
      <w:divBdr>
        <w:top w:val="none" w:sz="0" w:space="0" w:color="auto"/>
        <w:left w:val="none" w:sz="0" w:space="0" w:color="auto"/>
        <w:bottom w:val="none" w:sz="0" w:space="0" w:color="auto"/>
        <w:right w:val="none" w:sz="0" w:space="0" w:color="auto"/>
      </w:divBdr>
    </w:div>
    <w:div w:id="201752121">
      <w:bodyDiv w:val="1"/>
      <w:marLeft w:val="0"/>
      <w:marRight w:val="0"/>
      <w:marTop w:val="0"/>
      <w:marBottom w:val="0"/>
      <w:divBdr>
        <w:top w:val="none" w:sz="0" w:space="0" w:color="auto"/>
        <w:left w:val="none" w:sz="0" w:space="0" w:color="auto"/>
        <w:bottom w:val="none" w:sz="0" w:space="0" w:color="auto"/>
        <w:right w:val="none" w:sz="0" w:space="0" w:color="auto"/>
      </w:divBdr>
    </w:div>
    <w:div w:id="239219941">
      <w:bodyDiv w:val="1"/>
      <w:marLeft w:val="0"/>
      <w:marRight w:val="0"/>
      <w:marTop w:val="0"/>
      <w:marBottom w:val="0"/>
      <w:divBdr>
        <w:top w:val="none" w:sz="0" w:space="0" w:color="auto"/>
        <w:left w:val="none" w:sz="0" w:space="0" w:color="auto"/>
        <w:bottom w:val="none" w:sz="0" w:space="0" w:color="auto"/>
        <w:right w:val="none" w:sz="0" w:space="0" w:color="auto"/>
      </w:divBdr>
    </w:div>
    <w:div w:id="239682007">
      <w:bodyDiv w:val="1"/>
      <w:marLeft w:val="0"/>
      <w:marRight w:val="0"/>
      <w:marTop w:val="0"/>
      <w:marBottom w:val="0"/>
      <w:divBdr>
        <w:top w:val="none" w:sz="0" w:space="0" w:color="auto"/>
        <w:left w:val="none" w:sz="0" w:space="0" w:color="auto"/>
        <w:bottom w:val="none" w:sz="0" w:space="0" w:color="auto"/>
        <w:right w:val="none" w:sz="0" w:space="0" w:color="auto"/>
      </w:divBdr>
    </w:div>
    <w:div w:id="257909517">
      <w:bodyDiv w:val="1"/>
      <w:marLeft w:val="0"/>
      <w:marRight w:val="0"/>
      <w:marTop w:val="0"/>
      <w:marBottom w:val="0"/>
      <w:divBdr>
        <w:top w:val="none" w:sz="0" w:space="0" w:color="auto"/>
        <w:left w:val="none" w:sz="0" w:space="0" w:color="auto"/>
        <w:bottom w:val="none" w:sz="0" w:space="0" w:color="auto"/>
        <w:right w:val="none" w:sz="0" w:space="0" w:color="auto"/>
      </w:divBdr>
    </w:div>
    <w:div w:id="259992305">
      <w:bodyDiv w:val="1"/>
      <w:marLeft w:val="0"/>
      <w:marRight w:val="0"/>
      <w:marTop w:val="0"/>
      <w:marBottom w:val="0"/>
      <w:divBdr>
        <w:top w:val="none" w:sz="0" w:space="0" w:color="auto"/>
        <w:left w:val="none" w:sz="0" w:space="0" w:color="auto"/>
        <w:bottom w:val="none" w:sz="0" w:space="0" w:color="auto"/>
        <w:right w:val="none" w:sz="0" w:space="0" w:color="auto"/>
      </w:divBdr>
    </w:div>
    <w:div w:id="265817926">
      <w:bodyDiv w:val="1"/>
      <w:marLeft w:val="0"/>
      <w:marRight w:val="0"/>
      <w:marTop w:val="0"/>
      <w:marBottom w:val="0"/>
      <w:divBdr>
        <w:top w:val="none" w:sz="0" w:space="0" w:color="auto"/>
        <w:left w:val="none" w:sz="0" w:space="0" w:color="auto"/>
        <w:bottom w:val="none" w:sz="0" w:space="0" w:color="auto"/>
        <w:right w:val="none" w:sz="0" w:space="0" w:color="auto"/>
      </w:divBdr>
    </w:div>
    <w:div w:id="267393225">
      <w:bodyDiv w:val="1"/>
      <w:marLeft w:val="0"/>
      <w:marRight w:val="0"/>
      <w:marTop w:val="0"/>
      <w:marBottom w:val="0"/>
      <w:divBdr>
        <w:top w:val="none" w:sz="0" w:space="0" w:color="auto"/>
        <w:left w:val="none" w:sz="0" w:space="0" w:color="auto"/>
        <w:bottom w:val="none" w:sz="0" w:space="0" w:color="auto"/>
        <w:right w:val="none" w:sz="0" w:space="0" w:color="auto"/>
      </w:divBdr>
    </w:div>
    <w:div w:id="276185924">
      <w:bodyDiv w:val="1"/>
      <w:marLeft w:val="0"/>
      <w:marRight w:val="0"/>
      <w:marTop w:val="0"/>
      <w:marBottom w:val="0"/>
      <w:divBdr>
        <w:top w:val="none" w:sz="0" w:space="0" w:color="auto"/>
        <w:left w:val="none" w:sz="0" w:space="0" w:color="auto"/>
        <w:bottom w:val="none" w:sz="0" w:space="0" w:color="auto"/>
        <w:right w:val="none" w:sz="0" w:space="0" w:color="auto"/>
      </w:divBdr>
    </w:div>
    <w:div w:id="289559790">
      <w:bodyDiv w:val="1"/>
      <w:marLeft w:val="0"/>
      <w:marRight w:val="0"/>
      <w:marTop w:val="0"/>
      <w:marBottom w:val="0"/>
      <w:divBdr>
        <w:top w:val="none" w:sz="0" w:space="0" w:color="auto"/>
        <w:left w:val="none" w:sz="0" w:space="0" w:color="auto"/>
        <w:bottom w:val="none" w:sz="0" w:space="0" w:color="auto"/>
        <w:right w:val="none" w:sz="0" w:space="0" w:color="auto"/>
      </w:divBdr>
    </w:div>
    <w:div w:id="293608889">
      <w:bodyDiv w:val="1"/>
      <w:marLeft w:val="0"/>
      <w:marRight w:val="0"/>
      <w:marTop w:val="0"/>
      <w:marBottom w:val="0"/>
      <w:divBdr>
        <w:top w:val="none" w:sz="0" w:space="0" w:color="auto"/>
        <w:left w:val="none" w:sz="0" w:space="0" w:color="auto"/>
        <w:bottom w:val="none" w:sz="0" w:space="0" w:color="auto"/>
        <w:right w:val="none" w:sz="0" w:space="0" w:color="auto"/>
      </w:divBdr>
    </w:div>
    <w:div w:id="294531208">
      <w:bodyDiv w:val="1"/>
      <w:marLeft w:val="0"/>
      <w:marRight w:val="0"/>
      <w:marTop w:val="0"/>
      <w:marBottom w:val="0"/>
      <w:divBdr>
        <w:top w:val="none" w:sz="0" w:space="0" w:color="auto"/>
        <w:left w:val="none" w:sz="0" w:space="0" w:color="auto"/>
        <w:bottom w:val="none" w:sz="0" w:space="0" w:color="auto"/>
        <w:right w:val="none" w:sz="0" w:space="0" w:color="auto"/>
      </w:divBdr>
    </w:div>
    <w:div w:id="295527937">
      <w:bodyDiv w:val="1"/>
      <w:marLeft w:val="0"/>
      <w:marRight w:val="0"/>
      <w:marTop w:val="0"/>
      <w:marBottom w:val="0"/>
      <w:divBdr>
        <w:top w:val="none" w:sz="0" w:space="0" w:color="auto"/>
        <w:left w:val="none" w:sz="0" w:space="0" w:color="auto"/>
        <w:bottom w:val="none" w:sz="0" w:space="0" w:color="auto"/>
        <w:right w:val="none" w:sz="0" w:space="0" w:color="auto"/>
      </w:divBdr>
    </w:div>
    <w:div w:id="298801220">
      <w:bodyDiv w:val="1"/>
      <w:marLeft w:val="0"/>
      <w:marRight w:val="0"/>
      <w:marTop w:val="0"/>
      <w:marBottom w:val="0"/>
      <w:divBdr>
        <w:top w:val="none" w:sz="0" w:space="0" w:color="auto"/>
        <w:left w:val="none" w:sz="0" w:space="0" w:color="auto"/>
        <w:bottom w:val="none" w:sz="0" w:space="0" w:color="auto"/>
        <w:right w:val="none" w:sz="0" w:space="0" w:color="auto"/>
      </w:divBdr>
    </w:div>
    <w:div w:id="310596298">
      <w:bodyDiv w:val="1"/>
      <w:marLeft w:val="0"/>
      <w:marRight w:val="0"/>
      <w:marTop w:val="0"/>
      <w:marBottom w:val="0"/>
      <w:divBdr>
        <w:top w:val="none" w:sz="0" w:space="0" w:color="auto"/>
        <w:left w:val="none" w:sz="0" w:space="0" w:color="auto"/>
        <w:bottom w:val="none" w:sz="0" w:space="0" w:color="auto"/>
        <w:right w:val="none" w:sz="0" w:space="0" w:color="auto"/>
      </w:divBdr>
    </w:div>
    <w:div w:id="314071687">
      <w:bodyDiv w:val="1"/>
      <w:marLeft w:val="0"/>
      <w:marRight w:val="0"/>
      <w:marTop w:val="0"/>
      <w:marBottom w:val="0"/>
      <w:divBdr>
        <w:top w:val="none" w:sz="0" w:space="0" w:color="auto"/>
        <w:left w:val="none" w:sz="0" w:space="0" w:color="auto"/>
        <w:bottom w:val="none" w:sz="0" w:space="0" w:color="auto"/>
        <w:right w:val="none" w:sz="0" w:space="0" w:color="auto"/>
      </w:divBdr>
    </w:div>
    <w:div w:id="325860121">
      <w:bodyDiv w:val="1"/>
      <w:marLeft w:val="0"/>
      <w:marRight w:val="0"/>
      <w:marTop w:val="0"/>
      <w:marBottom w:val="0"/>
      <w:divBdr>
        <w:top w:val="none" w:sz="0" w:space="0" w:color="auto"/>
        <w:left w:val="none" w:sz="0" w:space="0" w:color="auto"/>
        <w:bottom w:val="none" w:sz="0" w:space="0" w:color="auto"/>
        <w:right w:val="none" w:sz="0" w:space="0" w:color="auto"/>
      </w:divBdr>
    </w:div>
    <w:div w:id="342319222">
      <w:bodyDiv w:val="1"/>
      <w:marLeft w:val="0"/>
      <w:marRight w:val="0"/>
      <w:marTop w:val="0"/>
      <w:marBottom w:val="0"/>
      <w:divBdr>
        <w:top w:val="none" w:sz="0" w:space="0" w:color="auto"/>
        <w:left w:val="none" w:sz="0" w:space="0" w:color="auto"/>
        <w:bottom w:val="none" w:sz="0" w:space="0" w:color="auto"/>
        <w:right w:val="none" w:sz="0" w:space="0" w:color="auto"/>
      </w:divBdr>
    </w:div>
    <w:div w:id="362554264">
      <w:bodyDiv w:val="1"/>
      <w:marLeft w:val="0"/>
      <w:marRight w:val="0"/>
      <w:marTop w:val="0"/>
      <w:marBottom w:val="0"/>
      <w:divBdr>
        <w:top w:val="none" w:sz="0" w:space="0" w:color="auto"/>
        <w:left w:val="none" w:sz="0" w:space="0" w:color="auto"/>
        <w:bottom w:val="none" w:sz="0" w:space="0" w:color="auto"/>
        <w:right w:val="none" w:sz="0" w:space="0" w:color="auto"/>
      </w:divBdr>
    </w:div>
    <w:div w:id="375159032">
      <w:bodyDiv w:val="1"/>
      <w:marLeft w:val="0"/>
      <w:marRight w:val="0"/>
      <w:marTop w:val="0"/>
      <w:marBottom w:val="0"/>
      <w:divBdr>
        <w:top w:val="none" w:sz="0" w:space="0" w:color="auto"/>
        <w:left w:val="none" w:sz="0" w:space="0" w:color="auto"/>
        <w:bottom w:val="none" w:sz="0" w:space="0" w:color="auto"/>
        <w:right w:val="none" w:sz="0" w:space="0" w:color="auto"/>
      </w:divBdr>
    </w:div>
    <w:div w:id="377895603">
      <w:bodyDiv w:val="1"/>
      <w:marLeft w:val="0"/>
      <w:marRight w:val="0"/>
      <w:marTop w:val="0"/>
      <w:marBottom w:val="0"/>
      <w:divBdr>
        <w:top w:val="none" w:sz="0" w:space="0" w:color="auto"/>
        <w:left w:val="none" w:sz="0" w:space="0" w:color="auto"/>
        <w:bottom w:val="none" w:sz="0" w:space="0" w:color="auto"/>
        <w:right w:val="none" w:sz="0" w:space="0" w:color="auto"/>
      </w:divBdr>
    </w:div>
    <w:div w:id="378209472">
      <w:bodyDiv w:val="1"/>
      <w:marLeft w:val="0"/>
      <w:marRight w:val="0"/>
      <w:marTop w:val="0"/>
      <w:marBottom w:val="0"/>
      <w:divBdr>
        <w:top w:val="none" w:sz="0" w:space="0" w:color="auto"/>
        <w:left w:val="none" w:sz="0" w:space="0" w:color="auto"/>
        <w:bottom w:val="none" w:sz="0" w:space="0" w:color="auto"/>
        <w:right w:val="none" w:sz="0" w:space="0" w:color="auto"/>
      </w:divBdr>
    </w:div>
    <w:div w:id="385838306">
      <w:bodyDiv w:val="1"/>
      <w:marLeft w:val="0"/>
      <w:marRight w:val="0"/>
      <w:marTop w:val="0"/>
      <w:marBottom w:val="0"/>
      <w:divBdr>
        <w:top w:val="none" w:sz="0" w:space="0" w:color="auto"/>
        <w:left w:val="none" w:sz="0" w:space="0" w:color="auto"/>
        <w:bottom w:val="none" w:sz="0" w:space="0" w:color="auto"/>
        <w:right w:val="none" w:sz="0" w:space="0" w:color="auto"/>
      </w:divBdr>
    </w:div>
    <w:div w:id="404651229">
      <w:bodyDiv w:val="1"/>
      <w:marLeft w:val="0"/>
      <w:marRight w:val="0"/>
      <w:marTop w:val="0"/>
      <w:marBottom w:val="0"/>
      <w:divBdr>
        <w:top w:val="none" w:sz="0" w:space="0" w:color="auto"/>
        <w:left w:val="none" w:sz="0" w:space="0" w:color="auto"/>
        <w:bottom w:val="none" w:sz="0" w:space="0" w:color="auto"/>
        <w:right w:val="none" w:sz="0" w:space="0" w:color="auto"/>
      </w:divBdr>
    </w:div>
    <w:div w:id="405415929">
      <w:bodyDiv w:val="1"/>
      <w:marLeft w:val="0"/>
      <w:marRight w:val="0"/>
      <w:marTop w:val="0"/>
      <w:marBottom w:val="0"/>
      <w:divBdr>
        <w:top w:val="none" w:sz="0" w:space="0" w:color="auto"/>
        <w:left w:val="none" w:sz="0" w:space="0" w:color="auto"/>
        <w:bottom w:val="none" w:sz="0" w:space="0" w:color="auto"/>
        <w:right w:val="none" w:sz="0" w:space="0" w:color="auto"/>
      </w:divBdr>
    </w:div>
    <w:div w:id="424228722">
      <w:bodyDiv w:val="1"/>
      <w:marLeft w:val="0"/>
      <w:marRight w:val="0"/>
      <w:marTop w:val="0"/>
      <w:marBottom w:val="0"/>
      <w:divBdr>
        <w:top w:val="none" w:sz="0" w:space="0" w:color="auto"/>
        <w:left w:val="none" w:sz="0" w:space="0" w:color="auto"/>
        <w:bottom w:val="none" w:sz="0" w:space="0" w:color="auto"/>
        <w:right w:val="none" w:sz="0" w:space="0" w:color="auto"/>
      </w:divBdr>
    </w:div>
    <w:div w:id="424305460">
      <w:bodyDiv w:val="1"/>
      <w:marLeft w:val="0"/>
      <w:marRight w:val="0"/>
      <w:marTop w:val="0"/>
      <w:marBottom w:val="0"/>
      <w:divBdr>
        <w:top w:val="none" w:sz="0" w:space="0" w:color="auto"/>
        <w:left w:val="none" w:sz="0" w:space="0" w:color="auto"/>
        <w:bottom w:val="none" w:sz="0" w:space="0" w:color="auto"/>
        <w:right w:val="none" w:sz="0" w:space="0" w:color="auto"/>
      </w:divBdr>
    </w:div>
    <w:div w:id="441919046">
      <w:bodyDiv w:val="1"/>
      <w:marLeft w:val="0"/>
      <w:marRight w:val="0"/>
      <w:marTop w:val="0"/>
      <w:marBottom w:val="0"/>
      <w:divBdr>
        <w:top w:val="none" w:sz="0" w:space="0" w:color="auto"/>
        <w:left w:val="none" w:sz="0" w:space="0" w:color="auto"/>
        <w:bottom w:val="none" w:sz="0" w:space="0" w:color="auto"/>
        <w:right w:val="none" w:sz="0" w:space="0" w:color="auto"/>
      </w:divBdr>
    </w:div>
    <w:div w:id="447627754">
      <w:bodyDiv w:val="1"/>
      <w:marLeft w:val="0"/>
      <w:marRight w:val="0"/>
      <w:marTop w:val="0"/>
      <w:marBottom w:val="0"/>
      <w:divBdr>
        <w:top w:val="none" w:sz="0" w:space="0" w:color="auto"/>
        <w:left w:val="none" w:sz="0" w:space="0" w:color="auto"/>
        <w:bottom w:val="none" w:sz="0" w:space="0" w:color="auto"/>
        <w:right w:val="none" w:sz="0" w:space="0" w:color="auto"/>
      </w:divBdr>
    </w:div>
    <w:div w:id="464473411">
      <w:bodyDiv w:val="1"/>
      <w:marLeft w:val="0"/>
      <w:marRight w:val="0"/>
      <w:marTop w:val="0"/>
      <w:marBottom w:val="0"/>
      <w:divBdr>
        <w:top w:val="none" w:sz="0" w:space="0" w:color="auto"/>
        <w:left w:val="none" w:sz="0" w:space="0" w:color="auto"/>
        <w:bottom w:val="none" w:sz="0" w:space="0" w:color="auto"/>
        <w:right w:val="none" w:sz="0" w:space="0" w:color="auto"/>
      </w:divBdr>
    </w:div>
    <w:div w:id="466553736">
      <w:bodyDiv w:val="1"/>
      <w:marLeft w:val="0"/>
      <w:marRight w:val="0"/>
      <w:marTop w:val="0"/>
      <w:marBottom w:val="0"/>
      <w:divBdr>
        <w:top w:val="none" w:sz="0" w:space="0" w:color="auto"/>
        <w:left w:val="none" w:sz="0" w:space="0" w:color="auto"/>
        <w:bottom w:val="none" w:sz="0" w:space="0" w:color="auto"/>
        <w:right w:val="none" w:sz="0" w:space="0" w:color="auto"/>
      </w:divBdr>
    </w:div>
    <w:div w:id="478810595">
      <w:bodyDiv w:val="1"/>
      <w:marLeft w:val="0"/>
      <w:marRight w:val="0"/>
      <w:marTop w:val="0"/>
      <w:marBottom w:val="0"/>
      <w:divBdr>
        <w:top w:val="none" w:sz="0" w:space="0" w:color="auto"/>
        <w:left w:val="none" w:sz="0" w:space="0" w:color="auto"/>
        <w:bottom w:val="none" w:sz="0" w:space="0" w:color="auto"/>
        <w:right w:val="none" w:sz="0" w:space="0" w:color="auto"/>
      </w:divBdr>
    </w:div>
    <w:div w:id="481192464">
      <w:bodyDiv w:val="1"/>
      <w:marLeft w:val="0"/>
      <w:marRight w:val="0"/>
      <w:marTop w:val="0"/>
      <w:marBottom w:val="0"/>
      <w:divBdr>
        <w:top w:val="none" w:sz="0" w:space="0" w:color="auto"/>
        <w:left w:val="none" w:sz="0" w:space="0" w:color="auto"/>
        <w:bottom w:val="none" w:sz="0" w:space="0" w:color="auto"/>
        <w:right w:val="none" w:sz="0" w:space="0" w:color="auto"/>
      </w:divBdr>
    </w:div>
    <w:div w:id="500900552">
      <w:bodyDiv w:val="1"/>
      <w:marLeft w:val="0"/>
      <w:marRight w:val="0"/>
      <w:marTop w:val="0"/>
      <w:marBottom w:val="0"/>
      <w:divBdr>
        <w:top w:val="none" w:sz="0" w:space="0" w:color="auto"/>
        <w:left w:val="none" w:sz="0" w:space="0" w:color="auto"/>
        <w:bottom w:val="none" w:sz="0" w:space="0" w:color="auto"/>
        <w:right w:val="none" w:sz="0" w:space="0" w:color="auto"/>
      </w:divBdr>
    </w:div>
    <w:div w:id="537278331">
      <w:bodyDiv w:val="1"/>
      <w:marLeft w:val="0"/>
      <w:marRight w:val="0"/>
      <w:marTop w:val="0"/>
      <w:marBottom w:val="0"/>
      <w:divBdr>
        <w:top w:val="none" w:sz="0" w:space="0" w:color="auto"/>
        <w:left w:val="none" w:sz="0" w:space="0" w:color="auto"/>
        <w:bottom w:val="none" w:sz="0" w:space="0" w:color="auto"/>
        <w:right w:val="none" w:sz="0" w:space="0" w:color="auto"/>
      </w:divBdr>
    </w:div>
    <w:div w:id="542061217">
      <w:bodyDiv w:val="1"/>
      <w:marLeft w:val="0"/>
      <w:marRight w:val="0"/>
      <w:marTop w:val="0"/>
      <w:marBottom w:val="0"/>
      <w:divBdr>
        <w:top w:val="none" w:sz="0" w:space="0" w:color="auto"/>
        <w:left w:val="none" w:sz="0" w:space="0" w:color="auto"/>
        <w:bottom w:val="none" w:sz="0" w:space="0" w:color="auto"/>
        <w:right w:val="none" w:sz="0" w:space="0" w:color="auto"/>
      </w:divBdr>
    </w:div>
    <w:div w:id="549004323">
      <w:bodyDiv w:val="1"/>
      <w:marLeft w:val="0"/>
      <w:marRight w:val="0"/>
      <w:marTop w:val="0"/>
      <w:marBottom w:val="0"/>
      <w:divBdr>
        <w:top w:val="none" w:sz="0" w:space="0" w:color="auto"/>
        <w:left w:val="none" w:sz="0" w:space="0" w:color="auto"/>
        <w:bottom w:val="none" w:sz="0" w:space="0" w:color="auto"/>
        <w:right w:val="none" w:sz="0" w:space="0" w:color="auto"/>
      </w:divBdr>
    </w:div>
    <w:div w:id="553859577">
      <w:bodyDiv w:val="1"/>
      <w:marLeft w:val="0"/>
      <w:marRight w:val="0"/>
      <w:marTop w:val="0"/>
      <w:marBottom w:val="0"/>
      <w:divBdr>
        <w:top w:val="none" w:sz="0" w:space="0" w:color="auto"/>
        <w:left w:val="none" w:sz="0" w:space="0" w:color="auto"/>
        <w:bottom w:val="none" w:sz="0" w:space="0" w:color="auto"/>
        <w:right w:val="none" w:sz="0" w:space="0" w:color="auto"/>
      </w:divBdr>
    </w:div>
    <w:div w:id="554238724">
      <w:bodyDiv w:val="1"/>
      <w:marLeft w:val="0"/>
      <w:marRight w:val="0"/>
      <w:marTop w:val="0"/>
      <w:marBottom w:val="0"/>
      <w:divBdr>
        <w:top w:val="none" w:sz="0" w:space="0" w:color="auto"/>
        <w:left w:val="none" w:sz="0" w:space="0" w:color="auto"/>
        <w:bottom w:val="none" w:sz="0" w:space="0" w:color="auto"/>
        <w:right w:val="none" w:sz="0" w:space="0" w:color="auto"/>
      </w:divBdr>
    </w:div>
    <w:div w:id="558982829">
      <w:bodyDiv w:val="1"/>
      <w:marLeft w:val="0"/>
      <w:marRight w:val="0"/>
      <w:marTop w:val="0"/>
      <w:marBottom w:val="0"/>
      <w:divBdr>
        <w:top w:val="none" w:sz="0" w:space="0" w:color="auto"/>
        <w:left w:val="none" w:sz="0" w:space="0" w:color="auto"/>
        <w:bottom w:val="none" w:sz="0" w:space="0" w:color="auto"/>
        <w:right w:val="none" w:sz="0" w:space="0" w:color="auto"/>
      </w:divBdr>
    </w:div>
    <w:div w:id="560218977">
      <w:bodyDiv w:val="1"/>
      <w:marLeft w:val="0"/>
      <w:marRight w:val="0"/>
      <w:marTop w:val="0"/>
      <w:marBottom w:val="0"/>
      <w:divBdr>
        <w:top w:val="none" w:sz="0" w:space="0" w:color="auto"/>
        <w:left w:val="none" w:sz="0" w:space="0" w:color="auto"/>
        <w:bottom w:val="none" w:sz="0" w:space="0" w:color="auto"/>
        <w:right w:val="none" w:sz="0" w:space="0" w:color="auto"/>
      </w:divBdr>
    </w:div>
    <w:div w:id="574322972">
      <w:bodyDiv w:val="1"/>
      <w:marLeft w:val="0"/>
      <w:marRight w:val="0"/>
      <w:marTop w:val="0"/>
      <w:marBottom w:val="0"/>
      <w:divBdr>
        <w:top w:val="none" w:sz="0" w:space="0" w:color="auto"/>
        <w:left w:val="none" w:sz="0" w:space="0" w:color="auto"/>
        <w:bottom w:val="none" w:sz="0" w:space="0" w:color="auto"/>
        <w:right w:val="none" w:sz="0" w:space="0" w:color="auto"/>
      </w:divBdr>
    </w:div>
    <w:div w:id="581528308">
      <w:bodyDiv w:val="1"/>
      <w:marLeft w:val="0"/>
      <w:marRight w:val="0"/>
      <w:marTop w:val="0"/>
      <w:marBottom w:val="0"/>
      <w:divBdr>
        <w:top w:val="none" w:sz="0" w:space="0" w:color="auto"/>
        <w:left w:val="none" w:sz="0" w:space="0" w:color="auto"/>
        <w:bottom w:val="none" w:sz="0" w:space="0" w:color="auto"/>
        <w:right w:val="none" w:sz="0" w:space="0" w:color="auto"/>
      </w:divBdr>
    </w:div>
    <w:div w:id="582837820">
      <w:bodyDiv w:val="1"/>
      <w:marLeft w:val="0"/>
      <w:marRight w:val="0"/>
      <w:marTop w:val="0"/>
      <w:marBottom w:val="0"/>
      <w:divBdr>
        <w:top w:val="none" w:sz="0" w:space="0" w:color="auto"/>
        <w:left w:val="none" w:sz="0" w:space="0" w:color="auto"/>
        <w:bottom w:val="none" w:sz="0" w:space="0" w:color="auto"/>
        <w:right w:val="none" w:sz="0" w:space="0" w:color="auto"/>
      </w:divBdr>
    </w:div>
    <w:div w:id="587034186">
      <w:bodyDiv w:val="1"/>
      <w:marLeft w:val="0"/>
      <w:marRight w:val="0"/>
      <w:marTop w:val="0"/>
      <w:marBottom w:val="0"/>
      <w:divBdr>
        <w:top w:val="none" w:sz="0" w:space="0" w:color="auto"/>
        <w:left w:val="none" w:sz="0" w:space="0" w:color="auto"/>
        <w:bottom w:val="none" w:sz="0" w:space="0" w:color="auto"/>
        <w:right w:val="none" w:sz="0" w:space="0" w:color="auto"/>
      </w:divBdr>
    </w:div>
    <w:div w:id="593975879">
      <w:bodyDiv w:val="1"/>
      <w:marLeft w:val="0"/>
      <w:marRight w:val="0"/>
      <w:marTop w:val="0"/>
      <w:marBottom w:val="0"/>
      <w:divBdr>
        <w:top w:val="none" w:sz="0" w:space="0" w:color="auto"/>
        <w:left w:val="none" w:sz="0" w:space="0" w:color="auto"/>
        <w:bottom w:val="none" w:sz="0" w:space="0" w:color="auto"/>
        <w:right w:val="none" w:sz="0" w:space="0" w:color="auto"/>
      </w:divBdr>
    </w:div>
    <w:div w:id="596862174">
      <w:bodyDiv w:val="1"/>
      <w:marLeft w:val="0"/>
      <w:marRight w:val="0"/>
      <w:marTop w:val="0"/>
      <w:marBottom w:val="0"/>
      <w:divBdr>
        <w:top w:val="none" w:sz="0" w:space="0" w:color="auto"/>
        <w:left w:val="none" w:sz="0" w:space="0" w:color="auto"/>
        <w:bottom w:val="none" w:sz="0" w:space="0" w:color="auto"/>
        <w:right w:val="none" w:sz="0" w:space="0" w:color="auto"/>
      </w:divBdr>
    </w:div>
    <w:div w:id="599145748">
      <w:bodyDiv w:val="1"/>
      <w:marLeft w:val="0"/>
      <w:marRight w:val="0"/>
      <w:marTop w:val="0"/>
      <w:marBottom w:val="0"/>
      <w:divBdr>
        <w:top w:val="none" w:sz="0" w:space="0" w:color="auto"/>
        <w:left w:val="none" w:sz="0" w:space="0" w:color="auto"/>
        <w:bottom w:val="none" w:sz="0" w:space="0" w:color="auto"/>
        <w:right w:val="none" w:sz="0" w:space="0" w:color="auto"/>
      </w:divBdr>
    </w:div>
    <w:div w:id="599720588">
      <w:bodyDiv w:val="1"/>
      <w:marLeft w:val="0"/>
      <w:marRight w:val="0"/>
      <w:marTop w:val="0"/>
      <w:marBottom w:val="0"/>
      <w:divBdr>
        <w:top w:val="none" w:sz="0" w:space="0" w:color="auto"/>
        <w:left w:val="none" w:sz="0" w:space="0" w:color="auto"/>
        <w:bottom w:val="none" w:sz="0" w:space="0" w:color="auto"/>
        <w:right w:val="none" w:sz="0" w:space="0" w:color="auto"/>
      </w:divBdr>
    </w:div>
    <w:div w:id="616836541">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39922296">
      <w:bodyDiv w:val="1"/>
      <w:marLeft w:val="0"/>
      <w:marRight w:val="0"/>
      <w:marTop w:val="0"/>
      <w:marBottom w:val="0"/>
      <w:divBdr>
        <w:top w:val="none" w:sz="0" w:space="0" w:color="auto"/>
        <w:left w:val="none" w:sz="0" w:space="0" w:color="auto"/>
        <w:bottom w:val="none" w:sz="0" w:space="0" w:color="auto"/>
        <w:right w:val="none" w:sz="0" w:space="0" w:color="auto"/>
      </w:divBdr>
    </w:div>
    <w:div w:id="649136422">
      <w:bodyDiv w:val="1"/>
      <w:marLeft w:val="0"/>
      <w:marRight w:val="0"/>
      <w:marTop w:val="0"/>
      <w:marBottom w:val="0"/>
      <w:divBdr>
        <w:top w:val="none" w:sz="0" w:space="0" w:color="auto"/>
        <w:left w:val="none" w:sz="0" w:space="0" w:color="auto"/>
        <w:bottom w:val="none" w:sz="0" w:space="0" w:color="auto"/>
        <w:right w:val="none" w:sz="0" w:space="0" w:color="auto"/>
      </w:divBdr>
    </w:div>
    <w:div w:id="651061026">
      <w:bodyDiv w:val="1"/>
      <w:marLeft w:val="0"/>
      <w:marRight w:val="0"/>
      <w:marTop w:val="0"/>
      <w:marBottom w:val="0"/>
      <w:divBdr>
        <w:top w:val="none" w:sz="0" w:space="0" w:color="auto"/>
        <w:left w:val="none" w:sz="0" w:space="0" w:color="auto"/>
        <w:bottom w:val="none" w:sz="0" w:space="0" w:color="auto"/>
        <w:right w:val="none" w:sz="0" w:space="0" w:color="auto"/>
      </w:divBdr>
    </w:div>
    <w:div w:id="652174181">
      <w:bodyDiv w:val="1"/>
      <w:marLeft w:val="0"/>
      <w:marRight w:val="0"/>
      <w:marTop w:val="0"/>
      <w:marBottom w:val="0"/>
      <w:divBdr>
        <w:top w:val="none" w:sz="0" w:space="0" w:color="auto"/>
        <w:left w:val="none" w:sz="0" w:space="0" w:color="auto"/>
        <w:bottom w:val="none" w:sz="0" w:space="0" w:color="auto"/>
        <w:right w:val="none" w:sz="0" w:space="0" w:color="auto"/>
      </w:divBdr>
    </w:div>
    <w:div w:id="656887461">
      <w:bodyDiv w:val="1"/>
      <w:marLeft w:val="0"/>
      <w:marRight w:val="0"/>
      <w:marTop w:val="0"/>
      <w:marBottom w:val="0"/>
      <w:divBdr>
        <w:top w:val="none" w:sz="0" w:space="0" w:color="auto"/>
        <w:left w:val="none" w:sz="0" w:space="0" w:color="auto"/>
        <w:bottom w:val="none" w:sz="0" w:space="0" w:color="auto"/>
        <w:right w:val="none" w:sz="0" w:space="0" w:color="auto"/>
      </w:divBdr>
    </w:div>
    <w:div w:id="671881847">
      <w:bodyDiv w:val="1"/>
      <w:marLeft w:val="0"/>
      <w:marRight w:val="0"/>
      <w:marTop w:val="0"/>
      <w:marBottom w:val="0"/>
      <w:divBdr>
        <w:top w:val="none" w:sz="0" w:space="0" w:color="auto"/>
        <w:left w:val="none" w:sz="0" w:space="0" w:color="auto"/>
        <w:bottom w:val="none" w:sz="0" w:space="0" w:color="auto"/>
        <w:right w:val="none" w:sz="0" w:space="0" w:color="auto"/>
      </w:divBdr>
    </w:div>
    <w:div w:id="676612267">
      <w:bodyDiv w:val="1"/>
      <w:marLeft w:val="0"/>
      <w:marRight w:val="0"/>
      <w:marTop w:val="0"/>
      <w:marBottom w:val="0"/>
      <w:divBdr>
        <w:top w:val="none" w:sz="0" w:space="0" w:color="auto"/>
        <w:left w:val="none" w:sz="0" w:space="0" w:color="auto"/>
        <w:bottom w:val="none" w:sz="0" w:space="0" w:color="auto"/>
        <w:right w:val="none" w:sz="0" w:space="0" w:color="auto"/>
      </w:divBdr>
    </w:div>
    <w:div w:id="684212289">
      <w:bodyDiv w:val="1"/>
      <w:marLeft w:val="0"/>
      <w:marRight w:val="0"/>
      <w:marTop w:val="0"/>
      <w:marBottom w:val="0"/>
      <w:divBdr>
        <w:top w:val="none" w:sz="0" w:space="0" w:color="auto"/>
        <w:left w:val="none" w:sz="0" w:space="0" w:color="auto"/>
        <w:bottom w:val="none" w:sz="0" w:space="0" w:color="auto"/>
        <w:right w:val="none" w:sz="0" w:space="0" w:color="auto"/>
      </w:divBdr>
    </w:div>
    <w:div w:id="685520987">
      <w:bodyDiv w:val="1"/>
      <w:marLeft w:val="0"/>
      <w:marRight w:val="0"/>
      <w:marTop w:val="0"/>
      <w:marBottom w:val="0"/>
      <w:divBdr>
        <w:top w:val="none" w:sz="0" w:space="0" w:color="auto"/>
        <w:left w:val="none" w:sz="0" w:space="0" w:color="auto"/>
        <w:bottom w:val="none" w:sz="0" w:space="0" w:color="auto"/>
        <w:right w:val="none" w:sz="0" w:space="0" w:color="auto"/>
      </w:divBdr>
    </w:div>
    <w:div w:id="686174859">
      <w:bodyDiv w:val="1"/>
      <w:marLeft w:val="0"/>
      <w:marRight w:val="0"/>
      <w:marTop w:val="0"/>
      <w:marBottom w:val="0"/>
      <w:divBdr>
        <w:top w:val="none" w:sz="0" w:space="0" w:color="auto"/>
        <w:left w:val="none" w:sz="0" w:space="0" w:color="auto"/>
        <w:bottom w:val="none" w:sz="0" w:space="0" w:color="auto"/>
        <w:right w:val="none" w:sz="0" w:space="0" w:color="auto"/>
      </w:divBdr>
    </w:div>
    <w:div w:id="686637535">
      <w:bodyDiv w:val="1"/>
      <w:marLeft w:val="0"/>
      <w:marRight w:val="0"/>
      <w:marTop w:val="0"/>
      <w:marBottom w:val="0"/>
      <w:divBdr>
        <w:top w:val="none" w:sz="0" w:space="0" w:color="auto"/>
        <w:left w:val="none" w:sz="0" w:space="0" w:color="auto"/>
        <w:bottom w:val="none" w:sz="0" w:space="0" w:color="auto"/>
        <w:right w:val="none" w:sz="0" w:space="0" w:color="auto"/>
      </w:divBdr>
    </w:div>
    <w:div w:id="691036849">
      <w:bodyDiv w:val="1"/>
      <w:marLeft w:val="0"/>
      <w:marRight w:val="0"/>
      <w:marTop w:val="0"/>
      <w:marBottom w:val="0"/>
      <w:divBdr>
        <w:top w:val="none" w:sz="0" w:space="0" w:color="auto"/>
        <w:left w:val="none" w:sz="0" w:space="0" w:color="auto"/>
        <w:bottom w:val="none" w:sz="0" w:space="0" w:color="auto"/>
        <w:right w:val="none" w:sz="0" w:space="0" w:color="auto"/>
      </w:divBdr>
    </w:div>
    <w:div w:id="693382437">
      <w:bodyDiv w:val="1"/>
      <w:marLeft w:val="0"/>
      <w:marRight w:val="0"/>
      <w:marTop w:val="0"/>
      <w:marBottom w:val="0"/>
      <w:divBdr>
        <w:top w:val="none" w:sz="0" w:space="0" w:color="auto"/>
        <w:left w:val="none" w:sz="0" w:space="0" w:color="auto"/>
        <w:bottom w:val="none" w:sz="0" w:space="0" w:color="auto"/>
        <w:right w:val="none" w:sz="0" w:space="0" w:color="auto"/>
      </w:divBdr>
    </w:div>
    <w:div w:id="702369509">
      <w:bodyDiv w:val="1"/>
      <w:marLeft w:val="0"/>
      <w:marRight w:val="0"/>
      <w:marTop w:val="0"/>
      <w:marBottom w:val="0"/>
      <w:divBdr>
        <w:top w:val="none" w:sz="0" w:space="0" w:color="auto"/>
        <w:left w:val="none" w:sz="0" w:space="0" w:color="auto"/>
        <w:bottom w:val="none" w:sz="0" w:space="0" w:color="auto"/>
        <w:right w:val="none" w:sz="0" w:space="0" w:color="auto"/>
      </w:divBdr>
    </w:div>
    <w:div w:id="709066077">
      <w:bodyDiv w:val="1"/>
      <w:marLeft w:val="0"/>
      <w:marRight w:val="0"/>
      <w:marTop w:val="0"/>
      <w:marBottom w:val="0"/>
      <w:divBdr>
        <w:top w:val="none" w:sz="0" w:space="0" w:color="auto"/>
        <w:left w:val="none" w:sz="0" w:space="0" w:color="auto"/>
        <w:bottom w:val="none" w:sz="0" w:space="0" w:color="auto"/>
        <w:right w:val="none" w:sz="0" w:space="0" w:color="auto"/>
      </w:divBdr>
    </w:div>
    <w:div w:id="712391160">
      <w:bodyDiv w:val="1"/>
      <w:marLeft w:val="0"/>
      <w:marRight w:val="0"/>
      <w:marTop w:val="0"/>
      <w:marBottom w:val="0"/>
      <w:divBdr>
        <w:top w:val="none" w:sz="0" w:space="0" w:color="auto"/>
        <w:left w:val="none" w:sz="0" w:space="0" w:color="auto"/>
        <w:bottom w:val="none" w:sz="0" w:space="0" w:color="auto"/>
        <w:right w:val="none" w:sz="0" w:space="0" w:color="auto"/>
      </w:divBdr>
    </w:div>
    <w:div w:id="716660028">
      <w:bodyDiv w:val="1"/>
      <w:marLeft w:val="0"/>
      <w:marRight w:val="0"/>
      <w:marTop w:val="0"/>
      <w:marBottom w:val="0"/>
      <w:divBdr>
        <w:top w:val="none" w:sz="0" w:space="0" w:color="auto"/>
        <w:left w:val="none" w:sz="0" w:space="0" w:color="auto"/>
        <w:bottom w:val="none" w:sz="0" w:space="0" w:color="auto"/>
        <w:right w:val="none" w:sz="0" w:space="0" w:color="auto"/>
      </w:divBdr>
    </w:div>
    <w:div w:id="742610066">
      <w:bodyDiv w:val="1"/>
      <w:marLeft w:val="0"/>
      <w:marRight w:val="0"/>
      <w:marTop w:val="0"/>
      <w:marBottom w:val="0"/>
      <w:divBdr>
        <w:top w:val="none" w:sz="0" w:space="0" w:color="auto"/>
        <w:left w:val="none" w:sz="0" w:space="0" w:color="auto"/>
        <w:bottom w:val="none" w:sz="0" w:space="0" w:color="auto"/>
        <w:right w:val="none" w:sz="0" w:space="0" w:color="auto"/>
      </w:divBdr>
    </w:div>
    <w:div w:id="753474235">
      <w:bodyDiv w:val="1"/>
      <w:marLeft w:val="0"/>
      <w:marRight w:val="0"/>
      <w:marTop w:val="0"/>
      <w:marBottom w:val="0"/>
      <w:divBdr>
        <w:top w:val="none" w:sz="0" w:space="0" w:color="auto"/>
        <w:left w:val="none" w:sz="0" w:space="0" w:color="auto"/>
        <w:bottom w:val="none" w:sz="0" w:space="0" w:color="auto"/>
        <w:right w:val="none" w:sz="0" w:space="0" w:color="auto"/>
      </w:divBdr>
    </w:div>
    <w:div w:id="761294411">
      <w:bodyDiv w:val="1"/>
      <w:marLeft w:val="0"/>
      <w:marRight w:val="0"/>
      <w:marTop w:val="0"/>
      <w:marBottom w:val="0"/>
      <w:divBdr>
        <w:top w:val="none" w:sz="0" w:space="0" w:color="auto"/>
        <w:left w:val="none" w:sz="0" w:space="0" w:color="auto"/>
        <w:bottom w:val="none" w:sz="0" w:space="0" w:color="auto"/>
        <w:right w:val="none" w:sz="0" w:space="0" w:color="auto"/>
      </w:divBdr>
    </w:div>
    <w:div w:id="762334524">
      <w:bodyDiv w:val="1"/>
      <w:marLeft w:val="0"/>
      <w:marRight w:val="0"/>
      <w:marTop w:val="0"/>
      <w:marBottom w:val="0"/>
      <w:divBdr>
        <w:top w:val="none" w:sz="0" w:space="0" w:color="auto"/>
        <w:left w:val="none" w:sz="0" w:space="0" w:color="auto"/>
        <w:bottom w:val="none" w:sz="0" w:space="0" w:color="auto"/>
        <w:right w:val="none" w:sz="0" w:space="0" w:color="auto"/>
      </w:divBdr>
    </w:div>
    <w:div w:id="769162165">
      <w:bodyDiv w:val="1"/>
      <w:marLeft w:val="0"/>
      <w:marRight w:val="0"/>
      <w:marTop w:val="0"/>
      <w:marBottom w:val="0"/>
      <w:divBdr>
        <w:top w:val="none" w:sz="0" w:space="0" w:color="auto"/>
        <w:left w:val="none" w:sz="0" w:space="0" w:color="auto"/>
        <w:bottom w:val="none" w:sz="0" w:space="0" w:color="auto"/>
        <w:right w:val="none" w:sz="0" w:space="0" w:color="auto"/>
      </w:divBdr>
    </w:div>
    <w:div w:id="769276629">
      <w:bodyDiv w:val="1"/>
      <w:marLeft w:val="0"/>
      <w:marRight w:val="0"/>
      <w:marTop w:val="0"/>
      <w:marBottom w:val="0"/>
      <w:divBdr>
        <w:top w:val="none" w:sz="0" w:space="0" w:color="auto"/>
        <w:left w:val="none" w:sz="0" w:space="0" w:color="auto"/>
        <w:bottom w:val="none" w:sz="0" w:space="0" w:color="auto"/>
        <w:right w:val="none" w:sz="0" w:space="0" w:color="auto"/>
      </w:divBdr>
    </w:div>
    <w:div w:id="770129428">
      <w:bodyDiv w:val="1"/>
      <w:marLeft w:val="0"/>
      <w:marRight w:val="0"/>
      <w:marTop w:val="0"/>
      <w:marBottom w:val="0"/>
      <w:divBdr>
        <w:top w:val="none" w:sz="0" w:space="0" w:color="auto"/>
        <w:left w:val="none" w:sz="0" w:space="0" w:color="auto"/>
        <w:bottom w:val="none" w:sz="0" w:space="0" w:color="auto"/>
        <w:right w:val="none" w:sz="0" w:space="0" w:color="auto"/>
      </w:divBdr>
    </w:div>
    <w:div w:id="800149275">
      <w:bodyDiv w:val="1"/>
      <w:marLeft w:val="0"/>
      <w:marRight w:val="0"/>
      <w:marTop w:val="0"/>
      <w:marBottom w:val="0"/>
      <w:divBdr>
        <w:top w:val="none" w:sz="0" w:space="0" w:color="auto"/>
        <w:left w:val="none" w:sz="0" w:space="0" w:color="auto"/>
        <w:bottom w:val="none" w:sz="0" w:space="0" w:color="auto"/>
        <w:right w:val="none" w:sz="0" w:space="0" w:color="auto"/>
      </w:divBdr>
    </w:div>
    <w:div w:id="801309985">
      <w:bodyDiv w:val="1"/>
      <w:marLeft w:val="0"/>
      <w:marRight w:val="0"/>
      <w:marTop w:val="0"/>
      <w:marBottom w:val="0"/>
      <w:divBdr>
        <w:top w:val="none" w:sz="0" w:space="0" w:color="auto"/>
        <w:left w:val="none" w:sz="0" w:space="0" w:color="auto"/>
        <w:bottom w:val="none" w:sz="0" w:space="0" w:color="auto"/>
        <w:right w:val="none" w:sz="0" w:space="0" w:color="auto"/>
      </w:divBdr>
    </w:div>
    <w:div w:id="821628690">
      <w:bodyDiv w:val="1"/>
      <w:marLeft w:val="0"/>
      <w:marRight w:val="0"/>
      <w:marTop w:val="0"/>
      <w:marBottom w:val="0"/>
      <w:divBdr>
        <w:top w:val="none" w:sz="0" w:space="0" w:color="auto"/>
        <w:left w:val="none" w:sz="0" w:space="0" w:color="auto"/>
        <w:bottom w:val="none" w:sz="0" w:space="0" w:color="auto"/>
        <w:right w:val="none" w:sz="0" w:space="0" w:color="auto"/>
      </w:divBdr>
    </w:div>
    <w:div w:id="823860651">
      <w:bodyDiv w:val="1"/>
      <w:marLeft w:val="0"/>
      <w:marRight w:val="0"/>
      <w:marTop w:val="0"/>
      <w:marBottom w:val="0"/>
      <w:divBdr>
        <w:top w:val="none" w:sz="0" w:space="0" w:color="auto"/>
        <w:left w:val="none" w:sz="0" w:space="0" w:color="auto"/>
        <w:bottom w:val="none" w:sz="0" w:space="0" w:color="auto"/>
        <w:right w:val="none" w:sz="0" w:space="0" w:color="auto"/>
      </w:divBdr>
    </w:div>
    <w:div w:id="836653654">
      <w:bodyDiv w:val="1"/>
      <w:marLeft w:val="0"/>
      <w:marRight w:val="0"/>
      <w:marTop w:val="0"/>
      <w:marBottom w:val="0"/>
      <w:divBdr>
        <w:top w:val="none" w:sz="0" w:space="0" w:color="auto"/>
        <w:left w:val="none" w:sz="0" w:space="0" w:color="auto"/>
        <w:bottom w:val="none" w:sz="0" w:space="0" w:color="auto"/>
        <w:right w:val="none" w:sz="0" w:space="0" w:color="auto"/>
      </w:divBdr>
    </w:div>
    <w:div w:id="849486725">
      <w:bodyDiv w:val="1"/>
      <w:marLeft w:val="0"/>
      <w:marRight w:val="0"/>
      <w:marTop w:val="0"/>
      <w:marBottom w:val="0"/>
      <w:divBdr>
        <w:top w:val="none" w:sz="0" w:space="0" w:color="auto"/>
        <w:left w:val="none" w:sz="0" w:space="0" w:color="auto"/>
        <w:bottom w:val="none" w:sz="0" w:space="0" w:color="auto"/>
        <w:right w:val="none" w:sz="0" w:space="0" w:color="auto"/>
      </w:divBdr>
    </w:div>
    <w:div w:id="855386241">
      <w:bodyDiv w:val="1"/>
      <w:marLeft w:val="0"/>
      <w:marRight w:val="0"/>
      <w:marTop w:val="0"/>
      <w:marBottom w:val="0"/>
      <w:divBdr>
        <w:top w:val="none" w:sz="0" w:space="0" w:color="auto"/>
        <w:left w:val="none" w:sz="0" w:space="0" w:color="auto"/>
        <w:bottom w:val="none" w:sz="0" w:space="0" w:color="auto"/>
        <w:right w:val="none" w:sz="0" w:space="0" w:color="auto"/>
      </w:divBdr>
    </w:div>
    <w:div w:id="876815611">
      <w:bodyDiv w:val="1"/>
      <w:marLeft w:val="0"/>
      <w:marRight w:val="0"/>
      <w:marTop w:val="0"/>
      <w:marBottom w:val="0"/>
      <w:divBdr>
        <w:top w:val="none" w:sz="0" w:space="0" w:color="auto"/>
        <w:left w:val="none" w:sz="0" w:space="0" w:color="auto"/>
        <w:bottom w:val="none" w:sz="0" w:space="0" w:color="auto"/>
        <w:right w:val="none" w:sz="0" w:space="0" w:color="auto"/>
      </w:divBdr>
    </w:div>
    <w:div w:id="900480059">
      <w:bodyDiv w:val="1"/>
      <w:marLeft w:val="0"/>
      <w:marRight w:val="0"/>
      <w:marTop w:val="0"/>
      <w:marBottom w:val="0"/>
      <w:divBdr>
        <w:top w:val="none" w:sz="0" w:space="0" w:color="auto"/>
        <w:left w:val="none" w:sz="0" w:space="0" w:color="auto"/>
        <w:bottom w:val="none" w:sz="0" w:space="0" w:color="auto"/>
        <w:right w:val="none" w:sz="0" w:space="0" w:color="auto"/>
      </w:divBdr>
    </w:div>
    <w:div w:id="903565623">
      <w:bodyDiv w:val="1"/>
      <w:marLeft w:val="0"/>
      <w:marRight w:val="0"/>
      <w:marTop w:val="0"/>
      <w:marBottom w:val="0"/>
      <w:divBdr>
        <w:top w:val="none" w:sz="0" w:space="0" w:color="auto"/>
        <w:left w:val="none" w:sz="0" w:space="0" w:color="auto"/>
        <w:bottom w:val="none" w:sz="0" w:space="0" w:color="auto"/>
        <w:right w:val="none" w:sz="0" w:space="0" w:color="auto"/>
      </w:divBdr>
    </w:div>
    <w:div w:id="904879571">
      <w:bodyDiv w:val="1"/>
      <w:marLeft w:val="0"/>
      <w:marRight w:val="0"/>
      <w:marTop w:val="0"/>
      <w:marBottom w:val="0"/>
      <w:divBdr>
        <w:top w:val="none" w:sz="0" w:space="0" w:color="auto"/>
        <w:left w:val="none" w:sz="0" w:space="0" w:color="auto"/>
        <w:bottom w:val="none" w:sz="0" w:space="0" w:color="auto"/>
        <w:right w:val="none" w:sz="0" w:space="0" w:color="auto"/>
      </w:divBdr>
    </w:div>
    <w:div w:id="910118690">
      <w:bodyDiv w:val="1"/>
      <w:marLeft w:val="0"/>
      <w:marRight w:val="0"/>
      <w:marTop w:val="0"/>
      <w:marBottom w:val="0"/>
      <w:divBdr>
        <w:top w:val="none" w:sz="0" w:space="0" w:color="auto"/>
        <w:left w:val="none" w:sz="0" w:space="0" w:color="auto"/>
        <w:bottom w:val="none" w:sz="0" w:space="0" w:color="auto"/>
        <w:right w:val="none" w:sz="0" w:space="0" w:color="auto"/>
      </w:divBdr>
    </w:div>
    <w:div w:id="913589246">
      <w:bodyDiv w:val="1"/>
      <w:marLeft w:val="0"/>
      <w:marRight w:val="0"/>
      <w:marTop w:val="0"/>
      <w:marBottom w:val="0"/>
      <w:divBdr>
        <w:top w:val="none" w:sz="0" w:space="0" w:color="auto"/>
        <w:left w:val="none" w:sz="0" w:space="0" w:color="auto"/>
        <w:bottom w:val="none" w:sz="0" w:space="0" w:color="auto"/>
        <w:right w:val="none" w:sz="0" w:space="0" w:color="auto"/>
      </w:divBdr>
    </w:div>
    <w:div w:id="913974975">
      <w:bodyDiv w:val="1"/>
      <w:marLeft w:val="0"/>
      <w:marRight w:val="0"/>
      <w:marTop w:val="0"/>
      <w:marBottom w:val="0"/>
      <w:divBdr>
        <w:top w:val="none" w:sz="0" w:space="0" w:color="auto"/>
        <w:left w:val="none" w:sz="0" w:space="0" w:color="auto"/>
        <w:bottom w:val="none" w:sz="0" w:space="0" w:color="auto"/>
        <w:right w:val="none" w:sz="0" w:space="0" w:color="auto"/>
      </w:divBdr>
    </w:div>
    <w:div w:id="915894325">
      <w:bodyDiv w:val="1"/>
      <w:marLeft w:val="0"/>
      <w:marRight w:val="0"/>
      <w:marTop w:val="0"/>
      <w:marBottom w:val="0"/>
      <w:divBdr>
        <w:top w:val="none" w:sz="0" w:space="0" w:color="auto"/>
        <w:left w:val="none" w:sz="0" w:space="0" w:color="auto"/>
        <w:bottom w:val="none" w:sz="0" w:space="0" w:color="auto"/>
        <w:right w:val="none" w:sz="0" w:space="0" w:color="auto"/>
      </w:divBdr>
    </w:div>
    <w:div w:id="919756497">
      <w:bodyDiv w:val="1"/>
      <w:marLeft w:val="0"/>
      <w:marRight w:val="0"/>
      <w:marTop w:val="0"/>
      <w:marBottom w:val="0"/>
      <w:divBdr>
        <w:top w:val="none" w:sz="0" w:space="0" w:color="auto"/>
        <w:left w:val="none" w:sz="0" w:space="0" w:color="auto"/>
        <w:bottom w:val="none" w:sz="0" w:space="0" w:color="auto"/>
        <w:right w:val="none" w:sz="0" w:space="0" w:color="auto"/>
      </w:divBdr>
    </w:div>
    <w:div w:id="920212458">
      <w:bodyDiv w:val="1"/>
      <w:marLeft w:val="0"/>
      <w:marRight w:val="0"/>
      <w:marTop w:val="0"/>
      <w:marBottom w:val="0"/>
      <w:divBdr>
        <w:top w:val="none" w:sz="0" w:space="0" w:color="auto"/>
        <w:left w:val="none" w:sz="0" w:space="0" w:color="auto"/>
        <w:bottom w:val="none" w:sz="0" w:space="0" w:color="auto"/>
        <w:right w:val="none" w:sz="0" w:space="0" w:color="auto"/>
      </w:divBdr>
    </w:div>
    <w:div w:id="921524931">
      <w:bodyDiv w:val="1"/>
      <w:marLeft w:val="0"/>
      <w:marRight w:val="0"/>
      <w:marTop w:val="0"/>
      <w:marBottom w:val="0"/>
      <w:divBdr>
        <w:top w:val="none" w:sz="0" w:space="0" w:color="auto"/>
        <w:left w:val="none" w:sz="0" w:space="0" w:color="auto"/>
        <w:bottom w:val="none" w:sz="0" w:space="0" w:color="auto"/>
        <w:right w:val="none" w:sz="0" w:space="0" w:color="auto"/>
      </w:divBdr>
    </w:div>
    <w:div w:id="922958593">
      <w:bodyDiv w:val="1"/>
      <w:marLeft w:val="0"/>
      <w:marRight w:val="0"/>
      <w:marTop w:val="0"/>
      <w:marBottom w:val="0"/>
      <w:divBdr>
        <w:top w:val="none" w:sz="0" w:space="0" w:color="auto"/>
        <w:left w:val="none" w:sz="0" w:space="0" w:color="auto"/>
        <w:bottom w:val="none" w:sz="0" w:space="0" w:color="auto"/>
        <w:right w:val="none" w:sz="0" w:space="0" w:color="auto"/>
      </w:divBdr>
    </w:div>
    <w:div w:id="944775934">
      <w:bodyDiv w:val="1"/>
      <w:marLeft w:val="0"/>
      <w:marRight w:val="0"/>
      <w:marTop w:val="0"/>
      <w:marBottom w:val="0"/>
      <w:divBdr>
        <w:top w:val="none" w:sz="0" w:space="0" w:color="auto"/>
        <w:left w:val="none" w:sz="0" w:space="0" w:color="auto"/>
        <w:bottom w:val="none" w:sz="0" w:space="0" w:color="auto"/>
        <w:right w:val="none" w:sz="0" w:space="0" w:color="auto"/>
      </w:divBdr>
    </w:div>
    <w:div w:id="965894403">
      <w:bodyDiv w:val="1"/>
      <w:marLeft w:val="0"/>
      <w:marRight w:val="0"/>
      <w:marTop w:val="0"/>
      <w:marBottom w:val="0"/>
      <w:divBdr>
        <w:top w:val="none" w:sz="0" w:space="0" w:color="auto"/>
        <w:left w:val="none" w:sz="0" w:space="0" w:color="auto"/>
        <w:bottom w:val="none" w:sz="0" w:space="0" w:color="auto"/>
        <w:right w:val="none" w:sz="0" w:space="0" w:color="auto"/>
      </w:divBdr>
    </w:div>
    <w:div w:id="970674002">
      <w:bodyDiv w:val="1"/>
      <w:marLeft w:val="0"/>
      <w:marRight w:val="0"/>
      <w:marTop w:val="0"/>
      <w:marBottom w:val="0"/>
      <w:divBdr>
        <w:top w:val="none" w:sz="0" w:space="0" w:color="auto"/>
        <w:left w:val="none" w:sz="0" w:space="0" w:color="auto"/>
        <w:bottom w:val="none" w:sz="0" w:space="0" w:color="auto"/>
        <w:right w:val="none" w:sz="0" w:space="0" w:color="auto"/>
      </w:divBdr>
    </w:div>
    <w:div w:id="979073869">
      <w:bodyDiv w:val="1"/>
      <w:marLeft w:val="0"/>
      <w:marRight w:val="0"/>
      <w:marTop w:val="0"/>
      <w:marBottom w:val="0"/>
      <w:divBdr>
        <w:top w:val="none" w:sz="0" w:space="0" w:color="auto"/>
        <w:left w:val="none" w:sz="0" w:space="0" w:color="auto"/>
        <w:bottom w:val="none" w:sz="0" w:space="0" w:color="auto"/>
        <w:right w:val="none" w:sz="0" w:space="0" w:color="auto"/>
      </w:divBdr>
    </w:div>
    <w:div w:id="982583306">
      <w:bodyDiv w:val="1"/>
      <w:marLeft w:val="0"/>
      <w:marRight w:val="0"/>
      <w:marTop w:val="0"/>
      <w:marBottom w:val="0"/>
      <w:divBdr>
        <w:top w:val="none" w:sz="0" w:space="0" w:color="auto"/>
        <w:left w:val="none" w:sz="0" w:space="0" w:color="auto"/>
        <w:bottom w:val="none" w:sz="0" w:space="0" w:color="auto"/>
        <w:right w:val="none" w:sz="0" w:space="0" w:color="auto"/>
      </w:divBdr>
    </w:div>
    <w:div w:id="984352215">
      <w:bodyDiv w:val="1"/>
      <w:marLeft w:val="0"/>
      <w:marRight w:val="0"/>
      <w:marTop w:val="0"/>
      <w:marBottom w:val="0"/>
      <w:divBdr>
        <w:top w:val="none" w:sz="0" w:space="0" w:color="auto"/>
        <w:left w:val="none" w:sz="0" w:space="0" w:color="auto"/>
        <w:bottom w:val="none" w:sz="0" w:space="0" w:color="auto"/>
        <w:right w:val="none" w:sz="0" w:space="0" w:color="auto"/>
      </w:divBdr>
    </w:div>
    <w:div w:id="992375748">
      <w:bodyDiv w:val="1"/>
      <w:marLeft w:val="0"/>
      <w:marRight w:val="0"/>
      <w:marTop w:val="0"/>
      <w:marBottom w:val="0"/>
      <w:divBdr>
        <w:top w:val="none" w:sz="0" w:space="0" w:color="auto"/>
        <w:left w:val="none" w:sz="0" w:space="0" w:color="auto"/>
        <w:bottom w:val="none" w:sz="0" w:space="0" w:color="auto"/>
        <w:right w:val="none" w:sz="0" w:space="0" w:color="auto"/>
      </w:divBdr>
    </w:div>
    <w:div w:id="1000498898">
      <w:bodyDiv w:val="1"/>
      <w:marLeft w:val="0"/>
      <w:marRight w:val="0"/>
      <w:marTop w:val="0"/>
      <w:marBottom w:val="0"/>
      <w:divBdr>
        <w:top w:val="none" w:sz="0" w:space="0" w:color="auto"/>
        <w:left w:val="none" w:sz="0" w:space="0" w:color="auto"/>
        <w:bottom w:val="none" w:sz="0" w:space="0" w:color="auto"/>
        <w:right w:val="none" w:sz="0" w:space="0" w:color="auto"/>
      </w:divBdr>
    </w:div>
    <w:div w:id="1002440485">
      <w:bodyDiv w:val="1"/>
      <w:marLeft w:val="0"/>
      <w:marRight w:val="0"/>
      <w:marTop w:val="0"/>
      <w:marBottom w:val="0"/>
      <w:divBdr>
        <w:top w:val="none" w:sz="0" w:space="0" w:color="auto"/>
        <w:left w:val="none" w:sz="0" w:space="0" w:color="auto"/>
        <w:bottom w:val="none" w:sz="0" w:space="0" w:color="auto"/>
        <w:right w:val="none" w:sz="0" w:space="0" w:color="auto"/>
      </w:divBdr>
    </w:div>
    <w:div w:id="1008950390">
      <w:bodyDiv w:val="1"/>
      <w:marLeft w:val="0"/>
      <w:marRight w:val="0"/>
      <w:marTop w:val="0"/>
      <w:marBottom w:val="0"/>
      <w:divBdr>
        <w:top w:val="none" w:sz="0" w:space="0" w:color="auto"/>
        <w:left w:val="none" w:sz="0" w:space="0" w:color="auto"/>
        <w:bottom w:val="none" w:sz="0" w:space="0" w:color="auto"/>
        <w:right w:val="none" w:sz="0" w:space="0" w:color="auto"/>
      </w:divBdr>
    </w:div>
    <w:div w:id="1016804921">
      <w:bodyDiv w:val="1"/>
      <w:marLeft w:val="0"/>
      <w:marRight w:val="0"/>
      <w:marTop w:val="0"/>
      <w:marBottom w:val="0"/>
      <w:divBdr>
        <w:top w:val="none" w:sz="0" w:space="0" w:color="auto"/>
        <w:left w:val="none" w:sz="0" w:space="0" w:color="auto"/>
        <w:bottom w:val="none" w:sz="0" w:space="0" w:color="auto"/>
        <w:right w:val="none" w:sz="0" w:space="0" w:color="auto"/>
      </w:divBdr>
    </w:div>
    <w:div w:id="1028724104">
      <w:bodyDiv w:val="1"/>
      <w:marLeft w:val="0"/>
      <w:marRight w:val="0"/>
      <w:marTop w:val="0"/>
      <w:marBottom w:val="0"/>
      <w:divBdr>
        <w:top w:val="none" w:sz="0" w:space="0" w:color="auto"/>
        <w:left w:val="none" w:sz="0" w:space="0" w:color="auto"/>
        <w:bottom w:val="none" w:sz="0" w:space="0" w:color="auto"/>
        <w:right w:val="none" w:sz="0" w:space="0" w:color="auto"/>
      </w:divBdr>
    </w:div>
    <w:div w:id="1030568555">
      <w:bodyDiv w:val="1"/>
      <w:marLeft w:val="0"/>
      <w:marRight w:val="0"/>
      <w:marTop w:val="0"/>
      <w:marBottom w:val="0"/>
      <w:divBdr>
        <w:top w:val="none" w:sz="0" w:space="0" w:color="auto"/>
        <w:left w:val="none" w:sz="0" w:space="0" w:color="auto"/>
        <w:bottom w:val="none" w:sz="0" w:space="0" w:color="auto"/>
        <w:right w:val="none" w:sz="0" w:space="0" w:color="auto"/>
      </w:divBdr>
    </w:div>
    <w:div w:id="1046104233">
      <w:bodyDiv w:val="1"/>
      <w:marLeft w:val="0"/>
      <w:marRight w:val="0"/>
      <w:marTop w:val="0"/>
      <w:marBottom w:val="0"/>
      <w:divBdr>
        <w:top w:val="none" w:sz="0" w:space="0" w:color="auto"/>
        <w:left w:val="none" w:sz="0" w:space="0" w:color="auto"/>
        <w:bottom w:val="none" w:sz="0" w:space="0" w:color="auto"/>
        <w:right w:val="none" w:sz="0" w:space="0" w:color="auto"/>
      </w:divBdr>
    </w:div>
    <w:div w:id="1057049252">
      <w:bodyDiv w:val="1"/>
      <w:marLeft w:val="0"/>
      <w:marRight w:val="0"/>
      <w:marTop w:val="0"/>
      <w:marBottom w:val="0"/>
      <w:divBdr>
        <w:top w:val="none" w:sz="0" w:space="0" w:color="auto"/>
        <w:left w:val="none" w:sz="0" w:space="0" w:color="auto"/>
        <w:bottom w:val="none" w:sz="0" w:space="0" w:color="auto"/>
        <w:right w:val="none" w:sz="0" w:space="0" w:color="auto"/>
      </w:divBdr>
    </w:div>
    <w:div w:id="1070538973">
      <w:bodyDiv w:val="1"/>
      <w:marLeft w:val="0"/>
      <w:marRight w:val="0"/>
      <w:marTop w:val="0"/>
      <w:marBottom w:val="0"/>
      <w:divBdr>
        <w:top w:val="none" w:sz="0" w:space="0" w:color="auto"/>
        <w:left w:val="none" w:sz="0" w:space="0" w:color="auto"/>
        <w:bottom w:val="none" w:sz="0" w:space="0" w:color="auto"/>
        <w:right w:val="none" w:sz="0" w:space="0" w:color="auto"/>
      </w:divBdr>
    </w:div>
    <w:div w:id="1073090204">
      <w:bodyDiv w:val="1"/>
      <w:marLeft w:val="0"/>
      <w:marRight w:val="0"/>
      <w:marTop w:val="0"/>
      <w:marBottom w:val="0"/>
      <w:divBdr>
        <w:top w:val="none" w:sz="0" w:space="0" w:color="auto"/>
        <w:left w:val="none" w:sz="0" w:space="0" w:color="auto"/>
        <w:bottom w:val="none" w:sz="0" w:space="0" w:color="auto"/>
        <w:right w:val="none" w:sz="0" w:space="0" w:color="auto"/>
      </w:divBdr>
    </w:div>
    <w:div w:id="1081873269">
      <w:bodyDiv w:val="1"/>
      <w:marLeft w:val="0"/>
      <w:marRight w:val="0"/>
      <w:marTop w:val="0"/>
      <w:marBottom w:val="0"/>
      <w:divBdr>
        <w:top w:val="none" w:sz="0" w:space="0" w:color="auto"/>
        <w:left w:val="none" w:sz="0" w:space="0" w:color="auto"/>
        <w:bottom w:val="none" w:sz="0" w:space="0" w:color="auto"/>
        <w:right w:val="none" w:sz="0" w:space="0" w:color="auto"/>
      </w:divBdr>
    </w:div>
    <w:div w:id="1082139808">
      <w:bodyDiv w:val="1"/>
      <w:marLeft w:val="0"/>
      <w:marRight w:val="0"/>
      <w:marTop w:val="0"/>
      <w:marBottom w:val="0"/>
      <w:divBdr>
        <w:top w:val="none" w:sz="0" w:space="0" w:color="auto"/>
        <w:left w:val="none" w:sz="0" w:space="0" w:color="auto"/>
        <w:bottom w:val="none" w:sz="0" w:space="0" w:color="auto"/>
        <w:right w:val="none" w:sz="0" w:space="0" w:color="auto"/>
      </w:divBdr>
    </w:div>
    <w:div w:id="1092049214">
      <w:bodyDiv w:val="1"/>
      <w:marLeft w:val="0"/>
      <w:marRight w:val="0"/>
      <w:marTop w:val="0"/>
      <w:marBottom w:val="0"/>
      <w:divBdr>
        <w:top w:val="none" w:sz="0" w:space="0" w:color="auto"/>
        <w:left w:val="none" w:sz="0" w:space="0" w:color="auto"/>
        <w:bottom w:val="none" w:sz="0" w:space="0" w:color="auto"/>
        <w:right w:val="none" w:sz="0" w:space="0" w:color="auto"/>
      </w:divBdr>
    </w:div>
    <w:div w:id="1098334964">
      <w:bodyDiv w:val="1"/>
      <w:marLeft w:val="0"/>
      <w:marRight w:val="0"/>
      <w:marTop w:val="0"/>
      <w:marBottom w:val="0"/>
      <w:divBdr>
        <w:top w:val="none" w:sz="0" w:space="0" w:color="auto"/>
        <w:left w:val="none" w:sz="0" w:space="0" w:color="auto"/>
        <w:bottom w:val="none" w:sz="0" w:space="0" w:color="auto"/>
        <w:right w:val="none" w:sz="0" w:space="0" w:color="auto"/>
      </w:divBdr>
    </w:div>
    <w:div w:id="1102914700">
      <w:bodyDiv w:val="1"/>
      <w:marLeft w:val="0"/>
      <w:marRight w:val="0"/>
      <w:marTop w:val="0"/>
      <w:marBottom w:val="0"/>
      <w:divBdr>
        <w:top w:val="none" w:sz="0" w:space="0" w:color="auto"/>
        <w:left w:val="none" w:sz="0" w:space="0" w:color="auto"/>
        <w:bottom w:val="none" w:sz="0" w:space="0" w:color="auto"/>
        <w:right w:val="none" w:sz="0" w:space="0" w:color="auto"/>
      </w:divBdr>
    </w:div>
    <w:div w:id="1117873509">
      <w:bodyDiv w:val="1"/>
      <w:marLeft w:val="0"/>
      <w:marRight w:val="0"/>
      <w:marTop w:val="0"/>
      <w:marBottom w:val="0"/>
      <w:divBdr>
        <w:top w:val="none" w:sz="0" w:space="0" w:color="auto"/>
        <w:left w:val="none" w:sz="0" w:space="0" w:color="auto"/>
        <w:bottom w:val="none" w:sz="0" w:space="0" w:color="auto"/>
        <w:right w:val="none" w:sz="0" w:space="0" w:color="auto"/>
      </w:divBdr>
    </w:div>
    <w:div w:id="1119495533">
      <w:bodyDiv w:val="1"/>
      <w:marLeft w:val="0"/>
      <w:marRight w:val="0"/>
      <w:marTop w:val="0"/>
      <w:marBottom w:val="0"/>
      <w:divBdr>
        <w:top w:val="none" w:sz="0" w:space="0" w:color="auto"/>
        <w:left w:val="none" w:sz="0" w:space="0" w:color="auto"/>
        <w:bottom w:val="none" w:sz="0" w:space="0" w:color="auto"/>
        <w:right w:val="none" w:sz="0" w:space="0" w:color="auto"/>
      </w:divBdr>
    </w:div>
    <w:div w:id="1138229292">
      <w:bodyDiv w:val="1"/>
      <w:marLeft w:val="0"/>
      <w:marRight w:val="0"/>
      <w:marTop w:val="0"/>
      <w:marBottom w:val="0"/>
      <w:divBdr>
        <w:top w:val="none" w:sz="0" w:space="0" w:color="auto"/>
        <w:left w:val="none" w:sz="0" w:space="0" w:color="auto"/>
        <w:bottom w:val="none" w:sz="0" w:space="0" w:color="auto"/>
        <w:right w:val="none" w:sz="0" w:space="0" w:color="auto"/>
      </w:divBdr>
    </w:div>
    <w:div w:id="1142578308">
      <w:bodyDiv w:val="1"/>
      <w:marLeft w:val="0"/>
      <w:marRight w:val="0"/>
      <w:marTop w:val="0"/>
      <w:marBottom w:val="0"/>
      <w:divBdr>
        <w:top w:val="none" w:sz="0" w:space="0" w:color="auto"/>
        <w:left w:val="none" w:sz="0" w:space="0" w:color="auto"/>
        <w:bottom w:val="none" w:sz="0" w:space="0" w:color="auto"/>
        <w:right w:val="none" w:sz="0" w:space="0" w:color="auto"/>
      </w:divBdr>
    </w:div>
    <w:div w:id="1147630136">
      <w:bodyDiv w:val="1"/>
      <w:marLeft w:val="0"/>
      <w:marRight w:val="0"/>
      <w:marTop w:val="0"/>
      <w:marBottom w:val="0"/>
      <w:divBdr>
        <w:top w:val="none" w:sz="0" w:space="0" w:color="auto"/>
        <w:left w:val="none" w:sz="0" w:space="0" w:color="auto"/>
        <w:bottom w:val="none" w:sz="0" w:space="0" w:color="auto"/>
        <w:right w:val="none" w:sz="0" w:space="0" w:color="auto"/>
      </w:divBdr>
    </w:div>
    <w:div w:id="1156410935">
      <w:bodyDiv w:val="1"/>
      <w:marLeft w:val="0"/>
      <w:marRight w:val="0"/>
      <w:marTop w:val="0"/>
      <w:marBottom w:val="0"/>
      <w:divBdr>
        <w:top w:val="none" w:sz="0" w:space="0" w:color="auto"/>
        <w:left w:val="none" w:sz="0" w:space="0" w:color="auto"/>
        <w:bottom w:val="none" w:sz="0" w:space="0" w:color="auto"/>
        <w:right w:val="none" w:sz="0" w:space="0" w:color="auto"/>
      </w:divBdr>
    </w:div>
    <w:div w:id="1157307677">
      <w:bodyDiv w:val="1"/>
      <w:marLeft w:val="0"/>
      <w:marRight w:val="0"/>
      <w:marTop w:val="0"/>
      <w:marBottom w:val="0"/>
      <w:divBdr>
        <w:top w:val="none" w:sz="0" w:space="0" w:color="auto"/>
        <w:left w:val="none" w:sz="0" w:space="0" w:color="auto"/>
        <w:bottom w:val="none" w:sz="0" w:space="0" w:color="auto"/>
        <w:right w:val="none" w:sz="0" w:space="0" w:color="auto"/>
      </w:divBdr>
    </w:div>
    <w:div w:id="1160464939">
      <w:bodyDiv w:val="1"/>
      <w:marLeft w:val="0"/>
      <w:marRight w:val="0"/>
      <w:marTop w:val="0"/>
      <w:marBottom w:val="0"/>
      <w:divBdr>
        <w:top w:val="none" w:sz="0" w:space="0" w:color="auto"/>
        <w:left w:val="none" w:sz="0" w:space="0" w:color="auto"/>
        <w:bottom w:val="none" w:sz="0" w:space="0" w:color="auto"/>
        <w:right w:val="none" w:sz="0" w:space="0" w:color="auto"/>
      </w:divBdr>
    </w:div>
    <w:div w:id="1162090125">
      <w:bodyDiv w:val="1"/>
      <w:marLeft w:val="0"/>
      <w:marRight w:val="0"/>
      <w:marTop w:val="0"/>
      <w:marBottom w:val="0"/>
      <w:divBdr>
        <w:top w:val="none" w:sz="0" w:space="0" w:color="auto"/>
        <w:left w:val="none" w:sz="0" w:space="0" w:color="auto"/>
        <w:bottom w:val="none" w:sz="0" w:space="0" w:color="auto"/>
        <w:right w:val="none" w:sz="0" w:space="0" w:color="auto"/>
      </w:divBdr>
    </w:div>
    <w:div w:id="1165366040">
      <w:bodyDiv w:val="1"/>
      <w:marLeft w:val="0"/>
      <w:marRight w:val="0"/>
      <w:marTop w:val="0"/>
      <w:marBottom w:val="0"/>
      <w:divBdr>
        <w:top w:val="none" w:sz="0" w:space="0" w:color="auto"/>
        <w:left w:val="none" w:sz="0" w:space="0" w:color="auto"/>
        <w:bottom w:val="none" w:sz="0" w:space="0" w:color="auto"/>
        <w:right w:val="none" w:sz="0" w:space="0" w:color="auto"/>
      </w:divBdr>
    </w:div>
    <w:div w:id="1169057303">
      <w:bodyDiv w:val="1"/>
      <w:marLeft w:val="0"/>
      <w:marRight w:val="0"/>
      <w:marTop w:val="0"/>
      <w:marBottom w:val="0"/>
      <w:divBdr>
        <w:top w:val="none" w:sz="0" w:space="0" w:color="auto"/>
        <w:left w:val="none" w:sz="0" w:space="0" w:color="auto"/>
        <w:bottom w:val="none" w:sz="0" w:space="0" w:color="auto"/>
        <w:right w:val="none" w:sz="0" w:space="0" w:color="auto"/>
      </w:divBdr>
    </w:div>
    <w:div w:id="1174299330">
      <w:bodyDiv w:val="1"/>
      <w:marLeft w:val="0"/>
      <w:marRight w:val="0"/>
      <w:marTop w:val="0"/>
      <w:marBottom w:val="0"/>
      <w:divBdr>
        <w:top w:val="none" w:sz="0" w:space="0" w:color="auto"/>
        <w:left w:val="none" w:sz="0" w:space="0" w:color="auto"/>
        <w:bottom w:val="none" w:sz="0" w:space="0" w:color="auto"/>
        <w:right w:val="none" w:sz="0" w:space="0" w:color="auto"/>
      </w:divBdr>
    </w:div>
    <w:div w:id="1180777716">
      <w:bodyDiv w:val="1"/>
      <w:marLeft w:val="0"/>
      <w:marRight w:val="0"/>
      <w:marTop w:val="0"/>
      <w:marBottom w:val="0"/>
      <w:divBdr>
        <w:top w:val="none" w:sz="0" w:space="0" w:color="auto"/>
        <w:left w:val="none" w:sz="0" w:space="0" w:color="auto"/>
        <w:bottom w:val="none" w:sz="0" w:space="0" w:color="auto"/>
        <w:right w:val="none" w:sz="0" w:space="0" w:color="auto"/>
      </w:divBdr>
    </w:div>
    <w:div w:id="1189031706">
      <w:bodyDiv w:val="1"/>
      <w:marLeft w:val="0"/>
      <w:marRight w:val="0"/>
      <w:marTop w:val="0"/>
      <w:marBottom w:val="0"/>
      <w:divBdr>
        <w:top w:val="none" w:sz="0" w:space="0" w:color="auto"/>
        <w:left w:val="none" w:sz="0" w:space="0" w:color="auto"/>
        <w:bottom w:val="none" w:sz="0" w:space="0" w:color="auto"/>
        <w:right w:val="none" w:sz="0" w:space="0" w:color="auto"/>
      </w:divBdr>
    </w:div>
    <w:div w:id="1206599363">
      <w:bodyDiv w:val="1"/>
      <w:marLeft w:val="0"/>
      <w:marRight w:val="0"/>
      <w:marTop w:val="0"/>
      <w:marBottom w:val="0"/>
      <w:divBdr>
        <w:top w:val="none" w:sz="0" w:space="0" w:color="auto"/>
        <w:left w:val="none" w:sz="0" w:space="0" w:color="auto"/>
        <w:bottom w:val="none" w:sz="0" w:space="0" w:color="auto"/>
        <w:right w:val="none" w:sz="0" w:space="0" w:color="auto"/>
      </w:divBdr>
    </w:div>
    <w:div w:id="1208565702">
      <w:bodyDiv w:val="1"/>
      <w:marLeft w:val="0"/>
      <w:marRight w:val="0"/>
      <w:marTop w:val="0"/>
      <w:marBottom w:val="0"/>
      <w:divBdr>
        <w:top w:val="none" w:sz="0" w:space="0" w:color="auto"/>
        <w:left w:val="none" w:sz="0" w:space="0" w:color="auto"/>
        <w:bottom w:val="none" w:sz="0" w:space="0" w:color="auto"/>
        <w:right w:val="none" w:sz="0" w:space="0" w:color="auto"/>
      </w:divBdr>
    </w:div>
    <w:div w:id="1223297232">
      <w:bodyDiv w:val="1"/>
      <w:marLeft w:val="0"/>
      <w:marRight w:val="0"/>
      <w:marTop w:val="0"/>
      <w:marBottom w:val="0"/>
      <w:divBdr>
        <w:top w:val="none" w:sz="0" w:space="0" w:color="auto"/>
        <w:left w:val="none" w:sz="0" w:space="0" w:color="auto"/>
        <w:bottom w:val="none" w:sz="0" w:space="0" w:color="auto"/>
        <w:right w:val="none" w:sz="0" w:space="0" w:color="auto"/>
      </w:divBdr>
    </w:div>
    <w:div w:id="1245450931">
      <w:bodyDiv w:val="1"/>
      <w:marLeft w:val="0"/>
      <w:marRight w:val="0"/>
      <w:marTop w:val="0"/>
      <w:marBottom w:val="0"/>
      <w:divBdr>
        <w:top w:val="none" w:sz="0" w:space="0" w:color="auto"/>
        <w:left w:val="none" w:sz="0" w:space="0" w:color="auto"/>
        <w:bottom w:val="none" w:sz="0" w:space="0" w:color="auto"/>
        <w:right w:val="none" w:sz="0" w:space="0" w:color="auto"/>
      </w:divBdr>
    </w:div>
    <w:div w:id="1245603609">
      <w:bodyDiv w:val="1"/>
      <w:marLeft w:val="0"/>
      <w:marRight w:val="0"/>
      <w:marTop w:val="0"/>
      <w:marBottom w:val="0"/>
      <w:divBdr>
        <w:top w:val="none" w:sz="0" w:space="0" w:color="auto"/>
        <w:left w:val="none" w:sz="0" w:space="0" w:color="auto"/>
        <w:bottom w:val="none" w:sz="0" w:space="0" w:color="auto"/>
        <w:right w:val="none" w:sz="0" w:space="0" w:color="auto"/>
      </w:divBdr>
    </w:div>
    <w:div w:id="1247886733">
      <w:bodyDiv w:val="1"/>
      <w:marLeft w:val="0"/>
      <w:marRight w:val="0"/>
      <w:marTop w:val="0"/>
      <w:marBottom w:val="0"/>
      <w:divBdr>
        <w:top w:val="none" w:sz="0" w:space="0" w:color="auto"/>
        <w:left w:val="none" w:sz="0" w:space="0" w:color="auto"/>
        <w:bottom w:val="none" w:sz="0" w:space="0" w:color="auto"/>
        <w:right w:val="none" w:sz="0" w:space="0" w:color="auto"/>
      </w:divBdr>
    </w:div>
    <w:div w:id="1249735822">
      <w:bodyDiv w:val="1"/>
      <w:marLeft w:val="0"/>
      <w:marRight w:val="0"/>
      <w:marTop w:val="0"/>
      <w:marBottom w:val="0"/>
      <w:divBdr>
        <w:top w:val="none" w:sz="0" w:space="0" w:color="auto"/>
        <w:left w:val="none" w:sz="0" w:space="0" w:color="auto"/>
        <w:bottom w:val="none" w:sz="0" w:space="0" w:color="auto"/>
        <w:right w:val="none" w:sz="0" w:space="0" w:color="auto"/>
      </w:divBdr>
    </w:div>
    <w:div w:id="1258096162">
      <w:bodyDiv w:val="1"/>
      <w:marLeft w:val="0"/>
      <w:marRight w:val="0"/>
      <w:marTop w:val="0"/>
      <w:marBottom w:val="0"/>
      <w:divBdr>
        <w:top w:val="none" w:sz="0" w:space="0" w:color="auto"/>
        <w:left w:val="none" w:sz="0" w:space="0" w:color="auto"/>
        <w:bottom w:val="none" w:sz="0" w:space="0" w:color="auto"/>
        <w:right w:val="none" w:sz="0" w:space="0" w:color="auto"/>
      </w:divBdr>
    </w:div>
    <w:div w:id="1261140066">
      <w:bodyDiv w:val="1"/>
      <w:marLeft w:val="0"/>
      <w:marRight w:val="0"/>
      <w:marTop w:val="0"/>
      <w:marBottom w:val="0"/>
      <w:divBdr>
        <w:top w:val="none" w:sz="0" w:space="0" w:color="auto"/>
        <w:left w:val="none" w:sz="0" w:space="0" w:color="auto"/>
        <w:bottom w:val="none" w:sz="0" w:space="0" w:color="auto"/>
        <w:right w:val="none" w:sz="0" w:space="0" w:color="auto"/>
      </w:divBdr>
    </w:div>
    <w:div w:id="1264148605">
      <w:bodyDiv w:val="1"/>
      <w:marLeft w:val="0"/>
      <w:marRight w:val="0"/>
      <w:marTop w:val="0"/>
      <w:marBottom w:val="0"/>
      <w:divBdr>
        <w:top w:val="none" w:sz="0" w:space="0" w:color="auto"/>
        <w:left w:val="none" w:sz="0" w:space="0" w:color="auto"/>
        <w:bottom w:val="none" w:sz="0" w:space="0" w:color="auto"/>
        <w:right w:val="none" w:sz="0" w:space="0" w:color="auto"/>
      </w:divBdr>
    </w:div>
    <w:div w:id="1274901833">
      <w:bodyDiv w:val="1"/>
      <w:marLeft w:val="0"/>
      <w:marRight w:val="0"/>
      <w:marTop w:val="0"/>
      <w:marBottom w:val="0"/>
      <w:divBdr>
        <w:top w:val="none" w:sz="0" w:space="0" w:color="auto"/>
        <w:left w:val="none" w:sz="0" w:space="0" w:color="auto"/>
        <w:bottom w:val="none" w:sz="0" w:space="0" w:color="auto"/>
        <w:right w:val="none" w:sz="0" w:space="0" w:color="auto"/>
      </w:divBdr>
    </w:div>
    <w:div w:id="1278953650">
      <w:bodyDiv w:val="1"/>
      <w:marLeft w:val="0"/>
      <w:marRight w:val="0"/>
      <w:marTop w:val="0"/>
      <w:marBottom w:val="0"/>
      <w:divBdr>
        <w:top w:val="none" w:sz="0" w:space="0" w:color="auto"/>
        <w:left w:val="none" w:sz="0" w:space="0" w:color="auto"/>
        <w:bottom w:val="none" w:sz="0" w:space="0" w:color="auto"/>
        <w:right w:val="none" w:sz="0" w:space="0" w:color="auto"/>
      </w:divBdr>
    </w:div>
    <w:div w:id="1281032289">
      <w:bodyDiv w:val="1"/>
      <w:marLeft w:val="0"/>
      <w:marRight w:val="0"/>
      <w:marTop w:val="0"/>
      <w:marBottom w:val="0"/>
      <w:divBdr>
        <w:top w:val="none" w:sz="0" w:space="0" w:color="auto"/>
        <w:left w:val="none" w:sz="0" w:space="0" w:color="auto"/>
        <w:bottom w:val="none" w:sz="0" w:space="0" w:color="auto"/>
        <w:right w:val="none" w:sz="0" w:space="0" w:color="auto"/>
      </w:divBdr>
    </w:div>
    <w:div w:id="1289773420">
      <w:bodyDiv w:val="1"/>
      <w:marLeft w:val="0"/>
      <w:marRight w:val="0"/>
      <w:marTop w:val="0"/>
      <w:marBottom w:val="0"/>
      <w:divBdr>
        <w:top w:val="none" w:sz="0" w:space="0" w:color="auto"/>
        <w:left w:val="none" w:sz="0" w:space="0" w:color="auto"/>
        <w:bottom w:val="none" w:sz="0" w:space="0" w:color="auto"/>
        <w:right w:val="none" w:sz="0" w:space="0" w:color="auto"/>
      </w:divBdr>
    </w:div>
    <w:div w:id="1323507341">
      <w:bodyDiv w:val="1"/>
      <w:marLeft w:val="0"/>
      <w:marRight w:val="0"/>
      <w:marTop w:val="0"/>
      <w:marBottom w:val="0"/>
      <w:divBdr>
        <w:top w:val="none" w:sz="0" w:space="0" w:color="auto"/>
        <w:left w:val="none" w:sz="0" w:space="0" w:color="auto"/>
        <w:bottom w:val="none" w:sz="0" w:space="0" w:color="auto"/>
        <w:right w:val="none" w:sz="0" w:space="0" w:color="auto"/>
      </w:divBdr>
    </w:div>
    <w:div w:id="1330327058">
      <w:bodyDiv w:val="1"/>
      <w:marLeft w:val="0"/>
      <w:marRight w:val="0"/>
      <w:marTop w:val="0"/>
      <w:marBottom w:val="0"/>
      <w:divBdr>
        <w:top w:val="none" w:sz="0" w:space="0" w:color="auto"/>
        <w:left w:val="none" w:sz="0" w:space="0" w:color="auto"/>
        <w:bottom w:val="none" w:sz="0" w:space="0" w:color="auto"/>
        <w:right w:val="none" w:sz="0" w:space="0" w:color="auto"/>
      </w:divBdr>
    </w:div>
    <w:div w:id="1332492537">
      <w:bodyDiv w:val="1"/>
      <w:marLeft w:val="0"/>
      <w:marRight w:val="0"/>
      <w:marTop w:val="0"/>
      <w:marBottom w:val="0"/>
      <w:divBdr>
        <w:top w:val="none" w:sz="0" w:space="0" w:color="auto"/>
        <w:left w:val="none" w:sz="0" w:space="0" w:color="auto"/>
        <w:bottom w:val="none" w:sz="0" w:space="0" w:color="auto"/>
        <w:right w:val="none" w:sz="0" w:space="0" w:color="auto"/>
      </w:divBdr>
    </w:div>
    <w:div w:id="1334841438">
      <w:bodyDiv w:val="1"/>
      <w:marLeft w:val="0"/>
      <w:marRight w:val="0"/>
      <w:marTop w:val="0"/>
      <w:marBottom w:val="0"/>
      <w:divBdr>
        <w:top w:val="none" w:sz="0" w:space="0" w:color="auto"/>
        <w:left w:val="none" w:sz="0" w:space="0" w:color="auto"/>
        <w:bottom w:val="none" w:sz="0" w:space="0" w:color="auto"/>
        <w:right w:val="none" w:sz="0" w:space="0" w:color="auto"/>
      </w:divBdr>
    </w:div>
    <w:div w:id="1342707053">
      <w:bodyDiv w:val="1"/>
      <w:marLeft w:val="0"/>
      <w:marRight w:val="0"/>
      <w:marTop w:val="0"/>
      <w:marBottom w:val="0"/>
      <w:divBdr>
        <w:top w:val="none" w:sz="0" w:space="0" w:color="auto"/>
        <w:left w:val="none" w:sz="0" w:space="0" w:color="auto"/>
        <w:bottom w:val="none" w:sz="0" w:space="0" w:color="auto"/>
        <w:right w:val="none" w:sz="0" w:space="0" w:color="auto"/>
      </w:divBdr>
    </w:div>
    <w:div w:id="1363438296">
      <w:bodyDiv w:val="1"/>
      <w:marLeft w:val="0"/>
      <w:marRight w:val="0"/>
      <w:marTop w:val="0"/>
      <w:marBottom w:val="0"/>
      <w:divBdr>
        <w:top w:val="none" w:sz="0" w:space="0" w:color="auto"/>
        <w:left w:val="none" w:sz="0" w:space="0" w:color="auto"/>
        <w:bottom w:val="none" w:sz="0" w:space="0" w:color="auto"/>
        <w:right w:val="none" w:sz="0" w:space="0" w:color="auto"/>
      </w:divBdr>
    </w:div>
    <w:div w:id="1365986524">
      <w:bodyDiv w:val="1"/>
      <w:marLeft w:val="0"/>
      <w:marRight w:val="0"/>
      <w:marTop w:val="0"/>
      <w:marBottom w:val="0"/>
      <w:divBdr>
        <w:top w:val="none" w:sz="0" w:space="0" w:color="auto"/>
        <w:left w:val="none" w:sz="0" w:space="0" w:color="auto"/>
        <w:bottom w:val="none" w:sz="0" w:space="0" w:color="auto"/>
        <w:right w:val="none" w:sz="0" w:space="0" w:color="auto"/>
      </w:divBdr>
    </w:div>
    <w:div w:id="1367756837">
      <w:bodyDiv w:val="1"/>
      <w:marLeft w:val="0"/>
      <w:marRight w:val="0"/>
      <w:marTop w:val="0"/>
      <w:marBottom w:val="0"/>
      <w:divBdr>
        <w:top w:val="none" w:sz="0" w:space="0" w:color="auto"/>
        <w:left w:val="none" w:sz="0" w:space="0" w:color="auto"/>
        <w:bottom w:val="none" w:sz="0" w:space="0" w:color="auto"/>
        <w:right w:val="none" w:sz="0" w:space="0" w:color="auto"/>
      </w:divBdr>
    </w:div>
    <w:div w:id="1371568048">
      <w:bodyDiv w:val="1"/>
      <w:marLeft w:val="0"/>
      <w:marRight w:val="0"/>
      <w:marTop w:val="0"/>
      <w:marBottom w:val="0"/>
      <w:divBdr>
        <w:top w:val="none" w:sz="0" w:space="0" w:color="auto"/>
        <w:left w:val="none" w:sz="0" w:space="0" w:color="auto"/>
        <w:bottom w:val="none" w:sz="0" w:space="0" w:color="auto"/>
        <w:right w:val="none" w:sz="0" w:space="0" w:color="auto"/>
      </w:divBdr>
    </w:div>
    <w:div w:id="1404255861">
      <w:bodyDiv w:val="1"/>
      <w:marLeft w:val="0"/>
      <w:marRight w:val="0"/>
      <w:marTop w:val="0"/>
      <w:marBottom w:val="0"/>
      <w:divBdr>
        <w:top w:val="none" w:sz="0" w:space="0" w:color="auto"/>
        <w:left w:val="none" w:sz="0" w:space="0" w:color="auto"/>
        <w:bottom w:val="none" w:sz="0" w:space="0" w:color="auto"/>
        <w:right w:val="none" w:sz="0" w:space="0" w:color="auto"/>
      </w:divBdr>
    </w:div>
    <w:div w:id="1405223982">
      <w:bodyDiv w:val="1"/>
      <w:marLeft w:val="0"/>
      <w:marRight w:val="0"/>
      <w:marTop w:val="0"/>
      <w:marBottom w:val="0"/>
      <w:divBdr>
        <w:top w:val="none" w:sz="0" w:space="0" w:color="auto"/>
        <w:left w:val="none" w:sz="0" w:space="0" w:color="auto"/>
        <w:bottom w:val="none" w:sz="0" w:space="0" w:color="auto"/>
        <w:right w:val="none" w:sz="0" w:space="0" w:color="auto"/>
      </w:divBdr>
    </w:div>
    <w:div w:id="1420057334">
      <w:bodyDiv w:val="1"/>
      <w:marLeft w:val="0"/>
      <w:marRight w:val="0"/>
      <w:marTop w:val="0"/>
      <w:marBottom w:val="0"/>
      <w:divBdr>
        <w:top w:val="none" w:sz="0" w:space="0" w:color="auto"/>
        <w:left w:val="none" w:sz="0" w:space="0" w:color="auto"/>
        <w:bottom w:val="none" w:sz="0" w:space="0" w:color="auto"/>
        <w:right w:val="none" w:sz="0" w:space="0" w:color="auto"/>
      </w:divBdr>
    </w:div>
    <w:div w:id="1420906839">
      <w:bodyDiv w:val="1"/>
      <w:marLeft w:val="0"/>
      <w:marRight w:val="0"/>
      <w:marTop w:val="0"/>
      <w:marBottom w:val="0"/>
      <w:divBdr>
        <w:top w:val="none" w:sz="0" w:space="0" w:color="auto"/>
        <w:left w:val="none" w:sz="0" w:space="0" w:color="auto"/>
        <w:bottom w:val="none" w:sz="0" w:space="0" w:color="auto"/>
        <w:right w:val="none" w:sz="0" w:space="0" w:color="auto"/>
      </w:divBdr>
    </w:div>
    <w:div w:id="1422990581">
      <w:bodyDiv w:val="1"/>
      <w:marLeft w:val="0"/>
      <w:marRight w:val="0"/>
      <w:marTop w:val="0"/>
      <w:marBottom w:val="0"/>
      <w:divBdr>
        <w:top w:val="none" w:sz="0" w:space="0" w:color="auto"/>
        <w:left w:val="none" w:sz="0" w:space="0" w:color="auto"/>
        <w:bottom w:val="none" w:sz="0" w:space="0" w:color="auto"/>
        <w:right w:val="none" w:sz="0" w:space="0" w:color="auto"/>
      </w:divBdr>
    </w:div>
    <w:div w:id="1451125218">
      <w:bodyDiv w:val="1"/>
      <w:marLeft w:val="0"/>
      <w:marRight w:val="0"/>
      <w:marTop w:val="0"/>
      <w:marBottom w:val="0"/>
      <w:divBdr>
        <w:top w:val="none" w:sz="0" w:space="0" w:color="auto"/>
        <w:left w:val="none" w:sz="0" w:space="0" w:color="auto"/>
        <w:bottom w:val="none" w:sz="0" w:space="0" w:color="auto"/>
        <w:right w:val="none" w:sz="0" w:space="0" w:color="auto"/>
      </w:divBdr>
    </w:div>
    <w:div w:id="1457529654">
      <w:bodyDiv w:val="1"/>
      <w:marLeft w:val="0"/>
      <w:marRight w:val="0"/>
      <w:marTop w:val="0"/>
      <w:marBottom w:val="0"/>
      <w:divBdr>
        <w:top w:val="none" w:sz="0" w:space="0" w:color="auto"/>
        <w:left w:val="none" w:sz="0" w:space="0" w:color="auto"/>
        <w:bottom w:val="none" w:sz="0" w:space="0" w:color="auto"/>
        <w:right w:val="none" w:sz="0" w:space="0" w:color="auto"/>
      </w:divBdr>
    </w:div>
    <w:div w:id="1472022606">
      <w:bodyDiv w:val="1"/>
      <w:marLeft w:val="0"/>
      <w:marRight w:val="0"/>
      <w:marTop w:val="0"/>
      <w:marBottom w:val="0"/>
      <w:divBdr>
        <w:top w:val="none" w:sz="0" w:space="0" w:color="auto"/>
        <w:left w:val="none" w:sz="0" w:space="0" w:color="auto"/>
        <w:bottom w:val="none" w:sz="0" w:space="0" w:color="auto"/>
        <w:right w:val="none" w:sz="0" w:space="0" w:color="auto"/>
      </w:divBdr>
    </w:div>
    <w:div w:id="1482691681">
      <w:bodyDiv w:val="1"/>
      <w:marLeft w:val="0"/>
      <w:marRight w:val="0"/>
      <w:marTop w:val="0"/>
      <w:marBottom w:val="0"/>
      <w:divBdr>
        <w:top w:val="none" w:sz="0" w:space="0" w:color="auto"/>
        <w:left w:val="none" w:sz="0" w:space="0" w:color="auto"/>
        <w:bottom w:val="none" w:sz="0" w:space="0" w:color="auto"/>
        <w:right w:val="none" w:sz="0" w:space="0" w:color="auto"/>
      </w:divBdr>
    </w:div>
    <w:div w:id="1484741559">
      <w:bodyDiv w:val="1"/>
      <w:marLeft w:val="0"/>
      <w:marRight w:val="0"/>
      <w:marTop w:val="0"/>
      <w:marBottom w:val="0"/>
      <w:divBdr>
        <w:top w:val="none" w:sz="0" w:space="0" w:color="auto"/>
        <w:left w:val="none" w:sz="0" w:space="0" w:color="auto"/>
        <w:bottom w:val="none" w:sz="0" w:space="0" w:color="auto"/>
        <w:right w:val="none" w:sz="0" w:space="0" w:color="auto"/>
      </w:divBdr>
    </w:div>
    <w:div w:id="1488092976">
      <w:bodyDiv w:val="1"/>
      <w:marLeft w:val="0"/>
      <w:marRight w:val="0"/>
      <w:marTop w:val="0"/>
      <w:marBottom w:val="0"/>
      <w:divBdr>
        <w:top w:val="none" w:sz="0" w:space="0" w:color="auto"/>
        <w:left w:val="none" w:sz="0" w:space="0" w:color="auto"/>
        <w:bottom w:val="none" w:sz="0" w:space="0" w:color="auto"/>
        <w:right w:val="none" w:sz="0" w:space="0" w:color="auto"/>
      </w:divBdr>
    </w:div>
    <w:div w:id="1508254734">
      <w:bodyDiv w:val="1"/>
      <w:marLeft w:val="0"/>
      <w:marRight w:val="0"/>
      <w:marTop w:val="0"/>
      <w:marBottom w:val="0"/>
      <w:divBdr>
        <w:top w:val="none" w:sz="0" w:space="0" w:color="auto"/>
        <w:left w:val="none" w:sz="0" w:space="0" w:color="auto"/>
        <w:bottom w:val="none" w:sz="0" w:space="0" w:color="auto"/>
        <w:right w:val="none" w:sz="0" w:space="0" w:color="auto"/>
      </w:divBdr>
    </w:div>
    <w:div w:id="1516647826">
      <w:bodyDiv w:val="1"/>
      <w:marLeft w:val="0"/>
      <w:marRight w:val="0"/>
      <w:marTop w:val="0"/>
      <w:marBottom w:val="0"/>
      <w:divBdr>
        <w:top w:val="none" w:sz="0" w:space="0" w:color="auto"/>
        <w:left w:val="none" w:sz="0" w:space="0" w:color="auto"/>
        <w:bottom w:val="none" w:sz="0" w:space="0" w:color="auto"/>
        <w:right w:val="none" w:sz="0" w:space="0" w:color="auto"/>
      </w:divBdr>
    </w:div>
    <w:div w:id="1522739356">
      <w:bodyDiv w:val="1"/>
      <w:marLeft w:val="0"/>
      <w:marRight w:val="0"/>
      <w:marTop w:val="0"/>
      <w:marBottom w:val="0"/>
      <w:divBdr>
        <w:top w:val="none" w:sz="0" w:space="0" w:color="auto"/>
        <w:left w:val="none" w:sz="0" w:space="0" w:color="auto"/>
        <w:bottom w:val="none" w:sz="0" w:space="0" w:color="auto"/>
        <w:right w:val="none" w:sz="0" w:space="0" w:color="auto"/>
      </w:divBdr>
    </w:div>
    <w:div w:id="1547908955">
      <w:bodyDiv w:val="1"/>
      <w:marLeft w:val="0"/>
      <w:marRight w:val="0"/>
      <w:marTop w:val="0"/>
      <w:marBottom w:val="0"/>
      <w:divBdr>
        <w:top w:val="none" w:sz="0" w:space="0" w:color="auto"/>
        <w:left w:val="none" w:sz="0" w:space="0" w:color="auto"/>
        <w:bottom w:val="none" w:sz="0" w:space="0" w:color="auto"/>
        <w:right w:val="none" w:sz="0" w:space="0" w:color="auto"/>
      </w:divBdr>
    </w:div>
    <w:div w:id="1569263107">
      <w:bodyDiv w:val="1"/>
      <w:marLeft w:val="0"/>
      <w:marRight w:val="0"/>
      <w:marTop w:val="0"/>
      <w:marBottom w:val="0"/>
      <w:divBdr>
        <w:top w:val="none" w:sz="0" w:space="0" w:color="auto"/>
        <w:left w:val="none" w:sz="0" w:space="0" w:color="auto"/>
        <w:bottom w:val="none" w:sz="0" w:space="0" w:color="auto"/>
        <w:right w:val="none" w:sz="0" w:space="0" w:color="auto"/>
      </w:divBdr>
    </w:div>
    <w:div w:id="1575507824">
      <w:bodyDiv w:val="1"/>
      <w:marLeft w:val="0"/>
      <w:marRight w:val="0"/>
      <w:marTop w:val="0"/>
      <w:marBottom w:val="0"/>
      <w:divBdr>
        <w:top w:val="none" w:sz="0" w:space="0" w:color="auto"/>
        <w:left w:val="none" w:sz="0" w:space="0" w:color="auto"/>
        <w:bottom w:val="none" w:sz="0" w:space="0" w:color="auto"/>
        <w:right w:val="none" w:sz="0" w:space="0" w:color="auto"/>
      </w:divBdr>
    </w:div>
    <w:div w:id="1582523941">
      <w:bodyDiv w:val="1"/>
      <w:marLeft w:val="0"/>
      <w:marRight w:val="0"/>
      <w:marTop w:val="0"/>
      <w:marBottom w:val="0"/>
      <w:divBdr>
        <w:top w:val="none" w:sz="0" w:space="0" w:color="auto"/>
        <w:left w:val="none" w:sz="0" w:space="0" w:color="auto"/>
        <w:bottom w:val="none" w:sz="0" w:space="0" w:color="auto"/>
        <w:right w:val="none" w:sz="0" w:space="0" w:color="auto"/>
      </w:divBdr>
    </w:div>
    <w:div w:id="1582594986">
      <w:bodyDiv w:val="1"/>
      <w:marLeft w:val="0"/>
      <w:marRight w:val="0"/>
      <w:marTop w:val="0"/>
      <w:marBottom w:val="0"/>
      <w:divBdr>
        <w:top w:val="none" w:sz="0" w:space="0" w:color="auto"/>
        <w:left w:val="none" w:sz="0" w:space="0" w:color="auto"/>
        <w:bottom w:val="none" w:sz="0" w:space="0" w:color="auto"/>
        <w:right w:val="none" w:sz="0" w:space="0" w:color="auto"/>
      </w:divBdr>
    </w:div>
    <w:div w:id="1584024984">
      <w:bodyDiv w:val="1"/>
      <w:marLeft w:val="0"/>
      <w:marRight w:val="0"/>
      <w:marTop w:val="0"/>
      <w:marBottom w:val="0"/>
      <w:divBdr>
        <w:top w:val="none" w:sz="0" w:space="0" w:color="auto"/>
        <w:left w:val="none" w:sz="0" w:space="0" w:color="auto"/>
        <w:bottom w:val="none" w:sz="0" w:space="0" w:color="auto"/>
        <w:right w:val="none" w:sz="0" w:space="0" w:color="auto"/>
      </w:divBdr>
    </w:div>
    <w:div w:id="1595242689">
      <w:bodyDiv w:val="1"/>
      <w:marLeft w:val="0"/>
      <w:marRight w:val="0"/>
      <w:marTop w:val="0"/>
      <w:marBottom w:val="0"/>
      <w:divBdr>
        <w:top w:val="none" w:sz="0" w:space="0" w:color="auto"/>
        <w:left w:val="none" w:sz="0" w:space="0" w:color="auto"/>
        <w:bottom w:val="none" w:sz="0" w:space="0" w:color="auto"/>
        <w:right w:val="none" w:sz="0" w:space="0" w:color="auto"/>
      </w:divBdr>
    </w:div>
    <w:div w:id="1608585905">
      <w:bodyDiv w:val="1"/>
      <w:marLeft w:val="0"/>
      <w:marRight w:val="0"/>
      <w:marTop w:val="0"/>
      <w:marBottom w:val="0"/>
      <w:divBdr>
        <w:top w:val="none" w:sz="0" w:space="0" w:color="auto"/>
        <w:left w:val="none" w:sz="0" w:space="0" w:color="auto"/>
        <w:bottom w:val="none" w:sz="0" w:space="0" w:color="auto"/>
        <w:right w:val="none" w:sz="0" w:space="0" w:color="auto"/>
      </w:divBdr>
    </w:div>
    <w:div w:id="1629050066">
      <w:bodyDiv w:val="1"/>
      <w:marLeft w:val="0"/>
      <w:marRight w:val="0"/>
      <w:marTop w:val="0"/>
      <w:marBottom w:val="0"/>
      <w:divBdr>
        <w:top w:val="none" w:sz="0" w:space="0" w:color="auto"/>
        <w:left w:val="none" w:sz="0" w:space="0" w:color="auto"/>
        <w:bottom w:val="none" w:sz="0" w:space="0" w:color="auto"/>
        <w:right w:val="none" w:sz="0" w:space="0" w:color="auto"/>
      </w:divBdr>
    </w:div>
    <w:div w:id="1634283971">
      <w:bodyDiv w:val="1"/>
      <w:marLeft w:val="0"/>
      <w:marRight w:val="0"/>
      <w:marTop w:val="0"/>
      <w:marBottom w:val="0"/>
      <w:divBdr>
        <w:top w:val="none" w:sz="0" w:space="0" w:color="auto"/>
        <w:left w:val="none" w:sz="0" w:space="0" w:color="auto"/>
        <w:bottom w:val="none" w:sz="0" w:space="0" w:color="auto"/>
        <w:right w:val="none" w:sz="0" w:space="0" w:color="auto"/>
      </w:divBdr>
    </w:div>
    <w:div w:id="1640452511">
      <w:bodyDiv w:val="1"/>
      <w:marLeft w:val="0"/>
      <w:marRight w:val="0"/>
      <w:marTop w:val="0"/>
      <w:marBottom w:val="0"/>
      <w:divBdr>
        <w:top w:val="none" w:sz="0" w:space="0" w:color="auto"/>
        <w:left w:val="none" w:sz="0" w:space="0" w:color="auto"/>
        <w:bottom w:val="none" w:sz="0" w:space="0" w:color="auto"/>
        <w:right w:val="none" w:sz="0" w:space="0" w:color="auto"/>
      </w:divBdr>
    </w:div>
    <w:div w:id="1649506840">
      <w:bodyDiv w:val="1"/>
      <w:marLeft w:val="0"/>
      <w:marRight w:val="0"/>
      <w:marTop w:val="0"/>
      <w:marBottom w:val="0"/>
      <w:divBdr>
        <w:top w:val="none" w:sz="0" w:space="0" w:color="auto"/>
        <w:left w:val="none" w:sz="0" w:space="0" w:color="auto"/>
        <w:bottom w:val="none" w:sz="0" w:space="0" w:color="auto"/>
        <w:right w:val="none" w:sz="0" w:space="0" w:color="auto"/>
      </w:divBdr>
    </w:div>
    <w:div w:id="1650210874">
      <w:bodyDiv w:val="1"/>
      <w:marLeft w:val="0"/>
      <w:marRight w:val="0"/>
      <w:marTop w:val="0"/>
      <w:marBottom w:val="0"/>
      <w:divBdr>
        <w:top w:val="none" w:sz="0" w:space="0" w:color="auto"/>
        <w:left w:val="none" w:sz="0" w:space="0" w:color="auto"/>
        <w:bottom w:val="none" w:sz="0" w:space="0" w:color="auto"/>
        <w:right w:val="none" w:sz="0" w:space="0" w:color="auto"/>
      </w:divBdr>
    </w:div>
    <w:div w:id="1656185051">
      <w:bodyDiv w:val="1"/>
      <w:marLeft w:val="0"/>
      <w:marRight w:val="0"/>
      <w:marTop w:val="0"/>
      <w:marBottom w:val="0"/>
      <w:divBdr>
        <w:top w:val="none" w:sz="0" w:space="0" w:color="auto"/>
        <w:left w:val="none" w:sz="0" w:space="0" w:color="auto"/>
        <w:bottom w:val="none" w:sz="0" w:space="0" w:color="auto"/>
        <w:right w:val="none" w:sz="0" w:space="0" w:color="auto"/>
      </w:divBdr>
    </w:div>
    <w:div w:id="1667899896">
      <w:bodyDiv w:val="1"/>
      <w:marLeft w:val="0"/>
      <w:marRight w:val="0"/>
      <w:marTop w:val="0"/>
      <w:marBottom w:val="0"/>
      <w:divBdr>
        <w:top w:val="none" w:sz="0" w:space="0" w:color="auto"/>
        <w:left w:val="none" w:sz="0" w:space="0" w:color="auto"/>
        <w:bottom w:val="none" w:sz="0" w:space="0" w:color="auto"/>
        <w:right w:val="none" w:sz="0" w:space="0" w:color="auto"/>
      </w:divBdr>
    </w:div>
    <w:div w:id="1669092087">
      <w:bodyDiv w:val="1"/>
      <w:marLeft w:val="0"/>
      <w:marRight w:val="0"/>
      <w:marTop w:val="0"/>
      <w:marBottom w:val="0"/>
      <w:divBdr>
        <w:top w:val="none" w:sz="0" w:space="0" w:color="auto"/>
        <w:left w:val="none" w:sz="0" w:space="0" w:color="auto"/>
        <w:bottom w:val="none" w:sz="0" w:space="0" w:color="auto"/>
        <w:right w:val="none" w:sz="0" w:space="0" w:color="auto"/>
      </w:divBdr>
    </w:div>
    <w:div w:id="1673028401">
      <w:bodyDiv w:val="1"/>
      <w:marLeft w:val="0"/>
      <w:marRight w:val="0"/>
      <w:marTop w:val="0"/>
      <w:marBottom w:val="0"/>
      <w:divBdr>
        <w:top w:val="none" w:sz="0" w:space="0" w:color="auto"/>
        <w:left w:val="none" w:sz="0" w:space="0" w:color="auto"/>
        <w:bottom w:val="none" w:sz="0" w:space="0" w:color="auto"/>
        <w:right w:val="none" w:sz="0" w:space="0" w:color="auto"/>
      </w:divBdr>
    </w:div>
    <w:div w:id="1688871147">
      <w:bodyDiv w:val="1"/>
      <w:marLeft w:val="0"/>
      <w:marRight w:val="0"/>
      <w:marTop w:val="0"/>
      <w:marBottom w:val="0"/>
      <w:divBdr>
        <w:top w:val="none" w:sz="0" w:space="0" w:color="auto"/>
        <w:left w:val="none" w:sz="0" w:space="0" w:color="auto"/>
        <w:bottom w:val="none" w:sz="0" w:space="0" w:color="auto"/>
        <w:right w:val="none" w:sz="0" w:space="0" w:color="auto"/>
      </w:divBdr>
    </w:div>
    <w:div w:id="1692342593">
      <w:bodyDiv w:val="1"/>
      <w:marLeft w:val="0"/>
      <w:marRight w:val="0"/>
      <w:marTop w:val="0"/>
      <w:marBottom w:val="0"/>
      <w:divBdr>
        <w:top w:val="none" w:sz="0" w:space="0" w:color="auto"/>
        <w:left w:val="none" w:sz="0" w:space="0" w:color="auto"/>
        <w:bottom w:val="none" w:sz="0" w:space="0" w:color="auto"/>
        <w:right w:val="none" w:sz="0" w:space="0" w:color="auto"/>
      </w:divBdr>
    </w:div>
    <w:div w:id="1708600443">
      <w:bodyDiv w:val="1"/>
      <w:marLeft w:val="0"/>
      <w:marRight w:val="0"/>
      <w:marTop w:val="0"/>
      <w:marBottom w:val="0"/>
      <w:divBdr>
        <w:top w:val="none" w:sz="0" w:space="0" w:color="auto"/>
        <w:left w:val="none" w:sz="0" w:space="0" w:color="auto"/>
        <w:bottom w:val="none" w:sz="0" w:space="0" w:color="auto"/>
        <w:right w:val="none" w:sz="0" w:space="0" w:color="auto"/>
      </w:divBdr>
    </w:div>
    <w:div w:id="1708752710">
      <w:bodyDiv w:val="1"/>
      <w:marLeft w:val="0"/>
      <w:marRight w:val="0"/>
      <w:marTop w:val="0"/>
      <w:marBottom w:val="0"/>
      <w:divBdr>
        <w:top w:val="none" w:sz="0" w:space="0" w:color="auto"/>
        <w:left w:val="none" w:sz="0" w:space="0" w:color="auto"/>
        <w:bottom w:val="none" w:sz="0" w:space="0" w:color="auto"/>
        <w:right w:val="none" w:sz="0" w:space="0" w:color="auto"/>
      </w:divBdr>
    </w:div>
    <w:div w:id="1713114111">
      <w:bodyDiv w:val="1"/>
      <w:marLeft w:val="0"/>
      <w:marRight w:val="0"/>
      <w:marTop w:val="0"/>
      <w:marBottom w:val="0"/>
      <w:divBdr>
        <w:top w:val="none" w:sz="0" w:space="0" w:color="auto"/>
        <w:left w:val="none" w:sz="0" w:space="0" w:color="auto"/>
        <w:bottom w:val="none" w:sz="0" w:space="0" w:color="auto"/>
        <w:right w:val="none" w:sz="0" w:space="0" w:color="auto"/>
      </w:divBdr>
    </w:div>
    <w:div w:id="1714577931">
      <w:bodyDiv w:val="1"/>
      <w:marLeft w:val="0"/>
      <w:marRight w:val="0"/>
      <w:marTop w:val="0"/>
      <w:marBottom w:val="0"/>
      <w:divBdr>
        <w:top w:val="none" w:sz="0" w:space="0" w:color="auto"/>
        <w:left w:val="none" w:sz="0" w:space="0" w:color="auto"/>
        <w:bottom w:val="none" w:sz="0" w:space="0" w:color="auto"/>
        <w:right w:val="none" w:sz="0" w:space="0" w:color="auto"/>
      </w:divBdr>
    </w:div>
    <w:div w:id="1715303915">
      <w:bodyDiv w:val="1"/>
      <w:marLeft w:val="0"/>
      <w:marRight w:val="0"/>
      <w:marTop w:val="0"/>
      <w:marBottom w:val="0"/>
      <w:divBdr>
        <w:top w:val="none" w:sz="0" w:space="0" w:color="auto"/>
        <w:left w:val="none" w:sz="0" w:space="0" w:color="auto"/>
        <w:bottom w:val="none" w:sz="0" w:space="0" w:color="auto"/>
        <w:right w:val="none" w:sz="0" w:space="0" w:color="auto"/>
      </w:divBdr>
    </w:div>
    <w:div w:id="1721858602">
      <w:bodyDiv w:val="1"/>
      <w:marLeft w:val="0"/>
      <w:marRight w:val="0"/>
      <w:marTop w:val="0"/>
      <w:marBottom w:val="0"/>
      <w:divBdr>
        <w:top w:val="none" w:sz="0" w:space="0" w:color="auto"/>
        <w:left w:val="none" w:sz="0" w:space="0" w:color="auto"/>
        <w:bottom w:val="none" w:sz="0" w:space="0" w:color="auto"/>
        <w:right w:val="none" w:sz="0" w:space="0" w:color="auto"/>
      </w:divBdr>
    </w:div>
    <w:div w:id="1728841722">
      <w:bodyDiv w:val="1"/>
      <w:marLeft w:val="0"/>
      <w:marRight w:val="0"/>
      <w:marTop w:val="0"/>
      <w:marBottom w:val="0"/>
      <w:divBdr>
        <w:top w:val="none" w:sz="0" w:space="0" w:color="auto"/>
        <w:left w:val="none" w:sz="0" w:space="0" w:color="auto"/>
        <w:bottom w:val="none" w:sz="0" w:space="0" w:color="auto"/>
        <w:right w:val="none" w:sz="0" w:space="0" w:color="auto"/>
      </w:divBdr>
    </w:div>
    <w:div w:id="1729180342">
      <w:bodyDiv w:val="1"/>
      <w:marLeft w:val="0"/>
      <w:marRight w:val="0"/>
      <w:marTop w:val="0"/>
      <w:marBottom w:val="0"/>
      <w:divBdr>
        <w:top w:val="none" w:sz="0" w:space="0" w:color="auto"/>
        <w:left w:val="none" w:sz="0" w:space="0" w:color="auto"/>
        <w:bottom w:val="none" w:sz="0" w:space="0" w:color="auto"/>
        <w:right w:val="none" w:sz="0" w:space="0" w:color="auto"/>
      </w:divBdr>
    </w:div>
    <w:div w:id="1736901279">
      <w:bodyDiv w:val="1"/>
      <w:marLeft w:val="0"/>
      <w:marRight w:val="0"/>
      <w:marTop w:val="0"/>
      <w:marBottom w:val="0"/>
      <w:divBdr>
        <w:top w:val="none" w:sz="0" w:space="0" w:color="auto"/>
        <w:left w:val="none" w:sz="0" w:space="0" w:color="auto"/>
        <w:bottom w:val="none" w:sz="0" w:space="0" w:color="auto"/>
        <w:right w:val="none" w:sz="0" w:space="0" w:color="auto"/>
      </w:divBdr>
    </w:div>
    <w:div w:id="1748767261">
      <w:bodyDiv w:val="1"/>
      <w:marLeft w:val="0"/>
      <w:marRight w:val="0"/>
      <w:marTop w:val="0"/>
      <w:marBottom w:val="0"/>
      <w:divBdr>
        <w:top w:val="none" w:sz="0" w:space="0" w:color="auto"/>
        <w:left w:val="none" w:sz="0" w:space="0" w:color="auto"/>
        <w:bottom w:val="none" w:sz="0" w:space="0" w:color="auto"/>
        <w:right w:val="none" w:sz="0" w:space="0" w:color="auto"/>
      </w:divBdr>
    </w:div>
    <w:div w:id="1750881286">
      <w:bodyDiv w:val="1"/>
      <w:marLeft w:val="0"/>
      <w:marRight w:val="0"/>
      <w:marTop w:val="0"/>
      <w:marBottom w:val="0"/>
      <w:divBdr>
        <w:top w:val="none" w:sz="0" w:space="0" w:color="auto"/>
        <w:left w:val="none" w:sz="0" w:space="0" w:color="auto"/>
        <w:bottom w:val="none" w:sz="0" w:space="0" w:color="auto"/>
        <w:right w:val="none" w:sz="0" w:space="0" w:color="auto"/>
      </w:divBdr>
    </w:div>
    <w:div w:id="1761872768">
      <w:bodyDiv w:val="1"/>
      <w:marLeft w:val="0"/>
      <w:marRight w:val="0"/>
      <w:marTop w:val="0"/>
      <w:marBottom w:val="0"/>
      <w:divBdr>
        <w:top w:val="none" w:sz="0" w:space="0" w:color="auto"/>
        <w:left w:val="none" w:sz="0" w:space="0" w:color="auto"/>
        <w:bottom w:val="none" w:sz="0" w:space="0" w:color="auto"/>
        <w:right w:val="none" w:sz="0" w:space="0" w:color="auto"/>
      </w:divBdr>
    </w:div>
    <w:div w:id="1769084937">
      <w:bodyDiv w:val="1"/>
      <w:marLeft w:val="0"/>
      <w:marRight w:val="0"/>
      <w:marTop w:val="0"/>
      <w:marBottom w:val="0"/>
      <w:divBdr>
        <w:top w:val="none" w:sz="0" w:space="0" w:color="auto"/>
        <w:left w:val="none" w:sz="0" w:space="0" w:color="auto"/>
        <w:bottom w:val="none" w:sz="0" w:space="0" w:color="auto"/>
        <w:right w:val="none" w:sz="0" w:space="0" w:color="auto"/>
      </w:divBdr>
    </w:div>
    <w:div w:id="1780753760">
      <w:bodyDiv w:val="1"/>
      <w:marLeft w:val="0"/>
      <w:marRight w:val="0"/>
      <w:marTop w:val="0"/>
      <w:marBottom w:val="0"/>
      <w:divBdr>
        <w:top w:val="none" w:sz="0" w:space="0" w:color="auto"/>
        <w:left w:val="none" w:sz="0" w:space="0" w:color="auto"/>
        <w:bottom w:val="none" w:sz="0" w:space="0" w:color="auto"/>
        <w:right w:val="none" w:sz="0" w:space="0" w:color="auto"/>
      </w:divBdr>
    </w:div>
    <w:div w:id="1788740148">
      <w:bodyDiv w:val="1"/>
      <w:marLeft w:val="0"/>
      <w:marRight w:val="0"/>
      <w:marTop w:val="0"/>
      <w:marBottom w:val="0"/>
      <w:divBdr>
        <w:top w:val="none" w:sz="0" w:space="0" w:color="auto"/>
        <w:left w:val="none" w:sz="0" w:space="0" w:color="auto"/>
        <w:bottom w:val="none" w:sz="0" w:space="0" w:color="auto"/>
        <w:right w:val="none" w:sz="0" w:space="0" w:color="auto"/>
      </w:divBdr>
    </w:div>
    <w:div w:id="1797986258">
      <w:bodyDiv w:val="1"/>
      <w:marLeft w:val="0"/>
      <w:marRight w:val="0"/>
      <w:marTop w:val="0"/>
      <w:marBottom w:val="0"/>
      <w:divBdr>
        <w:top w:val="none" w:sz="0" w:space="0" w:color="auto"/>
        <w:left w:val="none" w:sz="0" w:space="0" w:color="auto"/>
        <w:bottom w:val="none" w:sz="0" w:space="0" w:color="auto"/>
        <w:right w:val="none" w:sz="0" w:space="0" w:color="auto"/>
      </w:divBdr>
    </w:div>
    <w:div w:id="1808427798">
      <w:bodyDiv w:val="1"/>
      <w:marLeft w:val="0"/>
      <w:marRight w:val="0"/>
      <w:marTop w:val="0"/>
      <w:marBottom w:val="0"/>
      <w:divBdr>
        <w:top w:val="none" w:sz="0" w:space="0" w:color="auto"/>
        <w:left w:val="none" w:sz="0" w:space="0" w:color="auto"/>
        <w:bottom w:val="none" w:sz="0" w:space="0" w:color="auto"/>
        <w:right w:val="none" w:sz="0" w:space="0" w:color="auto"/>
      </w:divBdr>
    </w:div>
    <w:div w:id="1813405894">
      <w:bodyDiv w:val="1"/>
      <w:marLeft w:val="0"/>
      <w:marRight w:val="0"/>
      <w:marTop w:val="0"/>
      <w:marBottom w:val="0"/>
      <w:divBdr>
        <w:top w:val="none" w:sz="0" w:space="0" w:color="auto"/>
        <w:left w:val="none" w:sz="0" w:space="0" w:color="auto"/>
        <w:bottom w:val="none" w:sz="0" w:space="0" w:color="auto"/>
        <w:right w:val="none" w:sz="0" w:space="0" w:color="auto"/>
      </w:divBdr>
    </w:div>
    <w:div w:id="1814249200">
      <w:bodyDiv w:val="1"/>
      <w:marLeft w:val="0"/>
      <w:marRight w:val="0"/>
      <w:marTop w:val="0"/>
      <w:marBottom w:val="0"/>
      <w:divBdr>
        <w:top w:val="none" w:sz="0" w:space="0" w:color="auto"/>
        <w:left w:val="none" w:sz="0" w:space="0" w:color="auto"/>
        <w:bottom w:val="none" w:sz="0" w:space="0" w:color="auto"/>
        <w:right w:val="none" w:sz="0" w:space="0" w:color="auto"/>
      </w:divBdr>
    </w:div>
    <w:div w:id="1816140759">
      <w:bodyDiv w:val="1"/>
      <w:marLeft w:val="0"/>
      <w:marRight w:val="0"/>
      <w:marTop w:val="0"/>
      <w:marBottom w:val="0"/>
      <w:divBdr>
        <w:top w:val="none" w:sz="0" w:space="0" w:color="auto"/>
        <w:left w:val="none" w:sz="0" w:space="0" w:color="auto"/>
        <w:bottom w:val="none" w:sz="0" w:space="0" w:color="auto"/>
        <w:right w:val="none" w:sz="0" w:space="0" w:color="auto"/>
      </w:divBdr>
    </w:div>
    <w:div w:id="1839036231">
      <w:bodyDiv w:val="1"/>
      <w:marLeft w:val="0"/>
      <w:marRight w:val="0"/>
      <w:marTop w:val="0"/>
      <w:marBottom w:val="0"/>
      <w:divBdr>
        <w:top w:val="none" w:sz="0" w:space="0" w:color="auto"/>
        <w:left w:val="none" w:sz="0" w:space="0" w:color="auto"/>
        <w:bottom w:val="none" w:sz="0" w:space="0" w:color="auto"/>
        <w:right w:val="none" w:sz="0" w:space="0" w:color="auto"/>
      </w:divBdr>
    </w:div>
    <w:div w:id="1844781594">
      <w:bodyDiv w:val="1"/>
      <w:marLeft w:val="0"/>
      <w:marRight w:val="0"/>
      <w:marTop w:val="0"/>
      <w:marBottom w:val="0"/>
      <w:divBdr>
        <w:top w:val="none" w:sz="0" w:space="0" w:color="auto"/>
        <w:left w:val="none" w:sz="0" w:space="0" w:color="auto"/>
        <w:bottom w:val="none" w:sz="0" w:space="0" w:color="auto"/>
        <w:right w:val="none" w:sz="0" w:space="0" w:color="auto"/>
      </w:divBdr>
    </w:div>
    <w:div w:id="1854221314">
      <w:bodyDiv w:val="1"/>
      <w:marLeft w:val="0"/>
      <w:marRight w:val="0"/>
      <w:marTop w:val="0"/>
      <w:marBottom w:val="0"/>
      <w:divBdr>
        <w:top w:val="none" w:sz="0" w:space="0" w:color="auto"/>
        <w:left w:val="none" w:sz="0" w:space="0" w:color="auto"/>
        <w:bottom w:val="none" w:sz="0" w:space="0" w:color="auto"/>
        <w:right w:val="none" w:sz="0" w:space="0" w:color="auto"/>
      </w:divBdr>
    </w:div>
    <w:div w:id="1856919340">
      <w:bodyDiv w:val="1"/>
      <w:marLeft w:val="0"/>
      <w:marRight w:val="0"/>
      <w:marTop w:val="0"/>
      <w:marBottom w:val="0"/>
      <w:divBdr>
        <w:top w:val="none" w:sz="0" w:space="0" w:color="auto"/>
        <w:left w:val="none" w:sz="0" w:space="0" w:color="auto"/>
        <w:bottom w:val="none" w:sz="0" w:space="0" w:color="auto"/>
        <w:right w:val="none" w:sz="0" w:space="0" w:color="auto"/>
      </w:divBdr>
    </w:div>
    <w:div w:id="1861820971">
      <w:bodyDiv w:val="1"/>
      <w:marLeft w:val="0"/>
      <w:marRight w:val="0"/>
      <w:marTop w:val="0"/>
      <w:marBottom w:val="0"/>
      <w:divBdr>
        <w:top w:val="none" w:sz="0" w:space="0" w:color="auto"/>
        <w:left w:val="none" w:sz="0" w:space="0" w:color="auto"/>
        <w:bottom w:val="none" w:sz="0" w:space="0" w:color="auto"/>
        <w:right w:val="none" w:sz="0" w:space="0" w:color="auto"/>
      </w:divBdr>
    </w:div>
    <w:div w:id="1864131993">
      <w:bodyDiv w:val="1"/>
      <w:marLeft w:val="0"/>
      <w:marRight w:val="0"/>
      <w:marTop w:val="0"/>
      <w:marBottom w:val="0"/>
      <w:divBdr>
        <w:top w:val="none" w:sz="0" w:space="0" w:color="auto"/>
        <w:left w:val="none" w:sz="0" w:space="0" w:color="auto"/>
        <w:bottom w:val="none" w:sz="0" w:space="0" w:color="auto"/>
        <w:right w:val="none" w:sz="0" w:space="0" w:color="auto"/>
      </w:divBdr>
    </w:div>
    <w:div w:id="1883245050">
      <w:bodyDiv w:val="1"/>
      <w:marLeft w:val="0"/>
      <w:marRight w:val="0"/>
      <w:marTop w:val="0"/>
      <w:marBottom w:val="0"/>
      <w:divBdr>
        <w:top w:val="none" w:sz="0" w:space="0" w:color="auto"/>
        <w:left w:val="none" w:sz="0" w:space="0" w:color="auto"/>
        <w:bottom w:val="none" w:sz="0" w:space="0" w:color="auto"/>
        <w:right w:val="none" w:sz="0" w:space="0" w:color="auto"/>
      </w:divBdr>
    </w:div>
    <w:div w:id="1906642019">
      <w:bodyDiv w:val="1"/>
      <w:marLeft w:val="0"/>
      <w:marRight w:val="0"/>
      <w:marTop w:val="0"/>
      <w:marBottom w:val="0"/>
      <w:divBdr>
        <w:top w:val="none" w:sz="0" w:space="0" w:color="auto"/>
        <w:left w:val="none" w:sz="0" w:space="0" w:color="auto"/>
        <w:bottom w:val="none" w:sz="0" w:space="0" w:color="auto"/>
        <w:right w:val="none" w:sz="0" w:space="0" w:color="auto"/>
      </w:divBdr>
    </w:div>
    <w:div w:id="1957251788">
      <w:bodyDiv w:val="1"/>
      <w:marLeft w:val="0"/>
      <w:marRight w:val="0"/>
      <w:marTop w:val="0"/>
      <w:marBottom w:val="0"/>
      <w:divBdr>
        <w:top w:val="none" w:sz="0" w:space="0" w:color="auto"/>
        <w:left w:val="none" w:sz="0" w:space="0" w:color="auto"/>
        <w:bottom w:val="none" w:sz="0" w:space="0" w:color="auto"/>
        <w:right w:val="none" w:sz="0" w:space="0" w:color="auto"/>
      </w:divBdr>
    </w:div>
    <w:div w:id="1960406775">
      <w:bodyDiv w:val="1"/>
      <w:marLeft w:val="0"/>
      <w:marRight w:val="0"/>
      <w:marTop w:val="0"/>
      <w:marBottom w:val="0"/>
      <w:divBdr>
        <w:top w:val="none" w:sz="0" w:space="0" w:color="auto"/>
        <w:left w:val="none" w:sz="0" w:space="0" w:color="auto"/>
        <w:bottom w:val="none" w:sz="0" w:space="0" w:color="auto"/>
        <w:right w:val="none" w:sz="0" w:space="0" w:color="auto"/>
      </w:divBdr>
    </w:div>
    <w:div w:id="1970278124">
      <w:bodyDiv w:val="1"/>
      <w:marLeft w:val="0"/>
      <w:marRight w:val="0"/>
      <w:marTop w:val="0"/>
      <w:marBottom w:val="0"/>
      <w:divBdr>
        <w:top w:val="none" w:sz="0" w:space="0" w:color="auto"/>
        <w:left w:val="none" w:sz="0" w:space="0" w:color="auto"/>
        <w:bottom w:val="none" w:sz="0" w:space="0" w:color="auto"/>
        <w:right w:val="none" w:sz="0" w:space="0" w:color="auto"/>
      </w:divBdr>
    </w:div>
    <w:div w:id="1972326553">
      <w:bodyDiv w:val="1"/>
      <w:marLeft w:val="0"/>
      <w:marRight w:val="0"/>
      <w:marTop w:val="0"/>
      <w:marBottom w:val="0"/>
      <w:divBdr>
        <w:top w:val="none" w:sz="0" w:space="0" w:color="auto"/>
        <w:left w:val="none" w:sz="0" w:space="0" w:color="auto"/>
        <w:bottom w:val="none" w:sz="0" w:space="0" w:color="auto"/>
        <w:right w:val="none" w:sz="0" w:space="0" w:color="auto"/>
      </w:divBdr>
    </w:div>
    <w:div w:id="1973368262">
      <w:bodyDiv w:val="1"/>
      <w:marLeft w:val="0"/>
      <w:marRight w:val="0"/>
      <w:marTop w:val="0"/>
      <w:marBottom w:val="0"/>
      <w:divBdr>
        <w:top w:val="none" w:sz="0" w:space="0" w:color="auto"/>
        <w:left w:val="none" w:sz="0" w:space="0" w:color="auto"/>
        <w:bottom w:val="none" w:sz="0" w:space="0" w:color="auto"/>
        <w:right w:val="none" w:sz="0" w:space="0" w:color="auto"/>
      </w:divBdr>
    </w:div>
    <w:div w:id="1976914182">
      <w:bodyDiv w:val="1"/>
      <w:marLeft w:val="0"/>
      <w:marRight w:val="0"/>
      <w:marTop w:val="0"/>
      <w:marBottom w:val="0"/>
      <w:divBdr>
        <w:top w:val="none" w:sz="0" w:space="0" w:color="auto"/>
        <w:left w:val="none" w:sz="0" w:space="0" w:color="auto"/>
        <w:bottom w:val="none" w:sz="0" w:space="0" w:color="auto"/>
        <w:right w:val="none" w:sz="0" w:space="0" w:color="auto"/>
      </w:divBdr>
    </w:div>
    <w:div w:id="1985306089">
      <w:bodyDiv w:val="1"/>
      <w:marLeft w:val="0"/>
      <w:marRight w:val="0"/>
      <w:marTop w:val="0"/>
      <w:marBottom w:val="0"/>
      <w:divBdr>
        <w:top w:val="none" w:sz="0" w:space="0" w:color="auto"/>
        <w:left w:val="none" w:sz="0" w:space="0" w:color="auto"/>
        <w:bottom w:val="none" w:sz="0" w:space="0" w:color="auto"/>
        <w:right w:val="none" w:sz="0" w:space="0" w:color="auto"/>
      </w:divBdr>
    </w:div>
    <w:div w:id="1995834890">
      <w:bodyDiv w:val="1"/>
      <w:marLeft w:val="0"/>
      <w:marRight w:val="0"/>
      <w:marTop w:val="0"/>
      <w:marBottom w:val="0"/>
      <w:divBdr>
        <w:top w:val="none" w:sz="0" w:space="0" w:color="auto"/>
        <w:left w:val="none" w:sz="0" w:space="0" w:color="auto"/>
        <w:bottom w:val="none" w:sz="0" w:space="0" w:color="auto"/>
        <w:right w:val="none" w:sz="0" w:space="0" w:color="auto"/>
      </w:divBdr>
    </w:div>
    <w:div w:id="1999308162">
      <w:bodyDiv w:val="1"/>
      <w:marLeft w:val="0"/>
      <w:marRight w:val="0"/>
      <w:marTop w:val="0"/>
      <w:marBottom w:val="0"/>
      <w:divBdr>
        <w:top w:val="none" w:sz="0" w:space="0" w:color="auto"/>
        <w:left w:val="none" w:sz="0" w:space="0" w:color="auto"/>
        <w:bottom w:val="none" w:sz="0" w:space="0" w:color="auto"/>
        <w:right w:val="none" w:sz="0" w:space="0" w:color="auto"/>
      </w:divBdr>
    </w:div>
    <w:div w:id="2012294226">
      <w:bodyDiv w:val="1"/>
      <w:marLeft w:val="0"/>
      <w:marRight w:val="0"/>
      <w:marTop w:val="0"/>
      <w:marBottom w:val="0"/>
      <w:divBdr>
        <w:top w:val="none" w:sz="0" w:space="0" w:color="auto"/>
        <w:left w:val="none" w:sz="0" w:space="0" w:color="auto"/>
        <w:bottom w:val="none" w:sz="0" w:space="0" w:color="auto"/>
        <w:right w:val="none" w:sz="0" w:space="0" w:color="auto"/>
      </w:divBdr>
    </w:div>
    <w:div w:id="2016421086">
      <w:bodyDiv w:val="1"/>
      <w:marLeft w:val="0"/>
      <w:marRight w:val="0"/>
      <w:marTop w:val="0"/>
      <w:marBottom w:val="0"/>
      <w:divBdr>
        <w:top w:val="none" w:sz="0" w:space="0" w:color="auto"/>
        <w:left w:val="none" w:sz="0" w:space="0" w:color="auto"/>
        <w:bottom w:val="none" w:sz="0" w:space="0" w:color="auto"/>
        <w:right w:val="none" w:sz="0" w:space="0" w:color="auto"/>
      </w:divBdr>
    </w:div>
    <w:div w:id="2021854313">
      <w:bodyDiv w:val="1"/>
      <w:marLeft w:val="0"/>
      <w:marRight w:val="0"/>
      <w:marTop w:val="0"/>
      <w:marBottom w:val="0"/>
      <w:divBdr>
        <w:top w:val="none" w:sz="0" w:space="0" w:color="auto"/>
        <w:left w:val="none" w:sz="0" w:space="0" w:color="auto"/>
        <w:bottom w:val="none" w:sz="0" w:space="0" w:color="auto"/>
        <w:right w:val="none" w:sz="0" w:space="0" w:color="auto"/>
      </w:divBdr>
    </w:div>
    <w:div w:id="2022926353">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43478950">
      <w:bodyDiv w:val="1"/>
      <w:marLeft w:val="0"/>
      <w:marRight w:val="0"/>
      <w:marTop w:val="0"/>
      <w:marBottom w:val="0"/>
      <w:divBdr>
        <w:top w:val="none" w:sz="0" w:space="0" w:color="auto"/>
        <w:left w:val="none" w:sz="0" w:space="0" w:color="auto"/>
        <w:bottom w:val="none" w:sz="0" w:space="0" w:color="auto"/>
        <w:right w:val="none" w:sz="0" w:space="0" w:color="auto"/>
      </w:divBdr>
    </w:div>
    <w:div w:id="2045590921">
      <w:bodyDiv w:val="1"/>
      <w:marLeft w:val="0"/>
      <w:marRight w:val="0"/>
      <w:marTop w:val="0"/>
      <w:marBottom w:val="0"/>
      <w:divBdr>
        <w:top w:val="none" w:sz="0" w:space="0" w:color="auto"/>
        <w:left w:val="none" w:sz="0" w:space="0" w:color="auto"/>
        <w:bottom w:val="none" w:sz="0" w:space="0" w:color="auto"/>
        <w:right w:val="none" w:sz="0" w:space="0" w:color="auto"/>
      </w:divBdr>
    </w:div>
    <w:div w:id="2069187812">
      <w:bodyDiv w:val="1"/>
      <w:marLeft w:val="0"/>
      <w:marRight w:val="0"/>
      <w:marTop w:val="0"/>
      <w:marBottom w:val="0"/>
      <w:divBdr>
        <w:top w:val="none" w:sz="0" w:space="0" w:color="auto"/>
        <w:left w:val="none" w:sz="0" w:space="0" w:color="auto"/>
        <w:bottom w:val="none" w:sz="0" w:space="0" w:color="auto"/>
        <w:right w:val="none" w:sz="0" w:space="0" w:color="auto"/>
      </w:divBdr>
    </w:div>
    <w:div w:id="2074431122">
      <w:bodyDiv w:val="1"/>
      <w:marLeft w:val="0"/>
      <w:marRight w:val="0"/>
      <w:marTop w:val="0"/>
      <w:marBottom w:val="0"/>
      <w:divBdr>
        <w:top w:val="none" w:sz="0" w:space="0" w:color="auto"/>
        <w:left w:val="none" w:sz="0" w:space="0" w:color="auto"/>
        <w:bottom w:val="none" w:sz="0" w:space="0" w:color="auto"/>
        <w:right w:val="none" w:sz="0" w:space="0" w:color="auto"/>
      </w:divBdr>
    </w:div>
    <w:div w:id="2090492464">
      <w:bodyDiv w:val="1"/>
      <w:marLeft w:val="0"/>
      <w:marRight w:val="0"/>
      <w:marTop w:val="0"/>
      <w:marBottom w:val="0"/>
      <w:divBdr>
        <w:top w:val="none" w:sz="0" w:space="0" w:color="auto"/>
        <w:left w:val="none" w:sz="0" w:space="0" w:color="auto"/>
        <w:bottom w:val="none" w:sz="0" w:space="0" w:color="auto"/>
        <w:right w:val="none" w:sz="0" w:space="0" w:color="auto"/>
      </w:divBdr>
    </w:div>
    <w:div w:id="2100514731">
      <w:bodyDiv w:val="1"/>
      <w:marLeft w:val="0"/>
      <w:marRight w:val="0"/>
      <w:marTop w:val="0"/>
      <w:marBottom w:val="0"/>
      <w:divBdr>
        <w:top w:val="none" w:sz="0" w:space="0" w:color="auto"/>
        <w:left w:val="none" w:sz="0" w:space="0" w:color="auto"/>
        <w:bottom w:val="none" w:sz="0" w:space="0" w:color="auto"/>
        <w:right w:val="none" w:sz="0" w:space="0" w:color="auto"/>
      </w:divBdr>
    </w:div>
    <w:div w:id="2110928604">
      <w:bodyDiv w:val="1"/>
      <w:marLeft w:val="0"/>
      <w:marRight w:val="0"/>
      <w:marTop w:val="0"/>
      <w:marBottom w:val="0"/>
      <w:divBdr>
        <w:top w:val="none" w:sz="0" w:space="0" w:color="auto"/>
        <w:left w:val="none" w:sz="0" w:space="0" w:color="auto"/>
        <w:bottom w:val="none" w:sz="0" w:space="0" w:color="auto"/>
        <w:right w:val="none" w:sz="0" w:space="0" w:color="auto"/>
      </w:divBdr>
    </w:div>
    <w:div w:id="2115862502">
      <w:bodyDiv w:val="1"/>
      <w:marLeft w:val="0"/>
      <w:marRight w:val="0"/>
      <w:marTop w:val="0"/>
      <w:marBottom w:val="0"/>
      <w:divBdr>
        <w:top w:val="none" w:sz="0" w:space="0" w:color="auto"/>
        <w:left w:val="none" w:sz="0" w:space="0" w:color="auto"/>
        <w:bottom w:val="none" w:sz="0" w:space="0" w:color="auto"/>
        <w:right w:val="none" w:sz="0" w:space="0" w:color="auto"/>
      </w:divBdr>
    </w:div>
    <w:div w:id="211690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AA1B1-9940-472F-A1B0-47D6AB468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20133</Words>
  <Characters>114760</Characters>
  <Application>Microsoft Office Word</Application>
  <DocSecurity>0</DocSecurity>
  <Lines>956</Lines>
  <Paragraphs>269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Іваненко</dc:creator>
  <cp:keywords/>
  <dc:description/>
  <cp:lastModifiedBy>Анна Єгорова</cp:lastModifiedBy>
  <cp:revision>2</cp:revision>
  <cp:lastPrinted>2019-12-17T19:53:00Z</cp:lastPrinted>
  <dcterms:created xsi:type="dcterms:W3CDTF">2022-07-18T17:09:00Z</dcterms:created>
  <dcterms:modified xsi:type="dcterms:W3CDTF">2022-07-18T17:09:00Z</dcterms:modified>
</cp:coreProperties>
</file>